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09CDA5" w14:textId="77777777" w:rsidR="005E768D" w:rsidRPr="00CD4C78" w:rsidRDefault="005E768D">
      <w:pPr>
        <w:pStyle w:val="T1"/>
        <w:pBdr>
          <w:bottom w:val="single" w:sz="6" w:space="0" w:color="auto"/>
        </w:pBdr>
        <w:spacing w:after="240"/>
      </w:pPr>
      <w:r w:rsidRPr="00CD4C78">
        <w:t>IEEE P802.11</w:t>
      </w:r>
      <w:r w:rsidRPr="00CD4C78">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EA6977" w14:paraId="2279890E" w14:textId="77777777" w:rsidTr="00EA6977">
        <w:trPr>
          <w:trHeight w:val="485"/>
          <w:jc w:val="center"/>
        </w:trPr>
        <w:tc>
          <w:tcPr>
            <w:tcW w:w="9576" w:type="dxa"/>
            <w:vAlign w:val="center"/>
          </w:tcPr>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0"/>
              <w:gridCol w:w="2160"/>
              <w:gridCol w:w="1080"/>
              <w:gridCol w:w="895"/>
              <w:gridCol w:w="2713"/>
            </w:tblGrid>
            <w:tr w:rsidR="008B3792" w:rsidRPr="00CD4C78" w14:paraId="3DC29C71" w14:textId="77777777" w:rsidTr="00CA6092">
              <w:trPr>
                <w:trHeight w:val="485"/>
                <w:jc w:val="center"/>
              </w:trPr>
              <w:tc>
                <w:tcPr>
                  <w:tcW w:w="8698" w:type="dxa"/>
                  <w:gridSpan w:val="5"/>
                  <w:vAlign w:val="center"/>
                </w:tcPr>
                <w:p w14:paraId="3422FFF8" w14:textId="77777777" w:rsidR="008B3792" w:rsidRPr="00CD4C78" w:rsidRDefault="00837C18" w:rsidP="004F6D0C">
                  <w:pPr>
                    <w:pStyle w:val="T2"/>
                  </w:pPr>
                  <w:r>
                    <w:rPr>
                      <w:lang w:eastAsia="ko-KR"/>
                    </w:rPr>
                    <w:t>U-SIG Comment Resolution Part 1</w:t>
                  </w:r>
                </w:p>
              </w:tc>
            </w:tr>
            <w:tr w:rsidR="008B3792" w:rsidRPr="00CD4C78" w14:paraId="71B728D5" w14:textId="77777777" w:rsidTr="00CA6092">
              <w:trPr>
                <w:trHeight w:val="359"/>
                <w:jc w:val="center"/>
              </w:trPr>
              <w:tc>
                <w:tcPr>
                  <w:tcW w:w="8698" w:type="dxa"/>
                  <w:gridSpan w:val="5"/>
                  <w:vAlign w:val="center"/>
                </w:tcPr>
                <w:p w14:paraId="6DF88299" w14:textId="70CB1A0C" w:rsidR="008B3792" w:rsidRPr="00CD4C78" w:rsidRDefault="008B3792" w:rsidP="003C395D">
                  <w:pPr>
                    <w:pStyle w:val="T2"/>
                    <w:ind w:left="0"/>
                    <w:rPr>
                      <w:b w:val="0"/>
                      <w:sz w:val="20"/>
                    </w:rPr>
                  </w:pPr>
                  <w:r w:rsidRPr="00CD4C78">
                    <w:rPr>
                      <w:sz w:val="20"/>
                    </w:rPr>
                    <w:t>Date:</w:t>
                  </w:r>
                  <w:r w:rsidRPr="00CD4C78">
                    <w:rPr>
                      <w:b w:val="0"/>
                      <w:sz w:val="20"/>
                    </w:rPr>
                    <w:t xml:space="preserve">  20</w:t>
                  </w:r>
                  <w:r w:rsidR="00E275C5">
                    <w:rPr>
                      <w:b w:val="0"/>
                      <w:sz w:val="20"/>
                    </w:rPr>
                    <w:t>2</w:t>
                  </w:r>
                  <w:r w:rsidR="003A1FC7">
                    <w:rPr>
                      <w:b w:val="0"/>
                      <w:sz w:val="20"/>
                    </w:rPr>
                    <w:t>1</w:t>
                  </w:r>
                  <w:r w:rsidR="00AC307C">
                    <w:rPr>
                      <w:b w:val="0"/>
                      <w:sz w:val="20"/>
                      <w:lang w:eastAsia="ko-KR"/>
                    </w:rPr>
                    <w:t>-0</w:t>
                  </w:r>
                  <w:r w:rsidR="003A1FC7">
                    <w:rPr>
                      <w:b w:val="0"/>
                      <w:sz w:val="20"/>
                      <w:lang w:eastAsia="ko-KR"/>
                    </w:rPr>
                    <w:t>2</w:t>
                  </w:r>
                  <w:r w:rsidR="00F32724">
                    <w:rPr>
                      <w:b w:val="0"/>
                      <w:sz w:val="20"/>
                      <w:lang w:eastAsia="ko-KR"/>
                    </w:rPr>
                    <w:t>-</w:t>
                  </w:r>
                  <w:r w:rsidR="005A5495">
                    <w:rPr>
                      <w:b w:val="0"/>
                      <w:sz w:val="20"/>
                      <w:lang w:eastAsia="ko-KR"/>
                    </w:rPr>
                    <w:t>2</w:t>
                  </w:r>
                  <w:r w:rsidR="003A1FC7">
                    <w:rPr>
                      <w:b w:val="0"/>
                      <w:sz w:val="20"/>
                      <w:lang w:eastAsia="ko-KR"/>
                    </w:rPr>
                    <w:t>7</w:t>
                  </w:r>
                </w:p>
              </w:tc>
            </w:tr>
            <w:tr w:rsidR="008B3792" w:rsidRPr="00CD4C78" w14:paraId="7AD5D91A" w14:textId="77777777" w:rsidTr="00CA6092">
              <w:trPr>
                <w:cantSplit/>
                <w:jc w:val="center"/>
              </w:trPr>
              <w:tc>
                <w:tcPr>
                  <w:tcW w:w="8698" w:type="dxa"/>
                  <w:gridSpan w:val="5"/>
                  <w:vAlign w:val="center"/>
                </w:tcPr>
                <w:p w14:paraId="1AA659F5" w14:textId="77777777" w:rsidR="008B3792" w:rsidRPr="00CD4C78" w:rsidRDefault="008B3792" w:rsidP="008B3792">
                  <w:pPr>
                    <w:pStyle w:val="T2"/>
                    <w:spacing w:after="0"/>
                    <w:ind w:left="0" w:right="0"/>
                    <w:jc w:val="left"/>
                    <w:rPr>
                      <w:sz w:val="20"/>
                    </w:rPr>
                  </w:pPr>
                  <w:r w:rsidRPr="00CD4C78">
                    <w:rPr>
                      <w:sz w:val="20"/>
                    </w:rPr>
                    <w:t>Author(s):</w:t>
                  </w:r>
                </w:p>
              </w:tc>
            </w:tr>
            <w:tr w:rsidR="008B3792" w:rsidRPr="00CD4C78" w14:paraId="4632B05C" w14:textId="77777777" w:rsidTr="00C52B98">
              <w:trPr>
                <w:jc w:val="center"/>
              </w:trPr>
              <w:tc>
                <w:tcPr>
                  <w:tcW w:w="1850" w:type="dxa"/>
                  <w:vAlign w:val="center"/>
                </w:tcPr>
                <w:p w14:paraId="78F6B71F" w14:textId="77777777" w:rsidR="008B3792" w:rsidRPr="00CD4C78" w:rsidRDefault="008B3792" w:rsidP="008B3792">
                  <w:pPr>
                    <w:pStyle w:val="T2"/>
                    <w:spacing w:after="0"/>
                    <w:ind w:left="0" w:right="0"/>
                    <w:jc w:val="left"/>
                    <w:rPr>
                      <w:sz w:val="20"/>
                    </w:rPr>
                  </w:pPr>
                  <w:r w:rsidRPr="00CD4C78">
                    <w:rPr>
                      <w:sz w:val="20"/>
                    </w:rPr>
                    <w:t>Name</w:t>
                  </w:r>
                </w:p>
              </w:tc>
              <w:tc>
                <w:tcPr>
                  <w:tcW w:w="2160" w:type="dxa"/>
                  <w:vAlign w:val="center"/>
                </w:tcPr>
                <w:p w14:paraId="2BDC2A0E" w14:textId="77777777" w:rsidR="008B3792" w:rsidRPr="00CD4C78" w:rsidRDefault="008B3792" w:rsidP="008B3792">
                  <w:pPr>
                    <w:pStyle w:val="T2"/>
                    <w:spacing w:after="0"/>
                    <w:ind w:left="0" w:right="0"/>
                    <w:jc w:val="left"/>
                    <w:rPr>
                      <w:sz w:val="20"/>
                    </w:rPr>
                  </w:pPr>
                  <w:r w:rsidRPr="00CD4C78">
                    <w:rPr>
                      <w:sz w:val="20"/>
                    </w:rPr>
                    <w:t>Affiliation</w:t>
                  </w:r>
                </w:p>
              </w:tc>
              <w:tc>
                <w:tcPr>
                  <w:tcW w:w="1080" w:type="dxa"/>
                  <w:vAlign w:val="center"/>
                </w:tcPr>
                <w:p w14:paraId="3846366D" w14:textId="77777777" w:rsidR="008B3792" w:rsidRPr="00CD4C78" w:rsidRDefault="008B3792" w:rsidP="008B3792">
                  <w:pPr>
                    <w:pStyle w:val="T2"/>
                    <w:spacing w:after="0"/>
                    <w:ind w:left="0" w:right="0"/>
                    <w:jc w:val="left"/>
                    <w:rPr>
                      <w:sz w:val="20"/>
                    </w:rPr>
                  </w:pPr>
                  <w:r w:rsidRPr="00CD4C78">
                    <w:rPr>
                      <w:sz w:val="20"/>
                    </w:rPr>
                    <w:t>Address</w:t>
                  </w:r>
                </w:p>
              </w:tc>
              <w:tc>
                <w:tcPr>
                  <w:tcW w:w="895" w:type="dxa"/>
                  <w:vAlign w:val="center"/>
                </w:tcPr>
                <w:p w14:paraId="78A2B72E" w14:textId="77777777" w:rsidR="008B3792" w:rsidRPr="00CD4C78" w:rsidRDefault="008B3792" w:rsidP="008B3792">
                  <w:pPr>
                    <w:pStyle w:val="T2"/>
                    <w:spacing w:after="0"/>
                    <w:ind w:left="0" w:right="0"/>
                    <w:jc w:val="left"/>
                    <w:rPr>
                      <w:sz w:val="20"/>
                    </w:rPr>
                  </w:pPr>
                  <w:r w:rsidRPr="00CD4C78">
                    <w:rPr>
                      <w:sz w:val="20"/>
                    </w:rPr>
                    <w:t>Phone</w:t>
                  </w:r>
                </w:p>
              </w:tc>
              <w:tc>
                <w:tcPr>
                  <w:tcW w:w="2713" w:type="dxa"/>
                  <w:vAlign w:val="center"/>
                </w:tcPr>
                <w:p w14:paraId="155A59C6" w14:textId="77777777" w:rsidR="008B3792" w:rsidRPr="00CD4C78" w:rsidRDefault="008B3792" w:rsidP="008B3792">
                  <w:pPr>
                    <w:pStyle w:val="T2"/>
                    <w:spacing w:after="0"/>
                    <w:ind w:left="0" w:right="0"/>
                    <w:jc w:val="left"/>
                    <w:rPr>
                      <w:sz w:val="20"/>
                    </w:rPr>
                  </w:pPr>
                  <w:r w:rsidRPr="00CD4C78">
                    <w:rPr>
                      <w:sz w:val="20"/>
                    </w:rPr>
                    <w:t>email</w:t>
                  </w:r>
                </w:p>
              </w:tc>
            </w:tr>
            <w:tr w:rsidR="006910E4" w:rsidRPr="00CD4C78" w14:paraId="5D029E0F" w14:textId="77777777" w:rsidTr="00C52B98">
              <w:trPr>
                <w:trHeight w:val="359"/>
                <w:jc w:val="center"/>
              </w:trPr>
              <w:tc>
                <w:tcPr>
                  <w:tcW w:w="1850" w:type="dxa"/>
                  <w:vAlign w:val="center"/>
                </w:tcPr>
                <w:p w14:paraId="21A49270" w14:textId="77777777" w:rsidR="006910E4" w:rsidRDefault="00837C18" w:rsidP="00F03B0F">
                  <w:pPr>
                    <w:pStyle w:val="T2"/>
                    <w:spacing w:after="0"/>
                    <w:ind w:left="0" w:right="0"/>
                    <w:jc w:val="left"/>
                    <w:rPr>
                      <w:b w:val="0"/>
                      <w:sz w:val="18"/>
                      <w:szCs w:val="18"/>
                      <w:lang w:eastAsia="ko-KR"/>
                    </w:rPr>
                  </w:pPr>
                  <w:r>
                    <w:rPr>
                      <w:b w:val="0"/>
                      <w:sz w:val="18"/>
                      <w:szCs w:val="18"/>
                      <w:lang w:eastAsia="ko-KR"/>
                    </w:rPr>
                    <w:t>Sameer Vermani</w:t>
                  </w:r>
                </w:p>
              </w:tc>
              <w:tc>
                <w:tcPr>
                  <w:tcW w:w="2160" w:type="dxa"/>
                  <w:vAlign w:val="center"/>
                </w:tcPr>
                <w:p w14:paraId="4192A46F" w14:textId="77777777" w:rsidR="006910E4" w:rsidRDefault="003C395D" w:rsidP="00F03B0F">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1BB16AF" w14:textId="77777777" w:rsidR="006910E4" w:rsidRPr="00CD4C78" w:rsidRDefault="006910E4" w:rsidP="00F03B0F">
                  <w:pPr>
                    <w:pStyle w:val="T2"/>
                    <w:spacing w:after="0"/>
                    <w:ind w:left="0" w:right="0"/>
                    <w:jc w:val="left"/>
                    <w:rPr>
                      <w:b w:val="0"/>
                      <w:sz w:val="18"/>
                      <w:szCs w:val="18"/>
                      <w:lang w:eastAsia="ko-KR"/>
                    </w:rPr>
                  </w:pPr>
                </w:p>
              </w:tc>
              <w:tc>
                <w:tcPr>
                  <w:tcW w:w="895" w:type="dxa"/>
                  <w:vAlign w:val="center"/>
                </w:tcPr>
                <w:p w14:paraId="716201AD" w14:textId="77777777" w:rsidR="006910E4" w:rsidRPr="00CD4C78" w:rsidRDefault="006910E4" w:rsidP="00F03B0F">
                  <w:pPr>
                    <w:pStyle w:val="T2"/>
                    <w:spacing w:after="0"/>
                    <w:ind w:left="0" w:right="0"/>
                    <w:jc w:val="left"/>
                    <w:rPr>
                      <w:b w:val="0"/>
                      <w:sz w:val="18"/>
                      <w:szCs w:val="18"/>
                      <w:lang w:eastAsia="ko-KR"/>
                    </w:rPr>
                  </w:pPr>
                </w:p>
              </w:tc>
              <w:tc>
                <w:tcPr>
                  <w:tcW w:w="2713" w:type="dxa"/>
                  <w:vAlign w:val="center"/>
                </w:tcPr>
                <w:p w14:paraId="57E73C56" w14:textId="7255B7B3" w:rsidR="006910E4" w:rsidRPr="00CD4C78" w:rsidRDefault="00FA3316" w:rsidP="003C395D">
                  <w:pPr>
                    <w:pStyle w:val="T2"/>
                    <w:spacing w:after="0"/>
                    <w:ind w:left="0" w:right="0"/>
                    <w:jc w:val="left"/>
                    <w:rPr>
                      <w:b w:val="0"/>
                      <w:sz w:val="18"/>
                      <w:szCs w:val="18"/>
                      <w:lang w:eastAsia="ko-KR"/>
                    </w:rPr>
                  </w:pPr>
                  <w:hyperlink r:id="rId11" w:history="1">
                    <w:r w:rsidR="00706724" w:rsidRPr="000403DA">
                      <w:rPr>
                        <w:rStyle w:val="Hyperlink"/>
                        <w:b w:val="0"/>
                        <w:sz w:val="18"/>
                        <w:szCs w:val="18"/>
                        <w:lang w:eastAsia="ko-KR"/>
                      </w:rPr>
                      <w:t>svverman@qti.qualcomm.com</w:t>
                    </w:r>
                  </w:hyperlink>
                </w:p>
              </w:tc>
            </w:tr>
            <w:tr w:rsidR="006910E4" w:rsidRPr="00CD4C78" w14:paraId="630EA6B1" w14:textId="77777777" w:rsidTr="00C52B98">
              <w:trPr>
                <w:trHeight w:val="359"/>
                <w:jc w:val="center"/>
              </w:trPr>
              <w:tc>
                <w:tcPr>
                  <w:tcW w:w="1850" w:type="dxa"/>
                  <w:vAlign w:val="center"/>
                </w:tcPr>
                <w:p w14:paraId="48769817" w14:textId="32F9F4D8" w:rsidR="006910E4" w:rsidRPr="00CD4C78" w:rsidRDefault="00652DAA" w:rsidP="00AC0460">
                  <w:pPr>
                    <w:pStyle w:val="T2"/>
                    <w:spacing w:after="0"/>
                    <w:ind w:left="0" w:right="0"/>
                    <w:jc w:val="left"/>
                    <w:rPr>
                      <w:b w:val="0"/>
                      <w:sz w:val="18"/>
                      <w:szCs w:val="18"/>
                      <w:lang w:eastAsia="ko-KR"/>
                    </w:rPr>
                  </w:pPr>
                  <w:r>
                    <w:rPr>
                      <w:b w:val="0"/>
                      <w:sz w:val="18"/>
                      <w:szCs w:val="18"/>
                      <w:lang w:eastAsia="ko-KR"/>
                    </w:rPr>
                    <w:t>Alice Chen</w:t>
                  </w:r>
                </w:p>
              </w:tc>
              <w:tc>
                <w:tcPr>
                  <w:tcW w:w="2160" w:type="dxa"/>
                  <w:vAlign w:val="center"/>
                </w:tcPr>
                <w:p w14:paraId="08B580C0" w14:textId="1295B567" w:rsidR="006910E4" w:rsidRPr="00CD4C78" w:rsidRDefault="00652DAA" w:rsidP="00AC0460">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61909C9" w14:textId="77777777" w:rsidR="006910E4" w:rsidRPr="00CD4C78" w:rsidRDefault="006910E4" w:rsidP="00AC0460">
                  <w:pPr>
                    <w:pStyle w:val="T2"/>
                    <w:spacing w:after="0"/>
                    <w:ind w:left="0" w:right="0"/>
                    <w:jc w:val="left"/>
                    <w:rPr>
                      <w:b w:val="0"/>
                      <w:sz w:val="18"/>
                      <w:szCs w:val="18"/>
                      <w:lang w:eastAsia="ko-KR"/>
                    </w:rPr>
                  </w:pPr>
                </w:p>
              </w:tc>
              <w:tc>
                <w:tcPr>
                  <w:tcW w:w="895" w:type="dxa"/>
                  <w:vAlign w:val="center"/>
                </w:tcPr>
                <w:p w14:paraId="79993B28" w14:textId="77777777" w:rsidR="006910E4" w:rsidRPr="00CD4C78" w:rsidRDefault="006910E4" w:rsidP="00AC0460">
                  <w:pPr>
                    <w:pStyle w:val="T2"/>
                    <w:spacing w:after="0"/>
                    <w:ind w:left="0" w:right="0"/>
                    <w:jc w:val="left"/>
                    <w:rPr>
                      <w:b w:val="0"/>
                      <w:sz w:val="18"/>
                      <w:szCs w:val="18"/>
                      <w:lang w:eastAsia="ko-KR"/>
                    </w:rPr>
                  </w:pPr>
                </w:p>
              </w:tc>
              <w:tc>
                <w:tcPr>
                  <w:tcW w:w="2713" w:type="dxa"/>
                  <w:vAlign w:val="center"/>
                </w:tcPr>
                <w:p w14:paraId="067F7741" w14:textId="622A45A8" w:rsidR="006910E4" w:rsidRPr="00CD4C78" w:rsidRDefault="00FA3316" w:rsidP="00AC0460">
                  <w:pPr>
                    <w:pStyle w:val="T2"/>
                    <w:spacing w:after="0"/>
                    <w:ind w:left="0" w:right="0"/>
                    <w:jc w:val="left"/>
                    <w:rPr>
                      <w:b w:val="0"/>
                      <w:sz w:val="18"/>
                      <w:szCs w:val="18"/>
                      <w:lang w:eastAsia="ko-KR"/>
                    </w:rPr>
                  </w:pPr>
                  <w:hyperlink r:id="rId12" w:history="1">
                    <w:r w:rsidR="00706724" w:rsidRPr="000403DA">
                      <w:rPr>
                        <w:rStyle w:val="Hyperlink"/>
                        <w:b w:val="0"/>
                        <w:sz w:val="18"/>
                        <w:szCs w:val="18"/>
                        <w:lang w:eastAsia="ko-KR"/>
                      </w:rPr>
                      <w:t>alicel@qti.qualcomm.com</w:t>
                    </w:r>
                  </w:hyperlink>
                </w:p>
              </w:tc>
            </w:tr>
            <w:tr w:rsidR="00CA6092" w:rsidRPr="00CD4C78" w14:paraId="62317B5E" w14:textId="77777777" w:rsidTr="00C52B98">
              <w:trPr>
                <w:trHeight w:val="359"/>
                <w:jc w:val="center"/>
              </w:trPr>
              <w:tc>
                <w:tcPr>
                  <w:tcW w:w="1850" w:type="dxa"/>
                  <w:vAlign w:val="center"/>
                </w:tcPr>
                <w:p w14:paraId="441DC957" w14:textId="7490A291" w:rsidR="00CA6092" w:rsidRPr="00C52B98" w:rsidRDefault="0063532B" w:rsidP="00AC0460">
                  <w:pPr>
                    <w:pStyle w:val="T2"/>
                    <w:spacing w:after="0"/>
                    <w:ind w:left="0" w:right="0"/>
                    <w:jc w:val="left"/>
                    <w:rPr>
                      <w:b w:val="0"/>
                      <w:sz w:val="18"/>
                      <w:szCs w:val="18"/>
                      <w:lang w:eastAsia="ko-KR"/>
                    </w:rPr>
                  </w:pPr>
                  <w:r>
                    <w:rPr>
                      <w:b w:val="0"/>
                      <w:sz w:val="18"/>
                      <w:szCs w:val="18"/>
                      <w:lang w:eastAsia="ko-KR"/>
                    </w:rPr>
                    <w:t>Youhan Kim</w:t>
                  </w:r>
                </w:p>
              </w:tc>
              <w:tc>
                <w:tcPr>
                  <w:tcW w:w="2160" w:type="dxa"/>
                  <w:vAlign w:val="center"/>
                </w:tcPr>
                <w:p w14:paraId="45C1DDCE" w14:textId="27A7E43C" w:rsidR="00CA6092" w:rsidRPr="00C52B98" w:rsidRDefault="0063532B" w:rsidP="00AC0460">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9670173" w14:textId="77777777" w:rsidR="00CA6092" w:rsidRPr="00C52B98" w:rsidRDefault="00CA6092" w:rsidP="00AC0460">
                  <w:pPr>
                    <w:pStyle w:val="T2"/>
                    <w:spacing w:after="0"/>
                    <w:ind w:left="0" w:right="0"/>
                    <w:jc w:val="left"/>
                    <w:rPr>
                      <w:b w:val="0"/>
                      <w:sz w:val="18"/>
                      <w:szCs w:val="18"/>
                      <w:lang w:eastAsia="ko-KR"/>
                    </w:rPr>
                  </w:pPr>
                </w:p>
              </w:tc>
              <w:tc>
                <w:tcPr>
                  <w:tcW w:w="895" w:type="dxa"/>
                  <w:vAlign w:val="center"/>
                </w:tcPr>
                <w:p w14:paraId="3FAF7BE8" w14:textId="77777777" w:rsidR="00CA6092" w:rsidRPr="00C52B98" w:rsidRDefault="00CA6092" w:rsidP="00AC0460">
                  <w:pPr>
                    <w:pStyle w:val="T2"/>
                    <w:spacing w:after="0"/>
                    <w:ind w:left="0" w:right="0"/>
                    <w:jc w:val="left"/>
                    <w:rPr>
                      <w:b w:val="0"/>
                      <w:sz w:val="18"/>
                      <w:szCs w:val="18"/>
                      <w:lang w:eastAsia="ko-KR"/>
                    </w:rPr>
                  </w:pPr>
                </w:p>
              </w:tc>
              <w:tc>
                <w:tcPr>
                  <w:tcW w:w="2713" w:type="dxa"/>
                  <w:vAlign w:val="center"/>
                </w:tcPr>
                <w:p w14:paraId="4A315909" w14:textId="630B0929" w:rsidR="00CA6092" w:rsidRPr="00C52B98" w:rsidRDefault="00FA3316" w:rsidP="00AC0460">
                  <w:pPr>
                    <w:pStyle w:val="T2"/>
                    <w:spacing w:after="0"/>
                    <w:ind w:left="0" w:right="0"/>
                    <w:jc w:val="left"/>
                    <w:rPr>
                      <w:b w:val="0"/>
                      <w:sz w:val="18"/>
                      <w:szCs w:val="18"/>
                      <w:lang w:eastAsia="ko-KR"/>
                    </w:rPr>
                  </w:pPr>
                  <w:hyperlink r:id="rId13" w:history="1">
                    <w:r w:rsidR="00706724" w:rsidRPr="000403DA">
                      <w:rPr>
                        <w:rStyle w:val="Hyperlink"/>
                        <w:b w:val="0"/>
                        <w:sz w:val="18"/>
                        <w:szCs w:val="18"/>
                        <w:lang w:eastAsia="ko-KR"/>
                      </w:rPr>
                      <w:t>youhank@qti.qualcomm.com</w:t>
                    </w:r>
                  </w:hyperlink>
                </w:p>
              </w:tc>
            </w:tr>
            <w:tr w:rsidR="00C52B98" w:rsidRPr="00CD4C78" w14:paraId="4C0478B9" w14:textId="77777777" w:rsidTr="00C52B98">
              <w:trPr>
                <w:trHeight w:val="359"/>
                <w:jc w:val="center"/>
              </w:trPr>
              <w:tc>
                <w:tcPr>
                  <w:tcW w:w="1850" w:type="dxa"/>
                </w:tcPr>
                <w:p w14:paraId="1F56C1D5" w14:textId="0714208F" w:rsidR="00C52B98" w:rsidRPr="00C52B98" w:rsidRDefault="0063532B" w:rsidP="00C52B98">
                  <w:pPr>
                    <w:rPr>
                      <w:szCs w:val="18"/>
                    </w:rPr>
                  </w:pPr>
                  <w:r>
                    <w:rPr>
                      <w:szCs w:val="18"/>
                    </w:rPr>
                    <w:t>Bin Tian</w:t>
                  </w:r>
                </w:p>
              </w:tc>
              <w:tc>
                <w:tcPr>
                  <w:tcW w:w="2160" w:type="dxa"/>
                </w:tcPr>
                <w:p w14:paraId="5E56C572" w14:textId="5874E033" w:rsidR="00C52B98" w:rsidRPr="00C52B98" w:rsidRDefault="0063532B" w:rsidP="00C52B98">
                  <w:pPr>
                    <w:rPr>
                      <w:szCs w:val="18"/>
                    </w:rPr>
                  </w:pPr>
                  <w:r>
                    <w:rPr>
                      <w:szCs w:val="18"/>
                    </w:rPr>
                    <w:t>Qualcomm</w:t>
                  </w:r>
                </w:p>
              </w:tc>
              <w:tc>
                <w:tcPr>
                  <w:tcW w:w="1080" w:type="dxa"/>
                </w:tcPr>
                <w:p w14:paraId="41E181AD" w14:textId="77777777" w:rsidR="00C52B98" w:rsidRPr="00C52B98" w:rsidRDefault="00C52B98" w:rsidP="00C52B98">
                  <w:pPr>
                    <w:rPr>
                      <w:szCs w:val="18"/>
                    </w:rPr>
                  </w:pPr>
                </w:p>
              </w:tc>
              <w:tc>
                <w:tcPr>
                  <w:tcW w:w="895" w:type="dxa"/>
                </w:tcPr>
                <w:p w14:paraId="0338ACD5" w14:textId="77777777" w:rsidR="00C52B98" w:rsidRPr="00C52B98" w:rsidRDefault="00C52B98" w:rsidP="00C52B98">
                  <w:pPr>
                    <w:rPr>
                      <w:szCs w:val="18"/>
                    </w:rPr>
                  </w:pPr>
                </w:p>
              </w:tc>
              <w:tc>
                <w:tcPr>
                  <w:tcW w:w="2713" w:type="dxa"/>
                </w:tcPr>
                <w:p w14:paraId="304B18D5" w14:textId="78941E80" w:rsidR="00C52B98" w:rsidRPr="00C52B98" w:rsidRDefault="00FA3316" w:rsidP="00C52B98">
                  <w:pPr>
                    <w:rPr>
                      <w:szCs w:val="18"/>
                    </w:rPr>
                  </w:pPr>
                  <w:hyperlink r:id="rId14" w:history="1">
                    <w:r w:rsidR="00706724" w:rsidRPr="000403DA">
                      <w:rPr>
                        <w:rStyle w:val="Hyperlink"/>
                        <w:szCs w:val="18"/>
                      </w:rPr>
                      <w:t>btian@qti.qualcomm.com</w:t>
                    </w:r>
                  </w:hyperlink>
                </w:p>
              </w:tc>
            </w:tr>
            <w:tr w:rsidR="00C52B98" w:rsidRPr="00CD4C78" w14:paraId="65DDF5B9" w14:textId="77777777" w:rsidTr="00C52B98">
              <w:trPr>
                <w:trHeight w:val="359"/>
                <w:jc w:val="center"/>
              </w:trPr>
              <w:tc>
                <w:tcPr>
                  <w:tcW w:w="1850" w:type="dxa"/>
                </w:tcPr>
                <w:p w14:paraId="62983DC7" w14:textId="6E32DEC9" w:rsidR="00C52B98" w:rsidRPr="00C52B98" w:rsidRDefault="00715B07" w:rsidP="00C52B98">
                  <w:pPr>
                    <w:rPr>
                      <w:szCs w:val="18"/>
                    </w:rPr>
                  </w:pPr>
                  <w:r>
                    <w:rPr>
                      <w:szCs w:val="18"/>
                    </w:rPr>
                    <w:t>Brian Hart</w:t>
                  </w:r>
                </w:p>
              </w:tc>
              <w:tc>
                <w:tcPr>
                  <w:tcW w:w="2160" w:type="dxa"/>
                </w:tcPr>
                <w:p w14:paraId="0586DCB4" w14:textId="5A524F24" w:rsidR="00C52B98" w:rsidRPr="00C52B98" w:rsidRDefault="00715B07" w:rsidP="00C52B98">
                  <w:pPr>
                    <w:rPr>
                      <w:szCs w:val="18"/>
                    </w:rPr>
                  </w:pPr>
                  <w:r>
                    <w:rPr>
                      <w:szCs w:val="18"/>
                    </w:rPr>
                    <w:t>Cisco</w:t>
                  </w:r>
                </w:p>
              </w:tc>
              <w:tc>
                <w:tcPr>
                  <w:tcW w:w="1080" w:type="dxa"/>
                </w:tcPr>
                <w:p w14:paraId="21CD9DF7" w14:textId="77777777" w:rsidR="00C52B98" w:rsidRPr="00C52B98" w:rsidRDefault="00C52B98" w:rsidP="00C52B98">
                  <w:pPr>
                    <w:rPr>
                      <w:szCs w:val="18"/>
                    </w:rPr>
                  </w:pPr>
                </w:p>
              </w:tc>
              <w:tc>
                <w:tcPr>
                  <w:tcW w:w="895" w:type="dxa"/>
                </w:tcPr>
                <w:p w14:paraId="6831C586" w14:textId="77777777" w:rsidR="00C52B98" w:rsidRPr="00C52B98" w:rsidRDefault="00C52B98" w:rsidP="00C52B98">
                  <w:pPr>
                    <w:rPr>
                      <w:szCs w:val="18"/>
                    </w:rPr>
                  </w:pPr>
                </w:p>
              </w:tc>
              <w:tc>
                <w:tcPr>
                  <w:tcW w:w="2713" w:type="dxa"/>
                </w:tcPr>
                <w:p w14:paraId="1F5A87E6" w14:textId="20121432" w:rsidR="00C52B98" w:rsidRDefault="00FA3316" w:rsidP="00C52B98">
                  <w:pPr>
                    <w:rPr>
                      <w:szCs w:val="18"/>
                    </w:rPr>
                  </w:pPr>
                  <w:hyperlink r:id="rId15" w:history="1">
                    <w:r w:rsidR="00521A48" w:rsidRPr="000403DA">
                      <w:rPr>
                        <w:rStyle w:val="Hyperlink"/>
                        <w:szCs w:val="18"/>
                      </w:rPr>
                      <w:t>brainh@cisco.com</w:t>
                    </w:r>
                  </w:hyperlink>
                </w:p>
                <w:p w14:paraId="587399BE" w14:textId="29398971" w:rsidR="00521A48" w:rsidRPr="00C52B98" w:rsidRDefault="00521A48" w:rsidP="00C52B98">
                  <w:pPr>
                    <w:rPr>
                      <w:szCs w:val="18"/>
                    </w:rPr>
                  </w:pPr>
                </w:p>
              </w:tc>
            </w:tr>
            <w:tr w:rsidR="00C52B98" w:rsidRPr="00CD4C78" w14:paraId="6EB21979" w14:textId="77777777" w:rsidTr="00C52B98">
              <w:trPr>
                <w:trHeight w:val="359"/>
                <w:jc w:val="center"/>
              </w:trPr>
              <w:tc>
                <w:tcPr>
                  <w:tcW w:w="1850" w:type="dxa"/>
                </w:tcPr>
                <w:p w14:paraId="0F28A309" w14:textId="77777777" w:rsidR="00C52B98" w:rsidRPr="00C52B98" w:rsidRDefault="00C52B98" w:rsidP="00C52B98">
                  <w:pPr>
                    <w:rPr>
                      <w:szCs w:val="18"/>
                    </w:rPr>
                  </w:pPr>
                </w:p>
              </w:tc>
              <w:tc>
                <w:tcPr>
                  <w:tcW w:w="2160" w:type="dxa"/>
                </w:tcPr>
                <w:p w14:paraId="2503482B" w14:textId="77777777" w:rsidR="00C52B98" w:rsidRPr="00C52B98" w:rsidRDefault="00C52B98" w:rsidP="00C52B98">
                  <w:pPr>
                    <w:rPr>
                      <w:szCs w:val="18"/>
                    </w:rPr>
                  </w:pPr>
                </w:p>
              </w:tc>
              <w:tc>
                <w:tcPr>
                  <w:tcW w:w="1080" w:type="dxa"/>
                </w:tcPr>
                <w:p w14:paraId="09F4606F" w14:textId="77777777" w:rsidR="00C52B98" w:rsidRPr="00C52B98" w:rsidRDefault="00C52B98" w:rsidP="00C52B98">
                  <w:pPr>
                    <w:rPr>
                      <w:szCs w:val="18"/>
                    </w:rPr>
                  </w:pPr>
                </w:p>
              </w:tc>
              <w:tc>
                <w:tcPr>
                  <w:tcW w:w="895" w:type="dxa"/>
                </w:tcPr>
                <w:p w14:paraId="7F242862" w14:textId="77777777" w:rsidR="00C52B98" w:rsidRPr="00C52B98" w:rsidRDefault="00C52B98" w:rsidP="00C52B98">
                  <w:pPr>
                    <w:rPr>
                      <w:szCs w:val="18"/>
                    </w:rPr>
                  </w:pPr>
                </w:p>
              </w:tc>
              <w:tc>
                <w:tcPr>
                  <w:tcW w:w="2713" w:type="dxa"/>
                </w:tcPr>
                <w:p w14:paraId="292E424C" w14:textId="77777777" w:rsidR="00C52B98" w:rsidRPr="00C52B98" w:rsidRDefault="00C52B98" w:rsidP="00C52B98">
                  <w:pPr>
                    <w:rPr>
                      <w:szCs w:val="18"/>
                    </w:rPr>
                  </w:pPr>
                </w:p>
              </w:tc>
            </w:tr>
          </w:tbl>
          <w:p w14:paraId="41883C2E" w14:textId="77777777" w:rsidR="00EA6977" w:rsidRDefault="00EA6977" w:rsidP="000609BC">
            <w:pPr>
              <w:pStyle w:val="T2"/>
            </w:pPr>
          </w:p>
        </w:tc>
      </w:tr>
    </w:tbl>
    <w:p w14:paraId="2B8B977C" w14:textId="77777777" w:rsidR="003E4403" w:rsidRPr="00CD4C78" w:rsidRDefault="003E4403">
      <w:pPr>
        <w:pStyle w:val="T1"/>
        <w:spacing w:after="120"/>
        <w:rPr>
          <w:sz w:val="22"/>
        </w:rPr>
      </w:pPr>
    </w:p>
    <w:p w14:paraId="253F28C5" w14:textId="77777777" w:rsidR="003E4403" w:rsidRPr="00CD4C78" w:rsidRDefault="003E4403">
      <w:pPr>
        <w:pStyle w:val="T1"/>
        <w:spacing w:after="120"/>
        <w:rPr>
          <w:sz w:val="22"/>
        </w:rPr>
      </w:pPr>
    </w:p>
    <w:p w14:paraId="030BD44E" w14:textId="77777777" w:rsidR="003E4403" w:rsidRPr="00CD4C78" w:rsidRDefault="003E4403" w:rsidP="003E4403">
      <w:pPr>
        <w:pStyle w:val="T1"/>
        <w:spacing w:after="120"/>
      </w:pPr>
      <w:r w:rsidRPr="00CD4C78">
        <w:t>Abstract</w:t>
      </w:r>
    </w:p>
    <w:p w14:paraId="77DC536E" w14:textId="77777777" w:rsidR="004E4723" w:rsidRDefault="003E4403" w:rsidP="004B4C24">
      <w:pPr>
        <w:jc w:val="both"/>
        <w:rPr>
          <w:sz w:val="20"/>
          <w:lang w:eastAsia="ko-KR"/>
        </w:rPr>
      </w:pPr>
      <w:r w:rsidRPr="00DE157B">
        <w:rPr>
          <w:rFonts w:hint="eastAsia"/>
          <w:sz w:val="20"/>
          <w:lang w:eastAsia="ko-KR"/>
        </w:rPr>
        <w:t>This submission propos</w:t>
      </w:r>
      <w:r w:rsidRPr="00DE157B">
        <w:rPr>
          <w:sz w:val="20"/>
          <w:lang w:eastAsia="ko-KR"/>
        </w:rPr>
        <w:t>es</w:t>
      </w:r>
      <w:r w:rsidRPr="00DE157B">
        <w:rPr>
          <w:rFonts w:hint="eastAsia"/>
          <w:sz w:val="20"/>
          <w:lang w:eastAsia="ko-KR"/>
        </w:rPr>
        <w:t xml:space="preserve"> </w:t>
      </w:r>
      <w:r w:rsidR="004B4C24" w:rsidRPr="00DE157B">
        <w:rPr>
          <w:sz w:val="20"/>
          <w:lang w:eastAsia="ko-KR"/>
        </w:rPr>
        <w:t>resolution</w:t>
      </w:r>
      <w:r w:rsidR="004B4C24" w:rsidRPr="00DE157B">
        <w:rPr>
          <w:rFonts w:hint="eastAsia"/>
          <w:sz w:val="20"/>
          <w:lang w:eastAsia="ko-KR"/>
        </w:rPr>
        <w:t>s</w:t>
      </w:r>
      <w:r w:rsidR="004B4C24" w:rsidRPr="00DE157B">
        <w:rPr>
          <w:sz w:val="20"/>
          <w:lang w:eastAsia="ko-KR"/>
        </w:rPr>
        <w:t xml:space="preserve"> for </w:t>
      </w:r>
      <w:r w:rsidR="003C395D">
        <w:rPr>
          <w:sz w:val="20"/>
          <w:lang w:eastAsia="ko-KR"/>
        </w:rPr>
        <w:t xml:space="preserve">the following </w:t>
      </w:r>
      <w:r w:rsidR="004B4C24" w:rsidRPr="00DE157B">
        <w:rPr>
          <w:sz w:val="20"/>
          <w:lang w:eastAsia="ko-KR"/>
        </w:rPr>
        <w:t>co</w:t>
      </w:r>
      <w:r w:rsidR="004E4723">
        <w:rPr>
          <w:sz w:val="20"/>
          <w:lang w:eastAsia="ko-KR"/>
        </w:rPr>
        <w:t>mments</w:t>
      </w:r>
      <w:r w:rsidR="003C395D">
        <w:rPr>
          <w:sz w:val="20"/>
          <w:lang w:eastAsia="ko-KR"/>
        </w:rPr>
        <w:t xml:space="preserve"> from the </w:t>
      </w:r>
      <w:r w:rsidR="00837C18">
        <w:rPr>
          <w:sz w:val="20"/>
          <w:lang w:eastAsia="ko-KR"/>
        </w:rPr>
        <w:t>CC34</w:t>
      </w:r>
      <w:r w:rsidR="00F32724">
        <w:rPr>
          <w:sz w:val="20"/>
          <w:lang w:eastAsia="ko-KR"/>
        </w:rPr>
        <w:t xml:space="preserve"> </w:t>
      </w:r>
      <w:r w:rsidR="003C395D">
        <w:rPr>
          <w:sz w:val="20"/>
          <w:lang w:eastAsia="ko-KR"/>
        </w:rPr>
        <w:t>on P802.11</w:t>
      </w:r>
      <w:r w:rsidR="00E561BD">
        <w:rPr>
          <w:sz w:val="20"/>
          <w:lang w:eastAsia="ko-KR"/>
        </w:rPr>
        <w:t>be</w:t>
      </w:r>
      <w:r w:rsidR="003C395D">
        <w:rPr>
          <w:sz w:val="20"/>
          <w:lang w:eastAsia="ko-KR"/>
        </w:rPr>
        <w:t xml:space="preserve"> D</w:t>
      </w:r>
      <w:r w:rsidR="00E561BD">
        <w:rPr>
          <w:sz w:val="20"/>
          <w:lang w:eastAsia="ko-KR"/>
        </w:rPr>
        <w:t>0.3</w:t>
      </w:r>
      <w:r w:rsidR="007A7F48">
        <w:rPr>
          <w:sz w:val="20"/>
          <w:lang w:eastAsia="ko-KR"/>
        </w:rPr>
        <w:t>:</w:t>
      </w:r>
    </w:p>
    <w:p w14:paraId="5A798B69" w14:textId="77777777" w:rsidR="007A7F48" w:rsidRDefault="007A7F48" w:rsidP="004B4C24">
      <w:pPr>
        <w:jc w:val="both"/>
        <w:rPr>
          <w:sz w:val="20"/>
          <w:lang w:eastAsia="ko-KR"/>
        </w:rPr>
      </w:pPr>
    </w:p>
    <w:p w14:paraId="360F511B" w14:textId="07A25720" w:rsidR="00F35FA1" w:rsidRPr="00827FF1" w:rsidRDefault="00F35FA1" w:rsidP="00F35FA1">
      <w:r w:rsidRPr="00347401">
        <w:t>CID</w:t>
      </w:r>
      <w:r>
        <w:t>s</w:t>
      </w:r>
      <w:r w:rsidRPr="00347401">
        <w:t xml:space="preserve"> </w:t>
      </w:r>
      <w:r w:rsidRPr="00832F64">
        <w:t>1349, 1350,</w:t>
      </w:r>
      <w:r w:rsidRPr="00EC714F">
        <w:rPr>
          <w:b/>
          <w:bCs/>
        </w:rPr>
        <w:t xml:space="preserve"> </w:t>
      </w:r>
      <w:r w:rsidRPr="00827FF1">
        <w:t>1351,</w:t>
      </w:r>
      <w:r w:rsidRPr="0034079E">
        <w:t xml:space="preserve"> 1353, 1354, 1355, 1356, 1360, 1561,</w:t>
      </w:r>
      <w:r w:rsidRPr="00827FF1">
        <w:t xml:space="preserve"> 1612, 1949</w:t>
      </w:r>
      <w:r w:rsidRPr="0034079E">
        <w:t>, 1969, 2175, 2256, 2704, 2705, 2724</w:t>
      </w:r>
      <w:r w:rsidRPr="00A907A8">
        <w:t>, 2728, 2729, 2730,</w:t>
      </w:r>
      <w:r w:rsidRPr="00827FF1">
        <w:t xml:space="preserve"> 2791,</w:t>
      </w:r>
      <w:r w:rsidRPr="00832F64">
        <w:t xml:space="preserve"> </w:t>
      </w:r>
      <w:r w:rsidRPr="00827FF1">
        <w:t xml:space="preserve">2792, </w:t>
      </w:r>
      <w:ins w:id="0" w:author="Alice Chen" w:date="2021-03-09T19:59:00Z">
        <w:r w:rsidR="00A907A8">
          <w:t xml:space="preserve">2794, </w:t>
        </w:r>
        <w:r w:rsidR="002C3EA1">
          <w:t xml:space="preserve">2796, 2800, </w:t>
        </w:r>
      </w:ins>
      <w:r w:rsidRPr="00827FF1">
        <w:t>3086, 3172, 3173, 3286.</w:t>
      </w:r>
    </w:p>
    <w:p w14:paraId="03E63402" w14:textId="77777777" w:rsidR="00153BE2" w:rsidRDefault="00153BE2" w:rsidP="004B4C24">
      <w:pPr>
        <w:jc w:val="both"/>
        <w:rPr>
          <w:sz w:val="20"/>
          <w:lang w:eastAsia="ko-KR"/>
        </w:rPr>
      </w:pPr>
    </w:p>
    <w:p w14:paraId="3165E3AE" w14:textId="77777777" w:rsidR="005E768D" w:rsidRDefault="005E768D" w:rsidP="005E768D"/>
    <w:p w14:paraId="2CDC5178" w14:textId="77777777" w:rsidR="00146459" w:rsidRDefault="00146459" w:rsidP="005E768D">
      <w:r>
        <w:t xml:space="preserve">NOTE – </w:t>
      </w:r>
      <w:r w:rsidR="009A2E63">
        <w:t>Set</w:t>
      </w:r>
      <w:r>
        <w:t xml:space="preserve"> the Track Changes Viewing Option in the MS Word to “All </w:t>
      </w:r>
      <w:proofErr w:type="spellStart"/>
      <w:r>
        <w:t>Markup</w:t>
      </w:r>
      <w:proofErr w:type="spellEnd"/>
      <w:r>
        <w:t>” to clearly see the proposed text edits.</w:t>
      </w:r>
    </w:p>
    <w:p w14:paraId="1B2E3878" w14:textId="77777777" w:rsidR="00EF05A7" w:rsidRDefault="00EF05A7" w:rsidP="005E768D"/>
    <w:p w14:paraId="57391F32" w14:textId="77777777" w:rsidR="00EF05A7" w:rsidRDefault="00EF05A7" w:rsidP="005E768D"/>
    <w:p w14:paraId="456EA591" w14:textId="77777777" w:rsidR="00EF05A7" w:rsidRPr="00EF05A7" w:rsidRDefault="00EF05A7" w:rsidP="005E768D">
      <w:pPr>
        <w:rPr>
          <w:b/>
          <w:sz w:val="22"/>
        </w:rPr>
      </w:pPr>
      <w:r w:rsidRPr="00EF05A7">
        <w:rPr>
          <w:b/>
          <w:sz w:val="22"/>
        </w:rPr>
        <w:t>Revision History:</w:t>
      </w:r>
    </w:p>
    <w:p w14:paraId="40D294CD" w14:textId="77777777" w:rsidR="00EF05A7" w:rsidRPr="00CD4C78" w:rsidRDefault="00EF05A7" w:rsidP="005E768D"/>
    <w:p w14:paraId="1C1FD97D" w14:textId="5D26D6E7" w:rsidR="00DA4CE8" w:rsidRDefault="00EF05A7" w:rsidP="004A3995">
      <w:r>
        <w:t>R</w:t>
      </w:r>
      <w:r w:rsidR="004A3995">
        <w:t>0</w:t>
      </w:r>
      <w:r>
        <w:t xml:space="preserve">: </w:t>
      </w:r>
      <w:r w:rsidR="004A3995">
        <w:t>Initial version.</w:t>
      </w:r>
      <w:r w:rsidR="00347401">
        <w:t xml:space="preserve"> </w:t>
      </w:r>
    </w:p>
    <w:p w14:paraId="2197A911" w14:textId="420790DB" w:rsidR="006A3EAC" w:rsidRDefault="006A3EAC" w:rsidP="004A3995">
      <w:r>
        <w:t>R1</w:t>
      </w:r>
      <w:r w:rsidR="00F35FA1">
        <w:t>, R2, R3, R4, R5</w:t>
      </w:r>
      <w:r w:rsidR="001E1C36">
        <w:t>, R6</w:t>
      </w:r>
      <w:r w:rsidR="00F35FA1">
        <w:t>: Improvements to the resolutions.</w:t>
      </w:r>
    </w:p>
    <w:p w14:paraId="374CE7B1" w14:textId="1B7EF5B7" w:rsidR="001E1C36" w:rsidRDefault="001E1C36" w:rsidP="004A3995">
      <w:r>
        <w:t xml:space="preserve">R7: Changed the name of MIB variable, added the word 802.11 in front of “PHY clauses” and also changed the </w:t>
      </w:r>
      <w:proofErr w:type="spellStart"/>
      <w:r w:rsidR="000D649C">
        <w:t>behavior</w:t>
      </w:r>
      <w:proofErr w:type="spellEnd"/>
      <w:r w:rsidR="000D649C">
        <w:t xml:space="preserve"> for “disregard bits”.</w:t>
      </w:r>
    </w:p>
    <w:p w14:paraId="69A3503E" w14:textId="423F5574" w:rsidR="004A3995" w:rsidRDefault="004A3995" w:rsidP="004A3995"/>
    <w:p w14:paraId="394A3736" w14:textId="77777777" w:rsidR="00A47344" w:rsidRDefault="00A47344">
      <w:pPr>
        <w:rPr>
          <w:lang w:eastAsia="ko-KR"/>
        </w:rPr>
      </w:pPr>
    </w:p>
    <w:p w14:paraId="6F34E08A" w14:textId="77777777" w:rsidR="00EF05A7" w:rsidRPr="00CD4C78" w:rsidRDefault="00EF05A7"/>
    <w:p w14:paraId="5A970ABD" w14:textId="77777777" w:rsidR="00DC0CA2" w:rsidRPr="00CD4C78" w:rsidRDefault="005E768D" w:rsidP="00F2637D">
      <w:r w:rsidRPr="00CD4C78">
        <w:br w:type="page"/>
      </w:r>
    </w:p>
    <w:p w14:paraId="7A51C1E4" w14:textId="550145CA" w:rsidR="00204A53" w:rsidRDefault="00204A53" w:rsidP="00204A53">
      <w:pPr>
        <w:pStyle w:val="Heading1"/>
      </w:pPr>
      <w:commentRangeStart w:id="1"/>
      <w:r>
        <w:t>CID 1561, 1949, 2724, 3086, 3173</w:t>
      </w:r>
      <w:commentRangeEnd w:id="1"/>
      <w:r w:rsidR="004710CE">
        <w:rPr>
          <w:rStyle w:val="CommentReference"/>
          <w:rFonts w:ascii="Calibri" w:hAnsi="Calibri"/>
          <w:b w:val="0"/>
          <w:u w:val="none"/>
        </w:rPr>
        <w:commentReference w:id="1"/>
      </w:r>
    </w:p>
    <w:p w14:paraId="2D8848B5" w14:textId="77777777" w:rsidR="00204A53" w:rsidRDefault="00204A53" w:rsidP="00204A53">
      <w:pPr>
        <w:jc w:val="both"/>
        <w:rPr>
          <w:sz w:val="22"/>
          <w:szCs w:val="22"/>
          <w:lang w:val="en-US"/>
        </w:rPr>
      </w:pPr>
    </w:p>
    <w:tbl>
      <w:tblPr>
        <w:tblW w:w="10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996"/>
        <w:gridCol w:w="952"/>
        <w:gridCol w:w="1048"/>
        <w:gridCol w:w="3447"/>
        <w:gridCol w:w="3075"/>
      </w:tblGrid>
      <w:tr w:rsidR="00A201C6" w:rsidRPr="009522BD" w14:paraId="1731F293" w14:textId="77777777" w:rsidTr="008065F1">
        <w:trPr>
          <w:trHeight w:val="278"/>
        </w:trPr>
        <w:tc>
          <w:tcPr>
            <w:tcW w:w="562" w:type="dxa"/>
            <w:shd w:val="clear" w:color="auto" w:fill="auto"/>
            <w:hideMark/>
          </w:tcPr>
          <w:p w14:paraId="605A0B6A" w14:textId="77777777" w:rsidR="00204A53" w:rsidRPr="002E58A7" w:rsidRDefault="00204A53" w:rsidP="003B043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996" w:type="dxa"/>
            <w:shd w:val="clear" w:color="auto" w:fill="auto"/>
            <w:hideMark/>
          </w:tcPr>
          <w:p w14:paraId="7974BC2B" w14:textId="77777777" w:rsidR="00204A53" w:rsidRPr="002E58A7" w:rsidRDefault="00204A53" w:rsidP="003B043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340" w:type="dxa"/>
            <w:shd w:val="clear" w:color="auto" w:fill="auto"/>
            <w:hideMark/>
          </w:tcPr>
          <w:p w14:paraId="0E63B596" w14:textId="77777777" w:rsidR="00204A53" w:rsidRPr="002E58A7" w:rsidRDefault="00204A53" w:rsidP="003B0431">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660" w:type="dxa"/>
            <w:shd w:val="clear" w:color="auto" w:fill="auto"/>
            <w:hideMark/>
          </w:tcPr>
          <w:p w14:paraId="2239E7A1" w14:textId="77777777" w:rsidR="00204A53" w:rsidRPr="002E58A7" w:rsidRDefault="00204A53" w:rsidP="003B043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3447" w:type="dxa"/>
            <w:shd w:val="clear" w:color="auto" w:fill="auto"/>
            <w:hideMark/>
          </w:tcPr>
          <w:p w14:paraId="2277BE71" w14:textId="77777777" w:rsidR="00204A53" w:rsidRPr="002E58A7" w:rsidRDefault="00204A53" w:rsidP="003B043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075" w:type="dxa"/>
          </w:tcPr>
          <w:p w14:paraId="66D1BC4E" w14:textId="77777777" w:rsidR="00204A53" w:rsidRPr="002E58A7" w:rsidRDefault="00204A53" w:rsidP="003B0431">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A201C6" w:rsidRPr="009522BD" w14:paraId="5C88F333" w14:textId="77777777" w:rsidTr="008065F1">
        <w:trPr>
          <w:trHeight w:val="278"/>
        </w:trPr>
        <w:tc>
          <w:tcPr>
            <w:tcW w:w="562" w:type="dxa"/>
            <w:shd w:val="clear" w:color="auto" w:fill="auto"/>
          </w:tcPr>
          <w:p w14:paraId="2465B990" w14:textId="77777777" w:rsidR="00E13E51" w:rsidRDefault="00E13E51" w:rsidP="003B0431">
            <w:pPr>
              <w:rPr>
                <w:rFonts w:ascii="Arial" w:eastAsia="Times New Roman" w:hAnsi="Arial" w:cs="Arial"/>
                <w:bCs/>
                <w:sz w:val="20"/>
                <w:lang w:val="en-US" w:eastAsia="ko-KR"/>
              </w:rPr>
            </w:pPr>
            <w:r>
              <w:rPr>
                <w:rFonts w:ascii="Arial" w:hAnsi="Arial" w:cs="Arial"/>
                <w:sz w:val="20"/>
              </w:rPr>
              <w:t>3173</w:t>
            </w:r>
          </w:p>
        </w:tc>
        <w:tc>
          <w:tcPr>
            <w:tcW w:w="996" w:type="dxa"/>
            <w:shd w:val="clear" w:color="auto" w:fill="auto"/>
          </w:tcPr>
          <w:p w14:paraId="6D8C7EA9" w14:textId="77777777" w:rsidR="00E13E51" w:rsidRDefault="00E13E51" w:rsidP="003B0431">
            <w:pPr>
              <w:rPr>
                <w:rFonts w:ascii="Arial" w:hAnsi="Arial" w:cs="Arial"/>
                <w:sz w:val="20"/>
              </w:rPr>
            </w:pPr>
            <w:r>
              <w:rPr>
                <w:rFonts w:ascii="Arial" w:hAnsi="Arial" w:cs="Arial"/>
                <w:sz w:val="20"/>
              </w:rPr>
              <w:t>36.3.11.7.2</w:t>
            </w:r>
          </w:p>
        </w:tc>
        <w:tc>
          <w:tcPr>
            <w:tcW w:w="1340" w:type="dxa"/>
            <w:shd w:val="clear" w:color="auto" w:fill="auto"/>
          </w:tcPr>
          <w:p w14:paraId="41E3FFD2" w14:textId="77777777" w:rsidR="00E13E51" w:rsidRDefault="00E13E51" w:rsidP="003B0431">
            <w:pPr>
              <w:rPr>
                <w:rFonts w:ascii="Arial" w:hAnsi="Arial" w:cs="Arial"/>
                <w:sz w:val="20"/>
              </w:rPr>
            </w:pPr>
            <w:r>
              <w:rPr>
                <w:rFonts w:ascii="Arial" w:hAnsi="Arial" w:cs="Arial"/>
                <w:sz w:val="20"/>
              </w:rPr>
              <w:t>229.26</w:t>
            </w:r>
          </w:p>
        </w:tc>
        <w:tc>
          <w:tcPr>
            <w:tcW w:w="660" w:type="dxa"/>
            <w:shd w:val="clear" w:color="auto" w:fill="auto"/>
          </w:tcPr>
          <w:p w14:paraId="62DA00D1" w14:textId="77777777" w:rsidR="00E13E51" w:rsidRDefault="00E13E51" w:rsidP="003B0431">
            <w:pPr>
              <w:rPr>
                <w:rFonts w:ascii="Arial" w:hAnsi="Arial" w:cs="Arial"/>
                <w:sz w:val="20"/>
              </w:rPr>
            </w:pPr>
            <w:r>
              <w:rPr>
                <w:rFonts w:ascii="Arial" w:hAnsi="Arial" w:cs="Arial"/>
                <w:sz w:val="20"/>
              </w:rPr>
              <w:t>"Release 1" is not a valid term for IEEE standard.</w:t>
            </w:r>
          </w:p>
        </w:tc>
        <w:tc>
          <w:tcPr>
            <w:tcW w:w="3447" w:type="dxa"/>
            <w:shd w:val="clear" w:color="auto" w:fill="auto"/>
          </w:tcPr>
          <w:p w14:paraId="605E307C" w14:textId="77777777" w:rsidR="00E13E51" w:rsidRDefault="00E13E51" w:rsidP="003B0431">
            <w:pPr>
              <w:rPr>
                <w:rFonts w:ascii="Arial" w:hAnsi="Arial" w:cs="Arial"/>
                <w:sz w:val="20"/>
              </w:rPr>
            </w:pPr>
            <w:r>
              <w:rPr>
                <w:rFonts w:ascii="Arial" w:hAnsi="Arial" w:cs="Arial"/>
                <w:sz w:val="20"/>
              </w:rPr>
              <w:t>Instead of the term "Release 1", define a MIB variable.</w:t>
            </w:r>
            <w:r>
              <w:rPr>
                <w:rFonts w:ascii="Arial" w:hAnsi="Arial" w:cs="Arial"/>
                <w:sz w:val="20"/>
              </w:rPr>
              <w:br/>
              <w:t>For example, define a MIB variable dot11OnlyEHTBaseLineFeaturesImplemented.</w:t>
            </w:r>
            <w:r>
              <w:rPr>
                <w:rFonts w:ascii="Arial" w:hAnsi="Arial" w:cs="Arial"/>
                <w:sz w:val="20"/>
              </w:rPr>
              <w:br/>
              <w:t>And state that an EHT STA shall set dot11OnlyEHTBaseLineFeaturesImplemented to true.</w:t>
            </w:r>
            <w:r>
              <w:rPr>
                <w:rFonts w:ascii="Arial" w:hAnsi="Arial" w:cs="Arial"/>
                <w:sz w:val="20"/>
              </w:rPr>
              <w:br/>
              <w:t>(Later when 11be Release 2 comes along, that sentence would be updated to reflect that "Release 1" STAs set dot11OnlyEHTBaseLineFeaturesImplemented to true, and "Release 2" STA set dot11OnlyEHTBaseLineFeaturesImplemented to false.)</w:t>
            </w:r>
            <w:r>
              <w:rPr>
                <w:rFonts w:ascii="Arial" w:hAnsi="Arial" w:cs="Arial"/>
                <w:sz w:val="20"/>
              </w:rPr>
              <w:br/>
            </w:r>
            <w:r>
              <w:rPr>
                <w:rFonts w:ascii="Arial" w:hAnsi="Arial" w:cs="Arial"/>
                <w:sz w:val="20"/>
              </w:rPr>
              <w:br/>
              <w:t>And throughout the draft, change places talking about "EHT Release 1" (STA) to something like "EHT STA which has dot11OnlyEHTBaseLineFeaturesImplemented set to true".</w:t>
            </w:r>
          </w:p>
        </w:tc>
        <w:tc>
          <w:tcPr>
            <w:tcW w:w="3075" w:type="dxa"/>
          </w:tcPr>
          <w:p w14:paraId="06475457" w14:textId="389AA0F0" w:rsidR="0065798A" w:rsidRPr="006C4D20" w:rsidRDefault="0065798A" w:rsidP="003B0431">
            <w:pPr>
              <w:rPr>
                <w:rFonts w:ascii="Arial" w:hAnsi="Arial" w:cs="Arial"/>
                <w:sz w:val="20"/>
              </w:rPr>
            </w:pPr>
            <w:r w:rsidRPr="006C4D20">
              <w:rPr>
                <w:rFonts w:ascii="Arial" w:hAnsi="Arial" w:cs="Arial"/>
                <w:sz w:val="20"/>
              </w:rPr>
              <w:t>Revised.</w:t>
            </w:r>
          </w:p>
          <w:p w14:paraId="4E5C11FA" w14:textId="29521979" w:rsidR="0044769A" w:rsidRPr="006C4D20" w:rsidRDefault="0044769A" w:rsidP="0044769A">
            <w:pPr>
              <w:pStyle w:val="CommentText"/>
              <w:rPr>
                <w:rFonts w:ascii="Arial" w:hAnsi="Arial" w:cs="Arial"/>
              </w:rPr>
            </w:pPr>
            <w:r w:rsidRPr="006C4D20">
              <w:rPr>
                <w:rFonts w:ascii="Arial" w:hAnsi="Arial" w:cs="Arial"/>
              </w:rPr>
              <w:t>The instruction to Editor implements the proposal by the commenter</w:t>
            </w:r>
            <w:r w:rsidR="00100E3D" w:rsidRPr="006C4D20">
              <w:rPr>
                <w:rFonts w:ascii="Arial" w:hAnsi="Arial" w:cs="Arial"/>
              </w:rPr>
              <w:t xml:space="preserve">. </w:t>
            </w:r>
            <w:r w:rsidR="00A16C34" w:rsidRPr="006C4D20">
              <w:rPr>
                <w:rFonts w:ascii="Arial" w:hAnsi="Arial" w:cs="Arial"/>
              </w:rPr>
              <w:t xml:space="preserve"> A MIB variable is being defined.</w:t>
            </w:r>
          </w:p>
          <w:p w14:paraId="3D2A8501" w14:textId="77777777" w:rsidR="0044769A" w:rsidRPr="006C4D20" w:rsidRDefault="0044769A" w:rsidP="00FE1BCE">
            <w:pPr>
              <w:pStyle w:val="CommentText"/>
              <w:spacing w:after="0"/>
              <w:rPr>
                <w:rFonts w:ascii="Arial" w:hAnsi="Arial" w:cs="Arial"/>
              </w:rPr>
            </w:pPr>
          </w:p>
          <w:p w14:paraId="233D4165" w14:textId="301D7850" w:rsidR="0044769A" w:rsidRPr="006C4D20" w:rsidRDefault="0044769A" w:rsidP="0044769A">
            <w:pPr>
              <w:rPr>
                <w:rFonts w:ascii="Arial" w:hAnsi="Arial" w:cs="Arial"/>
                <w:i/>
                <w:iCs/>
                <w:sz w:val="20"/>
                <w:highlight w:val="yellow"/>
              </w:rPr>
            </w:pPr>
            <w:proofErr w:type="spellStart"/>
            <w:r w:rsidRPr="006C4D20">
              <w:rPr>
                <w:rFonts w:ascii="Arial" w:hAnsi="Arial" w:cs="Arial"/>
                <w:i/>
                <w:iCs/>
                <w:sz w:val="20"/>
                <w:highlight w:val="yellow"/>
              </w:rPr>
              <w:t>Tgbe</w:t>
            </w:r>
            <w:proofErr w:type="spellEnd"/>
            <w:r w:rsidRPr="006C4D20">
              <w:rPr>
                <w:rFonts w:ascii="Arial" w:hAnsi="Arial" w:cs="Arial"/>
                <w:i/>
                <w:iCs/>
                <w:sz w:val="20"/>
                <w:highlight w:val="yellow"/>
              </w:rPr>
              <w:t xml:space="preserve"> Editor: Please make changes for CID </w:t>
            </w:r>
            <w:r w:rsidR="00690612" w:rsidRPr="006C4D20">
              <w:rPr>
                <w:rFonts w:ascii="Arial" w:hAnsi="Arial" w:cs="Arial"/>
                <w:i/>
                <w:iCs/>
                <w:sz w:val="20"/>
                <w:highlight w:val="yellow"/>
              </w:rPr>
              <w:t>3173</w:t>
            </w:r>
            <w:r w:rsidRPr="006C4D20">
              <w:rPr>
                <w:rFonts w:ascii="Arial" w:hAnsi="Arial" w:cs="Arial"/>
                <w:i/>
                <w:iCs/>
                <w:sz w:val="20"/>
                <w:highlight w:val="yellow"/>
              </w:rPr>
              <w:t xml:space="preserve"> as shown in the following document</w:t>
            </w:r>
          </w:p>
          <w:p w14:paraId="000284DB" w14:textId="77777777" w:rsidR="0044769A" w:rsidRPr="006C4D20" w:rsidRDefault="0044769A" w:rsidP="0044769A">
            <w:pPr>
              <w:rPr>
                <w:rFonts w:ascii="Arial" w:hAnsi="Arial" w:cs="Arial"/>
                <w:i/>
                <w:iCs/>
                <w:sz w:val="20"/>
                <w:highlight w:val="yellow"/>
              </w:rPr>
            </w:pPr>
          </w:p>
          <w:p w14:paraId="24A4ACE1" w14:textId="767E9650" w:rsidR="002A05AD" w:rsidRPr="006C4D20" w:rsidRDefault="00FA3316" w:rsidP="0044769A">
            <w:pPr>
              <w:rPr>
                <w:rFonts w:ascii="Arial" w:hAnsi="Arial" w:cs="Arial"/>
                <w:sz w:val="20"/>
              </w:rPr>
            </w:pPr>
            <w:hyperlink r:id="rId20" w:history="1">
              <w:r w:rsidR="00285BF9" w:rsidRPr="006C4D20">
                <w:rPr>
                  <w:rStyle w:val="Hyperlink"/>
                  <w:rFonts w:ascii="Arial" w:hAnsi="Arial" w:cs="Arial"/>
                  <w:i/>
                  <w:iCs/>
                  <w:sz w:val="20"/>
                  <w:highlight w:val="yellow"/>
                </w:rPr>
                <w:t>https://mentor.ieee.org/802.11/dcn/21/11-21-</w:t>
              </w:r>
              <w:r w:rsidR="00744E40" w:rsidRPr="006C4D20">
                <w:rPr>
                  <w:rStyle w:val="Hyperlink"/>
                  <w:rFonts w:ascii="Arial" w:hAnsi="Arial" w:cs="Arial"/>
                  <w:i/>
                  <w:iCs/>
                  <w:sz w:val="20"/>
                  <w:highlight w:val="yellow"/>
                </w:rPr>
                <w:t>0325-07</w:t>
              </w:r>
              <w:r w:rsidR="00285BF9" w:rsidRPr="006C4D20">
                <w:rPr>
                  <w:rStyle w:val="Hyperlink"/>
                  <w:rFonts w:ascii="Arial" w:hAnsi="Arial" w:cs="Arial"/>
                  <w:i/>
                  <w:iCs/>
                  <w:sz w:val="20"/>
                  <w:highlight w:val="yellow"/>
                </w:rPr>
                <w:t>-00be-u-sig-comment-resolution-part-1.docx</w:t>
              </w:r>
            </w:hyperlink>
          </w:p>
        </w:tc>
      </w:tr>
      <w:tr w:rsidR="00A201C6" w:rsidRPr="009522BD" w14:paraId="54FFB1CB" w14:textId="77777777" w:rsidTr="008065F1">
        <w:trPr>
          <w:trHeight w:val="278"/>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0B2A9800" w14:textId="77777777" w:rsidR="0043604E" w:rsidRPr="0043604E" w:rsidRDefault="0043604E" w:rsidP="003B0431">
            <w:pPr>
              <w:rPr>
                <w:rFonts w:ascii="Arial" w:hAnsi="Arial" w:cs="Arial"/>
                <w:sz w:val="20"/>
              </w:rPr>
            </w:pPr>
            <w:r w:rsidRPr="0043604E">
              <w:rPr>
                <w:rFonts w:ascii="Arial" w:hAnsi="Arial" w:cs="Arial"/>
                <w:sz w:val="20"/>
              </w:rPr>
              <w:t>1561</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7C15FC7B" w14:textId="77777777" w:rsidR="0043604E" w:rsidRPr="00F02354" w:rsidRDefault="0043604E" w:rsidP="003B0431">
            <w:pPr>
              <w:rPr>
                <w:rFonts w:ascii="Arial" w:hAnsi="Arial" w:cs="Arial"/>
                <w:sz w:val="20"/>
              </w:rPr>
            </w:pPr>
            <w:r>
              <w:rPr>
                <w:rFonts w:ascii="Arial" w:hAnsi="Arial" w:cs="Arial"/>
                <w:sz w:val="20"/>
              </w:rPr>
              <w:t>36.3.11.7.2</w:t>
            </w:r>
          </w:p>
        </w:tc>
        <w:tc>
          <w:tcPr>
            <w:tcW w:w="1340" w:type="dxa"/>
            <w:tcBorders>
              <w:top w:val="single" w:sz="4" w:space="0" w:color="000000"/>
              <w:left w:val="single" w:sz="4" w:space="0" w:color="000000"/>
              <w:bottom w:val="single" w:sz="4" w:space="0" w:color="000000"/>
              <w:right w:val="single" w:sz="4" w:space="0" w:color="000000"/>
            </w:tcBorders>
            <w:shd w:val="clear" w:color="auto" w:fill="auto"/>
          </w:tcPr>
          <w:p w14:paraId="7283FBA2" w14:textId="77777777" w:rsidR="0043604E" w:rsidRPr="0043604E" w:rsidRDefault="0043604E" w:rsidP="003B0431">
            <w:pPr>
              <w:rPr>
                <w:rFonts w:ascii="Arial" w:hAnsi="Arial" w:cs="Arial"/>
                <w:sz w:val="20"/>
              </w:rPr>
            </w:pPr>
            <w:r>
              <w:rPr>
                <w:rFonts w:ascii="Arial" w:hAnsi="Arial" w:cs="Arial"/>
                <w:sz w:val="20"/>
              </w:rPr>
              <w:t>229.26</w:t>
            </w:r>
          </w:p>
        </w:tc>
        <w:tc>
          <w:tcPr>
            <w:tcW w:w="660" w:type="dxa"/>
            <w:tcBorders>
              <w:top w:val="single" w:sz="4" w:space="0" w:color="000000"/>
              <w:left w:val="single" w:sz="4" w:space="0" w:color="000000"/>
              <w:bottom w:val="single" w:sz="4" w:space="0" w:color="000000"/>
              <w:right w:val="single" w:sz="4" w:space="0" w:color="000000"/>
            </w:tcBorders>
            <w:shd w:val="clear" w:color="auto" w:fill="auto"/>
          </w:tcPr>
          <w:p w14:paraId="4C5966EB" w14:textId="77777777" w:rsidR="0043604E" w:rsidRDefault="0043604E" w:rsidP="003B0431">
            <w:pPr>
              <w:rPr>
                <w:rFonts w:ascii="Arial" w:hAnsi="Arial" w:cs="Arial"/>
                <w:sz w:val="20"/>
              </w:rPr>
            </w:pPr>
            <w:r>
              <w:rPr>
                <w:rFonts w:ascii="Arial" w:hAnsi="Arial" w:cs="Arial"/>
                <w:sz w:val="20"/>
              </w:rPr>
              <w:t>define the meaning of EHT Release 1</w:t>
            </w:r>
          </w:p>
        </w:tc>
        <w:tc>
          <w:tcPr>
            <w:tcW w:w="3447" w:type="dxa"/>
            <w:tcBorders>
              <w:top w:val="single" w:sz="4" w:space="0" w:color="000000"/>
              <w:left w:val="single" w:sz="4" w:space="0" w:color="000000"/>
              <w:bottom w:val="single" w:sz="4" w:space="0" w:color="000000"/>
              <w:right w:val="single" w:sz="4" w:space="0" w:color="000000"/>
            </w:tcBorders>
            <w:shd w:val="clear" w:color="auto" w:fill="auto"/>
          </w:tcPr>
          <w:p w14:paraId="1CCE22F6" w14:textId="77777777" w:rsidR="0043604E" w:rsidRDefault="0043604E" w:rsidP="003B0431">
            <w:pPr>
              <w:rPr>
                <w:rFonts w:ascii="Arial" w:hAnsi="Arial" w:cs="Arial"/>
                <w:sz w:val="20"/>
              </w:rPr>
            </w:pPr>
            <w:r>
              <w:rPr>
                <w:rFonts w:ascii="Arial" w:hAnsi="Arial" w:cs="Arial"/>
                <w:sz w:val="20"/>
              </w:rPr>
              <w:t>as in comment.</w:t>
            </w:r>
          </w:p>
        </w:tc>
        <w:tc>
          <w:tcPr>
            <w:tcW w:w="3075" w:type="dxa"/>
            <w:tcBorders>
              <w:top w:val="single" w:sz="4" w:space="0" w:color="000000"/>
              <w:left w:val="single" w:sz="4" w:space="0" w:color="000000"/>
              <w:bottom w:val="single" w:sz="4" w:space="0" w:color="000000"/>
              <w:right w:val="single" w:sz="4" w:space="0" w:color="000000"/>
            </w:tcBorders>
          </w:tcPr>
          <w:p w14:paraId="2C4F259D" w14:textId="449E0653" w:rsidR="0043604E" w:rsidRDefault="00B918DD" w:rsidP="0008303B">
            <w:pPr>
              <w:rPr>
                <w:rFonts w:ascii="Arial" w:hAnsi="Arial" w:cs="Arial"/>
                <w:sz w:val="20"/>
              </w:rPr>
            </w:pPr>
            <w:r>
              <w:rPr>
                <w:rFonts w:ascii="Arial" w:hAnsi="Arial" w:cs="Arial"/>
                <w:sz w:val="20"/>
              </w:rPr>
              <w:t>Revised.</w:t>
            </w:r>
          </w:p>
          <w:p w14:paraId="7D656BD9" w14:textId="288DAAE9" w:rsidR="00D30195" w:rsidRDefault="00D30195" w:rsidP="0008303B">
            <w:pPr>
              <w:rPr>
                <w:rFonts w:ascii="Arial" w:hAnsi="Arial" w:cs="Arial"/>
                <w:sz w:val="20"/>
              </w:rPr>
            </w:pPr>
            <w:r>
              <w:rPr>
                <w:rFonts w:ascii="Arial" w:hAnsi="Arial" w:cs="Arial"/>
                <w:sz w:val="20"/>
              </w:rPr>
              <w:t xml:space="preserve">Resolution to CID 3173 </w:t>
            </w:r>
            <w:r w:rsidR="004A4D9B">
              <w:rPr>
                <w:rFonts w:ascii="Arial" w:hAnsi="Arial" w:cs="Arial"/>
                <w:sz w:val="20"/>
              </w:rPr>
              <w:t>addresses this.</w:t>
            </w:r>
          </w:p>
          <w:p w14:paraId="2C9F63A6" w14:textId="77777777" w:rsidR="00B918DD" w:rsidRDefault="00B918DD" w:rsidP="0008303B">
            <w:pPr>
              <w:rPr>
                <w:rFonts w:ascii="Arial" w:hAnsi="Arial" w:cs="Arial"/>
                <w:sz w:val="20"/>
              </w:rPr>
            </w:pPr>
          </w:p>
          <w:p w14:paraId="79BEAB72" w14:textId="76A4CB3D" w:rsidR="00B918DD" w:rsidRPr="00D47475" w:rsidRDefault="00B918DD" w:rsidP="00B918DD">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w:t>
            </w:r>
            <w:r w:rsidR="00D30195">
              <w:rPr>
                <w:rFonts w:ascii="Arial" w:hAnsi="Arial" w:cs="Arial"/>
                <w:i/>
                <w:iCs/>
                <w:sz w:val="20"/>
                <w:highlight w:val="yellow"/>
              </w:rPr>
              <w:t>1561</w:t>
            </w:r>
            <w:r w:rsidRPr="00D47475">
              <w:rPr>
                <w:rFonts w:ascii="Arial" w:hAnsi="Arial" w:cs="Arial"/>
                <w:i/>
                <w:iCs/>
                <w:sz w:val="20"/>
                <w:highlight w:val="yellow"/>
              </w:rPr>
              <w:t xml:space="preserve"> as shown in the following document</w:t>
            </w:r>
          </w:p>
          <w:p w14:paraId="22C433F2" w14:textId="77777777" w:rsidR="00B918DD" w:rsidRPr="00D47475" w:rsidRDefault="00B918DD" w:rsidP="00B918DD">
            <w:pPr>
              <w:rPr>
                <w:rFonts w:ascii="Arial" w:hAnsi="Arial" w:cs="Arial"/>
                <w:i/>
                <w:iCs/>
                <w:sz w:val="20"/>
                <w:highlight w:val="yellow"/>
              </w:rPr>
            </w:pPr>
          </w:p>
          <w:p w14:paraId="01C09ACF" w14:textId="428332E4" w:rsidR="00B918DD" w:rsidRDefault="00FA3316" w:rsidP="00B918DD">
            <w:pPr>
              <w:rPr>
                <w:rFonts w:ascii="Arial" w:hAnsi="Arial" w:cs="Arial"/>
                <w:sz w:val="20"/>
              </w:rPr>
            </w:pPr>
            <w:hyperlink r:id="rId21" w:history="1">
              <w:r w:rsidR="00285BF9" w:rsidRPr="000403DA">
                <w:rPr>
                  <w:rStyle w:val="Hyperlink"/>
                  <w:rFonts w:ascii="Arial" w:hAnsi="Arial" w:cs="Arial"/>
                  <w:i/>
                  <w:iCs/>
                  <w:sz w:val="20"/>
                  <w:highlight w:val="yellow"/>
                </w:rPr>
                <w:t>https://mentor.ieee.org/802.11/dcn/21/11-21-</w:t>
              </w:r>
              <w:r w:rsidR="00744E40">
                <w:rPr>
                  <w:rStyle w:val="Hyperlink"/>
                  <w:rFonts w:ascii="Arial" w:hAnsi="Arial" w:cs="Arial"/>
                  <w:i/>
                  <w:iCs/>
                  <w:sz w:val="20"/>
                  <w:highlight w:val="yellow"/>
                </w:rPr>
                <w:t>0325-07</w:t>
              </w:r>
              <w:r w:rsidR="00285BF9" w:rsidRPr="000403DA">
                <w:rPr>
                  <w:rStyle w:val="Hyperlink"/>
                  <w:rFonts w:ascii="Arial" w:hAnsi="Arial" w:cs="Arial"/>
                  <w:i/>
                  <w:iCs/>
                  <w:sz w:val="20"/>
                  <w:highlight w:val="yellow"/>
                </w:rPr>
                <w:t>-00be-u-sig-comment-resolution-part-1.docx</w:t>
              </w:r>
            </w:hyperlink>
          </w:p>
        </w:tc>
      </w:tr>
      <w:tr w:rsidR="00A201C6" w:rsidRPr="009522BD" w14:paraId="33EE975E" w14:textId="77777777" w:rsidTr="008065F1">
        <w:trPr>
          <w:trHeight w:val="278"/>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7054943C" w14:textId="77777777" w:rsidR="0043604E" w:rsidRPr="0043604E" w:rsidRDefault="0043604E" w:rsidP="003B0431">
            <w:pPr>
              <w:rPr>
                <w:rFonts w:ascii="Arial" w:hAnsi="Arial" w:cs="Arial"/>
                <w:sz w:val="20"/>
              </w:rPr>
            </w:pPr>
            <w:r w:rsidRPr="0043604E">
              <w:rPr>
                <w:rFonts w:ascii="Arial" w:hAnsi="Arial" w:cs="Arial"/>
                <w:sz w:val="20"/>
              </w:rPr>
              <w:t>1949</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77C7AA52" w14:textId="77777777" w:rsidR="0043604E" w:rsidRDefault="0043604E" w:rsidP="003B0431">
            <w:pPr>
              <w:rPr>
                <w:rFonts w:ascii="Arial" w:hAnsi="Arial" w:cs="Arial"/>
                <w:sz w:val="20"/>
              </w:rPr>
            </w:pPr>
            <w:r>
              <w:rPr>
                <w:rFonts w:ascii="Arial" w:hAnsi="Arial" w:cs="Arial"/>
                <w:sz w:val="20"/>
              </w:rPr>
              <w:t>36.3.11.7.2</w:t>
            </w:r>
          </w:p>
        </w:tc>
        <w:tc>
          <w:tcPr>
            <w:tcW w:w="1340" w:type="dxa"/>
            <w:tcBorders>
              <w:top w:val="single" w:sz="4" w:space="0" w:color="000000"/>
              <w:left w:val="single" w:sz="4" w:space="0" w:color="000000"/>
              <w:bottom w:val="single" w:sz="4" w:space="0" w:color="000000"/>
              <w:right w:val="single" w:sz="4" w:space="0" w:color="000000"/>
            </w:tcBorders>
            <w:shd w:val="clear" w:color="auto" w:fill="auto"/>
          </w:tcPr>
          <w:p w14:paraId="41DDF49D" w14:textId="77777777" w:rsidR="0043604E" w:rsidRDefault="0043604E" w:rsidP="003B0431">
            <w:pPr>
              <w:rPr>
                <w:rFonts w:ascii="Arial" w:hAnsi="Arial" w:cs="Arial"/>
                <w:sz w:val="20"/>
              </w:rPr>
            </w:pPr>
            <w:r>
              <w:rPr>
                <w:rFonts w:ascii="Arial" w:hAnsi="Arial" w:cs="Arial"/>
                <w:sz w:val="20"/>
              </w:rPr>
              <w:t>229.31</w:t>
            </w:r>
          </w:p>
        </w:tc>
        <w:tc>
          <w:tcPr>
            <w:tcW w:w="660" w:type="dxa"/>
            <w:tcBorders>
              <w:top w:val="single" w:sz="4" w:space="0" w:color="000000"/>
              <w:left w:val="single" w:sz="4" w:space="0" w:color="000000"/>
              <w:bottom w:val="single" w:sz="4" w:space="0" w:color="000000"/>
              <w:right w:val="single" w:sz="4" w:space="0" w:color="000000"/>
            </w:tcBorders>
            <w:shd w:val="clear" w:color="auto" w:fill="auto"/>
          </w:tcPr>
          <w:p w14:paraId="7AFE095E" w14:textId="77777777" w:rsidR="0043604E" w:rsidRDefault="0043604E" w:rsidP="003B0431">
            <w:pPr>
              <w:rPr>
                <w:rFonts w:ascii="Arial" w:hAnsi="Arial" w:cs="Arial"/>
                <w:sz w:val="20"/>
              </w:rPr>
            </w:pPr>
            <w:r>
              <w:rPr>
                <w:rFonts w:ascii="Arial" w:hAnsi="Arial" w:cs="Arial"/>
                <w:sz w:val="20"/>
              </w:rPr>
              <w:t>Remove descriptions about R1 or R2</w:t>
            </w:r>
          </w:p>
        </w:tc>
        <w:tc>
          <w:tcPr>
            <w:tcW w:w="3447" w:type="dxa"/>
            <w:tcBorders>
              <w:top w:val="single" w:sz="4" w:space="0" w:color="000000"/>
              <w:left w:val="single" w:sz="4" w:space="0" w:color="000000"/>
              <w:bottom w:val="single" w:sz="4" w:space="0" w:color="000000"/>
              <w:right w:val="single" w:sz="4" w:space="0" w:color="000000"/>
            </w:tcBorders>
            <w:shd w:val="clear" w:color="auto" w:fill="auto"/>
          </w:tcPr>
          <w:p w14:paraId="7EBA4F49" w14:textId="77777777" w:rsidR="0043604E" w:rsidRDefault="0043604E" w:rsidP="003B0431">
            <w:pPr>
              <w:rPr>
                <w:rFonts w:ascii="Arial" w:hAnsi="Arial" w:cs="Arial"/>
                <w:sz w:val="20"/>
              </w:rPr>
            </w:pPr>
            <w:r>
              <w:rPr>
                <w:rFonts w:ascii="Arial" w:hAnsi="Arial" w:cs="Arial"/>
                <w:sz w:val="20"/>
              </w:rPr>
              <w:t>As in comment</w:t>
            </w:r>
          </w:p>
        </w:tc>
        <w:tc>
          <w:tcPr>
            <w:tcW w:w="3075" w:type="dxa"/>
            <w:tcBorders>
              <w:top w:val="single" w:sz="4" w:space="0" w:color="000000"/>
              <w:left w:val="single" w:sz="4" w:space="0" w:color="000000"/>
              <w:bottom w:val="single" w:sz="4" w:space="0" w:color="000000"/>
              <w:right w:val="single" w:sz="4" w:space="0" w:color="000000"/>
            </w:tcBorders>
          </w:tcPr>
          <w:p w14:paraId="5235B4A4" w14:textId="446573E5" w:rsidR="0043604E" w:rsidRDefault="00B918DD" w:rsidP="003B0431">
            <w:pPr>
              <w:rPr>
                <w:rFonts w:ascii="Arial" w:hAnsi="Arial" w:cs="Arial"/>
                <w:sz w:val="20"/>
              </w:rPr>
            </w:pPr>
            <w:r>
              <w:rPr>
                <w:rFonts w:ascii="Arial" w:hAnsi="Arial" w:cs="Arial"/>
                <w:sz w:val="20"/>
              </w:rPr>
              <w:t>Revised.</w:t>
            </w:r>
          </w:p>
          <w:p w14:paraId="5F946BEF" w14:textId="77777777" w:rsidR="004A4D9B" w:rsidRDefault="004A4D9B" w:rsidP="004A4D9B">
            <w:pPr>
              <w:rPr>
                <w:rFonts w:ascii="Arial" w:hAnsi="Arial" w:cs="Arial"/>
                <w:sz w:val="20"/>
              </w:rPr>
            </w:pPr>
            <w:r>
              <w:rPr>
                <w:rFonts w:ascii="Arial" w:hAnsi="Arial" w:cs="Arial"/>
                <w:sz w:val="20"/>
              </w:rPr>
              <w:t>Resolution to CID 3173 addresses this.</w:t>
            </w:r>
          </w:p>
          <w:p w14:paraId="06B4E7BC" w14:textId="77777777" w:rsidR="00B918DD" w:rsidRDefault="00B918DD" w:rsidP="003B0431">
            <w:pPr>
              <w:rPr>
                <w:rFonts w:ascii="Arial" w:hAnsi="Arial" w:cs="Arial"/>
                <w:sz w:val="20"/>
              </w:rPr>
            </w:pPr>
          </w:p>
          <w:p w14:paraId="652AB9FD" w14:textId="7D79CC42" w:rsidR="00B918DD" w:rsidRPr="00D47475" w:rsidRDefault="00B918DD" w:rsidP="00B918DD">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w:t>
            </w:r>
            <w:r w:rsidR="00D30195">
              <w:rPr>
                <w:rFonts w:ascii="Arial" w:hAnsi="Arial" w:cs="Arial"/>
                <w:i/>
                <w:iCs/>
                <w:sz w:val="20"/>
                <w:highlight w:val="yellow"/>
              </w:rPr>
              <w:t>1949</w:t>
            </w:r>
            <w:r w:rsidRPr="00D47475">
              <w:rPr>
                <w:rFonts w:ascii="Arial" w:hAnsi="Arial" w:cs="Arial"/>
                <w:i/>
                <w:iCs/>
                <w:sz w:val="20"/>
                <w:highlight w:val="yellow"/>
              </w:rPr>
              <w:t xml:space="preserve"> as shown in the following document</w:t>
            </w:r>
          </w:p>
          <w:p w14:paraId="332DFC92" w14:textId="77777777" w:rsidR="00B918DD" w:rsidRPr="00D47475" w:rsidRDefault="00B918DD" w:rsidP="00B918DD">
            <w:pPr>
              <w:rPr>
                <w:rFonts w:ascii="Arial" w:hAnsi="Arial" w:cs="Arial"/>
                <w:i/>
                <w:iCs/>
                <w:sz w:val="20"/>
                <w:highlight w:val="yellow"/>
              </w:rPr>
            </w:pPr>
          </w:p>
          <w:p w14:paraId="7B7ADFF4" w14:textId="5A6894A7" w:rsidR="00B918DD" w:rsidRDefault="00FA3316" w:rsidP="00B918DD">
            <w:pPr>
              <w:rPr>
                <w:rFonts w:ascii="Arial" w:hAnsi="Arial" w:cs="Arial"/>
                <w:sz w:val="20"/>
              </w:rPr>
            </w:pPr>
            <w:hyperlink r:id="rId22" w:history="1">
              <w:r w:rsidR="00285BF9" w:rsidRPr="000403DA">
                <w:rPr>
                  <w:rStyle w:val="Hyperlink"/>
                  <w:rFonts w:ascii="Arial" w:hAnsi="Arial" w:cs="Arial"/>
                  <w:i/>
                  <w:iCs/>
                  <w:sz w:val="20"/>
                  <w:highlight w:val="yellow"/>
                </w:rPr>
                <w:t>https://mentor.ieee.org/802.11/dcn/21/11-21-</w:t>
              </w:r>
              <w:r w:rsidR="00744E40">
                <w:rPr>
                  <w:rStyle w:val="Hyperlink"/>
                  <w:rFonts w:ascii="Arial" w:hAnsi="Arial" w:cs="Arial"/>
                  <w:i/>
                  <w:iCs/>
                  <w:sz w:val="20"/>
                  <w:highlight w:val="yellow"/>
                </w:rPr>
                <w:t>0325-07</w:t>
              </w:r>
              <w:r w:rsidR="00285BF9" w:rsidRPr="000403DA">
                <w:rPr>
                  <w:rStyle w:val="Hyperlink"/>
                  <w:rFonts w:ascii="Arial" w:hAnsi="Arial" w:cs="Arial"/>
                  <w:i/>
                  <w:iCs/>
                  <w:sz w:val="20"/>
                  <w:highlight w:val="yellow"/>
                </w:rPr>
                <w:t>-00be-u-sig-comment-resolution-part-1.docx</w:t>
              </w:r>
            </w:hyperlink>
          </w:p>
        </w:tc>
      </w:tr>
      <w:tr w:rsidR="00A201C6" w:rsidRPr="009522BD" w14:paraId="4BAE4364" w14:textId="77777777" w:rsidTr="008065F1">
        <w:trPr>
          <w:trHeight w:val="278"/>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0AE133AA" w14:textId="77777777" w:rsidR="00AE1115" w:rsidRPr="00AE1115" w:rsidRDefault="00AE1115" w:rsidP="003B0431">
            <w:pPr>
              <w:rPr>
                <w:rFonts w:ascii="Arial" w:hAnsi="Arial" w:cs="Arial"/>
                <w:sz w:val="20"/>
              </w:rPr>
            </w:pPr>
            <w:r w:rsidRPr="00AE1115">
              <w:rPr>
                <w:rFonts w:ascii="Arial" w:hAnsi="Arial" w:cs="Arial"/>
                <w:sz w:val="20"/>
              </w:rPr>
              <w:t>2724</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7C87A5D8" w14:textId="77777777" w:rsidR="00AE1115" w:rsidRDefault="00AE1115" w:rsidP="003B0431">
            <w:pPr>
              <w:rPr>
                <w:rFonts w:ascii="Arial" w:hAnsi="Arial" w:cs="Arial"/>
                <w:sz w:val="20"/>
              </w:rPr>
            </w:pPr>
            <w:r>
              <w:rPr>
                <w:rFonts w:ascii="Arial" w:hAnsi="Arial" w:cs="Arial"/>
                <w:sz w:val="20"/>
              </w:rPr>
              <w:t>36.3.11.7.2</w:t>
            </w:r>
          </w:p>
        </w:tc>
        <w:tc>
          <w:tcPr>
            <w:tcW w:w="1340" w:type="dxa"/>
            <w:tcBorders>
              <w:top w:val="single" w:sz="4" w:space="0" w:color="000000"/>
              <w:left w:val="single" w:sz="4" w:space="0" w:color="000000"/>
              <w:bottom w:val="single" w:sz="4" w:space="0" w:color="000000"/>
              <w:right w:val="single" w:sz="4" w:space="0" w:color="000000"/>
            </w:tcBorders>
            <w:shd w:val="clear" w:color="auto" w:fill="auto"/>
          </w:tcPr>
          <w:p w14:paraId="7AF24C4C" w14:textId="77777777" w:rsidR="00AE1115" w:rsidRDefault="00AE1115" w:rsidP="003B0431">
            <w:pPr>
              <w:rPr>
                <w:rFonts w:ascii="Arial" w:hAnsi="Arial" w:cs="Arial"/>
                <w:sz w:val="20"/>
              </w:rPr>
            </w:pPr>
            <w:r>
              <w:rPr>
                <w:rFonts w:ascii="Arial" w:hAnsi="Arial" w:cs="Arial"/>
                <w:sz w:val="20"/>
              </w:rPr>
              <w:t>229.25</w:t>
            </w:r>
          </w:p>
        </w:tc>
        <w:tc>
          <w:tcPr>
            <w:tcW w:w="660" w:type="dxa"/>
            <w:tcBorders>
              <w:top w:val="single" w:sz="4" w:space="0" w:color="000000"/>
              <w:left w:val="single" w:sz="4" w:space="0" w:color="000000"/>
              <w:bottom w:val="single" w:sz="4" w:space="0" w:color="000000"/>
              <w:right w:val="single" w:sz="4" w:space="0" w:color="000000"/>
            </w:tcBorders>
            <w:shd w:val="clear" w:color="auto" w:fill="auto"/>
          </w:tcPr>
          <w:p w14:paraId="3C65F120" w14:textId="77777777" w:rsidR="00AE1115" w:rsidRDefault="00AE1115" w:rsidP="003B0431">
            <w:pPr>
              <w:rPr>
                <w:rFonts w:ascii="Arial" w:hAnsi="Arial" w:cs="Arial"/>
                <w:sz w:val="20"/>
              </w:rPr>
            </w:pPr>
            <w:r>
              <w:rPr>
                <w:rFonts w:ascii="Arial" w:hAnsi="Arial" w:cs="Arial"/>
                <w:sz w:val="20"/>
              </w:rPr>
              <w:t xml:space="preserve">Remove the </w:t>
            </w:r>
            <w:r>
              <w:rPr>
                <w:rFonts w:ascii="Arial" w:hAnsi="Arial" w:cs="Arial"/>
                <w:sz w:val="20"/>
              </w:rPr>
              <w:lastRenderedPageBreak/>
              <w:t>mention of "Release 1" from this section</w:t>
            </w:r>
          </w:p>
        </w:tc>
        <w:tc>
          <w:tcPr>
            <w:tcW w:w="3447" w:type="dxa"/>
            <w:tcBorders>
              <w:top w:val="single" w:sz="4" w:space="0" w:color="000000"/>
              <w:left w:val="single" w:sz="4" w:space="0" w:color="000000"/>
              <w:bottom w:val="single" w:sz="4" w:space="0" w:color="000000"/>
              <w:right w:val="single" w:sz="4" w:space="0" w:color="000000"/>
            </w:tcBorders>
            <w:shd w:val="clear" w:color="auto" w:fill="auto"/>
          </w:tcPr>
          <w:p w14:paraId="2DE039A9" w14:textId="77777777" w:rsidR="00AE1115" w:rsidRDefault="00AE1115" w:rsidP="003B0431">
            <w:pPr>
              <w:rPr>
                <w:rFonts w:ascii="Arial" w:hAnsi="Arial" w:cs="Arial"/>
                <w:sz w:val="20"/>
              </w:rPr>
            </w:pPr>
            <w:r>
              <w:rPr>
                <w:rFonts w:ascii="Arial" w:hAnsi="Arial" w:cs="Arial"/>
                <w:sz w:val="20"/>
              </w:rPr>
              <w:lastRenderedPageBreak/>
              <w:t xml:space="preserve">Change to "For forward compatibility, EHT defines an ER </w:t>
            </w:r>
            <w:r>
              <w:rPr>
                <w:rFonts w:ascii="Arial" w:hAnsi="Arial" w:cs="Arial"/>
                <w:sz w:val="20"/>
              </w:rPr>
              <w:lastRenderedPageBreak/>
              <w:t>preamble while not defining an ER PPDU. This enables an EHT STA to decode and interpret the version independent content in the U-SIG of an ER PPDU that may be introduced in amendments."</w:t>
            </w:r>
          </w:p>
        </w:tc>
        <w:tc>
          <w:tcPr>
            <w:tcW w:w="3075" w:type="dxa"/>
            <w:tcBorders>
              <w:top w:val="single" w:sz="4" w:space="0" w:color="000000"/>
              <w:left w:val="single" w:sz="4" w:space="0" w:color="000000"/>
              <w:bottom w:val="single" w:sz="4" w:space="0" w:color="000000"/>
              <w:right w:val="single" w:sz="4" w:space="0" w:color="000000"/>
            </w:tcBorders>
          </w:tcPr>
          <w:p w14:paraId="0E10C47E" w14:textId="77777777" w:rsidR="00AE1115" w:rsidRDefault="00AE1115" w:rsidP="003B0431">
            <w:pPr>
              <w:rPr>
                <w:rFonts w:ascii="Arial" w:hAnsi="Arial" w:cs="Arial"/>
                <w:sz w:val="20"/>
              </w:rPr>
            </w:pPr>
            <w:r>
              <w:rPr>
                <w:rFonts w:ascii="Arial" w:hAnsi="Arial" w:cs="Arial"/>
                <w:sz w:val="20"/>
              </w:rPr>
              <w:lastRenderedPageBreak/>
              <w:t>Revised.</w:t>
            </w:r>
          </w:p>
          <w:p w14:paraId="5F2DAADC" w14:textId="77777777" w:rsidR="00AE1115" w:rsidRDefault="00A201C6" w:rsidP="003B0431">
            <w:pPr>
              <w:rPr>
                <w:rFonts w:ascii="Arial" w:hAnsi="Arial" w:cs="Arial"/>
                <w:sz w:val="20"/>
              </w:rPr>
            </w:pPr>
            <w:r>
              <w:rPr>
                <w:rFonts w:ascii="Arial" w:hAnsi="Arial" w:cs="Arial"/>
                <w:sz w:val="20"/>
              </w:rPr>
              <w:t>Agree to the comment</w:t>
            </w:r>
            <w:r w:rsidR="005A3AD7">
              <w:rPr>
                <w:rFonts w:ascii="Arial" w:hAnsi="Arial" w:cs="Arial"/>
                <w:sz w:val="20"/>
              </w:rPr>
              <w:t>.</w:t>
            </w:r>
            <w:r w:rsidR="009050EB">
              <w:rPr>
                <w:rFonts w:ascii="Arial" w:hAnsi="Arial" w:cs="Arial"/>
                <w:sz w:val="20"/>
              </w:rPr>
              <w:t xml:space="preserve"> </w:t>
            </w:r>
            <w:r w:rsidR="00AE1115">
              <w:rPr>
                <w:rFonts w:ascii="Arial" w:hAnsi="Arial" w:cs="Arial"/>
                <w:sz w:val="20"/>
              </w:rPr>
              <w:lastRenderedPageBreak/>
              <w:t xml:space="preserve">Resolution to CID </w:t>
            </w:r>
            <w:r w:rsidR="009050EB">
              <w:rPr>
                <w:rFonts w:ascii="Arial" w:hAnsi="Arial" w:cs="Arial"/>
                <w:sz w:val="20"/>
              </w:rPr>
              <w:t>3173</w:t>
            </w:r>
            <w:r w:rsidR="00AE1115">
              <w:rPr>
                <w:rFonts w:ascii="Arial" w:hAnsi="Arial" w:cs="Arial"/>
                <w:sz w:val="20"/>
              </w:rPr>
              <w:t xml:space="preserve"> addresses this.</w:t>
            </w:r>
          </w:p>
          <w:p w14:paraId="13DA5BD8" w14:textId="77777777" w:rsidR="00A8409A" w:rsidRDefault="00A8409A" w:rsidP="003B0431"/>
          <w:p w14:paraId="3B0230AE" w14:textId="1B9491D8" w:rsidR="00A8409A" w:rsidRPr="00D47475" w:rsidRDefault="00A8409A" w:rsidP="00A8409A">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w:t>
            </w:r>
            <w:r w:rsidR="004A4D9B">
              <w:rPr>
                <w:rFonts w:ascii="Arial" w:hAnsi="Arial" w:cs="Arial"/>
                <w:i/>
                <w:iCs/>
                <w:sz w:val="20"/>
                <w:highlight w:val="yellow"/>
              </w:rPr>
              <w:t>2724</w:t>
            </w:r>
            <w:r w:rsidRPr="00D47475">
              <w:rPr>
                <w:rFonts w:ascii="Arial" w:hAnsi="Arial" w:cs="Arial"/>
                <w:i/>
                <w:iCs/>
                <w:sz w:val="20"/>
                <w:highlight w:val="yellow"/>
              </w:rPr>
              <w:t xml:space="preserve"> as shown in the following document</w:t>
            </w:r>
          </w:p>
          <w:p w14:paraId="5E125A6D" w14:textId="77777777" w:rsidR="00A8409A" w:rsidRPr="00D47475" w:rsidRDefault="00A8409A" w:rsidP="00A8409A">
            <w:pPr>
              <w:rPr>
                <w:rFonts w:ascii="Arial" w:hAnsi="Arial" w:cs="Arial"/>
                <w:i/>
                <w:iCs/>
                <w:sz w:val="20"/>
                <w:highlight w:val="yellow"/>
              </w:rPr>
            </w:pPr>
          </w:p>
          <w:p w14:paraId="344EBCD0" w14:textId="35071AF3" w:rsidR="00A8409A" w:rsidRDefault="00FA3316" w:rsidP="00A8409A">
            <w:pPr>
              <w:rPr>
                <w:rFonts w:ascii="Arial" w:hAnsi="Arial" w:cs="Arial"/>
                <w:sz w:val="20"/>
              </w:rPr>
            </w:pPr>
            <w:hyperlink r:id="rId23" w:history="1">
              <w:r w:rsidR="00285BF9" w:rsidRPr="000403DA">
                <w:rPr>
                  <w:rStyle w:val="Hyperlink"/>
                  <w:rFonts w:ascii="Arial" w:hAnsi="Arial" w:cs="Arial"/>
                  <w:i/>
                  <w:iCs/>
                  <w:sz w:val="20"/>
                  <w:highlight w:val="yellow"/>
                </w:rPr>
                <w:t>https://mentor.ieee.org/802.11/dcn/21/11-21-</w:t>
              </w:r>
              <w:r w:rsidR="00744E40">
                <w:rPr>
                  <w:rStyle w:val="Hyperlink"/>
                  <w:rFonts w:ascii="Arial" w:hAnsi="Arial" w:cs="Arial"/>
                  <w:i/>
                  <w:iCs/>
                  <w:sz w:val="20"/>
                  <w:highlight w:val="yellow"/>
                </w:rPr>
                <w:t>0325-07</w:t>
              </w:r>
              <w:r w:rsidR="00285BF9" w:rsidRPr="000403DA">
                <w:rPr>
                  <w:rStyle w:val="Hyperlink"/>
                  <w:rFonts w:ascii="Arial" w:hAnsi="Arial" w:cs="Arial"/>
                  <w:i/>
                  <w:iCs/>
                  <w:sz w:val="20"/>
                  <w:highlight w:val="yellow"/>
                </w:rPr>
                <w:t>-00be-u-sig-comment-resolution-part-1.docx</w:t>
              </w:r>
            </w:hyperlink>
          </w:p>
        </w:tc>
      </w:tr>
      <w:tr w:rsidR="00A201C6" w:rsidRPr="009522BD" w14:paraId="648B8441" w14:textId="77777777" w:rsidTr="008065F1">
        <w:trPr>
          <w:trHeight w:val="278"/>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775C2645" w14:textId="77777777" w:rsidR="00AE1115" w:rsidRPr="00AE1115" w:rsidRDefault="00AE1115" w:rsidP="003B0431">
            <w:pPr>
              <w:rPr>
                <w:rFonts w:ascii="Arial" w:hAnsi="Arial" w:cs="Arial"/>
                <w:sz w:val="20"/>
              </w:rPr>
            </w:pPr>
            <w:r w:rsidRPr="00AE1115">
              <w:rPr>
                <w:rFonts w:ascii="Arial" w:hAnsi="Arial" w:cs="Arial"/>
                <w:sz w:val="20"/>
              </w:rPr>
              <w:lastRenderedPageBreak/>
              <w:t>3086</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25352831" w14:textId="77777777" w:rsidR="00AE1115" w:rsidRDefault="00AE1115" w:rsidP="003B0431">
            <w:pPr>
              <w:rPr>
                <w:rFonts w:ascii="Arial" w:hAnsi="Arial" w:cs="Arial"/>
                <w:sz w:val="20"/>
              </w:rPr>
            </w:pPr>
            <w:r>
              <w:rPr>
                <w:rFonts w:ascii="Arial" w:hAnsi="Arial" w:cs="Arial"/>
                <w:sz w:val="20"/>
              </w:rPr>
              <w:t>36.3.11.7.2</w:t>
            </w:r>
          </w:p>
        </w:tc>
        <w:tc>
          <w:tcPr>
            <w:tcW w:w="1340" w:type="dxa"/>
            <w:tcBorders>
              <w:top w:val="single" w:sz="4" w:space="0" w:color="000000"/>
              <w:left w:val="single" w:sz="4" w:space="0" w:color="000000"/>
              <w:bottom w:val="single" w:sz="4" w:space="0" w:color="000000"/>
              <w:right w:val="single" w:sz="4" w:space="0" w:color="000000"/>
            </w:tcBorders>
            <w:shd w:val="clear" w:color="auto" w:fill="auto"/>
          </w:tcPr>
          <w:p w14:paraId="0353B4D9" w14:textId="77777777" w:rsidR="00AE1115" w:rsidRDefault="00AE1115" w:rsidP="003B0431">
            <w:pPr>
              <w:rPr>
                <w:rFonts w:ascii="Arial" w:hAnsi="Arial" w:cs="Arial"/>
                <w:sz w:val="20"/>
              </w:rPr>
            </w:pPr>
            <w:r>
              <w:rPr>
                <w:rFonts w:ascii="Arial" w:hAnsi="Arial" w:cs="Arial"/>
                <w:sz w:val="20"/>
              </w:rPr>
              <w:t>229.25</w:t>
            </w:r>
          </w:p>
        </w:tc>
        <w:tc>
          <w:tcPr>
            <w:tcW w:w="660" w:type="dxa"/>
            <w:tcBorders>
              <w:top w:val="single" w:sz="4" w:space="0" w:color="000000"/>
              <w:left w:val="single" w:sz="4" w:space="0" w:color="000000"/>
              <w:bottom w:val="single" w:sz="4" w:space="0" w:color="000000"/>
              <w:right w:val="single" w:sz="4" w:space="0" w:color="000000"/>
            </w:tcBorders>
            <w:shd w:val="clear" w:color="auto" w:fill="auto"/>
          </w:tcPr>
          <w:p w14:paraId="3D4DA287" w14:textId="77777777" w:rsidR="00AE1115" w:rsidRDefault="00AE1115" w:rsidP="003B0431">
            <w:pPr>
              <w:rPr>
                <w:rFonts w:ascii="Arial" w:hAnsi="Arial" w:cs="Arial"/>
                <w:sz w:val="20"/>
              </w:rPr>
            </w:pPr>
            <w:r>
              <w:rPr>
                <w:rFonts w:ascii="Arial" w:hAnsi="Arial" w:cs="Arial"/>
                <w:sz w:val="20"/>
              </w:rPr>
              <w:t>There is no definition of Release 1 in D0.3.</w:t>
            </w:r>
          </w:p>
        </w:tc>
        <w:tc>
          <w:tcPr>
            <w:tcW w:w="3447" w:type="dxa"/>
            <w:tcBorders>
              <w:top w:val="single" w:sz="4" w:space="0" w:color="000000"/>
              <w:left w:val="single" w:sz="4" w:space="0" w:color="000000"/>
              <w:bottom w:val="single" w:sz="4" w:space="0" w:color="000000"/>
              <w:right w:val="single" w:sz="4" w:space="0" w:color="000000"/>
            </w:tcBorders>
            <w:shd w:val="clear" w:color="auto" w:fill="auto"/>
          </w:tcPr>
          <w:p w14:paraId="6660E9A3" w14:textId="77777777" w:rsidR="00AE1115" w:rsidRDefault="00AE1115" w:rsidP="003B0431">
            <w:pPr>
              <w:rPr>
                <w:rFonts w:ascii="Arial" w:hAnsi="Arial" w:cs="Arial"/>
                <w:sz w:val="20"/>
              </w:rPr>
            </w:pPr>
            <w:r>
              <w:rPr>
                <w:rFonts w:ascii="Arial" w:hAnsi="Arial" w:cs="Arial"/>
                <w:sz w:val="20"/>
              </w:rPr>
              <w:t>Remove the text related to Release 1.</w:t>
            </w:r>
          </w:p>
        </w:tc>
        <w:tc>
          <w:tcPr>
            <w:tcW w:w="3075" w:type="dxa"/>
            <w:tcBorders>
              <w:top w:val="single" w:sz="4" w:space="0" w:color="000000"/>
              <w:left w:val="single" w:sz="4" w:space="0" w:color="000000"/>
              <w:bottom w:val="single" w:sz="4" w:space="0" w:color="000000"/>
              <w:right w:val="single" w:sz="4" w:space="0" w:color="000000"/>
            </w:tcBorders>
          </w:tcPr>
          <w:p w14:paraId="6A4ED904" w14:textId="2DABC5B1" w:rsidR="00AE1115" w:rsidRDefault="00B918DD" w:rsidP="003B0431">
            <w:pPr>
              <w:rPr>
                <w:rFonts w:ascii="Arial" w:hAnsi="Arial" w:cs="Arial"/>
                <w:sz w:val="20"/>
              </w:rPr>
            </w:pPr>
            <w:r>
              <w:rPr>
                <w:rFonts w:ascii="Arial" w:hAnsi="Arial" w:cs="Arial"/>
                <w:sz w:val="20"/>
              </w:rPr>
              <w:t>R</w:t>
            </w:r>
            <w:r w:rsidRPr="00B918DD">
              <w:rPr>
                <w:rFonts w:ascii="Arial" w:hAnsi="Arial" w:cs="Arial"/>
                <w:sz w:val="20"/>
              </w:rPr>
              <w:t>evised</w:t>
            </w:r>
            <w:r>
              <w:rPr>
                <w:rFonts w:ascii="Arial" w:hAnsi="Arial" w:cs="Arial"/>
                <w:sz w:val="20"/>
              </w:rPr>
              <w:t>.</w:t>
            </w:r>
          </w:p>
          <w:p w14:paraId="72F55D0A" w14:textId="77777777" w:rsidR="004A4D9B" w:rsidRDefault="004A4D9B" w:rsidP="004A4D9B">
            <w:pPr>
              <w:rPr>
                <w:rFonts w:ascii="Arial" w:hAnsi="Arial" w:cs="Arial"/>
                <w:sz w:val="20"/>
              </w:rPr>
            </w:pPr>
            <w:r>
              <w:rPr>
                <w:rFonts w:ascii="Arial" w:hAnsi="Arial" w:cs="Arial"/>
                <w:sz w:val="20"/>
              </w:rPr>
              <w:t>Resolution to CID 3173 addresses this.</w:t>
            </w:r>
          </w:p>
          <w:p w14:paraId="35454DEA" w14:textId="3ECAD84F" w:rsidR="00B918DD" w:rsidRDefault="00B918DD" w:rsidP="003B0431"/>
          <w:p w14:paraId="52E3F417" w14:textId="5A991354" w:rsidR="00B918DD" w:rsidRPr="00D47475" w:rsidRDefault="00B918DD" w:rsidP="00B918DD">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w:t>
            </w:r>
            <w:r w:rsidR="004A4D9B">
              <w:rPr>
                <w:rFonts w:ascii="Arial" w:hAnsi="Arial" w:cs="Arial"/>
                <w:i/>
                <w:iCs/>
                <w:sz w:val="20"/>
                <w:highlight w:val="yellow"/>
              </w:rPr>
              <w:t>3086</w:t>
            </w:r>
            <w:r w:rsidRPr="00D47475">
              <w:rPr>
                <w:rFonts w:ascii="Arial" w:hAnsi="Arial" w:cs="Arial"/>
                <w:i/>
                <w:iCs/>
                <w:sz w:val="20"/>
                <w:highlight w:val="yellow"/>
              </w:rPr>
              <w:t xml:space="preserve"> as shown in the following document</w:t>
            </w:r>
          </w:p>
          <w:p w14:paraId="0E17F79E" w14:textId="77777777" w:rsidR="00B918DD" w:rsidRPr="00D47475" w:rsidRDefault="00B918DD" w:rsidP="00B918DD">
            <w:pPr>
              <w:rPr>
                <w:rFonts w:ascii="Arial" w:hAnsi="Arial" w:cs="Arial"/>
                <w:i/>
                <w:iCs/>
                <w:sz w:val="20"/>
                <w:highlight w:val="yellow"/>
              </w:rPr>
            </w:pPr>
          </w:p>
          <w:p w14:paraId="07A80331" w14:textId="13196B78" w:rsidR="00B918DD" w:rsidRDefault="00FA3316" w:rsidP="003B0431">
            <w:hyperlink r:id="rId24" w:history="1">
              <w:r w:rsidR="00285BF9" w:rsidRPr="000403DA">
                <w:rPr>
                  <w:rStyle w:val="Hyperlink"/>
                  <w:rFonts w:ascii="Arial" w:hAnsi="Arial" w:cs="Arial"/>
                  <w:i/>
                  <w:iCs/>
                  <w:sz w:val="20"/>
                  <w:highlight w:val="yellow"/>
                </w:rPr>
                <w:t>https://mentor.ieee.org/802.11/dcn/21/11-21-</w:t>
              </w:r>
              <w:r w:rsidR="00744E40">
                <w:rPr>
                  <w:rStyle w:val="Hyperlink"/>
                  <w:rFonts w:ascii="Arial" w:hAnsi="Arial" w:cs="Arial"/>
                  <w:i/>
                  <w:iCs/>
                  <w:sz w:val="20"/>
                  <w:highlight w:val="yellow"/>
                </w:rPr>
                <w:t>0325-07</w:t>
              </w:r>
              <w:r w:rsidR="00285BF9" w:rsidRPr="000403DA">
                <w:rPr>
                  <w:rStyle w:val="Hyperlink"/>
                  <w:rFonts w:ascii="Arial" w:hAnsi="Arial" w:cs="Arial"/>
                  <w:i/>
                  <w:iCs/>
                  <w:sz w:val="20"/>
                  <w:highlight w:val="yellow"/>
                </w:rPr>
                <w:t>-00be-u-sig-comment-resolution-part-1.docx</w:t>
              </w:r>
            </w:hyperlink>
          </w:p>
          <w:p w14:paraId="491C7A45" w14:textId="6DE86643" w:rsidR="00B918DD" w:rsidRDefault="00B918DD" w:rsidP="003B0431">
            <w:pPr>
              <w:rPr>
                <w:rFonts w:ascii="Arial" w:hAnsi="Arial" w:cs="Arial"/>
                <w:sz w:val="20"/>
              </w:rPr>
            </w:pPr>
          </w:p>
        </w:tc>
      </w:tr>
    </w:tbl>
    <w:p w14:paraId="19B42B4E" w14:textId="55EB0822" w:rsidR="00204A53" w:rsidRDefault="00204A53" w:rsidP="003442E6">
      <w:pPr>
        <w:pStyle w:val="BodyText0"/>
        <w:kinsoku w:val="0"/>
        <w:overflowPunct w:val="0"/>
        <w:spacing w:before="9"/>
        <w:rPr>
          <w:sz w:val="17"/>
          <w:szCs w:val="17"/>
        </w:rPr>
      </w:pPr>
    </w:p>
    <w:p w14:paraId="15751896" w14:textId="691FBB16" w:rsidR="00674891" w:rsidRDefault="00674891" w:rsidP="00674891">
      <w:pPr>
        <w:jc w:val="both"/>
        <w:rPr>
          <w:b/>
          <w:sz w:val="28"/>
          <w:szCs w:val="22"/>
          <w:u w:val="single"/>
        </w:rPr>
      </w:pPr>
      <w:r>
        <w:rPr>
          <w:b/>
          <w:sz w:val="28"/>
          <w:szCs w:val="22"/>
          <w:u w:val="single"/>
        </w:rPr>
        <w:t>Discussion on</w:t>
      </w:r>
      <w:r w:rsidRPr="00E423FE">
        <w:rPr>
          <w:b/>
          <w:sz w:val="28"/>
          <w:szCs w:val="22"/>
          <w:u w:val="single"/>
        </w:rPr>
        <w:t xml:space="preserve"> CI</w:t>
      </w:r>
      <w:r>
        <w:rPr>
          <w:b/>
          <w:sz w:val="28"/>
          <w:szCs w:val="22"/>
          <w:u w:val="single"/>
        </w:rPr>
        <w:t>D 1561, 1949, 2724, 3086, 3173</w:t>
      </w:r>
    </w:p>
    <w:p w14:paraId="483CE49E" w14:textId="66512F9C" w:rsidR="00674891" w:rsidRPr="00D544EE" w:rsidRDefault="00674891" w:rsidP="00674891">
      <w:pPr>
        <w:pStyle w:val="ListParagraph"/>
        <w:ind w:leftChars="0" w:left="0"/>
        <w:rPr>
          <w:rFonts w:ascii="Arial" w:hAnsi="Arial" w:cs="Arial"/>
          <w:sz w:val="20"/>
        </w:rPr>
      </w:pPr>
      <w:r w:rsidRPr="00D544EE">
        <w:rPr>
          <w:rFonts w:ascii="Arial" w:hAnsi="Arial" w:cs="Arial"/>
          <w:sz w:val="20"/>
        </w:rPr>
        <w:t>There is a way to call out Release 1 devices through a MIB variable</w:t>
      </w:r>
      <w:r>
        <w:rPr>
          <w:rFonts w:ascii="Arial" w:hAnsi="Arial" w:cs="Arial"/>
          <w:sz w:val="20"/>
        </w:rPr>
        <w:t xml:space="preserve"> as the commentor suggests in CID </w:t>
      </w:r>
      <w:r w:rsidR="008E0780">
        <w:rPr>
          <w:rFonts w:ascii="Arial" w:hAnsi="Arial" w:cs="Arial"/>
          <w:sz w:val="20"/>
        </w:rPr>
        <w:t>3173</w:t>
      </w:r>
      <w:r w:rsidRPr="00D544EE">
        <w:rPr>
          <w:rFonts w:ascii="Arial" w:hAnsi="Arial" w:cs="Arial"/>
          <w:sz w:val="20"/>
        </w:rPr>
        <w:t xml:space="preserve">. </w:t>
      </w:r>
      <w:r>
        <w:rPr>
          <w:rFonts w:ascii="Arial" w:hAnsi="Arial" w:cs="Arial"/>
          <w:sz w:val="20"/>
        </w:rPr>
        <w:t xml:space="preserve">Once that is done, there is no ambiguity. </w:t>
      </w:r>
      <w:r w:rsidRPr="00D544EE">
        <w:rPr>
          <w:rFonts w:ascii="Arial" w:hAnsi="Arial" w:cs="Arial"/>
          <w:sz w:val="20"/>
        </w:rPr>
        <w:t>We need the following:</w:t>
      </w:r>
    </w:p>
    <w:p w14:paraId="631B6F17" w14:textId="6F25CA50" w:rsidR="00674891" w:rsidRPr="00D544EE" w:rsidRDefault="00674891" w:rsidP="00674891">
      <w:pPr>
        <w:pStyle w:val="ListParagraph"/>
        <w:numPr>
          <w:ilvl w:val="0"/>
          <w:numId w:val="35"/>
        </w:numPr>
        <w:ind w:leftChars="0"/>
        <w:rPr>
          <w:rFonts w:ascii="Arial" w:hAnsi="Arial" w:cs="Arial"/>
          <w:sz w:val="20"/>
        </w:rPr>
      </w:pPr>
      <w:r w:rsidRPr="00D544EE">
        <w:rPr>
          <w:rFonts w:ascii="Arial" w:hAnsi="Arial" w:cs="Arial"/>
          <w:sz w:val="20"/>
        </w:rPr>
        <w:t xml:space="preserve">One MIB variable – e.g. </w:t>
      </w:r>
      <w:r w:rsidR="001231ED">
        <w:rPr>
          <w:rFonts w:ascii="Arial" w:hAnsi="Arial" w:cs="Arial"/>
          <w:sz w:val="20"/>
        </w:rPr>
        <w:t>dot11EHTBaseLineFeaturesImplementedOnly</w:t>
      </w:r>
    </w:p>
    <w:p w14:paraId="2E81C290" w14:textId="77777777" w:rsidR="00674891" w:rsidRPr="00D544EE" w:rsidRDefault="00674891" w:rsidP="00674891">
      <w:pPr>
        <w:pStyle w:val="ListParagraph"/>
        <w:numPr>
          <w:ilvl w:val="0"/>
          <w:numId w:val="35"/>
        </w:numPr>
        <w:ind w:leftChars="0"/>
        <w:rPr>
          <w:rFonts w:ascii="Arial" w:hAnsi="Arial" w:cs="Arial"/>
          <w:sz w:val="20"/>
        </w:rPr>
      </w:pPr>
      <w:r w:rsidRPr="00D544EE">
        <w:rPr>
          <w:rFonts w:ascii="Arial" w:hAnsi="Arial" w:cs="Arial"/>
          <w:sz w:val="20"/>
        </w:rPr>
        <w:t>And the standard saying</w:t>
      </w:r>
    </w:p>
    <w:p w14:paraId="4311D5CB" w14:textId="77777777" w:rsidR="00674891" w:rsidRPr="00D544EE" w:rsidRDefault="00674891" w:rsidP="00674891">
      <w:pPr>
        <w:pStyle w:val="ListParagraph"/>
        <w:numPr>
          <w:ilvl w:val="1"/>
          <w:numId w:val="35"/>
        </w:numPr>
        <w:ind w:leftChars="0"/>
        <w:rPr>
          <w:rFonts w:ascii="Arial" w:hAnsi="Arial" w:cs="Arial"/>
          <w:sz w:val="20"/>
        </w:rPr>
      </w:pPr>
      <w:r w:rsidRPr="00D544EE">
        <w:rPr>
          <w:rFonts w:ascii="Arial" w:hAnsi="Arial" w:cs="Arial"/>
          <w:sz w:val="20"/>
        </w:rPr>
        <w:t>In D1.0 and 2.0</w:t>
      </w:r>
    </w:p>
    <w:p w14:paraId="1E43B187" w14:textId="79D1C90D" w:rsidR="00674891" w:rsidRPr="00D544EE" w:rsidRDefault="00674891" w:rsidP="00674891">
      <w:pPr>
        <w:pStyle w:val="ListParagraph"/>
        <w:numPr>
          <w:ilvl w:val="2"/>
          <w:numId w:val="35"/>
        </w:numPr>
        <w:ind w:leftChars="0"/>
        <w:rPr>
          <w:rFonts w:ascii="Arial" w:hAnsi="Arial" w:cs="Arial"/>
          <w:sz w:val="20"/>
        </w:rPr>
      </w:pPr>
      <w:r w:rsidRPr="00D544EE">
        <w:rPr>
          <w:rFonts w:ascii="Arial" w:hAnsi="Arial" w:cs="Arial"/>
          <w:sz w:val="20"/>
        </w:rPr>
        <w:t xml:space="preserve">“An EHT STA shall set </w:t>
      </w:r>
      <w:r w:rsidR="001231ED">
        <w:rPr>
          <w:rFonts w:ascii="Arial" w:hAnsi="Arial" w:cs="Arial"/>
          <w:sz w:val="20"/>
        </w:rPr>
        <w:t>dot11EHTBaseLineFeaturesImplementedOnly</w:t>
      </w:r>
      <w:r w:rsidRPr="00D544EE">
        <w:rPr>
          <w:rFonts w:ascii="Arial" w:hAnsi="Arial" w:cs="Arial"/>
          <w:sz w:val="20"/>
        </w:rPr>
        <w:t xml:space="preserve"> to true.”</w:t>
      </w:r>
      <w:r>
        <w:rPr>
          <w:rFonts w:ascii="Arial" w:hAnsi="Arial" w:cs="Arial"/>
          <w:sz w:val="20"/>
        </w:rPr>
        <w:t xml:space="preserve">  (beginning of clause 35)</w:t>
      </w:r>
    </w:p>
    <w:p w14:paraId="25FE4749" w14:textId="77777777" w:rsidR="00674891" w:rsidRPr="00D544EE" w:rsidRDefault="00674891" w:rsidP="00674891">
      <w:pPr>
        <w:pStyle w:val="ListParagraph"/>
        <w:numPr>
          <w:ilvl w:val="1"/>
          <w:numId w:val="35"/>
        </w:numPr>
        <w:ind w:leftChars="0"/>
        <w:rPr>
          <w:rFonts w:ascii="Arial" w:hAnsi="Arial" w:cs="Arial"/>
          <w:sz w:val="20"/>
        </w:rPr>
      </w:pPr>
      <w:r w:rsidRPr="00D544EE">
        <w:rPr>
          <w:rFonts w:ascii="Arial" w:hAnsi="Arial" w:cs="Arial"/>
          <w:sz w:val="20"/>
        </w:rPr>
        <w:t>In D3.0, above sentence is changed to</w:t>
      </w:r>
    </w:p>
    <w:p w14:paraId="27017AB0" w14:textId="198793EC" w:rsidR="00674891" w:rsidRPr="00D544EE" w:rsidRDefault="00674891" w:rsidP="00674891">
      <w:pPr>
        <w:pStyle w:val="ListParagraph"/>
        <w:numPr>
          <w:ilvl w:val="2"/>
          <w:numId w:val="35"/>
        </w:numPr>
        <w:ind w:leftChars="0"/>
        <w:rPr>
          <w:rFonts w:ascii="Arial" w:hAnsi="Arial" w:cs="Arial"/>
          <w:sz w:val="20"/>
        </w:rPr>
      </w:pPr>
      <w:r w:rsidRPr="00D544EE">
        <w:rPr>
          <w:rFonts w:ascii="Arial" w:hAnsi="Arial" w:cs="Arial"/>
          <w:sz w:val="20"/>
        </w:rPr>
        <w:t xml:space="preserve">“An EHT STA with any of, … (MIB for other R2 features) </w:t>
      </w:r>
      <w:r w:rsidR="00EE1D33">
        <w:rPr>
          <w:rFonts w:ascii="Arial" w:hAnsi="Arial" w:cs="Arial"/>
          <w:sz w:val="20"/>
        </w:rPr>
        <w:t>equal</w:t>
      </w:r>
      <w:r w:rsidRPr="00D544EE">
        <w:rPr>
          <w:rFonts w:ascii="Arial" w:hAnsi="Arial" w:cs="Arial"/>
          <w:sz w:val="20"/>
        </w:rPr>
        <w:t xml:space="preserve"> to true shall set </w:t>
      </w:r>
      <w:r w:rsidR="001231ED">
        <w:rPr>
          <w:rFonts w:ascii="Arial" w:hAnsi="Arial" w:cs="Arial"/>
          <w:sz w:val="20"/>
        </w:rPr>
        <w:t>dot11EHTBaseLineFeaturesImplementedOnly</w:t>
      </w:r>
      <w:r w:rsidRPr="00D544EE">
        <w:rPr>
          <w:rFonts w:ascii="Arial" w:hAnsi="Arial" w:cs="Arial"/>
          <w:sz w:val="20"/>
        </w:rPr>
        <w:t xml:space="preserve"> to false.  Otherwise, EHT STA shall set </w:t>
      </w:r>
      <w:r w:rsidR="001231ED">
        <w:rPr>
          <w:rFonts w:ascii="Arial" w:hAnsi="Arial" w:cs="Arial"/>
          <w:sz w:val="20"/>
        </w:rPr>
        <w:t>dot11EHTBaseLineFeaturesImplementedOnly</w:t>
      </w:r>
      <w:r w:rsidRPr="00D544EE">
        <w:rPr>
          <w:rFonts w:ascii="Arial" w:hAnsi="Arial" w:cs="Arial"/>
          <w:sz w:val="20"/>
        </w:rPr>
        <w:t xml:space="preserve"> to true.”</w:t>
      </w:r>
    </w:p>
    <w:p w14:paraId="7ECC6A21" w14:textId="77777777" w:rsidR="00674891" w:rsidRPr="00FA5FE5" w:rsidRDefault="00674891" w:rsidP="00674891">
      <w:pPr>
        <w:rPr>
          <w:rFonts w:ascii="Arial" w:hAnsi="Arial" w:cs="Arial"/>
          <w:sz w:val="20"/>
        </w:rPr>
      </w:pPr>
      <w:r w:rsidRPr="00FA5FE5">
        <w:rPr>
          <w:rFonts w:ascii="Arial" w:hAnsi="Arial" w:cs="Arial"/>
          <w:sz w:val="20"/>
        </w:rPr>
        <w:t>In other words, the above MIB variable</w:t>
      </w:r>
      <w:r>
        <w:rPr>
          <w:rFonts w:ascii="Arial" w:hAnsi="Arial" w:cs="Arial"/>
          <w:sz w:val="20"/>
        </w:rPr>
        <w:t xml:space="preserve"> being true</w:t>
      </w:r>
      <w:r w:rsidRPr="00FA5FE5">
        <w:rPr>
          <w:rFonts w:ascii="Arial" w:hAnsi="Arial" w:cs="Arial"/>
          <w:sz w:val="20"/>
        </w:rPr>
        <w:t xml:space="preserve"> shall be used to </w:t>
      </w:r>
      <w:r>
        <w:rPr>
          <w:rFonts w:ascii="Arial" w:hAnsi="Arial" w:cs="Arial"/>
          <w:sz w:val="20"/>
        </w:rPr>
        <w:t>indicate a</w:t>
      </w:r>
      <w:r w:rsidRPr="00FA5FE5">
        <w:rPr>
          <w:rFonts w:ascii="Arial" w:hAnsi="Arial" w:cs="Arial"/>
          <w:sz w:val="20"/>
        </w:rPr>
        <w:t xml:space="preserve"> Release 1 device</w:t>
      </w:r>
      <w:r>
        <w:rPr>
          <w:rFonts w:ascii="Arial" w:hAnsi="Arial" w:cs="Arial"/>
          <w:sz w:val="20"/>
        </w:rPr>
        <w:t xml:space="preserve">, whereas if the device </w:t>
      </w:r>
      <w:proofErr w:type="spellStart"/>
      <w:r>
        <w:rPr>
          <w:rFonts w:ascii="Arial" w:hAnsi="Arial" w:cs="Arial"/>
          <w:sz w:val="20"/>
        </w:rPr>
        <w:t>impelements</w:t>
      </w:r>
      <w:proofErr w:type="spellEnd"/>
      <w:r>
        <w:rPr>
          <w:rFonts w:ascii="Arial" w:hAnsi="Arial" w:cs="Arial"/>
          <w:sz w:val="20"/>
        </w:rPr>
        <w:t xml:space="preserve"> any of the Release 2 features, the MIB variable shall be set to false to indicate a Release 2 capable device. Note that we have chosen to not define a capability bit that needs to go along with this MIB variable, as that is not essential in this case. There is expected to be an R2 capabilities element introduced in the future, the transmission of which will be tied to the MIB variable being set to false.</w:t>
      </w:r>
    </w:p>
    <w:p w14:paraId="03107D09" w14:textId="77777777" w:rsidR="00674891" w:rsidRPr="00FA5FE5" w:rsidRDefault="00674891" w:rsidP="00674891">
      <w:pPr>
        <w:rPr>
          <w:rFonts w:ascii="Arial" w:hAnsi="Arial" w:cs="Arial"/>
          <w:sz w:val="20"/>
        </w:rPr>
      </w:pPr>
    </w:p>
    <w:p w14:paraId="2A997E4A" w14:textId="5177CE78" w:rsidR="00674891" w:rsidRPr="00AD4CEB" w:rsidRDefault="00674891" w:rsidP="00674891">
      <w:pPr>
        <w:rPr>
          <w:bCs/>
          <w:sz w:val="28"/>
          <w:szCs w:val="22"/>
        </w:rPr>
      </w:pPr>
      <w:r w:rsidRPr="004B2833">
        <w:rPr>
          <w:b/>
          <w:i/>
          <w:sz w:val="22"/>
          <w:szCs w:val="22"/>
          <w:highlight w:val="yellow"/>
        </w:rPr>
        <w:t xml:space="preserve">Instructions to the editor: Please </w:t>
      </w:r>
      <w:r>
        <w:rPr>
          <w:b/>
          <w:i/>
          <w:sz w:val="22"/>
          <w:szCs w:val="22"/>
          <w:highlight w:val="yellow"/>
        </w:rPr>
        <w:t>add</w:t>
      </w:r>
      <w:r w:rsidRPr="004B2833">
        <w:rPr>
          <w:b/>
          <w:i/>
          <w:sz w:val="22"/>
          <w:szCs w:val="22"/>
          <w:highlight w:val="yellow"/>
        </w:rPr>
        <w:t xml:space="preserve"> the following </w:t>
      </w:r>
      <w:r>
        <w:rPr>
          <w:b/>
          <w:i/>
          <w:sz w:val="22"/>
          <w:szCs w:val="22"/>
          <w:highlight w:val="yellow"/>
        </w:rPr>
        <w:t>text to the</w:t>
      </w:r>
      <w:r w:rsidRPr="004B2833">
        <w:rPr>
          <w:b/>
          <w:i/>
          <w:sz w:val="22"/>
          <w:szCs w:val="22"/>
          <w:highlight w:val="yellow"/>
        </w:rPr>
        <w:t xml:space="preserve"> </w:t>
      </w:r>
      <w:r w:rsidRPr="00857F27">
        <w:rPr>
          <w:b/>
          <w:i/>
          <w:sz w:val="22"/>
          <w:szCs w:val="22"/>
          <w:highlight w:val="yellow"/>
        </w:rPr>
        <w:t>beginning of clause 35</w:t>
      </w:r>
    </w:p>
    <w:p w14:paraId="5D8EA351" w14:textId="2FE0B056" w:rsidR="00674891" w:rsidRPr="005E0191" w:rsidRDefault="00674891" w:rsidP="00674891">
      <w:pPr>
        <w:jc w:val="both"/>
        <w:rPr>
          <w:sz w:val="28"/>
          <w:szCs w:val="22"/>
        </w:rPr>
      </w:pPr>
      <w:r w:rsidRPr="005E0191">
        <w:rPr>
          <w:rFonts w:ascii="Arial" w:hAnsi="Arial" w:cs="Arial"/>
          <w:sz w:val="20"/>
        </w:rPr>
        <w:t xml:space="preserve">An EHT STA shall set </w:t>
      </w:r>
      <w:r w:rsidR="001231ED">
        <w:rPr>
          <w:rFonts w:ascii="Arial" w:hAnsi="Arial" w:cs="Arial"/>
          <w:sz w:val="20"/>
        </w:rPr>
        <w:t>dot11EHTBaseLineFeaturesImplementedOnly</w:t>
      </w:r>
      <w:r w:rsidRPr="005E0191">
        <w:rPr>
          <w:rFonts w:ascii="Arial" w:hAnsi="Arial" w:cs="Arial"/>
          <w:sz w:val="20"/>
        </w:rPr>
        <w:t xml:space="preserve"> to true.</w:t>
      </w:r>
    </w:p>
    <w:p w14:paraId="441C4161" w14:textId="77777777" w:rsidR="00674891" w:rsidRDefault="00674891" w:rsidP="00674891">
      <w:pPr>
        <w:jc w:val="both"/>
        <w:rPr>
          <w:sz w:val="28"/>
          <w:szCs w:val="22"/>
        </w:rPr>
      </w:pPr>
    </w:p>
    <w:p w14:paraId="3779CE18" w14:textId="59B9FA3D" w:rsidR="00F43EA4" w:rsidRPr="00AD4CEB" w:rsidRDefault="00F43EA4" w:rsidP="00F43EA4">
      <w:pPr>
        <w:rPr>
          <w:bCs/>
          <w:sz w:val="28"/>
          <w:szCs w:val="22"/>
        </w:rPr>
      </w:pPr>
      <w:r w:rsidRPr="004B2833">
        <w:rPr>
          <w:b/>
          <w:i/>
          <w:sz w:val="22"/>
          <w:szCs w:val="22"/>
          <w:highlight w:val="yellow"/>
        </w:rPr>
        <w:t xml:space="preserve">Instructions to the editor: Please </w:t>
      </w:r>
      <w:r>
        <w:rPr>
          <w:b/>
          <w:i/>
          <w:sz w:val="22"/>
          <w:szCs w:val="22"/>
          <w:highlight w:val="yellow"/>
        </w:rPr>
        <w:t>add</w:t>
      </w:r>
      <w:r w:rsidRPr="004B2833">
        <w:rPr>
          <w:b/>
          <w:i/>
          <w:sz w:val="22"/>
          <w:szCs w:val="22"/>
          <w:highlight w:val="yellow"/>
        </w:rPr>
        <w:t xml:space="preserve"> the following </w:t>
      </w:r>
      <w:r>
        <w:rPr>
          <w:b/>
          <w:i/>
          <w:sz w:val="22"/>
          <w:szCs w:val="22"/>
          <w:highlight w:val="yellow"/>
        </w:rPr>
        <w:t>text</w:t>
      </w:r>
      <w:r w:rsidRPr="004B2833">
        <w:rPr>
          <w:b/>
          <w:i/>
          <w:sz w:val="22"/>
          <w:szCs w:val="22"/>
          <w:highlight w:val="yellow"/>
        </w:rPr>
        <w:t xml:space="preserve"> </w:t>
      </w:r>
      <w:r>
        <w:rPr>
          <w:b/>
          <w:i/>
          <w:sz w:val="22"/>
          <w:szCs w:val="22"/>
          <w:highlight w:val="yellow"/>
        </w:rPr>
        <w:t xml:space="preserve">to </w:t>
      </w:r>
      <w:r w:rsidR="00A466E5">
        <w:rPr>
          <w:b/>
          <w:i/>
          <w:sz w:val="22"/>
          <w:szCs w:val="22"/>
          <w:highlight w:val="yellow"/>
        </w:rPr>
        <w:t>Annex C3.1</w:t>
      </w:r>
    </w:p>
    <w:p w14:paraId="41887536" w14:textId="77777777" w:rsidR="002964E1" w:rsidRPr="002964E1" w:rsidRDefault="002964E1" w:rsidP="002964E1">
      <w:pPr>
        <w:keepNext/>
        <w:numPr>
          <w:ilvl w:val="0"/>
          <w:numId w:val="36"/>
        </w:numPr>
        <w:autoSpaceDE w:val="0"/>
        <w:autoSpaceDN w:val="0"/>
        <w:adjustRightInd w:val="0"/>
        <w:spacing w:before="480" w:after="240" w:line="320" w:lineRule="atLeast"/>
        <w:rPr>
          <w:rFonts w:ascii="Arial" w:eastAsia="DengXian" w:hAnsi="Arial" w:cs="Arial"/>
          <w:b/>
          <w:bCs/>
          <w:color w:val="000000"/>
          <w:sz w:val="28"/>
          <w:szCs w:val="28"/>
          <w:lang w:val="en-US" w:eastAsia="ko-KR"/>
        </w:rPr>
      </w:pPr>
    </w:p>
    <w:p w14:paraId="2B05687E" w14:textId="77777777" w:rsidR="002964E1" w:rsidRPr="002964E1" w:rsidRDefault="002964E1" w:rsidP="002964E1">
      <w:pPr>
        <w:keepNext/>
        <w:numPr>
          <w:ilvl w:val="0"/>
          <w:numId w:val="37"/>
        </w:numPr>
        <w:autoSpaceDE w:val="0"/>
        <w:autoSpaceDN w:val="0"/>
        <w:adjustRightInd w:val="0"/>
        <w:spacing w:before="240" w:after="360" w:line="280" w:lineRule="atLeast"/>
        <w:rPr>
          <w:rFonts w:ascii="Arial" w:eastAsia="DengXian" w:hAnsi="Arial" w:cs="Arial"/>
          <w:color w:val="000000"/>
          <w:sz w:val="24"/>
          <w:szCs w:val="24"/>
          <w:lang w:val="en-US" w:eastAsia="ko-KR"/>
        </w:rPr>
      </w:pPr>
    </w:p>
    <w:p w14:paraId="09867561" w14:textId="77777777" w:rsidR="002964E1" w:rsidRPr="002964E1" w:rsidRDefault="002964E1" w:rsidP="002964E1">
      <w:pPr>
        <w:keepNext/>
        <w:autoSpaceDE w:val="0"/>
        <w:autoSpaceDN w:val="0"/>
        <w:adjustRightInd w:val="0"/>
        <w:spacing w:after="240" w:line="320" w:lineRule="atLeast"/>
        <w:rPr>
          <w:rFonts w:ascii="Arial" w:eastAsia="DengXian" w:hAnsi="Arial" w:cs="Arial"/>
          <w:b/>
          <w:bCs/>
          <w:color w:val="000000"/>
          <w:sz w:val="28"/>
          <w:szCs w:val="28"/>
          <w:lang w:val="en-US" w:eastAsia="ko-KR"/>
        </w:rPr>
      </w:pPr>
      <w:r w:rsidRPr="002964E1">
        <w:rPr>
          <w:rFonts w:ascii="Arial" w:eastAsia="DengXian" w:hAnsi="Arial" w:cs="Arial"/>
          <w:b/>
          <w:bCs/>
          <w:color w:val="000000"/>
          <w:sz w:val="28"/>
          <w:szCs w:val="28"/>
          <w:lang w:val="en-US" w:eastAsia="ko-KR"/>
        </w:rPr>
        <w:t>ASN.1 encoding of the MAC and PHY MIB</w:t>
      </w:r>
    </w:p>
    <w:p w14:paraId="0651C848" w14:textId="77777777" w:rsidR="002964E1" w:rsidRPr="002964E1" w:rsidRDefault="002964E1" w:rsidP="002964E1">
      <w:pPr>
        <w:keepNext/>
        <w:widowControl w:val="0"/>
        <w:numPr>
          <w:ilvl w:val="0"/>
          <w:numId w:val="38"/>
        </w:numPr>
        <w:autoSpaceDE w:val="0"/>
        <w:autoSpaceDN w:val="0"/>
        <w:adjustRightInd w:val="0"/>
        <w:spacing w:before="480" w:after="240" w:line="280" w:lineRule="atLeast"/>
        <w:rPr>
          <w:rFonts w:ascii="Arial" w:eastAsia="DengXian" w:hAnsi="Arial" w:cs="Arial"/>
          <w:b/>
          <w:bCs/>
          <w:color w:val="000000"/>
          <w:sz w:val="24"/>
          <w:szCs w:val="24"/>
          <w:lang w:val="en-US" w:eastAsia="ko-KR"/>
        </w:rPr>
      </w:pPr>
      <w:r w:rsidRPr="002964E1">
        <w:rPr>
          <w:rFonts w:ascii="Arial" w:eastAsia="DengXian" w:hAnsi="Arial" w:cs="Arial"/>
          <w:b/>
          <w:bCs/>
          <w:color w:val="000000"/>
          <w:sz w:val="24"/>
          <w:szCs w:val="24"/>
          <w:lang w:val="en-US" w:eastAsia="ko-KR"/>
        </w:rPr>
        <w:t>MIB Detail</w:t>
      </w:r>
    </w:p>
    <w:p w14:paraId="0A7D34EC"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r w:rsidRPr="002964E1">
        <w:rPr>
          <w:rFonts w:ascii="Courier New" w:eastAsia="DengXian" w:hAnsi="Courier New" w:cs="Courier New"/>
          <w:color w:val="000000"/>
          <w:szCs w:val="18"/>
          <w:lang w:val="en-US" w:eastAsia="ko-KR"/>
        </w:rPr>
        <w:t>-- **********************************************************************</w:t>
      </w:r>
    </w:p>
    <w:p w14:paraId="0063EF25"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r w:rsidRPr="002964E1">
        <w:rPr>
          <w:rFonts w:ascii="Courier New" w:eastAsia="DengXian" w:hAnsi="Courier New" w:cs="Courier New"/>
          <w:color w:val="000000"/>
          <w:szCs w:val="18"/>
          <w:lang w:val="en-US" w:eastAsia="ko-KR"/>
        </w:rPr>
        <w:t>-- * Major sections</w:t>
      </w:r>
    </w:p>
    <w:p w14:paraId="14DA14C4"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r w:rsidRPr="002964E1">
        <w:rPr>
          <w:rFonts w:ascii="Courier New" w:eastAsia="DengXian" w:hAnsi="Courier New" w:cs="Courier New"/>
          <w:color w:val="000000"/>
          <w:szCs w:val="18"/>
          <w:lang w:val="en-US" w:eastAsia="ko-KR"/>
        </w:rPr>
        <w:t>-- **********************************************************************</w:t>
      </w:r>
    </w:p>
    <w:p w14:paraId="0D5B7122"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r w:rsidRPr="002964E1">
        <w:rPr>
          <w:rFonts w:ascii="Courier New" w:eastAsia="DengXian" w:hAnsi="Courier New" w:cs="Courier New"/>
          <w:color w:val="000000"/>
          <w:szCs w:val="18"/>
          <w:lang w:val="en-US" w:eastAsia="ko-KR"/>
        </w:rPr>
        <w:t xml:space="preserve">-- Station </w:t>
      </w:r>
      <w:proofErr w:type="spellStart"/>
      <w:r w:rsidRPr="002964E1">
        <w:rPr>
          <w:rFonts w:ascii="Courier New" w:eastAsia="DengXian" w:hAnsi="Courier New" w:cs="Courier New"/>
          <w:color w:val="000000"/>
          <w:szCs w:val="18"/>
          <w:lang w:val="en-US" w:eastAsia="ko-KR"/>
        </w:rPr>
        <w:t>ManagemenT</w:t>
      </w:r>
      <w:proofErr w:type="spellEnd"/>
      <w:r w:rsidRPr="002964E1">
        <w:rPr>
          <w:rFonts w:ascii="Courier New" w:eastAsia="DengXian" w:hAnsi="Courier New" w:cs="Courier New"/>
          <w:color w:val="000000"/>
          <w:szCs w:val="18"/>
          <w:lang w:val="en-US" w:eastAsia="ko-KR"/>
        </w:rPr>
        <w:t xml:space="preserve"> (SMT) Attributes</w:t>
      </w:r>
    </w:p>
    <w:p w14:paraId="080FE39A"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r w:rsidRPr="002964E1">
        <w:rPr>
          <w:rFonts w:ascii="Courier New" w:eastAsia="DengXian" w:hAnsi="Courier New" w:cs="Courier New"/>
          <w:color w:val="000000"/>
          <w:szCs w:val="18"/>
          <w:lang w:val="en-US" w:eastAsia="ko-KR"/>
        </w:rPr>
        <w:tab/>
        <w:t>-- DEFINED AS "The SMT object class provides the necessary support</w:t>
      </w:r>
    </w:p>
    <w:p w14:paraId="649B4418"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r w:rsidRPr="002964E1">
        <w:rPr>
          <w:rFonts w:ascii="Courier New" w:eastAsia="DengXian" w:hAnsi="Courier New" w:cs="Courier New"/>
          <w:color w:val="000000"/>
          <w:szCs w:val="18"/>
          <w:lang w:val="en-US" w:eastAsia="ko-KR"/>
        </w:rPr>
        <w:tab/>
        <w:t>-- at the station to manage the processes in the station such that</w:t>
      </w:r>
    </w:p>
    <w:p w14:paraId="3390451C"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r w:rsidRPr="002964E1">
        <w:rPr>
          <w:rFonts w:ascii="Courier New" w:eastAsia="DengXian" w:hAnsi="Courier New" w:cs="Courier New"/>
          <w:color w:val="000000"/>
          <w:szCs w:val="18"/>
          <w:lang w:val="en-US" w:eastAsia="ko-KR"/>
        </w:rPr>
        <w:tab/>
        <w:t>-- the station may work cooperatively as a part of an IEEE 802.11</w:t>
      </w:r>
    </w:p>
    <w:p w14:paraId="40B820E8"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r w:rsidRPr="002964E1">
        <w:rPr>
          <w:rFonts w:ascii="Courier New" w:eastAsia="DengXian" w:hAnsi="Courier New" w:cs="Courier New"/>
          <w:color w:val="000000"/>
          <w:szCs w:val="18"/>
          <w:lang w:val="en-US" w:eastAsia="ko-KR"/>
        </w:rPr>
        <w:tab/>
        <w:t>-- network."</w:t>
      </w:r>
    </w:p>
    <w:p w14:paraId="72D34709" w14:textId="77777777" w:rsidR="002964E1" w:rsidRPr="002964E1" w:rsidRDefault="002964E1" w:rsidP="002964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rPr>
          <w:rFonts w:eastAsia="DengXian"/>
          <w:b/>
          <w:bCs/>
          <w:i/>
          <w:iCs/>
          <w:color w:val="000000"/>
          <w:sz w:val="20"/>
          <w:lang w:val="en-US" w:eastAsia="ko-KR"/>
        </w:rPr>
      </w:pPr>
      <w:r w:rsidRPr="002964E1">
        <w:rPr>
          <w:rFonts w:eastAsia="DengXian"/>
          <w:b/>
          <w:bCs/>
          <w:i/>
          <w:iCs/>
          <w:color w:val="000000"/>
          <w:sz w:val="20"/>
          <w:lang w:val="en-US" w:eastAsia="ko-KR"/>
        </w:rPr>
        <w:t>Add the following at the end of the comment list following the dot11smt definition:</w:t>
      </w:r>
    </w:p>
    <w:p w14:paraId="2E590D8C"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r w:rsidRPr="002964E1">
        <w:rPr>
          <w:rFonts w:ascii="Courier New" w:eastAsia="DengXian" w:hAnsi="Courier New" w:cs="Courier New"/>
          <w:color w:val="000000"/>
          <w:szCs w:val="18"/>
          <w:lang w:val="en-US" w:eastAsia="ko-KR"/>
        </w:rPr>
        <w:tab/>
        <w:t xml:space="preserve">dot11smt OBJECT </w:t>
      </w:r>
      <w:proofErr w:type="gramStart"/>
      <w:r w:rsidRPr="002964E1">
        <w:rPr>
          <w:rFonts w:ascii="Courier New" w:eastAsia="DengXian" w:hAnsi="Courier New" w:cs="Courier New"/>
          <w:color w:val="000000"/>
          <w:szCs w:val="18"/>
          <w:lang w:val="en-US" w:eastAsia="ko-KR"/>
        </w:rPr>
        <w:t>IDENTIFIER ::=</w:t>
      </w:r>
      <w:proofErr w:type="gramEnd"/>
      <w:r w:rsidRPr="002964E1">
        <w:rPr>
          <w:rFonts w:ascii="Courier New" w:eastAsia="DengXian" w:hAnsi="Courier New" w:cs="Courier New"/>
          <w:color w:val="000000"/>
          <w:szCs w:val="18"/>
          <w:lang w:val="en-US" w:eastAsia="ko-KR"/>
        </w:rPr>
        <w:t xml:space="preserve"> { ieee802dot11 1 }</w:t>
      </w:r>
    </w:p>
    <w:p w14:paraId="29696F47"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ins w:id="2" w:author="Youhan Kim" w:date="2021-02-26T17:24:00Z">
        <w:r w:rsidRPr="002964E1">
          <w:rPr>
            <w:rFonts w:ascii="Courier New" w:eastAsia="DengXian" w:hAnsi="Courier New" w:cs="Courier New"/>
            <w:color w:val="000000"/>
            <w:szCs w:val="18"/>
            <w:lang w:val="en-US" w:eastAsia="ko-KR"/>
          </w:rPr>
          <w:tab/>
          <w:t>-- dot11EHTStationConfigTable</w:t>
        </w:r>
        <w:r w:rsidRPr="002964E1">
          <w:rPr>
            <w:rFonts w:ascii="Courier New" w:eastAsia="DengXian" w:hAnsi="Courier New" w:cs="Courier New"/>
            <w:color w:val="000000"/>
            <w:szCs w:val="18"/>
            <w:lang w:val="en-US" w:eastAsia="ko-KR"/>
          </w:rPr>
          <w:tab/>
        </w:r>
        <w:proofErr w:type="gramStart"/>
        <w:r w:rsidRPr="002964E1">
          <w:rPr>
            <w:rFonts w:ascii="Courier New" w:eastAsia="DengXian" w:hAnsi="Courier New" w:cs="Courier New"/>
            <w:color w:val="000000"/>
            <w:szCs w:val="18"/>
            <w:lang w:val="en-US" w:eastAsia="ko-KR"/>
          </w:rPr>
          <w:tab/>
          <w:t>::</w:t>
        </w:r>
        <w:proofErr w:type="gramEnd"/>
        <w:r w:rsidRPr="002964E1">
          <w:rPr>
            <w:rFonts w:ascii="Courier New" w:eastAsia="DengXian" w:hAnsi="Courier New" w:cs="Courier New"/>
            <w:color w:val="000000"/>
            <w:szCs w:val="18"/>
            <w:lang w:val="en-US" w:eastAsia="ko-KR"/>
          </w:rPr>
          <w:t>= { dot11smt &lt;ANA&gt;</w:t>
        </w:r>
      </w:ins>
      <w:r w:rsidRPr="002964E1">
        <w:rPr>
          <w:rFonts w:ascii="Courier New" w:eastAsia="DengXian" w:hAnsi="Courier New" w:cs="Courier New"/>
          <w:color w:val="000000"/>
          <w:szCs w:val="18"/>
          <w:lang w:val="en-US" w:eastAsia="ko-KR"/>
        </w:rPr>
        <w:t xml:space="preserve"> }</w:t>
      </w:r>
    </w:p>
    <w:p w14:paraId="4CDED234"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p>
    <w:p w14:paraId="1B3305CF" w14:textId="77777777" w:rsidR="002964E1" w:rsidRPr="002964E1" w:rsidRDefault="002964E1" w:rsidP="002964E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00" w:after="120" w:line="240" w:lineRule="atLeast"/>
        <w:rPr>
          <w:rFonts w:eastAsia="DengXian"/>
          <w:b/>
          <w:bCs/>
          <w:i/>
          <w:iCs/>
          <w:color w:val="000000"/>
          <w:sz w:val="20"/>
          <w:lang w:val="en-US" w:eastAsia="ko-KR"/>
        </w:rPr>
      </w:pPr>
      <w:r w:rsidRPr="002964E1">
        <w:rPr>
          <w:rFonts w:eastAsia="DengXian"/>
          <w:b/>
          <w:bCs/>
          <w:i/>
          <w:iCs/>
          <w:color w:val="000000"/>
          <w:sz w:val="20"/>
          <w:lang w:val="en-US" w:eastAsia="ko-KR"/>
        </w:rPr>
        <w:t>Add the following at the end of the Dot11StationConfigEntry:</w:t>
      </w:r>
    </w:p>
    <w:p w14:paraId="0F72A5C7"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r w:rsidRPr="002964E1">
        <w:rPr>
          <w:rFonts w:ascii="Courier New" w:eastAsia="DengXian" w:hAnsi="Courier New" w:cs="Courier New"/>
          <w:color w:val="000000"/>
          <w:szCs w:val="18"/>
          <w:lang w:val="en-US" w:eastAsia="ko-KR"/>
        </w:rPr>
        <w:t>Dot11</w:t>
      </w:r>
      <w:proofErr w:type="gramStart"/>
      <w:r w:rsidRPr="002964E1">
        <w:rPr>
          <w:rFonts w:ascii="Courier New" w:eastAsia="DengXian" w:hAnsi="Courier New" w:cs="Courier New"/>
          <w:color w:val="000000"/>
          <w:szCs w:val="18"/>
          <w:lang w:val="en-US" w:eastAsia="ko-KR"/>
        </w:rPr>
        <w:t>StationConfigEntry ::=</w:t>
      </w:r>
      <w:proofErr w:type="gramEnd"/>
      <w:r w:rsidRPr="002964E1">
        <w:rPr>
          <w:rFonts w:ascii="Courier New" w:eastAsia="DengXian" w:hAnsi="Courier New" w:cs="Courier New"/>
          <w:color w:val="000000"/>
          <w:szCs w:val="18"/>
          <w:lang w:val="en-US" w:eastAsia="ko-KR"/>
        </w:rPr>
        <w:t xml:space="preserve"> SEQUENCE</w:t>
      </w:r>
    </w:p>
    <w:p w14:paraId="3C4E7306"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r w:rsidRPr="002964E1">
        <w:rPr>
          <w:rFonts w:ascii="Courier New" w:eastAsia="DengXian" w:hAnsi="Courier New" w:cs="Courier New"/>
          <w:color w:val="000000"/>
          <w:szCs w:val="18"/>
          <w:lang w:val="en-US" w:eastAsia="ko-KR"/>
        </w:rPr>
        <w:tab/>
        <w:t>{</w:t>
      </w:r>
    </w:p>
    <w:p w14:paraId="289F7BB5"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r w:rsidRPr="002964E1">
        <w:rPr>
          <w:rFonts w:ascii="Courier New" w:eastAsia="DengXian" w:hAnsi="Courier New" w:cs="Courier New"/>
          <w:color w:val="000000"/>
          <w:szCs w:val="18"/>
          <w:lang w:val="en-US" w:eastAsia="ko-KR"/>
        </w:rPr>
        <w:tab/>
      </w:r>
      <w:r w:rsidRPr="002964E1">
        <w:rPr>
          <w:rFonts w:ascii="Courier New" w:eastAsia="DengXian" w:hAnsi="Courier New" w:cs="Courier New"/>
          <w:color w:val="000000"/>
          <w:szCs w:val="18"/>
          <w:lang w:val="en-US" w:eastAsia="ko-KR"/>
        </w:rPr>
        <w:tab/>
        <w:t>…</w:t>
      </w:r>
    </w:p>
    <w:p w14:paraId="09599005"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3" w:author="Youhan Kim" w:date="2021-02-26T17:24:00Z"/>
          <w:rFonts w:ascii="Courier New" w:eastAsia="DengXian" w:hAnsi="Courier New" w:cs="Courier New"/>
          <w:color w:val="000000"/>
          <w:szCs w:val="18"/>
          <w:lang w:val="en-US" w:eastAsia="ko-KR"/>
        </w:rPr>
      </w:pPr>
      <w:ins w:id="4" w:author="Youhan Kim" w:date="2021-02-26T17:24:00Z">
        <w:r w:rsidRPr="002964E1">
          <w:rPr>
            <w:rFonts w:ascii="Courier New" w:eastAsia="DengXian" w:hAnsi="Courier New" w:cs="Courier New"/>
            <w:color w:val="000000"/>
            <w:szCs w:val="18"/>
            <w:lang w:val="en-US" w:eastAsia="ko-KR"/>
          </w:rPr>
          <w:tab/>
        </w:r>
        <w:r w:rsidRPr="002964E1">
          <w:rPr>
            <w:rFonts w:ascii="Courier New" w:eastAsia="DengXian" w:hAnsi="Courier New" w:cs="Courier New"/>
            <w:color w:val="000000"/>
            <w:szCs w:val="18"/>
            <w:lang w:val="en-US" w:eastAsia="ko-KR"/>
          </w:rPr>
          <w:tab/>
          <w:t>dot11EHTOptionImplemented</w:t>
        </w:r>
        <w:r w:rsidRPr="002964E1">
          <w:rPr>
            <w:rFonts w:ascii="Courier New" w:eastAsia="DengXian" w:hAnsi="Courier New" w:cs="Courier New"/>
            <w:color w:val="000000"/>
            <w:szCs w:val="18"/>
            <w:lang w:val="en-US" w:eastAsia="ko-KR"/>
          </w:rPr>
          <w:tab/>
        </w:r>
        <w:proofErr w:type="spellStart"/>
        <w:r w:rsidRPr="002964E1">
          <w:rPr>
            <w:rFonts w:ascii="Courier New" w:eastAsia="DengXian" w:hAnsi="Courier New" w:cs="Courier New"/>
            <w:color w:val="000000"/>
            <w:szCs w:val="18"/>
            <w:lang w:val="en-US" w:eastAsia="ko-KR"/>
          </w:rPr>
          <w:t>TruthValue</w:t>
        </w:r>
        <w:proofErr w:type="spellEnd"/>
        <w:r w:rsidRPr="002964E1">
          <w:rPr>
            <w:rFonts w:ascii="Courier New" w:eastAsia="DengXian" w:hAnsi="Courier New" w:cs="Courier New"/>
            <w:color w:val="000000"/>
            <w:szCs w:val="18"/>
            <w:lang w:val="en-US" w:eastAsia="ko-KR"/>
          </w:rPr>
          <w:t>,</w:t>
        </w:r>
      </w:ins>
    </w:p>
    <w:p w14:paraId="4BF6CB4F" w14:textId="4CE47A69"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5" w:author="Youhan Kim" w:date="2021-02-26T17:24:00Z"/>
          <w:rFonts w:ascii="Courier New" w:eastAsia="DengXian" w:hAnsi="Courier New" w:cs="Courier New"/>
          <w:color w:val="000000"/>
          <w:szCs w:val="18"/>
          <w:lang w:val="en-US" w:eastAsia="ko-KR"/>
        </w:rPr>
      </w:pPr>
      <w:ins w:id="6" w:author="Youhan Kim" w:date="2021-02-26T17:24:00Z">
        <w:r w:rsidRPr="002964E1">
          <w:rPr>
            <w:rFonts w:ascii="Courier New" w:eastAsia="DengXian" w:hAnsi="Courier New" w:cs="Courier New"/>
            <w:color w:val="000000"/>
            <w:szCs w:val="18"/>
            <w:lang w:val="en-US" w:eastAsia="ko-KR"/>
          </w:rPr>
          <w:tab/>
        </w:r>
        <w:r w:rsidRPr="002964E1">
          <w:rPr>
            <w:rFonts w:ascii="Courier New" w:eastAsia="DengXian" w:hAnsi="Courier New" w:cs="Courier New"/>
            <w:color w:val="000000"/>
            <w:szCs w:val="18"/>
            <w:lang w:val="en-US" w:eastAsia="ko-KR"/>
          </w:rPr>
          <w:tab/>
        </w:r>
      </w:ins>
      <w:ins w:id="7" w:author="Sameer Vermani" w:date="2021-03-09T11:15:00Z">
        <w:r w:rsidR="00C005E1">
          <w:rPr>
            <w:rFonts w:ascii="Courier New" w:eastAsia="DengXian" w:hAnsi="Courier New" w:cs="Courier New"/>
            <w:color w:val="000000"/>
            <w:szCs w:val="18"/>
            <w:lang w:val="en-US" w:eastAsia="ko-KR"/>
          </w:rPr>
          <w:t>dot11EHTBaseLineFeaturesImplementedOnly</w:t>
        </w:r>
      </w:ins>
      <w:ins w:id="8" w:author="Youhan Kim" w:date="2021-02-26T17:24:00Z">
        <w:r w:rsidRPr="002964E1">
          <w:rPr>
            <w:rFonts w:ascii="Courier New" w:eastAsia="DengXian" w:hAnsi="Courier New" w:cs="Courier New"/>
            <w:color w:val="000000"/>
            <w:szCs w:val="18"/>
            <w:lang w:val="en-US" w:eastAsia="ko-KR"/>
          </w:rPr>
          <w:tab/>
        </w:r>
        <w:proofErr w:type="spellStart"/>
        <w:r w:rsidRPr="002964E1">
          <w:rPr>
            <w:rFonts w:ascii="Courier New" w:eastAsia="DengXian" w:hAnsi="Courier New" w:cs="Courier New"/>
            <w:color w:val="000000"/>
            <w:szCs w:val="18"/>
            <w:lang w:val="en-US" w:eastAsia="ko-KR"/>
          </w:rPr>
          <w:t>TruthValue</w:t>
        </w:r>
        <w:proofErr w:type="spellEnd"/>
      </w:ins>
    </w:p>
    <w:p w14:paraId="55E27814"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r w:rsidRPr="002964E1">
        <w:rPr>
          <w:rFonts w:ascii="Courier New" w:eastAsia="DengXian" w:hAnsi="Courier New" w:cs="Courier New"/>
          <w:color w:val="000000"/>
          <w:szCs w:val="18"/>
          <w:lang w:val="en-US" w:eastAsia="ko-KR"/>
        </w:rPr>
        <w:tab/>
        <w:t>}</w:t>
      </w:r>
    </w:p>
    <w:p w14:paraId="6C25840F" w14:textId="77777777" w:rsidR="002964E1" w:rsidRPr="002964E1" w:rsidRDefault="002964E1" w:rsidP="002964E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rPr>
          <w:rFonts w:eastAsia="DengXian"/>
          <w:b/>
          <w:bCs/>
          <w:i/>
          <w:iCs/>
          <w:color w:val="000000"/>
          <w:sz w:val="20"/>
          <w:lang w:val="en-US" w:eastAsia="ko-KR"/>
        </w:rPr>
      </w:pPr>
      <w:r w:rsidRPr="002964E1">
        <w:rPr>
          <w:rFonts w:eastAsia="DengXian"/>
          <w:b/>
          <w:bCs/>
          <w:i/>
          <w:iCs/>
          <w:color w:val="000000"/>
          <w:sz w:val="20"/>
          <w:lang w:val="en-US" w:eastAsia="ko-KR"/>
        </w:rPr>
        <w:t>Insert the following after the last element in the Dot11StationConfig TABLE:</w:t>
      </w:r>
    </w:p>
    <w:p w14:paraId="764829C2"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9" w:author="Youhan Kim" w:date="2021-02-26T17:24:00Z"/>
          <w:rFonts w:ascii="Courier New" w:eastAsia="DengXian" w:hAnsi="Courier New" w:cs="Courier New"/>
          <w:color w:val="000000"/>
          <w:szCs w:val="18"/>
          <w:lang w:val="en-US" w:eastAsia="ko-KR"/>
        </w:rPr>
      </w:pPr>
      <w:ins w:id="10" w:author="Youhan Kim" w:date="2021-02-26T17:24:00Z">
        <w:r w:rsidRPr="002964E1">
          <w:rPr>
            <w:rFonts w:ascii="Courier New" w:eastAsia="DengXian" w:hAnsi="Courier New" w:cs="Courier New"/>
            <w:color w:val="000000"/>
            <w:szCs w:val="18"/>
            <w:lang w:val="en-US" w:eastAsia="ko-KR"/>
          </w:rPr>
          <w:t>dot11EHTOptionImplemented OBJECT-TYPE</w:t>
        </w:r>
      </w:ins>
    </w:p>
    <w:p w14:paraId="4976F07C"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11" w:author="Youhan Kim" w:date="2021-02-26T17:24:00Z"/>
          <w:rFonts w:ascii="Courier New" w:eastAsia="DengXian" w:hAnsi="Courier New" w:cs="Courier New"/>
          <w:color w:val="000000"/>
          <w:szCs w:val="18"/>
          <w:lang w:val="en-US" w:eastAsia="ko-KR"/>
        </w:rPr>
      </w:pPr>
      <w:ins w:id="12" w:author="Youhan Kim" w:date="2021-02-26T17:24:00Z">
        <w:r w:rsidRPr="002964E1">
          <w:rPr>
            <w:rFonts w:ascii="Courier New" w:eastAsia="DengXian" w:hAnsi="Courier New" w:cs="Courier New"/>
            <w:color w:val="000000"/>
            <w:szCs w:val="18"/>
            <w:lang w:val="en-US" w:eastAsia="ko-KR"/>
          </w:rPr>
          <w:tab/>
          <w:t xml:space="preserve">SYNTAX </w:t>
        </w:r>
        <w:proofErr w:type="spellStart"/>
        <w:r w:rsidRPr="002964E1">
          <w:rPr>
            <w:rFonts w:ascii="Courier New" w:eastAsia="DengXian" w:hAnsi="Courier New" w:cs="Courier New"/>
            <w:color w:val="000000"/>
            <w:szCs w:val="18"/>
            <w:lang w:val="en-US" w:eastAsia="ko-KR"/>
          </w:rPr>
          <w:t>TruthValue</w:t>
        </w:r>
        <w:proofErr w:type="spellEnd"/>
      </w:ins>
    </w:p>
    <w:p w14:paraId="72F4AC5F"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13" w:author="Youhan Kim" w:date="2021-02-26T17:24:00Z"/>
          <w:rFonts w:ascii="Courier New" w:eastAsia="DengXian" w:hAnsi="Courier New" w:cs="Courier New"/>
          <w:color w:val="000000"/>
          <w:szCs w:val="18"/>
          <w:lang w:val="en-US" w:eastAsia="ko-KR"/>
        </w:rPr>
      </w:pPr>
      <w:ins w:id="14" w:author="Youhan Kim" w:date="2021-02-26T17:24:00Z">
        <w:r w:rsidRPr="002964E1">
          <w:rPr>
            <w:rFonts w:ascii="Courier New" w:eastAsia="DengXian" w:hAnsi="Courier New" w:cs="Courier New"/>
            <w:color w:val="000000"/>
            <w:szCs w:val="18"/>
            <w:lang w:val="en-US" w:eastAsia="ko-KR"/>
          </w:rPr>
          <w:tab/>
          <w:t>MAX-ACCESS read-only</w:t>
        </w:r>
      </w:ins>
    </w:p>
    <w:p w14:paraId="2F85A4DC"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15" w:author="Youhan Kim" w:date="2021-02-26T17:24:00Z"/>
          <w:rFonts w:ascii="Courier New" w:eastAsia="DengXian" w:hAnsi="Courier New" w:cs="Courier New"/>
          <w:color w:val="000000"/>
          <w:szCs w:val="18"/>
          <w:lang w:val="en-US" w:eastAsia="ko-KR"/>
        </w:rPr>
      </w:pPr>
      <w:ins w:id="16" w:author="Youhan Kim" w:date="2021-02-26T17:24:00Z">
        <w:r w:rsidRPr="002964E1">
          <w:rPr>
            <w:rFonts w:ascii="Courier New" w:eastAsia="DengXian" w:hAnsi="Courier New" w:cs="Courier New"/>
            <w:color w:val="000000"/>
            <w:szCs w:val="18"/>
            <w:lang w:val="en-US" w:eastAsia="ko-KR"/>
          </w:rPr>
          <w:tab/>
          <w:t>STATUS current</w:t>
        </w:r>
      </w:ins>
    </w:p>
    <w:p w14:paraId="35125893"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17" w:author="Youhan Kim" w:date="2021-02-26T17:24:00Z"/>
          <w:rFonts w:ascii="Courier New" w:eastAsia="DengXian" w:hAnsi="Courier New" w:cs="Courier New"/>
          <w:color w:val="000000"/>
          <w:szCs w:val="18"/>
          <w:lang w:val="en-US" w:eastAsia="ko-KR"/>
        </w:rPr>
      </w:pPr>
      <w:ins w:id="18" w:author="Youhan Kim" w:date="2021-02-26T17:24:00Z">
        <w:r w:rsidRPr="002964E1">
          <w:rPr>
            <w:rFonts w:ascii="Courier New" w:eastAsia="DengXian" w:hAnsi="Courier New" w:cs="Courier New"/>
            <w:color w:val="000000"/>
            <w:szCs w:val="18"/>
            <w:lang w:val="en-US" w:eastAsia="ko-KR"/>
          </w:rPr>
          <w:tab/>
          <w:t>DESCRIPTION</w:t>
        </w:r>
      </w:ins>
    </w:p>
    <w:p w14:paraId="1BDCD247"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19" w:author="Youhan Kim" w:date="2021-02-26T17:24:00Z"/>
          <w:rFonts w:ascii="Courier New" w:eastAsia="DengXian" w:hAnsi="Courier New" w:cs="Courier New"/>
          <w:color w:val="000000"/>
          <w:szCs w:val="18"/>
          <w:lang w:val="en-US" w:eastAsia="ko-KR"/>
        </w:rPr>
      </w:pPr>
      <w:ins w:id="20" w:author="Youhan Kim" w:date="2021-02-26T17:24:00Z">
        <w:r w:rsidRPr="002964E1">
          <w:rPr>
            <w:rFonts w:ascii="Courier New" w:eastAsia="DengXian" w:hAnsi="Courier New" w:cs="Courier New"/>
            <w:color w:val="000000"/>
            <w:szCs w:val="18"/>
            <w:lang w:val="en-US" w:eastAsia="ko-KR"/>
          </w:rPr>
          <w:tab/>
        </w:r>
        <w:r w:rsidRPr="002964E1">
          <w:rPr>
            <w:rFonts w:ascii="Courier New" w:eastAsia="DengXian" w:hAnsi="Courier New" w:cs="Courier New"/>
            <w:color w:val="000000"/>
            <w:szCs w:val="18"/>
            <w:lang w:val="en-US" w:eastAsia="ko-KR"/>
          </w:rPr>
          <w:tab/>
          <w:t>"This is a capability variable.</w:t>
        </w:r>
      </w:ins>
    </w:p>
    <w:p w14:paraId="017B9D3A"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21" w:author="Youhan Kim" w:date="2021-02-26T17:24:00Z"/>
          <w:rFonts w:ascii="Courier New" w:eastAsia="DengXian" w:hAnsi="Courier New" w:cs="Courier New"/>
          <w:color w:val="000000"/>
          <w:szCs w:val="18"/>
          <w:lang w:val="en-US" w:eastAsia="ko-KR"/>
        </w:rPr>
      </w:pPr>
      <w:ins w:id="22" w:author="Youhan Kim" w:date="2021-02-26T17:24:00Z">
        <w:r w:rsidRPr="002964E1">
          <w:rPr>
            <w:rFonts w:ascii="Courier New" w:eastAsia="DengXian" w:hAnsi="Courier New" w:cs="Courier New"/>
            <w:color w:val="000000"/>
            <w:szCs w:val="18"/>
            <w:lang w:val="en-US" w:eastAsia="ko-KR"/>
          </w:rPr>
          <w:tab/>
        </w:r>
        <w:r w:rsidRPr="002964E1">
          <w:rPr>
            <w:rFonts w:ascii="Courier New" w:eastAsia="DengXian" w:hAnsi="Courier New" w:cs="Courier New"/>
            <w:color w:val="000000"/>
            <w:szCs w:val="18"/>
            <w:lang w:val="en-US" w:eastAsia="ko-KR"/>
          </w:rPr>
          <w:tab/>
          <w:t>Its value is determined by device capabilities.</w:t>
        </w:r>
      </w:ins>
    </w:p>
    <w:p w14:paraId="7E4B6CB8"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23" w:author="Youhan Kim" w:date="2021-02-26T17:24:00Z"/>
          <w:rFonts w:ascii="Courier New" w:eastAsia="DengXian" w:hAnsi="Courier New" w:cs="Courier New"/>
          <w:color w:val="000000"/>
          <w:szCs w:val="18"/>
          <w:lang w:val="en-US" w:eastAsia="ko-KR"/>
        </w:rPr>
      </w:pPr>
    </w:p>
    <w:p w14:paraId="2E96C6F5"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24" w:author="Youhan Kim" w:date="2021-02-26T17:24:00Z"/>
          <w:rFonts w:ascii="Courier New" w:eastAsia="DengXian" w:hAnsi="Courier New" w:cs="Courier New"/>
          <w:color w:val="000000"/>
          <w:szCs w:val="18"/>
          <w:lang w:val="en-US" w:eastAsia="ko-KR"/>
        </w:rPr>
      </w:pPr>
      <w:ins w:id="25" w:author="Youhan Kim" w:date="2021-02-26T17:24:00Z">
        <w:r w:rsidRPr="002964E1">
          <w:rPr>
            <w:rFonts w:ascii="Courier New" w:eastAsia="DengXian" w:hAnsi="Courier New" w:cs="Courier New"/>
            <w:color w:val="000000"/>
            <w:szCs w:val="18"/>
            <w:lang w:val="en-US" w:eastAsia="ko-KR"/>
          </w:rPr>
          <w:tab/>
        </w:r>
        <w:r w:rsidRPr="002964E1">
          <w:rPr>
            <w:rFonts w:ascii="Courier New" w:eastAsia="DengXian" w:hAnsi="Courier New" w:cs="Courier New"/>
            <w:color w:val="000000"/>
            <w:szCs w:val="18"/>
            <w:lang w:val="en-US" w:eastAsia="ko-KR"/>
          </w:rPr>
          <w:tab/>
          <w:t>This attribute indicates whether the entity is EHT Capable."</w:t>
        </w:r>
      </w:ins>
    </w:p>
    <w:p w14:paraId="695B6A9C"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26" w:author="Youhan Kim" w:date="2021-02-26T17:24:00Z"/>
          <w:rFonts w:ascii="Courier New" w:eastAsia="DengXian" w:hAnsi="Courier New" w:cs="Courier New"/>
          <w:color w:val="000000"/>
          <w:szCs w:val="18"/>
          <w:lang w:val="en-US" w:eastAsia="ko-KR"/>
        </w:rPr>
      </w:pPr>
      <w:proofErr w:type="gramStart"/>
      <w:ins w:id="27" w:author="Youhan Kim" w:date="2021-02-26T17:24:00Z">
        <w:r w:rsidRPr="002964E1">
          <w:rPr>
            <w:rFonts w:ascii="Courier New" w:eastAsia="DengXian" w:hAnsi="Courier New" w:cs="Courier New"/>
            <w:color w:val="000000"/>
            <w:szCs w:val="18"/>
            <w:lang w:val="en-US" w:eastAsia="ko-KR"/>
          </w:rPr>
          <w:t>::</w:t>
        </w:r>
        <w:proofErr w:type="gramEnd"/>
        <w:r w:rsidRPr="002964E1">
          <w:rPr>
            <w:rFonts w:ascii="Courier New" w:eastAsia="DengXian" w:hAnsi="Courier New" w:cs="Courier New"/>
            <w:color w:val="000000"/>
            <w:szCs w:val="18"/>
            <w:lang w:val="en-US" w:eastAsia="ko-KR"/>
          </w:rPr>
          <w:t>= { dot11StationConfigEntry &lt;ANA&gt; }</w:t>
        </w:r>
      </w:ins>
    </w:p>
    <w:p w14:paraId="7315D90E"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28" w:author="Youhan Kim" w:date="2021-02-26T17:24:00Z"/>
          <w:rFonts w:ascii="Courier New" w:eastAsia="DengXian" w:hAnsi="Courier New" w:cs="Courier New"/>
          <w:color w:val="000000"/>
          <w:szCs w:val="18"/>
          <w:lang w:val="en-US" w:eastAsia="ko-KR"/>
        </w:rPr>
      </w:pPr>
    </w:p>
    <w:p w14:paraId="2834EDFE" w14:textId="0E6DDBB0" w:rsidR="002964E1" w:rsidRPr="002964E1" w:rsidRDefault="00C005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29" w:author="Youhan Kim" w:date="2021-02-26T17:24:00Z"/>
          <w:rFonts w:ascii="Courier New" w:eastAsia="DengXian" w:hAnsi="Courier New" w:cs="Courier New"/>
          <w:color w:val="000000"/>
          <w:szCs w:val="18"/>
          <w:lang w:val="en-US" w:eastAsia="ko-KR"/>
        </w:rPr>
      </w:pPr>
      <w:ins w:id="30" w:author="Sameer Vermani" w:date="2021-03-09T11:15:00Z">
        <w:r>
          <w:rPr>
            <w:rFonts w:ascii="Courier New" w:eastAsia="DengXian" w:hAnsi="Courier New" w:cs="Courier New"/>
            <w:color w:val="000000"/>
            <w:szCs w:val="18"/>
            <w:lang w:val="en-US" w:eastAsia="ko-KR"/>
          </w:rPr>
          <w:t>dot11EHTBaseLineFeaturesImplementedOnly</w:t>
        </w:r>
        <w:r w:rsidRPr="002964E1">
          <w:rPr>
            <w:rFonts w:ascii="Courier New" w:eastAsia="DengXian" w:hAnsi="Courier New" w:cs="Courier New"/>
            <w:color w:val="000000"/>
            <w:szCs w:val="18"/>
            <w:lang w:val="en-US" w:eastAsia="ko-KR"/>
          </w:rPr>
          <w:t xml:space="preserve"> </w:t>
        </w:r>
      </w:ins>
      <w:ins w:id="31" w:author="Youhan Kim" w:date="2021-02-26T17:24:00Z">
        <w:r w:rsidR="002964E1" w:rsidRPr="002964E1">
          <w:rPr>
            <w:rFonts w:ascii="Courier New" w:eastAsia="DengXian" w:hAnsi="Courier New" w:cs="Courier New"/>
            <w:color w:val="000000"/>
            <w:szCs w:val="18"/>
            <w:lang w:val="en-US" w:eastAsia="ko-KR"/>
          </w:rPr>
          <w:t>OBJECT-TYPE</w:t>
        </w:r>
      </w:ins>
    </w:p>
    <w:p w14:paraId="119ADF26"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32" w:author="Youhan Kim" w:date="2021-02-26T17:24:00Z"/>
          <w:rFonts w:ascii="Courier New" w:eastAsia="DengXian" w:hAnsi="Courier New" w:cs="Courier New"/>
          <w:color w:val="000000"/>
          <w:szCs w:val="18"/>
          <w:lang w:val="en-US" w:eastAsia="ko-KR"/>
        </w:rPr>
      </w:pPr>
      <w:ins w:id="33" w:author="Youhan Kim" w:date="2021-02-26T17:24:00Z">
        <w:r w:rsidRPr="002964E1">
          <w:rPr>
            <w:rFonts w:ascii="Courier New" w:eastAsia="DengXian" w:hAnsi="Courier New" w:cs="Courier New"/>
            <w:color w:val="000000"/>
            <w:szCs w:val="18"/>
            <w:lang w:val="en-US" w:eastAsia="ko-KR"/>
          </w:rPr>
          <w:tab/>
          <w:t xml:space="preserve">SYNTAX </w:t>
        </w:r>
        <w:proofErr w:type="spellStart"/>
        <w:r w:rsidRPr="002964E1">
          <w:rPr>
            <w:rFonts w:ascii="Courier New" w:eastAsia="DengXian" w:hAnsi="Courier New" w:cs="Courier New"/>
            <w:color w:val="000000"/>
            <w:szCs w:val="18"/>
            <w:lang w:val="en-US" w:eastAsia="ko-KR"/>
          </w:rPr>
          <w:t>TruthValue</w:t>
        </w:r>
        <w:proofErr w:type="spellEnd"/>
      </w:ins>
    </w:p>
    <w:p w14:paraId="7D6F7F48"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34" w:author="Youhan Kim" w:date="2021-02-26T17:24:00Z"/>
          <w:rFonts w:ascii="Courier New" w:eastAsia="DengXian" w:hAnsi="Courier New" w:cs="Courier New"/>
          <w:color w:val="000000"/>
          <w:szCs w:val="18"/>
          <w:lang w:val="en-US" w:eastAsia="ko-KR"/>
        </w:rPr>
      </w:pPr>
      <w:ins w:id="35" w:author="Youhan Kim" w:date="2021-02-26T17:24:00Z">
        <w:r w:rsidRPr="002964E1">
          <w:rPr>
            <w:rFonts w:ascii="Courier New" w:eastAsia="DengXian" w:hAnsi="Courier New" w:cs="Courier New"/>
            <w:color w:val="000000"/>
            <w:szCs w:val="18"/>
            <w:lang w:val="en-US" w:eastAsia="ko-KR"/>
          </w:rPr>
          <w:tab/>
          <w:t>MAX-ACCESS read-only</w:t>
        </w:r>
      </w:ins>
    </w:p>
    <w:p w14:paraId="3972DC20"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36" w:author="Youhan Kim" w:date="2021-02-26T17:24:00Z"/>
          <w:rFonts w:ascii="Courier New" w:eastAsia="DengXian" w:hAnsi="Courier New" w:cs="Courier New"/>
          <w:color w:val="000000"/>
          <w:szCs w:val="18"/>
          <w:lang w:val="en-US" w:eastAsia="ko-KR"/>
        </w:rPr>
      </w:pPr>
      <w:ins w:id="37" w:author="Youhan Kim" w:date="2021-02-26T17:24:00Z">
        <w:r w:rsidRPr="002964E1">
          <w:rPr>
            <w:rFonts w:ascii="Courier New" w:eastAsia="DengXian" w:hAnsi="Courier New" w:cs="Courier New"/>
            <w:color w:val="000000"/>
            <w:szCs w:val="18"/>
            <w:lang w:val="en-US" w:eastAsia="ko-KR"/>
          </w:rPr>
          <w:tab/>
          <w:t>STATUS current</w:t>
        </w:r>
      </w:ins>
    </w:p>
    <w:p w14:paraId="067391EB"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38" w:author="Youhan Kim" w:date="2021-02-26T17:24:00Z"/>
          <w:rFonts w:ascii="Courier New" w:eastAsia="DengXian" w:hAnsi="Courier New" w:cs="Courier New"/>
          <w:color w:val="000000"/>
          <w:szCs w:val="18"/>
          <w:lang w:val="en-US" w:eastAsia="ko-KR"/>
        </w:rPr>
      </w:pPr>
      <w:ins w:id="39" w:author="Youhan Kim" w:date="2021-02-26T17:24:00Z">
        <w:r w:rsidRPr="002964E1">
          <w:rPr>
            <w:rFonts w:ascii="Courier New" w:eastAsia="DengXian" w:hAnsi="Courier New" w:cs="Courier New"/>
            <w:color w:val="000000"/>
            <w:szCs w:val="18"/>
            <w:lang w:val="en-US" w:eastAsia="ko-KR"/>
          </w:rPr>
          <w:tab/>
          <w:t>DESCRIPTION</w:t>
        </w:r>
      </w:ins>
    </w:p>
    <w:p w14:paraId="1AB19321"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40" w:author="Youhan Kim" w:date="2021-02-26T17:24:00Z"/>
          <w:rFonts w:ascii="Courier New" w:eastAsia="DengXian" w:hAnsi="Courier New" w:cs="Courier New"/>
          <w:color w:val="000000"/>
          <w:szCs w:val="18"/>
          <w:lang w:val="en-US" w:eastAsia="ko-KR"/>
        </w:rPr>
      </w:pPr>
      <w:ins w:id="41" w:author="Youhan Kim" w:date="2021-02-26T17:24:00Z">
        <w:r w:rsidRPr="002964E1">
          <w:rPr>
            <w:rFonts w:ascii="Courier New" w:eastAsia="DengXian" w:hAnsi="Courier New" w:cs="Courier New"/>
            <w:color w:val="000000"/>
            <w:szCs w:val="18"/>
            <w:lang w:val="en-US" w:eastAsia="ko-KR"/>
          </w:rPr>
          <w:tab/>
        </w:r>
        <w:r w:rsidRPr="002964E1">
          <w:rPr>
            <w:rFonts w:ascii="Courier New" w:eastAsia="DengXian" w:hAnsi="Courier New" w:cs="Courier New"/>
            <w:color w:val="000000"/>
            <w:szCs w:val="18"/>
            <w:lang w:val="en-US" w:eastAsia="ko-KR"/>
          </w:rPr>
          <w:tab/>
          <w:t>"This is a capability variable.</w:t>
        </w:r>
      </w:ins>
    </w:p>
    <w:p w14:paraId="296619A7"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42" w:author="Youhan Kim" w:date="2021-02-26T17:24:00Z"/>
          <w:rFonts w:ascii="Courier New" w:eastAsia="DengXian" w:hAnsi="Courier New" w:cs="Courier New"/>
          <w:color w:val="000000"/>
          <w:szCs w:val="18"/>
          <w:lang w:val="en-US" w:eastAsia="ko-KR"/>
        </w:rPr>
      </w:pPr>
      <w:ins w:id="43" w:author="Youhan Kim" w:date="2021-02-26T17:24:00Z">
        <w:r w:rsidRPr="002964E1">
          <w:rPr>
            <w:rFonts w:ascii="Courier New" w:eastAsia="DengXian" w:hAnsi="Courier New" w:cs="Courier New"/>
            <w:color w:val="000000"/>
            <w:szCs w:val="18"/>
            <w:lang w:val="en-US" w:eastAsia="ko-KR"/>
          </w:rPr>
          <w:tab/>
        </w:r>
        <w:r w:rsidRPr="002964E1">
          <w:rPr>
            <w:rFonts w:ascii="Courier New" w:eastAsia="DengXian" w:hAnsi="Courier New" w:cs="Courier New"/>
            <w:color w:val="000000"/>
            <w:szCs w:val="18"/>
            <w:lang w:val="en-US" w:eastAsia="ko-KR"/>
          </w:rPr>
          <w:tab/>
          <w:t>Its value is determined by device capabilities.</w:t>
        </w:r>
      </w:ins>
    </w:p>
    <w:p w14:paraId="4CF2EC24"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44" w:author="Youhan Kim" w:date="2021-02-26T17:24:00Z"/>
          <w:rFonts w:ascii="Courier New" w:eastAsia="DengXian" w:hAnsi="Courier New" w:cs="Courier New"/>
          <w:color w:val="000000"/>
          <w:szCs w:val="18"/>
          <w:lang w:val="en-US" w:eastAsia="ko-KR"/>
        </w:rPr>
      </w:pPr>
    </w:p>
    <w:p w14:paraId="1E59FE11"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45" w:author="Youhan Kim" w:date="2021-02-26T17:24:00Z"/>
          <w:rFonts w:ascii="Courier New" w:eastAsia="DengXian" w:hAnsi="Courier New" w:cs="Courier New"/>
          <w:color w:val="000000"/>
          <w:szCs w:val="18"/>
          <w:lang w:val="en-US" w:eastAsia="ko-KR"/>
        </w:rPr>
      </w:pPr>
      <w:ins w:id="46" w:author="Youhan Kim" w:date="2021-02-26T17:24:00Z">
        <w:r w:rsidRPr="002964E1">
          <w:rPr>
            <w:rFonts w:ascii="Courier New" w:eastAsia="DengXian" w:hAnsi="Courier New" w:cs="Courier New"/>
            <w:color w:val="000000"/>
            <w:szCs w:val="18"/>
            <w:lang w:val="en-US" w:eastAsia="ko-KR"/>
          </w:rPr>
          <w:tab/>
        </w:r>
        <w:r w:rsidRPr="002964E1">
          <w:rPr>
            <w:rFonts w:ascii="Courier New" w:eastAsia="DengXian" w:hAnsi="Courier New" w:cs="Courier New"/>
            <w:color w:val="000000"/>
            <w:szCs w:val="18"/>
            <w:lang w:val="en-US" w:eastAsia="ko-KR"/>
          </w:rPr>
          <w:tab/>
        </w:r>
      </w:ins>
      <w:ins w:id="47" w:author="Youhan Kim" w:date="2021-02-26T17:33:00Z">
        <w:r w:rsidRPr="002964E1">
          <w:rPr>
            <w:rFonts w:ascii="Courier New" w:eastAsia="DengXian" w:hAnsi="Courier New" w:cs="Courier New"/>
            <w:color w:val="000000"/>
            <w:szCs w:val="18"/>
            <w:lang w:val="en-US" w:eastAsia="ko-KR"/>
          </w:rPr>
          <w:t>Th</w:t>
        </w:r>
      </w:ins>
      <w:ins w:id="48" w:author="Youhan Kim" w:date="2021-02-26T17:24:00Z">
        <w:r w:rsidRPr="002964E1">
          <w:rPr>
            <w:rFonts w:ascii="Courier New" w:eastAsia="DengXian" w:hAnsi="Courier New" w:cs="Courier New"/>
            <w:color w:val="000000"/>
            <w:szCs w:val="18"/>
            <w:lang w:val="en-US" w:eastAsia="ko-KR"/>
          </w:rPr>
          <w:t>is attribute</w:t>
        </w:r>
      </w:ins>
      <w:ins w:id="49" w:author="Youhan Kim" w:date="2021-02-26T17:33:00Z">
        <w:r w:rsidRPr="002964E1">
          <w:rPr>
            <w:rFonts w:ascii="Courier New" w:eastAsia="DengXian" w:hAnsi="Courier New" w:cs="Courier New"/>
            <w:color w:val="000000"/>
            <w:szCs w:val="18"/>
            <w:lang w:val="en-US" w:eastAsia="ko-KR"/>
          </w:rPr>
          <w:t>, when true,</w:t>
        </w:r>
      </w:ins>
      <w:ins w:id="50" w:author="Youhan Kim" w:date="2021-02-26T17:24:00Z">
        <w:r w:rsidRPr="002964E1">
          <w:rPr>
            <w:rFonts w:ascii="Courier New" w:eastAsia="DengXian" w:hAnsi="Courier New" w:cs="Courier New"/>
            <w:color w:val="000000"/>
            <w:szCs w:val="18"/>
            <w:lang w:val="en-US" w:eastAsia="ko-KR"/>
          </w:rPr>
          <w:t xml:space="preserve"> indicates </w:t>
        </w:r>
      </w:ins>
      <w:ins w:id="51" w:author="Youhan Kim" w:date="2021-02-26T17:29:00Z">
        <w:r w:rsidRPr="002964E1">
          <w:rPr>
            <w:rFonts w:ascii="Courier New" w:eastAsia="DengXian" w:hAnsi="Courier New" w:cs="Courier New"/>
            <w:color w:val="000000"/>
            <w:szCs w:val="18"/>
            <w:lang w:val="en-US" w:eastAsia="ko-KR"/>
          </w:rPr>
          <w:t>that</w:t>
        </w:r>
      </w:ins>
      <w:ins w:id="52" w:author="Youhan Kim" w:date="2021-02-26T17:24:00Z">
        <w:r w:rsidRPr="002964E1">
          <w:rPr>
            <w:rFonts w:ascii="Courier New" w:eastAsia="DengXian" w:hAnsi="Courier New" w:cs="Courier New"/>
            <w:color w:val="000000"/>
            <w:szCs w:val="18"/>
            <w:lang w:val="en-US" w:eastAsia="ko-KR"/>
          </w:rPr>
          <w:t xml:space="preserve"> </w:t>
        </w:r>
      </w:ins>
      <w:ins w:id="53" w:author="Youhan Kim" w:date="2021-02-26T17:33:00Z">
        <w:r w:rsidRPr="002964E1">
          <w:rPr>
            <w:rFonts w:ascii="Courier New" w:eastAsia="DengXian" w:hAnsi="Courier New" w:cs="Courier New"/>
            <w:color w:val="000000"/>
            <w:szCs w:val="18"/>
            <w:lang w:val="en-US" w:eastAsia="ko-KR"/>
          </w:rPr>
          <w:t xml:space="preserve">the </w:t>
        </w:r>
      </w:ins>
      <w:ins w:id="54" w:author="Youhan Kim" w:date="2021-02-26T17:34:00Z">
        <w:r w:rsidRPr="002964E1">
          <w:rPr>
            <w:rFonts w:ascii="Courier New" w:eastAsia="DengXian" w:hAnsi="Courier New" w:cs="Courier New"/>
            <w:color w:val="000000"/>
            <w:szCs w:val="18"/>
            <w:lang w:val="en-US" w:eastAsia="ko-KR"/>
          </w:rPr>
          <w:t xml:space="preserve">EHT </w:t>
        </w:r>
      </w:ins>
      <w:ins w:id="55" w:author="Youhan Kim" w:date="2021-02-26T17:33:00Z">
        <w:r w:rsidRPr="002964E1">
          <w:rPr>
            <w:rFonts w:ascii="Courier New" w:eastAsia="DengXian" w:hAnsi="Courier New" w:cs="Courier New"/>
            <w:color w:val="000000"/>
            <w:szCs w:val="18"/>
            <w:lang w:val="en-US" w:eastAsia="ko-KR"/>
          </w:rPr>
          <w:t>station</w:t>
        </w:r>
      </w:ins>
      <w:ins w:id="56" w:author="Youhan Kim" w:date="2021-02-26T17:24:00Z">
        <w:r w:rsidRPr="002964E1">
          <w:rPr>
            <w:rFonts w:ascii="Courier New" w:eastAsia="DengXian" w:hAnsi="Courier New" w:cs="Courier New"/>
            <w:color w:val="000000"/>
            <w:szCs w:val="18"/>
            <w:lang w:val="en-US" w:eastAsia="ko-KR"/>
          </w:rPr>
          <w:t xml:space="preserve"> </w:t>
        </w:r>
      </w:ins>
      <w:ins w:id="57" w:author="Youhan Kim" w:date="2021-02-26T17:26:00Z">
        <w:r w:rsidRPr="002964E1">
          <w:rPr>
            <w:rFonts w:ascii="Courier New" w:eastAsia="DengXian" w:hAnsi="Courier New" w:cs="Courier New"/>
            <w:color w:val="000000"/>
            <w:szCs w:val="18"/>
            <w:lang w:val="en-US" w:eastAsia="ko-KR"/>
          </w:rPr>
          <w:t xml:space="preserve">has </w:t>
        </w:r>
      </w:ins>
      <w:ins w:id="58" w:author="Youhan Kim" w:date="2021-02-26T17:29:00Z">
        <w:r w:rsidRPr="002964E1">
          <w:rPr>
            <w:rFonts w:ascii="Courier New" w:eastAsia="DengXian" w:hAnsi="Courier New" w:cs="Courier New"/>
            <w:color w:val="000000"/>
            <w:szCs w:val="18"/>
            <w:lang w:val="en-US" w:eastAsia="ko-KR"/>
          </w:rPr>
          <w:t xml:space="preserve">not implemented any optional EHT features which </w:t>
        </w:r>
      </w:ins>
      <w:ins w:id="59" w:author="Youhan Kim" w:date="2021-02-26T17:34:00Z">
        <w:r w:rsidRPr="002964E1">
          <w:rPr>
            <w:rFonts w:ascii="Courier New" w:eastAsia="DengXian" w:hAnsi="Courier New" w:cs="Courier New"/>
            <w:color w:val="000000"/>
            <w:szCs w:val="18"/>
            <w:lang w:val="en-US" w:eastAsia="ko-KR"/>
          </w:rPr>
          <w:t>cannot be</w:t>
        </w:r>
      </w:ins>
      <w:ins w:id="60" w:author="Youhan Kim" w:date="2021-02-26T17:29:00Z">
        <w:r w:rsidRPr="002964E1">
          <w:rPr>
            <w:rFonts w:ascii="Courier New" w:eastAsia="DengXian" w:hAnsi="Courier New" w:cs="Courier New"/>
            <w:color w:val="000000"/>
            <w:szCs w:val="18"/>
            <w:lang w:val="en-US" w:eastAsia="ko-KR"/>
          </w:rPr>
          <w:t xml:space="preserve"> indicated in the EHT Capabilities element</w:t>
        </w:r>
      </w:ins>
      <w:ins w:id="61" w:author="Youhan Kim" w:date="2021-02-26T17:24:00Z">
        <w:r w:rsidRPr="002964E1">
          <w:rPr>
            <w:rFonts w:ascii="Courier New" w:eastAsia="DengXian" w:hAnsi="Courier New" w:cs="Courier New"/>
            <w:color w:val="000000"/>
            <w:szCs w:val="18"/>
            <w:lang w:val="en-US" w:eastAsia="ko-KR"/>
          </w:rPr>
          <w:t>."</w:t>
        </w:r>
      </w:ins>
    </w:p>
    <w:p w14:paraId="7D74959C"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62" w:author="Youhan Kim" w:date="2021-02-26T17:24:00Z"/>
          <w:rFonts w:ascii="Courier New" w:eastAsia="DengXian" w:hAnsi="Courier New" w:cs="Courier New"/>
          <w:color w:val="000000"/>
          <w:szCs w:val="18"/>
          <w:lang w:val="en-US" w:eastAsia="ko-KR"/>
        </w:rPr>
      </w:pPr>
      <w:proofErr w:type="gramStart"/>
      <w:ins w:id="63" w:author="Youhan Kim" w:date="2021-02-26T17:24:00Z">
        <w:r w:rsidRPr="002964E1">
          <w:rPr>
            <w:rFonts w:ascii="Courier New" w:eastAsia="DengXian" w:hAnsi="Courier New" w:cs="Courier New"/>
            <w:color w:val="000000"/>
            <w:szCs w:val="18"/>
            <w:lang w:val="en-US" w:eastAsia="ko-KR"/>
          </w:rPr>
          <w:t>::</w:t>
        </w:r>
        <w:proofErr w:type="gramEnd"/>
        <w:r w:rsidRPr="002964E1">
          <w:rPr>
            <w:rFonts w:ascii="Courier New" w:eastAsia="DengXian" w:hAnsi="Courier New" w:cs="Courier New"/>
            <w:color w:val="000000"/>
            <w:szCs w:val="18"/>
            <w:lang w:val="en-US" w:eastAsia="ko-KR"/>
          </w:rPr>
          <w:t>= { dot11StationConfigEntry &lt;ANA&gt; }</w:t>
        </w:r>
      </w:ins>
    </w:p>
    <w:p w14:paraId="7C9C6DCA"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64" w:author="Youhan Kim" w:date="2021-02-26T17:29:00Z"/>
          <w:rFonts w:ascii="Courier New" w:eastAsia="DengXian" w:hAnsi="Courier New" w:cs="Courier New"/>
          <w:color w:val="000000"/>
          <w:szCs w:val="18"/>
          <w:lang w:val="en-US" w:eastAsia="ko-KR"/>
        </w:rPr>
      </w:pPr>
    </w:p>
    <w:p w14:paraId="182CE2C9" w14:textId="6438AC10"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ins w:id="65" w:author="Youhan Kim" w:date="2021-02-26T17:29:00Z"/>
          <w:rFonts w:ascii="Courier New" w:eastAsia="DengXian" w:hAnsi="Courier New" w:cs="Courier New"/>
          <w:color w:val="000000"/>
          <w:szCs w:val="18"/>
          <w:lang w:val="en-US" w:eastAsia="ko-KR"/>
        </w:rPr>
      </w:pPr>
      <w:ins w:id="66" w:author="Youhan Kim" w:date="2021-02-26T17:29:00Z">
        <w:r w:rsidRPr="002964E1">
          <w:rPr>
            <w:rFonts w:ascii="Courier New" w:eastAsia="DengXian" w:hAnsi="Courier New" w:cs="Courier New"/>
            <w:color w:val="000000"/>
            <w:szCs w:val="18"/>
            <w:lang w:val="en-US" w:eastAsia="ko-KR"/>
          </w:rPr>
          <w:t xml:space="preserve">NOTE </w:t>
        </w:r>
      </w:ins>
      <w:ins w:id="67" w:author="Youhan Kim" w:date="2021-02-26T17:41:00Z">
        <w:r w:rsidRPr="002964E1">
          <w:rPr>
            <w:rFonts w:ascii="Courier New" w:eastAsia="DengXian" w:hAnsi="Courier New" w:cs="Courier New"/>
            <w:color w:val="000000"/>
            <w:szCs w:val="18"/>
            <w:lang w:val="en-US" w:eastAsia="ko-KR"/>
          </w:rPr>
          <w:t>–</w:t>
        </w:r>
      </w:ins>
      <w:ins w:id="68" w:author="Youhan Kim" w:date="2021-02-26T17:29:00Z">
        <w:r w:rsidRPr="002964E1">
          <w:rPr>
            <w:rFonts w:ascii="Courier New" w:eastAsia="DengXian" w:hAnsi="Courier New" w:cs="Courier New"/>
            <w:color w:val="000000"/>
            <w:szCs w:val="18"/>
            <w:lang w:val="en-US" w:eastAsia="ko-KR"/>
          </w:rPr>
          <w:t xml:space="preserve"> </w:t>
        </w:r>
      </w:ins>
      <w:ins w:id="69" w:author="Sameer Vermani" w:date="2021-03-04T07:12:00Z">
        <w:r w:rsidR="00A05711">
          <w:rPr>
            <w:rFonts w:ascii="Courier New" w:eastAsia="DengXian" w:hAnsi="Courier New" w:cs="Courier New"/>
            <w:color w:val="000000"/>
            <w:szCs w:val="18"/>
            <w:lang w:val="en-US" w:eastAsia="ko-KR"/>
          </w:rPr>
          <w:t>Some o</w:t>
        </w:r>
      </w:ins>
      <w:ins w:id="70" w:author="Youhan Kim" w:date="2021-02-26T17:42:00Z">
        <w:r w:rsidRPr="002964E1">
          <w:rPr>
            <w:rFonts w:ascii="Courier New" w:eastAsia="DengXian" w:hAnsi="Courier New" w:cs="Courier New"/>
            <w:color w:val="000000"/>
            <w:szCs w:val="18"/>
            <w:lang w:val="en-US" w:eastAsia="ko-KR"/>
          </w:rPr>
          <w:t xml:space="preserve">ptional EHT features may be indicated in </w:t>
        </w:r>
      </w:ins>
      <w:ins w:id="71" w:author="Youhan Kim" w:date="2021-02-26T17:43:00Z">
        <w:r w:rsidRPr="002964E1">
          <w:rPr>
            <w:rFonts w:ascii="Courier New" w:eastAsia="DengXian" w:hAnsi="Courier New" w:cs="Courier New"/>
            <w:color w:val="000000"/>
            <w:szCs w:val="18"/>
            <w:lang w:val="en-US" w:eastAsia="ko-KR"/>
          </w:rPr>
          <w:t>an element other than the EHT Capabilities element.</w:t>
        </w:r>
      </w:ins>
    </w:p>
    <w:p w14:paraId="0D04EB00" w14:textId="77777777" w:rsidR="002964E1" w:rsidRPr="002964E1" w:rsidRDefault="002964E1" w:rsidP="002964E1">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rPr>
          <w:rFonts w:ascii="Courier New" w:eastAsia="DengXian" w:hAnsi="Courier New" w:cs="Courier New"/>
          <w:color w:val="000000"/>
          <w:szCs w:val="18"/>
          <w:lang w:val="en-US" w:eastAsia="ko-KR"/>
        </w:rPr>
      </w:pPr>
    </w:p>
    <w:p w14:paraId="34A3E1D6" w14:textId="77777777" w:rsidR="00674891" w:rsidRPr="00EC5E78" w:rsidRDefault="00674891" w:rsidP="003442E6">
      <w:pPr>
        <w:pStyle w:val="BodyText0"/>
        <w:kinsoku w:val="0"/>
        <w:overflowPunct w:val="0"/>
        <w:spacing w:before="9"/>
        <w:rPr>
          <w:sz w:val="17"/>
          <w:szCs w:val="17"/>
          <w:lang w:val="en-US"/>
        </w:rPr>
      </w:pPr>
    </w:p>
    <w:p w14:paraId="61A0331A" w14:textId="0EB886D5" w:rsidR="003B0431" w:rsidRPr="00425F6F" w:rsidRDefault="003B0431" w:rsidP="003B0431">
      <w:pPr>
        <w:rPr>
          <w:b/>
          <w:i/>
          <w:sz w:val="22"/>
          <w:szCs w:val="22"/>
          <w:lang w:eastAsia="zh-CN"/>
        </w:rPr>
      </w:pPr>
      <w:r w:rsidRPr="00425F6F">
        <w:rPr>
          <w:b/>
          <w:i/>
          <w:sz w:val="22"/>
          <w:szCs w:val="22"/>
          <w:highlight w:val="yellow"/>
        </w:rPr>
        <w:lastRenderedPageBreak/>
        <w:t>Instructions to the editor:</w:t>
      </w:r>
      <w:r w:rsidRPr="00425F6F">
        <w:rPr>
          <w:b/>
          <w:i/>
          <w:sz w:val="22"/>
          <w:szCs w:val="22"/>
          <w:highlight w:val="yellow"/>
          <w:lang w:eastAsia="zh-CN"/>
        </w:rPr>
        <w:t xml:space="preserve"> In addition to above changes, please also make </w:t>
      </w:r>
      <w:r w:rsidR="00757FFC">
        <w:rPr>
          <w:b/>
          <w:i/>
          <w:sz w:val="22"/>
          <w:szCs w:val="22"/>
          <w:highlight w:val="yellow"/>
          <w:lang w:eastAsia="zh-CN"/>
        </w:rPr>
        <w:t xml:space="preserve">other </w:t>
      </w:r>
      <w:r w:rsidRPr="00425F6F">
        <w:rPr>
          <w:b/>
          <w:i/>
          <w:sz w:val="22"/>
          <w:szCs w:val="22"/>
          <w:highlight w:val="yellow"/>
          <w:lang w:eastAsia="zh-CN"/>
        </w:rPr>
        <w:t xml:space="preserve">changes </w:t>
      </w:r>
      <w:r w:rsidR="00331DA9">
        <w:rPr>
          <w:b/>
          <w:i/>
          <w:sz w:val="22"/>
          <w:szCs w:val="22"/>
          <w:highlight w:val="yellow"/>
          <w:lang w:eastAsia="zh-CN"/>
        </w:rPr>
        <w:t>as shown throughout the end of</w:t>
      </w:r>
      <w:r w:rsidR="00757FFC">
        <w:rPr>
          <w:b/>
          <w:i/>
          <w:sz w:val="22"/>
          <w:szCs w:val="22"/>
          <w:highlight w:val="yellow"/>
          <w:lang w:eastAsia="zh-CN"/>
        </w:rPr>
        <w:t xml:space="preserve"> this document</w:t>
      </w:r>
      <w:r w:rsidR="00331DA9">
        <w:rPr>
          <w:b/>
          <w:i/>
          <w:sz w:val="22"/>
          <w:szCs w:val="22"/>
          <w:highlight w:val="yellow"/>
          <w:lang w:eastAsia="zh-CN"/>
        </w:rPr>
        <w:t xml:space="preserve">, where </w:t>
      </w:r>
      <w:r w:rsidR="009C1886">
        <w:rPr>
          <w:b/>
          <w:i/>
          <w:sz w:val="22"/>
          <w:szCs w:val="22"/>
          <w:highlight w:val="yellow"/>
          <w:lang w:eastAsia="zh-CN"/>
        </w:rPr>
        <w:t xml:space="preserve">the revised text may have incorporated </w:t>
      </w:r>
      <w:r w:rsidR="00705AF9">
        <w:rPr>
          <w:b/>
          <w:i/>
          <w:sz w:val="22"/>
          <w:szCs w:val="22"/>
          <w:highlight w:val="yellow"/>
          <w:lang w:eastAsia="zh-CN"/>
        </w:rPr>
        <w:t>changes from resolution to other CIDs</w:t>
      </w:r>
      <w:r w:rsidRPr="00425F6F">
        <w:rPr>
          <w:b/>
          <w:i/>
          <w:sz w:val="22"/>
          <w:szCs w:val="22"/>
          <w:highlight w:val="yellow"/>
          <w:lang w:eastAsia="zh-CN"/>
        </w:rPr>
        <w:t>.</w:t>
      </w:r>
    </w:p>
    <w:p w14:paraId="61CCD3AE" w14:textId="59D54D7A" w:rsidR="00AE1115" w:rsidRDefault="00AE1115" w:rsidP="003442E6">
      <w:pPr>
        <w:pStyle w:val="BodyText0"/>
        <w:kinsoku w:val="0"/>
        <w:overflowPunct w:val="0"/>
        <w:spacing w:before="9"/>
        <w:rPr>
          <w:sz w:val="17"/>
          <w:szCs w:val="17"/>
        </w:rPr>
      </w:pPr>
    </w:p>
    <w:p w14:paraId="52DD24AF" w14:textId="2C092CB3" w:rsidR="00CE1C87" w:rsidRDefault="00CE1C87" w:rsidP="003442E6">
      <w:pPr>
        <w:pStyle w:val="BodyText0"/>
        <w:kinsoku w:val="0"/>
        <w:overflowPunct w:val="0"/>
        <w:spacing w:before="9"/>
        <w:rPr>
          <w:sz w:val="17"/>
          <w:szCs w:val="17"/>
        </w:rPr>
      </w:pPr>
    </w:p>
    <w:p w14:paraId="77049C80" w14:textId="71BA5849" w:rsidR="00CE1C87" w:rsidRDefault="00CE1C87" w:rsidP="003442E6">
      <w:pPr>
        <w:pStyle w:val="BodyText0"/>
        <w:kinsoku w:val="0"/>
        <w:overflowPunct w:val="0"/>
        <w:spacing w:before="9"/>
        <w:rPr>
          <w:sz w:val="17"/>
          <w:szCs w:val="17"/>
        </w:rPr>
      </w:pPr>
    </w:p>
    <w:p w14:paraId="037A8430" w14:textId="721FF1AE" w:rsidR="00BB4A95" w:rsidRDefault="00BB4A95" w:rsidP="00BB4A95">
      <w:pPr>
        <w:pStyle w:val="Heading1"/>
      </w:pPr>
      <w:commentRangeStart w:id="72"/>
      <w:r>
        <w:t xml:space="preserve">CID 1349, 1350, 2792, 3172, </w:t>
      </w:r>
      <w:r w:rsidR="00650FB0">
        <w:t>3286</w:t>
      </w:r>
      <w:commentRangeEnd w:id="72"/>
      <w:r w:rsidR="00BD2865">
        <w:rPr>
          <w:rStyle w:val="CommentReference"/>
          <w:rFonts w:ascii="Calibri" w:hAnsi="Calibri"/>
          <w:b w:val="0"/>
          <w:u w:val="none"/>
        </w:rPr>
        <w:commentReference w:id="72"/>
      </w:r>
    </w:p>
    <w:p w14:paraId="0E2DC762" w14:textId="77777777" w:rsidR="00BB4A95" w:rsidRDefault="00BB4A95" w:rsidP="00BB4A95">
      <w:pPr>
        <w:jc w:val="both"/>
        <w:rPr>
          <w:sz w:val="22"/>
          <w:szCs w:val="22"/>
          <w:lang w:val="en-US"/>
        </w:rPr>
      </w:pPr>
    </w:p>
    <w:tbl>
      <w:tblPr>
        <w:tblW w:w="10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4"/>
        <w:gridCol w:w="1217"/>
        <w:gridCol w:w="1161"/>
        <w:gridCol w:w="1439"/>
        <w:gridCol w:w="1345"/>
        <w:gridCol w:w="4044"/>
      </w:tblGrid>
      <w:tr w:rsidR="00BB4A95" w:rsidRPr="009522BD" w14:paraId="02E7BF01" w14:textId="77777777" w:rsidTr="00F3058F">
        <w:trPr>
          <w:trHeight w:val="278"/>
        </w:trPr>
        <w:tc>
          <w:tcPr>
            <w:tcW w:w="983" w:type="dxa"/>
            <w:shd w:val="clear" w:color="auto" w:fill="auto"/>
            <w:hideMark/>
          </w:tcPr>
          <w:p w14:paraId="0D46B8F2" w14:textId="77777777" w:rsidR="00BB4A95" w:rsidRPr="002E58A7" w:rsidRDefault="00BB4A95" w:rsidP="002368C5">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172" w:type="dxa"/>
            <w:shd w:val="clear" w:color="auto" w:fill="auto"/>
            <w:hideMark/>
          </w:tcPr>
          <w:p w14:paraId="6D31D42F" w14:textId="77777777" w:rsidR="00BB4A95" w:rsidRPr="002E58A7" w:rsidRDefault="00BB4A95" w:rsidP="002368C5">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19" w:type="dxa"/>
            <w:shd w:val="clear" w:color="auto" w:fill="auto"/>
            <w:hideMark/>
          </w:tcPr>
          <w:p w14:paraId="2BA5F8BA" w14:textId="77777777" w:rsidR="00BB4A95" w:rsidRPr="002E58A7" w:rsidRDefault="00BB4A95" w:rsidP="002368C5">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385" w:type="dxa"/>
            <w:shd w:val="clear" w:color="auto" w:fill="auto"/>
            <w:hideMark/>
          </w:tcPr>
          <w:p w14:paraId="1943AF8B" w14:textId="77777777" w:rsidR="00BB4A95" w:rsidRPr="002E58A7" w:rsidRDefault="00BB4A95" w:rsidP="002368C5">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295" w:type="dxa"/>
            <w:shd w:val="clear" w:color="auto" w:fill="auto"/>
            <w:hideMark/>
          </w:tcPr>
          <w:p w14:paraId="54B23545" w14:textId="77777777" w:rsidR="00BB4A95" w:rsidRPr="002E58A7" w:rsidRDefault="00BB4A95" w:rsidP="002368C5">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4126" w:type="dxa"/>
          </w:tcPr>
          <w:p w14:paraId="53B286BC" w14:textId="77777777" w:rsidR="00BB4A95" w:rsidRPr="002E58A7" w:rsidRDefault="00BB4A95" w:rsidP="002368C5">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BB4A95" w:rsidRPr="009522BD" w14:paraId="3B2396F6" w14:textId="77777777" w:rsidTr="00F3058F">
        <w:trPr>
          <w:trHeight w:val="278"/>
        </w:trPr>
        <w:tc>
          <w:tcPr>
            <w:tcW w:w="983" w:type="dxa"/>
            <w:shd w:val="clear" w:color="auto" w:fill="auto"/>
          </w:tcPr>
          <w:p w14:paraId="0F9741A3" w14:textId="77777777" w:rsidR="00BB4A95" w:rsidRPr="002E58A7" w:rsidRDefault="00BB4A95" w:rsidP="002368C5">
            <w:pPr>
              <w:rPr>
                <w:rFonts w:ascii="Arial" w:eastAsia="Times New Roman" w:hAnsi="Arial" w:cs="Arial"/>
                <w:bCs/>
                <w:sz w:val="20"/>
                <w:lang w:val="en-US" w:eastAsia="ko-KR"/>
              </w:rPr>
            </w:pPr>
            <w:r w:rsidRPr="002E58A7">
              <w:rPr>
                <w:rFonts w:ascii="Arial" w:eastAsia="Times New Roman" w:hAnsi="Arial" w:cs="Arial"/>
                <w:bCs/>
                <w:sz w:val="20"/>
                <w:lang w:val="en-US" w:eastAsia="ko-KR"/>
              </w:rPr>
              <w:t>1349</w:t>
            </w:r>
          </w:p>
        </w:tc>
        <w:tc>
          <w:tcPr>
            <w:tcW w:w="1172" w:type="dxa"/>
            <w:shd w:val="clear" w:color="auto" w:fill="auto"/>
          </w:tcPr>
          <w:p w14:paraId="38BDCD81" w14:textId="77777777" w:rsidR="00BB4A95" w:rsidRPr="002E58A7" w:rsidRDefault="00BB4A95" w:rsidP="002368C5">
            <w:pPr>
              <w:rPr>
                <w:rFonts w:ascii="Arial" w:hAnsi="Arial" w:cs="Arial"/>
                <w:sz w:val="20"/>
                <w:lang w:val="en-US"/>
              </w:rPr>
            </w:pPr>
            <w:r w:rsidRPr="002E58A7">
              <w:rPr>
                <w:rFonts w:ascii="Arial" w:hAnsi="Arial" w:cs="Arial"/>
                <w:sz w:val="20"/>
              </w:rPr>
              <w:t>36.3.11.7.2</w:t>
            </w:r>
          </w:p>
          <w:p w14:paraId="64819CB0" w14:textId="77777777" w:rsidR="00BB4A95" w:rsidRPr="002E58A7" w:rsidRDefault="00BB4A95" w:rsidP="002368C5">
            <w:pPr>
              <w:rPr>
                <w:rFonts w:ascii="Arial" w:hAnsi="Arial" w:cs="Arial"/>
                <w:sz w:val="20"/>
                <w:lang w:val="en-US" w:eastAsia="ko-KR"/>
              </w:rPr>
            </w:pPr>
          </w:p>
        </w:tc>
        <w:tc>
          <w:tcPr>
            <w:tcW w:w="1119" w:type="dxa"/>
            <w:shd w:val="clear" w:color="auto" w:fill="auto"/>
          </w:tcPr>
          <w:p w14:paraId="5B64E912" w14:textId="77777777" w:rsidR="00BB4A95" w:rsidRPr="002E58A7" w:rsidRDefault="00BB4A95" w:rsidP="002368C5">
            <w:pPr>
              <w:rPr>
                <w:rFonts w:ascii="Arial" w:hAnsi="Arial" w:cs="Arial"/>
                <w:sz w:val="20"/>
                <w:lang w:val="en-US" w:eastAsia="ko-KR"/>
              </w:rPr>
            </w:pPr>
            <w:r w:rsidRPr="002E58A7">
              <w:rPr>
                <w:rFonts w:ascii="Arial" w:hAnsi="Arial" w:cs="Arial"/>
                <w:sz w:val="20"/>
                <w:lang w:val="en-US" w:eastAsia="ko-KR"/>
              </w:rPr>
              <w:t>229.15</w:t>
            </w:r>
          </w:p>
        </w:tc>
        <w:tc>
          <w:tcPr>
            <w:tcW w:w="1385" w:type="dxa"/>
            <w:shd w:val="clear" w:color="auto" w:fill="auto"/>
          </w:tcPr>
          <w:p w14:paraId="494E4F46" w14:textId="77777777" w:rsidR="00BB4A95" w:rsidRPr="002E58A7" w:rsidRDefault="00BB4A95" w:rsidP="002368C5">
            <w:pPr>
              <w:rPr>
                <w:rFonts w:ascii="Arial" w:hAnsi="Arial" w:cs="Arial"/>
                <w:sz w:val="20"/>
                <w:lang w:val="en-US"/>
              </w:rPr>
            </w:pPr>
            <w:r w:rsidRPr="002E58A7">
              <w:rPr>
                <w:rFonts w:ascii="Arial" w:hAnsi="Arial" w:cs="Arial"/>
                <w:sz w:val="20"/>
              </w:rPr>
              <w:t xml:space="preserve">After EHT and future amendments are rolled into 802.11, and evolve in 802.11mxxx, then the notion of </w:t>
            </w:r>
            <w:r>
              <w:rPr>
                <w:rFonts w:ascii="Arial" w:hAnsi="Arial" w:cs="Arial"/>
                <w:sz w:val="20"/>
              </w:rPr>
              <w:t>“</w:t>
            </w:r>
            <w:r w:rsidRPr="002E58A7">
              <w:rPr>
                <w:rFonts w:ascii="Arial" w:hAnsi="Arial" w:cs="Arial"/>
                <w:sz w:val="20"/>
              </w:rPr>
              <w:t>multiple amendments</w:t>
            </w:r>
            <w:r>
              <w:rPr>
                <w:rFonts w:ascii="Arial" w:hAnsi="Arial" w:cs="Arial"/>
                <w:sz w:val="20"/>
              </w:rPr>
              <w:t>”</w:t>
            </w:r>
            <w:r w:rsidRPr="002E58A7">
              <w:rPr>
                <w:rFonts w:ascii="Arial" w:hAnsi="Arial" w:cs="Arial"/>
                <w:sz w:val="20"/>
              </w:rPr>
              <w:t xml:space="preserve"> disappears</w:t>
            </w:r>
          </w:p>
          <w:p w14:paraId="5C44144F" w14:textId="77777777" w:rsidR="00BB4A95" w:rsidRPr="002E58A7" w:rsidRDefault="00BB4A95" w:rsidP="002368C5">
            <w:pPr>
              <w:rPr>
                <w:rFonts w:ascii="Arial" w:hAnsi="Arial" w:cs="Arial"/>
                <w:sz w:val="20"/>
              </w:rPr>
            </w:pPr>
          </w:p>
        </w:tc>
        <w:tc>
          <w:tcPr>
            <w:tcW w:w="1295" w:type="dxa"/>
            <w:shd w:val="clear" w:color="auto" w:fill="auto"/>
          </w:tcPr>
          <w:p w14:paraId="3ACBF969" w14:textId="77777777" w:rsidR="00BB4A95" w:rsidRPr="002E58A7" w:rsidRDefault="00BB4A95" w:rsidP="002368C5">
            <w:pPr>
              <w:rPr>
                <w:rFonts w:ascii="Arial" w:hAnsi="Arial" w:cs="Arial"/>
                <w:sz w:val="20"/>
                <w:lang w:val="en-US"/>
              </w:rPr>
            </w:pPr>
            <w:r w:rsidRPr="002E58A7">
              <w:rPr>
                <w:rFonts w:ascii="Arial" w:hAnsi="Arial" w:cs="Arial"/>
                <w:sz w:val="20"/>
              </w:rPr>
              <w:t xml:space="preserve">Better to write </w:t>
            </w:r>
            <w:r>
              <w:rPr>
                <w:rFonts w:ascii="Arial" w:hAnsi="Arial" w:cs="Arial"/>
                <w:sz w:val="20"/>
              </w:rPr>
              <w:t>“</w:t>
            </w:r>
            <w:r w:rsidRPr="002E58A7">
              <w:rPr>
                <w:rFonts w:ascii="Arial" w:hAnsi="Arial" w:cs="Arial"/>
                <w:sz w:val="20"/>
              </w:rPr>
              <w:t>multiple IEEE 802.11 PHY clauses</w:t>
            </w:r>
            <w:r>
              <w:rPr>
                <w:rFonts w:ascii="Arial" w:hAnsi="Arial" w:cs="Arial"/>
                <w:sz w:val="20"/>
              </w:rPr>
              <w:t>”</w:t>
            </w:r>
            <w:r w:rsidRPr="002E58A7">
              <w:rPr>
                <w:rFonts w:ascii="Arial" w:hAnsi="Arial" w:cs="Arial"/>
                <w:sz w:val="20"/>
              </w:rPr>
              <w:t xml:space="preserve"> and/or a MIB variable for multiple releases. Ditto P229L18, P230L14, P236L16, P237L9, P239L12; </w:t>
            </w:r>
            <w:proofErr w:type="gramStart"/>
            <w:r w:rsidRPr="002E58A7">
              <w:rPr>
                <w:rFonts w:ascii="Arial" w:hAnsi="Arial" w:cs="Arial"/>
                <w:sz w:val="20"/>
              </w:rPr>
              <w:t>also</w:t>
            </w:r>
            <w:proofErr w:type="gramEnd"/>
            <w:r w:rsidRPr="002E58A7">
              <w:rPr>
                <w:rFonts w:ascii="Arial" w:hAnsi="Arial" w:cs="Arial"/>
                <w:sz w:val="20"/>
              </w:rPr>
              <w:t xml:space="preserve"> P229L23 should be </w:t>
            </w:r>
            <w:r>
              <w:rPr>
                <w:rFonts w:ascii="Arial" w:hAnsi="Arial" w:cs="Arial"/>
                <w:sz w:val="20"/>
              </w:rPr>
              <w:t>“</w:t>
            </w:r>
            <w:r w:rsidRPr="002E58A7">
              <w:rPr>
                <w:rFonts w:ascii="Arial" w:hAnsi="Arial" w:cs="Arial"/>
                <w:sz w:val="20"/>
              </w:rPr>
              <w:t>starting with EHT</w:t>
            </w:r>
            <w:r>
              <w:rPr>
                <w:rFonts w:ascii="Arial" w:hAnsi="Arial" w:cs="Arial"/>
                <w:sz w:val="20"/>
              </w:rPr>
              <w:t>”</w:t>
            </w:r>
            <w:r w:rsidRPr="002E58A7">
              <w:rPr>
                <w:rFonts w:ascii="Arial" w:hAnsi="Arial" w:cs="Arial"/>
                <w:sz w:val="20"/>
              </w:rPr>
              <w:t>.</w:t>
            </w:r>
          </w:p>
          <w:p w14:paraId="3E2BFB66" w14:textId="77777777" w:rsidR="00BB4A95" w:rsidRPr="002E58A7" w:rsidRDefault="00BB4A95" w:rsidP="002368C5">
            <w:pPr>
              <w:rPr>
                <w:rFonts w:ascii="Arial" w:hAnsi="Arial" w:cs="Arial"/>
                <w:sz w:val="20"/>
              </w:rPr>
            </w:pPr>
          </w:p>
        </w:tc>
        <w:tc>
          <w:tcPr>
            <w:tcW w:w="4126" w:type="dxa"/>
          </w:tcPr>
          <w:p w14:paraId="3858521F" w14:textId="7422BBC0" w:rsidR="00BB4A95" w:rsidRPr="00AA5091" w:rsidRDefault="00BB4A95" w:rsidP="00802B50">
            <w:pPr>
              <w:pStyle w:val="CommentText"/>
              <w:spacing w:after="0"/>
              <w:rPr>
                <w:rFonts w:ascii="Arial" w:hAnsi="Arial" w:cs="Arial"/>
              </w:rPr>
            </w:pPr>
            <w:r w:rsidRPr="00AA5091">
              <w:rPr>
                <w:rFonts w:ascii="Arial" w:hAnsi="Arial" w:cs="Arial"/>
              </w:rPr>
              <w:t>R</w:t>
            </w:r>
            <w:r w:rsidR="00802B50">
              <w:rPr>
                <w:rFonts w:ascii="Arial" w:hAnsi="Arial" w:cs="Arial"/>
              </w:rPr>
              <w:t>evised</w:t>
            </w:r>
          </w:p>
          <w:p w14:paraId="2F532F7A" w14:textId="77777777" w:rsidR="00BB4A95" w:rsidRPr="00AA5091" w:rsidRDefault="00BB4A95" w:rsidP="00802B50">
            <w:pPr>
              <w:pStyle w:val="CommentText"/>
              <w:spacing w:after="0"/>
              <w:rPr>
                <w:rFonts w:ascii="Arial" w:hAnsi="Arial" w:cs="Arial"/>
              </w:rPr>
            </w:pPr>
            <w:r w:rsidRPr="00AA5091">
              <w:rPr>
                <w:rFonts w:ascii="Arial" w:hAnsi="Arial" w:cs="Arial"/>
              </w:rPr>
              <w:t>Note to commenter:</w:t>
            </w:r>
          </w:p>
          <w:p w14:paraId="3585ADAF" w14:textId="40DBD747" w:rsidR="00BB4A95" w:rsidRDefault="00BB4A95" w:rsidP="00114407">
            <w:pPr>
              <w:pStyle w:val="CommentText"/>
              <w:spacing w:after="0"/>
              <w:rPr>
                <w:rFonts w:ascii="Arial" w:hAnsi="Arial" w:cs="Arial"/>
              </w:rPr>
            </w:pPr>
            <w:r w:rsidRPr="00AA5091">
              <w:rPr>
                <w:rFonts w:ascii="Arial" w:hAnsi="Arial" w:cs="Arial"/>
              </w:rPr>
              <w:t>The instruction to Editor implements the proposal by the commenter, minus the MIB variable.  Note that a MIB variable to distinguish 11be R1 and R2 is added in another CID (CID 3173).</w:t>
            </w:r>
          </w:p>
          <w:p w14:paraId="4CDE8932" w14:textId="77777777" w:rsidR="003255A2" w:rsidRPr="00AA5091" w:rsidRDefault="003255A2" w:rsidP="00114407">
            <w:pPr>
              <w:pStyle w:val="CommentText"/>
              <w:spacing w:after="0"/>
              <w:rPr>
                <w:rFonts w:ascii="Arial" w:hAnsi="Arial" w:cs="Arial"/>
              </w:rPr>
            </w:pPr>
          </w:p>
          <w:p w14:paraId="6464D3C3" w14:textId="77777777" w:rsidR="00BB4A95" w:rsidRPr="00AA5091" w:rsidRDefault="00BB4A95" w:rsidP="002368C5">
            <w:pPr>
              <w:rPr>
                <w:rFonts w:ascii="Arial" w:hAnsi="Arial" w:cs="Arial"/>
                <w:i/>
                <w:iCs/>
                <w:sz w:val="20"/>
                <w:highlight w:val="yellow"/>
              </w:rPr>
            </w:pPr>
            <w:proofErr w:type="spellStart"/>
            <w:r w:rsidRPr="00AA5091">
              <w:rPr>
                <w:rFonts w:ascii="Arial" w:hAnsi="Arial" w:cs="Arial"/>
                <w:i/>
                <w:iCs/>
                <w:sz w:val="20"/>
                <w:highlight w:val="yellow"/>
              </w:rPr>
              <w:t>Tgbe</w:t>
            </w:r>
            <w:proofErr w:type="spellEnd"/>
            <w:r w:rsidRPr="00AA5091">
              <w:rPr>
                <w:rFonts w:ascii="Arial" w:hAnsi="Arial" w:cs="Arial"/>
                <w:i/>
                <w:iCs/>
                <w:sz w:val="20"/>
                <w:highlight w:val="yellow"/>
              </w:rPr>
              <w:t xml:space="preserve"> Editor: Please make changes for CID 1349 as shown in the following document</w:t>
            </w:r>
          </w:p>
          <w:p w14:paraId="0B1CBABB" w14:textId="77777777" w:rsidR="00BB4A95" w:rsidRPr="00AA5091" w:rsidRDefault="00BB4A95" w:rsidP="002368C5">
            <w:pPr>
              <w:rPr>
                <w:rFonts w:ascii="Arial" w:hAnsi="Arial" w:cs="Arial"/>
                <w:i/>
                <w:iCs/>
                <w:sz w:val="20"/>
                <w:highlight w:val="yellow"/>
              </w:rPr>
            </w:pPr>
          </w:p>
          <w:p w14:paraId="68345812" w14:textId="77777777" w:rsidR="00BB4A95" w:rsidRPr="00AA5091" w:rsidRDefault="00FA3316" w:rsidP="002368C5">
            <w:pPr>
              <w:rPr>
                <w:rFonts w:ascii="Arial" w:hAnsi="Arial" w:cs="Arial"/>
                <w:sz w:val="20"/>
              </w:rPr>
            </w:pPr>
            <w:hyperlink r:id="rId25" w:history="1">
              <w:r w:rsidR="00BB4A95" w:rsidRPr="00AA5091">
                <w:rPr>
                  <w:rStyle w:val="Hyperlink"/>
                  <w:rFonts w:ascii="Arial" w:hAnsi="Arial" w:cs="Arial"/>
                  <w:i/>
                  <w:iCs/>
                  <w:sz w:val="20"/>
                  <w:highlight w:val="yellow"/>
                </w:rPr>
                <w:t>https://mentor.ieee.org/802.11/dcn/21/11-21-0325-07-00be-u-sig-comment-resolution-part-1.docx</w:t>
              </w:r>
            </w:hyperlink>
          </w:p>
        </w:tc>
      </w:tr>
      <w:tr w:rsidR="00BB4A95" w:rsidRPr="009522BD" w14:paraId="4FC0E216" w14:textId="77777777" w:rsidTr="00F3058F">
        <w:trPr>
          <w:trHeight w:val="278"/>
        </w:trPr>
        <w:tc>
          <w:tcPr>
            <w:tcW w:w="983" w:type="dxa"/>
            <w:shd w:val="clear" w:color="auto" w:fill="auto"/>
          </w:tcPr>
          <w:p w14:paraId="5F632ED6" w14:textId="77777777" w:rsidR="00BB4A95" w:rsidRPr="002E58A7" w:rsidRDefault="00BB4A95" w:rsidP="002368C5">
            <w:pPr>
              <w:rPr>
                <w:rFonts w:ascii="Arial" w:eastAsia="Times New Roman" w:hAnsi="Arial" w:cs="Arial"/>
                <w:bCs/>
                <w:sz w:val="20"/>
                <w:lang w:val="en-US" w:eastAsia="ko-KR"/>
              </w:rPr>
            </w:pPr>
            <w:r>
              <w:rPr>
                <w:rFonts w:ascii="Arial" w:eastAsia="Times New Roman" w:hAnsi="Arial" w:cs="Arial"/>
                <w:bCs/>
                <w:sz w:val="20"/>
                <w:lang w:val="en-US" w:eastAsia="ko-KR"/>
              </w:rPr>
              <w:t>2792</w:t>
            </w:r>
          </w:p>
        </w:tc>
        <w:tc>
          <w:tcPr>
            <w:tcW w:w="1172" w:type="dxa"/>
            <w:shd w:val="clear" w:color="auto" w:fill="auto"/>
          </w:tcPr>
          <w:p w14:paraId="7B08AEEA" w14:textId="77777777" w:rsidR="00BB4A95" w:rsidRPr="002E58A7" w:rsidRDefault="00BB4A95" w:rsidP="002368C5">
            <w:pPr>
              <w:rPr>
                <w:rFonts w:ascii="Arial" w:hAnsi="Arial" w:cs="Arial"/>
                <w:sz w:val="20"/>
              </w:rPr>
            </w:pPr>
            <w:r>
              <w:rPr>
                <w:rFonts w:ascii="Arial" w:hAnsi="Arial" w:cs="Arial"/>
                <w:sz w:val="20"/>
              </w:rPr>
              <w:t>36.3.11.7.2</w:t>
            </w:r>
          </w:p>
        </w:tc>
        <w:tc>
          <w:tcPr>
            <w:tcW w:w="1119" w:type="dxa"/>
            <w:shd w:val="clear" w:color="auto" w:fill="auto"/>
          </w:tcPr>
          <w:p w14:paraId="172B4BC9" w14:textId="77777777" w:rsidR="00BB4A95" w:rsidRPr="002E58A7" w:rsidRDefault="00BB4A95" w:rsidP="002368C5">
            <w:pPr>
              <w:rPr>
                <w:rFonts w:ascii="Arial" w:hAnsi="Arial" w:cs="Arial"/>
                <w:sz w:val="20"/>
                <w:lang w:val="en-US" w:eastAsia="ko-KR"/>
              </w:rPr>
            </w:pPr>
            <w:r>
              <w:rPr>
                <w:rFonts w:ascii="Arial" w:hAnsi="Arial" w:cs="Arial"/>
                <w:sz w:val="20"/>
                <w:lang w:val="en-US" w:eastAsia="ko-KR"/>
              </w:rPr>
              <w:t>230.13</w:t>
            </w:r>
          </w:p>
        </w:tc>
        <w:tc>
          <w:tcPr>
            <w:tcW w:w="1385" w:type="dxa"/>
            <w:shd w:val="clear" w:color="auto" w:fill="auto"/>
          </w:tcPr>
          <w:p w14:paraId="73070C66" w14:textId="77777777" w:rsidR="00BB4A95" w:rsidRPr="002E58A7" w:rsidRDefault="00BB4A95" w:rsidP="002368C5">
            <w:pPr>
              <w:rPr>
                <w:rFonts w:ascii="Arial" w:hAnsi="Arial" w:cs="Arial"/>
                <w:sz w:val="20"/>
              </w:rPr>
            </w:pPr>
            <w:r>
              <w:rPr>
                <w:rFonts w:ascii="Arial" w:hAnsi="Arial" w:cs="Arial"/>
                <w:sz w:val="20"/>
              </w:rPr>
              <w:t>What is a PHY Amendment?</w:t>
            </w:r>
          </w:p>
        </w:tc>
        <w:tc>
          <w:tcPr>
            <w:tcW w:w="1295" w:type="dxa"/>
            <w:shd w:val="clear" w:color="auto" w:fill="auto"/>
          </w:tcPr>
          <w:p w14:paraId="70738F9A" w14:textId="77777777" w:rsidR="00BB4A95" w:rsidRPr="002E58A7" w:rsidRDefault="00BB4A95" w:rsidP="002368C5">
            <w:pPr>
              <w:rPr>
                <w:rFonts w:ascii="Arial" w:hAnsi="Arial" w:cs="Arial"/>
                <w:sz w:val="20"/>
              </w:rPr>
            </w:pPr>
            <w:r>
              <w:rPr>
                <w:rFonts w:ascii="Arial" w:hAnsi="Arial" w:cs="Arial"/>
                <w:sz w:val="20"/>
              </w:rPr>
              <w:t>Change to PHY version</w:t>
            </w:r>
          </w:p>
        </w:tc>
        <w:tc>
          <w:tcPr>
            <w:tcW w:w="4126" w:type="dxa"/>
          </w:tcPr>
          <w:p w14:paraId="1C58EC2D" w14:textId="77777777" w:rsidR="00BB4A95" w:rsidRDefault="00BB4A95" w:rsidP="002368C5">
            <w:pPr>
              <w:rPr>
                <w:rFonts w:ascii="Arial" w:hAnsi="Arial" w:cs="Arial"/>
                <w:sz w:val="20"/>
              </w:rPr>
            </w:pPr>
            <w:r>
              <w:rPr>
                <w:rFonts w:ascii="Arial" w:hAnsi="Arial" w:cs="Arial"/>
                <w:sz w:val="20"/>
              </w:rPr>
              <w:t>Revised.</w:t>
            </w:r>
          </w:p>
          <w:p w14:paraId="1A693D1D" w14:textId="77777777" w:rsidR="00BB4A95" w:rsidRDefault="00BB4A95" w:rsidP="002368C5">
            <w:pPr>
              <w:rPr>
                <w:rFonts w:ascii="Arial" w:hAnsi="Arial" w:cs="Arial"/>
                <w:sz w:val="20"/>
              </w:rPr>
            </w:pPr>
            <w:r>
              <w:rPr>
                <w:rFonts w:ascii="Arial" w:hAnsi="Arial" w:cs="Arial"/>
                <w:sz w:val="20"/>
              </w:rPr>
              <w:t>Resolution to CID 1349 addresses this.</w:t>
            </w:r>
          </w:p>
          <w:p w14:paraId="0AB5FD63" w14:textId="77777777" w:rsidR="003255A2" w:rsidRPr="00AA5091" w:rsidRDefault="003255A2" w:rsidP="00114407">
            <w:pPr>
              <w:pStyle w:val="CommentText"/>
              <w:spacing w:after="0"/>
              <w:rPr>
                <w:rFonts w:ascii="Arial" w:hAnsi="Arial" w:cs="Arial"/>
              </w:rPr>
            </w:pPr>
          </w:p>
          <w:p w14:paraId="02C66ACD" w14:textId="7E1866F2" w:rsidR="003255A2" w:rsidRPr="00AA5091" w:rsidRDefault="003255A2" w:rsidP="003255A2">
            <w:pPr>
              <w:rPr>
                <w:rFonts w:ascii="Arial" w:hAnsi="Arial" w:cs="Arial"/>
                <w:i/>
                <w:iCs/>
                <w:sz w:val="20"/>
                <w:highlight w:val="yellow"/>
              </w:rPr>
            </w:pPr>
            <w:proofErr w:type="spellStart"/>
            <w:r w:rsidRPr="00AA5091">
              <w:rPr>
                <w:rFonts w:ascii="Arial" w:hAnsi="Arial" w:cs="Arial"/>
                <w:i/>
                <w:iCs/>
                <w:sz w:val="20"/>
                <w:highlight w:val="yellow"/>
              </w:rPr>
              <w:t>Tgbe</w:t>
            </w:r>
            <w:proofErr w:type="spellEnd"/>
            <w:r w:rsidRPr="00AA5091">
              <w:rPr>
                <w:rFonts w:ascii="Arial" w:hAnsi="Arial" w:cs="Arial"/>
                <w:i/>
                <w:iCs/>
                <w:sz w:val="20"/>
                <w:highlight w:val="yellow"/>
              </w:rPr>
              <w:t xml:space="preserve"> Editor: Please make changes for CID </w:t>
            </w:r>
            <w:r>
              <w:rPr>
                <w:rFonts w:ascii="Arial" w:hAnsi="Arial" w:cs="Arial"/>
                <w:i/>
                <w:iCs/>
                <w:sz w:val="20"/>
                <w:highlight w:val="yellow"/>
              </w:rPr>
              <w:t>2792</w:t>
            </w:r>
            <w:r w:rsidRPr="00AA5091">
              <w:rPr>
                <w:rFonts w:ascii="Arial" w:hAnsi="Arial" w:cs="Arial"/>
                <w:i/>
                <w:iCs/>
                <w:sz w:val="20"/>
                <w:highlight w:val="yellow"/>
              </w:rPr>
              <w:t xml:space="preserve"> as shown in the following document</w:t>
            </w:r>
          </w:p>
          <w:p w14:paraId="10FBF7EB" w14:textId="77777777" w:rsidR="003255A2" w:rsidRPr="00AA5091" w:rsidRDefault="003255A2" w:rsidP="003255A2">
            <w:pPr>
              <w:rPr>
                <w:rFonts w:ascii="Arial" w:hAnsi="Arial" w:cs="Arial"/>
                <w:i/>
                <w:iCs/>
                <w:sz w:val="20"/>
                <w:highlight w:val="yellow"/>
              </w:rPr>
            </w:pPr>
          </w:p>
          <w:p w14:paraId="68C7B03C" w14:textId="0A9F3799" w:rsidR="00BB4A95" w:rsidRDefault="00FA3316" w:rsidP="002368C5">
            <w:pPr>
              <w:rPr>
                <w:rFonts w:ascii="Arial" w:hAnsi="Arial" w:cs="Arial"/>
                <w:sz w:val="20"/>
              </w:rPr>
            </w:pPr>
            <w:hyperlink r:id="rId26" w:history="1">
              <w:r w:rsidR="003255A2" w:rsidRPr="00AA5091">
                <w:rPr>
                  <w:rStyle w:val="Hyperlink"/>
                  <w:rFonts w:ascii="Arial" w:hAnsi="Arial" w:cs="Arial"/>
                  <w:i/>
                  <w:iCs/>
                  <w:sz w:val="20"/>
                  <w:highlight w:val="yellow"/>
                </w:rPr>
                <w:t>https://mentor.ieee.org/802.11/dcn/21/11-21-0325-07-00be-u-sig-comment-resolution-part-1.docx</w:t>
              </w:r>
            </w:hyperlink>
          </w:p>
        </w:tc>
      </w:tr>
      <w:tr w:rsidR="00BB4A95" w:rsidRPr="009522BD" w14:paraId="6984CDFD" w14:textId="77777777" w:rsidTr="00F3058F">
        <w:trPr>
          <w:trHeight w:val="278"/>
        </w:trPr>
        <w:tc>
          <w:tcPr>
            <w:tcW w:w="983" w:type="dxa"/>
            <w:shd w:val="clear" w:color="auto" w:fill="auto"/>
          </w:tcPr>
          <w:p w14:paraId="35AE3C3C" w14:textId="77777777" w:rsidR="00BB4A95" w:rsidRPr="002E58A7" w:rsidRDefault="00BB4A95" w:rsidP="002368C5">
            <w:pPr>
              <w:rPr>
                <w:rFonts w:ascii="Arial" w:eastAsia="Times New Roman" w:hAnsi="Arial" w:cs="Arial"/>
                <w:bCs/>
                <w:sz w:val="20"/>
                <w:lang w:val="en-US" w:eastAsia="ko-KR"/>
              </w:rPr>
            </w:pPr>
            <w:r>
              <w:rPr>
                <w:rFonts w:ascii="Arial" w:eastAsia="Times New Roman" w:hAnsi="Arial" w:cs="Arial"/>
                <w:bCs/>
                <w:sz w:val="20"/>
                <w:lang w:val="en-US" w:eastAsia="ko-KR"/>
              </w:rPr>
              <w:t>1350</w:t>
            </w:r>
          </w:p>
        </w:tc>
        <w:tc>
          <w:tcPr>
            <w:tcW w:w="1172" w:type="dxa"/>
            <w:shd w:val="clear" w:color="auto" w:fill="auto"/>
          </w:tcPr>
          <w:p w14:paraId="7849A641" w14:textId="77777777" w:rsidR="00BB4A95" w:rsidRPr="002E58A7" w:rsidRDefault="00BB4A95" w:rsidP="002368C5">
            <w:pPr>
              <w:rPr>
                <w:rFonts w:ascii="Arial" w:hAnsi="Arial" w:cs="Arial"/>
                <w:sz w:val="20"/>
              </w:rPr>
            </w:pPr>
            <w:r w:rsidRPr="00F02354">
              <w:rPr>
                <w:rFonts w:ascii="Arial" w:hAnsi="Arial" w:cs="Arial"/>
                <w:sz w:val="20"/>
              </w:rPr>
              <w:t>36.3.11.7.2</w:t>
            </w:r>
          </w:p>
        </w:tc>
        <w:tc>
          <w:tcPr>
            <w:tcW w:w="1119" w:type="dxa"/>
            <w:shd w:val="clear" w:color="auto" w:fill="auto"/>
          </w:tcPr>
          <w:p w14:paraId="3C7C115C" w14:textId="77777777" w:rsidR="00BB4A95" w:rsidRPr="002E58A7" w:rsidRDefault="00BB4A95" w:rsidP="002368C5">
            <w:pPr>
              <w:rPr>
                <w:rFonts w:ascii="Arial" w:hAnsi="Arial" w:cs="Arial"/>
                <w:sz w:val="20"/>
                <w:lang w:val="en-US" w:eastAsia="ko-KR"/>
              </w:rPr>
            </w:pPr>
            <w:r>
              <w:rPr>
                <w:rFonts w:ascii="Arial" w:hAnsi="Arial" w:cs="Arial"/>
                <w:sz w:val="20"/>
                <w:lang w:val="en-US" w:eastAsia="ko-KR"/>
              </w:rPr>
              <w:t>229.17</w:t>
            </w:r>
          </w:p>
        </w:tc>
        <w:tc>
          <w:tcPr>
            <w:tcW w:w="1385" w:type="dxa"/>
            <w:shd w:val="clear" w:color="auto" w:fill="auto"/>
          </w:tcPr>
          <w:p w14:paraId="7EB2D919" w14:textId="77777777" w:rsidR="00BB4A95" w:rsidRPr="002E58A7" w:rsidRDefault="00BB4A95" w:rsidP="002368C5">
            <w:pPr>
              <w:rPr>
                <w:rFonts w:ascii="Arial" w:hAnsi="Arial" w:cs="Arial"/>
                <w:sz w:val="20"/>
              </w:rPr>
            </w:pPr>
            <w:r>
              <w:rPr>
                <w:rFonts w:ascii="Arial" w:hAnsi="Arial" w:cs="Arial"/>
                <w:sz w:val="20"/>
              </w:rPr>
              <w:t>After EHT and future amendments are rolled into 802.11, the meaning of “future” becomes very unclear</w:t>
            </w:r>
          </w:p>
        </w:tc>
        <w:tc>
          <w:tcPr>
            <w:tcW w:w="1295" w:type="dxa"/>
            <w:shd w:val="clear" w:color="auto" w:fill="auto"/>
          </w:tcPr>
          <w:p w14:paraId="2E3F9CC1" w14:textId="77777777" w:rsidR="00BB4A95" w:rsidRPr="002E58A7" w:rsidRDefault="00BB4A95" w:rsidP="002368C5">
            <w:pPr>
              <w:rPr>
                <w:rFonts w:ascii="Arial" w:hAnsi="Arial" w:cs="Arial"/>
                <w:sz w:val="20"/>
              </w:rPr>
            </w:pPr>
            <w:r>
              <w:rPr>
                <w:rFonts w:ascii="Arial" w:hAnsi="Arial" w:cs="Arial"/>
                <w:sz w:val="20"/>
              </w:rPr>
              <w:t>Change “future IEEE 802.11 generations” to “IEEE PHY clauses that are defined for 2.4, 5 and 6 GHz spectrum from clause 36 onwards”</w:t>
            </w:r>
          </w:p>
        </w:tc>
        <w:tc>
          <w:tcPr>
            <w:tcW w:w="4126" w:type="dxa"/>
          </w:tcPr>
          <w:p w14:paraId="596D5794" w14:textId="77777777" w:rsidR="00BB4A95" w:rsidRDefault="00BB4A95" w:rsidP="002368C5">
            <w:pPr>
              <w:rPr>
                <w:rFonts w:ascii="Arial" w:hAnsi="Arial" w:cs="Arial"/>
                <w:sz w:val="20"/>
              </w:rPr>
            </w:pPr>
            <w:r>
              <w:rPr>
                <w:rFonts w:ascii="Arial" w:hAnsi="Arial" w:cs="Arial"/>
                <w:sz w:val="20"/>
              </w:rPr>
              <w:t>Revised.</w:t>
            </w:r>
          </w:p>
          <w:p w14:paraId="1D586455" w14:textId="5C104642" w:rsidR="003255A2" w:rsidRDefault="00BB4A95" w:rsidP="00114407">
            <w:pPr>
              <w:rPr>
                <w:rFonts w:ascii="Arial" w:hAnsi="Arial" w:cs="Arial"/>
                <w:sz w:val="20"/>
              </w:rPr>
            </w:pPr>
            <w:proofErr w:type="spellStart"/>
            <w:r>
              <w:rPr>
                <w:rFonts w:ascii="Arial" w:hAnsi="Arial" w:cs="Arial"/>
                <w:sz w:val="20"/>
              </w:rPr>
              <w:t>Accepte</w:t>
            </w:r>
            <w:proofErr w:type="spellEnd"/>
            <w:r>
              <w:rPr>
                <w:rFonts w:ascii="Arial" w:hAnsi="Arial" w:cs="Arial"/>
                <w:sz w:val="20"/>
              </w:rPr>
              <w:t xml:space="preserve"> in principle and change it to “IEEE 802.11 PHY clauses that are defined for 2.4, 5 and 6 GHz spectrum from clause 36 onwards”</w:t>
            </w:r>
          </w:p>
          <w:p w14:paraId="77644C7B" w14:textId="77777777" w:rsidR="00114407" w:rsidRPr="00AA5091" w:rsidRDefault="00114407" w:rsidP="00114407">
            <w:pPr>
              <w:rPr>
                <w:rFonts w:ascii="Arial" w:hAnsi="Arial" w:cs="Arial"/>
              </w:rPr>
            </w:pPr>
          </w:p>
          <w:p w14:paraId="630DD01E" w14:textId="24DE9990" w:rsidR="003255A2" w:rsidRPr="00AA5091" w:rsidRDefault="003255A2" w:rsidP="003255A2">
            <w:pPr>
              <w:rPr>
                <w:rFonts w:ascii="Arial" w:hAnsi="Arial" w:cs="Arial"/>
                <w:i/>
                <w:iCs/>
                <w:sz w:val="20"/>
                <w:highlight w:val="yellow"/>
              </w:rPr>
            </w:pPr>
            <w:proofErr w:type="spellStart"/>
            <w:r w:rsidRPr="00AA5091">
              <w:rPr>
                <w:rFonts w:ascii="Arial" w:hAnsi="Arial" w:cs="Arial"/>
                <w:i/>
                <w:iCs/>
                <w:sz w:val="20"/>
                <w:highlight w:val="yellow"/>
              </w:rPr>
              <w:t>Tgbe</w:t>
            </w:r>
            <w:proofErr w:type="spellEnd"/>
            <w:r w:rsidRPr="00AA5091">
              <w:rPr>
                <w:rFonts w:ascii="Arial" w:hAnsi="Arial" w:cs="Arial"/>
                <w:i/>
                <w:iCs/>
                <w:sz w:val="20"/>
                <w:highlight w:val="yellow"/>
              </w:rPr>
              <w:t xml:space="preserve"> Editor: Please make changes for CID 13</w:t>
            </w:r>
            <w:r>
              <w:rPr>
                <w:rFonts w:ascii="Arial" w:hAnsi="Arial" w:cs="Arial"/>
                <w:i/>
                <w:iCs/>
                <w:sz w:val="20"/>
                <w:highlight w:val="yellow"/>
              </w:rPr>
              <w:t>50</w:t>
            </w:r>
            <w:r w:rsidRPr="00AA5091">
              <w:rPr>
                <w:rFonts w:ascii="Arial" w:hAnsi="Arial" w:cs="Arial"/>
                <w:i/>
                <w:iCs/>
                <w:sz w:val="20"/>
                <w:highlight w:val="yellow"/>
              </w:rPr>
              <w:t xml:space="preserve"> as shown in the following document</w:t>
            </w:r>
          </w:p>
          <w:p w14:paraId="23F5F46E" w14:textId="77777777" w:rsidR="003255A2" w:rsidRPr="00AA5091" w:rsidRDefault="003255A2" w:rsidP="003255A2">
            <w:pPr>
              <w:rPr>
                <w:rFonts w:ascii="Arial" w:hAnsi="Arial" w:cs="Arial"/>
                <w:i/>
                <w:iCs/>
                <w:sz w:val="20"/>
                <w:highlight w:val="yellow"/>
              </w:rPr>
            </w:pPr>
          </w:p>
          <w:p w14:paraId="021E8FF1" w14:textId="2DAED829" w:rsidR="00BB4A95" w:rsidRDefault="00FA3316" w:rsidP="003255A2">
            <w:pPr>
              <w:rPr>
                <w:rFonts w:ascii="Arial" w:hAnsi="Arial" w:cs="Arial"/>
                <w:sz w:val="20"/>
              </w:rPr>
            </w:pPr>
            <w:hyperlink r:id="rId27" w:history="1">
              <w:r w:rsidR="003255A2" w:rsidRPr="00AA5091">
                <w:rPr>
                  <w:rStyle w:val="Hyperlink"/>
                  <w:rFonts w:ascii="Arial" w:hAnsi="Arial" w:cs="Arial"/>
                  <w:i/>
                  <w:iCs/>
                  <w:sz w:val="20"/>
                  <w:highlight w:val="yellow"/>
                </w:rPr>
                <w:t>https://mentor.ieee.org/802.11/dcn/21/11-21-0325-07-00be-u-sig-comment-resolution-part-1.docx</w:t>
              </w:r>
            </w:hyperlink>
          </w:p>
        </w:tc>
      </w:tr>
      <w:tr w:rsidR="00BB4A95" w:rsidRPr="009522BD" w14:paraId="11BBA5C0" w14:textId="77777777" w:rsidTr="00F3058F">
        <w:trPr>
          <w:trHeight w:val="278"/>
        </w:trPr>
        <w:tc>
          <w:tcPr>
            <w:tcW w:w="983" w:type="dxa"/>
            <w:tcBorders>
              <w:top w:val="single" w:sz="4" w:space="0" w:color="000000"/>
              <w:left w:val="single" w:sz="4" w:space="0" w:color="000000"/>
              <w:bottom w:val="single" w:sz="4" w:space="0" w:color="000000"/>
              <w:right w:val="single" w:sz="4" w:space="0" w:color="000000"/>
            </w:tcBorders>
            <w:shd w:val="clear" w:color="auto" w:fill="auto"/>
          </w:tcPr>
          <w:p w14:paraId="26DF6105" w14:textId="77777777" w:rsidR="00BB4A95" w:rsidRDefault="00BB4A95" w:rsidP="002368C5">
            <w:pPr>
              <w:rPr>
                <w:rFonts w:ascii="Arial" w:eastAsia="Times New Roman" w:hAnsi="Arial" w:cs="Arial"/>
                <w:bCs/>
                <w:sz w:val="20"/>
                <w:lang w:val="en-US" w:eastAsia="ko-KR"/>
              </w:rPr>
            </w:pPr>
            <w:r w:rsidRPr="00076968">
              <w:rPr>
                <w:rFonts w:ascii="Arial" w:eastAsia="Times New Roman" w:hAnsi="Arial" w:cs="Arial"/>
                <w:bCs/>
                <w:sz w:val="20"/>
                <w:lang w:val="en-US" w:eastAsia="ko-KR"/>
              </w:rPr>
              <w:lastRenderedPageBreak/>
              <w:t>3172</w:t>
            </w: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14:paraId="6299BBD4" w14:textId="77777777" w:rsidR="00BB4A95" w:rsidRDefault="00BB4A95" w:rsidP="002368C5">
            <w:pPr>
              <w:rPr>
                <w:rFonts w:ascii="Arial" w:hAnsi="Arial" w:cs="Arial"/>
                <w:sz w:val="20"/>
              </w:rPr>
            </w:pPr>
            <w:r>
              <w:rPr>
                <w:rFonts w:ascii="Arial" w:hAnsi="Arial" w:cs="Arial"/>
                <w:sz w:val="20"/>
              </w:rPr>
              <w:t>36.3.11.7.2</w:t>
            </w:r>
          </w:p>
        </w:tc>
        <w:tc>
          <w:tcPr>
            <w:tcW w:w="1119" w:type="dxa"/>
            <w:tcBorders>
              <w:top w:val="single" w:sz="4" w:space="0" w:color="000000"/>
              <w:left w:val="single" w:sz="4" w:space="0" w:color="000000"/>
              <w:bottom w:val="single" w:sz="4" w:space="0" w:color="000000"/>
              <w:right w:val="single" w:sz="4" w:space="0" w:color="000000"/>
            </w:tcBorders>
            <w:shd w:val="clear" w:color="auto" w:fill="auto"/>
          </w:tcPr>
          <w:p w14:paraId="3EC7AB01" w14:textId="77777777" w:rsidR="00BB4A95" w:rsidRPr="00076968" w:rsidRDefault="00BB4A95" w:rsidP="002368C5">
            <w:pPr>
              <w:rPr>
                <w:rFonts w:ascii="Arial" w:hAnsi="Arial" w:cs="Arial"/>
                <w:sz w:val="20"/>
                <w:lang w:val="en-US" w:eastAsia="ko-KR"/>
              </w:rPr>
            </w:pPr>
            <w:r w:rsidRPr="00076968">
              <w:rPr>
                <w:rFonts w:ascii="Arial" w:hAnsi="Arial" w:cs="Arial"/>
                <w:sz w:val="20"/>
                <w:lang w:val="en-US" w:eastAsia="ko-KR"/>
              </w:rPr>
              <w:t>229.19</w:t>
            </w:r>
          </w:p>
        </w:tc>
        <w:tc>
          <w:tcPr>
            <w:tcW w:w="1385" w:type="dxa"/>
            <w:tcBorders>
              <w:top w:val="single" w:sz="4" w:space="0" w:color="000000"/>
              <w:left w:val="single" w:sz="4" w:space="0" w:color="000000"/>
              <w:bottom w:val="single" w:sz="4" w:space="0" w:color="000000"/>
              <w:right w:val="single" w:sz="4" w:space="0" w:color="000000"/>
            </w:tcBorders>
            <w:shd w:val="clear" w:color="auto" w:fill="auto"/>
          </w:tcPr>
          <w:p w14:paraId="0CF809ED" w14:textId="77777777" w:rsidR="00BB4A95" w:rsidRDefault="00BB4A95" w:rsidP="002368C5">
            <w:pPr>
              <w:rPr>
                <w:rFonts w:ascii="Arial" w:hAnsi="Arial" w:cs="Arial"/>
                <w:sz w:val="20"/>
              </w:rPr>
            </w:pPr>
            <w:r>
              <w:rPr>
                <w:rFonts w:ascii="Arial" w:hAnsi="Arial" w:cs="Arial"/>
                <w:sz w:val="20"/>
              </w:rPr>
              <w:t>" PHY version identifier field shall be one of the version independent fields in the U-SIG."</w:t>
            </w:r>
            <w:r>
              <w:rPr>
                <w:rFonts w:ascii="Arial" w:hAnsi="Arial" w:cs="Arial"/>
                <w:sz w:val="20"/>
              </w:rPr>
              <w:br/>
              <w:t>This has been done, so this sentence is no longer needed.</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14:paraId="22A1844B" w14:textId="77777777" w:rsidR="00BB4A95" w:rsidRDefault="00BB4A95" w:rsidP="002368C5">
            <w:pPr>
              <w:rPr>
                <w:rFonts w:ascii="Arial" w:hAnsi="Arial" w:cs="Arial"/>
                <w:sz w:val="20"/>
              </w:rPr>
            </w:pPr>
            <w:r>
              <w:rPr>
                <w:rFonts w:ascii="Arial" w:hAnsi="Arial" w:cs="Arial"/>
                <w:sz w:val="20"/>
              </w:rPr>
              <w:t>Delete " PHY version identifier field shall be one of the version independent fields in the U-SIG."</w:t>
            </w:r>
          </w:p>
        </w:tc>
        <w:tc>
          <w:tcPr>
            <w:tcW w:w="4126" w:type="dxa"/>
            <w:tcBorders>
              <w:top w:val="single" w:sz="4" w:space="0" w:color="000000"/>
              <w:left w:val="single" w:sz="4" w:space="0" w:color="000000"/>
              <w:bottom w:val="single" w:sz="4" w:space="0" w:color="000000"/>
              <w:right w:val="single" w:sz="4" w:space="0" w:color="000000"/>
            </w:tcBorders>
          </w:tcPr>
          <w:p w14:paraId="295CF7C1" w14:textId="77777777" w:rsidR="00BB4A95" w:rsidRDefault="00BB4A95" w:rsidP="002368C5">
            <w:pPr>
              <w:rPr>
                <w:rFonts w:ascii="Arial" w:hAnsi="Arial" w:cs="Arial"/>
                <w:sz w:val="20"/>
              </w:rPr>
            </w:pPr>
            <w:r>
              <w:rPr>
                <w:rFonts w:ascii="Arial" w:hAnsi="Arial" w:cs="Arial"/>
                <w:sz w:val="20"/>
              </w:rPr>
              <w:t>Revised.</w:t>
            </w:r>
          </w:p>
          <w:p w14:paraId="6E997E07" w14:textId="77777777" w:rsidR="00BB4A95" w:rsidRDefault="00BB4A95" w:rsidP="002368C5">
            <w:pPr>
              <w:rPr>
                <w:rFonts w:ascii="Arial" w:hAnsi="Arial" w:cs="Arial"/>
                <w:sz w:val="20"/>
              </w:rPr>
            </w:pPr>
            <w:r>
              <w:rPr>
                <w:rFonts w:ascii="Arial" w:hAnsi="Arial" w:cs="Arial"/>
                <w:sz w:val="20"/>
              </w:rPr>
              <w:t>Agree but can’t remove this sentence. Logically, the reader of the spec needs to know that this field is one of the version independent fields. Change “shall be” to “is”.</w:t>
            </w:r>
          </w:p>
          <w:p w14:paraId="1184C75C" w14:textId="77777777" w:rsidR="00BB4A95" w:rsidRDefault="00BB4A95" w:rsidP="002368C5"/>
          <w:p w14:paraId="2DE0CECB" w14:textId="77777777" w:rsidR="00BB4A95" w:rsidRPr="00D47475" w:rsidRDefault="00BB4A95" w:rsidP="002368C5">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3172</w:t>
            </w:r>
            <w:r w:rsidRPr="00D47475">
              <w:rPr>
                <w:rFonts w:ascii="Arial" w:hAnsi="Arial" w:cs="Arial"/>
                <w:i/>
                <w:iCs/>
                <w:sz w:val="20"/>
                <w:highlight w:val="yellow"/>
              </w:rPr>
              <w:t xml:space="preserve"> as shown in the following document</w:t>
            </w:r>
          </w:p>
          <w:p w14:paraId="246A0855" w14:textId="77777777" w:rsidR="00BB4A95" w:rsidRPr="00D47475" w:rsidRDefault="00BB4A95" w:rsidP="002368C5">
            <w:pPr>
              <w:rPr>
                <w:rFonts w:ascii="Arial" w:hAnsi="Arial" w:cs="Arial"/>
                <w:i/>
                <w:iCs/>
                <w:sz w:val="20"/>
                <w:highlight w:val="yellow"/>
              </w:rPr>
            </w:pPr>
          </w:p>
          <w:p w14:paraId="12CE5C67" w14:textId="77777777" w:rsidR="00BB4A95" w:rsidRDefault="00FA3316" w:rsidP="002368C5">
            <w:pPr>
              <w:rPr>
                <w:rFonts w:ascii="Arial" w:hAnsi="Arial" w:cs="Arial"/>
                <w:sz w:val="20"/>
              </w:rPr>
            </w:pPr>
            <w:hyperlink r:id="rId28" w:history="1">
              <w:r w:rsidR="00BB4A95" w:rsidRPr="000403DA">
                <w:rPr>
                  <w:rStyle w:val="Hyperlink"/>
                  <w:rFonts w:ascii="Arial" w:hAnsi="Arial" w:cs="Arial"/>
                  <w:i/>
                  <w:iCs/>
                  <w:sz w:val="20"/>
                  <w:highlight w:val="yellow"/>
                </w:rPr>
                <w:t>https://mentor.ieee.org/802.11/dcn/21/11-21-</w:t>
              </w:r>
              <w:r w:rsidR="00BB4A95">
                <w:rPr>
                  <w:rStyle w:val="Hyperlink"/>
                  <w:rFonts w:ascii="Arial" w:hAnsi="Arial" w:cs="Arial"/>
                  <w:i/>
                  <w:iCs/>
                  <w:sz w:val="20"/>
                  <w:highlight w:val="yellow"/>
                </w:rPr>
                <w:t>0325-07</w:t>
              </w:r>
              <w:r w:rsidR="00BB4A95" w:rsidRPr="000403DA">
                <w:rPr>
                  <w:rStyle w:val="Hyperlink"/>
                  <w:rFonts w:ascii="Arial" w:hAnsi="Arial" w:cs="Arial"/>
                  <w:i/>
                  <w:iCs/>
                  <w:sz w:val="20"/>
                  <w:highlight w:val="yellow"/>
                </w:rPr>
                <w:t>-00be-u-sig-comment-resolution-part-1.docx</w:t>
              </w:r>
            </w:hyperlink>
          </w:p>
        </w:tc>
      </w:tr>
      <w:tr w:rsidR="00BB4A95" w:rsidRPr="009522BD" w14:paraId="1E8D5A32" w14:textId="77777777" w:rsidTr="00F3058F">
        <w:trPr>
          <w:trHeight w:val="278"/>
        </w:trPr>
        <w:tc>
          <w:tcPr>
            <w:tcW w:w="983" w:type="dxa"/>
            <w:tcBorders>
              <w:top w:val="single" w:sz="4" w:space="0" w:color="000000"/>
              <w:left w:val="single" w:sz="4" w:space="0" w:color="000000"/>
              <w:bottom w:val="single" w:sz="4" w:space="0" w:color="000000"/>
              <w:right w:val="single" w:sz="4" w:space="0" w:color="000000"/>
            </w:tcBorders>
            <w:shd w:val="clear" w:color="auto" w:fill="auto"/>
          </w:tcPr>
          <w:p w14:paraId="66D2716B" w14:textId="77777777" w:rsidR="00BB4A95" w:rsidRPr="00076968" w:rsidRDefault="00BB4A95" w:rsidP="002368C5">
            <w:pPr>
              <w:rPr>
                <w:rFonts w:ascii="Arial" w:eastAsia="Times New Roman" w:hAnsi="Arial" w:cs="Arial"/>
                <w:bCs/>
                <w:sz w:val="20"/>
                <w:lang w:val="en-US" w:eastAsia="ko-KR"/>
              </w:rPr>
            </w:pPr>
            <w:r w:rsidRPr="00076968">
              <w:rPr>
                <w:rFonts w:ascii="Arial" w:eastAsia="Times New Roman" w:hAnsi="Arial" w:cs="Arial"/>
                <w:bCs/>
                <w:sz w:val="20"/>
                <w:lang w:val="en-US" w:eastAsia="ko-KR"/>
              </w:rPr>
              <w:t>3286</w:t>
            </w: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14:paraId="3255F854" w14:textId="77777777" w:rsidR="00BB4A95" w:rsidRDefault="00BB4A95" w:rsidP="002368C5">
            <w:pPr>
              <w:rPr>
                <w:rFonts w:ascii="Arial" w:hAnsi="Arial" w:cs="Arial"/>
                <w:sz w:val="20"/>
              </w:rPr>
            </w:pPr>
            <w:r>
              <w:rPr>
                <w:rFonts w:ascii="Arial" w:hAnsi="Arial" w:cs="Arial"/>
                <w:sz w:val="20"/>
              </w:rPr>
              <w:t>36.3.11.7.2</w:t>
            </w:r>
          </w:p>
        </w:tc>
        <w:tc>
          <w:tcPr>
            <w:tcW w:w="1119" w:type="dxa"/>
            <w:tcBorders>
              <w:top w:val="single" w:sz="4" w:space="0" w:color="000000"/>
              <w:left w:val="single" w:sz="4" w:space="0" w:color="000000"/>
              <w:bottom w:val="single" w:sz="4" w:space="0" w:color="000000"/>
              <w:right w:val="single" w:sz="4" w:space="0" w:color="000000"/>
            </w:tcBorders>
            <w:shd w:val="clear" w:color="auto" w:fill="auto"/>
          </w:tcPr>
          <w:p w14:paraId="27247BEB" w14:textId="77777777" w:rsidR="00BB4A95" w:rsidRPr="00076968" w:rsidRDefault="00BB4A95" w:rsidP="002368C5">
            <w:pPr>
              <w:rPr>
                <w:rFonts w:ascii="Arial" w:hAnsi="Arial" w:cs="Arial"/>
                <w:sz w:val="20"/>
                <w:lang w:val="en-US" w:eastAsia="ko-KR"/>
              </w:rPr>
            </w:pPr>
            <w:r w:rsidRPr="00076968">
              <w:rPr>
                <w:rFonts w:ascii="Arial" w:hAnsi="Arial" w:cs="Arial"/>
                <w:sz w:val="20"/>
                <w:lang w:val="en-US" w:eastAsia="ko-KR"/>
              </w:rPr>
              <w:t>229.19</w:t>
            </w:r>
          </w:p>
        </w:tc>
        <w:tc>
          <w:tcPr>
            <w:tcW w:w="1385" w:type="dxa"/>
            <w:tcBorders>
              <w:top w:val="single" w:sz="4" w:space="0" w:color="000000"/>
              <w:left w:val="single" w:sz="4" w:space="0" w:color="000000"/>
              <w:bottom w:val="single" w:sz="4" w:space="0" w:color="000000"/>
              <w:right w:val="single" w:sz="4" w:space="0" w:color="000000"/>
            </w:tcBorders>
            <w:shd w:val="clear" w:color="auto" w:fill="auto"/>
          </w:tcPr>
          <w:p w14:paraId="3DB2B233" w14:textId="77777777" w:rsidR="00BB4A95" w:rsidRDefault="00BB4A95" w:rsidP="002368C5">
            <w:pPr>
              <w:rPr>
                <w:rFonts w:ascii="Arial" w:hAnsi="Arial" w:cs="Arial"/>
                <w:sz w:val="20"/>
              </w:rPr>
            </w:pPr>
            <w:r>
              <w:rPr>
                <w:rFonts w:ascii="Arial" w:hAnsi="Arial" w:cs="Arial"/>
                <w:sz w:val="20"/>
              </w:rPr>
              <w:t>PHY version identifier field should be PHY Version Identifier field to be consistent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14:paraId="0B6B217A" w14:textId="77777777" w:rsidR="00BB4A95" w:rsidRDefault="00BB4A95" w:rsidP="002368C5">
            <w:pPr>
              <w:rPr>
                <w:rFonts w:ascii="Arial" w:hAnsi="Arial" w:cs="Arial"/>
                <w:sz w:val="20"/>
              </w:rPr>
            </w:pPr>
            <w:r>
              <w:rPr>
                <w:rFonts w:ascii="Arial" w:hAnsi="Arial" w:cs="Arial"/>
                <w:sz w:val="20"/>
              </w:rPr>
              <w:t>(484+242) to (3x996+484) should be 484+242-tone MRU to 3x996+484-tone MRU</w:t>
            </w:r>
          </w:p>
        </w:tc>
        <w:tc>
          <w:tcPr>
            <w:tcW w:w="4126" w:type="dxa"/>
            <w:tcBorders>
              <w:top w:val="single" w:sz="4" w:space="0" w:color="000000"/>
              <w:left w:val="single" w:sz="4" w:space="0" w:color="000000"/>
              <w:bottom w:val="single" w:sz="4" w:space="0" w:color="000000"/>
              <w:right w:val="single" w:sz="4" w:space="0" w:color="000000"/>
            </w:tcBorders>
          </w:tcPr>
          <w:p w14:paraId="27EFFBB8" w14:textId="77777777" w:rsidR="00BB4A95" w:rsidRDefault="00BB4A95" w:rsidP="002368C5">
            <w:pPr>
              <w:rPr>
                <w:rFonts w:ascii="Arial" w:hAnsi="Arial" w:cs="Arial"/>
                <w:sz w:val="20"/>
              </w:rPr>
            </w:pPr>
            <w:r>
              <w:rPr>
                <w:rFonts w:ascii="Arial" w:hAnsi="Arial" w:cs="Arial"/>
                <w:sz w:val="20"/>
              </w:rPr>
              <w:t>Revised.</w:t>
            </w:r>
          </w:p>
          <w:p w14:paraId="3C9896BD" w14:textId="77777777" w:rsidR="00BB4A95" w:rsidRDefault="00BB4A95" w:rsidP="002368C5">
            <w:pPr>
              <w:rPr>
                <w:rFonts w:ascii="Arial" w:hAnsi="Arial" w:cs="Arial"/>
                <w:sz w:val="20"/>
              </w:rPr>
            </w:pPr>
            <w:r>
              <w:rPr>
                <w:rFonts w:ascii="Arial" w:hAnsi="Arial" w:cs="Arial"/>
                <w:sz w:val="20"/>
              </w:rPr>
              <w:t>The proposed change doesn’t match the comment. H</w:t>
            </w:r>
            <w:r w:rsidRPr="009F481B">
              <w:rPr>
                <w:rFonts w:ascii="Arial" w:hAnsi="Arial" w:cs="Arial"/>
                <w:sz w:val="20"/>
              </w:rPr>
              <w:t>owever, s</w:t>
            </w:r>
            <w:r>
              <w:rPr>
                <w:rFonts w:ascii="Arial" w:hAnsi="Arial" w:cs="Arial"/>
                <w:sz w:val="20"/>
              </w:rPr>
              <w:t>uggested change in the comment has been made. Ditto P229L30.</w:t>
            </w:r>
          </w:p>
          <w:p w14:paraId="44DBA2C8" w14:textId="77777777" w:rsidR="00BB4A95" w:rsidRDefault="00BB4A95" w:rsidP="002368C5"/>
          <w:p w14:paraId="3900AF7E" w14:textId="77777777" w:rsidR="00BB4A95" w:rsidRPr="00D47475" w:rsidRDefault="00BB4A95" w:rsidP="002368C5">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3286</w:t>
            </w:r>
            <w:r w:rsidRPr="00D47475">
              <w:rPr>
                <w:rFonts w:ascii="Arial" w:hAnsi="Arial" w:cs="Arial"/>
                <w:i/>
                <w:iCs/>
                <w:sz w:val="20"/>
                <w:highlight w:val="yellow"/>
              </w:rPr>
              <w:t xml:space="preserve"> as shown in the following document</w:t>
            </w:r>
          </w:p>
          <w:p w14:paraId="6A5950A2" w14:textId="77777777" w:rsidR="00BB4A95" w:rsidRPr="00D47475" w:rsidRDefault="00BB4A95" w:rsidP="002368C5">
            <w:pPr>
              <w:rPr>
                <w:rFonts w:ascii="Arial" w:hAnsi="Arial" w:cs="Arial"/>
                <w:i/>
                <w:iCs/>
                <w:sz w:val="20"/>
                <w:highlight w:val="yellow"/>
              </w:rPr>
            </w:pPr>
          </w:p>
          <w:p w14:paraId="7F774B36" w14:textId="77777777" w:rsidR="00BB4A95" w:rsidRDefault="00FA3316" w:rsidP="002368C5">
            <w:pPr>
              <w:rPr>
                <w:rFonts w:ascii="Arial" w:hAnsi="Arial" w:cs="Arial"/>
                <w:sz w:val="20"/>
              </w:rPr>
            </w:pPr>
            <w:hyperlink r:id="rId29" w:history="1">
              <w:r w:rsidR="00BB4A95" w:rsidRPr="000403DA">
                <w:rPr>
                  <w:rStyle w:val="Hyperlink"/>
                  <w:rFonts w:ascii="Arial" w:hAnsi="Arial" w:cs="Arial"/>
                  <w:i/>
                  <w:iCs/>
                  <w:sz w:val="20"/>
                  <w:highlight w:val="yellow"/>
                </w:rPr>
                <w:t>https://mentor.ieee.org/802.11/dcn/21/11-21-</w:t>
              </w:r>
              <w:r w:rsidR="00BB4A95">
                <w:rPr>
                  <w:rStyle w:val="Hyperlink"/>
                  <w:rFonts w:ascii="Arial" w:hAnsi="Arial" w:cs="Arial"/>
                  <w:i/>
                  <w:iCs/>
                  <w:sz w:val="20"/>
                  <w:highlight w:val="yellow"/>
                </w:rPr>
                <w:t>0325-07</w:t>
              </w:r>
              <w:r w:rsidR="00BB4A95" w:rsidRPr="000403DA">
                <w:rPr>
                  <w:rStyle w:val="Hyperlink"/>
                  <w:rFonts w:ascii="Arial" w:hAnsi="Arial" w:cs="Arial"/>
                  <w:i/>
                  <w:iCs/>
                  <w:sz w:val="20"/>
                  <w:highlight w:val="yellow"/>
                </w:rPr>
                <w:t>-00be-u-sig-comment-resolution-part-1.docx</w:t>
              </w:r>
            </w:hyperlink>
          </w:p>
        </w:tc>
      </w:tr>
    </w:tbl>
    <w:p w14:paraId="2FC9E224" w14:textId="77777777" w:rsidR="00BB4A95" w:rsidRPr="006A5883" w:rsidRDefault="00BB4A95" w:rsidP="00BB4A95">
      <w:pPr>
        <w:jc w:val="both"/>
        <w:rPr>
          <w:sz w:val="22"/>
          <w:szCs w:val="22"/>
          <w:lang w:val="en-US"/>
        </w:rPr>
      </w:pPr>
    </w:p>
    <w:p w14:paraId="6EF55ED5" w14:textId="77777777" w:rsidR="00BB4A95" w:rsidRDefault="00BB4A95" w:rsidP="00BB4A95">
      <w:pPr>
        <w:rPr>
          <w:sz w:val="20"/>
          <w:lang w:val="en-US"/>
        </w:rPr>
      </w:pPr>
    </w:p>
    <w:p w14:paraId="564416D3" w14:textId="77777777" w:rsidR="00BB4A95" w:rsidRDefault="00BB4A95" w:rsidP="00BB4A95">
      <w:pPr>
        <w:rPr>
          <w:b/>
          <w:i/>
          <w:sz w:val="22"/>
          <w:szCs w:val="22"/>
        </w:rPr>
      </w:pPr>
      <w:bookmarkStart w:id="73" w:name="_Hlk65077082"/>
      <w:r w:rsidRPr="004B2833">
        <w:rPr>
          <w:b/>
          <w:i/>
          <w:sz w:val="22"/>
          <w:szCs w:val="22"/>
          <w:highlight w:val="yellow"/>
        </w:rPr>
        <w:t xml:space="preserve">Instructions to the editor: </w:t>
      </w:r>
      <w:bookmarkEnd w:id="73"/>
    </w:p>
    <w:p w14:paraId="0D2C89D4" w14:textId="77777777" w:rsidR="00BB4A95" w:rsidRPr="0082172C" w:rsidRDefault="00BB4A95" w:rsidP="00BB4A95">
      <w:pPr>
        <w:rPr>
          <w:b/>
          <w:sz w:val="20"/>
          <w:lang w:eastAsia="zh-CN"/>
        </w:rPr>
      </w:pPr>
      <w:r w:rsidRPr="0082172C">
        <w:rPr>
          <w:b/>
          <w:sz w:val="20"/>
          <w:highlight w:val="yellow"/>
          <w:lang w:eastAsia="zh-CN"/>
        </w:rPr>
        <w:t xml:space="preserve">Please make the changes to </w:t>
      </w:r>
      <w:r>
        <w:rPr>
          <w:b/>
          <w:sz w:val="20"/>
          <w:highlight w:val="yellow"/>
          <w:lang w:eastAsia="zh-CN"/>
        </w:rPr>
        <w:t>P229L13-L23</w:t>
      </w:r>
      <w:r w:rsidRPr="0082172C">
        <w:rPr>
          <w:b/>
          <w:sz w:val="20"/>
          <w:highlight w:val="yellow"/>
          <w:lang w:eastAsia="zh-CN"/>
        </w:rPr>
        <w:t xml:space="preserve"> as shown below:</w:t>
      </w:r>
    </w:p>
    <w:p w14:paraId="00B03015" w14:textId="77777777" w:rsidR="00BB4A95" w:rsidRDefault="00BB4A95" w:rsidP="00BB4A95">
      <w:pPr>
        <w:jc w:val="both"/>
        <w:rPr>
          <w:sz w:val="28"/>
          <w:szCs w:val="22"/>
        </w:rPr>
      </w:pPr>
    </w:p>
    <w:p w14:paraId="02315399" w14:textId="77777777" w:rsidR="00BB4A95" w:rsidRPr="00CA12D4" w:rsidRDefault="00BB4A95" w:rsidP="00BB4A95">
      <w:pPr>
        <w:pStyle w:val="ListParagraph"/>
        <w:widowControl w:val="0"/>
        <w:numPr>
          <w:ilvl w:val="0"/>
          <w:numId w:val="33"/>
        </w:numPr>
        <w:tabs>
          <w:tab w:val="left" w:pos="720"/>
        </w:tabs>
        <w:kinsoku w:val="0"/>
        <w:overflowPunct w:val="0"/>
        <w:autoSpaceDE w:val="0"/>
        <w:autoSpaceDN w:val="0"/>
        <w:adjustRightInd w:val="0"/>
        <w:spacing w:line="213" w:lineRule="exact"/>
        <w:ind w:leftChars="0"/>
        <w:rPr>
          <w:sz w:val="20"/>
        </w:rPr>
      </w:pPr>
      <w:r w:rsidRPr="00CA12D4">
        <w:rPr>
          <w:sz w:val="20"/>
        </w:rPr>
        <w:t>The</w:t>
      </w:r>
      <w:r w:rsidRPr="00CA12D4">
        <w:rPr>
          <w:spacing w:val="20"/>
          <w:sz w:val="20"/>
        </w:rPr>
        <w:t xml:space="preserve"> </w:t>
      </w:r>
      <w:r w:rsidRPr="00CA12D4">
        <w:rPr>
          <w:sz w:val="20"/>
        </w:rPr>
        <w:t>U-SIG</w:t>
      </w:r>
      <w:r w:rsidRPr="00CA12D4">
        <w:rPr>
          <w:spacing w:val="21"/>
          <w:sz w:val="20"/>
        </w:rPr>
        <w:t xml:space="preserve"> </w:t>
      </w:r>
      <w:r w:rsidRPr="00CA12D4">
        <w:rPr>
          <w:sz w:val="20"/>
        </w:rPr>
        <w:t>field</w:t>
      </w:r>
      <w:r w:rsidRPr="00CA12D4">
        <w:rPr>
          <w:spacing w:val="20"/>
          <w:sz w:val="20"/>
        </w:rPr>
        <w:t xml:space="preserve"> </w:t>
      </w:r>
      <w:r w:rsidRPr="00CA12D4">
        <w:rPr>
          <w:sz w:val="20"/>
        </w:rPr>
        <w:t>is</w:t>
      </w:r>
      <w:r w:rsidRPr="00CA12D4">
        <w:rPr>
          <w:spacing w:val="20"/>
          <w:sz w:val="20"/>
        </w:rPr>
        <w:t xml:space="preserve"> </w:t>
      </w:r>
      <w:r w:rsidRPr="00CA12D4">
        <w:rPr>
          <w:sz w:val="20"/>
        </w:rPr>
        <w:t>designed</w:t>
      </w:r>
      <w:r w:rsidRPr="00CA12D4">
        <w:rPr>
          <w:spacing w:val="21"/>
          <w:sz w:val="20"/>
        </w:rPr>
        <w:t xml:space="preserve"> </w:t>
      </w:r>
      <w:r w:rsidRPr="00CA12D4">
        <w:rPr>
          <w:sz w:val="20"/>
        </w:rPr>
        <w:t>to</w:t>
      </w:r>
      <w:r w:rsidRPr="00CA12D4">
        <w:rPr>
          <w:spacing w:val="21"/>
          <w:sz w:val="20"/>
        </w:rPr>
        <w:t xml:space="preserve"> </w:t>
      </w:r>
      <w:r w:rsidRPr="00CA12D4">
        <w:rPr>
          <w:sz w:val="20"/>
        </w:rPr>
        <w:t>bring</w:t>
      </w:r>
      <w:r w:rsidRPr="00CA12D4">
        <w:rPr>
          <w:spacing w:val="22"/>
          <w:sz w:val="20"/>
        </w:rPr>
        <w:t xml:space="preserve"> </w:t>
      </w:r>
      <w:r w:rsidRPr="00CA12D4">
        <w:rPr>
          <w:sz w:val="20"/>
        </w:rPr>
        <w:t>forward</w:t>
      </w:r>
      <w:r w:rsidRPr="00CA12D4">
        <w:rPr>
          <w:spacing w:val="20"/>
          <w:sz w:val="20"/>
        </w:rPr>
        <w:t xml:space="preserve"> </w:t>
      </w:r>
      <w:r w:rsidRPr="00CA12D4">
        <w:rPr>
          <w:sz w:val="20"/>
        </w:rPr>
        <w:t>compatibility</w:t>
      </w:r>
      <w:r w:rsidRPr="00CA12D4">
        <w:rPr>
          <w:spacing w:val="21"/>
          <w:sz w:val="20"/>
        </w:rPr>
        <w:t xml:space="preserve"> </w:t>
      </w:r>
      <w:r w:rsidRPr="00CA12D4">
        <w:rPr>
          <w:sz w:val="20"/>
        </w:rPr>
        <w:t>to</w:t>
      </w:r>
      <w:r w:rsidRPr="00CA12D4">
        <w:rPr>
          <w:spacing w:val="21"/>
          <w:sz w:val="20"/>
        </w:rPr>
        <w:t xml:space="preserve"> </w:t>
      </w:r>
      <w:r w:rsidRPr="00CA12D4">
        <w:rPr>
          <w:sz w:val="20"/>
        </w:rPr>
        <w:t>the</w:t>
      </w:r>
      <w:r w:rsidRPr="00CA12D4">
        <w:rPr>
          <w:spacing w:val="21"/>
          <w:sz w:val="20"/>
        </w:rPr>
        <w:t xml:space="preserve"> </w:t>
      </w:r>
      <w:r w:rsidRPr="00CA12D4">
        <w:rPr>
          <w:sz w:val="20"/>
        </w:rPr>
        <w:t>EHT</w:t>
      </w:r>
      <w:r w:rsidRPr="00CA12D4">
        <w:rPr>
          <w:spacing w:val="20"/>
          <w:sz w:val="20"/>
        </w:rPr>
        <w:t xml:space="preserve"> </w:t>
      </w:r>
      <w:r w:rsidRPr="00CA12D4">
        <w:rPr>
          <w:sz w:val="20"/>
        </w:rPr>
        <w:t>preamble</w:t>
      </w:r>
      <w:r w:rsidRPr="00CA12D4">
        <w:rPr>
          <w:spacing w:val="21"/>
          <w:sz w:val="20"/>
        </w:rPr>
        <w:t xml:space="preserve"> </w:t>
      </w:r>
      <w:r w:rsidRPr="00CA12D4">
        <w:rPr>
          <w:sz w:val="20"/>
        </w:rPr>
        <w:t>via</w:t>
      </w:r>
      <w:r w:rsidRPr="00CA12D4">
        <w:rPr>
          <w:spacing w:val="22"/>
          <w:sz w:val="20"/>
        </w:rPr>
        <w:t xml:space="preserve"> </w:t>
      </w:r>
      <w:r w:rsidRPr="00CA12D4">
        <w:rPr>
          <w:sz w:val="20"/>
        </w:rPr>
        <w:t>the</w:t>
      </w:r>
      <w:r w:rsidRPr="00CA12D4">
        <w:rPr>
          <w:spacing w:val="20"/>
          <w:sz w:val="20"/>
        </w:rPr>
        <w:t xml:space="preserve"> </w:t>
      </w:r>
      <w:r w:rsidRPr="00CA12D4">
        <w:rPr>
          <w:sz w:val="20"/>
        </w:rPr>
        <w:t>introduction</w:t>
      </w:r>
      <w:r w:rsidRPr="00CA12D4">
        <w:rPr>
          <w:spacing w:val="21"/>
          <w:sz w:val="20"/>
        </w:rPr>
        <w:t xml:space="preserve"> </w:t>
      </w:r>
      <w:r w:rsidRPr="00CA12D4">
        <w:rPr>
          <w:sz w:val="20"/>
        </w:rPr>
        <w:t>of</w:t>
      </w:r>
    </w:p>
    <w:p w14:paraId="3960D060" w14:textId="77777777" w:rsidR="00BB4A95" w:rsidRPr="00CA12D4" w:rsidRDefault="00BB4A95" w:rsidP="00BB4A95">
      <w:pPr>
        <w:pStyle w:val="ListParagraph"/>
        <w:widowControl w:val="0"/>
        <w:numPr>
          <w:ilvl w:val="0"/>
          <w:numId w:val="33"/>
        </w:numPr>
        <w:tabs>
          <w:tab w:val="left" w:pos="720"/>
        </w:tabs>
        <w:kinsoku w:val="0"/>
        <w:overflowPunct w:val="0"/>
        <w:autoSpaceDE w:val="0"/>
        <w:autoSpaceDN w:val="0"/>
        <w:adjustRightInd w:val="0"/>
        <w:spacing w:line="220" w:lineRule="exact"/>
        <w:ind w:leftChars="0"/>
        <w:rPr>
          <w:sz w:val="20"/>
        </w:rPr>
      </w:pPr>
      <w:r w:rsidRPr="00CA12D4">
        <w:rPr>
          <w:sz w:val="20"/>
        </w:rPr>
        <w:t>version</w:t>
      </w:r>
      <w:r w:rsidRPr="00CA12D4">
        <w:rPr>
          <w:spacing w:val="31"/>
          <w:sz w:val="20"/>
        </w:rPr>
        <w:t xml:space="preserve"> </w:t>
      </w:r>
      <w:r w:rsidRPr="00CA12D4">
        <w:rPr>
          <w:sz w:val="20"/>
        </w:rPr>
        <w:t>independent</w:t>
      </w:r>
      <w:r w:rsidRPr="00CA12D4">
        <w:rPr>
          <w:spacing w:val="30"/>
          <w:sz w:val="20"/>
        </w:rPr>
        <w:t xml:space="preserve"> </w:t>
      </w:r>
      <w:r w:rsidRPr="00CA12D4">
        <w:rPr>
          <w:sz w:val="20"/>
        </w:rPr>
        <w:t>fields.</w:t>
      </w:r>
      <w:r w:rsidRPr="00CA12D4">
        <w:rPr>
          <w:spacing w:val="31"/>
          <w:sz w:val="20"/>
        </w:rPr>
        <w:t xml:space="preserve"> </w:t>
      </w:r>
      <w:r w:rsidRPr="00CA12D4">
        <w:rPr>
          <w:sz w:val="20"/>
        </w:rPr>
        <w:t>These</w:t>
      </w:r>
      <w:r w:rsidRPr="00CA12D4">
        <w:rPr>
          <w:spacing w:val="30"/>
          <w:sz w:val="20"/>
        </w:rPr>
        <w:t xml:space="preserve"> </w:t>
      </w:r>
      <w:r w:rsidRPr="00CA12D4">
        <w:rPr>
          <w:sz w:val="20"/>
        </w:rPr>
        <w:t>are</w:t>
      </w:r>
      <w:r w:rsidRPr="00CA12D4">
        <w:rPr>
          <w:spacing w:val="30"/>
          <w:sz w:val="20"/>
        </w:rPr>
        <w:t xml:space="preserve"> </w:t>
      </w:r>
      <w:r w:rsidRPr="00CA12D4">
        <w:rPr>
          <w:sz w:val="20"/>
        </w:rPr>
        <w:t>fields</w:t>
      </w:r>
      <w:r w:rsidRPr="00CA12D4">
        <w:rPr>
          <w:spacing w:val="32"/>
          <w:sz w:val="20"/>
        </w:rPr>
        <w:t xml:space="preserve"> </w:t>
      </w:r>
      <w:r w:rsidRPr="00CA12D4">
        <w:rPr>
          <w:sz w:val="20"/>
        </w:rPr>
        <w:t>that</w:t>
      </w:r>
      <w:r w:rsidRPr="00CA12D4">
        <w:rPr>
          <w:spacing w:val="31"/>
          <w:sz w:val="20"/>
        </w:rPr>
        <w:t xml:space="preserve"> </w:t>
      </w:r>
      <w:r w:rsidRPr="00CA12D4">
        <w:rPr>
          <w:sz w:val="20"/>
        </w:rPr>
        <w:t>will</w:t>
      </w:r>
      <w:r w:rsidRPr="00CA12D4">
        <w:rPr>
          <w:spacing w:val="31"/>
          <w:sz w:val="20"/>
        </w:rPr>
        <w:t xml:space="preserve"> </w:t>
      </w:r>
      <w:r w:rsidRPr="00CA12D4">
        <w:rPr>
          <w:sz w:val="20"/>
        </w:rPr>
        <w:t>be</w:t>
      </w:r>
      <w:r w:rsidRPr="00CA12D4">
        <w:rPr>
          <w:spacing w:val="31"/>
          <w:sz w:val="20"/>
        </w:rPr>
        <w:t xml:space="preserve"> </w:t>
      </w:r>
      <w:r w:rsidRPr="00CA12D4">
        <w:rPr>
          <w:sz w:val="20"/>
        </w:rPr>
        <w:t>consistent</w:t>
      </w:r>
      <w:r w:rsidRPr="00CA12D4">
        <w:rPr>
          <w:spacing w:val="30"/>
          <w:sz w:val="20"/>
        </w:rPr>
        <w:t xml:space="preserve"> </w:t>
      </w:r>
      <w:r w:rsidRPr="00CA12D4">
        <w:rPr>
          <w:sz w:val="20"/>
        </w:rPr>
        <w:t>in</w:t>
      </w:r>
      <w:r w:rsidRPr="00CA12D4">
        <w:rPr>
          <w:spacing w:val="30"/>
          <w:sz w:val="20"/>
        </w:rPr>
        <w:t xml:space="preserve"> </w:t>
      </w:r>
      <w:r w:rsidRPr="00CA12D4">
        <w:rPr>
          <w:sz w:val="20"/>
        </w:rPr>
        <w:t>location</w:t>
      </w:r>
      <w:r w:rsidRPr="00CA12D4">
        <w:rPr>
          <w:spacing w:val="31"/>
          <w:sz w:val="20"/>
        </w:rPr>
        <w:t xml:space="preserve"> </w:t>
      </w:r>
      <w:r w:rsidRPr="00CA12D4">
        <w:rPr>
          <w:sz w:val="20"/>
        </w:rPr>
        <w:t>and</w:t>
      </w:r>
      <w:r w:rsidRPr="00CA12D4">
        <w:rPr>
          <w:spacing w:val="31"/>
          <w:sz w:val="20"/>
        </w:rPr>
        <w:t xml:space="preserve"> </w:t>
      </w:r>
      <w:r w:rsidRPr="00CA12D4">
        <w:rPr>
          <w:sz w:val="20"/>
        </w:rPr>
        <w:t>interpretation</w:t>
      </w:r>
      <w:r w:rsidRPr="00CA12D4">
        <w:rPr>
          <w:spacing w:val="31"/>
          <w:sz w:val="20"/>
        </w:rPr>
        <w:t xml:space="preserve"> </w:t>
      </w:r>
      <w:r w:rsidRPr="00CA12D4">
        <w:rPr>
          <w:sz w:val="20"/>
        </w:rPr>
        <w:t>across</w:t>
      </w:r>
    </w:p>
    <w:p w14:paraId="5226D644" w14:textId="77777777" w:rsidR="00BB4A95" w:rsidRPr="00CA12D4" w:rsidRDefault="00BB4A95" w:rsidP="00BB4A95">
      <w:pPr>
        <w:pStyle w:val="ListParagraph"/>
        <w:widowControl w:val="0"/>
        <w:numPr>
          <w:ilvl w:val="0"/>
          <w:numId w:val="33"/>
        </w:numPr>
        <w:tabs>
          <w:tab w:val="left" w:pos="720"/>
        </w:tabs>
        <w:kinsoku w:val="0"/>
        <w:overflowPunct w:val="0"/>
        <w:autoSpaceDE w:val="0"/>
        <w:autoSpaceDN w:val="0"/>
        <w:adjustRightInd w:val="0"/>
        <w:spacing w:line="220" w:lineRule="exact"/>
        <w:ind w:leftChars="0"/>
        <w:rPr>
          <w:sz w:val="20"/>
        </w:rPr>
      </w:pPr>
      <w:r w:rsidRPr="00CA12D4">
        <w:rPr>
          <w:sz w:val="20"/>
        </w:rPr>
        <w:t>multiple IEEE</w:t>
      </w:r>
      <w:r w:rsidRPr="00CA12D4">
        <w:rPr>
          <w:spacing w:val="28"/>
          <w:sz w:val="20"/>
        </w:rPr>
        <w:t xml:space="preserve"> </w:t>
      </w:r>
      <w:r w:rsidRPr="00CA12D4">
        <w:rPr>
          <w:sz w:val="20"/>
        </w:rPr>
        <w:t xml:space="preserve">802.11 PHY </w:t>
      </w:r>
      <w:ins w:id="74" w:author="Sameer Vermani" w:date="2021-02-17T14:30:00Z">
        <w:r w:rsidRPr="00CA12D4">
          <w:rPr>
            <w:sz w:val="20"/>
          </w:rPr>
          <w:t>clauses</w:t>
        </w:r>
      </w:ins>
      <w:del w:id="75" w:author="Sameer Vermani" w:date="2021-02-17T14:30:00Z">
        <w:r w:rsidRPr="00CA12D4" w:rsidDel="003442E6">
          <w:rPr>
            <w:sz w:val="20"/>
          </w:rPr>
          <w:delText>amendments</w:delText>
        </w:r>
      </w:del>
      <w:r w:rsidRPr="00CA12D4">
        <w:rPr>
          <w:sz w:val="20"/>
        </w:rPr>
        <w:t>. The intent of the version independent content is to achieve better</w:t>
      </w:r>
    </w:p>
    <w:p w14:paraId="36F6C2B3" w14:textId="77777777" w:rsidR="00BB4A95" w:rsidRPr="00CA12D4" w:rsidRDefault="00FA3316" w:rsidP="00BB4A95">
      <w:pPr>
        <w:pStyle w:val="ListParagraph"/>
        <w:widowControl w:val="0"/>
        <w:numPr>
          <w:ilvl w:val="0"/>
          <w:numId w:val="33"/>
        </w:numPr>
        <w:tabs>
          <w:tab w:val="left" w:pos="720"/>
        </w:tabs>
        <w:kinsoku w:val="0"/>
        <w:overflowPunct w:val="0"/>
        <w:autoSpaceDE w:val="0"/>
        <w:autoSpaceDN w:val="0"/>
        <w:adjustRightInd w:val="0"/>
        <w:spacing w:line="291" w:lineRule="exact"/>
        <w:ind w:leftChars="0"/>
        <w:rPr>
          <w:sz w:val="20"/>
        </w:rPr>
      </w:pPr>
      <w:r>
        <w:rPr>
          <w:noProof/>
          <w:sz w:val="20"/>
        </w:rPr>
        <w:pict w14:anchorId="6917A776">
          <v:shapetype id="_x0000_t202" coordsize="21600,21600" o:spt="202" path="m,l,21600r21600,l21600,xe">
            <v:stroke joinstyle="miter"/>
            <v:path gradientshapeok="t" o:connecttype="rect"/>
          </v:shapetype>
          <v:shape id="_x0000_s1458" type="#_x0000_t202" style="position:absolute;left:0;text-align:left;margin-left:62.35pt;margin-top:7.7pt;width:9pt;height:10pt;z-index:-2;mso-position-horizontal-relative:page" o:allowincell="f" filled="f" stroked="f">
            <v:textbox inset="0,0,0,0">
              <w:txbxContent>
                <w:p w14:paraId="13BC10DB" w14:textId="77777777" w:rsidR="00F72413" w:rsidRDefault="00F72413" w:rsidP="00BB4A95">
                  <w:pPr>
                    <w:pStyle w:val="BodyText0"/>
                    <w:kinsoku w:val="0"/>
                    <w:overflowPunct w:val="0"/>
                    <w:spacing w:line="199" w:lineRule="exact"/>
                    <w:rPr>
                      <w:szCs w:val="18"/>
                    </w:rPr>
                  </w:pPr>
                  <w:r>
                    <w:rPr>
                      <w:szCs w:val="18"/>
                    </w:rPr>
                    <w:t>17</w:t>
                  </w:r>
                </w:p>
              </w:txbxContent>
            </v:textbox>
            <w10:wrap anchorx="page"/>
          </v:shape>
        </w:pict>
      </w:r>
      <w:r w:rsidR="00BB4A95" w:rsidRPr="00CA12D4">
        <w:rPr>
          <w:sz w:val="20"/>
        </w:rPr>
        <w:t xml:space="preserve">coexistence </w:t>
      </w:r>
      <w:r w:rsidR="00BB4A95" w:rsidRPr="00CA12D4">
        <w:rPr>
          <w:spacing w:val="11"/>
          <w:sz w:val="20"/>
        </w:rPr>
        <w:t xml:space="preserve"> </w:t>
      </w:r>
      <w:r w:rsidR="00BB4A95" w:rsidRPr="00CA12D4">
        <w:rPr>
          <w:sz w:val="20"/>
        </w:rPr>
        <w:t xml:space="preserve">among </w:t>
      </w:r>
      <w:ins w:id="76" w:author="Sameer Vermani" w:date="2021-02-17T16:33:00Z">
        <w:r w:rsidR="00BB4A95" w:rsidRPr="00CA12D4">
          <w:rPr>
            <w:sz w:val="20"/>
          </w:rPr>
          <w:t>IEEE 802.11 PHY clauses that are defined for 2.4, 5 and 6 GHz spectrum from clause 36 onwards</w:t>
        </w:r>
      </w:ins>
      <w:del w:id="77" w:author="Sameer Vermani" w:date="2021-02-17T16:33:00Z">
        <w:r w:rsidR="00BB4A95" w:rsidRPr="00CA12D4" w:rsidDel="00D544EE">
          <w:rPr>
            <w:spacing w:val="12"/>
            <w:sz w:val="20"/>
          </w:rPr>
          <w:delText xml:space="preserve"> </w:delText>
        </w:r>
        <w:r w:rsidR="00BB4A95" w:rsidRPr="00CA12D4" w:rsidDel="00D544EE">
          <w:rPr>
            <w:sz w:val="20"/>
          </w:rPr>
          <w:delText xml:space="preserve">future </w:delText>
        </w:r>
        <w:r w:rsidR="00BB4A95" w:rsidRPr="00CA12D4" w:rsidDel="00D544EE">
          <w:rPr>
            <w:spacing w:val="12"/>
            <w:sz w:val="20"/>
          </w:rPr>
          <w:delText xml:space="preserve"> </w:delText>
        </w:r>
        <w:r w:rsidR="00BB4A95" w:rsidRPr="00CA12D4" w:rsidDel="00D544EE">
          <w:rPr>
            <w:sz w:val="20"/>
          </w:rPr>
          <w:delText>IEEE</w:delText>
        </w:r>
        <w:r w:rsidR="00BB4A95" w:rsidRPr="00CA12D4" w:rsidDel="00D544EE">
          <w:rPr>
            <w:spacing w:val="-3"/>
            <w:sz w:val="20"/>
          </w:rPr>
          <w:delText xml:space="preserve"> </w:delText>
        </w:r>
        <w:r w:rsidR="00BB4A95" w:rsidRPr="00CA12D4" w:rsidDel="00D544EE">
          <w:rPr>
            <w:sz w:val="20"/>
          </w:rPr>
          <w:delText xml:space="preserve">802.11 </w:delText>
        </w:r>
        <w:r w:rsidR="00BB4A95" w:rsidRPr="00CA12D4" w:rsidDel="00D544EE">
          <w:rPr>
            <w:spacing w:val="13"/>
            <w:sz w:val="20"/>
          </w:rPr>
          <w:delText xml:space="preserve"> </w:delText>
        </w:r>
        <w:r w:rsidR="00BB4A95" w:rsidRPr="00CA12D4" w:rsidDel="00D544EE">
          <w:rPr>
            <w:sz w:val="20"/>
          </w:rPr>
          <w:delText>generations</w:delText>
        </w:r>
      </w:del>
      <w:r w:rsidR="00BB4A95" w:rsidRPr="00CA12D4">
        <w:rPr>
          <w:sz w:val="20"/>
        </w:rPr>
        <w:t xml:space="preserve">. </w:t>
      </w:r>
      <w:r w:rsidR="00BB4A95" w:rsidRPr="00CA12D4">
        <w:rPr>
          <w:spacing w:val="12"/>
          <w:sz w:val="20"/>
        </w:rPr>
        <w:t xml:space="preserve"> </w:t>
      </w:r>
      <w:proofErr w:type="gramStart"/>
      <w:r w:rsidR="00BB4A95" w:rsidRPr="00CA12D4">
        <w:rPr>
          <w:sz w:val="20"/>
        </w:rPr>
        <w:t xml:space="preserve">In </w:t>
      </w:r>
      <w:r w:rsidR="00BB4A95" w:rsidRPr="00CA12D4">
        <w:rPr>
          <w:spacing w:val="13"/>
          <w:sz w:val="20"/>
        </w:rPr>
        <w:t xml:space="preserve"> </w:t>
      </w:r>
      <w:r w:rsidR="00BB4A95" w:rsidRPr="00CA12D4">
        <w:rPr>
          <w:sz w:val="20"/>
        </w:rPr>
        <w:t>addition</w:t>
      </w:r>
      <w:proofErr w:type="gramEnd"/>
      <w:r w:rsidR="00BB4A95" w:rsidRPr="00CA12D4">
        <w:rPr>
          <w:sz w:val="20"/>
        </w:rPr>
        <w:t xml:space="preserve">, </w:t>
      </w:r>
      <w:r w:rsidR="00BB4A95" w:rsidRPr="00CA12D4">
        <w:rPr>
          <w:spacing w:val="11"/>
          <w:sz w:val="20"/>
        </w:rPr>
        <w:t xml:space="preserve"> </w:t>
      </w:r>
      <w:r w:rsidR="00BB4A95" w:rsidRPr="00CA12D4">
        <w:rPr>
          <w:sz w:val="20"/>
        </w:rPr>
        <w:t xml:space="preserve">the </w:t>
      </w:r>
      <w:r w:rsidR="00BB4A95" w:rsidRPr="00CA12D4">
        <w:rPr>
          <w:spacing w:val="12"/>
          <w:sz w:val="20"/>
        </w:rPr>
        <w:t xml:space="preserve"> </w:t>
      </w:r>
      <w:r w:rsidR="00BB4A95" w:rsidRPr="00CA12D4">
        <w:rPr>
          <w:sz w:val="20"/>
        </w:rPr>
        <w:t xml:space="preserve">U-SIG </w:t>
      </w:r>
      <w:r w:rsidR="00BB4A95" w:rsidRPr="00CA12D4">
        <w:rPr>
          <w:spacing w:val="12"/>
          <w:sz w:val="20"/>
        </w:rPr>
        <w:t xml:space="preserve"> </w:t>
      </w:r>
      <w:r w:rsidR="00BB4A95" w:rsidRPr="00CA12D4">
        <w:rPr>
          <w:sz w:val="20"/>
        </w:rPr>
        <w:t xml:space="preserve">can </w:t>
      </w:r>
      <w:r w:rsidR="00BB4A95" w:rsidRPr="00CA12D4">
        <w:rPr>
          <w:spacing w:val="13"/>
          <w:sz w:val="20"/>
        </w:rPr>
        <w:t xml:space="preserve"> </w:t>
      </w:r>
      <w:r w:rsidR="00BB4A95" w:rsidRPr="00CA12D4">
        <w:rPr>
          <w:sz w:val="20"/>
        </w:rPr>
        <w:t xml:space="preserve">have </w:t>
      </w:r>
      <w:r w:rsidR="00BB4A95" w:rsidRPr="00CA12D4">
        <w:rPr>
          <w:spacing w:val="12"/>
          <w:sz w:val="20"/>
        </w:rPr>
        <w:t xml:space="preserve"> </w:t>
      </w:r>
      <w:r w:rsidR="00BB4A95" w:rsidRPr="00CA12D4">
        <w:rPr>
          <w:sz w:val="20"/>
        </w:rPr>
        <w:t xml:space="preserve">some </w:t>
      </w:r>
      <w:r w:rsidR="00BB4A95" w:rsidRPr="00CA12D4">
        <w:rPr>
          <w:spacing w:val="13"/>
          <w:sz w:val="20"/>
        </w:rPr>
        <w:t xml:space="preserve"> </w:t>
      </w:r>
      <w:r w:rsidR="00BB4A95" w:rsidRPr="00CA12D4">
        <w:rPr>
          <w:sz w:val="20"/>
        </w:rPr>
        <w:t>version</w:t>
      </w:r>
    </w:p>
    <w:p w14:paraId="33981842" w14:textId="77777777" w:rsidR="00BB4A95" w:rsidRPr="00CA12D4" w:rsidRDefault="00BB4A95" w:rsidP="00BB4A95">
      <w:pPr>
        <w:pStyle w:val="ListParagraph"/>
        <w:widowControl w:val="0"/>
        <w:numPr>
          <w:ilvl w:val="0"/>
          <w:numId w:val="32"/>
        </w:numPr>
        <w:tabs>
          <w:tab w:val="left" w:pos="720"/>
        </w:tabs>
        <w:kinsoku w:val="0"/>
        <w:overflowPunct w:val="0"/>
        <w:autoSpaceDE w:val="0"/>
        <w:autoSpaceDN w:val="0"/>
        <w:adjustRightInd w:val="0"/>
        <w:spacing w:before="10" w:line="248" w:lineRule="exact"/>
        <w:ind w:leftChars="0"/>
        <w:rPr>
          <w:sz w:val="20"/>
        </w:rPr>
      </w:pPr>
      <w:r w:rsidRPr="00CA12D4">
        <w:rPr>
          <w:sz w:val="20"/>
        </w:rPr>
        <w:t>dependent</w:t>
      </w:r>
      <w:r w:rsidRPr="00CA12D4">
        <w:rPr>
          <w:spacing w:val="13"/>
          <w:sz w:val="20"/>
        </w:rPr>
        <w:t xml:space="preserve"> </w:t>
      </w:r>
      <w:r w:rsidRPr="00CA12D4">
        <w:rPr>
          <w:sz w:val="20"/>
        </w:rPr>
        <w:t>fields</w:t>
      </w:r>
      <w:r w:rsidRPr="00CA12D4">
        <w:rPr>
          <w:spacing w:val="13"/>
          <w:sz w:val="20"/>
        </w:rPr>
        <w:t xml:space="preserve"> </w:t>
      </w:r>
      <w:r w:rsidRPr="00CA12D4">
        <w:rPr>
          <w:sz w:val="20"/>
        </w:rPr>
        <w:t>that</w:t>
      </w:r>
      <w:r w:rsidRPr="00CA12D4">
        <w:rPr>
          <w:spacing w:val="14"/>
          <w:sz w:val="20"/>
        </w:rPr>
        <w:t xml:space="preserve"> </w:t>
      </w:r>
      <w:r w:rsidRPr="00CA12D4">
        <w:rPr>
          <w:sz w:val="20"/>
        </w:rPr>
        <w:t>are</w:t>
      </w:r>
      <w:r w:rsidRPr="00CA12D4">
        <w:rPr>
          <w:spacing w:val="13"/>
          <w:sz w:val="20"/>
        </w:rPr>
        <w:t xml:space="preserve"> </w:t>
      </w:r>
      <w:r w:rsidRPr="00CA12D4">
        <w:rPr>
          <w:sz w:val="20"/>
        </w:rPr>
        <w:t>fields</w:t>
      </w:r>
      <w:r w:rsidRPr="00CA12D4">
        <w:rPr>
          <w:spacing w:val="13"/>
          <w:sz w:val="20"/>
        </w:rPr>
        <w:t xml:space="preserve"> </w:t>
      </w:r>
      <w:r w:rsidRPr="00CA12D4">
        <w:rPr>
          <w:sz w:val="20"/>
        </w:rPr>
        <w:t>specific</w:t>
      </w:r>
      <w:r w:rsidRPr="00CA12D4">
        <w:rPr>
          <w:spacing w:val="14"/>
          <w:sz w:val="20"/>
        </w:rPr>
        <w:t xml:space="preserve"> </w:t>
      </w:r>
      <w:r w:rsidRPr="00CA12D4">
        <w:rPr>
          <w:sz w:val="20"/>
        </w:rPr>
        <w:t>to</w:t>
      </w:r>
      <w:r w:rsidRPr="00CA12D4">
        <w:rPr>
          <w:spacing w:val="14"/>
          <w:sz w:val="20"/>
        </w:rPr>
        <w:t xml:space="preserve"> </w:t>
      </w:r>
      <w:r w:rsidRPr="00CA12D4">
        <w:rPr>
          <w:sz w:val="20"/>
        </w:rPr>
        <w:t>an</w:t>
      </w:r>
      <w:r w:rsidRPr="00CA12D4">
        <w:rPr>
          <w:spacing w:val="12"/>
          <w:sz w:val="20"/>
        </w:rPr>
        <w:t xml:space="preserve"> </w:t>
      </w:r>
      <w:r w:rsidRPr="00CA12D4">
        <w:rPr>
          <w:sz w:val="20"/>
        </w:rPr>
        <w:t>IEEE</w:t>
      </w:r>
      <w:r w:rsidRPr="00CA12D4">
        <w:rPr>
          <w:spacing w:val="-1"/>
          <w:sz w:val="20"/>
        </w:rPr>
        <w:t xml:space="preserve"> </w:t>
      </w:r>
      <w:r w:rsidRPr="00CA12D4">
        <w:rPr>
          <w:sz w:val="20"/>
        </w:rPr>
        <w:t>802.11</w:t>
      </w:r>
      <w:r w:rsidRPr="00CA12D4">
        <w:rPr>
          <w:spacing w:val="14"/>
          <w:sz w:val="20"/>
        </w:rPr>
        <w:t xml:space="preserve"> </w:t>
      </w:r>
      <w:r w:rsidRPr="00CA12D4">
        <w:rPr>
          <w:sz w:val="20"/>
        </w:rPr>
        <w:t>PHY</w:t>
      </w:r>
      <w:r w:rsidRPr="00CA12D4">
        <w:rPr>
          <w:spacing w:val="14"/>
          <w:sz w:val="20"/>
        </w:rPr>
        <w:t xml:space="preserve"> </w:t>
      </w:r>
      <w:ins w:id="78" w:author="Sameer Vermani" w:date="2021-02-17T14:30:00Z">
        <w:r w:rsidRPr="00CA12D4">
          <w:rPr>
            <w:sz w:val="20"/>
          </w:rPr>
          <w:t xml:space="preserve">clause </w:t>
        </w:r>
      </w:ins>
      <w:del w:id="79" w:author="Sameer Vermani" w:date="2021-02-17T14:30:00Z">
        <w:r w:rsidRPr="00CA12D4" w:rsidDel="003442E6">
          <w:rPr>
            <w:sz w:val="20"/>
          </w:rPr>
          <w:delText>amendment</w:delText>
        </w:r>
      </w:del>
      <w:r w:rsidRPr="00CA12D4">
        <w:rPr>
          <w:sz w:val="20"/>
        </w:rPr>
        <w:t>.</w:t>
      </w:r>
      <w:r w:rsidRPr="00CA12D4">
        <w:rPr>
          <w:spacing w:val="13"/>
          <w:sz w:val="20"/>
        </w:rPr>
        <w:t xml:space="preserve"> </w:t>
      </w:r>
      <w:r w:rsidRPr="00CA12D4">
        <w:rPr>
          <w:sz w:val="20"/>
        </w:rPr>
        <w:t>The</w:t>
      </w:r>
      <w:r w:rsidRPr="00CA12D4">
        <w:rPr>
          <w:spacing w:val="13"/>
          <w:sz w:val="20"/>
        </w:rPr>
        <w:t xml:space="preserve"> </w:t>
      </w:r>
      <w:r w:rsidRPr="00CA12D4">
        <w:rPr>
          <w:sz w:val="20"/>
        </w:rPr>
        <w:t>U-SIG</w:t>
      </w:r>
      <w:r w:rsidRPr="00CA12D4">
        <w:rPr>
          <w:spacing w:val="14"/>
          <w:sz w:val="20"/>
        </w:rPr>
        <w:t xml:space="preserve"> </w:t>
      </w:r>
      <w:r w:rsidRPr="00CA12D4">
        <w:rPr>
          <w:sz w:val="20"/>
        </w:rPr>
        <w:t>includes</w:t>
      </w:r>
      <w:r w:rsidRPr="00CA12D4">
        <w:rPr>
          <w:spacing w:val="14"/>
          <w:sz w:val="20"/>
        </w:rPr>
        <w:t xml:space="preserve"> </w:t>
      </w:r>
      <w:r w:rsidRPr="00CA12D4">
        <w:rPr>
          <w:sz w:val="20"/>
        </w:rPr>
        <w:t>version</w:t>
      </w:r>
    </w:p>
    <w:p w14:paraId="6CE75D89" w14:textId="77777777" w:rsidR="00BB4A95" w:rsidRPr="00CA12D4" w:rsidRDefault="00BB4A95" w:rsidP="00BB4A95">
      <w:pPr>
        <w:pStyle w:val="ListParagraph"/>
        <w:widowControl w:val="0"/>
        <w:numPr>
          <w:ilvl w:val="0"/>
          <w:numId w:val="32"/>
        </w:numPr>
        <w:tabs>
          <w:tab w:val="left" w:pos="720"/>
        </w:tabs>
        <w:kinsoku w:val="0"/>
        <w:overflowPunct w:val="0"/>
        <w:autoSpaceDE w:val="0"/>
        <w:autoSpaceDN w:val="0"/>
        <w:adjustRightInd w:val="0"/>
        <w:spacing w:line="211" w:lineRule="exact"/>
        <w:ind w:leftChars="0"/>
        <w:rPr>
          <w:sz w:val="20"/>
        </w:rPr>
      </w:pPr>
      <w:r w:rsidRPr="00CA12D4">
        <w:rPr>
          <w:sz w:val="20"/>
        </w:rPr>
        <w:t>independent</w:t>
      </w:r>
      <w:r w:rsidRPr="00CA12D4">
        <w:rPr>
          <w:spacing w:val="-3"/>
          <w:sz w:val="20"/>
        </w:rPr>
        <w:t xml:space="preserve"> </w:t>
      </w:r>
      <w:r w:rsidRPr="00CA12D4">
        <w:rPr>
          <w:sz w:val="20"/>
        </w:rPr>
        <w:t>bits</w:t>
      </w:r>
      <w:r w:rsidRPr="00CA12D4">
        <w:rPr>
          <w:spacing w:val="-3"/>
          <w:sz w:val="20"/>
        </w:rPr>
        <w:t xml:space="preserve"> </w:t>
      </w:r>
      <w:r w:rsidRPr="00CA12D4">
        <w:rPr>
          <w:sz w:val="20"/>
        </w:rPr>
        <w:t>followed</w:t>
      </w:r>
      <w:r w:rsidRPr="00CA12D4">
        <w:rPr>
          <w:spacing w:val="-2"/>
          <w:sz w:val="20"/>
        </w:rPr>
        <w:t xml:space="preserve"> </w:t>
      </w:r>
      <w:r w:rsidRPr="00CA12D4">
        <w:rPr>
          <w:sz w:val="20"/>
        </w:rPr>
        <w:t>by</w:t>
      </w:r>
      <w:r w:rsidRPr="00CA12D4">
        <w:rPr>
          <w:spacing w:val="-2"/>
          <w:sz w:val="20"/>
        </w:rPr>
        <w:t xml:space="preserve"> </w:t>
      </w:r>
      <w:r w:rsidRPr="00CA12D4">
        <w:rPr>
          <w:sz w:val="20"/>
        </w:rPr>
        <w:t>version</w:t>
      </w:r>
      <w:r w:rsidRPr="00CA12D4">
        <w:rPr>
          <w:spacing w:val="-3"/>
          <w:sz w:val="20"/>
        </w:rPr>
        <w:t xml:space="preserve"> </w:t>
      </w:r>
      <w:r w:rsidRPr="00CA12D4">
        <w:rPr>
          <w:sz w:val="20"/>
        </w:rPr>
        <w:t>dependent</w:t>
      </w:r>
      <w:r w:rsidRPr="00CA12D4">
        <w:rPr>
          <w:spacing w:val="-4"/>
          <w:sz w:val="20"/>
        </w:rPr>
        <w:t xml:space="preserve"> </w:t>
      </w:r>
      <w:r w:rsidRPr="00CA12D4">
        <w:rPr>
          <w:sz w:val="20"/>
        </w:rPr>
        <w:t>bits.</w:t>
      </w:r>
      <w:r w:rsidRPr="00CA12D4">
        <w:rPr>
          <w:spacing w:val="-3"/>
          <w:sz w:val="20"/>
        </w:rPr>
        <w:t xml:space="preserve"> </w:t>
      </w:r>
      <w:r w:rsidRPr="00CA12D4">
        <w:rPr>
          <w:sz w:val="20"/>
        </w:rPr>
        <w:t>PHY</w:t>
      </w:r>
      <w:r w:rsidRPr="00CA12D4">
        <w:rPr>
          <w:spacing w:val="-3"/>
          <w:sz w:val="20"/>
        </w:rPr>
        <w:t xml:space="preserve"> </w:t>
      </w:r>
      <w:del w:id="80" w:author="Alice Chen" w:date="2021-02-26T01:16:00Z">
        <w:r w:rsidRPr="00CA12D4" w:rsidDel="007E6BEB">
          <w:rPr>
            <w:sz w:val="20"/>
          </w:rPr>
          <w:delText>version</w:delText>
        </w:r>
        <w:r w:rsidRPr="00CA12D4" w:rsidDel="007E6BEB">
          <w:rPr>
            <w:spacing w:val="-2"/>
            <w:sz w:val="20"/>
          </w:rPr>
          <w:delText xml:space="preserve"> </w:delText>
        </w:r>
      </w:del>
      <w:ins w:id="81" w:author="Alice Chen" w:date="2021-02-26T01:16:00Z">
        <w:r w:rsidRPr="00CA12D4">
          <w:rPr>
            <w:sz w:val="20"/>
          </w:rPr>
          <w:t>Version</w:t>
        </w:r>
        <w:r w:rsidRPr="00CA12D4">
          <w:rPr>
            <w:spacing w:val="-2"/>
            <w:sz w:val="20"/>
          </w:rPr>
          <w:t xml:space="preserve"> </w:t>
        </w:r>
      </w:ins>
      <w:ins w:id="82" w:author="Sameer Vermani" w:date="2021-02-27T07:48:00Z">
        <w:r>
          <w:rPr>
            <w:spacing w:val="-2"/>
            <w:sz w:val="20"/>
          </w:rPr>
          <w:t xml:space="preserve">Identifier </w:t>
        </w:r>
      </w:ins>
      <w:del w:id="83" w:author="Sameer Vermani" w:date="2021-02-27T07:48:00Z">
        <w:r w:rsidRPr="00CA12D4" w:rsidDel="00E24F94">
          <w:rPr>
            <w:sz w:val="20"/>
          </w:rPr>
          <w:delText>identifier</w:delText>
        </w:r>
        <w:r w:rsidRPr="00CA12D4" w:rsidDel="00E24F94">
          <w:rPr>
            <w:spacing w:val="-3"/>
            <w:sz w:val="20"/>
          </w:rPr>
          <w:delText xml:space="preserve"> </w:delText>
        </w:r>
      </w:del>
      <w:r w:rsidRPr="00CA12D4">
        <w:rPr>
          <w:sz w:val="20"/>
        </w:rPr>
        <w:t>field</w:t>
      </w:r>
      <w:r w:rsidRPr="00CA12D4">
        <w:rPr>
          <w:spacing w:val="-1"/>
          <w:sz w:val="20"/>
        </w:rPr>
        <w:t xml:space="preserve"> </w:t>
      </w:r>
      <w:del w:id="84" w:author="Alice Chen" w:date="2021-02-26T01:07:00Z">
        <w:r w:rsidRPr="00CA12D4" w:rsidDel="003F16D7">
          <w:rPr>
            <w:sz w:val="20"/>
          </w:rPr>
          <w:delText>shall</w:delText>
        </w:r>
        <w:r w:rsidRPr="00CA12D4" w:rsidDel="003F16D7">
          <w:rPr>
            <w:spacing w:val="-3"/>
            <w:sz w:val="20"/>
          </w:rPr>
          <w:delText xml:space="preserve"> </w:delText>
        </w:r>
        <w:r w:rsidRPr="00CA12D4" w:rsidDel="003F16D7">
          <w:rPr>
            <w:sz w:val="20"/>
          </w:rPr>
          <w:delText>be</w:delText>
        </w:r>
      </w:del>
      <w:ins w:id="85" w:author="Alice Chen" w:date="2021-02-26T01:07:00Z">
        <w:r w:rsidRPr="00CA12D4">
          <w:rPr>
            <w:sz w:val="20"/>
          </w:rPr>
          <w:t>is</w:t>
        </w:r>
      </w:ins>
      <w:r w:rsidRPr="00CA12D4">
        <w:rPr>
          <w:spacing w:val="-3"/>
          <w:sz w:val="20"/>
        </w:rPr>
        <w:t xml:space="preserve"> </w:t>
      </w:r>
      <w:r w:rsidRPr="00CA12D4">
        <w:rPr>
          <w:sz w:val="20"/>
        </w:rPr>
        <w:t>one</w:t>
      </w:r>
      <w:r w:rsidRPr="00CA12D4">
        <w:rPr>
          <w:spacing w:val="-3"/>
          <w:sz w:val="20"/>
        </w:rPr>
        <w:t xml:space="preserve"> </w:t>
      </w:r>
      <w:r w:rsidRPr="00CA12D4">
        <w:rPr>
          <w:sz w:val="20"/>
        </w:rPr>
        <w:t>of</w:t>
      </w:r>
      <w:r w:rsidRPr="00CA12D4">
        <w:rPr>
          <w:spacing w:val="-3"/>
          <w:sz w:val="20"/>
        </w:rPr>
        <w:t xml:space="preserve"> </w:t>
      </w:r>
      <w:r w:rsidRPr="00CA12D4">
        <w:rPr>
          <w:sz w:val="20"/>
        </w:rPr>
        <w:t>the</w:t>
      </w:r>
      <w:r w:rsidRPr="00CA12D4">
        <w:rPr>
          <w:spacing w:val="-2"/>
          <w:sz w:val="20"/>
        </w:rPr>
        <w:t xml:space="preserve"> </w:t>
      </w:r>
      <w:proofErr w:type="gramStart"/>
      <w:r w:rsidRPr="00CA12D4">
        <w:rPr>
          <w:sz w:val="20"/>
        </w:rPr>
        <w:t>version</w:t>
      </w:r>
      <w:proofErr w:type="gramEnd"/>
    </w:p>
    <w:p w14:paraId="02FC4E81" w14:textId="77777777" w:rsidR="00BB4A95" w:rsidRPr="00CA12D4" w:rsidRDefault="00BB4A95" w:rsidP="00BB4A95">
      <w:pPr>
        <w:pStyle w:val="ListParagraph"/>
        <w:widowControl w:val="0"/>
        <w:numPr>
          <w:ilvl w:val="0"/>
          <w:numId w:val="32"/>
        </w:numPr>
        <w:tabs>
          <w:tab w:val="left" w:pos="720"/>
        </w:tabs>
        <w:kinsoku w:val="0"/>
        <w:overflowPunct w:val="0"/>
        <w:autoSpaceDE w:val="0"/>
        <w:autoSpaceDN w:val="0"/>
        <w:adjustRightInd w:val="0"/>
        <w:spacing w:line="220" w:lineRule="exact"/>
        <w:ind w:leftChars="0"/>
        <w:rPr>
          <w:sz w:val="20"/>
        </w:rPr>
      </w:pPr>
      <w:r w:rsidRPr="00CA12D4">
        <w:rPr>
          <w:sz w:val="20"/>
        </w:rPr>
        <w:t>independent</w:t>
      </w:r>
      <w:r w:rsidRPr="00CA12D4">
        <w:rPr>
          <w:spacing w:val="6"/>
          <w:sz w:val="20"/>
        </w:rPr>
        <w:t xml:space="preserve"> </w:t>
      </w:r>
      <w:r w:rsidRPr="00CA12D4">
        <w:rPr>
          <w:sz w:val="20"/>
        </w:rPr>
        <w:t>fields</w:t>
      </w:r>
      <w:r w:rsidRPr="00CA12D4">
        <w:rPr>
          <w:spacing w:val="6"/>
          <w:sz w:val="20"/>
        </w:rPr>
        <w:t xml:space="preserve"> </w:t>
      </w:r>
      <w:r w:rsidRPr="00CA12D4">
        <w:rPr>
          <w:sz w:val="20"/>
        </w:rPr>
        <w:t>in</w:t>
      </w:r>
      <w:r w:rsidRPr="00CA12D4">
        <w:rPr>
          <w:spacing w:val="7"/>
          <w:sz w:val="20"/>
        </w:rPr>
        <w:t xml:space="preserve"> </w:t>
      </w:r>
      <w:r w:rsidRPr="00CA12D4">
        <w:rPr>
          <w:sz w:val="20"/>
        </w:rPr>
        <w:t>the</w:t>
      </w:r>
      <w:r w:rsidRPr="00CA12D4">
        <w:rPr>
          <w:spacing w:val="6"/>
          <w:sz w:val="20"/>
        </w:rPr>
        <w:t xml:space="preserve"> </w:t>
      </w:r>
      <w:r w:rsidRPr="00CA12D4">
        <w:rPr>
          <w:spacing w:val="-5"/>
          <w:sz w:val="20"/>
        </w:rPr>
        <w:t>U-SIG.</w:t>
      </w:r>
      <w:r w:rsidRPr="00CA12D4">
        <w:rPr>
          <w:spacing w:val="8"/>
          <w:sz w:val="20"/>
        </w:rPr>
        <w:t xml:space="preserve"> </w:t>
      </w:r>
      <w:r w:rsidRPr="00CA12D4">
        <w:rPr>
          <w:sz w:val="20"/>
        </w:rPr>
        <w:t>The</w:t>
      </w:r>
      <w:r w:rsidRPr="00CA12D4">
        <w:rPr>
          <w:spacing w:val="5"/>
          <w:sz w:val="20"/>
        </w:rPr>
        <w:t xml:space="preserve"> </w:t>
      </w:r>
      <w:r w:rsidRPr="00CA12D4">
        <w:rPr>
          <w:sz w:val="20"/>
        </w:rPr>
        <w:t>purpose</w:t>
      </w:r>
      <w:r w:rsidRPr="00CA12D4">
        <w:rPr>
          <w:spacing w:val="7"/>
          <w:sz w:val="20"/>
        </w:rPr>
        <w:t xml:space="preserve"> </w:t>
      </w:r>
      <w:r w:rsidRPr="00CA12D4">
        <w:rPr>
          <w:sz w:val="20"/>
        </w:rPr>
        <w:t>of</w:t>
      </w:r>
      <w:r w:rsidRPr="00CA12D4">
        <w:rPr>
          <w:spacing w:val="6"/>
          <w:sz w:val="20"/>
        </w:rPr>
        <w:t xml:space="preserve"> </w:t>
      </w:r>
      <w:r w:rsidRPr="00CA12D4">
        <w:rPr>
          <w:sz w:val="20"/>
        </w:rPr>
        <w:t>the</w:t>
      </w:r>
      <w:r w:rsidRPr="00CA12D4">
        <w:rPr>
          <w:spacing w:val="7"/>
          <w:sz w:val="20"/>
        </w:rPr>
        <w:t xml:space="preserve"> </w:t>
      </w:r>
      <w:r w:rsidRPr="00CA12D4">
        <w:rPr>
          <w:sz w:val="20"/>
        </w:rPr>
        <w:t>PHY</w:t>
      </w:r>
      <w:r w:rsidRPr="00CA12D4">
        <w:rPr>
          <w:spacing w:val="6"/>
          <w:sz w:val="20"/>
        </w:rPr>
        <w:t xml:space="preserve"> </w:t>
      </w:r>
      <w:del w:id="86" w:author="Alice Chen" w:date="2021-02-26T01:16:00Z">
        <w:r w:rsidRPr="00CA12D4" w:rsidDel="007E6BEB">
          <w:rPr>
            <w:sz w:val="20"/>
          </w:rPr>
          <w:delText>version</w:delText>
        </w:r>
        <w:r w:rsidRPr="00CA12D4" w:rsidDel="007E6BEB">
          <w:rPr>
            <w:spacing w:val="7"/>
            <w:sz w:val="20"/>
          </w:rPr>
          <w:delText xml:space="preserve"> </w:delText>
        </w:r>
      </w:del>
      <w:ins w:id="87" w:author="Alice Chen" w:date="2021-02-26T01:16:00Z">
        <w:r w:rsidRPr="00CA12D4">
          <w:rPr>
            <w:sz w:val="20"/>
          </w:rPr>
          <w:t>Version</w:t>
        </w:r>
        <w:r w:rsidRPr="00CA12D4">
          <w:rPr>
            <w:spacing w:val="7"/>
            <w:sz w:val="20"/>
          </w:rPr>
          <w:t xml:space="preserve"> </w:t>
        </w:r>
      </w:ins>
      <w:proofErr w:type="spellStart"/>
      <w:ins w:id="88" w:author="Sameer Vermani" w:date="2021-02-27T07:48:00Z">
        <w:r>
          <w:rPr>
            <w:spacing w:val="7"/>
            <w:sz w:val="20"/>
          </w:rPr>
          <w:t>Indentifier</w:t>
        </w:r>
        <w:proofErr w:type="spellEnd"/>
        <w:r>
          <w:rPr>
            <w:spacing w:val="7"/>
            <w:sz w:val="20"/>
          </w:rPr>
          <w:t xml:space="preserve"> </w:t>
        </w:r>
      </w:ins>
      <w:del w:id="89" w:author="Sameer Vermani" w:date="2021-02-27T07:48:00Z">
        <w:r w:rsidRPr="00CA12D4" w:rsidDel="00E24F94">
          <w:rPr>
            <w:sz w:val="20"/>
          </w:rPr>
          <w:delText>identifier</w:delText>
        </w:r>
      </w:del>
      <w:r w:rsidRPr="00CA12D4">
        <w:rPr>
          <w:spacing w:val="6"/>
          <w:sz w:val="20"/>
        </w:rPr>
        <w:t xml:space="preserve"> </w:t>
      </w:r>
      <w:r w:rsidRPr="00CA12D4">
        <w:rPr>
          <w:sz w:val="20"/>
        </w:rPr>
        <w:t>is</w:t>
      </w:r>
      <w:r w:rsidRPr="00CA12D4">
        <w:rPr>
          <w:spacing w:val="7"/>
          <w:sz w:val="20"/>
        </w:rPr>
        <w:t xml:space="preserve"> </w:t>
      </w:r>
      <w:r w:rsidRPr="00CA12D4">
        <w:rPr>
          <w:sz w:val="20"/>
        </w:rPr>
        <w:t>to</w:t>
      </w:r>
      <w:r w:rsidRPr="00CA12D4">
        <w:rPr>
          <w:spacing w:val="6"/>
          <w:sz w:val="20"/>
        </w:rPr>
        <w:t xml:space="preserve"> </w:t>
      </w:r>
      <w:r w:rsidRPr="00CA12D4">
        <w:rPr>
          <w:sz w:val="20"/>
        </w:rPr>
        <w:t>simplify</w:t>
      </w:r>
      <w:r w:rsidRPr="00CA12D4">
        <w:rPr>
          <w:spacing w:val="7"/>
          <w:sz w:val="20"/>
        </w:rPr>
        <w:t xml:space="preserve"> </w:t>
      </w:r>
      <w:r w:rsidRPr="00CA12D4">
        <w:rPr>
          <w:sz w:val="20"/>
        </w:rPr>
        <w:t>autodetection</w:t>
      </w:r>
      <w:r w:rsidRPr="00CA12D4">
        <w:rPr>
          <w:spacing w:val="6"/>
          <w:sz w:val="20"/>
        </w:rPr>
        <w:t xml:space="preserve"> </w:t>
      </w:r>
      <w:r w:rsidRPr="00CA12D4">
        <w:rPr>
          <w:sz w:val="20"/>
        </w:rPr>
        <w:t>for</w:t>
      </w:r>
    </w:p>
    <w:p w14:paraId="245C568C" w14:textId="77777777" w:rsidR="00BB4A95" w:rsidRPr="00CA12D4" w:rsidRDefault="00BB4A95" w:rsidP="00BB4A95">
      <w:pPr>
        <w:pStyle w:val="ListParagraph"/>
        <w:widowControl w:val="0"/>
        <w:numPr>
          <w:ilvl w:val="0"/>
          <w:numId w:val="32"/>
        </w:numPr>
        <w:tabs>
          <w:tab w:val="left" w:pos="720"/>
        </w:tabs>
        <w:kinsoku w:val="0"/>
        <w:overflowPunct w:val="0"/>
        <w:autoSpaceDE w:val="0"/>
        <w:autoSpaceDN w:val="0"/>
        <w:adjustRightInd w:val="0"/>
        <w:spacing w:line="220" w:lineRule="exact"/>
        <w:ind w:leftChars="0"/>
        <w:rPr>
          <w:sz w:val="20"/>
        </w:rPr>
      </w:pPr>
      <w:ins w:id="90" w:author="Sameer Vermani" w:date="2021-03-09T11:11:00Z">
        <w:r>
          <w:rPr>
            <w:sz w:val="20"/>
          </w:rPr>
          <w:t>IEEE 802.11 PH</w:t>
        </w:r>
      </w:ins>
      <w:ins w:id="91" w:author="Sameer Vermani" w:date="2021-03-09T14:15:00Z">
        <w:r>
          <w:rPr>
            <w:sz w:val="20"/>
          </w:rPr>
          <w:t>Y</w:t>
        </w:r>
      </w:ins>
      <w:ins w:id="92" w:author="Sameer Vermani" w:date="2021-03-09T11:11:00Z">
        <w:r>
          <w:rPr>
            <w:sz w:val="20"/>
          </w:rPr>
          <w:t xml:space="preserve"> clauses</w:t>
        </w:r>
      </w:ins>
      <w:ins w:id="93" w:author="Sameer Vermani" w:date="2021-03-09T14:15:00Z">
        <w:r>
          <w:rPr>
            <w:sz w:val="20"/>
          </w:rPr>
          <w:t xml:space="preserve"> </w:t>
        </w:r>
      </w:ins>
      <w:ins w:id="94" w:author="Sameer Vermani" w:date="2021-02-17T16:34:00Z">
        <w:r w:rsidRPr="00CA12D4">
          <w:rPr>
            <w:sz w:val="20"/>
          </w:rPr>
          <w:t>that are defined for 2.4, 5 and 6 GHz spectrum from clause 36 onwards</w:t>
        </w:r>
      </w:ins>
      <w:del w:id="95" w:author="Sameer Vermani" w:date="2021-02-17T16:34:00Z">
        <w:r w:rsidRPr="00CA12D4" w:rsidDel="00D544EE">
          <w:rPr>
            <w:sz w:val="20"/>
          </w:rPr>
          <w:delText>future IEEE 802.11 generations</w:delText>
        </w:r>
      </w:del>
      <w:r w:rsidRPr="00CA12D4">
        <w:rPr>
          <w:sz w:val="20"/>
        </w:rPr>
        <w:t>, i.e., the value of this field is used to identify the exact PHY version</w:t>
      </w:r>
      <w:ins w:id="96" w:author="Sameer Vermani" w:date="2021-02-17T16:35:00Z">
        <w:r w:rsidRPr="00CA12D4">
          <w:rPr>
            <w:sz w:val="20"/>
          </w:rPr>
          <w:t xml:space="preserve"> </w:t>
        </w:r>
      </w:ins>
      <w:r w:rsidRPr="00CA12D4">
        <w:rPr>
          <w:spacing w:val="-32"/>
          <w:sz w:val="20"/>
        </w:rPr>
        <w:t xml:space="preserve"> </w:t>
      </w:r>
      <w:r w:rsidRPr="00CA12D4">
        <w:rPr>
          <w:sz w:val="20"/>
        </w:rPr>
        <w:t>starting</w:t>
      </w:r>
    </w:p>
    <w:p w14:paraId="05710EBC" w14:textId="77777777" w:rsidR="00BB4A95" w:rsidRPr="00CA12D4" w:rsidRDefault="00FA3316" w:rsidP="00BB4A95">
      <w:pPr>
        <w:pStyle w:val="ListParagraph"/>
        <w:widowControl w:val="0"/>
        <w:numPr>
          <w:ilvl w:val="0"/>
          <w:numId w:val="32"/>
        </w:numPr>
        <w:tabs>
          <w:tab w:val="left" w:pos="720"/>
        </w:tabs>
        <w:kinsoku w:val="0"/>
        <w:overflowPunct w:val="0"/>
        <w:autoSpaceDE w:val="0"/>
        <w:autoSpaceDN w:val="0"/>
        <w:adjustRightInd w:val="0"/>
        <w:spacing w:line="291" w:lineRule="exact"/>
        <w:ind w:leftChars="0"/>
        <w:rPr>
          <w:sz w:val="20"/>
        </w:rPr>
      </w:pPr>
      <w:r>
        <w:rPr>
          <w:noProof/>
          <w:sz w:val="20"/>
        </w:rPr>
        <w:pict w14:anchorId="4B804AA2">
          <v:shape id="_x0000_s1459" type="#_x0000_t202" style="position:absolute;left:0;text-align:left;margin-left:62.35pt;margin-top:7.7pt;width:9pt;height:10pt;z-index:-1;mso-position-horizontal-relative:page" o:allowincell="f" filled="f" stroked="f">
            <v:textbox inset="0,0,0,0">
              <w:txbxContent>
                <w:p w14:paraId="30DF5988" w14:textId="77777777" w:rsidR="00F72413" w:rsidRDefault="00F72413" w:rsidP="00BB4A95">
                  <w:pPr>
                    <w:pStyle w:val="BodyText0"/>
                    <w:kinsoku w:val="0"/>
                    <w:overflowPunct w:val="0"/>
                    <w:spacing w:line="199" w:lineRule="exact"/>
                    <w:rPr>
                      <w:szCs w:val="18"/>
                    </w:rPr>
                  </w:pPr>
                  <w:r>
                    <w:rPr>
                      <w:szCs w:val="18"/>
                    </w:rPr>
                    <w:t>23</w:t>
                  </w:r>
                </w:p>
              </w:txbxContent>
            </v:textbox>
            <w10:wrap anchorx="page"/>
          </v:shape>
        </w:pict>
      </w:r>
      <w:r w:rsidR="00BB4A95" w:rsidRPr="00CA12D4">
        <w:rPr>
          <w:sz w:val="20"/>
        </w:rPr>
        <w:t xml:space="preserve">with </w:t>
      </w:r>
      <w:del w:id="97" w:author="Sameer Vermani" w:date="2021-02-19T11:40:00Z">
        <w:r w:rsidR="00BB4A95" w:rsidRPr="00CA12D4" w:rsidDel="00A423F1">
          <w:rPr>
            <w:sz w:val="20"/>
          </w:rPr>
          <w:delText>this</w:delText>
        </w:r>
      </w:del>
      <w:del w:id="98" w:author="Sameer Vermani" w:date="2021-02-17T14:33:00Z">
        <w:r w:rsidR="00BB4A95" w:rsidRPr="00CA12D4" w:rsidDel="003442E6">
          <w:rPr>
            <w:spacing w:val="-2"/>
            <w:sz w:val="20"/>
          </w:rPr>
          <w:delText xml:space="preserve"> </w:delText>
        </w:r>
      </w:del>
      <w:ins w:id="99" w:author="Sameer Vermani" w:date="2021-02-17T14:33:00Z">
        <w:r w:rsidR="00BB4A95" w:rsidRPr="00CA12D4">
          <w:rPr>
            <w:spacing w:val="-2"/>
            <w:sz w:val="20"/>
          </w:rPr>
          <w:t xml:space="preserve">EHT </w:t>
        </w:r>
      </w:ins>
      <w:del w:id="100" w:author="Sameer Vermani" w:date="2021-02-17T14:33:00Z">
        <w:r w:rsidR="00BB4A95" w:rsidRPr="00CA12D4" w:rsidDel="003442E6">
          <w:rPr>
            <w:sz w:val="20"/>
          </w:rPr>
          <w:delText>amendment</w:delText>
        </w:r>
      </w:del>
      <w:r w:rsidR="00BB4A95" w:rsidRPr="00CA12D4">
        <w:rPr>
          <w:sz w:val="20"/>
        </w:rPr>
        <w:t>.</w:t>
      </w:r>
    </w:p>
    <w:p w14:paraId="5D4EEC8E" w14:textId="77777777" w:rsidR="00BB4A95" w:rsidRDefault="00BB4A95" w:rsidP="00BB4A95">
      <w:pPr>
        <w:pStyle w:val="BodyText0"/>
        <w:kinsoku w:val="0"/>
        <w:overflowPunct w:val="0"/>
      </w:pPr>
    </w:p>
    <w:p w14:paraId="37D5EE82" w14:textId="77777777" w:rsidR="00BB4A95" w:rsidRDefault="00BB4A95" w:rsidP="00BB4A95">
      <w:pPr>
        <w:rPr>
          <w:b/>
          <w:i/>
          <w:sz w:val="22"/>
          <w:szCs w:val="22"/>
        </w:rPr>
      </w:pPr>
      <w:r w:rsidRPr="004B2833">
        <w:rPr>
          <w:b/>
          <w:i/>
          <w:sz w:val="22"/>
          <w:szCs w:val="22"/>
          <w:highlight w:val="yellow"/>
        </w:rPr>
        <w:t xml:space="preserve">Instructions to the editor: </w:t>
      </w:r>
    </w:p>
    <w:p w14:paraId="252BD2C9" w14:textId="77777777" w:rsidR="00BB4A95" w:rsidRPr="0082172C" w:rsidRDefault="00BB4A95" w:rsidP="00BB4A95">
      <w:pPr>
        <w:rPr>
          <w:b/>
          <w:sz w:val="20"/>
          <w:lang w:eastAsia="zh-CN"/>
        </w:rPr>
      </w:pPr>
      <w:r w:rsidRPr="0082172C">
        <w:rPr>
          <w:b/>
          <w:sz w:val="20"/>
          <w:highlight w:val="yellow"/>
          <w:lang w:eastAsia="zh-CN"/>
        </w:rPr>
        <w:t xml:space="preserve">Please make the changes to </w:t>
      </w:r>
      <w:r>
        <w:rPr>
          <w:b/>
          <w:sz w:val="20"/>
          <w:highlight w:val="yellow"/>
          <w:lang w:eastAsia="zh-CN"/>
        </w:rPr>
        <w:t>P230L12-L15 (in Table 36-19)</w:t>
      </w:r>
      <w:r w:rsidRPr="0082172C">
        <w:rPr>
          <w:b/>
          <w:sz w:val="20"/>
          <w:highlight w:val="yellow"/>
          <w:lang w:eastAsia="zh-CN"/>
        </w:rPr>
        <w:t xml:space="preserve"> as shown below:</w:t>
      </w:r>
    </w:p>
    <w:p w14:paraId="1D422F88" w14:textId="77777777" w:rsidR="00BB4A95" w:rsidRDefault="00BB4A95" w:rsidP="00BB4A95">
      <w:pPr>
        <w:pStyle w:val="BodyText0"/>
        <w:kinsoku w:val="0"/>
        <w:overflowPunct w:val="0"/>
        <w:spacing w:before="9"/>
        <w:rPr>
          <w:sz w:val="17"/>
          <w:szCs w:val="17"/>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BB4A95" w:rsidRPr="002F0E0F" w14:paraId="1A61F156" w14:textId="77777777" w:rsidTr="002368C5">
        <w:trPr>
          <w:trHeight w:val="610"/>
        </w:trPr>
        <w:tc>
          <w:tcPr>
            <w:tcW w:w="1199" w:type="dxa"/>
            <w:tcBorders>
              <w:top w:val="single" w:sz="12" w:space="0" w:color="000000"/>
              <w:left w:val="single" w:sz="12" w:space="0" w:color="000000"/>
              <w:bottom w:val="single" w:sz="12" w:space="0" w:color="000000"/>
              <w:right w:val="single" w:sz="2" w:space="0" w:color="000000"/>
            </w:tcBorders>
          </w:tcPr>
          <w:p w14:paraId="0F2624F7" w14:textId="77777777" w:rsidR="00BB4A95" w:rsidRPr="002F0E0F" w:rsidRDefault="00BB4A95" w:rsidP="002368C5">
            <w:pPr>
              <w:pStyle w:val="TableParagraph"/>
              <w:kinsoku w:val="0"/>
              <w:overflowPunct w:val="0"/>
              <w:spacing w:before="104" w:line="230" w:lineRule="auto"/>
              <w:ind w:left="250" w:right="172" w:hanging="46"/>
              <w:jc w:val="center"/>
              <w:rPr>
                <w:b/>
                <w:bCs/>
                <w:sz w:val="18"/>
                <w:szCs w:val="18"/>
              </w:rPr>
            </w:pPr>
            <w:r w:rsidRPr="002F0E0F">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4564BFD1" w14:textId="77777777" w:rsidR="00BB4A95" w:rsidRPr="002F0E0F" w:rsidRDefault="00BB4A95" w:rsidP="002368C5">
            <w:pPr>
              <w:pStyle w:val="TableParagraph"/>
              <w:kinsoku w:val="0"/>
              <w:overflowPunct w:val="0"/>
              <w:spacing w:before="1"/>
              <w:jc w:val="center"/>
              <w:rPr>
                <w:sz w:val="17"/>
                <w:szCs w:val="17"/>
              </w:rPr>
            </w:pPr>
          </w:p>
          <w:p w14:paraId="451F9595" w14:textId="77777777" w:rsidR="00BB4A95" w:rsidRPr="002F0E0F" w:rsidRDefault="00BB4A95" w:rsidP="002368C5">
            <w:pPr>
              <w:pStyle w:val="TableParagraph"/>
              <w:kinsoku w:val="0"/>
              <w:overflowPunct w:val="0"/>
              <w:ind w:left="374"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67BA5B1B" w14:textId="77777777" w:rsidR="00BB4A95" w:rsidRPr="002F0E0F" w:rsidRDefault="00BB4A95" w:rsidP="002368C5">
            <w:pPr>
              <w:pStyle w:val="TableParagraph"/>
              <w:kinsoku w:val="0"/>
              <w:overflowPunct w:val="0"/>
              <w:spacing w:before="1"/>
              <w:jc w:val="center"/>
              <w:rPr>
                <w:sz w:val="17"/>
                <w:szCs w:val="17"/>
              </w:rPr>
            </w:pPr>
          </w:p>
          <w:p w14:paraId="7345FCD0" w14:textId="77777777" w:rsidR="00BB4A95" w:rsidRPr="002F0E0F" w:rsidRDefault="00BB4A95" w:rsidP="002368C5">
            <w:pPr>
              <w:pStyle w:val="TableParagraph"/>
              <w:kinsoku w:val="0"/>
              <w:overflowPunct w:val="0"/>
              <w:ind w:left="796" w:right="768"/>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5F00A7E1" w14:textId="77777777" w:rsidR="00BB4A95" w:rsidRPr="002F0E0F" w:rsidRDefault="00BB4A95" w:rsidP="002368C5">
            <w:pPr>
              <w:pStyle w:val="TableParagraph"/>
              <w:kinsoku w:val="0"/>
              <w:overflowPunct w:val="0"/>
              <w:spacing w:before="104" w:line="230" w:lineRule="auto"/>
              <w:ind w:left="223" w:right="94" w:hanging="82"/>
              <w:jc w:val="center"/>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3735475E" w14:textId="77777777" w:rsidR="00BB4A95" w:rsidRPr="002F0E0F" w:rsidRDefault="00BB4A95" w:rsidP="002368C5">
            <w:pPr>
              <w:pStyle w:val="TableParagraph"/>
              <w:kinsoku w:val="0"/>
              <w:overflowPunct w:val="0"/>
              <w:spacing w:before="1"/>
              <w:jc w:val="center"/>
              <w:rPr>
                <w:sz w:val="17"/>
                <w:szCs w:val="17"/>
              </w:rPr>
            </w:pPr>
          </w:p>
          <w:p w14:paraId="11FFB8D1" w14:textId="77777777" w:rsidR="00BB4A95" w:rsidRPr="002F0E0F" w:rsidRDefault="00BB4A95" w:rsidP="002368C5">
            <w:pPr>
              <w:pStyle w:val="TableParagraph"/>
              <w:kinsoku w:val="0"/>
              <w:overflowPunct w:val="0"/>
              <w:ind w:left="123" w:right="84"/>
              <w:jc w:val="center"/>
              <w:rPr>
                <w:b/>
                <w:bCs/>
                <w:sz w:val="18"/>
                <w:szCs w:val="18"/>
              </w:rPr>
            </w:pPr>
            <w:r w:rsidRPr="002F0E0F">
              <w:rPr>
                <w:b/>
                <w:bCs/>
                <w:sz w:val="18"/>
                <w:szCs w:val="18"/>
              </w:rPr>
              <w:t>Description</w:t>
            </w:r>
          </w:p>
        </w:tc>
      </w:tr>
      <w:tr w:rsidR="00BB4A95" w:rsidRPr="002F0E0F" w14:paraId="41580064" w14:textId="77777777" w:rsidTr="002368C5">
        <w:trPr>
          <w:trHeight w:val="738"/>
        </w:trPr>
        <w:tc>
          <w:tcPr>
            <w:tcW w:w="1199" w:type="dxa"/>
            <w:tcBorders>
              <w:top w:val="single" w:sz="12" w:space="0" w:color="000000"/>
              <w:left w:val="single" w:sz="12" w:space="0" w:color="000000"/>
              <w:bottom w:val="none" w:sz="6" w:space="0" w:color="auto"/>
              <w:right w:val="single" w:sz="2" w:space="0" w:color="000000"/>
            </w:tcBorders>
          </w:tcPr>
          <w:p w14:paraId="3A7427B1" w14:textId="77777777" w:rsidR="00BB4A95" w:rsidRPr="002F0E0F" w:rsidRDefault="00BB4A95" w:rsidP="002368C5">
            <w:pPr>
              <w:pStyle w:val="TableParagraph"/>
              <w:kinsoku w:val="0"/>
              <w:overflowPunct w:val="0"/>
              <w:spacing w:before="56"/>
              <w:ind w:left="282"/>
              <w:jc w:val="center"/>
              <w:rPr>
                <w:sz w:val="18"/>
                <w:szCs w:val="18"/>
              </w:rPr>
            </w:pPr>
            <w:r w:rsidRPr="002F0E0F">
              <w:rPr>
                <w:sz w:val="18"/>
                <w:szCs w:val="18"/>
              </w:rPr>
              <w:t>U-SIG-1</w:t>
            </w:r>
          </w:p>
        </w:tc>
        <w:tc>
          <w:tcPr>
            <w:tcW w:w="999" w:type="dxa"/>
            <w:tcBorders>
              <w:top w:val="single" w:sz="12" w:space="0" w:color="000000"/>
              <w:left w:val="single" w:sz="2" w:space="0" w:color="000000"/>
              <w:bottom w:val="single" w:sz="4" w:space="0" w:color="000000"/>
              <w:right w:val="single" w:sz="2" w:space="0" w:color="000000"/>
            </w:tcBorders>
          </w:tcPr>
          <w:p w14:paraId="152374AA" w14:textId="77777777" w:rsidR="00BB4A95" w:rsidRPr="002F0E0F" w:rsidRDefault="00BB4A95" w:rsidP="002368C5">
            <w:pPr>
              <w:pStyle w:val="TableParagraph"/>
              <w:kinsoku w:val="0"/>
              <w:overflowPunct w:val="0"/>
              <w:spacing w:before="56"/>
              <w:ind w:left="130"/>
              <w:jc w:val="center"/>
              <w:rPr>
                <w:sz w:val="18"/>
                <w:szCs w:val="18"/>
              </w:rPr>
            </w:pPr>
            <w:r w:rsidRPr="002F0E0F">
              <w:rPr>
                <w:sz w:val="18"/>
                <w:szCs w:val="18"/>
              </w:rPr>
              <w:t>B0–B2</w:t>
            </w:r>
          </w:p>
        </w:tc>
        <w:tc>
          <w:tcPr>
            <w:tcW w:w="2000" w:type="dxa"/>
            <w:tcBorders>
              <w:top w:val="single" w:sz="12" w:space="0" w:color="000000"/>
              <w:left w:val="single" w:sz="2" w:space="0" w:color="000000"/>
              <w:bottom w:val="single" w:sz="4" w:space="0" w:color="000000"/>
              <w:right w:val="single" w:sz="2" w:space="0" w:color="000000"/>
            </w:tcBorders>
          </w:tcPr>
          <w:p w14:paraId="0C3F5C8D" w14:textId="77777777" w:rsidR="00BB4A95" w:rsidRPr="002F0E0F" w:rsidRDefault="00BB4A95" w:rsidP="002368C5">
            <w:pPr>
              <w:pStyle w:val="TableParagraph"/>
              <w:kinsoku w:val="0"/>
              <w:overflowPunct w:val="0"/>
              <w:spacing w:before="56"/>
              <w:ind w:left="131"/>
              <w:jc w:val="center"/>
              <w:rPr>
                <w:sz w:val="18"/>
                <w:szCs w:val="18"/>
              </w:rPr>
            </w:pPr>
            <w:r w:rsidRPr="002F0E0F">
              <w:rPr>
                <w:sz w:val="18"/>
                <w:szCs w:val="18"/>
              </w:rPr>
              <w:t>PHY Version Identifier</w:t>
            </w:r>
          </w:p>
        </w:tc>
        <w:tc>
          <w:tcPr>
            <w:tcW w:w="900" w:type="dxa"/>
            <w:tcBorders>
              <w:top w:val="single" w:sz="12" w:space="0" w:color="000000"/>
              <w:left w:val="single" w:sz="2" w:space="0" w:color="000000"/>
              <w:bottom w:val="single" w:sz="4" w:space="0" w:color="000000"/>
              <w:right w:val="single" w:sz="2" w:space="0" w:color="000000"/>
            </w:tcBorders>
          </w:tcPr>
          <w:p w14:paraId="75CE48F0" w14:textId="77777777" w:rsidR="00BB4A95" w:rsidRPr="002F0E0F" w:rsidRDefault="00BB4A95" w:rsidP="002368C5">
            <w:pPr>
              <w:pStyle w:val="TableParagraph"/>
              <w:kinsoku w:val="0"/>
              <w:overflowPunct w:val="0"/>
              <w:spacing w:before="56"/>
              <w:ind w:left="29"/>
              <w:jc w:val="center"/>
              <w:rPr>
                <w:sz w:val="18"/>
                <w:szCs w:val="18"/>
              </w:rPr>
            </w:pPr>
            <w:r w:rsidRPr="002F0E0F">
              <w:rPr>
                <w:sz w:val="18"/>
                <w:szCs w:val="18"/>
              </w:rPr>
              <w:t>3</w:t>
            </w:r>
          </w:p>
        </w:tc>
        <w:tc>
          <w:tcPr>
            <w:tcW w:w="3001" w:type="dxa"/>
            <w:tcBorders>
              <w:top w:val="single" w:sz="12" w:space="0" w:color="000000"/>
              <w:left w:val="single" w:sz="2" w:space="0" w:color="000000"/>
              <w:bottom w:val="single" w:sz="4" w:space="0" w:color="000000"/>
              <w:right w:val="single" w:sz="12" w:space="0" w:color="000000"/>
            </w:tcBorders>
          </w:tcPr>
          <w:p w14:paraId="0B58A6A6" w14:textId="77777777" w:rsidR="005C6A3F" w:rsidRDefault="00BB4A95" w:rsidP="0047733D">
            <w:pPr>
              <w:pStyle w:val="TableParagraph"/>
              <w:kinsoku w:val="0"/>
              <w:overflowPunct w:val="0"/>
              <w:spacing w:before="61" w:line="232" w:lineRule="auto"/>
              <w:ind w:left="131" w:right="128"/>
              <w:rPr>
                <w:sz w:val="18"/>
                <w:szCs w:val="18"/>
              </w:rPr>
            </w:pPr>
            <w:r w:rsidRPr="002F0E0F">
              <w:rPr>
                <w:sz w:val="18"/>
                <w:szCs w:val="18"/>
              </w:rPr>
              <w:t xml:space="preserve">Differentiate between different PHY </w:t>
            </w:r>
            <w:ins w:id="101" w:author="Sameer Vermani" w:date="2021-02-17T14:31:00Z">
              <w:r w:rsidRPr="002F0E0F">
                <w:rPr>
                  <w:sz w:val="18"/>
                  <w:szCs w:val="18"/>
                </w:rPr>
                <w:t xml:space="preserve">clauses </w:t>
              </w:r>
            </w:ins>
            <w:del w:id="102" w:author="Sameer Vermani" w:date="2021-02-17T14:31:00Z">
              <w:r w:rsidRPr="002F0E0F" w:rsidDel="003442E6">
                <w:rPr>
                  <w:sz w:val="18"/>
                  <w:szCs w:val="18"/>
                </w:rPr>
                <w:delText>amendments</w:delText>
              </w:r>
            </w:del>
            <w:r w:rsidRPr="002F0E0F">
              <w:rPr>
                <w:sz w:val="18"/>
                <w:szCs w:val="18"/>
              </w:rPr>
              <w:t>. Set to 0 for EHT.</w:t>
            </w:r>
          </w:p>
          <w:p w14:paraId="05D1167A" w14:textId="48AA2E0A" w:rsidR="00BB4A95" w:rsidRPr="002F0E0F" w:rsidRDefault="00BB4A95" w:rsidP="0047733D">
            <w:pPr>
              <w:pStyle w:val="TableParagraph"/>
              <w:kinsoku w:val="0"/>
              <w:overflowPunct w:val="0"/>
              <w:spacing w:before="61" w:line="232" w:lineRule="auto"/>
              <w:ind w:left="131" w:right="128"/>
              <w:rPr>
                <w:sz w:val="18"/>
                <w:szCs w:val="18"/>
              </w:rPr>
            </w:pPr>
            <w:r w:rsidRPr="002F0E0F">
              <w:rPr>
                <w:sz w:val="18"/>
                <w:szCs w:val="18"/>
              </w:rPr>
              <w:t>Values 1–7 are Validate.</w:t>
            </w:r>
          </w:p>
        </w:tc>
      </w:tr>
    </w:tbl>
    <w:p w14:paraId="5791F153" w14:textId="77777777" w:rsidR="00EC54AE" w:rsidRPr="0047733D" w:rsidRDefault="00EC54AE" w:rsidP="00BB4A95">
      <w:pPr>
        <w:rPr>
          <w:bCs/>
          <w:iCs/>
          <w:sz w:val="22"/>
          <w:szCs w:val="22"/>
          <w:highlight w:val="yellow"/>
        </w:rPr>
      </w:pPr>
    </w:p>
    <w:p w14:paraId="6813CD66" w14:textId="692BFCE6" w:rsidR="00BB4A95" w:rsidRDefault="00BB4A95" w:rsidP="00BB4A95">
      <w:pPr>
        <w:rPr>
          <w:b/>
          <w:i/>
          <w:sz w:val="22"/>
          <w:szCs w:val="22"/>
        </w:rPr>
      </w:pPr>
      <w:r w:rsidRPr="004B2833">
        <w:rPr>
          <w:b/>
          <w:i/>
          <w:sz w:val="22"/>
          <w:szCs w:val="22"/>
          <w:highlight w:val="yellow"/>
        </w:rPr>
        <w:t xml:space="preserve">Instructions to the editor: </w:t>
      </w:r>
    </w:p>
    <w:p w14:paraId="5ABBB06C" w14:textId="77777777" w:rsidR="00BB4A95" w:rsidRPr="0082172C" w:rsidRDefault="00BB4A95" w:rsidP="00BB4A95">
      <w:pPr>
        <w:rPr>
          <w:b/>
          <w:sz w:val="20"/>
          <w:lang w:eastAsia="zh-CN"/>
        </w:rPr>
      </w:pPr>
      <w:r w:rsidRPr="0082172C">
        <w:rPr>
          <w:b/>
          <w:sz w:val="20"/>
          <w:highlight w:val="yellow"/>
          <w:lang w:eastAsia="zh-CN"/>
        </w:rPr>
        <w:t xml:space="preserve">Please make the changes to </w:t>
      </w:r>
      <w:r>
        <w:rPr>
          <w:b/>
          <w:sz w:val="20"/>
          <w:highlight w:val="yellow"/>
          <w:lang w:eastAsia="zh-CN"/>
        </w:rPr>
        <w:t>P236L15-L18 (in Table 36-22)</w:t>
      </w:r>
      <w:r w:rsidRPr="0082172C">
        <w:rPr>
          <w:b/>
          <w:sz w:val="20"/>
          <w:highlight w:val="yellow"/>
          <w:lang w:eastAsia="zh-CN"/>
        </w:rPr>
        <w:t xml:space="preserve"> as shown below:</w:t>
      </w:r>
    </w:p>
    <w:p w14:paraId="6D6C0E6D" w14:textId="77777777" w:rsidR="00BB4A95" w:rsidRDefault="00BB4A95" w:rsidP="00BB4A95">
      <w:pPr>
        <w:pStyle w:val="BodyText0"/>
        <w:kinsoku w:val="0"/>
        <w:overflowPunct w:val="0"/>
        <w:spacing w:before="9"/>
        <w:rPr>
          <w:sz w:val="17"/>
          <w:szCs w:val="17"/>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BB4A95" w:rsidRPr="002F0E0F" w14:paraId="3C5A112F" w14:textId="77777777" w:rsidTr="002368C5">
        <w:trPr>
          <w:trHeight w:val="610"/>
        </w:trPr>
        <w:tc>
          <w:tcPr>
            <w:tcW w:w="1199" w:type="dxa"/>
            <w:tcBorders>
              <w:top w:val="single" w:sz="12" w:space="0" w:color="000000"/>
              <w:left w:val="single" w:sz="12" w:space="0" w:color="000000"/>
              <w:bottom w:val="single" w:sz="12" w:space="0" w:color="000000"/>
              <w:right w:val="single" w:sz="2" w:space="0" w:color="000000"/>
            </w:tcBorders>
          </w:tcPr>
          <w:p w14:paraId="65725AB7" w14:textId="77777777" w:rsidR="00BB4A95" w:rsidRPr="002F0E0F" w:rsidRDefault="00BB4A95" w:rsidP="002368C5">
            <w:pPr>
              <w:pStyle w:val="TableParagraph"/>
              <w:kinsoku w:val="0"/>
              <w:overflowPunct w:val="0"/>
              <w:spacing w:before="104" w:line="230" w:lineRule="auto"/>
              <w:ind w:left="250" w:right="172" w:hanging="46"/>
              <w:rPr>
                <w:b/>
                <w:bCs/>
                <w:sz w:val="18"/>
                <w:szCs w:val="18"/>
              </w:rPr>
            </w:pPr>
            <w:r w:rsidRPr="002F0E0F">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6F0F06B4" w14:textId="77777777" w:rsidR="00BB4A95" w:rsidRPr="002F0E0F" w:rsidRDefault="00BB4A95" w:rsidP="002368C5">
            <w:pPr>
              <w:pStyle w:val="TableParagraph"/>
              <w:kinsoku w:val="0"/>
              <w:overflowPunct w:val="0"/>
              <w:spacing w:before="1"/>
              <w:rPr>
                <w:sz w:val="17"/>
                <w:szCs w:val="17"/>
              </w:rPr>
            </w:pPr>
          </w:p>
          <w:p w14:paraId="2E811AA2" w14:textId="77777777" w:rsidR="00BB4A95" w:rsidRPr="002F0E0F" w:rsidRDefault="00BB4A95" w:rsidP="002368C5">
            <w:pPr>
              <w:pStyle w:val="TableParagraph"/>
              <w:kinsoku w:val="0"/>
              <w:overflowPunct w:val="0"/>
              <w:ind w:left="374"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29E77A6A" w14:textId="77777777" w:rsidR="00BB4A95" w:rsidRPr="002F0E0F" w:rsidRDefault="00BB4A95" w:rsidP="002368C5">
            <w:pPr>
              <w:pStyle w:val="TableParagraph"/>
              <w:kinsoku w:val="0"/>
              <w:overflowPunct w:val="0"/>
              <w:spacing w:before="1"/>
              <w:rPr>
                <w:sz w:val="17"/>
                <w:szCs w:val="17"/>
              </w:rPr>
            </w:pPr>
          </w:p>
          <w:p w14:paraId="30500BE0" w14:textId="77777777" w:rsidR="00BB4A95" w:rsidRPr="002F0E0F" w:rsidRDefault="00BB4A95" w:rsidP="002368C5">
            <w:pPr>
              <w:pStyle w:val="TableParagraph"/>
              <w:kinsoku w:val="0"/>
              <w:overflowPunct w:val="0"/>
              <w:ind w:left="796" w:right="768"/>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09E46246" w14:textId="77777777" w:rsidR="00BB4A95" w:rsidRPr="002F0E0F" w:rsidRDefault="00BB4A95" w:rsidP="002368C5">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199ADF5D" w14:textId="77777777" w:rsidR="00BB4A95" w:rsidRPr="002F0E0F" w:rsidRDefault="00BB4A95" w:rsidP="002368C5">
            <w:pPr>
              <w:pStyle w:val="TableParagraph"/>
              <w:kinsoku w:val="0"/>
              <w:overflowPunct w:val="0"/>
              <w:spacing w:before="1"/>
              <w:rPr>
                <w:sz w:val="17"/>
                <w:szCs w:val="17"/>
              </w:rPr>
            </w:pPr>
          </w:p>
          <w:p w14:paraId="6577B4A5" w14:textId="77777777" w:rsidR="00BB4A95" w:rsidRPr="002F0E0F" w:rsidRDefault="00BB4A95" w:rsidP="002368C5">
            <w:pPr>
              <w:pStyle w:val="TableParagraph"/>
              <w:kinsoku w:val="0"/>
              <w:overflowPunct w:val="0"/>
              <w:ind w:left="123" w:right="84"/>
              <w:jc w:val="center"/>
              <w:rPr>
                <w:b/>
                <w:bCs/>
                <w:sz w:val="18"/>
                <w:szCs w:val="18"/>
              </w:rPr>
            </w:pPr>
            <w:r w:rsidRPr="002F0E0F">
              <w:rPr>
                <w:b/>
                <w:bCs/>
                <w:sz w:val="18"/>
                <w:szCs w:val="18"/>
              </w:rPr>
              <w:t>Description</w:t>
            </w:r>
          </w:p>
        </w:tc>
      </w:tr>
      <w:tr w:rsidR="00BB4A95" w:rsidRPr="002F0E0F" w14:paraId="2F97992E" w14:textId="77777777" w:rsidTr="002368C5">
        <w:trPr>
          <w:trHeight w:val="263"/>
        </w:trPr>
        <w:tc>
          <w:tcPr>
            <w:tcW w:w="1199" w:type="dxa"/>
            <w:vMerge w:val="restart"/>
            <w:tcBorders>
              <w:top w:val="single" w:sz="12" w:space="0" w:color="000000"/>
              <w:left w:val="single" w:sz="12" w:space="0" w:color="000000"/>
              <w:bottom w:val="none" w:sz="6" w:space="0" w:color="auto"/>
              <w:right w:val="single" w:sz="2" w:space="0" w:color="000000"/>
            </w:tcBorders>
          </w:tcPr>
          <w:p w14:paraId="6651F97C" w14:textId="77777777" w:rsidR="00BB4A95" w:rsidRPr="002F0E0F" w:rsidRDefault="00BB4A95" w:rsidP="002368C5">
            <w:pPr>
              <w:pStyle w:val="TableParagraph"/>
              <w:kinsoku w:val="0"/>
              <w:overflowPunct w:val="0"/>
              <w:spacing w:before="56"/>
              <w:ind w:left="282"/>
              <w:rPr>
                <w:sz w:val="18"/>
                <w:szCs w:val="18"/>
              </w:rPr>
            </w:pPr>
            <w:r w:rsidRPr="002F0E0F">
              <w:rPr>
                <w:sz w:val="18"/>
                <w:szCs w:val="18"/>
              </w:rPr>
              <w:t>U-SIG-1</w:t>
            </w:r>
          </w:p>
        </w:tc>
        <w:tc>
          <w:tcPr>
            <w:tcW w:w="999" w:type="dxa"/>
            <w:vMerge w:val="restart"/>
            <w:tcBorders>
              <w:top w:val="single" w:sz="12" w:space="0" w:color="000000"/>
              <w:left w:val="single" w:sz="2" w:space="0" w:color="000000"/>
              <w:bottom w:val="none" w:sz="6" w:space="0" w:color="auto"/>
              <w:right w:val="single" w:sz="2" w:space="0" w:color="000000"/>
            </w:tcBorders>
          </w:tcPr>
          <w:p w14:paraId="71DCF9D6" w14:textId="77777777" w:rsidR="00BB4A95" w:rsidRPr="002F0E0F" w:rsidRDefault="00BB4A95" w:rsidP="002368C5">
            <w:pPr>
              <w:pStyle w:val="TableParagraph"/>
              <w:kinsoku w:val="0"/>
              <w:overflowPunct w:val="0"/>
              <w:spacing w:before="56"/>
              <w:ind w:left="130"/>
              <w:rPr>
                <w:sz w:val="18"/>
                <w:szCs w:val="18"/>
              </w:rPr>
            </w:pPr>
            <w:r w:rsidRPr="002F0E0F">
              <w:rPr>
                <w:sz w:val="18"/>
                <w:szCs w:val="18"/>
              </w:rPr>
              <w:t>B0–B2</w:t>
            </w:r>
          </w:p>
        </w:tc>
        <w:tc>
          <w:tcPr>
            <w:tcW w:w="2000" w:type="dxa"/>
            <w:vMerge w:val="restart"/>
            <w:tcBorders>
              <w:top w:val="single" w:sz="12" w:space="0" w:color="000000"/>
              <w:left w:val="single" w:sz="2" w:space="0" w:color="000000"/>
              <w:bottom w:val="none" w:sz="6" w:space="0" w:color="auto"/>
              <w:right w:val="single" w:sz="2" w:space="0" w:color="000000"/>
            </w:tcBorders>
          </w:tcPr>
          <w:p w14:paraId="4569873F" w14:textId="0F0E0FDC" w:rsidR="00BB4A95" w:rsidRPr="002F0E0F" w:rsidRDefault="00BB4A95" w:rsidP="002368C5">
            <w:pPr>
              <w:pStyle w:val="TableParagraph"/>
              <w:kinsoku w:val="0"/>
              <w:overflowPunct w:val="0"/>
              <w:spacing w:before="56"/>
              <w:ind w:left="131"/>
              <w:rPr>
                <w:sz w:val="18"/>
                <w:szCs w:val="18"/>
              </w:rPr>
            </w:pPr>
            <w:r w:rsidRPr="002F0E0F">
              <w:rPr>
                <w:sz w:val="18"/>
                <w:szCs w:val="18"/>
              </w:rPr>
              <w:t>Version Identifier</w:t>
            </w:r>
          </w:p>
        </w:tc>
        <w:tc>
          <w:tcPr>
            <w:tcW w:w="900" w:type="dxa"/>
            <w:vMerge w:val="restart"/>
            <w:tcBorders>
              <w:top w:val="single" w:sz="12" w:space="0" w:color="000000"/>
              <w:left w:val="single" w:sz="2" w:space="0" w:color="000000"/>
              <w:bottom w:val="none" w:sz="6" w:space="0" w:color="auto"/>
              <w:right w:val="single" w:sz="2" w:space="0" w:color="000000"/>
            </w:tcBorders>
          </w:tcPr>
          <w:p w14:paraId="7C764324" w14:textId="77777777" w:rsidR="00BB4A95" w:rsidRPr="002F0E0F" w:rsidRDefault="00BB4A95" w:rsidP="002368C5">
            <w:pPr>
              <w:pStyle w:val="TableParagraph"/>
              <w:kinsoku w:val="0"/>
              <w:overflowPunct w:val="0"/>
              <w:spacing w:before="56"/>
              <w:ind w:left="29"/>
              <w:jc w:val="center"/>
              <w:rPr>
                <w:sz w:val="18"/>
                <w:szCs w:val="18"/>
              </w:rPr>
            </w:pPr>
            <w:r w:rsidRPr="002F0E0F">
              <w:rPr>
                <w:sz w:val="18"/>
                <w:szCs w:val="18"/>
              </w:rPr>
              <w:t>3</w:t>
            </w:r>
          </w:p>
        </w:tc>
        <w:tc>
          <w:tcPr>
            <w:tcW w:w="3001" w:type="dxa"/>
            <w:tcBorders>
              <w:top w:val="single" w:sz="12" w:space="0" w:color="000000"/>
              <w:left w:val="single" w:sz="2" w:space="0" w:color="000000"/>
              <w:bottom w:val="none" w:sz="6" w:space="0" w:color="auto"/>
              <w:right w:val="single" w:sz="12" w:space="0" w:color="000000"/>
            </w:tcBorders>
          </w:tcPr>
          <w:p w14:paraId="5FFAB250" w14:textId="77777777" w:rsidR="00BB4A95" w:rsidRPr="002F0E0F" w:rsidRDefault="00BB4A95" w:rsidP="002368C5">
            <w:pPr>
              <w:pStyle w:val="TableParagraph"/>
              <w:kinsoku w:val="0"/>
              <w:overflowPunct w:val="0"/>
              <w:spacing w:before="56" w:line="187" w:lineRule="exact"/>
              <w:ind w:left="131"/>
              <w:rPr>
                <w:sz w:val="18"/>
                <w:szCs w:val="18"/>
              </w:rPr>
            </w:pPr>
            <w:r w:rsidRPr="002F0E0F">
              <w:rPr>
                <w:sz w:val="18"/>
                <w:szCs w:val="18"/>
              </w:rPr>
              <w:t>Differentiate between different PHY</w:t>
            </w:r>
          </w:p>
        </w:tc>
      </w:tr>
      <w:tr w:rsidR="00BB4A95" w:rsidRPr="002F0E0F" w14:paraId="3CA080D9" w14:textId="77777777" w:rsidTr="002368C5">
        <w:trPr>
          <w:trHeight w:val="199"/>
        </w:trPr>
        <w:tc>
          <w:tcPr>
            <w:tcW w:w="1199" w:type="dxa"/>
            <w:vMerge/>
            <w:tcBorders>
              <w:top w:val="nil"/>
              <w:left w:val="single" w:sz="12" w:space="0" w:color="000000"/>
              <w:bottom w:val="none" w:sz="6" w:space="0" w:color="auto"/>
              <w:right w:val="single" w:sz="2" w:space="0" w:color="000000"/>
            </w:tcBorders>
          </w:tcPr>
          <w:p w14:paraId="65DC45B0" w14:textId="77777777" w:rsidR="00BB4A95" w:rsidRDefault="00BB4A95" w:rsidP="002368C5">
            <w:pPr>
              <w:rPr>
                <w:sz w:val="2"/>
                <w:szCs w:val="2"/>
              </w:rPr>
            </w:pPr>
          </w:p>
        </w:tc>
        <w:tc>
          <w:tcPr>
            <w:tcW w:w="999" w:type="dxa"/>
            <w:vMerge/>
            <w:tcBorders>
              <w:top w:val="nil"/>
              <w:left w:val="single" w:sz="2" w:space="0" w:color="000000"/>
              <w:bottom w:val="none" w:sz="6" w:space="0" w:color="auto"/>
              <w:right w:val="single" w:sz="2" w:space="0" w:color="000000"/>
            </w:tcBorders>
          </w:tcPr>
          <w:p w14:paraId="4E6A51D2" w14:textId="77777777" w:rsidR="00BB4A95" w:rsidRDefault="00BB4A95" w:rsidP="002368C5">
            <w:pPr>
              <w:rPr>
                <w:sz w:val="2"/>
                <w:szCs w:val="2"/>
              </w:rPr>
            </w:pPr>
          </w:p>
        </w:tc>
        <w:tc>
          <w:tcPr>
            <w:tcW w:w="2000" w:type="dxa"/>
            <w:vMerge/>
            <w:tcBorders>
              <w:top w:val="nil"/>
              <w:left w:val="single" w:sz="2" w:space="0" w:color="000000"/>
              <w:bottom w:val="none" w:sz="6" w:space="0" w:color="auto"/>
              <w:right w:val="single" w:sz="2" w:space="0" w:color="000000"/>
            </w:tcBorders>
          </w:tcPr>
          <w:p w14:paraId="5FD1B9CE" w14:textId="77777777" w:rsidR="00BB4A95" w:rsidRDefault="00BB4A95" w:rsidP="002368C5">
            <w:pPr>
              <w:rPr>
                <w:sz w:val="2"/>
                <w:szCs w:val="2"/>
              </w:rPr>
            </w:pPr>
          </w:p>
        </w:tc>
        <w:tc>
          <w:tcPr>
            <w:tcW w:w="900" w:type="dxa"/>
            <w:vMerge/>
            <w:tcBorders>
              <w:top w:val="nil"/>
              <w:left w:val="single" w:sz="2" w:space="0" w:color="000000"/>
              <w:bottom w:val="none" w:sz="6" w:space="0" w:color="auto"/>
              <w:right w:val="single" w:sz="2" w:space="0" w:color="000000"/>
            </w:tcBorders>
          </w:tcPr>
          <w:p w14:paraId="0BD20FD9" w14:textId="77777777" w:rsidR="00BB4A95" w:rsidRDefault="00BB4A95" w:rsidP="002368C5">
            <w:pPr>
              <w:rPr>
                <w:sz w:val="2"/>
                <w:szCs w:val="2"/>
              </w:rPr>
            </w:pPr>
          </w:p>
        </w:tc>
        <w:tc>
          <w:tcPr>
            <w:tcW w:w="3001" w:type="dxa"/>
            <w:tcBorders>
              <w:top w:val="none" w:sz="6" w:space="0" w:color="auto"/>
              <w:left w:val="single" w:sz="2" w:space="0" w:color="000000"/>
              <w:bottom w:val="none" w:sz="6" w:space="0" w:color="auto"/>
              <w:right w:val="single" w:sz="12" w:space="0" w:color="000000"/>
            </w:tcBorders>
          </w:tcPr>
          <w:p w14:paraId="14B69C8D" w14:textId="77777777" w:rsidR="00BB4A95" w:rsidRPr="002F0E0F" w:rsidRDefault="00BB4A95" w:rsidP="002368C5">
            <w:pPr>
              <w:pStyle w:val="TableParagraph"/>
              <w:kinsoku w:val="0"/>
              <w:overflowPunct w:val="0"/>
              <w:spacing w:line="180" w:lineRule="exact"/>
              <w:ind w:left="131"/>
              <w:rPr>
                <w:sz w:val="18"/>
                <w:szCs w:val="18"/>
              </w:rPr>
            </w:pPr>
            <w:del w:id="103" w:author="Sameer Vermani" w:date="2021-02-17T14:32:00Z">
              <w:r w:rsidRPr="002F0E0F" w:rsidDel="003442E6">
                <w:rPr>
                  <w:sz w:val="18"/>
                  <w:szCs w:val="18"/>
                </w:rPr>
                <w:delText>amendments</w:delText>
              </w:r>
            </w:del>
            <w:ins w:id="104" w:author="Sameer Vermani" w:date="2021-02-17T14:32:00Z">
              <w:r w:rsidRPr="002F0E0F">
                <w:rPr>
                  <w:sz w:val="18"/>
                  <w:szCs w:val="18"/>
                </w:rPr>
                <w:t>clauses</w:t>
              </w:r>
            </w:ins>
            <w:r w:rsidRPr="002F0E0F">
              <w:rPr>
                <w:sz w:val="18"/>
                <w:szCs w:val="18"/>
              </w:rPr>
              <w:t>. Set to 0 for EHT.</w:t>
            </w:r>
          </w:p>
        </w:tc>
      </w:tr>
      <w:tr w:rsidR="00BB4A95" w:rsidRPr="002F0E0F" w14:paraId="7A85DA4F" w14:textId="77777777" w:rsidTr="002368C5">
        <w:trPr>
          <w:trHeight w:val="275"/>
        </w:trPr>
        <w:tc>
          <w:tcPr>
            <w:tcW w:w="1199" w:type="dxa"/>
            <w:tcBorders>
              <w:top w:val="none" w:sz="6" w:space="0" w:color="auto"/>
              <w:left w:val="single" w:sz="12" w:space="0" w:color="000000"/>
              <w:bottom w:val="none" w:sz="6" w:space="0" w:color="auto"/>
              <w:right w:val="single" w:sz="2" w:space="0" w:color="000000"/>
            </w:tcBorders>
          </w:tcPr>
          <w:p w14:paraId="747BE470" w14:textId="77777777" w:rsidR="00BB4A95" w:rsidRPr="002F0E0F" w:rsidRDefault="00BB4A95" w:rsidP="002368C5">
            <w:pPr>
              <w:pStyle w:val="TableParagraph"/>
              <w:kinsoku w:val="0"/>
              <w:overflowPunct w:val="0"/>
              <w:rPr>
                <w:sz w:val="18"/>
                <w:szCs w:val="18"/>
              </w:rPr>
            </w:pPr>
          </w:p>
        </w:tc>
        <w:tc>
          <w:tcPr>
            <w:tcW w:w="999" w:type="dxa"/>
            <w:tcBorders>
              <w:top w:val="none" w:sz="6" w:space="0" w:color="auto"/>
              <w:left w:val="single" w:sz="2" w:space="0" w:color="000000"/>
              <w:bottom w:val="single" w:sz="4" w:space="0" w:color="000000"/>
              <w:right w:val="single" w:sz="2" w:space="0" w:color="000000"/>
            </w:tcBorders>
          </w:tcPr>
          <w:p w14:paraId="4FF79433" w14:textId="77777777" w:rsidR="00BB4A95" w:rsidRPr="002F0E0F" w:rsidRDefault="00BB4A95" w:rsidP="002368C5">
            <w:pPr>
              <w:pStyle w:val="TableParagraph"/>
              <w:kinsoku w:val="0"/>
              <w:overflowPunct w:val="0"/>
              <w:rPr>
                <w:sz w:val="18"/>
                <w:szCs w:val="18"/>
              </w:rPr>
            </w:pPr>
          </w:p>
        </w:tc>
        <w:tc>
          <w:tcPr>
            <w:tcW w:w="2000" w:type="dxa"/>
            <w:tcBorders>
              <w:top w:val="none" w:sz="6" w:space="0" w:color="auto"/>
              <w:left w:val="single" w:sz="2" w:space="0" w:color="000000"/>
              <w:bottom w:val="single" w:sz="4" w:space="0" w:color="000000"/>
              <w:right w:val="single" w:sz="2" w:space="0" w:color="000000"/>
            </w:tcBorders>
          </w:tcPr>
          <w:p w14:paraId="67FD3793" w14:textId="77777777" w:rsidR="00BB4A95" w:rsidRPr="002F0E0F" w:rsidRDefault="00BB4A95" w:rsidP="002368C5">
            <w:pPr>
              <w:pStyle w:val="TableParagraph"/>
              <w:kinsoku w:val="0"/>
              <w:overflowPunct w:val="0"/>
              <w:rPr>
                <w:sz w:val="18"/>
                <w:szCs w:val="18"/>
              </w:rPr>
            </w:pPr>
          </w:p>
        </w:tc>
        <w:tc>
          <w:tcPr>
            <w:tcW w:w="900" w:type="dxa"/>
            <w:tcBorders>
              <w:top w:val="none" w:sz="6" w:space="0" w:color="auto"/>
              <w:left w:val="single" w:sz="2" w:space="0" w:color="000000"/>
              <w:bottom w:val="single" w:sz="4" w:space="0" w:color="000000"/>
              <w:right w:val="single" w:sz="2" w:space="0" w:color="000000"/>
            </w:tcBorders>
          </w:tcPr>
          <w:p w14:paraId="7849F471" w14:textId="77777777" w:rsidR="00BB4A95" w:rsidRPr="002F0E0F" w:rsidRDefault="00BB4A95" w:rsidP="002368C5">
            <w:pPr>
              <w:pStyle w:val="TableParagraph"/>
              <w:kinsoku w:val="0"/>
              <w:overflowPunct w:val="0"/>
              <w:rPr>
                <w:sz w:val="18"/>
                <w:szCs w:val="18"/>
              </w:rPr>
            </w:pPr>
          </w:p>
        </w:tc>
        <w:tc>
          <w:tcPr>
            <w:tcW w:w="3001" w:type="dxa"/>
            <w:tcBorders>
              <w:top w:val="none" w:sz="6" w:space="0" w:color="auto"/>
              <w:left w:val="single" w:sz="2" w:space="0" w:color="000000"/>
              <w:bottom w:val="single" w:sz="4" w:space="0" w:color="000000"/>
              <w:right w:val="single" w:sz="12" w:space="0" w:color="000000"/>
            </w:tcBorders>
          </w:tcPr>
          <w:p w14:paraId="48337E6C" w14:textId="43B50B93" w:rsidR="00BB4A95" w:rsidRPr="002F0E0F" w:rsidRDefault="00BB4A95" w:rsidP="002368C5">
            <w:pPr>
              <w:pStyle w:val="TableParagraph"/>
              <w:kinsoku w:val="0"/>
              <w:overflowPunct w:val="0"/>
              <w:spacing w:line="200" w:lineRule="exact"/>
              <w:ind w:left="131"/>
              <w:rPr>
                <w:sz w:val="18"/>
                <w:szCs w:val="18"/>
              </w:rPr>
            </w:pPr>
            <w:r w:rsidRPr="002F0E0F">
              <w:rPr>
                <w:sz w:val="18"/>
                <w:szCs w:val="18"/>
              </w:rPr>
              <w:t>Values 1–7 are Validate.</w:t>
            </w:r>
          </w:p>
        </w:tc>
      </w:tr>
    </w:tbl>
    <w:p w14:paraId="7C150A2C" w14:textId="77777777" w:rsidR="00BB4A95" w:rsidRDefault="00BB4A95" w:rsidP="00BB4A95">
      <w:pPr>
        <w:pStyle w:val="BodyText0"/>
        <w:kinsoku w:val="0"/>
        <w:overflowPunct w:val="0"/>
        <w:spacing w:before="9"/>
        <w:rPr>
          <w:sz w:val="17"/>
          <w:szCs w:val="17"/>
        </w:rPr>
      </w:pPr>
    </w:p>
    <w:p w14:paraId="4E343564" w14:textId="77777777" w:rsidR="00BB4A95" w:rsidRDefault="00BB4A95" w:rsidP="00BB4A95">
      <w:pPr>
        <w:rPr>
          <w:b/>
          <w:i/>
          <w:sz w:val="22"/>
          <w:szCs w:val="22"/>
        </w:rPr>
      </w:pPr>
      <w:r w:rsidRPr="004B2833">
        <w:rPr>
          <w:b/>
          <w:i/>
          <w:sz w:val="22"/>
          <w:szCs w:val="22"/>
          <w:highlight w:val="yellow"/>
        </w:rPr>
        <w:t xml:space="preserve">Instructions to the editor: </w:t>
      </w:r>
    </w:p>
    <w:p w14:paraId="43F11D76" w14:textId="77777777" w:rsidR="00BB4A95" w:rsidRPr="0082172C" w:rsidRDefault="00BB4A95" w:rsidP="00BB4A95">
      <w:pPr>
        <w:rPr>
          <w:b/>
          <w:sz w:val="20"/>
          <w:lang w:eastAsia="zh-CN"/>
        </w:rPr>
      </w:pPr>
      <w:r w:rsidRPr="0082172C">
        <w:rPr>
          <w:b/>
          <w:sz w:val="20"/>
          <w:highlight w:val="yellow"/>
          <w:lang w:eastAsia="zh-CN"/>
        </w:rPr>
        <w:t xml:space="preserve">Please make the changes to </w:t>
      </w:r>
      <w:r>
        <w:rPr>
          <w:b/>
          <w:sz w:val="20"/>
          <w:highlight w:val="yellow"/>
          <w:lang w:eastAsia="zh-CN"/>
        </w:rPr>
        <w:t>P239L11-L17 (in Table 36-23)</w:t>
      </w:r>
      <w:r w:rsidRPr="0082172C">
        <w:rPr>
          <w:b/>
          <w:sz w:val="20"/>
          <w:highlight w:val="yellow"/>
          <w:lang w:eastAsia="zh-CN"/>
        </w:rPr>
        <w:t xml:space="preserve"> as shown below:</w:t>
      </w:r>
    </w:p>
    <w:p w14:paraId="1404136F" w14:textId="77777777" w:rsidR="00BB4A95" w:rsidRDefault="00BB4A95" w:rsidP="00BB4A95">
      <w:pPr>
        <w:pStyle w:val="BodyText0"/>
        <w:kinsoku w:val="0"/>
        <w:overflowPunct w:val="0"/>
        <w:spacing w:before="9"/>
        <w:rPr>
          <w:sz w:val="17"/>
          <w:szCs w:val="17"/>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BB4A95" w:rsidRPr="002F0E0F" w14:paraId="6EE7B0DB" w14:textId="77777777" w:rsidTr="002368C5">
        <w:trPr>
          <w:trHeight w:val="610"/>
        </w:trPr>
        <w:tc>
          <w:tcPr>
            <w:tcW w:w="1199" w:type="dxa"/>
            <w:tcBorders>
              <w:top w:val="single" w:sz="12" w:space="0" w:color="000000"/>
              <w:left w:val="single" w:sz="12" w:space="0" w:color="000000"/>
              <w:bottom w:val="single" w:sz="12" w:space="0" w:color="000000"/>
              <w:right w:val="single" w:sz="2" w:space="0" w:color="000000"/>
            </w:tcBorders>
          </w:tcPr>
          <w:p w14:paraId="7B6A3B73" w14:textId="77777777" w:rsidR="00BB4A95" w:rsidRPr="002F0E0F" w:rsidRDefault="00BB4A95" w:rsidP="002368C5">
            <w:pPr>
              <w:pStyle w:val="TableParagraph"/>
              <w:kinsoku w:val="0"/>
              <w:overflowPunct w:val="0"/>
              <w:spacing w:before="104" w:line="230" w:lineRule="auto"/>
              <w:ind w:left="250" w:right="172" w:hanging="46"/>
              <w:rPr>
                <w:b/>
                <w:bCs/>
                <w:sz w:val="18"/>
                <w:szCs w:val="18"/>
              </w:rPr>
            </w:pPr>
            <w:r w:rsidRPr="002F0E0F">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35779879" w14:textId="77777777" w:rsidR="00BB4A95" w:rsidRPr="002F0E0F" w:rsidRDefault="00BB4A95" w:rsidP="002368C5">
            <w:pPr>
              <w:pStyle w:val="TableParagraph"/>
              <w:kinsoku w:val="0"/>
              <w:overflowPunct w:val="0"/>
              <w:spacing w:before="1"/>
              <w:rPr>
                <w:sz w:val="17"/>
                <w:szCs w:val="17"/>
              </w:rPr>
            </w:pPr>
          </w:p>
          <w:p w14:paraId="482130CC" w14:textId="77777777" w:rsidR="00BB4A95" w:rsidRPr="002F0E0F" w:rsidRDefault="00BB4A95" w:rsidP="002368C5">
            <w:pPr>
              <w:pStyle w:val="TableParagraph"/>
              <w:kinsoku w:val="0"/>
              <w:overflowPunct w:val="0"/>
              <w:ind w:left="374"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3C59EFF4" w14:textId="77777777" w:rsidR="00BB4A95" w:rsidRPr="002F0E0F" w:rsidRDefault="00BB4A95" w:rsidP="002368C5">
            <w:pPr>
              <w:pStyle w:val="TableParagraph"/>
              <w:kinsoku w:val="0"/>
              <w:overflowPunct w:val="0"/>
              <w:spacing w:before="1"/>
              <w:rPr>
                <w:sz w:val="17"/>
                <w:szCs w:val="17"/>
              </w:rPr>
            </w:pPr>
          </w:p>
          <w:p w14:paraId="6157486B" w14:textId="77777777" w:rsidR="00BB4A95" w:rsidRPr="002F0E0F" w:rsidRDefault="00BB4A95" w:rsidP="002368C5">
            <w:pPr>
              <w:pStyle w:val="TableParagraph"/>
              <w:kinsoku w:val="0"/>
              <w:overflowPunct w:val="0"/>
              <w:ind w:left="796" w:right="768"/>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6C821679" w14:textId="77777777" w:rsidR="00BB4A95" w:rsidRPr="002F0E0F" w:rsidRDefault="00BB4A95" w:rsidP="002368C5">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55A5057C" w14:textId="77777777" w:rsidR="00BB4A95" w:rsidRPr="002F0E0F" w:rsidRDefault="00BB4A95" w:rsidP="002368C5">
            <w:pPr>
              <w:pStyle w:val="TableParagraph"/>
              <w:kinsoku w:val="0"/>
              <w:overflowPunct w:val="0"/>
              <w:spacing w:before="1"/>
              <w:rPr>
                <w:sz w:val="17"/>
                <w:szCs w:val="17"/>
              </w:rPr>
            </w:pPr>
          </w:p>
          <w:p w14:paraId="36D044AF" w14:textId="77777777" w:rsidR="00BB4A95" w:rsidRPr="002F0E0F" w:rsidRDefault="00BB4A95" w:rsidP="002368C5">
            <w:pPr>
              <w:pStyle w:val="TableParagraph"/>
              <w:kinsoku w:val="0"/>
              <w:overflowPunct w:val="0"/>
              <w:ind w:left="123" w:right="84"/>
              <w:jc w:val="center"/>
              <w:rPr>
                <w:b/>
                <w:bCs/>
                <w:sz w:val="18"/>
                <w:szCs w:val="18"/>
              </w:rPr>
            </w:pPr>
            <w:r w:rsidRPr="002F0E0F">
              <w:rPr>
                <w:b/>
                <w:bCs/>
                <w:sz w:val="18"/>
                <w:szCs w:val="18"/>
              </w:rPr>
              <w:t>Description</w:t>
            </w:r>
          </w:p>
        </w:tc>
      </w:tr>
      <w:tr w:rsidR="00BB4A95" w:rsidRPr="002F0E0F" w14:paraId="33C88A7A" w14:textId="77777777" w:rsidTr="002368C5">
        <w:trPr>
          <w:trHeight w:val="263"/>
        </w:trPr>
        <w:tc>
          <w:tcPr>
            <w:tcW w:w="1199" w:type="dxa"/>
            <w:vMerge w:val="restart"/>
            <w:tcBorders>
              <w:top w:val="single" w:sz="12" w:space="0" w:color="000000"/>
              <w:left w:val="single" w:sz="12" w:space="0" w:color="000000"/>
              <w:bottom w:val="none" w:sz="6" w:space="0" w:color="auto"/>
              <w:right w:val="single" w:sz="2" w:space="0" w:color="000000"/>
            </w:tcBorders>
          </w:tcPr>
          <w:p w14:paraId="4978C61B" w14:textId="77777777" w:rsidR="00BB4A95" w:rsidRPr="002F0E0F" w:rsidRDefault="00BB4A95" w:rsidP="002368C5">
            <w:pPr>
              <w:pStyle w:val="TableParagraph"/>
              <w:kinsoku w:val="0"/>
              <w:overflowPunct w:val="0"/>
              <w:spacing w:before="56"/>
              <w:ind w:left="282"/>
              <w:rPr>
                <w:sz w:val="18"/>
                <w:szCs w:val="18"/>
              </w:rPr>
            </w:pPr>
            <w:r w:rsidRPr="002F0E0F">
              <w:rPr>
                <w:sz w:val="18"/>
                <w:szCs w:val="18"/>
              </w:rPr>
              <w:t>U-SIG-1</w:t>
            </w:r>
          </w:p>
        </w:tc>
        <w:tc>
          <w:tcPr>
            <w:tcW w:w="999" w:type="dxa"/>
            <w:vMerge w:val="restart"/>
            <w:tcBorders>
              <w:top w:val="single" w:sz="12" w:space="0" w:color="000000"/>
              <w:left w:val="single" w:sz="2" w:space="0" w:color="000000"/>
              <w:bottom w:val="none" w:sz="6" w:space="0" w:color="auto"/>
              <w:right w:val="single" w:sz="2" w:space="0" w:color="000000"/>
            </w:tcBorders>
          </w:tcPr>
          <w:p w14:paraId="3954E016" w14:textId="77777777" w:rsidR="00BB4A95" w:rsidRPr="002F0E0F" w:rsidRDefault="00BB4A95" w:rsidP="002368C5">
            <w:pPr>
              <w:pStyle w:val="TableParagraph"/>
              <w:kinsoku w:val="0"/>
              <w:overflowPunct w:val="0"/>
              <w:spacing w:before="56"/>
              <w:ind w:left="130"/>
              <w:rPr>
                <w:sz w:val="18"/>
                <w:szCs w:val="18"/>
              </w:rPr>
            </w:pPr>
            <w:r w:rsidRPr="002F0E0F">
              <w:rPr>
                <w:sz w:val="18"/>
                <w:szCs w:val="18"/>
              </w:rPr>
              <w:t>B0–B2</w:t>
            </w:r>
          </w:p>
        </w:tc>
        <w:tc>
          <w:tcPr>
            <w:tcW w:w="2000" w:type="dxa"/>
            <w:vMerge w:val="restart"/>
            <w:tcBorders>
              <w:top w:val="single" w:sz="12" w:space="0" w:color="000000"/>
              <w:left w:val="single" w:sz="2" w:space="0" w:color="000000"/>
              <w:bottom w:val="none" w:sz="6" w:space="0" w:color="auto"/>
              <w:right w:val="single" w:sz="2" w:space="0" w:color="000000"/>
            </w:tcBorders>
          </w:tcPr>
          <w:p w14:paraId="08258383" w14:textId="29831D33" w:rsidR="00BB4A95" w:rsidRPr="002F0E0F" w:rsidRDefault="00BB4A95" w:rsidP="002368C5">
            <w:pPr>
              <w:pStyle w:val="TableParagraph"/>
              <w:kinsoku w:val="0"/>
              <w:overflowPunct w:val="0"/>
              <w:spacing w:before="56"/>
              <w:ind w:left="131"/>
              <w:rPr>
                <w:sz w:val="18"/>
                <w:szCs w:val="18"/>
              </w:rPr>
            </w:pPr>
            <w:r w:rsidRPr="002F0E0F">
              <w:rPr>
                <w:sz w:val="18"/>
                <w:szCs w:val="18"/>
              </w:rPr>
              <w:t>Version Identifier</w:t>
            </w:r>
          </w:p>
        </w:tc>
        <w:tc>
          <w:tcPr>
            <w:tcW w:w="900" w:type="dxa"/>
            <w:vMerge w:val="restart"/>
            <w:tcBorders>
              <w:top w:val="single" w:sz="12" w:space="0" w:color="000000"/>
              <w:left w:val="single" w:sz="2" w:space="0" w:color="000000"/>
              <w:bottom w:val="none" w:sz="6" w:space="0" w:color="auto"/>
              <w:right w:val="single" w:sz="2" w:space="0" w:color="000000"/>
            </w:tcBorders>
          </w:tcPr>
          <w:p w14:paraId="2232F210" w14:textId="77777777" w:rsidR="00BB4A95" w:rsidRPr="002F0E0F" w:rsidRDefault="00BB4A95" w:rsidP="002368C5">
            <w:pPr>
              <w:pStyle w:val="TableParagraph"/>
              <w:kinsoku w:val="0"/>
              <w:overflowPunct w:val="0"/>
              <w:spacing w:before="56"/>
              <w:ind w:left="29"/>
              <w:jc w:val="center"/>
              <w:rPr>
                <w:sz w:val="18"/>
                <w:szCs w:val="18"/>
              </w:rPr>
            </w:pPr>
            <w:r w:rsidRPr="002F0E0F">
              <w:rPr>
                <w:sz w:val="18"/>
                <w:szCs w:val="18"/>
              </w:rPr>
              <w:t>3</w:t>
            </w:r>
          </w:p>
        </w:tc>
        <w:tc>
          <w:tcPr>
            <w:tcW w:w="3001" w:type="dxa"/>
            <w:tcBorders>
              <w:top w:val="single" w:sz="12" w:space="0" w:color="000000"/>
              <w:left w:val="single" w:sz="2" w:space="0" w:color="000000"/>
              <w:bottom w:val="none" w:sz="6" w:space="0" w:color="auto"/>
              <w:right w:val="single" w:sz="12" w:space="0" w:color="000000"/>
            </w:tcBorders>
          </w:tcPr>
          <w:p w14:paraId="177D0F81" w14:textId="77777777" w:rsidR="00BB4A95" w:rsidRPr="002F0E0F" w:rsidRDefault="00BB4A95" w:rsidP="002368C5">
            <w:pPr>
              <w:pStyle w:val="TableParagraph"/>
              <w:kinsoku w:val="0"/>
              <w:overflowPunct w:val="0"/>
              <w:spacing w:before="56" w:line="187" w:lineRule="exact"/>
              <w:ind w:left="131"/>
              <w:rPr>
                <w:sz w:val="18"/>
                <w:szCs w:val="18"/>
              </w:rPr>
            </w:pPr>
            <w:r w:rsidRPr="002F0E0F">
              <w:rPr>
                <w:sz w:val="18"/>
                <w:szCs w:val="18"/>
              </w:rPr>
              <w:t>Differentiate between different PHY</w:t>
            </w:r>
          </w:p>
        </w:tc>
      </w:tr>
      <w:tr w:rsidR="00BB4A95" w:rsidRPr="002F0E0F" w14:paraId="253062F2" w14:textId="77777777" w:rsidTr="002368C5">
        <w:trPr>
          <w:trHeight w:val="259"/>
        </w:trPr>
        <w:tc>
          <w:tcPr>
            <w:tcW w:w="1199" w:type="dxa"/>
            <w:vMerge/>
            <w:tcBorders>
              <w:top w:val="nil"/>
              <w:left w:val="single" w:sz="12" w:space="0" w:color="000000"/>
              <w:bottom w:val="none" w:sz="6" w:space="0" w:color="auto"/>
              <w:right w:val="single" w:sz="2" w:space="0" w:color="000000"/>
            </w:tcBorders>
          </w:tcPr>
          <w:p w14:paraId="2F753028" w14:textId="77777777" w:rsidR="00BB4A95" w:rsidRDefault="00BB4A95" w:rsidP="002368C5">
            <w:pPr>
              <w:rPr>
                <w:sz w:val="2"/>
                <w:szCs w:val="2"/>
              </w:rPr>
            </w:pPr>
          </w:p>
        </w:tc>
        <w:tc>
          <w:tcPr>
            <w:tcW w:w="999" w:type="dxa"/>
            <w:vMerge/>
            <w:tcBorders>
              <w:top w:val="nil"/>
              <w:left w:val="single" w:sz="2" w:space="0" w:color="000000"/>
              <w:bottom w:val="none" w:sz="6" w:space="0" w:color="auto"/>
              <w:right w:val="single" w:sz="2" w:space="0" w:color="000000"/>
            </w:tcBorders>
          </w:tcPr>
          <w:p w14:paraId="3DC52D19" w14:textId="77777777" w:rsidR="00BB4A95" w:rsidRDefault="00BB4A95" w:rsidP="002368C5">
            <w:pPr>
              <w:rPr>
                <w:sz w:val="2"/>
                <w:szCs w:val="2"/>
              </w:rPr>
            </w:pPr>
          </w:p>
        </w:tc>
        <w:tc>
          <w:tcPr>
            <w:tcW w:w="2000" w:type="dxa"/>
            <w:vMerge/>
            <w:tcBorders>
              <w:top w:val="nil"/>
              <w:left w:val="single" w:sz="2" w:space="0" w:color="000000"/>
              <w:bottom w:val="none" w:sz="6" w:space="0" w:color="auto"/>
              <w:right w:val="single" w:sz="2" w:space="0" w:color="000000"/>
            </w:tcBorders>
          </w:tcPr>
          <w:p w14:paraId="505FE542" w14:textId="77777777" w:rsidR="00BB4A95" w:rsidRDefault="00BB4A95" w:rsidP="002368C5">
            <w:pPr>
              <w:rPr>
                <w:sz w:val="2"/>
                <w:szCs w:val="2"/>
              </w:rPr>
            </w:pPr>
          </w:p>
        </w:tc>
        <w:tc>
          <w:tcPr>
            <w:tcW w:w="900" w:type="dxa"/>
            <w:vMerge/>
            <w:tcBorders>
              <w:top w:val="nil"/>
              <w:left w:val="single" w:sz="2" w:space="0" w:color="000000"/>
              <w:bottom w:val="none" w:sz="6" w:space="0" w:color="auto"/>
              <w:right w:val="single" w:sz="2" w:space="0" w:color="000000"/>
            </w:tcBorders>
          </w:tcPr>
          <w:p w14:paraId="09EAF244" w14:textId="77777777" w:rsidR="00BB4A95" w:rsidRDefault="00BB4A95" w:rsidP="002368C5">
            <w:pPr>
              <w:rPr>
                <w:sz w:val="2"/>
                <w:szCs w:val="2"/>
              </w:rPr>
            </w:pPr>
          </w:p>
        </w:tc>
        <w:tc>
          <w:tcPr>
            <w:tcW w:w="3001" w:type="dxa"/>
            <w:tcBorders>
              <w:top w:val="none" w:sz="6" w:space="0" w:color="auto"/>
              <w:left w:val="single" w:sz="2" w:space="0" w:color="000000"/>
              <w:bottom w:val="none" w:sz="6" w:space="0" w:color="auto"/>
              <w:right w:val="single" w:sz="12" w:space="0" w:color="000000"/>
            </w:tcBorders>
          </w:tcPr>
          <w:p w14:paraId="155CD3A7" w14:textId="2201E97A" w:rsidR="00BB4A95" w:rsidRPr="002F0E0F" w:rsidRDefault="00BB4A95" w:rsidP="002368C5">
            <w:pPr>
              <w:pStyle w:val="TableParagraph"/>
              <w:kinsoku w:val="0"/>
              <w:overflowPunct w:val="0"/>
              <w:spacing w:line="199" w:lineRule="exact"/>
              <w:ind w:left="131"/>
              <w:rPr>
                <w:sz w:val="18"/>
                <w:szCs w:val="18"/>
              </w:rPr>
            </w:pPr>
            <w:del w:id="105" w:author="Alice Chen" w:date="2021-02-25T21:47:00Z">
              <w:r w:rsidRPr="002F0E0F" w:rsidDel="006C12B1">
                <w:rPr>
                  <w:sz w:val="18"/>
                  <w:szCs w:val="18"/>
                </w:rPr>
                <w:delText>amendments</w:delText>
              </w:r>
            </w:del>
            <w:ins w:id="106" w:author="Alice Chen" w:date="2021-02-25T21:47:00Z">
              <w:r>
                <w:rPr>
                  <w:sz w:val="18"/>
                  <w:szCs w:val="18"/>
                </w:rPr>
                <w:t>clauses</w:t>
              </w:r>
            </w:ins>
            <w:r w:rsidRPr="002F0E0F">
              <w:rPr>
                <w:sz w:val="18"/>
                <w:szCs w:val="18"/>
              </w:rPr>
              <w:t>.</w:t>
            </w:r>
            <w:ins w:id="107" w:author="Alice Chen" w:date="2021-03-10T12:20:00Z">
              <w:r w:rsidR="00B22038">
                <w:rPr>
                  <w:sz w:val="18"/>
                  <w:szCs w:val="18"/>
                </w:rPr>
                <w:t xml:space="preserve"> </w:t>
              </w:r>
            </w:ins>
          </w:p>
        </w:tc>
      </w:tr>
      <w:tr w:rsidR="005C6A3F" w:rsidRPr="002F0E0F" w14:paraId="1AA87870" w14:textId="77777777" w:rsidTr="002368C5">
        <w:trPr>
          <w:trHeight w:val="260"/>
        </w:trPr>
        <w:tc>
          <w:tcPr>
            <w:tcW w:w="1199" w:type="dxa"/>
            <w:tcBorders>
              <w:top w:val="none" w:sz="6" w:space="0" w:color="auto"/>
              <w:left w:val="single" w:sz="12" w:space="0" w:color="000000"/>
              <w:bottom w:val="none" w:sz="6" w:space="0" w:color="auto"/>
              <w:right w:val="single" w:sz="2" w:space="0" w:color="000000"/>
            </w:tcBorders>
          </w:tcPr>
          <w:p w14:paraId="4C509702" w14:textId="77777777" w:rsidR="005C6A3F" w:rsidRPr="002F0E0F" w:rsidRDefault="005C6A3F" w:rsidP="002368C5">
            <w:pPr>
              <w:pStyle w:val="TableParagraph"/>
              <w:kinsoku w:val="0"/>
              <w:overflowPunct w:val="0"/>
              <w:rPr>
                <w:sz w:val="18"/>
                <w:szCs w:val="18"/>
              </w:rPr>
            </w:pPr>
          </w:p>
        </w:tc>
        <w:tc>
          <w:tcPr>
            <w:tcW w:w="999" w:type="dxa"/>
            <w:tcBorders>
              <w:top w:val="none" w:sz="6" w:space="0" w:color="auto"/>
              <w:left w:val="single" w:sz="2" w:space="0" w:color="000000"/>
              <w:bottom w:val="none" w:sz="6" w:space="0" w:color="auto"/>
              <w:right w:val="single" w:sz="2" w:space="0" w:color="000000"/>
            </w:tcBorders>
          </w:tcPr>
          <w:p w14:paraId="4ABE114D" w14:textId="77777777" w:rsidR="005C6A3F" w:rsidRPr="002F0E0F" w:rsidRDefault="005C6A3F" w:rsidP="002368C5">
            <w:pPr>
              <w:pStyle w:val="TableParagraph"/>
              <w:kinsoku w:val="0"/>
              <w:overflowPunct w:val="0"/>
              <w:rPr>
                <w:sz w:val="18"/>
                <w:szCs w:val="18"/>
              </w:rPr>
            </w:pPr>
          </w:p>
        </w:tc>
        <w:tc>
          <w:tcPr>
            <w:tcW w:w="2000" w:type="dxa"/>
            <w:tcBorders>
              <w:top w:val="none" w:sz="6" w:space="0" w:color="auto"/>
              <w:left w:val="single" w:sz="2" w:space="0" w:color="000000"/>
              <w:bottom w:val="none" w:sz="6" w:space="0" w:color="auto"/>
              <w:right w:val="single" w:sz="2" w:space="0" w:color="000000"/>
            </w:tcBorders>
          </w:tcPr>
          <w:p w14:paraId="78AA8E30" w14:textId="77777777" w:rsidR="005C6A3F" w:rsidRPr="002F0E0F" w:rsidRDefault="005C6A3F" w:rsidP="002368C5">
            <w:pPr>
              <w:pStyle w:val="TableParagraph"/>
              <w:kinsoku w:val="0"/>
              <w:overflowPunct w:val="0"/>
              <w:rPr>
                <w:sz w:val="18"/>
                <w:szCs w:val="18"/>
              </w:rPr>
            </w:pPr>
          </w:p>
        </w:tc>
        <w:tc>
          <w:tcPr>
            <w:tcW w:w="900" w:type="dxa"/>
            <w:tcBorders>
              <w:top w:val="none" w:sz="6" w:space="0" w:color="auto"/>
              <w:left w:val="single" w:sz="2" w:space="0" w:color="000000"/>
              <w:bottom w:val="none" w:sz="6" w:space="0" w:color="auto"/>
              <w:right w:val="single" w:sz="2" w:space="0" w:color="000000"/>
            </w:tcBorders>
          </w:tcPr>
          <w:p w14:paraId="421DB1C3" w14:textId="77777777" w:rsidR="005C6A3F" w:rsidRPr="002F0E0F" w:rsidRDefault="005C6A3F" w:rsidP="002368C5">
            <w:pPr>
              <w:pStyle w:val="TableParagraph"/>
              <w:kinsoku w:val="0"/>
              <w:overflowPunct w:val="0"/>
              <w:rPr>
                <w:sz w:val="18"/>
                <w:szCs w:val="18"/>
              </w:rPr>
            </w:pPr>
          </w:p>
        </w:tc>
        <w:tc>
          <w:tcPr>
            <w:tcW w:w="3001" w:type="dxa"/>
            <w:vMerge w:val="restart"/>
            <w:tcBorders>
              <w:top w:val="none" w:sz="6" w:space="0" w:color="auto"/>
              <w:left w:val="single" w:sz="2" w:space="0" w:color="000000"/>
              <w:right w:val="single" w:sz="12" w:space="0" w:color="000000"/>
            </w:tcBorders>
          </w:tcPr>
          <w:p w14:paraId="3C23FC8C" w14:textId="0BD08CE5" w:rsidR="005C6A3F" w:rsidRPr="002F0E0F" w:rsidRDefault="005C6A3F" w:rsidP="002368C5">
            <w:pPr>
              <w:pStyle w:val="TableParagraph"/>
              <w:kinsoku w:val="0"/>
              <w:overflowPunct w:val="0"/>
              <w:spacing w:before="53" w:line="188" w:lineRule="exact"/>
              <w:ind w:left="131"/>
              <w:rPr>
                <w:sz w:val="18"/>
                <w:szCs w:val="18"/>
              </w:rPr>
            </w:pPr>
            <w:r w:rsidRPr="002F0E0F">
              <w:rPr>
                <w:sz w:val="18"/>
                <w:szCs w:val="18"/>
              </w:rPr>
              <w:t>NOTE—Expected to take a value</w:t>
            </w:r>
          </w:p>
          <w:p w14:paraId="4B9C4FFD" w14:textId="488C5A12" w:rsidR="005C6A3F" w:rsidRPr="002F0E0F" w:rsidRDefault="005C6A3F" w:rsidP="002368C5">
            <w:pPr>
              <w:pStyle w:val="TableParagraph"/>
              <w:kinsoku w:val="0"/>
              <w:overflowPunct w:val="0"/>
              <w:spacing w:line="180" w:lineRule="exact"/>
              <w:ind w:left="131"/>
              <w:rPr>
                <w:sz w:val="18"/>
                <w:szCs w:val="18"/>
              </w:rPr>
            </w:pPr>
            <w:r w:rsidRPr="002F0E0F">
              <w:rPr>
                <w:sz w:val="18"/>
                <w:szCs w:val="18"/>
              </w:rPr>
              <w:t>other than 0 as EHT does not define</w:t>
            </w:r>
          </w:p>
          <w:p w14:paraId="08395617" w14:textId="4B683875" w:rsidR="005C6A3F" w:rsidRPr="002F0E0F" w:rsidRDefault="005C6A3F" w:rsidP="002368C5">
            <w:pPr>
              <w:pStyle w:val="TableParagraph"/>
              <w:kinsoku w:val="0"/>
              <w:overflowPunct w:val="0"/>
              <w:spacing w:line="199" w:lineRule="exact"/>
              <w:ind w:left="131"/>
              <w:rPr>
                <w:sz w:val="18"/>
                <w:szCs w:val="18"/>
              </w:rPr>
            </w:pPr>
            <w:r w:rsidRPr="002F0E0F">
              <w:rPr>
                <w:sz w:val="18"/>
                <w:szCs w:val="18"/>
              </w:rPr>
              <w:t>an ER PPDU.</w:t>
            </w:r>
          </w:p>
        </w:tc>
      </w:tr>
      <w:tr w:rsidR="005C6A3F" w:rsidRPr="002F0E0F" w14:paraId="68554285" w14:textId="77777777" w:rsidTr="002368C5">
        <w:trPr>
          <w:trHeight w:val="199"/>
        </w:trPr>
        <w:tc>
          <w:tcPr>
            <w:tcW w:w="1199" w:type="dxa"/>
            <w:tcBorders>
              <w:top w:val="none" w:sz="6" w:space="0" w:color="auto"/>
              <w:left w:val="single" w:sz="12" w:space="0" w:color="000000"/>
              <w:bottom w:val="none" w:sz="6" w:space="0" w:color="auto"/>
              <w:right w:val="single" w:sz="2" w:space="0" w:color="000000"/>
            </w:tcBorders>
          </w:tcPr>
          <w:p w14:paraId="4C21307C" w14:textId="77777777" w:rsidR="005C6A3F" w:rsidRPr="002F0E0F" w:rsidRDefault="005C6A3F" w:rsidP="002368C5">
            <w:pPr>
              <w:pStyle w:val="TableParagraph"/>
              <w:kinsoku w:val="0"/>
              <w:overflowPunct w:val="0"/>
              <w:rPr>
                <w:sz w:val="12"/>
                <w:szCs w:val="12"/>
              </w:rPr>
            </w:pPr>
          </w:p>
        </w:tc>
        <w:tc>
          <w:tcPr>
            <w:tcW w:w="999" w:type="dxa"/>
            <w:tcBorders>
              <w:top w:val="none" w:sz="6" w:space="0" w:color="auto"/>
              <w:left w:val="single" w:sz="2" w:space="0" w:color="000000"/>
              <w:bottom w:val="none" w:sz="6" w:space="0" w:color="auto"/>
              <w:right w:val="single" w:sz="2" w:space="0" w:color="000000"/>
            </w:tcBorders>
          </w:tcPr>
          <w:p w14:paraId="304DF00C" w14:textId="77777777" w:rsidR="005C6A3F" w:rsidRPr="002F0E0F" w:rsidRDefault="005C6A3F" w:rsidP="002368C5">
            <w:pPr>
              <w:pStyle w:val="TableParagraph"/>
              <w:kinsoku w:val="0"/>
              <w:overflowPunct w:val="0"/>
              <w:rPr>
                <w:sz w:val="12"/>
                <w:szCs w:val="12"/>
              </w:rPr>
            </w:pPr>
          </w:p>
        </w:tc>
        <w:tc>
          <w:tcPr>
            <w:tcW w:w="2000" w:type="dxa"/>
            <w:tcBorders>
              <w:top w:val="none" w:sz="6" w:space="0" w:color="auto"/>
              <w:left w:val="single" w:sz="2" w:space="0" w:color="000000"/>
              <w:bottom w:val="none" w:sz="6" w:space="0" w:color="auto"/>
              <w:right w:val="single" w:sz="2" w:space="0" w:color="000000"/>
            </w:tcBorders>
          </w:tcPr>
          <w:p w14:paraId="38FEBE86" w14:textId="77777777" w:rsidR="005C6A3F" w:rsidRPr="002F0E0F" w:rsidRDefault="005C6A3F" w:rsidP="002368C5">
            <w:pPr>
              <w:pStyle w:val="TableParagraph"/>
              <w:kinsoku w:val="0"/>
              <w:overflowPunct w:val="0"/>
              <w:rPr>
                <w:sz w:val="12"/>
                <w:szCs w:val="12"/>
              </w:rPr>
            </w:pPr>
          </w:p>
        </w:tc>
        <w:tc>
          <w:tcPr>
            <w:tcW w:w="900" w:type="dxa"/>
            <w:tcBorders>
              <w:top w:val="none" w:sz="6" w:space="0" w:color="auto"/>
              <w:left w:val="single" w:sz="2" w:space="0" w:color="000000"/>
              <w:bottom w:val="none" w:sz="6" w:space="0" w:color="auto"/>
              <w:right w:val="single" w:sz="2" w:space="0" w:color="000000"/>
            </w:tcBorders>
          </w:tcPr>
          <w:p w14:paraId="1FDFDD12" w14:textId="77777777" w:rsidR="005C6A3F" w:rsidRPr="002F0E0F" w:rsidRDefault="005C6A3F" w:rsidP="002368C5">
            <w:pPr>
              <w:pStyle w:val="TableParagraph"/>
              <w:kinsoku w:val="0"/>
              <w:overflowPunct w:val="0"/>
              <w:rPr>
                <w:sz w:val="12"/>
                <w:szCs w:val="12"/>
              </w:rPr>
            </w:pPr>
          </w:p>
        </w:tc>
        <w:tc>
          <w:tcPr>
            <w:tcW w:w="3001" w:type="dxa"/>
            <w:vMerge/>
            <w:tcBorders>
              <w:left w:val="single" w:sz="2" w:space="0" w:color="000000"/>
              <w:right w:val="single" w:sz="12" w:space="0" w:color="000000"/>
            </w:tcBorders>
          </w:tcPr>
          <w:p w14:paraId="6A30AC77" w14:textId="50354AD6" w:rsidR="005C6A3F" w:rsidRPr="002F0E0F" w:rsidRDefault="005C6A3F" w:rsidP="002368C5">
            <w:pPr>
              <w:pStyle w:val="TableParagraph"/>
              <w:kinsoku w:val="0"/>
              <w:overflowPunct w:val="0"/>
              <w:spacing w:line="199" w:lineRule="exact"/>
              <w:ind w:left="131"/>
              <w:rPr>
                <w:sz w:val="18"/>
                <w:szCs w:val="18"/>
              </w:rPr>
            </w:pPr>
          </w:p>
        </w:tc>
      </w:tr>
      <w:tr w:rsidR="005C6A3F" w:rsidRPr="002F0E0F" w14:paraId="3222373E" w14:textId="77777777" w:rsidTr="002368C5">
        <w:trPr>
          <w:trHeight w:val="275"/>
        </w:trPr>
        <w:tc>
          <w:tcPr>
            <w:tcW w:w="1199" w:type="dxa"/>
            <w:tcBorders>
              <w:top w:val="none" w:sz="6" w:space="0" w:color="auto"/>
              <w:left w:val="single" w:sz="12" w:space="0" w:color="000000"/>
              <w:bottom w:val="none" w:sz="6" w:space="0" w:color="auto"/>
              <w:right w:val="single" w:sz="2" w:space="0" w:color="000000"/>
            </w:tcBorders>
          </w:tcPr>
          <w:p w14:paraId="29E5DABC" w14:textId="77777777" w:rsidR="005C6A3F" w:rsidRPr="002F0E0F" w:rsidRDefault="005C6A3F" w:rsidP="002368C5">
            <w:pPr>
              <w:pStyle w:val="TableParagraph"/>
              <w:kinsoku w:val="0"/>
              <w:overflowPunct w:val="0"/>
              <w:rPr>
                <w:sz w:val="18"/>
                <w:szCs w:val="18"/>
              </w:rPr>
            </w:pPr>
          </w:p>
        </w:tc>
        <w:tc>
          <w:tcPr>
            <w:tcW w:w="999" w:type="dxa"/>
            <w:tcBorders>
              <w:top w:val="none" w:sz="6" w:space="0" w:color="auto"/>
              <w:left w:val="single" w:sz="2" w:space="0" w:color="000000"/>
              <w:bottom w:val="single" w:sz="4" w:space="0" w:color="000000"/>
              <w:right w:val="single" w:sz="2" w:space="0" w:color="000000"/>
            </w:tcBorders>
          </w:tcPr>
          <w:p w14:paraId="72051FC8" w14:textId="77777777" w:rsidR="005C6A3F" w:rsidRPr="002F0E0F" w:rsidRDefault="005C6A3F" w:rsidP="002368C5">
            <w:pPr>
              <w:pStyle w:val="TableParagraph"/>
              <w:kinsoku w:val="0"/>
              <w:overflowPunct w:val="0"/>
              <w:rPr>
                <w:sz w:val="18"/>
                <w:szCs w:val="18"/>
              </w:rPr>
            </w:pPr>
          </w:p>
        </w:tc>
        <w:tc>
          <w:tcPr>
            <w:tcW w:w="2000" w:type="dxa"/>
            <w:tcBorders>
              <w:top w:val="none" w:sz="6" w:space="0" w:color="auto"/>
              <w:left w:val="single" w:sz="2" w:space="0" w:color="000000"/>
              <w:bottom w:val="single" w:sz="4" w:space="0" w:color="000000"/>
              <w:right w:val="single" w:sz="2" w:space="0" w:color="000000"/>
            </w:tcBorders>
          </w:tcPr>
          <w:p w14:paraId="49A1326B" w14:textId="77777777" w:rsidR="005C6A3F" w:rsidRPr="002F0E0F" w:rsidRDefault="005C6A3F" w:rsidP="002368C5">
            <w:pPr>
              <w:pStyle w:val="TableParagraph"/>
              <w:kinsoku w:val="0"/>
              <w:overflowPunct w:val="0"/>
              <w:rPr>
                <w:sz w:val="18"/>
                <w:szCs w:val="18"/>
              </w:rPr>
            </w:pPr>
          </w:p>
        </w:tc>
        <w:tc>
          <w:tcPr>
            <w:tcW w:w="900" w:type="dxa"/>
            <w:tcBorders>
              <w:top w:val="none" w:sz="6" w:space="0" w:color="auto"/>
              <w:left w:val="single" w:sz="2" w:space="0" w:color="000000"/>
              <w:bottom w:val="single" w:sz="4" w:space="0" w:color="000000"/>
              <w:right w:val="single" w:sz="2" w:space="0" w:color="000000"/>
            </w:tcBorders>
          </w:tcPr>
          <w:p w14:paraId="481808F7" w14:textId="77777777" w:rsidR="005C6A3F" w:rsidRPr="002F0E0F" w:rsidRDefault="005C6A3F" w:rsidP="002368C5">
            <w:pPr>
              <w:pStyle w:val="TableParagraph"/>
              <w:kinsoku w:val="0"/>
              <w:overflowPunct w:val="0"/>
              <w:rPr>
                <w:sz w:val="18"/>
                <w:szCs w:val="18"/>
              </w:rPr>
            </w:pPr>
          </w:p>
        </w:tc>
        <w:tc>
          <w:tcPr>
            <w:tcW w:w="3001" w:type="dxa"/>
            <w:vMerge/>
            <w:tcBorders>
              <w:left w:val="single" w:sz="2" w:space="0" w:color="000000"/>
              <w:bottom w:val="single" w:sz="4" w:space="0" w:color="000000"/>
              <w:right w:val="single" w:sz="12" w:space="0" w:color="000000"/>
            </w:tcBorders>
          </w:tcPr>
          <w:p w14:paraId="5D1CBA41" w14:textId="632B853B" w:rsidR="005C6A3F" w:rsidRPr="002F0E0F" w:rsidRDefault="005C6A3F" w:rsidP="002368C5">
            <w:pPr>
              <w:pStyle w:val="TableParagraph"/>
              <w:kinsoku w:val="0"/>
              <w:overflowPunct w:val="0"/>
              <w:spacing w:line="199" w:lineRule="exact"/>
              <w:ind w:left="131"/>
              <w:rPr>
                <w:sz w:val="18"/>
                <w:szCs w:val="18"/>
              </w:rPr>
            </w:pPr>
          </w:p>
        </w:tc>
      </w:tr>
    </w:tbl>
    <w:p w14:paraId="01F9C1AA" w14:textId="77777777" w:rsidR="0082369F" w:rsidRDefault="0082369F" w:rsidP="0082369F">
      <w:pPr>
        <w:pStyle w:val="BodyText0"/>
        <w:kinsoku w:val="0"/>
        <w:overflowPunct w:val="0"/>
        <w:spacing w:before="9"/>
        <w:rPr>
          <w:sz w:val="17"/>
          <w:szCs w:val="17"/>
        </w:rPr>
      </w:pPr>
    </w:p>
    <w:p w14:paraId="65873973" w14:textId="77777777" w:rsidR="0082369F" w:rsidRDefault="0082369F" w:rsidP="0082369F">
      <w:pPr>
        <w:rPr>
          <w:b/>
          <w:i/>
          <w:sz w:val="22"/>
          <w:szCs w:val="22"/>
        </w:rPr>
      </w:pPr>
      <w:r w:rsidRPr="004B2833">
        <w:rPr>
          <w:b/>
          <w:i/>
          <w:sz w:val="22"/>
          <w:szCs w:val="22"/>
          <w:highlight w:val="yellow"/>
        </w:rPr>
        <w:t xml:space="preserve">Instructions to the editor: </w:t>
      </w:r>
    </w:p>
    <w:p w14:paraId="0FB3CE71" w14:textId="6EDDECEC" w:rsidR="0082369F" w:rsidRPr="0082172C" w:rsidRDefault="0082369F" w:rsidP="0082369F">
      <w:pPr>
        <w:rPr>
          <w:b/>
          <w:sz w:val="20"/>
          <w:lang w:eastAsia="zh-CN"/>
        </w:rPr>
      </w:pPr>
      <w:r w:rsidRPr="0082172C">
        <w:rPr>
          <w:b/>
          <w:sz w:val="20"/>
          <w:highlight w:val="yellow"/>
          <w:lang w:eastAsia="zh-CN"/>
        </w:rPr>
        <w:t xml:space="preserve">Please make the changes to </w:t>
      </w:r>
      <w:r>
        <w:rPr>
          <w:b/>
          <w:sz w:val="20"/>
          <w:highlight w:val="yellow"/>
          <w:lang w:eastAsia="zh-CN"/>
        </w:rPr>
        <w:t>P229L25-L32</w:t>
      </w:r>
      <w:r w:rsidRPr="0082172C">
        <w:rPr>
          <w:b/>
          <w:sz w:val="20"/>
          <w:highlight w:val="yellow"/>
          <w:lang w:eastAsia="zh-CN"/>
        </w:rPr>
        <w:t xml:space="preserve"> as shown </w:t>
      </w:r>
      <w:r w:rsidR="00C338F1">
        <w:rPr>
          <w:b/>
          <w:sz w:val="20"/>
          <w:highlight w:val="yellow"/>
          <w:lang w:eastAsia="zh-CN"/>
        </w:rPr>
        <w:t xml:space="preserve">later </w:t>
      </w:r>
      <w:r w:rsidR="000F6E7D">
        <w:rPr>
          <w:b/>
          <w:sz w:val="20"/>
          <w:highlight w:val="yellow"/>
          <w:lang w:eastAsia="zh-CN"/>
        </w:rPr>
        <w:t xml:space="preserve">in </w:t>
      </w:r>
      <w:r w:rsidR="00C338F1">
        <w:rPr>
          <w:b/>
          <w:sz w:val="20"/>
          <w:highlight w:val="yellow"/>
          <w:lang w:eastAsia="zh-CN"/>
        </w:rPr>
        <w:t>this document.</w:t>
      </w:r>
    </w:p>
    <w:p w14:paraId="252FDD2B" w14:textId="77777777" w:rsidR="00BB4A95" w:rsidRDefault="00BB4A95" w:rsidP="00BB4A95">
      <w:pPr>
        <w:pStyle w:val="BodyText0"/>
        <w:kinsoku w:val="0"/>
        <w:overflowPunct w:val="0"/>
        <w:spacing w:before="9"/>
        <w:rPr>
          <w:sz w:val="17"/>
          <w:szCs w:val="17"/>
        </w:rPr>
      </w:pPr>
    </w:p>
    <w:p w14:paraId="3844888C" w14:textId="77777777" w:rsidR="00BB4A95" w:rsidRDefault="00BB4A95" w:rsidP="00BB4A95">
      <w:pPr>
        <w:pStyle w:val="BodyText0"/>
        <w:kinsoku w:val="0"/>
        <w:overflowPunct w:val="0"/>
        <w:spacing w:before="9"/>
        <w:rPr>
          <w:sz w:val="17"/>
          <w:szCs w:val="17"/>
        </w:rPr>
      </w:pPr>
    </w:p>
    <w:p w14:paraId="3837391A" w14:textId="77777777" w:rsidR="00BB4A95" w:rsidRDefault="00BB4A95" w:rsidP="00BB4A95">
      <w:pPr>
        <w:pStyle w:val="BodyText0"/>
        <w:kinsoku w:val="0"/>
        <w:overflowPunct w:val="0"/>
        <w:spacing w:before="9"/>
        <w:rPr>
          <w:sz w:val="17"/>
          <w:szCs w:val="17"/>
        </w:rPr>
      </w:pPr>
    </w:p>
    <w:p w14:paraId="399676E8" w14:textId="77777777" w:rsidR="00BB4A95" w:rsidRDefault="00BB4A95" w:rsidP="00BB4A95">
      <w:pPr>
        <w:pStyle w:val="BodyText0"/>
        <w:kinsoku w:val="0"/>
        <w:overflowPunct w:val="0"/>
        <w:spacing w:before="9"/>
        <w:rPr>
          <w:sz w:val="17"/>
          <w:szCs w:val="17"/>
        </w:rPr>
      </w:pPr>
    </w:p>
    <w:p w14:paraId="5C5C81AA" w14:textId="77777777" w:rsidR="00BB4A95" w:rsidRDefault="00BB4A95" w:rsidP="00BB4A95">
      <w:pPr>
        <w:pStyle w:val="BodyText0"/>
        <w:kinsoku w:val="0"/>
        <w:overflowPunct w:val="0"/>
        <w:spacing w:before="9"/>
        <w:rPr>
          <w:sz w:val="17"/>
          <w:szCs w:val="17"/>
        </w:rPr>
      </w:pPr>
    </w:p>
    <w:p w14:paraId="09FDB6AA" w14:textId="5B129268" w:rsidR="00CE1C87" w:rsidRDefault="00CE1C87" w:rsidP="00CE1C87">
      <w:pPr>
        <w:pStyle w:val="Heading1"/>
      </w:pPr>
      <w:commentRangeStart w:id="108"/>
      <w:r>
        <w:t>CID 1351, 1612, 2256</w:t>
      </w:r>
      <w:r w:rsidR="00193F25">
        <w:t>, 2791</w:t>
      </w:r>
      <w:commentRangeEnd w:id="108"/>
      <w:r w:rsidR="00C63B0E">
        <w:rPr>
          <w:rStyle w:val="CommentReference"/>
          <w:rFonts w:ascii="Calibri" w:hAnsi="Calibri"/>
          <w:b w:val="0"/>
          <w:u w:val="none"/>
        </w:rPr>
        <w:commentReference w:id="108"/>
      </w:r>
    </w:p>
    <w:p w14:paraId="65553E32" w14:textId="77777777" w:rsidR="00CE1C87" w:rsidRDefault="00CE1C87" w:rsidP="00CE1C87">
      <w:pPr>
        <w:jc w:val="both"/>
        <w:rPr>
          <w:sz w:val="22"/>
          <w:szCs w:val="22"/>
          <w:lang w:val="en-US"/>
        </w:rPr>
      </w:pPr>
    </w:p>
    <w:tbl>
      <w:tblPr>
        <w:tblW w:w="10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1"/>
        <w:gridCol w:w="17"/>
        <w:gridCol w:w="1200"/>
        <w:gridCol w:w="1161"/>
        <w:gridCol w:w="1348"/>
        <w:gridCol w:w="1385"/>
        <w:gridCol w:w="4308"/>
      </w:tblGrid>
      <w:tr w:rsidR="00657C2C" w:rsidRPr="009522BD" w14:paraId="317F54C9" w14:textId="77777777" w:rsidTr="00657C2C">
        <w:trPr>
          <w:trHeight w:val="278"/>
        </w:trPr>
        <w:tc>
          <w:tcPr>
            <w:tcW w:w="678" w:type="dxa"/>
            <w:gridSpan w:val="2"/>
            <w:shd w:val="clear" w:color="auto" w:fill="auto"/>
            <w:hideMark/>
          </w:tcPr>
          <w:p w14:paraId="123FE4F9" w14:textId="77777777" w:rsidR="00CE1C87" w:rsidRPr="002E58A7" w:rsidRDefault="00CE1C87" w:rsidP="003B043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05" w:type="dxa"/>
            <w:shd w:val="clear" w:color="auto" w:fill="auto"/>
            <w:hideMark/>
          </w:tcPr>
          <w:p w14:paraId="383FF202" w14:textId="77777777" w:rsidR="00CE1C87" w:rsidRPr="002E58A7" w:rsidRDefault="00CE1C87" w:rsidP="003B043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0834107F" w14:textId="77777777" w:rsidR="00CE1C87" w:rsidRPr="002E58A7" w:rsidRDefault="00CE1C87" w:rsidP="003B0431">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395" w:type="dxa"/>
            <w:shd w:val="clear" w:color="auto" w:fill="auto"/>
            <w:hideMark/>
          </w:tcPr>
          <w:p w14:paraId="50697C7A" w14:textId="77777777" w:rsidR="00CE1C87" w:rsidRPr="002E58A7" w:rsidRDefault="00CE1C87" w:rsidP="003B043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755" w:type="dxa"/>
            <w:shd w:val="clear" w:color="auto" w:fill="auto"/>
            <w:hideMark/>
          </w:tcPr>
          <w:p w14:paraId="79D931D4" w14:textId="77777777" w:rsidR="00CE1C87" w:rsidRPr="002E58A7" w:rsidRDefault="00CE1C87" w:rsidP="003B043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886" w:type="dxa"/>
          </w:tcPr>
          <w:p w14:paraId="1C59863B" w14:textId="77777777" w:rsidR="00CE1C87" w:rsidRPr="002E58A7" w:rsidRDefault="00CE1C87" w:rsidP="003B0431">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2E14D4" w:rsidRPr="009522BD" w14:paraId="0F584D69" w14:textId="77777777" w:rsidTr="00657C2C">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5115C9C4" w14:textId="77777777" w:rsidR="002E14D4" w:rsidRDefault="002E14D4" w:rsidP="003B0431">
            <w:pPr>
              <w:rPr>
                <w:rFonts w:ascii="Arial" w:eastAsia="Times New Roman" w:hAnsi="Arial" w:cs="Arial"/>
                <w:bCs/>
                <w:sz w:val="20"/>
                <w:lang w:val="en-US" w:eastAsia="ko-KR"/>
              </w:rPr>
            </w:pPr>
            <w:r>
              <w:rPr>
                <w:rFonts w:ascii="Arial" w:eastAsia="Times New Roman" w:hAnsi="Arial" w:cs="Arial"/>
                <w:bCs/>
                <w:sz w:val="20"/>
                <w:lang w:val="en-US" w:eastAsia="ko-KR"/>
              </w:rPr>
              <w:t>2256</w:t>
            </w:r>
          </w:p>
        </w:tc>
        <w:tc>
          <w:tcPr>
            <w:tcW w:w="1222" w:type="dxa"/>
            <w:gridSpan w:val="2"/>
            <w:tcBorders>
              <w:top w:val="single" w:sz="4" w:space="0" w:color="000000"/>
              <w:left w:val="single" w:sz="4" w:space="0" w:color="000000"/>
              <w:bottom w:val="single" w:sz="4" w:space="0" w:color="000000"/>
              <w:right w:val="single" w:sz="4" w:space="0" w:color="000000"/>
            </w:tcBorders>
            <w:shd w:val="clear" w:color="auto" w:fill="auto"/>
          </w:tcPr>
          <w:p w14:paraId="4BEA4FA6" w14:textId="77777777" w:rsidR="002E14D4" w:rsidRDefault="002E14D4" w:rsidP="003B0431">
            <w:pPr>
              <w:rPr>
                <w:rFonts w:ascii="Arial" w:hAnsi="Arial" w:cs="Arial"/>
                <w:sz w:val="20"/>
              </w:rPr>
            </w:pPr>
            <w:r>
              <w:rPr>
                <w:rFonts w:ascii="Arial" w:hAnsi="Arial" w:cs="Arial"/>
                <w:sz w:val="20"/>
              </w:rPr>
              <w:t>36.3.11.7.2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76FE7F46" w14:textId="77777777" w:rsidR="002E14D4" w:rsidRDefault="002E14D4" w:rsidP="003B0431">
            <w:pPr>
              <w:rPr>
                <w:rFonts w:ascii="Arial" w:hAnsi="Arial" w:cs="Arial"/>
                <w:sz w:val="20"/>
                <w:lang w:val="en-US" w:eastAsia="ko-KR"/>
              </w:rPr>
            </w:pPr>
            <w:r w:rsidRPr="002E14D4">
              <w:rPr>
                <w:rFonts w:ascii="Arial" w:hAnsi="Arial" w:cs="Arial"/>
                <w:sz w:val="20"/>
                <w:lang w:val="en-US" w:eastAsia="ko-KR"/>
              </w:rPr>
              <w:t>229.25</w:t>
            </w:r>
          </w:p>
          <w:p w14:paraId="1C6596D2" w14:textId="77777777" w:rsidR="002E14D4" w:rsidRPr="002E14D4" w:rsidRDefault="002E14D4" w:rsidP="003B0431">
            <w:pPr>
              <w:rPr>
                <w:rFonts w:ascii="Arial" w:hAnsi="Arial" w:cs="Arial"/>
                <w:sz w:val="20"/>
                <w:lang w:val="en-US" w:eastAsia="ko-KR"/>
              </w:rPr>
            </w:pP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0057A978" w14:textId="77777777" w:rsidR="002E14D4" w:rsidRDefault="002E14D4" w:rsidP="003B0431">
            <w:pPr>
              <w:rPr>
                <w:rFonts w:ascii="Arial" w:hAnsi="Arial" w:cs="Arial"/>
                <w:sz w:val="20"/>
              </w:rPr>
            </w:pPr>
            <w:r>
              <w:rPr>
                <w:rFonts w:ascii="Arial" w:hAnsi="Arial" w:cs="Arial"/>
                <w:sz w:val="20"/>
              </w:rPr>
              <w:t xml:space="preserve">Not sure if it is </w:t>
            </w:r>
            <w:proofErr w:type="gramStart"/>
            <w:r>
              <w:rPr>
                <w:rFonts w:ascii="Arial" w:hAnsi="Arial" w:cs="Arial"/>
                <w:sz w:val="20"/>
              </w:rPr>
              <w:t>really useful</w:t>
            </w:r>
            <w:proofErr w:type="gramEnd"/>
            <w:r>
              <w:rPr>
                <w:rFonts w:ascii="Arial" w:hAnsi="Arial" w:cs="Arial"/>
                <w:sz w:val="20"/>
              </w:rPr>
              <w:t xml:space="preserve"> to define a U-SIG with extended range in mind. If </w:t>
            </w:r>
            <w:proofErr w:type="spellStart"/>
            <w:proofErr w:type="gramStart"/>
            <w:r>
              <w:rPr>
                <w:rFonts w:ascii="Arial" w:hAnsi="Arial" w:cs="Arial"/>
                <w:sz w:val="20"/>
              </w:rPr>
              <w:t>their</w:t>
            </w:r>
            <w:proofErr w:type="spellEnd"/>
            <w:proofErr w:type="gramEnd"/>
            <w:r>
              <w:rPr>
                <w:rFonts w:ascii="Arial" w:hAnsi="Arial" w:cs="Arial"/>
                <w:sz w:val="20"/>
              </w:rPr>
              <w:t xml:space="preserve"> is a need, I would guess that HE format can fill it.</w:t>
            </w:r>
          </w:p>
        </w:tc>
        <w:tc>
          <w:tcPr>
            <w:tcW w:w="1755" w:type="dxa"/>
            <w:tcBorders>
              <w:top w:val="single" w:sz="4" w:space="0" w:color="000000"/>
              <w:left w:val="single" w:sz="4" w:space="0" w:color="000000"/>
              <w:bottom w:val="single" w:sz="4" w:space="0" w:color="000000"/>
              <w:right w:val="single" w:sz="4" w:space="0" w:color="000000"/>
            </w:tcBorders>
            <w:shd w:val="clear" w:color="auto" w:fill="auto"/>
          </w:tcPr>
          <w:p w14:paraId="3E0D1665" w14:textId="77777777" w:rsidR="002E14D4" w:rsidRDefault="002E14D4" w:rsidP="003B0431">
            <w:pPr>
              <w:rPr>
                <w:rFonts w:ascii="Arial" w:hAnsi="Arial" w:cs="Arial"/>
                <w:sz w:val="20"/>
              </w:rPr>
            </w:pPr>
            <w:r>
              <w:rPr>
                <w:rFonts w:ascii="Arial" w:hAnsi="Arial" w:cs="Arial"/>
                <w:sz w:val="20"/>
              </w:rPr>
              <w:t>Remove the ER mention in EHT</w:t>
            </w:r>
          </w:p>
        </w:tc>
        <w:tc>
          <w:tcPr>
            <w:tcW w:w="3886" w:type="dxa"/>
            <w:tcBorders>
              <w:top w:val="single" w:sz="4" w:space="0" w:color="000000"/>
              <w:left w:val="single" w:sz="4" w:space="0" w:color="000000"/>
              <w:bottom w:val="single" w:sz="4" w:space="0" w:color="000000"/>
              <w:right w:val="single" w:sz="4" w:space="0" w:color="000000"/>
            </w:tcBorders>
          </w:tcPr>
          <w:p w14:paraId="1720E435" w14:textId="77777777" w:rsidR="002E14D4" w:rsidRDefault="002E14D4" w:rsidP="003B0431">
            <w:pPr>
              <w:rPr>
                <w:rFonts w:ascii="Arial" w:hAnsi="Arial" w:cs="Arial"/>
                <w:sz w:val="20"/>
              </w:rPr>
            </w:pPr>
            <w:r>
              <w:rPr>
                <w:rFonts w:ascii="Arial" w:hAnsi="Arial" w:cs="Arial"/>
                <w:sz w:val="20"/>
              </w:rPr>
              <w:t>Rejected.</w:t>
            </w:r>
          </w:p>
          <w:p w14:paraId="63DF7A00" w14:textId="77777777" w:rsidR="002E14D4" w:rsidRDefault="002E14D4" w:rsidP="003B0431">
            <w:pPr>
              <w:rPr>
                <w:rFonts w:ascii="Arial" w:hAnsi="Arial" w:cs="Arial"/>
                <w:sz w:val="20"/>
              </w:rPr>
            </w:pPr>
            <w:r>
              <w:rPr>
                <w:rFonts w:ascii="Arial" w:hAnsi="Arial" w:cs="Arial"/>
                <w:sz w:val="20"/>
              </w:rPr>
              <w:t xml:space="preserve">We cannot remove the ER-preamble-related material. That is needed for forward compatibility with an ER PPDU if it gets defined in the future, per Motion 137, #SP292. </w:t>
            </w:r>
          </w:p>
        </w:tc>
      </w:tr>
      <w:tr w:rsidR="00D33929" w:rsidRPr="009522BD" w14:paraId="536218BE" w14:textId="77777777" w:rsidTr="003B0431">
        <w:trPr>
          <w:trHeight w:val="278"/>
        </w:trPr>
        <w:tc>
          <w:tcPr>
            <w:tcW w:w="661" w:type="dxa"/>
            <w:shd w:val="clear" w:color="auto" w:fill="auto"/>
          </w:tcPr>
          <w:p w14:paraId="141A4D1C" w14:textId="77777777" w:rsidR="00D33929" w:rsidRDefault="00D33929" w:rsidP="003B0431">
            <w:pPr>
              <w:rPr>
                <w:rFonts w:ascii="Arial" w:eastAsia="Times New Roman" w:hAnsi="Arial" w:cs="Arial"/>
                <w:bCs/>
                <w:sz w:val="20"/>
                <w:lang w:val="en-US" w:eastAsia="ko-KR"/>
              </w:rPr>
            </w:pPr>
            <w:r>
              <w:rPr>
                <w:rFonts w:ascii="Arial" w:eastAsia="Times New Roman" w:hAnsi="Arial" w:cs="Arial"/>
                <w:bCs/>
                <w:sz w:val="20"/>
                <w:lang w:val="en-US" w:eastAsia="ko-KR"/>
              </w:rPr>
              <w:t>1351</w:t>
            </w:r>
          </w:p>
        </w:tc>
        <w:tc>
          <w:tcPr>
            <w:tcW w:w="1222" w:type="dxa"/>
            <w:gridSpan w:val="2"/>
            <w:shd w:val="clear" w:color="auto" w:fill="auto"/>
          </w:tcPr>
          <w:p w14:paraId="500CE9F6" w14:textId="77777777" w:rsidR="00D33929" w:rsidRPr="002E58A7" w:rsidRDefault="00D33929" w:rsidP="003B0431">
            <w:pPr>
              <w:rPr>
                <w:rFonts w:ascii="Arial" w:hAnsi="Arial" w:cs="Arial"/>
                <w:sz w:val="20"/>
              </w:rPr>
            </w:pPr>
            <w:r w:rsidRPr="00F02354">
              <w:rPr>
                <w:rFonts w:ascii="Arial" w:hAnsi="Arial" w:cs="Arial"/>
                <w:sz w:val="20"/>
              </w:rPr>
              <w:t>36.3.11.7.2</w:t>
            </w:r>
          </w:p>
        </w:tc>
        <w:tc>
          <w:tcPr>
            <w:tcW w:w="1161" w:type="dxa"/>
            <w:shd w:val="clear" w:color="auto" w:fill="auto"/>
          </w:tcPr>
          <w:p w14:paraId="1A786473" w14:textId="77777777" w:rsidR="00D33929" w:rsidRDefault="00D33929" w:rsidP="003B0431">
            <w:pPr>
              <w:rPr>
                <w:rFonts w:ascii="Arial" w:hAnsi="Arial" w:cs="Arial"/>
                <w:sz w:val="20"/>
                <w:lang w:val="en-US" w:eastAsia="ko-KR"/>
              </w:rPr>
            </w:pPr>
            <w:r>
              <w:rPr>
                <w:rFonts w:ascii="Arial" w:hAnsi="Arial" w:cs="Arial"/>
                <w:sz w:val="20"/>
                <w:lang w:val="en-US" w:eastAsia="ko-KR"/>
              </w:rPr>
              <w:t>229.26</w:t>
            </w:r>
          </w:p>
        </w:tc>
        <w:tc>
          <w:tcPr>
            <w:tcW w:w="1395" w:type="dxa"/>
            <w:shd w:val="clear" w:color="auto" w:fill="auto"/>
          </w:tcPr>
          <w:p w14:paraId="17B260B4" w14:textId="77777777" w:rsidR="00D33929" w:rsidRDefault="00D33929" w:rsidP="003B0431">
            <w:pPr>
              <w:rPr>
                <w:rFonts w:ascii="Arial" w:hAnsi="Arial" w:cs="Arial"/>
                <w:sz w:val="20"/>
              </w:rPr>
            </w:pPr>
            <w:r>
              <w:rPr>
                <w:rFonts w:ascii="Arial" w:hAnsi="Arial" w:cs="Arial"/>
                <w:sz w:val="20"/>
              </w:rPr>
              <w:t xml:space="preserve">Due to the </w:t>
            </w:r>
            <w:r>
              <w:rPr>
                <w:rFonts w:ascii="Arial" w:hAnsi="Arial" w:cs="Arial"/>
                <w:sz w:val="20"/>
              </w:rPr>
              <w:pgNum/>
            </w:r>
            <w:proofErr w:type="spellStart"/>
            <w:r>
              <w:rPr>
                <w:rFonts w:ascii="Arial" w:hAnsi="Arial" w:cs="Arial"/>
                <w:sz w:val="20"/>
              </w:rPr>
              <w:t>entence</w:t>
            </w:r>
            <w:proofErr w:type="spellEnd"/>
            <w:r>
              <w:rPr>
                <w:rFonts w:ascii="Arial" w:hAnsi="Arial" w:cs="Arial"/>
                <w:sz w:val="20"/>
              </w:rPr>
              <w:pgNum/>
            </w:r>
            <w:proofErr w:type="spellStart"/>
            <w:r>
              <w:rPr>
                <w:rFonts w:ascii="Arial" w:hAnsi="Arial" w:cs="Arial"/>
                <w:sz w:val="20"/>
              </w:rPr>
              <w:t>nt</w:t>
            </w:r>
            <w:proofErr w:type="spellEnd"/>
            <w:r>
              <w:rPr>
                <w:rFonts w:ascii="Arial" w:hAnsi="Arial" w:cs="Arial"/>
                <w:sz w:val="20"/>
              </w:rPr>
              <w:t xml:space="preserve"> defined in the 802.11 operation manual “EHT Release 1” </w:t>
            </w:r>
            <w:r>
              <w:rPr>
                <w:rFonts w:ascii="Arial" w:hAnsi="Arial" w:cs="Arial"/>
                <w:sz w:val="20"/>
              </w:rPr>
              <w:lastRenderedPageBreak/>
              <w:t>will never and can never be subject to a letter ballot.</w:t>
            </w:r>
          </w:p>
        </w:tc>
        <w:tc>
          <w:tcPr>
            <w:tcW w:w="1755" w:type="dxa"/>
            <w:shd w:val="clear" w:color="auto" w:fill="auto"/>
          </w:tcPr>
          <w:p w14:paraId="31349376" w14:textId="77777777" w:rsidR="00D33929" w:rsidRDefault="00D33929" w:rsidP="003B0431">
            <w:pPr>
              <w:rPr>
                <w:rFonts w:ascii="Arial" w:hAnsi="Arial" w:cs="Arial"/>
                <w:sz w:val="20"/>
              </w:rPr>
            </w:pPr>
            <w:r>
              <w:rPr>
                <w:rFonts w:ascii="Arial" w:hAnsi="Arial" w:cs="Arial"/>
                <w:sz w:val="20"/>
              </w:rPr>
              <w:lastRenderedPageBreak/>
              <w:t>Just make the undefined ER-preamble-related material as TBD</w:t>
            </w:r>
          </w:p>
        </w:tc>
        <w:tc>
          <w:tcPr>
            <w:tcW w:w="3886" w:type="dxa"/>
          </w:tcPr>
          <w:p w14:paraId="4909E6F0" w14:textId="77777777" w:rsidR="00D33929" w:rsidRDefault="00D33929" w:rsidP="003B0431">
            <w:pPr>
              <w:rPr>
                <w:rFonts w:ascii="Arial" w:hAnsi="Arial" w:cs="Arial"/>
                <w:sz w:val="20"/>
              </w:rPr>
            </w:pPr>
            <w:r>
              <w:rPr>
                <w:rFonts w:ascii="Arial" w:hAnsi="Arial" w:cs="Arial"/>
                <w:sz w:val="20"/>
              </w:rPr>
              <w:t>Revised.</w:t>
            </w:r>
          </w:p>
          <w:p w14:paraId="5F833DC2" w14:textId="77777777" w:rsidR="00D33929" w:rsidRDefault="00D33929" w:rsidP="003B0431">
            <w:pPr>
              <w:rPr>
                <w:rFonts w:ascii="Arial" w:hAnsi="Arial" w:cs="Arial"/>
                <w:sz w:val="20"/>
              </w:rPr>
            </w:pPr>
            <w:r>
              <w:rPr>
                <w:rFonts w:ascii="Arial" w:hAnsi="Arial" w:cs="Arial"/>
                <w:sz w:val="20"/>
              </w:rPr>
              <w:t xml:space="preserve">Agree with the commentor that we cannot have reference to “EHT release 1”. </w:t>
            </w:r>
            <w:r w:rsidR="006C2011">
              <w:rPr>
                <w:rFonts w:ascii="Arial" w:hAnsi="Arial" w:cs="Arial"/>
                <w:sz w:val="20"/>
              </w:rPr>
              <w:t>Resolution to CID 3173 addresses this.</w:t>
            </w:r>
            <w:r>
              <w:rPr>
                <w:rFonts w:ascii="Arial" w:hAnsi="Arial" w:cs="Arial"/>
                <w:sz w:val="20"/>
              </w:rPr>
              <w:t xml:space="preserve"> However, we cannot remove the ER-preamble-related material. That is needed for forward compatibility with an ER PPDU if it gets defined in the future, per Motion 137, #SP292.</w:t>
            </w:r>
          </w:p>
          <w:p w14:paraId="18444C88" w14:textId="77777777" w:rsidR="00A8409A" w:rsidRDefault="00A8409A" w:rsidP="003B0431"/>
          <w:p w14:paraId="0F38B262" w14:textId="340CC063" w:rsidR="00A8409A" w:rsidRPr="00D47475" w:rsidRDefault="00A8409A" w:rsidP="00A8409A">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w:t>
            </w:r>
            <w:r w:rsidR="000D5ABA">
              <w:rPr>
                <w:rFonts w:ascii="Arial" w:hAnsi="Arial" w:cs="Arial"/>
                <w:i/>
                <w:iCs/>
                <w:sz w:val="20"/>
                <w:highlight w:val="yellow"/>
              </w:rPr>
              <w:t>1351</w:t>
            </w:r>
            <w:r w:rsidRPr="00D47475">
              <w:rPr>
                <w:rFonts w:ascii="Arial" w:hAnsi="Arial" w:cs="Arial"/>
                <w:i/>
                <w:iCs/>
                <w:sz w:val="20"/>
                <w:highlight w:val="yellow"/>
              </w:rPr>
              <w:t xml:space="preserve"> as shown in the following document</w:t>
            </w:r>
          </w:p>
          <w:p w14:paraId="0D201D31" w14:textId="77777777" w:rsidR="00A8409A" w:rsidRPr="00D47475" w:rsidRDefault="00A8409A" w:rsidP="00A8409A">
            <w:pPr>
              <w:rPr>
                <w:rFonts w:ascii="Arial" w:hAnsi="Arial" w:cs="Arial"/>
                <w:i/>
                <w:iCs/>
                <w:sz w:val="20"/>
                <w:highlight w:val="yellow"/>
              </w:rPr>
            </w:pPr>
          </w:p>
          <w:p w14:paraId="12E41764" w14:textId="1D847ECC" w:rsidR="00A8409A" w:rsidRDefault="00FA3316" w:rsidP="00A8409A">
            <w:pPr>
              <w:rPr>
                <w:rFonts w:ascii="Arial" w:hAnsi="Arial" w:cs="Arial"/>
                <w:sz w:val="20"/>
              </w:rPr>
            </w:pPr>
            <w:hyperlink r:id="rId30" w:history="1">
              <w:r w:rsidR="002908C2" w:rsidRPr="000403DA">
                <w:rPr>
                  <w:rStyle w:val="Hyperlink"/>
                  <w:rFonts w:ascii="Arial" w:hAnsi="Arial" w:cs="Arial"/>
                  <w:i/>
                  <w:iCs/>
                  <w:sz w:val="20"/>
                  <w:highlight w:val="yellow"/>
                </w:rPr>
                <w:t>https://mentor.ieee.org/802.11/dcn/21/11-21-</w:t>
              </w:r>
              <w:r w:rsidR="00744E40">
                <w:rPr>
                  <w:rStyle w:val="Hyperlink"/>
                  <w:rFonts w:ascii="Arial" w:hAnsi="Arial" w:cs="Arial"/>
                  <w:i/>
                  <w:iCs/>
                  <w:sz w:val="20"/>
                  <w:highlight w:val="yellow"/>
                </w:rPr>
                <w:t>0325-07</w:t>
              </w:r>
              <w:r w:rsidR="002908C2" w:rsidRPr="000403DA">
                <w:rPr>
                  <w:rStyle w:val="Hyperlink"/>
                  <w:rFonts w:ascii="Arial" w:hAnsi="Arial" w:cs="Arial"/>
                  <w:i/>
                  <w:iCs/>
                  <w:sz w:val="20"/>
                  <w:highlight w:val="yellow"/>
                </w:rPr>
                <w:t>-00be-u-sig-comment-resolution-part-1.docx</w:t>
              </w:r>
            </w:hyperlink>
          </w:p>
        </w:tc>
      </w:tr>
      <w:tr w:rsidR="00682E51" w:rsidRPr="009522BD" w14:paraId="7A81A327" w14:textId="77777777" w:rsidTr="00657C2C">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674EBD39" w14:textId="77777777" w:rsidR="00682E51" w:rsidRDefault="00682E51" w:rsidP="003B0431">
            <w:pPr>
              <w:rPr>
                <w:rFonts w:ascii="Arial" w:eastAsia="Times New Roman" w:hAnsi="Arial" w:cs="Arial"/>
                <w:bCs/>
                <w:sz w:val="20"/>
                <w:lang w:val="en-US" w:eastAsia="ko-KR"/>
              </w:rPr>
            </w:pPr>
            <w:r>
              <w:rPr>
                <w:rFonts w:ascii="Arial" w:eastAsia="Times New Roman" w:hAnsi="Arial" w:cs="Arial"/>
                <w:bCs/>
                <w:sz w:val="20"/>
                <w:lang w:val="en-US" w:eastAsia="ko-KR"/>
              </w:rPr>
              <w:lastRenderedPageBreak/>
              <w:t>1612</w:t>
            </w:r>
          </w:p>
          <w:p w14:paraId="52BE2FCA" w14:textId="77777777" w:rsidR="00682E51" w:rsidRDefault="00682E51" w:rsidP="003B0431">
            <w:pPr>
              <w:rPr>
                <w:rFonts w:ascii="Arial" w:eastAsia="Times New Roman" w:hAnsi="Arial" w:cs="Arial"/>
                <w:bCs/>
                <w:sz w:val="20"/>
                <w:lang w:val="en-US" w:eastAsia="ko-KR"/>
              </w:rPr>
            </w:pPr>
          </w:p>
          <w:p w14:paraId="653C2A6D" w14:textId="77777777" w:rsidR="00682E51" w:rsidRPr="00682E51" w:rsidRDefault="00682E51" w:rsidP="003B0431">
            <w:pPr>
              <w:rPr>
                <w:rFonts w:ascii="Arial" w:eastAsia="Times New Roman" w:hAnsi="Arial" w:cs="Arial"/>
                <w:bCs/>
                <w:sz w:val="20"/>
                <w:lang w:val="en-US" w:eastAsia="ko-KR"/>
              </w:rPr>
            </w:pPr>
          </w:p>
        </w:tc>
        <w:tc>
          <w:tcPr>
            <w:tcW w:w="1222" w:type="dxa"/>
            <w:gridSpan w:val="2"/>
            <w:tcBorders>
              <w:top w:val="single" w:sz="4" w:space="0" w:color="000000"/>
              <w:left w:val="single" w:sz="4" w:space="0" w:color="000000"/>
              <w:bottom w:val="single" w:sz="4" w:space="0" w:color="000000"/>
              <w:right w:val="single" w:sz="4" w:space="0" w:color="000000"/>
            </w:tcBorders>
            <w:shd w:val="clear" w:color="auto" w:fill="auto"/>
          </w:tcPr>
          <w:p w14:paraId="503493D4" w14:textId="77777777" w:rsidR="00682E51" w:rsidRDefault="00682E51" w:rsidP="003B0431">
            <w:pPr>
              <w:rPr>
                <w:rFonts w:ascii="Arial" w:hAnsi="Arial" w:cs="Arial"/>
                <w:sz w:val="20"/>
              </w:rPr>
            </w:pPr>
            <w:r>
              <w:rPr>
                <w:rFonts w:ascii="Arial" w:hAnsi="Arial" w:cs="Arial"/>
                <w:sz w:val="20"/>
              </w:rPr>
              <w:t>36.3.11.7.2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0C180C01" w14:textId="77777777" w:rsidR="00682E51" w:rsidRPr="00467F83" w:rsidRDefault="00682E51" w:rsidP="003B0431">
            <w:pPr>
              <w:rPr>
                <w:rFonts w:ascii="Arial" w:hAnsi="Arial" w:cs="Arial"/>
                <w:sz w:val="20"/>
                <w:lang w:val="en-US" w:eastAsia="ko-KR"/>
              </w:rPr>
            </w:pPr>
            <w:r w:rsidRPr="00682E51">
              <w:rPr>
                <w:rFonts w:ascii="Arial" w:hAnsi="Arial" w:cs="Arial"/>
                <w:sz w:val="20"/>
                <w:lang w:val="en-US" w:eastAsia="ko-KR"/>
              </w:rPr>
              <w:t>229.28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119129A1" w14:textId="77777777" w:rsidR="00682E51" w:rsidRDefault="00682E51" w:rsidP="003B0431">
            <w:pPr>
              <w:rPr>
                <w:rFonts w:ascii="Arial" w:hAnsi="Arial" w:cs="Arial"/>
                <w:sz w:val="20"/>
              </w:rPr>
            </w:pPr>
            <w:r>
              <w:rPr>
                <w:rFonts w:ascii="Arial" w:hAnsi="Arial" w:cs="Arial"/>
                <w:sz w:val="20"/>
              </w:rPr>
              <w:t>Clarify how four symbols of U-SIG in an ER preamble are comprised. Add a sentence “U-SIG consists of U-SIG-1, repeated U-SIG-1, U-SIG-2 and repeated U-SIG-2”.</w:t>
            </w:r>
          </w:p>
        </w:tc>
        <w:tc>
          <w:tcPr>
            <w:tcW w:w="1755" w:type="dxa"/>
            <w:tcBorders>
              <w:top w:val="single" w:sz="4" w:space="0" w:color="000000"/>
              <w:left w:val="single" w:sz="4" w:space="0" w:color="000000"/>
              <w:bottom w:val="single" w:sz="4" w:space="0" w:color="000000"/>
              <w:right w:val="single" w:sz="4" w:space="0" w:color="000000"/>
            </w:tcBorders>
            <w:shd w:val="clear" w:color="auto" w:fill="auto"/>
          </w:tcPr>
          <w:p w14:paraId="08F6BFDC" w14:textId="77777777" w:rsidR="00682E51" w:rsidRDefault="00682E51" w:rsidP="003B0431">
            <w:pPr>
              <w:rPr>
                <w:rFonts w:ascii="Arial" w:hAnsi="Arial" w:cs="Arial"/>
                <w:sz w:val="20"/>
              </w:rPr>
            </w:pPr>
            <w:r>
              <w:rPr>
                <w:rFonts w:ascii="Arial" w:hAnsi="Arial" w:cs="Arial"/>
                <w:sz w:val="20"/>
              </w:rPr>
              <w:t>See the comment.</w:t>
            </w:r>
          </w:p>
        </w:tc>
        <w:tc>
          <w:tcPr>
            <w:tcW w:w="3886" w:type="dxa"/>
            <w:tcBorders>
              <w:top w:val="single" w:sz="4" w:space="0" w:color="000000"/>
              <w:left w:val="single" w:sz="4" w:space="0" w:color="000000"/>
              <w:bottom w:val="single" w:sz="4" w:space="0" w:color="000000"/>
              <w:right w:val="single" w:sz="4" w:space="0" w:color="000000"/>
            </w:tcBorders>
          </w:tcPr>
          <w:p w14:paraId="7D2B2180" w14:textId="77777777" w:rsidR="00682E51" w:rsidRDefault="00682E51" w:rsidP="003B0431">
            <w:pPr>
              <w:rPr>
                <w:rFonts w:ascii="Arial" w:hAnsi="Arial" w:cs="Arial"/>
                <w:sz w:val="20"/>
              </w:rPr>
            </w:pPr>
            <w:r>
              <w:rPr>
                <w:rFonts w:ascii="Arial" w:hAnsi="Arial" w:cs="Arial"/>
                <w:sz w:val="20"/>
              </w:rPr>
              <w:t>Rejected.</w:t>
            </w:r>
          </w:p>
          <w:p w14:paraId="7AB12FBF" w14:textId="77777777" w:rsidR="00682E51" w:rsidRDefault="00682E51" w:rsidP="003B0431">
            <w:pPr>
              <w:rPr>
                <w:rFonts w:ascii="Arial" w:hAnsi="Arial" w:cs="Arial"/>
                <w:sz w:val="20"/>
              </w:rPr>
            </w:pPr>
            <w:r>
              <w:rPr>
                <w:rFonts w:ascii="Arial" w:hAnsi="Arial" w:cs="Arial"/>
                <w:sz w:val="20"/>
              </w:rPr>
              <w:t>This is an introduction of the subclause without getting into too much details. More details of how four symbols of U-SIG in an ER preamble are comprised are in subclause 36.3.11.7.4.</w:t>
            </w:r>
          </w:p>
        </w:tc>
      </w:tr>
      <w:tr w:rsidR="00193F25" w:rsidRPr="009522BD" w14:paraId="6F6B5315" w14:textId="77777777" w:rsidTr="00193F25">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27592B2E" w14:textId="77777777" w:rsidR="00193F25" w:rsidRDefault="00193F25" w:rsidP="003B0431">
            <w:pPr>
              <w:rPr>
                <w:rFonts w:ascii="Arial" w:eastAsia="Times New Roman" w:hAnsi="Arial" w:cs="Arial"/>
                <w:bCs/>
                <w:sz w:val="20"/>
                <w:lang w:val="en-US" w:eastAsia="ko-KR"/>
              </w:rPr>
            </w:pPr>
            <w:r>
              <w:rPr>
                <w:rFonts w:ascii="Arial" w:eastAsia="Times New Roman" w:hAnsi="Arial" w:cs="Arial"/>
                <w:bCs/>
                <w:sz w:val="20"/>
                <w:lang w:val="en-US" w:eastAsia="ko-KR"/>
              </w:rPr>
              <w:t>2791</w:t>
            </w:r>
          </w:p>
        </w:tc>
        <w:tc>
          <w:tcPr>
            <w:tcW w:w="1222" w:type="dxa"/>
            <w:gridSpan w:val="2"/>
            <w:tcBorders>
              <w:top w:val="single" w:sz="4" w:space="0" w:color="000000"/>
              <w:left w:val="single" w:sz="4" w:space="0" w:color="000000"/>
              <w:bottom w:val="single" w:sz="4" w:space="0" w:color="000000"/>
              <w:right w:val="single" w:sz="4" w:space="0" w:color="000000"/>
            </w:tcBorders>
            <w:shd w:val="clear" w:color="auto" w:fill="auto"/>
          </w:tcPr>
          <w:p w14:paraId="22DA4A25" w14:textId="77777777" w:rsidR="00193F25" w:rsidRDefault="00193F25" w:rsidP="003B0431">
            <w:pPr>
              <w:rPr>
                <w:rFonts w:ascii="Arial" w:hAnsi="Arial" w:cs="Arial"/>
                <w:sz w:val="20"/>
              </w:rPr>
            </w:pPr>
            <w:r>
              <w:rPr>
                <w:rFonts w:ascii="Arial" w:hAnsi="Arial" w:cs="Arial"/>
                <w:sz w:val="20"/>
              </w:rPr>
              <w:t>36.3.11.7.2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2B5B3D64" w14:textId="77777777" w:rsidR="00193F25" w:rsidRPr="00193F25" w:rsidRDefault="00193F25" w:rsidP="003B0431">
            <w:pPr>
              <w:rPr>
                <w:rFonts w:ascii="Arial" w:hAnsi="Arial" w:cs="Arial"/>
                <w:sz w:val="20"/>
                <w:lang w:val="en-US" w:eastAsia="ko-KR"/>
              </w:rPr>
            </w:pPr>
            <w:r w:rsidRPr="00193F25">
              <w:rPr>
                <w:rFonts w:ascii="Arial" w:hAnsi="Arial" w:cs="Arial"/>
                <w:sz w:val="20"/>
                <w:lang w:val="en-US" w:eastAsia="ko-KR"/>
              </w:rPr>
              <w:t>229.26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664EF7E6" w14:textId="77777777" w:rsidR="00193F25" w:rsidRDefault="00193F25" w:rsidP="003B0431">
            <w:pPr>
              <w:rPr>
                <w:rFonts w:ascii="Arial" w:hAnsi="Arial" w:cs="Arial"/>
                <w:sz w:val="20"/>
              </w:rPr>
            </w:pPr>
            <w:r>
              <w:rPr>
                <w:rFonts w:ascii="Arial" w:hAnsi="Arial" w:cs="Arial"/>
                <w:sz w:val="20"/>
              </w:rPr>
              <w:t>"This enables an EHT Release 1 STA to decode and interpret the version independent content in the U-SIG of an ER PPDU". If so, this should be a requirement. Not clear if this is captured anywhere.</w:t>
            </w:r>
          </w:p>
        </w:tc>
        <w:tc>
          <w:tcPr>
            <w:tcW w:w="1755" w:type="dxa"/>
            <w:tcBorders>
              <w:top w:val="single" w:sz="4" w:space="0" w:color="000000"/>
              <w:left w:val="single" w:sz="4" w:space="0" w:color="000000"/>
              <w:bottom w:val="single" w:sz="4" w:space="0" w:color="000000"/>
              <w:right w:val="single" w:sz="4" w:space="0" w:color="000000"/>
            </w:tcBorders>
            <w:shd w:val="clear" w:color="auto" w:fill="auto"/>
          </w:tcPr>
          <w:p w14:paraId="7E8912D6" w14:textId="77777777" w:rsidR="00193F25" w:rsidRDefault="00193F25" w:rsidP="003B0431">
            <w:pPr>
              <w:rPr>
                <w:rFonts w:ascii="Arial" w:hAnsi="Arial" w:cs="Arial"/>
                <w:sz w:val="20"/>
              </w:rPr>
            </w:pPr>
            <w:r>
              <w:rPr>
                <w:rFonts w:ascii="Arial" w:hAnsi="Arial" w:cs="Arial"/>
                <w:sz w:val="20"/>
              </w:rPr>
              <w:t>Add requirement that "EHT Release 1 STA shall be able to decode and interpret the version independent content in the U-SIG of an ER PPDU"</w:t>
            </w:r>
          </w:p>
        </w:tc>
        <w:tc>
          <w:tcPr>
            <w:tcW w:w="3886" w:type="dxa"/>
            <w:tcBorders>
              <w:top w:val="single" w:sz="4" w:space="0" w:color="000000"/>
              <w:left w:val="single" w:sz="4" w:space="0" w:color="000000"/>
              <w:bottom w:val="single" w:sz="4" w:space="0" w:color="000000"/>
              <w:right w:val="single" w:sz="4" w:space="0" w:color="000000"/>
            </w:tcBorders>
          </w:tcPr>
          <w:p w14:paraId="6BA4853D" w14:textId="77777777" w:rsidR="00193F25" w:rsidRDefault="00193F25" w:rsidP="003B0431">
            <w:pPr>
              <w:rPr>
                <w:rFonts w:ascii="Arial" w:hAnsi="Arial" w:cs="Arial"/>
                <w:sz w:val="20"/>
              </w:rPr>
            </w:pPr>
            <w:r>
              <w:rPr>
                <w:rFonts w:ascii="Arial" w:hAnsi="Arial" w:cs="Arial"/>
                <w:sz w:val="20"/>
              </w:rPr>
              <w:t>Revised.</w:t>
            </w:r>
          </w:p>
          <w:p w14:paraId="1E987897" w14:textId="3425D57A" w:rsidR="00193F25" w:rsidRDefault="00193F25" w:rsidP="003B0431">
            <w:pPr>
              <w:rPr>
                <w:rFonts w:ascii="Arial" w:hAnsi="Arial" w:cs="Arial"/>
                <w:sz w:val="20"/>
              </w:rPr>
            </w:pPr>
            <w:r>
              <w:rPr>
                <w:rFonts w:ascii="Arial" w:hAnsi="Arial" w:cs="Arial"/>
                <w:sz w:val="20"/>
              </w:rPr>
              <w:t xml:space="preserve">Accept </w:t>
            </w:r>
            <w:r w:rsidR="00437583">
              <w:rPr>
                <w:rFonts w:ascii="Arial" w:hAnsi="Arial" w:cs="Arial"/>
                <w:sz w:val="20"/>
              </w:rPr>
              <w:t xml:space="preserve">with </w:t>
            </w:r>
            <w:r>
              <w:rPr>
                <w:rFonts w:ascii="Arial" w:hAnsi="Arial" w:cs="Arial"/>
                <w:sz w:val="20"/>
              </w:rPr>
              <w:t>the comment in principle. Should not use wording of “Release 1”. Change</w:t>
            </w:r>
            <w:r w:rsidR="00D11C17">
              <w:rPr>
                <w:rFonts w:ascii="Arial" w:hAnsi="Arial" w:cs="Arial"/>
                <w:sz w:val="20"/>
              </w:rPr>
              <w:t>d</w:t>
            </w:r>
            <w:r>
              <w:rPr>
                <w:rFonts w:ascii="Arial" w:hAnsi="Arial" w:cs="Arial"/>
                <w:sz w:val="20"/>
              </w:rPr>
              <w:t xml:space="preserve"> it to "</w:t>
            </w:r>
            <w:r w:rsidRPr="00CB2FB6">
              <w:rPr>
                <w:rFonts w:ascii="Arial" w:hAnsi="Arial" w:cs="Arial"/>
                <w:sz w:val="20"/>
              </w:rPr>
              <w:t xml:space="preserve">An EHT STA with </w:t>
            </w:r>
            <w:r w:rsidR="001231ED">
              <w:rPr>
                <w:rFonts w:ascii="Arial" w:hAnsi="Arial" w:cs="Arial"/>
                <w:sz w:val="20"/>
              </w:rPr>
              <w:t>dot11EHTBaseLineFeaturesImplementedOnly</w:t>
            </w:r>
            <w:r w:rsidRPr="00CB2FB6">
              <w:rPr>
                <w:rFonts w:ascii="Arial" w:hAnsi="Arial" w:cs="Arial"/>
                <w:sz w:val="20"/>
              </w:rPr>
              <w:t xml:space="preserve"> </w:t>
            </w:r>
            <w:r w:rsidR="002908C2">
              <w:rPr>
                <w:rFonts w:ascii="Arial" w:hAnsi="Arial" w:cs="Arial"/>
                <w:sz w:val="20"/>
              </w:rPr>
              <w:t>e</w:t>
            </w:r>
            <w:r w:rsidR="002908C2" w:rsidRPr="002908C2">
              <w:rPr>
                <w:rFonts w:ascii="Arial" w:hAnsi="Arial" w:cs="Arial"/>
                <w:sz w:val="20"/>
              </w:rPr>
              <w:t>qual</w:t>
            </w:r>
            <w:r w:rsidRPr="00CB2FB6">
              <w:rPr>
                <w:rFonts w:ascii="Arial" w:hAnsi="Arial" w:cs="Arial"/>
                <w:sz w:val="20"/>
              </w:rPr>
              <w:t xml:space="preserve"> to true</w:t>
            </w:r>
            <w:r>
              <w:rPr>
                <w:rFonts w:ascii="Arial" w:hAnsi="Arial" w:cs="Arial"/>
                <w:sz w:val="20"/>
              </w:rPr>
              <w:t xml:space="preserve"> shall be able to decode and interpret the version independent content in the U-SIG of an ER </w:t>
            </w:r>
            <w:r w:rsidR="002A4FE4">
              <w:rPr>
                <w:rFonts w:ascii="Arial" w:hAnsi="Arial" w:cs="Arial"/>
                <w:sz w:val="20"/>
              </w:rPr>
              <w:t>preamble</w:t>
            </w:r>
            <w:r>
              <w:rPr>
                <w:rFonts w:ascii="Arial" w:hAnsi="Arial" w:cs="Arial"/>
                <w:sz w:val="20"/>
              </w:rPr>
              <w:t>"</w:t>
            </w:r>
          </w:p>
          <w:p w14:paraId="531CF167" w14:textId="77777777" w:rsidR="00A8409A" w:rsidRDefault="00A8409A" w:rsidP="003B0431"/>
          <w:p w14:paraId="1865F069" w14:textId="30095B37" w:rsidR="00A8409A" w:rsidRPr="00D47475" w:rsidRDefault="00A8409A" w:rsidP="00A8409A">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w:t>
            </w:r>
            <w:r w:rsidR="000D5ABA">
              <w:rPr>
                <w:rFonts w:ascii="Arial" w:hAnsi="Arial" w:cs="Arial"/>
                <w:i/>
                <w:iCs/>
                <w:sz w:val="20"/>
                <w:highlight w:val="yellow"/>
              </w:rPr>
              <w:t>2791</w:t>
            </w:r>
            <w:r w:rsidRPr="00D47475">
              <w:rPr>
                <w:rFonts w:ascii="Arial" w:hAnsi="Arial" w:cs="Arial"/>
                <w:i/>
                <w:iCs/>
                <w:sz w:val="20"/>
                <w:highlight w:val="yellow"/>
              </w:rPr>
              <w:t xml:space="preserve"> as shown in the following document</w:t>
            </w:r>
          </w:p>
          <w:p w14:paraId="19C4A684" w14:textId="77777777" w:rsidR="00A8409A" w:rsidRPr="00D47475" w:rsidRDefault="00A8409A" w:rsidP="00A8409A">
            <w:pPr>
              <w:rPr>
                <w:rFonts w:ascii="Arial" w:hAnsi="Arial" w:cs="Arial"/>
                <w:i/>
                <w:iCs/>
                <w:sz w:val="20"/>
                <w:highlight w:val="yellow"/>
              </w:rPr>
            </w:pPr>
          </w:p>
          <w:p w14:paraId="21986BC6" w14:textId="67627CF0" w:rsidR="00A8409A" w:rsidRDefault="00FA3316" w:rsidP="00A8409A">
            <w:pPr>
              <w:rPr>
                <w:rFonts w:ascii="Arial" w:hAnsi="Arial" w:cs="Arial"/>
                <w:sz w:val="20"/>
              </w:rPr>
            </w:pPr>
            <w:hyperlink r:id="rId31" w:history="1">
              <w:r w:rsidR="00EB778C" w:rsidRPr="000403DA">
                <w:rPr>
                  <w:rStyle w:val="Hyperlink"/>
                  <w:rFonts w:ascii="Arial" w:hAnsi="Arial" w:cs="Arial"/>
                  <w:i/>
                  <w:iCs/>
                  <w:sz w:val="20"/>
                  <w:highlight w:val="yellow"/>
                </w:rPr>
                <w:t>https://mentor.ieee.org/802.11/dcn/21/11-21-</w:t>
              </w:r>
              <w:r w:rsidR="00744E40">
                <w:rPr>
                  <w:rStyle w:val="Hyperlink"/>
                  <w:rFonts w:ascii="Arial" w:hAnsi="Arial" w:cs="Arial"/>
                  <w:i/>
                  <w:iCs/>
                  <w:sz w:val="20"/>
                  <w:highlight w:val="yellow"/>
                </w:rPr>
                <w:t>0325-07</w:t>
              </w:r>
              <w:r w:rsidR="00EB778C" w:rsidRPr="000403DA">
                <w:rPr>
                  <w:rStyle w:val="Hyperlink"/>
                  <w:rFonts w:ascii="Arial" w:hAnsi="Arial" w:cs="Arial"/>
                  <w:i/>
                  <w:iCs/>
                  <w:sz w:val="20"/>
                  <w:highlight w:val="yellow"/>
                </w:rPr>
                <w:t>-00be-u-sig-comment-resolution-part-1.docx</w:t>
              </w:r>
            </w:hyperlink>
          </w:p>
        </w:tc>
      </w:tr>
    </w:tbl>
    <w:p w14:paraId="14D9CB6E" w14:textId="324E2A2D" w:rsidR="00CE1C87" w:rsidRDefault="00CE1C87" w:rsidP="003442E6">
      <w:pPr>
        <w:pStyle w:val="BodyText0"/>
        <w:kinsoku w:val="0"/>
        <w:overflowPunct w:val="0"/>
        <w:spacing w:before="9"/>
        <w:rPr>
          <w:sz w:val="17"/>
          <w:szCs w:val="17"/>
        </w:rPr>
      </w:pPr>
    </w:p>
    <w:p w14:paraId="0206802A" w14:textId="77777777" w:rsidR="00BC58D3" w:rsidRDefault="00BC58D3" w:rsidP="00BC58D3">
      <w:pPr>
        <w:rPr>
          <w:b/>
          <w:i/>
          <w:sz w:val="22"/>
          <w:szCs w:val="22"/>
        </w:rPr>
      </w:pPr>
      <w:r w:rsidRPr="004B2833">
        <w:rPr>
          <w:b/>
          <w:i/>
          <w:sz w:val="22"/>
          <w:szCs w:val="22"/>
          <w:highlight w:val="yellow"/>
        </w:rPr>
        <w:t xml:space="preserve">Instructions to the editor: </w:t>
      </w:r>
    </w:p>
    <w:p w14:paraId="4E6F7A03" w14:textId="75101151" w:rsidR="00BC58D3" w:rsidRPr="0082172C" w:rsidRDefault="00BC58D3" w:rsidP="00BC58D3">
      <w:pPr>
        <w:rPr>
          <w:b/>
          <w:sz w:val="20"/>
          <w:lang w:eastAsia="zh-CN"/>
        </w:rPr>
      </w:pPr>
      <w:r w:rsidRPr="0082172C">
        <w:rPr>
          <w:b/>
          <w:sz w:val="20"/>
          <w:highlight w:val="yellow"/>
          <w:lang w:eastAsia="zh-CN"/>
        </w:rPr>
        <w:t xml:space="preserve">Please make the changes to </w:t>
      </w:r>
      <w:r>
        <w:rPr>
          <w:b/>
          <w:sz w:val="20"/>
          <w:highlight w:val="yellow"/>
          <w:lang w:eastAsia="zh-CN"/>
        </w:rPr>
        <w:t>P229L25-L</w:t>
      </w:r>
      <w:r w:rsidR="00346826">
        <w:rPr>
          <w:b/>
          <w:sz w:val="20"/>
          <w:highlight w:val="yellow"/>
          <w:lang w:eastAsia="zh-CN"/>
        </w:rPr>
        <w:t>32</w:t>
      </w:r>
      <w:r w:rsidRPr="0082172C">
        <w:rPr>
          <w:b/>
          <w:sz w:val="20"/>
          <w:highlight w:val="yellow"/>
          <w:lang w:eastAsia="zh-CN"/>
        </w:rPr>
        <w:t xml:space="preserve"> as shown below:</w:t>
      </w:r>
    </w:p>
    <w:p w14:paraId="25A8AC1F" w14:textId="77777777" w:rsidR="00BC58D3" w:rsidRDefault="00BC58D3" w:rsidP="00BC58D3">
      <w:pPr>
        <w:jc w:val="both"/>
        <w:rPr>
          <w:sz w:val="28"/>
          <w:szCs w:val="22"/>
        </w:rPr>
      </w:pPr>
    </w:p>
    <w:p w14:paraId="52DFE260" w14:textId="77777777" w:rsidR="00BC58D3" w:rsidRPr="00CA12D4" w:rsidRDefault="00BC58D3" w:rsidP="00BC58D3">
      <w:pPr>
        <w:pStyle w:val="ListParagraph"/>
        <w:widowControl w:val="0"/>
        <w:numPr>
          <w:ilvl w:val="0"/>
          <w:numId w:val="31"/>
        </w:numPr>
        <w:tabs>
          <w:tab w:val="left" w:pos="720"/>
        </w:tabs>
        <w:kinsoku w:val="0"/>
        <w:overflowPunct w:val="0"/>
        <w:autoSpaceDE w:val="0"/>
        <w:autoSpaceDN w:val="0"/>
        <w:adjustRightInd w:val="0"/>
        <w:spacing w:line="213" w:lineRule="exact"/>
        <w:ind w:leftChars="0"/>
        <w:rPr>
          <w:sz w:val="20"/>
        </w:rPr>
      </w:pPr>
      <w:r w:rsidRPr="00CA12D4">
        <w:rPr>
          <w:sz w:val="20"/>
        </w:rPr>
        <w:t>The</w:t>
      </w:r>
      <w:r w:rsidRPr="00CA12D4">
        <w:rPr>
          <w:spacing w:val="4"/>
          <w:sz w:val="20"/>
        </w:rPr>
        <w:t xml:space="preserve"> </w:t>
      </w:r>
      <w:r w:rsidRPr="00CA12D4">
        <w:rPr>
          <w:sz w:val="20"/>
        </w:rPr>
        <w:t>size</w:t>
      </w:r>
      <w:r w:rsidRPr="00CA12D4">
        <w:rPr>
          <w:spacing w:val="4"/>
          <w:sz w:val="20"/>
        </w:rPr>
        <w:t xml:space="preserve"> </w:t>
      </w:r>
      <w:r w:rsidRPr="00CA12D4">
        <w:rPr>
          <w:sz w:val="20"/>
        </w:rPr>
        <w:t>of</w:t>
      </w:r>
      <w:r w:rsidRPr="00CA12D4">
        <w:rPr>
          <w:spacing w:val="4"/>
          <w:sz w:val="20"/>
        </w:rPr>
        <w:t xml:space="preserve"> </w:t>
      </w:r>
      <w:r w:rsidRPr="00CA12D4">
        <w:rPr>
          <w:sz w:val="20"/>
        </w:rPr>
        <w:t>the</w:t>
      </w:r>
      <w:r w:rsidRPr="00CA12D4">
        <w:rPr>
          <w:spacing w:val="5"/>
          <w:sz w:val="20"/>
        </w:rPr>
        <w:t xml:space="preserve"> </w:t>
      </w:r>
      <w:r w:rsidRPr="00CA12D4">
        <w:rPr>
          <w:sz w:val="20"/>
        </w:rPr>
        <w:t>U-SIG</w:t>
      </w:r>
      <w:r w:rsidRPr="00CA12D4">
        <w:rPr>
          <w:spacing w:val="4"/>
          <w:sz w:val="20"/>
        </w:rPr>
        <w:t xml:space="preserve"> </w:t>
      </w:r>
      <w:r w:rsidRPr="00CA12D4">
        <w:rPr>
          <w:sz w:val="20"/>
        </w:rPr>
        <w:t>for</w:t>
      </w:r>
      <w:r w:rsidRPr="00CA12D4">
        <w:rPr>
          <w:spacing w:val="4"/>
          <w:sz w:val="20"/>
        </w:rPr>
        <w:t xml:space="preserve"> </w:t>
      </w:r>
      <w:r w:rsidRPr="00CA12D4">
        <w:rPr>
          <w:sz w:val="20"/>
        </w:rPr>
        <w:t>EHT</w:t>
      </w:r>
      <w:r w:rsidRPr="00CA12D4">
        <w:rPr>
          <w:spacing w:val="5"/>
          <w:sz w:val="20"/>
        </w:rPr>
        <w:t xml:space="preserve"> </w:t>
      </w:r>
      <w:r w:rsidRPr="00CA12D4">
        <w:rPr>
          <w:sz w:val="20"/>
        </w:rPr>
        <w:t>MU</w:t>
      </w:r>
      <w:r w:rsidRPr="00CA12D4">
        <w:rPr>
          <w:spacing w:val="4"/>
          <w:sz w:val="20"/>
        </w:rPr>
        <w:t xml:space="preserve"> </w:t>
      </w:r>
      <w:r w:rsidRPr="00CA12D4">
        <w:rPr>
          <w:sz w:val="20"/>
        </w:rPr>
        <w:t>PPDU</w:t>
      </w:r>
      <w:r w:rsidRPr="00CA12D4">
        <w:rPr>
          <w:spacing w:val="4"/>
          <w:sz w:val="20"/>
        </w:rPr>
        <w:t xml:space="preserve"> </w:t>
      </w:r>
      <w:r w:rsidRPr="00CA12D4">
        <w:rPr>
          <w:sz w:val="20"/>
        </w:rPr>
        <w:t>and</w:t>
      </w:r>
      <w:r w:rsidRPr="00CA12D4">
        <w:rPr>
          <w:spacing w:val="4"/>
          <w:sz w:val="20"/>
        </w:rPr>
        <w:t xml:space="preserve"> </w:t>
      </w:r>
      <w:r w:rsidRPr="00CA12D4">
        <w:rPr>
          <w:sz w:val="20"/>
        </w:rPr>
        <w:t>EHT</w:t>
      </w:r>
      <w:r w:rsidRPr="00CA12D4">
        <w:rPr>
          <w:spacing w:val="5"/>
          <w:sz w:val="20"/>
        </w:rPr>
        <w:t xml:space="preserve"> </w:t>
      </w:r>
      <w:r w:rsidRPr="00CA12D4">
        <w:rPr>
          <w:sz w:val="20"/>
        </w:rPr>
        <w:t>TB</w:t>
      </w:r>
      <w:r w:rsidRPr="00CA12D4">
        <w:rPr>
          <w:spacing w:val="5"/>
          <w:sz w:val="20"/>
        </w:rPr>
        <w:t xml:space="preserve"> </w:t>
      </w:r>
      <w:r w:rsidRPr="00CA12D4">
        <w:rPr>
          <w:sz w:val="20"/>
        </w:rPr>
        <w:t>PPDU</w:t>
      </w:r>
      <w:r w:rsidRPr="00CA12D4">
        <w:rPr>
          <w:spacing w:val="5"/>
          <w:sz w:val="20"/>
        </w:rPr>
        <w:t xml:space="preserve"> </w:t>
      </w:r>
      <w:r w:rsidRPr="00CA12D4">
        <w:rPr>
          <w:sz w:val="20"/>
        </w:rPr>
        <w:t>is</w:t>
      </w:r>
      <w:r w:rsidRPr="00CA12D4">
        <w:rPr>
          <w:spacing w:val="5"/>
          <w:sz w:val="20"/>
        </w:rPr>
        <w:t xml:space="preserve"> </w:t>
      </w:r>
      <w:r w:rsidRPr="00CA12D4">
        <w:rPr>
          <w:sz w:val="20"/>
        </w:rPr>
        <w:t>two</w:t>
      </w:r>
      <w:r w:rsidRPr="00CA12D4">
        <w:rPr>
          <w:spacing w:val="4"/>
          <w:sz w:val="20"/>
        </w:rPr>
        <w:t xml:space="preserve"> </w:t>
      </w:r>
      <w:r w:rsidRPr="00CA12D4">
        <w:rPr>
          <w:sz w:val="20"/>
        </w:rPr>
        <w:t>symbols.</w:t>
      </w:r>
      <w:r w:rsidRPr="00CA12D4">
        <w:rPr>
          <w:spacing w:val="4"/>
          <w:sz w:val="20"/>
        </w:rPr>
        <w:t xml:space="preserve"> </w:t>
      </w:r>
      <w:r w:rsidRPr="00CA12D4">
        <w:rPr>
          <w:sz w:val="20"/>
        </w:rPr>
        <w:t>For</w:t>
      </w:r>
      <w:r w:rsidRPr="00CA12D4">
        <w:rPr>
          <w:spacing w:val="4"/>
          <w:sz w:val="20"/>
        </w:rPr>
        <w:t xml:space="preserve"> </w:t>
      </w:r>
      <w:r w:rsidRPr="00CA12D4">
        <w:rPr>
          <w:sz w:val="20"/>
        </w:rPr>
        <w:t>forward</w:t>
      </w:r>
      <w:r w:rsidRPr="00CA12D4">
        <w:rPr>
          <w:spacing w:val="5"/>
          <w:sz w:val="20"/>
        </w:rPr>
        <w:t xml:space="preserve"> </w:t>
      </w:r>
      <w:r w:rsidRPr="00CA12D4">
        <w:rPr>
          <w:sz w:val="20"/>
        </w:rPr>
        <w:t>compatibility,</w:t>
      </w:r>
    </w:p>
    <w:p w14:paraId="71FC50CB" w14:textId="77777777" w:rsidR="00BC58D3" w:rsidRPr="00CA12D4" w:rsidRDefault="00BC58D3" w:rsidP="00BC58D3">
      <w:pPr>
        <w:pStyle w:val="ListParagraph"/>
        <w:widowControl w:val="0"/>
        <w:numPr>
          <w:ilvl w:val="0"/>
          <w:numId w:val="31"/>
        </w:numPr>
        <w:tabs>
          <w:tab w:val="left" w:pos="720"/>
        </w:tabs>
        <w:kinsoku w:val="0"/>
        <w:overflowPunct w:val="0"/>
        <w:autoSpaceDE w:val="0"/>
        <w:autoSpaceDN w:val="0"/>
        <w:adjustRightInd w:val="0"/>
        <w:spacing w:line="220" w:lineRule="exact"/>
        <w:ind w:leftChars="0"/>
        <w:rPr>
          <w:sz w:val="20"/>
        </w:rPr>
      </w:pPr>
      <w:r w:rsidRPr="00CA12D4">
        <w:rPr>
          <w:sz w:val="20"/>
        </w:rPr>
        <w:t>EHT</w:t>
      </w:r>
      <w:r w:rsidRPr="00CA12D4">
        <w:rPr>
          <w:spacing w:val="13"/>
          <w:sz w:val="20"/>
        </w:rPr>
        <w:t xml:space="preserve"> </w:t>
      </w:r>
      <w:del w:id="109" w:author="Sameer Vermani" w:date="2021-02-17T15:13:00Z">
        <w:r w:rsidRPr="00CA12D4" w:rsidDel="00AD4CEB">
          <w:rPr>
            <w:sz w:val="20"/>
          </w:rPr>
          <w:delText>Release 1</w:delText>
        </w:r>
        <w:r w:rsidRPr="00CA12D4" w:rsidDel="00AD4CEB">
          <w:rPr>
            <w:spacing w:val="12"/>
            <w:sz w:val="20"/>
          </w:rPr>
          <w:delText xml:space="preserve"> </w:delText>
        </w:r>
      </w:del>
      <w:r w:rsidRPr="00CA12D4">
        <w:rPr>
          <w:sz w:val="20"/>
        </w:rPr>
        <w:t>defines</w:t>
      </w:r>
      <w:r w:rsidRPr="00CA12D4">
        <w:rPr>
          <w:spacing w:val="13"/>
          <w:sz w:val="20"/>
        </w:rPr>
        <w:t xml:space="preserve"> </w:t>
      </w:r>
      <w:r w:rsidRPr="00CA12D4">
        <w:rPr>
          <w:sz w:val="20"/>
        </w:rPr>
        <w:t>an</w:t>
      </w:r>
      <w:r w:rsidRPr="00CA12D4">
        <w:rPr>
          <w:spacing w:val="15"/>
          <w:sz w:val="20"/>
        </w:rPr>
        <w:t xml:space="preserve"> </w:t>
      </w:r>
      <w:r w:rsidRPr="00CA12D4">
        <w:rPr>
          <w:sz w:val="20"/>
        </w:rPr>
        <w:t>ER</w:t>
      </w:r>
      <w:r w:rsidRPr="00CA12D4">
        <w:rPr>
          <w:spacing w:val="15"/>
          <w:sz w:val="20"/>
        </w:rPr>
        <w:t xml:space="preserve"> </w:t>
      </w:r>
      <w:r w:rsidRPr="00CA12D4">
        <w:rPr>
          <w:sz w:val="20"/>
        </w:rPr>
        <w:t>preamble</w:t>
      </w:r>
      <w:r w:rsidRPr="00CA12D4">
        <w:rPr>
          <w:spacing w:val="13"/>
          <w:sz w:val="20"/>
        </w:rPr>
        <w:t xml:space="preserve"> </w:t>
      </w:r>
      <w:r w:rsidRPr="00CA12D4">
        <w:rPr>
          <w:sz w:val="20"/>
        </w:rPr>
        <w:t>while</w:t>
      </w:r>
      <w:r w:rsidRPr="00CA12D4">
        <w:rPr>
          <w:spacing w:val="13"/>
          <w:sz w:val="20"/>
        </w:rPr>
        <w:t xml:space="preserve"> </w:t>
      </w:r>
      <w:r w:rsidRPr="00CA12D4">
        <w:rPr>
          <w:sz w:val="20"/>
        </w:rPr>
        <w:t>not</w:t>
      </w:r>
      <w:r w:rsidRPr="00CA12D4">
        <w:rPr>
          <w:spacing w:val="13"/>
          <w:sz w:val="20"/>
        </w:rPr>
        <w:t xml:space="preserve"> </w:t>
      </w:r>
      <w:r w:rsidRPr="00CA12D4">
        <w:rPr>
          <w:sz w:val="20"/>
        </w:rPr>
        <w:t>defining</w:t>
      </w:r>
      <w:r w:rsidRPr="00CA12D4">
        <w:rPr>
          <w:spacing w:val="14"/>
          <w:sz w:val="20"/>
        </w:rPr>
        <w:t xml:space="preserve"> </w:t>
      </w:r>
      <w:r w:rsidRPr="00CA12D4">
        <w:rPr>
          <w:sz w:val="20"/>
        </w:rPr>
        <w:t>an</w:t>
      </w:r>
      <w:r w:rsidRPr="00CA12D4">
        <w:rPr>
          <w:spacing w:val="14"/>
          <w:sz w:val="20"/>
        </w:rPr>
        <w:t xml:space="preserve"> </w:t>
      </w:r>
      <w:r w:rsidRPr="00CA12D4">
        <w:rPr>
          <w:sz w:val="20"/>
        </w:rPr>
        <w:t>ER</w:t>
      </w:r>
      <w:r w:rsidRPr="00CA12D4">
        <w:rPr>
          <w:spacing w:val="13"/>
          <w:sz w:val="20"/>
        </w:rPr>
        <w:t xml:space="preserve"> </w:t>
      </w:r>
      <w:r w:rsidRPr="00CA12D4">
        <w:rPr>
          <w:sz w:val="20"/>
        </w:rPr>
        <w:t>PPDU.</w:t>
      </w:r>
      <w:r w:rsidRPr="00CA12D4">
        <w:rPr>
          <w:spacing w:val="15"/>
          <w:sz w:val="20"/>
        </w:rPr>
        <w:t xml:space="preserve"> </w:t>
      </w:r>
      <w:del w:id="110" w:author="Alice Chen" w:date="2021-02-26T23:00:00Z">
        <w:r w:rsidRPr="00CA12D4" w:rsidDel="00DD4F4B">
          <w:rPr>
            <w:sz w:val="20"/>
          </w:rPr>
          <w:delText>This</w:delText>
        </w:r>
        <w:r w:rsidRPr="00CA12D4" w:rsidDel="00DD4F4B">
          <w:rPr>
            <w:spacing w:val="14"/>
            <w:sz w:val="20"/>
          </w:rPr>
          <w:delText xml:space="preserve"> </w:delText>
        </w:r>
        <w:r w:rsidRPr="00CA12D4" w:rsidDel="00DD4F4B">
          <w:rPr>
            <w:sz w:val="20"/>
          </w:rPr>
          <w:delText>enables</w:delText>
        </w:r>
        <w:r w:rsidRPr="00CA12D4" w:rsidDel="00DD4F4B">
          <w:rPr>
            <w:spacing w:val="14"/>
            <w:sz w:val="20"/>
          </w:rPr>
          <w:delText xml:space="preserve"> </w:delText>
        </w:r>
        <w:r w:rsidRPr="00CA12D4" w:rsidDel="00DD4F4B">
          <w:rPr>
            <w:sz w:val="20"/>
          </w:rPr>
          <w:delText>an</w:delText>
        </w:r>
      </w:del>
      <w:ins w:id="111" w:author="Alice Chen" w:date="2021-02-26T23:00:00Z">
        <w:r>
          <w:rPr>
            <w:sz w:val="20"/>
          </w:rPr>
          <w:t>An</w:t>
        </w:r>
      </w:ins>
      <w:r w:rsidRPr="00CA12D4">
        <w:rPr>
          <w:spacing w:val="14"/>
          <w:sz w:val="20"/>
        </w:rPr>
        <w:t xml:space="preserve"> </w:t>
      </w:r>
      <w:r w:rsidRPr="00CA12D4">
        <w:rPr>
          <w:sz w:val="20"/>
        </w:rPr>
        <w:t>EHT</w:t>
      </w:r>
      <w:r w:rsidRPr="00CA12D4">
        <w:rPr>
          <w:spacing w:val="14"/>
          <w:sz w:val="20"/>
        </w:rPr>
        <w:t xml:space="preserve"> </w:t>
      </w:r>
      <w:del w:id="112" w:author="Sameer Vermani" w:date="2021-02-17T15:14:00Z">
        <w:r w:rsidRPr="00CA12D4" w:rsidDel="00AD4CEB">
          <w:rPr>
            <w:sz w:val="20"/>
          </w:rPr>
          <w:delText>Release</w:delText>
        </w:r>
        <w:r w:rsidRPr="00CA12D4" w:rsidDel="00AD4CEB">
          <w:rPr>
            <w:spacing w:val="-1"/>
            <w:sz w:val="20"/>
          </w:rPr>
          <w:delText xml:space="preserve"> </w:delText>
        </w:r>
        <w:r w:rsidRPr="00CA12D4" w:rsidDel="00AD4CEB">
          <w:rPr>
            <w:sz w:val="20"/>
          </w:rPr>
          <w:delText>1</w:delText>
        </w:r>
      </w:del>
    </w:p>
    <w:p w14:paraId="77B4665E" w14:textId="0E92D97B" w:rsidR="00BC58D3" w:rsidRPr="00CA12D4" w:rsidRDefault="00BC58D3" w:rsidP="00BC58D3">
      <w:pPr>
        <w:pStyle w:val="ListParagraph"/>
        <w:widowControl w:val="0"/>
        <w:numPr>
          <w:ilvl w:val="0"/>
          <w:numId w:val="31"/>
        </w:numPr>
        <w:tabs>
          <w:tab w:val="left" w:pos="720"/>
        </w:tabs>
        <w:kinsoku w:val="0"/>
        <w:overflowPunct w:val="0"/>
        <w:autoSpaceDE w:val="0"/>
        <w:autoSpaceDN w:val="0"/>
        <w:adjustRightInd w:val="0"/>
        <w:spacing w:line="220" w:lineRule="exact"/>
        <w:ind w:leftChars="0"/>
        <w:rPr>
          <w:sz w:val="20"/>
        </w:rPr>
      </w:pPr>
      <w:r w:rsidRPr="00CA12D4">
        <w:rPr>
          <w:spacing w:val="-5"/>
          <w:sz w:val="20"/>
        </w:rPr>
        <w:t>STA</w:t>
      </w:r>
      <w:ins w:id="113" w:author="Sameer Vermani" w:date="2021-02-17T15:14:00Z">
        <w:r w:rsidRPr="00CA12D4">
          <w:rPr>
            <w:spacing w:val="-5"/>
            <w:sz w:val="20"/>
          </w:rPr>
          <w:t xml:space="preserve"> with </w:t>
        </w:r>
      </w:ins>
      <w:ins w:id="114" w:author="Sameer Vermani" w:date="2021-03-09T11:10:00Z">
        <w:r w:rsidR="001231ED">
          <w:rPr>
            <w:spacing w:val="-5"/>
            <w:sz w:val="20"/>
          </w:rPr>
          <w:t>dot11EHTBaseLineFeaturesImplementedOnly</w:t>
        </w:r>
      </w:ins>
      <w:ins w:id="115" w:author="Sameer Vermani" w:date="2021-02-17T15:14:00Z">
        <w:r w:rsidRPr="00CA12D4">
          <w:rPr>
            <w:spacing w:val="-5"/>
            <w:sz w:val="20"/>
          </w:rPr>
          <w:t xml:space="preserve"> </w:t>
        </w:r>
      </w:ins>
      <w:ins w:id="116" w:author="Sameer Vermani" w:date="2021-03-08T15:08:00Z">
        <w:r w:rsidR="00EB778C">
          <w:rPr>
            <w:spacing w:val="-5"/>
            <w:sz w:val="20"/>
          </w:rPr>
          <w:t>equal</w:t>
        </w:r>
      </w:ins>
      <w:ins w:id="117" w:author="Sameer Vermani" w:date="2021-02-19T11:41:00Z">
        <w:r w:rsidRPr="00CA12D4">
          <w:rPr>
            <w:spacing w:val="-5"/>
            <w:sz w:val="20"/>
          </w:rPr>
          <w:t xml:space="preserve"> </w:t>
        </w:r>
      </w:ins>
      <w:ins w:id="118" w:author="Sameer Vermani" w:date="2021-02-17T15:14:00Z">
        <w:r w:rsidRPr="00CA12D4">
          <w:rPr>
            <w:spacing w:val="-5"/>
            <w:sz w:val="20"/>
          </w:rPr>
          <w:t>to true</w:t>
        </w:r>
      </w:ins>
      <w:r w:rsidRPr="00CA12D4">
        <w:rPr>
          <w:spacing w:val="21"/>
          <w:sz w:val="20"/>
        </w:rPr>
        <w:t xml:space="preserve"> </w:t>
      </w:r>
      <w:del w:id="119" w:author="Alice Chen" w:date="2021-02-26T23:00:00Z">
        <w:r w:rsidRPr="00CA12D4" w:rsidDel="00DD4F4B">
          <w:rPr>
            <w:sz w:val="20"/>
          </w:rPr>
          <w:delText>to</w:delText>
        </w:r>
        <w:r w:rsidRPr="00CA12D4" w:rsidDel="00DD4F4B">
          <w:rPr>
            <w:spacing w:val="22"/>
            <w:sz w:val="20"/>
          </w:rPr>
          <w:delText xml:space="preserve"> </w:delText>
        </w:r>
      </w:del>
      <w:ins w:id="120" w:author="Alice Chen" w:date="2021-02-26T23:00:00Z">
        <w:r>
          <w:rPr>
            <w:sz w:val="20"/>
          </w:rPr>
          <w:t>shall be able to</w:t>
        </w:r>
        <w:r w:rsidRPr="00CA12D4">
          <w:rPr>
            <w:spacing w:val="22"/>
            <w:sz w:val="20"/>
          </w:rPr>
          <w:t xml:space="preserve"> </w:t>
        </w:r>
      </w:ins>
      <w:r w:rsidRPr="00CA12D4">
        <w:rPr>
          <w:sz w:val="20"/>
        </w:rPr>
        <w:t>decode</w:t>
      </w:r>
      <w:r w:rsidRPr="00CA12D4">
        <w:rPr>
          <w:spacing w:val="22"/>
          <w:sz w:val="20"/>
        </w:rPr>
        <w:t xml:space="preserve"> </w:t>
      </w:r>
      <w:r w:rsidRPr="00CA12D4">
        <w:rPr>
          <w:sz w:val="20"/>
        </w:rPr>
        <w:t>and</w:t>
      </w:r>
      <w:r w:rsidRPr="00CA12D4">
        <w:rPr>
          <w:spacing w:val="22"/>
          <w:sz w:val="20"/>
        </w:rPr>
        <w:t xml:space="preserve"> </w:t>
      </w:r>
      <w:r w:rsidRPr="00CA12D4">
        <w:rPr>
          <w:sz w:val="20"/>
        </w:rPr>
        <w:t>interpret</w:t>
      </w:r>
      <w:r w:rsidRPr="00CA12D4">
        <w:rPr>
          <w:spacing w:val="22"/>
          <w:sz w:val="20"/>
        </w:rPr>
        <w:t xml:space="preserve"> </w:t>
      </w:r>
      <w:r w:rsidRPr="00CA12D4">
        <w:rPr>
          <w:sz w:val="20"/>
        </w:rPr>
        <w:t>the</w:t>
      </w:r>
      <w:r w:rsidRPr="00CA12D4">
        <w:rPr>
          <w:spacing w:val="22"/>
          <w:sz w:val="20"/>
        </w:rPr>
        <w:t xml:space="preserve"> </w:t>
      </w:r>
      <w:r w:rsidRPr="00CA12D4">
        <w:rPr>
          <w:sz w:val="20"/>
        </w:rPr>
        <w:t>version</w:t>
      </w:r>
      <w:r w:rsidRPr="00CA12D4">
        <w:rPr>
          <w:spacing w:val="22"/>
          <w:sz w:val="20"/>
        </w:rPr>
        <w:t xml:space="preserve"> </w:t>
      </w:r>
      <w:r w:rsidRPr="00CA12D4">
        <w:rPr>
          <w:sz w:val="20"/>
        </w:rPr>
        <w:t>independent</w:t>
      </w:r>
      <w:r w:rsidRPr="00CA12D4">
        <w:rPr>
          <w:spacing w:val="22"/>
          <w:sz w:val="20"/>
        </w:rPr>
        <w:t xml:space="preserve"> </w:t>
      </w:r>
      <w:r w:rsidRPr="00CA12D4">
        <w:rPr>
          <w:sz w:val="20"/>
        </w:rPr>
        <w:t>content</w:t>
      </w:r>
      <w:r w:rsidRPr="00CA12D4">
        <w:rPr>
          <w:spacing w:val="22"/>
          <w:sz w:val="20"/>
        </w:rPr>
        <w:t xml:space="preserve"> </w:t>
      </w:r>
      <w:r w:rsidRPr="00CA12D4">
        <w:rPr>
          <w:sz w:val="20"/>
        </w:rPr>
        <w:t>in</w:t>
      </w:r>
      <w:r w:rsidRPr="00CA12D4">
        <w:rPr>
          <w:spacing w:val="22"/>
          <w:sz w:val="20"/>
        </w:rPr>
        <w:t xml:space="preserve"> </w:t>
      </w:r>
      <w:r w:rsidRPr="00CA12D4">
        <w:rPr>
          <w:sz w:val="20"/>
        </w:rPr>
        <w:t>the</w:t>
      </w:r>
      <w:r w:rsidRPr="00CA12D4">
        <w:rPr>
          <w:spacing w:val="21"/>
          <w:sz w:val="20"/>
        </w:rPr>
        <w:t xml:space="preserve"> </w:t>
      </w:r>
      <w:r w:rsidRPr="00CA12D4">
        <w:rPr>
          <w:sz w:val="20"/>
        </w:rPr>
        <w:t>U-SIG</w:t>
      </w:r>
      <w:r w:rsidRPr="00CA12D4">
        <w:rPr>
          <w:spacing w:val="22"/>
          <w:sz w:val="20"/>
        </w:rPr>
        <w:t xml:space="preserve"> </w:t>
      </w:r>
      <w:r w:rsidRPr="00CA12D4">
        <w:rPr>
          <w:sz w:val="20"/>
        </w:rPr>
        <w:t>of</w:t>
      </w:r>
      <w:r w:rsidRPr="00CA12D4">
        <w:rPr>
          <w:spacing w:val="22"/>
          <w:sz w:val="20"/>
        </w:rPr>
        <w:t xml:space="preserve"> </w:t>
      </w:r>
      <w:r w:rsidRPr="00CA12D4">
        <w:rPr>
          <w:sz w:val="20"/>
        </w:rPr>
        <w:t>an</w:t>
      </w:r>
      <w:r w:rsidRPr="00CA12D4">
        <w:rPr>
          <w:spacing w:val="22"/>
          <w:sz w:val="20"/>
        </w:rPr>
        <w:t xml:space="preserve"> </w:t>
      </w:r>
      <w:r w:rsidRPr="00CA12D4">
        <w:rPr>
          <w:sz w:val="20"/>
        </w:rPr>
        <w:t>ER</w:t>
      </w:r>
      <w:r w:rsidRPr="00CA12D4">
        <w:rPr>
          <w:spacing w:val="22"/>
          <w:sz w:val="20"/>
        </w:rPr>
        <w:t xml:space="preserve"> </w:t>
      </w:r>
      <w:ins w:id="121" w:author="Sameer Vermani" w:date="2021-03-01T14:42:00Z">
        <w:r w:rsidR="00BA5A2F">
          <w:rPr>
            <w:sz w:val="20"/>
          </w:rPr>
          <w:t xml:space="preserve">preamble </w:t>
        </w:r>
      </w:ins>
      <w:del w:id="122" w:author="Sameer Vermani" w:date="2021-03-01T14:42:00Z">
        <w:r w:rsidRPr="00CA12D4" w:rsidDel="00374BC4">
          <w:rPr>
            <w:sz w:val="20"/>
          </w:rPr>
          <w:delText>PPDU</w:delText>
        </w:r>
      </w:del>
      <w:r w:rsidRPr="00CA12D4">
        <w:rPr>
          <w:spacing w:val="22"/>
          <w:sz w:val="20"/>
        </w:rPr>
        <w:t xml:space="preserve"> </w:t>
      </w:r>
      <w:r w:rsidRPr="00CA12D4">
        <w:rPr>
          <w:sz w:val="20"/>
        </w:rPr>
        <w:t>that</w:t>
      </w:r>
      <w:r w:rsidRPr="00CA12D4">
        <w:rPr>
          <w:spacing w:val="22"/>
          <w:sz w:val="20"/>
        </w:rPr>
        <w:t xml:space="preserve"> </w:t>
      </w:r>
      <w:r w:rsidRPr="00CA12D4">
        <w:rPr>
          <w:sz w:val="20"/>
        </w:rPr>
        <w:t>may</w:t>
      </w:r>
      <w:r w:rsidRPr="00CA12D4">
        <w:rPr>
          <w:spacing w:val="22"/>
          <w:sz w:val="20"/>
        </w:rPr>
        <w:t xml:space="preserve"> </w:t>
      </w:r>
      <w:r w:rsidRPr="00CA12D4">
        <w:rPr>
          <w:sz w:val="20"/>
        </w:rPr>
        <w:t>be</w:t>
      </w:r>
    </w:p>
    <w:p w14:paraId="731FF664" w14:textId="37C1CE37" w:rsidR="00473F4C" w:rsidRPr="00CA12D4" w:rsidRDefault="00FA3316" w:rsidP="00473F4C">
      <w:pPr>
        <w:pStyle w:val="ListParagraph"/>
        <w:widowControl w:val="0"/>
        <w:numPr>
          <w:ilvl w:val="0"/>
          <w:numId w:val="31"/>
        </w:numPr>
        <w:tabs>
          <w:tab w:val="left" w:pos="720"/>
        </w:tabs>
        <w:kinsoku w:val="0"/>
        <w:overflowPunct w:val="0"/>
        <w:autoSpaceDE w:val="0"/>
        <w:autoSpaceDN w:val="0"/>
        <w:adjustRightInd w:val="0"/>
        <w:spacing w:line="220" w:lineRule="exact"/>
        <w:ind w:leftChars="0"/>
        <w:rPr>
          <w:ins w:id="123" w:author="Alice Chen" w:date="2021-03-09T21:12:00Z"/>
          <w:sz w:val="20"/>
        </w:rPr>
      </w:pPr>
      <w:r>
        <w:rPr>
          <w:noProof/>
          <w:sz w:val="20"/>
        </w:rPr>
        <w:pict w14:anchorId="28141FFF">
          <v:shape id="_x0000_s1456" type="#_x0000_t202" style="position:absolute;left:0;text-align:left;margin-left:62.35pt;margin-top:7.7pt;width:9pt;height:10pt;z-index:-3;mso-position-horizontal-relative:page" o:allowincell="f" filled="f" stroked="f">
            <v:textbox inset="0,0,0,0">
              <w:txbxContent>
                <w:p w14:paraId="271C416B" w14:textId="77777777" w:rsidR="00F72413" w:rsidRDefault="00F72413" w:rsidP="00BC58D3">
                  <w:pPr>
                    <w:pStyle w:val="BodyText0"/>
                    <w:kinsoku w:val="0"/>
                    <w:overflowPunct w:val="0"/>
                    <w:spacing w:line="199" w:lineRule="exact"/>
                    <w:rPr>
                      <w:szCs w:val="18"/>
                    </w:rPr>
                  </w:pPr>
                  <w:r>
                    <w:rPr>
                      <w:szCs w:val="18"/>
                    </w:rPr>
                    <w:t>29</w:t>
                  </w:r>
                </w:p>
              </w:txbxContent>
            </v:textbox>
            <w10:wrap anchorx="page"/>
          </v:shape>
        </w:pict>
      </w:r>
      <w:r w:rsidR="00BC58D3" w:rsidRPr="00CA12D4">
        <w:rPr>
          <w:sz w:val="20"/>
        </w:rPr>
        <w:t>introduced in</w:t>
      </w:r>
      <w:ins w:id="124" w:author="Sameer Vermani" w:date="2021-02-17T14:34:00Z">
        <w:r w:rsidR="00BC58D3" w:rsidRPr="00CA12D4">
          <w:rPr>
            <w:sz w:val="20"/>
          </w:rPr>
          <w:t xml:space="preserve"> </w:t>
        </w:r>
      </w:ins>
      <w:ins w:id="125" w:author="Sameer Vermani" w:date="2021-03-09T11:11:00Z">
        <w:r w:rsidR="00744E40">
          <w:rPr>
            <w:sz w:val="20"/>
          </w:rPr>
          <w:t xml:space="preserve">IEEE 802.11 </w:t>
        </w:r>
        <w:proofErr w:type="spellStart"/>
        <w:r w:rsidR="00744E40">
          <w:rPr>
            <w:sz w:val="20"/>
          </w:rPr>
          <w:t>PHy</w:t>
        </w:r>
        <w:proofErr w:type="spellEnd"/>
        <w:r w:rsidR="00744E40">
          <w:rPr>
            <w:sz w:val="20"/>
          </w:rPr>
          <w:t xml:space="preserve"> </w:t>
        </w:r>
        <w:proofErr w:type="spellStart"/>
        <w:r w:rsidR="00744E40">
          <w:rPr>
            <w:sz w:val="20"/>
          </w:rPr>
          <w:t>clauses</w:t>
        </w:r>
      </w:ins>
      <w:ins w:id="126" w:author="Sameer Vermani" w:date="2021-02-17T14:34:00Z">
        <w:r w:rsidR="00BC58D3" w:rsidRPr="00CA12D4">
          <w:rPr>
            <w:sz w:val="20"/>
          </w:rPr>
          <w:t>that</w:t>
        </w:r>
        <w:proofErr w:type="spellEnd"/>
        <w:r w:rsidR="00BC58D3" w:rsidRPr="00CA12D4">
          <w:rPr>
            <w:sz w:val="20"/>
          </w:rPr>
          <w:t xml:space="preserve"> are defined for 2.4, 5 and 6 GHz spectrum from clause 36 onwards</w:t>
        </w:r>
      </w:ins>
      <w:r w:rsidR="00BC58D3" w:rsidRPr="00CA12D4">
        <w:rPr>
          <w:sz w:val="20"/>
        </w:rPr>
        <w:t xml:space="preserve"> </w:t>
      </w:r>
      <w:del w:id="127" w:author="Sameer Vermani" w:date="2021-02-17T14:34:00Z">
        <w:r w:rsidR="00BC58D3" w:rsidRPr="00CA12D4" w:rsidDel="003442E6">
          <w:rPr>
            <w:sz w:val="20"/>
          </w:rPr>
          <w:delText>future releases or amendments</w:delText>
        </w:r>
      </w:del>
      <w:r w:rsidR="00BC58D3" w:rsidRPr="00CA12D4">
        <w:rPr>
          <w:sz w:val="20"/>
        </w:rPr>
        <w:t>.</w:t>
      </w:r>
      <w:ins w:id="128" w:author="Alice Chen" w:date="2021-03-09T21:12:00Z">
        <w:r w:rsidR="00473F4C">
          <w:rPr>
            <w:sz w:val="20"/>
          </w:rPr>
          <w:t xml:space="preserve"> </w:t>
        </w:r>
      </w:ins>
      <w:ins w:id="129" w:author="Alice Chen" w:date="2021-03-09T21:14:00Z">
        <w:r w:rsidR="0052222F">
          <w:rPr>
            <w:sz w:val="20"/>
          </w:rPr>
          <w:t>Regardless of the value of the PHY Version Identifier in U-SIG</w:t>
        </w:r>
      </w:ins>
      <w:ins w:id="130" w:author="Alice Chen" w:date="2021-03-09T21:12:00Z">
        <w:r w:rsidR="00343E72">
          <w:rPr>
            <w:sz w:val="20"/>
          </w:rPr>
          <w:t>, a</w:t>
        </w:r>
        <w:r w:rsidR="00473F4C">
          <w:rPr>
            <w:sz w:val="20"/>
          </w:rPr>
          <w:t>n</w:t>
        </w:r>
        <w:r w:rsidR="00473F4C" w:rsidRPr="00CA12D4">
          <w:rPr>
            <w:spacing w:val="14"/>
            <w:sz w:val="20"/>
          </w:rPr>
          <w:t xml:space="preserve"> </w:t>
        </w:r>
        <w:r w:rsidR="00473F4C" w:rsidRPr="00CA12D4">
          <w:rPr>
            <w:sz w:val="20"/>
          </w:rPr>
          <w:t>EHT</w:t>
        </w:r>
        <w:r w:rsidR="00473F4C" w:rsidRPr="00CA12D4">
          <w:rPr>
            <w:spacing w:val="14"/>
            <w:sz w:val="20"/>
          </w:rPr>
          <w:t xml:space="preserve"> </w:t>
        </w:r>
      </w:ins>
    </w:p>
    <w:p w14:paraId="5EC81045" w14:textId="2C3C5C1B" w:rsidR="00BC58D3" w:rsidRPr="00CA12D4" w:rsidRDefault="00473F4C" w:rsidP="00473F4C">
      <w:pPr>
        <w:pStyle w:val="ListParagraph"/>
        <w:widowControl w:val="0"/>
        <w:numPr>
          <w:ilvl w:val="0"/>
          <w:numId w:val="31"/>
        </w:numPr>
        <w:tabs>
          <w:tab w:val="left" w:pos="720"/>
        </w:tabs>
        <w:kinsoku w:val="0"/>
        <w:overflowPunct w:val="0"/>
        <w:autoSpaceDE w:val="0"/>
        <w:autoSpaceDN w:val="0"/>
        <w:adjustRightInd w:val="0"/>
        <w:spacing w:line="291" w:lineRule="exact"/>
        <w:ind w:leftChars="0"/>
        <w:rPr>
          <w:sz w:val="20"/>
        </w:rPr>
      </w:pPr>
      <w:ins w:id="131" w:author="Alice Chen" w:date="2021-03-09T21:12:00Z">
        <w:r w:rsidRPr="00CA12D4">
          <w:rPr>
            <w:spacing w:val="-5"/>
            <w:sz w:val="20"/>
          </w:rPr>
          <w:t xml:space="preserve">STA with </w:t>
        </w:r>
        <w:r>
          <w:rPr>
            <w:spacing w:val="-5"/>
            <w:sz w:val="20"/>
          </w:rPr>
          <w:t>dot11EHTBaseLineFeaturesImplementedOnly</w:t>
        </w:r>
        <w:r w:rsidRPr="00CA12D4">
          <w:rPr>
            <w:spacing w:val="-5"/>
            <w:sz w:val="20"/>
          </w:rPr>
          <w:t xml:space="preserve"> </w:t>
        </w:r>
        <w:r>
          <w:rPr>
            <w:spacing w:val="-5"/>
            <w:sz w:val="20"/>
          </w:rPr>
          <w:t>equal</w:t>
        </w:r>
        <w:r w:rsidRPr="00CA12D4">
          <w:rPr>
            <w:spacing w:val="-5"/>
            <w:sz w:val="20"/>
          </w:rPr>
          <w:t xml:space="preserve"> to true</w:t>
        </w:r>
        <w:r w:rsidRPr="00CA12D4">
          <w:rPr>
            <w:spacing w:val="21"/>
            <w:sz w:val="20"/>
          </w:rPr>
          <w:t xml:space="preserve"> </w:t>
        </w:r>
        <w:r>
          <w:rPr>
            <w:sz w:val="20"/>
          </w:rPr>
          <w:t xml:space="preserve">shall </w:t>
        </w:r>
      </w:ins>
      <w:ins w:id="132" w:author="Alice Chen" w:date="2021-03-09T21:11:00Z">
        <w:r w:rsidR="00F101C2">
          <w:rPr>
            <w:sz w:val="20"/>
          </w:rPr>
          <w:t>defer</w:t>
        </w:r>
        <w:r w:rsidR="00F101C2">
          <w:rPr>
            <w:spacing w:val="-5"/>
            <w:sz w:val="20"/>
          </w:rPr>
          <w:t xml:space="preserve"> </w:t>
        </w:r>
        <w:r w:rsidR="00F101C2">
          <w:rPr>
            <w:sz w:val="20"/>
          </w:rPr>
          <w:t>for</w:t>
        </w:r>
        <w:r w:rsidR="00F101C2">
          <w:rPr>
            <w:spacing w:val="-5"/>
            <w:sz w:val="20"/>
          </w:rPr>
          <w:t xml:space="preserve"> </w:t>
        </w:r>
        <w:r w:rsidR="00F101C2">
          <w:rPr>
            <w:sz w:val="20"/>
          </w:rPr>
          <w:t>the</w:t>
        </w:r>
        <w:r w:rsidR="00F101C2">
          <w:rPr>
            <w:spacing w:val="-4"/>
            <w:sz w:val="20"/>
          </w:rPr>
          <w:t xml:space="preserve"> </w:t>
        </w:r>
        <w:r w:rsidR="00F101C2">
          <w:rPr>
            <w:sz w:val="20"/>
          </w:rPr>
          <w:t>duration</w:t>
        </w:r>
        <w:r w:rsidR="00F101C2">
          <w:rPr>
            <w:spacing w:val="-5"/>
            <w:sz w:val="20"/>
          </w:rPr>
          <w:t xml:space="preserve"> </w:t>
        </w:r>
        <w:r w:rsidR="00F101C2">
          <w:rPr>
            <w:sz w:val="20"/>
          </w:rPr>
          <w:t>of</w:t>
        </w:r>
        <w:r w:rsidR="00F101C2">
          <w:rPr>
            <w:spacing w:val="-5"/>
            <w:sz w:val="20"/>
          </w:rPr>
          <w:t xml:space="preserve"> </w:t>
        </w:r>
        <w:r w:rsidR="00F101C2">
          <w:rPr>
            <w:sz w:val="20"/>
          </w:rPr>
          <w:t>the</w:t>
        </w:r>
        <w:r w:rsidR="00F101C2">
          <w:rPr>
            <w:spacing w:val="-5"/>
            <w:sz w:val="20"/>
          </w:rPr>
          <w:t xml:space="preserve"> </w:t>
        </w:r>
        <w:r w:rsidR="00F101C2">
          <w:rPr>
            <w:sz w:val="20"/>
          </w:rPr>
          <w:t xml:space="preserve">PPDU as defined in </w:t>
        </w:r>
        <w:r w:rsidR="00F101C2">
          <w:fldChar w:fldCharType="begin"/>
        </w:r>
        <w:r w:rsidR="00F101C2">
          <w:instrText xml:space="preserve"> HYPERLINK \l "bookmark282" </w:instrText>
        </w:r>
        <w:r w:rsidR="00F101C2">
          <w:fldChar w:fldCharType="separate"/>
        </w:r>
        <w:r w:rsidR="00F101C2" w:rsidRPr="00CA12D4">
          <w:rPr>
            <w:sz w:val="20"/>
          </w:rPr>
          <w:t>36.3.21 (EHT receive</w:t>
        </w:r>
        <w:r w:rsidR="00F101C2" w:rsidRPr="00CA12D4">
          <w:rPr>
            <w:spacing w:val="-5"/>
            <w:sz w:val="20"/>
          </w:rPr>
          <w:t xml:space="preserve"> </w:t>
        </w:r>
        <w:r w:rsidR="00F101C2" w:rsidRPr="00CA12D4">
          <w:rPr>
            <w:sz w:val="20"/>
          </w:rPr>
          <w:t>procedure)</w:t>
        </w:r>
        <w:r w:rsidR="00F101C2">
          <w:rPr>
            <w:sz w:val="20"/>
          </w:rPr>
          <w:fldChar w:fldCharType="end"/>
        </w:r>
        <w:r w:rsidR="00F101C2">
          <w:rPr>
            <w:sz w:val="20"/>
          </w:rPr>
          <w:t>,</w:t>
        </w:r>
        <w:r w:rsidR="00F101C2">
          <w:rPr>
            <w:spacing w:val="-4"/>
            <w:sz w:val="20"/>
          </w:rPr>
          <w:t xml:space="preserve"> report </w:t>
        </w:r>
        <w:r w:rsidR="00F101C2">
          <w:rPr>
            <w:sz w:val="20"/>
          </w:rPr>
          <w:t>the</w:t>
        </w:r>
        <w:r w:rsidR="00F101C2">
          <w:rPr>
            <w:spacing w:val="-5"/>
            <w:sz w:val="20"/>
          </w:rPr>
          <w:t xml:space="preserve"> </w:t>
        </w:r>
        <w:r w:rsidR="00F101C2">
          <w:rPr>
            <w:sz w:val="20"/>
          </w:rPr>
          <w:t>information</w:t>
        </w:r>
        <w:r w:rsidR="00F101C2">
          <w:rPr>
            <w:spacing w:val="-2"/>
            <w:sz w:val="20"/>
          </w:rPr>
          <w:t xml:space="preserve"> </w:t>
        </w:r>
        <w:r w:rsidR="00F101C2">
          <w:rPr>
            <w:sz w:val="20"/>
          </w:rPr>
          <w:t>from</w:t>
        </w:r>
        <w:r w:rsidR="00F101C2">
          <w:rPr>
            <w:spacing w:val="-3"/>
            <w:sz w:val="20"/>
          </w:rPr>
          <w:t xml:space="preserve"> </w:t>
        </w:r>
        <w:r w:rsidR="00F101C2">
          <w:rPr>
            <w:sz w:val="20"/>
          </w:rPr>
          <w:t>the</w:t>
        </w:r>
        <w:r w:rsidR="00F101C2">
          <w:rPr>
            <w:spacing w:val="-5"/>
            <w:sz w:val="20"/>
          </w:rPr>
          <w:t xml:space="preserve"> </w:t>
        </w:r>
        <w:r w:rsidR="00F101C2">
          <w:rPr>
            <w:sz w:val="20"/>
          </w:rPr>
          <w:t>version</w:t>
        </w:r>
        <w:r w:rsidR="00F101C2">
          <w:rPr>
            <w:spacing w:val="-4"/>
            <w:sz w:val="20"/>
          </w:rPr>
          <w:t xml:space="preserve"> </w:t>
        </w:r>
        <w:r w:rsidR="00F101C2">
          <w:rPr>
            <w:sz w:val="20"/>
          </w:rPr>
          <w:t>independent</w:t>
        </w:r>
        <w:r w:rsidR="00F101C2">
          <w:rPr>
            <w:spacing w:val="-4"/>
            <w:sz w:val="20"/>
          </w:rPr>
          <w:t xml:space="preserve"> </w:t>
        </w:r>
        <w:r w:rsidR="00F101C2">
          <w:rPr>
            <w:sz w:val="20"/>
          </w:rPr>
          <w:t>fields</w:t>
        </w:r>
        <w:r w:rsidR="00F101C2">
          <w:rPr>
            <w:spacing w:val="-4"/>
            <w:sz w:val="20"/>
          </w:rPr>
          <w:t xml:space="preserve"> within the </w:t>
        </w:r>
        <w:r w:rsidR="00F101C2">
          <w:rPr>
            <w:spacing w:val="-4"/>
            <w:sz w:val="20"/>
          </w:rPr>
          <w:lastRenderedPageBreak/>
          <w:t>RXVECTOR</w:t>
        </w:r>
        <w:r w:rsidR="00F101C2">
          <w:rPr>
            <w:sz w:val="20"/>
          </w:rPr>
          <w:t>,</w:t>
        </w:r>
        <w:r w:rsidR="00F101C2">
          <w:rPr>
            <w:spacing w:val="-3"/>
            <w:sz w:val="20"/>
          </w:rPr>
          <w:t xml:space="preserve"> </w:t>
        </w:r>
        <w:r w:rsidR="00F101C2">
          <w:rPr>
            <w:sz w:val="20"/>
          </w:rPr>
          <w:t>and terminate</w:t>
        </w:r>
        <w:r w:rsidR="00F101C2">
          <w:rPr>
            <w:spacing w:val="16"/>
            <w:sz w:val="20"/>
          </w:rPr>
          <w:t xml:space="preserve"> </w:t>
        </w:r>
        <w:r w:rsidR="00F101C2">
          <w:rPr>
            <w:sz w:val="20"/>
          </w:rPr>
          <w:t>the</w:t>
        </w:r>
        <w:r w:rsidR="00F101C2">
          <w:rPr>
            <w:spacing w:val="16"/>
            <w:sz w:val="20"/>
          </w:rPr>
          <w:t xml:space="preserve"> </w:t>
        </w:r>
        <w:r w:rsidR="00F101C2">
          <w:rPr>
            <w:sz w:val="20"/>
          </w:rPr>
          <w:t>reception</w:t>
        </w:r>
        <w:r w:rsidR="00F101C2">
          <w:rPr>
            <w:spacing w:val="16"/>
            <w:sz w:val="20"/>
          </w:rPr>
          <w:t xml:space="preserve"> </w:t>
        </w:r>
        <w:r w:rsidR="00F101C2">
          <w:rPr>
            <w:sz w:val="20"/>
          </w:rPr>
          <w:t>of</w:t>
        </w:r>
        <w:r w:rsidR="00F101C2">
          <w:rPr>
            <w:spacing w:val="15"/>
            <w:sz w:val="20"/>
          </w:rPr>
          <w:t xml:space="preserve"> </w:t>
        </w:r>
        <w:r w:rsidR="00F101C2">
          <w:rPr>
            <w:sz w:val="20"/>
          </w:rPr>
          <w:t>the</w:t>
        </w:r>
        <w:r w:rsidR="00F101C2">
          <w:rPr>
            <w:spacing w:val="16"/>
            <w:sz w:val="20"/>
          </w:rPr>
          <w:t xml:space="preserve"> </w:t>
        </w:r>
        <w:r w:rsidR="00F101C2">
          <w:rPr>
            <w:sz w:val="20"/>
          </w:rPr>
          <w:t>PPDU</w:t>
        </w:r>
        <w:r>
          <w:rPr>
            <w:sz w:val="20"/>
          </w:rPr>
          <w:t>.</w:t>
        </w:r>
      </w:ins>
      <w:r w:rsidR="00BC58D3" w:rsidRPr="00CA12D4">
        <w:rPr>
          <w:sz w:val="20"/>
        </w:rPr>
        <w:t xml:space="preserve"> The size of U-SIG for an ER preamble is four</w:t>
      </w:r>
      <w:r w:rsidR="00BC58D3" w:rsidRPr="00CA12D4">
        <w:rPr>
          <w:spacing w:val="-20"/>
          <w:sz w:val="20"/>
        </w:rPr>
        <w:t xml:space="preserve"> </w:t>
      </w:r>
      <w:r w:rsidR="00BC58D3" w:rsidRPr="00CA12D4">
        <w:rPr>
          <w:sz w:val="20"/>
        </w:rPr>
        <w:t>symbols.</w:t>
      </w:r>
      <w:ins w:id="133" w:author="Sameer Vermani" w:date="2021-02-17T16:37:00Z">
        <w:r w:rsidR="00BC58D3" w:rsidRPr="00CA12D4">
          <w:rPr>
            <w:sz w:val="20"/>
          </w:rPr>
          <w:t xml:space="preserve"> </w:t>
        </w:r>
      </w:ins>
    </w:p>
    <w:p w14:paraId="3C25051A" w14:textId="77777777" w:rsidR="00BC58D3" w:rsidRPr="00CA12D4" w:rsidRDefault="00BC58D3" w:rsidP="00BC58D3">
      <w:pPr>
        <w:pStyle w:val="BodyText0"/>
        <w:kinsoku w:val="0"/>
        <w:overflowPunct w:val="0"/>
        <w:spacing w:before="55" w:line="201" w:lineRule="exact"/>
        <w:ind w:left="166"/>
        <w:rPr>
          <w:sz w:val="20"/>
        </w:rPr>
      </w:pPr>
      <w:r w:rsidRPr="00CA12D4">
        <w:rPr>
          <w:sz w:val="20"/>
        </w:rPr>
        <w:t>30</w:t>
      </w:r>
    </w:p>
    <w:p w14:paraId="73418EB5" w14:textId="77777777" w:rsidR="00BC58D3" w:rsidRPr="00CA12D4" w:rsidRDefault="00BC58D3" w:rsidP="00BC58D3">
      <w:pPr>
        <w:pStyle w:val="Heading4"/>
        <w:tabs>
          <w:tab w:val="left" w:pos="719"/>
        </w:tabs>
        <w:kinsoku w:val="0"/>
        <w:overflowPunct w:val="0"/>
        <w:spacing w:line="212" w:lineRule="exact"/>
        <w:rPr>
          <w:color w:val="FF0000"/>
          <w:sz w:val="20"/>
        </w:rPr>
      </w:pPr>
      <w:r w:rsidRPr="00346826">
        <w:rPr>
          <w:rFonts w:ascii="Times New Roman" w:hAnsi="Times New Roman"/>
          <w:i w:val="0"/>
          <w:iCs w:val="0"/>
          <w:color w:val="auto"/>
          <w:position w:val="1"/>
          <w:szCs w:val="18"/>
        </w:rPr>
        <w:t>31</w:t>
      </w:r>
      <w:r w:rsidRPr="00CA12D4">
        <w:rPr>
          <w:b/>
          <w:bCs/>
          <w:i w:val="0"/>
          <w:iCs w:val="0"/>
          <w:position w:val="1"/>
          <w:sz w:val="20"/>
        </w:rPr>
        <w:tab/>
      </w:r>
      <w:commentRangeStart w:id="134"/>
      <w:r w:rsidRPr="00CA12D4">
        <w:rPr>
          <w:color w:val="FF0000"/>
          <w:sz w:val="20"/>
        </w:rPr>
        <w:t>Editor’s Note: Need a definition of “EHT Release</w:t>
      </w:r>
      <w:r w:rsidRPr="00CA12D4">
        <w:rPr>
          <w:color w:val="FF0000"/>
          <w:spacing w:val="-3"/>
          <w:sz w:val="20"/>
        </w:rPr>
        <w:t xml:space="preserve"> </w:t>
      </w:r>
      <w:r w:rsidRPr="00CA12D4">
        <w:rPr>
          <w:color w:val="FF0000"/>
          <w:sz w:val="20"/>
        </w:rPr>
        <w:t>1”.</w:t>
      </w:r>
      <w:commentRangeEnd w:id="134"/>
      <w:r w:rsidRPr="00CA12D4">
        <w:rPr>
          <w:rStyle w:val="CommentReference"/>
          <w:rFonts w:ascii="Calibri" w:eastAsia="Malgun Gothic" w:hAnsi="Calibri"/>
          <w:i w:val="0"/>
          <w:iCs w:val="0"/>
          <w:color w:val="auto"/>
          <w:sz w:val="20"/>
          <w:szCs w:val="20"/>
        </w:rPr>
        <w:commentReference w:id="134"/>
      </w:r>
    </w:p>
    <w:p w14:paraId="350CB4E9" w14:textId="77777777" w:rsidR="00BC58D3" w:rsidRPr="00CA12D4" w:rsidRDefault="00BC58D3" w:rsidP="00BC58D3">
      <w:pPr>
        <w:pStyle w:val="BodyText0"/>
        <w:kinsoku w:val="0"/>
        <w:overflowPunct w:val="0"/>
        <w:spacing w:line="193" w:lineRule="exact"/>
        <w:ind w:left="166"/>
        <w:rPr>
          <w:sz w:val="20"/>
        </w:rPr>
      </w:pPr>
      <w:r w:rsidRPr="00CA12D4">
        <w:rPr>
          <w:sz w:val="20"/>
        </w:rPr>
        <w:t>32</w:t>
      </w:r>
    </w:p>
    <w:p w14:paraId="7BB4C0DC" w14:textId="4B4DA2BA" w:rsidR="008101F7" w:rsidRDefault="008101F7" w:rsidP="003442E6">
      <w:pPr>
        <w:pStyle w:val="BodyText0"/>
        <w:kinsoku w:val="0"/>
        <w:overflowPunct w:val="0"/>
        <w:spacing w:before="9"/>
        <w:rPr>
          <w:sz w:val="17"/>
          <w:szCs w:val="17"/>
        </w:rPr>
      </w:pPr>
    </w:p>
    <w:p w14:paraId="7C68A1B3" w14:textId="2B44799B" w:rsidR="008101F7" w:rsidRDefault="008101F7" w:rsidP="003442E6">
      <w:pPr>
        <w:pStyle w:val="BodyText0"/>
        <w:kinsoku w:val="0"/>
        <w:overflowPunct w:val="0"/>
        <w:spacing w:before="9"/>
        <w:rPr>
          <w:sz w:val="17"/>
          <w:szCs w:val="17"/>
        </w:rPr>
      </w:pPr>
    </w:p>
    <w:p w14:paraId="7CF9FE5B" w14:textId="5A755310" w:rsidR="008101F7" w:rsidRDefault="008101F7" w:rsidP="003442E6">
      <w:pPr>
        <w:pStyle w:val="BodyText0"/>
        <w:kinsoku w:val="0"/>
        <w:overflowPunct w:val="0"/>
        <w:spacing w:before="9"/>
        <w:rPr>
          <w:sz w:val="17"/>
          <w:szCs w:val="17"/>
        </w:rPr>
      </w:pPr>
    </w:p>
    <w:p w14:paraId="62006573" w14:textId="093B731C" w:rsidR="008101F7" w:rsidRDefault="008101F7" w:rsidP="003442E6">
      <w:pPr>
        <w:pStyle w:val="BodyText0"/>
        <w:kinsoku w:val="0"/>
        <w:overflowPunct w:val="0"/>
        <w:spacing w:before="9"/>
        <w:rPr>
          <w:sz w:val="17"/>
          <w:szCs w:val="17"/>
        </w:rPr>
      </w:pPr>
    </w:p>
    <w:p w14:paraId="47028969" w14:textId="173F14EF" w:rsidR="008101F7" w:rsidRDefault="008101F7" w:rsidP="008101F7">
      <w:pPr>
        <w:pStyle w:val="Heading1"/>
      </w:pPr>
      <w:commentRangeStart w:id="135"/>
      <w:r>
        <w:t>CID 2175</w:t>
      </w:r>
      <w:commentRangeEnd w:id="135"/>
      <w:r w:rsidR="005007E4">
        <w:rPr>
          <w:rStyle w:val="CommentReference"/>
          <w:rFonts w:ascii="Calibri" w:hAnsi="Calibri"/>
          <w:b w:val="0"/>
          <w:u w:val="none"/>
        </w:rPr>
        <w:commentReference w:id="135"/>
      </w:r>
    </w:p>
    <w:p w14:paraId="475E6446" w14:textId="77777777" w:rsidR="008101F7" w:rsidRDefault="008101F7" w:rsidP="008101F7">
      <w:pPr>
        <w:jc w:val="both"/>
        <w:rPr>
          <w:sz w:val="22"/>
          <w:szCs w:val="22"/>
          <w:lang w:val="en-US"/>
        </w:rPr>
      </w:pPr>
    </w:p>
    <w:tbl>
      <w:tblPr>
        <w:tblW w:w="10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1"/>
        <w:gridCol w:w="1217"/>
        <w:gridCol w:w="1161"/>
        <w:gridCol w:w="1706"/>
        <w:gridCol w:w="3473"/>
        <w:gridCol w:w="1862"/>
      </w:tblGrid>
      <w:tr w:rsidR="008101F7" w:rsidRPr="009522BD" w14:paraId="08592A8C" w14:textId="77777777" w:rsidTr="003B0431">
        <w:trPr>
          <w:trHeight w:val="278"/>
        </w:trPr>
        <w:tc>
          <w:tcPr>
            <w:tcW w:w="661" w:type="dxa"/>
            <w:shd w:val="clear" w:color="auto" w:fill="auto"/>
            <w:hideMark/>
          </w:tcPr>
          <w:p w14:paraId="0B39B730" w14:textId="77777777" w:rsidR="008101F7" w:rsidRPr="002E58A7" w:rsidRDefault="008101F7" w:rsidP="003B043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4035532D" w14:textId="77777777" w:rsidR="008101F7" w:rsidRPr="002E58A7" w:rsidRDefault="008101F7" w:rsidP="003B043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58C4BBAA" w14:textId="77777777" w:rsidR="008101F7" w:rsidRPr="002E58A7" w:rsidRDefault="008101F7" w:rsidP="003B0431">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706" w:type="dxa"/>
            <w:shd w:val="clear" w:color="auto" w:fill="auto"/>
            <w:hideMark/>
          </w:tcPr>
          <w:p w14:paraId="0E604C31" w14:textId="77777777" w:rsidR="008101F7" w:rsidRPr="002E58A7" w:rsidRDefault="008101F7" w:rsidP="003B043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3473" w:type="dxa"/>
            <w:shd w:val="clear" w:color="auto" w:fill="auto"/>
            <w:hideMark/>
          </w:tcPr>
          <w:p w14:paraId="1F57A8B4" w14:textId="77777777" w:rsidR="008101F7" w:rsidRPr="002E58A7" w:rsidRDefault="008101F7" w:rsidP="003B043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1862" w:type="dxa"/>
          </w:tcPr>
          <w:p w14:paraId="00EFBE03" w14:textId="77777777" w:rsidR="008101F7" w:rsidRPr="002E58A7" w:rsidRDefault="008101F7" w:rsidP="003B0431">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8101F7" w:rsidRPr="009522BD" w14:paraId="23EC86DD" w14:textId="77777777" w:rsidTr="003B0431">
        <w:trPr>
          <w:trHeight w:val="278"/>
        </w:trPr>
        <w:tc>
          <w:tcPr>
            <w:tcW w:w="661" w:type="dxa"/>
            <w:shd w:val="clear" w:color="auto" w:fill="auto"/>
          </w:tcPr>
          <w:p w14:paraId="791E19A7" w14:textId="77777777" w:rsidR="008101F7" w:rsidRDefault="008101F7" w:rsidP="003B0431">
            <w:pPr>
              <w:rPr>
                <w:rFonts w:ascii="Arial" w:eastAsia="Times New Roman" w:hAnsi="Arial" w:cs="Arial"/>
                <w:bCs/>
                <w:sz w:val="20"/>
                <w:lang w:val="en-US" w:eastAsia="ko-KR"/>
              </w:rPr>
            </w:pPr>
            <w:r>
              <w:rPr>
                <w:rFonts w:ascii="Arial" w:eastAsia="Times New Roman" w:hAnsi="Arial" w:cs="Arial"/>
                <w:bCs/>
                <w:sz w:val="20"/>
                <w:lang w:val="en-US" w:eastAsia="ko-KR"/>
              </w:rPr>
              <w:t>2175</w:t>
            </w:r>
          </w:p>
        </w:tc>
        <w:tc>
          <w:tcPr>
            <w:tcW w:w="1217" w:type="dxa"/>
            <w:shd w:val="clear" w:color="auto" w:fill="auto"/>
          </w:tcPr>
          <w:p w14:paraId="12CB1308" w14:textId="77777777" w:rsidR="008101F7" w:rsidRDefault="008101F7" w:rsidP="003B0431">
            <w:pPr>
              <w:rPr>
                <w:rFonts w:ascii="Arial" w:hAnsi="Arial" w:cs="Arial"/>
                <w:sz w:val="20"/>
              </w:rPr>
            </w:pPr>
            <w:r>
              <w:rPr>
                <w:rFonts w:ascii="Arial" w:hAnsi="Arial" w:cs="Arial"/>
                <w:sz w:val="20"/>
              </w:rPr>
              <w:t>36.3.11.7.2</w:t>
            </w:r>
          </w:p>
        </w:tc>
        <w:tc>
          <w:tcPr>
            <w:tcW w:w="1161" w:type="dxa"/>
            <w:shd w:val="clear" w:color="auto" w:fill="auto"/>
          </w:tcPr>
          <w:p w14:paraId="13A5DB06" w14:textId="77777777" w:rsidR="008101F7" w:rsidRDefault="008101F7" w:rsidP="003B0431">
            <w:pPr>
              <w:rPr>
                <w:rFonts w:ascii="Arial" w:hAnsi="Arial" w:cs="Arial"/>
                <w:sz w:val="20"/>
              </w:rPr>
            </w:pPr>
            <w:r>
              <w:rPr>
                <w:rFonts w:ascii="Arial" w:hAnsi="Arial" w:cs="Arial"/>
                <w:sz w:val="20"/>
              </w:rPr>
              <w:t>229.34</w:t>
            </w:r>
          </w:p>
        </w:tc>
        <w:tc>
          <w:tcPr>
            <w:tcW w:w="1706" w:type="dxa"/>
            <w:shd w:val="clear" w:color="auto" w:fill="auto"/>
          </w:tcPr>
          <w:p w14:paraId="5CD022BC" w14:textId="77777777" w:rsidR="008101F7" w:rsidRDefault="008101F7" w:rsidP="003B0431">
            <w:pPr>
              <w:rPr>
                <w:rFonts w:ascii="Arial" w:hAnsi="Arial" w:cs="Arial"/>
                <w:sz w:val="20"/>
              </w:rPr>
            </w:pPr>
            <w:r>
              <w:rPr>
                <w:rFonts w:ascii="Arial" w:hAnsi="Arial" w:cs="Arial"/>
                <w:sz w:val="20"/>
              </w:rPr>
              <w:t>It is better to replace “PHY preamble” or “EHT PHY preamble” by “EHT preamble” since the latter has been clearly defined.</w:t>
            </w:r>
          </w:p>
        </w:tc>
        <w:tc>
          <w:tcPr>
            <w:tcW w:w="3473" w:type="dxa"/>
            <w:shd w:val="clear" w:color="auto" w:fill="auto"/>
          </w:tcPr>
          <w:p w14:paraId="37D170EC" w14:textId="77777777" w:rsidR="008101F7" w:rsidRDefault="008101F7" w:rsidP="003B0431">
            <w:pPr>
              <w:rPr>
                <w:rFonts w:ascii="Arial" w:hAnsi="Arial" w:cs="Arial"/>
                <w:sz w:val="20"/>
              </w:rPr>
            </w:pPr>
            <w:r>
              <w:rPr>
                <w:rFonts w:ascii="Arial" w:hAnsi="Arial" w:cs="Arial"/>
                <w:sz w:val="20"/>
              </w:rPr>
              <w:t>As suggested in the comment</w:t>
            </w:r>
          </w:p>
        </w:tc>
        <w:tc>
          <w:tcPr>
            <w:tcW w:w="1862" w:type="dxa"/>
          </w:tcPr>
          <w:p w14:paraId="78E5D36A" w14:textId="77777777" w:rsidR="008101F7" w:rsidRDefault="008101F7" w:rsidP="003B0431">
            <w:pPr>
              <w:rPr>
                <w:rFonts w:ascii="Arial" w:hAnsi="Arial" w:cs="Arial"/>
                <w:sz w:val="20"/>
              </w:rPr>
            </w:pPr>
            <w:r>
              <w:rPr>
                <w:rFonts w:ascii="Arial" w:hAnsi="Arial" w:cs="Arial"/>
                <w:sz w:val="20"/>
              </w:rPr>
              <w:t>Accepted</w:t>
            </w:r>
          </w:p>
        </w:tc>
      </w:tr>
    </w:tbl>
    <w:p w14:paraId="1FC5BEA0" w14:textId="77777777" w:rsidR="008101F7" w:rsidRDefault="008101F7" w:rsidP="008101F7">
      <w:pPr>
        <w:jc w:val="both"/>
        <w:rPr>
          <w:sz w:val="22"/>
          <w:szCs w:val="22"/>
        </w:rPr>
      </w:pPr>
    </w:p>
    <w:p w14:paraId="48BBBC15" w14:textId="77777777" w:rsidR="008101F7" w:rsidRDefault="008101F7" w:rsidP="003442E6">
      <w:pPr>
        <w:pStyle w:val="BodyText0"/>
        <w:kinsoku w:val="0"/>
        <w:overflowPunct w:val="0"/>
        <w:spacing w:before="9"/>
        <w:rPr>
          <w:sz w:val="17"/>
          <w:szCs w:val="17"/>
        </w:rPr>
      </w:pPr>
    </w:p>
    <w:p w14:paraId="0A8E4463" w14:textId="77777777" w:rsidR="00682E51" w:rsidRDefault="00682E51" w:rsidP="003442E6">
      <w:pPr>
        <w:pStyle w:val="BodyText0"/>
        <w:kinsoku w:val="0"/>
        <w:overflowPunct w:val="0"/>
        <w:spacing w:before="9"/>
        <w:rPr>
          <w:sz w:val="17"/>
          <w:szCs w:val="17"/>
        </w:rPr>
      </w:pPr>
    </w:p>
    <w:p w14:paraId="45B17AA8" w14:textId="03B597D5" w:rsidR="00F86802" w:rsidRDefault="00F86802" w:rsidP="003442E6">
      <w:pPr>
        <w:pStyle w:val="BodyText0"/>
        <w:kinsoku w:val="0"/>
        <w:overflowPunct w:val="0"/>
        <w:spacing w:before="9"/>
        <w:rPr>
          <w:sz w:val="17"/>
          <w:szCs w:val="17"/>
        </w:rPr>
      </w:pPr>
    </w:p>
    <w:p w14:paraId="61FA0B85" w14:textId="0144B803" w:rsidR="00F057C3" w:rsidRDefault="00F057C3" w:rsidP="00060DEF">
      <w:pPr>
        <w:jc w:val="both"/>
        <w:rPr>
          <w:sz w:val="28"/>
          <w:szCs w:val="22"/>
        </w:rPr>
      </w:pPr>
    </w:p>
    <w:p w14:paraId="7A0C40BC" w14:textId="2F0A48EA" w:rsidR="00D551D6" w:rsidRDefault="00D551D6" w:rsidP="00D551D6">
      <w:pPr>
        <w:pStyle w:val="Heading1"/>
      </w:pPr>
      <w:commentRangeStart w:id="136"/>
      <w:r>
        <w:t xml:space="preserve">CID 1353, 1354, 1355, 1356, 1360, </w:t>
      </w:r>
      <w:r w:rsidR="00901503">
        <w:t xml:space="preserve">1969, </w:t>
      </w:r>
      <w:r>
        <w:t>2704, 2705</w:t>
      </w:r>
      <w:commentRangeEnd w:id="136"/>
      <w:r w:rsidR="000A1B77">
        <w:rPr>
          <w:rStyle w:val="CommentReference"/>
          <w:rFonts w:ascii="Calibri" w:hAnsi="Calibri"/>
          <w:b w:val="0"/>
          <w:u w:val="none"/>
        </w:rPr>
        <w:commentReference w:id="136"/>
      </w:r>
    </w:p>
    <w:p w14:paraId="431C699D" w14:textId="77777777" w:rsidR="00D551D6" w:rsidRDefault="00D551D6" w:rsidP="00D551D6">
      <w:pPr>
        <w:jc w:val="both"/>
        <w:rPr>
          <w:sz w:val="22"/>
          <w:szCs w:val="22"/>
          <w:lang w:val="en-US"/>
        </w:rPr>
      </w:pPr>
    </w:p>
    <w:tbl>
      <w:tblPr>
        <w:tblW w:w="10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7"/>
        <w:gridCol w:w="1189"/>
        <w:gridCol w:w="1134"/>
        <w:gridCol w:w="1664"/>
        <w:gridCol w:w="1664"/>
        <w:gridCol w:w="3782"/>
      </w:tblGrid>
      <w:tr w:rsidR="00D551D6" w:rsidRPr="009522BD" w14:paraId="7DFF7B52" w14:textId="77777777" w:rsidTr="003B0431">
        <w:trPr>
          <w:trHeight w:val="278"/>
        </w:trPr>
        <w:tc>
          <w:tcPr>
            <w:tcW w:w="661" w:type="dxa"/>
            <w:shd w:val="clear" w:color="auto" w:fill="auto"/>
            <w:hideMark/>
          </w:tcPr>
          <w:p w14:paraId="340C7A30" w14:textId="77777777" w:rsidR="00D551D6" w:rsidRPr="002E58A7" w:rsidRDefault="00D551D6" w:rsidP="003B043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5DB84838" w14:textId="77777777" w:rsidR="00D551D6" w:rsidRPr="002E58A7" w:rsidRDefault="00D551D6" w:rsidP="003B043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01B782CF" w14:textId="77777777" w:rsidR="00D551D6" w:rsidRPr="002E58A7" w:rsidRDefault="00D551D6" w:rsidP="003B0431">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706" w:type="dxa"/>
            <w:shd w:val="clear" w:color="auto" w:fill="auto"/>
            <w:hideMark/>
          </w:tcPr>
          <w:p w14:paraId="7821F957" w14:textId="77777777" w:rsidR="00D551D6" w:rsidRPr="002E58A7" w:rsidRDefault="00D551D6" w:rsidP="003B043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3473" w:type="dxa"/>
            <w:shd w:val="clear" w:color="auto" w:fill="auto"/>
            <w:hideMark/>
          </w:tcPr>
          <w:p w14:paraId="4A677D03" w14:textId="77777777" w:rsidR="00D551D6" w:rsidRPr="002E58A7" w:rsidRDefault="00D551D6" w:rsidP="003B043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1862" w:type="dxa"/>
          </w:tcPr>
          <w:p w14:paraId="7F33B6F9" w14:textId="77777777" w:rsidR="00D551D6" w:rsidRPr="002E58A7" w:rsidRDefault="00D551D6" w:rsidP="003B0431">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D551D6" w:rsidRPr="009522BD" w14:paraId="027EF124" w14:textId="77777777" w:rsidTr="003B0431">
        <w:trPr>
          <w:trHeight w:val="278"/>
        </w:trPr>
        <w:tc>
          <w:tcPr>
            <w:tcW w:w="661" w:type="dxa"/>
            <w:shd w:val="clear" w:color="auto" w:fill="auto"/>
          </w:tcPr>
          <w:p w14:paraId="7B8D4A2B" w14:textId="77777777" w:rsidR="00D551D6" w:rsidRDefault="00D551D6" w:rsidP="003B0431">
            <w:pPr>
              <w:rPr>
                <w:rFonts w:ascii="Arial" w:eastAsia="Times New Roman" w:hAnsi="Arial" w:cs="Arial"/>
                <w:bCs/>
                <w:sz w:val="20"/>
                <w:lang w:val="en-US" w:eastAsia="ko-KR"/>
              </w:rPr>
            </w:pPr>
            <w:r>
              <w:rPr>
                <w:rFonts w:ascii="Arial" w:eastAsia="Times New Roman" w:hAnsi="Arial" w:cs="Arial"/>
                <w:bCs/>
                <w:sz w:val="20"/>
                <w:lang w:val="en-US" w:eastAsia="ko-KR"/>
              </w:rPr>
              <w:t>1353</w:t>
            </w:r>
          </w:p>
        </w:tc>
        <w:tc>
          <w:tcPr>
            <w:tcW w:w="1217" w:type="dxa"/>
            <w:shd w:val="clear" w:color="auto" w:fill="auto"/>
          </w:tcPr>
          <w:p w14:paraId="7663486E" w14:textId="77777777" w:rsidR="00D551D6" w:rsidRPr="00F02354" w:rsidRDefault="00D551D6" w:rsidP="003B0431">
            <w:pPr>
              <w:rPr>
                <w:rFonts w:ascii="Arial" w:hAnsi="Arial" w:cs="Arial"/>
                <w:sz w:val="20"/>
              </w:rPr>
            </w:pPr>
            <w:r w:rsidRPr="00F02354">
              <w:rPr>
                <w:rFonts w:ascii="Arial" w:hAnsi="Arial" w:cs="Arial"/>
                <w:sz w:val="20"/>
              </w:rPr>
              <w:t>36.3.11.7.2</w:t>
            </w:r>
          </w:p>
        </w:tc>
        <w:tc>
          <w:tcPr>
            <w:tcW w:w="1161" w:type="dxa"/>
            <w:shd w:val="clear" w:color="auto" w:fill="auto"/>
          </w:tcPr>
          <w:p w14:paraId="59DEAB0E" w14:textId="77777777" w:rsidR="00D551D6" w:rsidRDefault="00D551D6" w:rsidP="003B0431">
            <w:pPr>
              <w:rPr>
                <w:rFonts w:ascii="Arial" w:hAnsi="Arial" w:cs="Arial"/>
                <w:sz w:val="20"/>
                <w:lang w:val="en-US" w:eastAsia="ko-KR"/>
              </w:rPr>
            </w:pPr>
            <w:r>
              <w:rPr>
                <w:rFonts w:ascii="Arial" w:hAnsi="Arial" w:cs="Arial"/>
                <w:sz w:val="20"/>
                <w:lang w:val="en-US" w:eastAsia="ko-KR"/>
              </w:rPr>
              <w:t>229.36</w:t>
            </w:r>
          </w:p>
        </w:tc>
        <w:tc>
          <w:tcPr>
            <w:tcW w:w="1706" w:type="dxa"/>
            <w:shd w:val="clear" w:color="auto" w:fill="auto"/>
          </w:tcPr>
          <w:p w14:paraId="4E55251B" w14:textId="77777777" w:rsidR="00D551D6" w:rsidRDefault="00D551D6" w:rsidP="003B0431">
            <w:pPr>
              <w:rPr>
                <w:rFonts w:ascii="Arial" w:hAnsi="Arial" w:cs="Arial"/>
                <w:sz w:val="20"/>
              </w:rPr>
            </w:pPr>
            <w:r>
              <w:rPr>
                <w:rFonts w:ascii="Arial" w:hAnsi="Arial" w:cs="Arial"/>
                <w:sz w:val="20"/>
              </w:rPr>
              <w:t>There are no “Validate bits in the preamble”; only fields with name “Validate” that might be 1b in length</w:t>
            </w:r>
          </w:p>
        </w:tc>
        <w:tc>
          <w:tcPr>
            <w:tcW w:w="3473" w:type="dxa"/>
            <w:shd w:val="clear" w:color="auto" w:fill="auto"/>
          </w:tcPr>
          <w:p w14:paraId="337D61AA" w14:textId="77777777" w:rsidR="00D551D6" w:rsidRDefault="00D551D6" w:rsidP="003B0431">
            <w:pPr>
              <w:rPr>
                <w:rFonts w:ascii="Arial" w:hAnsi="Arial" w:cs="Arial"/>
                <w:sz w:val="20"/>
              </w:rPr>
            </w:pPr>
            <w:r>
              <w:rPr>
                <w:rFonts w:ascii="Arial" w:hAnsi="Arial" w:cs="Arial"/>
                <w:sz w:val="20"/>
              </w:rPr>
              <w:t>Try “Validate fields ... for those fields”. Change all instances of “Validate bits” to “Validate fields”</w:t>
            </w:r>
          </w:p>
        </w:tc>
        <w:tc>
          <w:tcPr>
            <w:tcW w:w="1862" w:type="dxa"/>
          </w:tcPr>
          <w:p w14:paraId="6C187CF7" w14:textId="77777777" w:rsidR="00D551D6" w:rsidRDefault="00D551D6" w:rsidP="003B0431">
            <w:pPr>
              <w:rPr>
                <w:rFonts w:ascii="Arial" w:hAnsi="Arial" w:cs="Arial"/>
                <w:sz w:val="20"/>
              </w:rPr>
            </w:pPr>
            <w:r>
              <w:rPr>
                <w:rFonts w:ascii="Arial" w:hAnsi="Arial" w:cs="Arial"/>
                <w:sz w:val="20"/>
              </w:rPr>
              <w:t>Accepted</w:t>
            </w:r>
          </w:p>
        </w:tc>
      </w:tr>
      <w:tr w:rsidR="00D551D6" w:rsidRPr="009522BD" w14:paraId="65F9D61B" w14:textId="77777777" w:rsidTr="003B0431">
        <w:trPr>
          <w:trHeight w:val="278"/>
        </w:trPr>
        <w:tc>
          <w:tcPr>
            <w:tcW w:w="661" w:type="dxa"/>
            <w:shd w:val="clear" w:color="auto" w:fill="auto"/>
          </w:tcPr>
          <w:p w14:paraId="5AF5AAA6" w14:textId="77777777" w:rsidR="00D551D6" w:rsidRDefault="00D551D6" w:rsidP="003B0431">
            <w:pPr>
              <w:rPr>
                <w:rFonts w:ascii="Arial" w:eastAsia="Times New Roman" w:hAnsi="Arial" w:cs="Arial"/>
                <w:bCs/>
                <w:sz w:val="20"/>
                <w:lang w:val="en-US" w:eastAsia="ko-KR"/>
              </w:rPr>
            </w:pPr>
            <w:r>
              <w:rPr>
                <w:rFonts w:ascii="Arial" w:eastAsia="Times New Roman" w:hAnsi="Arial" w:cs="Arial"/>
                <w:bCs/>
                <w:sz w:val="20"/>
                <w:lang w:val="en-US" w:eastAsia="ko-KR"/>
              </w:rPr>
              <w:t>1354</w:t>
            </w:r>
          </w:p>
        </w:tc>
        <w:tc>
          <w:tcPr>
            <w:tcW w:w="1217" w:type="dxa"/>
            <w:shd w:val="clear" w:color="auto" w:fill="auto"/>
          </w:tcPr>
          <w:p w14:paraId="1DA08178" w14:textId="77777777" w:rsidR="00D551D6" w:rsidRDefault="00D551D6" w:rsidP="003B0431">
            <w:pPr>
              <w:rPr>
                <w:rFonts w:ascii="Arial" w:hAnsi="Arial" w:cs="Arial"/>
                <w:sz w:val="20"/>
              </w:rPr>
            </w:pPr>
            <w:r w:rsidRPr="00F02354">
              <w:rPr>
                <w:rFonts w:ascii="Arial" w:hAnsi="Arial" w:cs="Arial"/>
                <w:sz w:val="20"/>
              </w:rPr>
              <w:t>36.3.11.7.2</w:t>
            </w:r>
          </w:p>
        </w:tc>
        <w:tc>
          <w:tcPr>
            <w:tcW w:w="1161" w:type="dxa"/>
            <w:shd w:val="clear" w:color="auto" w:fill="auto"/>
          </w:tcPr>
          <w:p w14:paraId="319396EF" w14:textId="77777777" w:rsidR="00D551D6" w:rsidRDefault="00D551D6" w:rsidP="003B0431">
            <w:pPr>
              <w:rPr>
                <w:rFonts w:ascii="Arial" w:hAnsi="Arial" w:cs="Arial"/>
                <w:sz w:val="20"/>
                <w:lang w:val="en-US" w:eastAsia="ko-KR"/>
              </w:rPr>
            </w:pPr>
            <w:r>
              <w:rPr>
                <w:rFonts w:ascii="Arial" w:hAnsi="Arial" w:cs="Arial"/>
                <w:sz w:val="20"/>
                <w:lang w:val="en-US" w:eastAsia="ko-KR"/>
              </w:rPr>
              <w:t>229.36</w:t>
            </w:r>
          </w:p>
        </w:tc>
        <w:tc>
          <w:tcPr>
            <w:tcW w:w="1706" w:type="dxa"/>
            <w:shd w:val="clear" w:color="auto" w:fill="auto"/>
          </w:tcPr>
          <w:p w14:paraId="06122D76" w14:textId="77777777" w:rsidR="00D551D6" w:rsidRDefault="00D551D6" w:rsidP="003B0431">
            <w:pPr>
              <w:rPr>
                <w:rFonts w:ascii="Arial" w:hAnsi="Arial" w:cs="Arial"/>
                <w:sz w:val="20"/>
              </w:rPr>
            </w:pPr>
            <w:r>
              <w:rPr>
                <w:rFonts w:ascii="Arial" w:hAnsi="Arial" w:cs="Arial"/>
                <w:sz w:val="20"/>
              </w:rPr>
              <w:t>“default values” is not forwards compatible to R2.</w:t>
            </w:r>
          </w:p>
        </w:tc>
        <w:tc>
          <w:tcPr>
            <w:tcW w:w="3473" w:type="dxa"/>
            <w:shd w:val="clear" w:color="auto" w:fill="auto"/>
          </w:tcPr>
          <w:p w14:paraId="0266CB28" w14:textId="77777777" w:rsidR="00D551D6" w:rsidRDefault="00D551D6" w:rsidP="003B0431">
            <w:pPr>
              <w:rPr>
                <w:rFonts w:ascii="Arial" w:hAnsi="Arial" w:cs="Arial"/>
                <w:sz w:val="20"/>
              </w:rPr>
            </w:pPr>
            <w:r>
              <w:rPr>
                <w:rFonts w:ascii="Arial" w:hAnsi="Arial" w:cs="Arial"/>
                <w:sz w:val="20"/>
              </w:rPr>
              <w:t xml:space="preserve">Defined a MIB variable for R1 devices, then indicate what value these should be set to if that MIB variable is true. Review all instances of “default” and “nondefault” accordingly. </w:t>
            </w:r>
            <w:proofErr w:type="gramStart"/>
            <w:r>
              <w:rPr>
                <w:rFonts w:ascii="Arial" w:hAnsi="Arial" w:cs="Arial"/>
                <w:sz w:val="20"/>
              </w:rPr>
              <w:lastRenderedPageBreak/>
              <w:t>Also</w:t>
            </w:r>
            <w:proofErr w:type="gramEnd"/>
            <w:r>
              <w:rPr>
                <w:rFonts w:ascii="Arial" w:hAnsi="Arial" w:cs="Arial"/>
                <w:sz w:val="20"/>
              </w:rPr>
              <w:t xml:space="preserve"> P231L30-34</w:t>
            </w:r>
          </w:p>
        </w:tc>
        <w:tc>
          <w:tcPr>
            <w:tcW w:w="1862" w:type="dxa"/>
          </w:tcPr>
          <w:p w14:paraId="3C8C755A" w14:textId="1B7CFB2F" w:rsidR="00D551D6" w:rsidRDefault="00F3121C" w:rsidP="003B0431">
            <w:pPr>
              <w:rPr>
                <w:rFonts w:ascii="Arial" w:hAnsi="Arial" w:cs="Arial"/>
                <w:sz w:val="20"/>
              </w:rPr>
            </w:pPr>
            <w:r>
              <w:rPr>
                <w:rFonts w:ascii="Arial" w:hAnsi="Arial" w:cs="Arial"/>
                <w:sz w:val="20"/>
              </w:rPr>
              <w:lastRenderedPageBreak/>
              <w:t>Revised.</w:t>
            </w:r>
          </w:p>
          <w:p w14:paraId="629E7A95" w14:textId="77777777" w:rsidR="00D551D6" w:rsidRDefault="007E52CE" w:rsidP="003B0431">
            <w:pPr>
              <w:rPr>
                <w:rFonts w:ascii="Arial" w:hAnsi="Arial" w:cs="Arial"/>
                <w:sz w:val="20"/>
              </w:rPr>
            </w:pPr>
            <w:r>
              <w:rPr>
                <w:rFonts w:ascii="Arial" w:hAnsi="Arial" w:cs="Arial"/>
                <w:sz w:val="20"/>
              </w:rPr>
              <w:t>Resolution to CID 3173 addresses the MIB variable definition.</w:t>
            </w:r>
          </w:p>
          <w:p w14:paraId="2640A695" w14:textId="77777777" w:rsidR="00F3121C" w:rsidRDefault="00F3121C" w:rsidP="003B0431"/>
          <w:p w14:paraId="19437839" w14:textId="39115645" w:rsidR="00F3121C" w:rsidRPr="00D47475" w:rsidRDefault="00F3121C" w:rsidP="00F3121C">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w:t>
            </w:r>
            <w:r w:rsidR="00AA0AC1">
              <w:rPr>
                <w:rFonts w:ascii="Arial" w:hAnsi="Arial" w:cs="Arial"/>
                <w:i/>
                <w:iCs/>
                <w:sz w:val="20"/>
                <w:highlight w:val="yellow"/>
              </w:rPr>
              <w:t>1354</w:t>
            </w:r>
            <w:r w:rsidRPr="00D47475">
              <w:rPr>
                <w:rFonts w:ascii="Arial" w:hAnsi="Arial" w:cs="Arial"/>
                <w:i/>
                <w:iCs/>
                <w:sz w:val="20"/>
                <w:highlight w:val="yellow"/>
              </w:rPr>
              <w:t xml:space="preserve"> as shown in the following document</w:t>
            </w:r>
          </w:p>
          <w:p w14:paraId="4C67F13B" w14:textId="77777777" w:rsidR="00F3121C" w:rsidRPr="00D47475" w:rsidRDefault="00F3121C" w:rsidP="00F3121C">
            <w:pPr>
              <w:rPr>
                <w:rFonts w:ascii="Arial" w:hAnsi="Arial" w:cs="Arial"/>
                <w:i/>
                <w:iCs/>
                <w:sz w:val="20"/>
                <w:highlight w:val="yellow"/>
              </w:rPr>
            </w:pPr>
          </w:p>
          <w:p w14:paraId="737EE3E6" w14:textId="62B4A8BF" w:rsidR="00F3121C" w:rsidRDefault="00FA3316" w:rsidP="00F3121C">
            <w:pPr>
              <w:rPr>
                <w:rFonts w:ascii="Arial" w:hAnsi="Arial" w:cs="Arial"/>
                <w:sz w:val="20"/>
              </w:rPr>
            </w:pPr>
            <w:hyperlink r:id="rId32" w:history="1">
              <w:r w:rsidR="007B4E71" w:rsidRPr="000403DA">
                <w:rPr>
                  <w:rStyle w:val="Hyperlink"/>
                  <w:rFonts w:ascii="Arial" w:hAnsi="Arial" w:cs="Arial"/>
                  <w:i/>
                  <w:iCs/>
                  <w:sz w:val="20"/>
                  <w:highlight w:val="yellow"/>
                </w:rPr>
                <w:t>https://mentor.ieee.org/802.11/dcn/21/11-21-</w:t>
              </w:r>
              <w:r w:rsidR="00744E40">
                <w:rPr>
                  <w:rStyle w:val="Hyperlink"/>
                  <w:rFonts w:ascii="Arial" w:hAnsi="Arial" w:cs="Arial"/>
                  <w:i/>
                  <w:iCs/>
                  <w:sz w:val="20"/>
                  <w:highlight w:val="yellow"/>
                </w:rPr>
                <w:t>0325-07</w:t>
              </w:r>
              <w:r w:rsidR="007B4E71" w:rsidRPr="000403DA">
                <w:rPr>
                  <w:rStyle w:val="Hyperlink"/>
                  <w:rFonts w:ascii="Arial" w:hAnsi="Arial" w:cs="Arial"/>
                  <w:i/>
                  <w:iCs/>
                  <w:sz w:val="20"/>
                  <w:highlight w:val="yellow"/>
                </w:rPr>
                <w:t>-00be-u-sig-comment-resolution-part-1.docx</w:t>
              </w:r>
            </w:hyperlink>
          </w:p>
        </w:tc>
      </w:tr>
      <w:tr w:rsidR="00D551D6" w:rsidRPr="009522BD" w14:paraId="4A22E5ED" w14:textId="77777777" w:rsidTr="003B0431">
        <w:trPr>
          <w:trHeight w:val="278"/>
        </w:trPr>
        <w:tc>
          <w:tcPr>
            <w:tcW w:w="661" w:type="dxa"/>
            <w:shd w:val="clear" w:color="auto" w:fill="auto"/>
          </w:tcPr>
          <w:p w14:paraId="3C97A4D9" w14:textId="77777777" w:rsidR="00D551D6" w:rsidRDefault="00D551D6" w:rsidP="003B0431">
            <w:pPr>
              <w:rPr>
                <w:rFonts w:ascii="Arial" w:eastAsia="Times New Roman" w:hAnsi="Arial" w:cs="Arial"/>
                <w:bCs/>
                <w:sz w:val="20"/>
                <w:lang w:val="en-US" w:eastAsia="ko-KR"/>
              </w:rPr>
            </w:pPr>
            <w:r>
              <w:rPr>
                <w:rFonts w:ascii="Arial" w:eastAsia="Times New Roman" w:hAnsi="Arial" w:cs="Arial"/>
                <w:bCs/>
                <w:sz w:val="20"/>
                <w:lang w:val="en-US" w:eastAsia="ko-KR"/>
              </w:rPr>
              <w:t>1355</w:t>
            </w:r>
          </w:p>
        </w:tc>
        <w:tc>
          <w:tcPr>
            <w:tcW w:w="1217" w:type="dxa"/>
            <w:shd w:val="clear" w:color="auto" w:fill="auto"/>
          </w:tcPr>
          <w:p w14:paraId="209BE6E9" w14:textId="77777777" w:rsidR="00D551D6" w:rsidRDefault="00D551D6" w:rsidP="003B0431">
            <w:pPr>
              <w:rPr>
                <w:rFonts w:ascii="Arial" w:hAnsi="Arial" w:cs="Arial"/>
                <w:sz w:val="20"/>
              </w:rPr>
            </w:pPr>
            <w:r w:rsidRPr="00F02354">
              <w:rPr>
                <w:rFonts w:ascii="Arial" w:hAnsi="Arial" w:cs="Arial"/>
                <w:sz w:val="20"/>
              </w:rPr>
              <w:t>36.3.11.7.2</w:t>
            </w:r>
          </w:p>
        </w:tc>
        <w:tc>
          <w:tcPr>
            <w:tcW w:w="1161" w:type="dxa"/>
            <w:shd w:val="clear" w:color="auto" w:fill="auto"/>
          </w:tcPr>
          <w:p w14:paraId="17F63677" w14:textId="77777777" w:rsidR="00D551D6" w:rsidRDefault="00D551D6" w:rsidP="003B0431">
            <w:pPr>
              <w:rPr>
                <w:rFonts w:ascii="Arial" w:hAnsi="Arial" w:cs="Arial"/>
                <w:sz w:val="20"/>
                <w:lang w:val="en-US" w:eastAsia="ko-KR"/>
              </w:rPr>
            </w:pPr>
            <w:r>
              <w:rPr>
                <w:rFonts w:ascii="Arial" w:hAnsi="Arial" w:cs="Arial"/>
                <w:sz w:val="20"/>
                <w:lang w:val="en-US" w:eastAsia="ko-KR"/>
              </w:rPr>
              <w:t>229.39</w:t>
            </w:r>
          </w:p>
        </w:tc>
        <w:tc>
          <w:tcPr>
            <w:tcW w:w="1706" w:type="dxa"/>
            <w:shd w:val="clear" w:color="auto" w:fill="auto"/>
          </w:tcPr>
          <w:p w14:paraId="5B942116" w14:textId="77777777" w:rsidR="00D551D6" w:rsidRDefault="00D551D6" w:rsidP="003B0431">
            <w:pPr>
              <w:rPr>
                <w:rFonts w:ascii="Arial" w:hAnsi="Arial" w:cs="Arial"/>
                <w:sz w:val="20"/>
              </w:rPr>
            </w:pPr>
            <w:r>
              <w:rPr>
                <w:rFonts w:ascii="Arial" w:hAnsi="Arial" w:cs="Arial"/>
                <w:sz w:val="20"/>
              </w:rPr>
              <w:t>There are no “Disregard bits”; only fields with name “Disregard” that might be 1b in length</w:t>
            </w:r>
          </w:p>
        </w:tc>
        <w:tc>
          <w:tcPr>
            <w:tcW w:w="3473" w:type="dxa"/>
            <w:shd w:val="clear" w:color="auto" w:fill="auto"/>
          </w:tcPr>
          <w:p w14:paraId="5CC62920" w14:textId="77777777" w:rsidR="00D551D6" w:rsidRDefault="00D551D6" w:rsidP="003B0431">
            <w:pPr>
              <w:rPr>
                <w:rFonts w:ascii="Arial" w:hAnsi="Arial" w:cs="Arial"/>
                <w:sz w:val="20"/>
              </w:rPr>
            </w:pPr>
            <w:r>
              <w:rPr>
                <w:rFonts w:ascii="Arial" w:hAnsi="Arial" w:cs="Arial"/>
                <w:sz w:val="20"/>
              </w:rPr>
              <w:t xml:space="preserve">Change </w:t>
            </w:r>
            <w:proofErr w:type="gramStart"/>
            <w:r>
              <w:rPr>
                <w:rFonts w:ascii="Arial" w:hAnsi="Arial" w:cs="Arial"/>
                <w:sz w:val="20"/>
              </w:rPr>
              <w:t>“”Disregard</w:t>
            </w:r>
            <w:proofErr w:type="gramEnd"/>
            <w:r>
              <w:rPr>
                <w:rFonts w:ascii="Arial" w:hAnsi="Arial" w:cs="Arial"/>
                <w:sz w:val="20"/>
              </w:rPr>
              <w:t xml:space="preserve"> bits ... bits/states” to “Disregard fields ... fields/values”. Change all instances of “Disregard bits” to “Disregard fields”</w:t>
            </w:r>
          </w:p>
        </w:tc>
        <w:tc>
          <w:tcPr>
            <w:tcW w:w="1862" w:type="dxa"/>
          </w:tcPr>
          <w:p w14:paraId="39248C30" w14:textId="77777777" w:rsidR="00D551D6" w:rsidRDefault="00D551D6" w:rsidP="003B0431">
            <w:pPr>
              <w:rPr>
                <w:rFonts w:ascii="Arial" w:hAnsi="Arial" w:cs="Arial"/>
                <w:sz w:val="20"/>
              </w:rPr>
            </w:pPr>
            <w:r>
              <w:rPr>
                <w:rFonts w:ascii="Arial" w:hAnsi="Arial" w:cs="Arial"/>
                <w:sz w:val="20"/>
              </w:rPr>
              <w:t>Accepted.</w:t>
            </w:r>
          </w:p>
        </w:tc>
      </w:tr>
      <w:tr w:rsidR="00D551D6" w:rsidRPr="009522BD" w14:paraId="1BB5571F" w14:textId="77777777" w:rsidTr="003B0431">
        <w:trPr>
          <w:trHeight w:val="278"/>
        </w:trPr>
        <w:tc>
          <w:tcPr>
            <w:tcW w:w="661" w:type="dxa"/>
            <w:shd w:val="clear" w:color="auto" w:fill="auto"/>
          </w:tcPr>
          <w:p w14:paraId="37DBA2CB" w14:textId="77777777" w:rsidR="00D551D6" w:rsidRDefault="00D551D6" w:rsidP="003B0431">
            <w:pPr>
              <w:rPr>
                <w:rFonts w:ascii="Arial" w:eastAsia="Times New Roman" w:hAnsi="Arial" w:cs="Arial"/>
                <w:bCs/>
                <w:sz w:val="20"/>
                <w:lang w:val="en-US" w:eastAsia="ko-KR"/>
              </w:rPr>
            </w:pPr>
            <w:r>
              <w:rPr>
                <w:rFonts w:ascii="Arial" w:eastAsia="Times New Roman" w:hAnsi="Arial" w:cs="Arial"/>
                <w:bCs/>
                <w:sz w:val="20"/>
                <w:lang w:val="en-US" w:eastAsia="ko-KR"/>
              </w:rPr>
              <w:t>1356</w:t>
            </w:r>
          </w:p>
        </w:tc>
        <w:tc>
          <w:tcPr>
            <w:tcW w:w="1217" w:type="dxa"/>
            <w:shd w:val="clear" w:color="auto" w:fill="auto"/>
          </w:tcPr>
          <w:p w14:paraId="00011C98" w14:textId="77777777" w:rsidR="00D551D6" w:rsidRDefault="00D551D6" w:rsidP="003B0431">
            <w:pPr>
              <w:rPr>
                <w:rFonts w:ascii="Arial" w:hAnsi="Arial" w:cs="Arial"/>
                <w:sz w:val="20"/>
              </w:rPr>
            </w:pPr>
            <w:r w:rsidRPr="00F02354">
              <w:rPr>
                <w:rFonts w:ascii="Arial" w:hAnsi="Arial" w:cs="Arial"/>
                <w:sz w:val="20"/>
              </w:rPr>
              <w:t>36.3.11.7.2</w:t>
            </w:r>
          </w:p>
        </w:tc>
        <w:tc>
          <w:tcPr>
            <w:tcW w:w="1161" w:type="dxa"/>
            <w:shd w:val="clear" w:color="auto" w:fill="auto"/>
          </w:tcPr>
          <w:p w14:paraId="45B29456" w14:textId="77777777" w:rsidR="00D551D6" w:rsidRDefault="00D551D6" w:rsidP="003B0431">
            <w:pPr>
              <w:rPr>
                <w:rFonts w:ascii="Arial" w:hAnsi="Arial" w:cs="Arial"/>
                <w:sz w:val="20"/>
                <w:lang w:val="en-US" w:eastAsia="ko-KR"/>
              </w:rPr>
            </w:pPr>
            <w:r>
              <w:rPr>
                <w:rFonts w:ascii="Arial" w:hAnsi="Arial" w:cs="Arial"/>
                <w:sz w:val="20"/>
                <w:lang w:val="en-US" w:eastAsia="ko-KR"/>
              </w:rPr>
              <w:t>229.36</w:t>
            </w:r>
          </w:p>
        </w:tc>
        <w:tc>
          <w:tcPr>
            <w:tcW w:w="1706" w:type="dxa"/>
            <w:shd w:val="clear" w:color="auto" w:fill="auto"/>
          </w:tcPr>
          <w:p w14:paraId="6EF18C05" w14:textId="77777777" w:rsidR="00D551D6" w:rsidRDefault="00D551D6" w:rsidP="003B0431">
            <w:pPr>
              <w:rPr>
                <w:rFonts w:ascii="Arial" w:hAnsi="Arial" w:cs="Arial"/>
                <w:sz w:val="20"/>
              </w:rPr>
            </w:pPr>
            <w:r>
              <w:rPr>
                <w:rFonts w:ascii="Arial" w:hAnsi="Arial" w:cs="Arial"/>
                <w:sz w:val="20"/>
              </w:rPr>
              <w:t>“default values” is not forwards compatible to R2.</w:t>
            </w:r>
          </w:p>
        </w:tc>
        <w:tc>
          <w:tcPr>
            <w:tcW w:w="3473" w:type="dxa"/>
            <w:shd w:val="clear" w:color="auto" w:fill="auto"/>
          </w:tcPr>
          <w:p w14:paraId="43958F48" w14:textId="77777777" w:rsidR="00D551D6" w:rsidRDefault="00D551D6" w:rsidP="003B0431">
            <w:pPr>
              <w:rPr>
                <w:rFonts w:ascii="Arial" w:hAnsi="Arial" w:cs="Arial"/>
                <w:sz w:val="20"/>
              </w:rPr>
            </w:pPr>
            <w:r>
              <w:rPr>
                <w:rFonts w:ascii="Arial" w:hAnsi="Arial" w:cs="Arial"/>
                <w:sz w:val="20"/>
              </w:rPr>
              <w:t>Define a MIB variable for R1 devices, then indicate what value these should be set to if that MIB variable is true</w:t>
            </w:r>
          </w:p>
        </w:tc>
        <w:tc>
          <w:tcPr>
            <w:tcW w:w="1862" w:type="dxa"/>
          </w:tcPr>
          <w:p w14:paraId="5BA6938C" w14:textId="7173D4D5" w:rsidR="00D551D6" w:rsidRDefault="00F3121C" w:rsidP="003B0431">
            <w:pPr>
              <w:rPr>
                <w:rFonts w:ascii="Arial" w:hAnsi="Arial" w:cs="Arial"/>
                <w:sz w:val="20"/>
              </w:rPr>
            </w:pPr>
            <w:r>
              <w:rPr>
                <w:rFonts w:ascii="Arial" w:hAnsi="Arial" w:cs="Arial"/>
                <w:sz w:val="20"/>
              </w:rPr>
              <w:t>R</w:t>
            </w:r>
            <w:r w:rsidRPr="002B42FF">
              <w:rPr>
                <w:rFonts w:ascii="Arial" w:hAnsi="Arial" w:cs="Arial"/>
                <w:sz w:val="20"/>
              </w:rPr>
              <w:t>evised</w:t>
            </w:r>
            <w:r w:rsidR="00D551D6">
              <w:rPr>
                <w:rFonts w:ascii="Arial" w:hAnsi="Arial" w:cs="Arial"/>
                <w:sz w:val="20"/>
              </w:rPr>
              <w:t>.</w:t>
            </w:r>
          </w:p>
          <w:p w14:paraId="56E33BB7" w14:textId="77777777" w:rsidR="00D551D6" w:rsidRDefault="007E52CE" w:rsidP="003B0431">
            <w:pPr>
              <w:rPr>
                <w:rFonts w:ascii="Arial" w:hAnsi="Arial" w:cs="Arial"/>
                <w:sz w:val="20"/>
              </w:rPr>
            </w:pPr>
            <w:r>
              <w:rPr>
                <w:rFonts w:ascii="Arial" w:hAnsi="Arial" w:cs="Arial"/>
                <w:sz w:val="20"/>
              </w:rPr>
              <w:t>Resolution to CID 3173 addresses the MIB variable definition.</w:t>
            </w:r>
          </w:p>
          <w:p w14:paraId="75EE1BBD" w14:textId="77777777" w:rsidR="00F3121C" w:rsidRDefault="00F3121C" w:rsidP="003B0431"/>
          <w:p w14:paraId="4AAB1A98" w14:textId="16FD9854" w:rsidR="00F3121C" w:rsidRPr="00D47475" w:rsidRDefault="00F3121C" w:rsidP="00F3121C">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w:t>
            </w:r>
            <w:r w:rsidR="00AA0AC1">
              <w:rPr>
                <w:rFonts w:ascii="Arial" w:hAnsi="Arial" w:cs="Arial"/>
                <w:i/>
                <w:iCs/>
                <w:sz w:val="20"/>
                <w:highlight w:val="yellow"/>
              </w:rPr>
              <w:t>1</w:t>
            </w:r>
            <w:r>
              <w:rPr>
                <w:rFonts w:ascii="Arial" w:hAnsi="Arial" w:cs="Arial"/>
                <w:i/>
                <w:iCs/>
                <w:sz w:val="20"/>
                <w:highlight w:val="yellow"/>
              </w:rPr>
              <w:t>3</w:t>
            </w:r>
            <w:r w:rsidR="00AA0AC1">
              <w:rPr>
                <w:rFonts w:ascii="Arial" w:hAnsi="Arial" w:cs="Arial"/>
                <w:i/>
                <w:iCs/>
                <w:sz w:val="20"/>
                <w:highlight w:val="yellow"/>
              </w:rPr>
              <w:t>56</w:t>
            </w:r>
            <w:r w:rsidRPr="00D47475">
              <w:rPr>
                <w:rFonts w:ascii="Arial" w:hAnsi="Arial" w:cs="Arial"/>
                <w:i/>
                <w:iCs/>
                <w:sz w:val="20"/>
                <w:highlight w:val="yellow"/>
              </w:rPr>
              <w:t xml:space="preserve"> as shown in the following document</w:t>
            </w:r>
          </w:p>
          <w:p w14:paraId="212819A7" w14:textId="77777777" w:rsidR="00F3121C" w:rsidRPr="00D47475" w:rsidRDefault="00F3121C" w:rsidP="00F3121C">
            <w:pPr>
              <w:rPr>
                <w:rFonts w:ascii="Arial" w:hAnsi="Arial" w:cs="Arial"/>
                <w:i/>
                <w:iCs/>
                <w:sz w:val="20"/>
                <w:highlight w:val="yellow"/>
              </w:rPr>
            </w:pPr>
          </w:p>
          <w:p w14:paraId="20774C43" w14:textId="5C2F9AE2" w:rsidR="00F3121C" w:rsidRDefault="00FA3316" w:rsidP="00F3121C">
            <w:pPr>
              <w:rPr>
                <w:rFonts w:ascii="Arial" w:hAnsi="Arial" w:cs="Arial"/>
                <w:sz w:val="20"/>
              </w:rPr>
            </w:pPr>
            <w:hyperlink r:id="rId33" w:history="1">
              <w:r w:rsidR="004714D2" w:rsidRPr="000403DA">
                <w:rPr>
                  <w:rStyle w:val="Hyperlink"/>
                  <w:rFonts w:ascii="Arial" w:hAnsi="Arial" w:cs="Arial"/>
                  <w:i/>
                  <w:iCs/>
                  <w:sz w:val="20"/>
                  <w:highlight w:val="yellow"/>
                </w:rPr>
                <w:t>https://mentor.ieee.org/802.11/dcn/21/11-21-</w:t>
              </w:r>
              <w:r w:rsidR="00744E40">
                <w:rPr>
                  <w:rStyle w:val="Hyperlink"/>
                  <w:rFonts w:ascii="Arial" w:hAnsi="Arial" w:cs="Arial"/>
                  <w:i/>
                  <w:iCs/>
                  <w:sz w:val="20"/>
                  <w:highlight w:val="yellow"/>
                </w:rPr>
                <w:t>0325-07</w:t>
              </w:r>
              <w:r w:rsidR="004714D2" w:rsidRPr="000403DA">
                <w:rPr>
                  <w:rStyle w:val="Hyperlink"/>
                  <w:rFonts w:ascii="Arial" w:hAnsi="Arial" w:cs="Arial"/>
                  <w:i/>
                  <w:iCs/>
                  <w:sz w:val="20"/>
                  <w:highlight w:val="yellow"/>
                </w:rPr>
                <w:t>-00be-u-sig-comment-resolution-part-1.docx</w:t>
              </w:r>
            </w:hyperlink>
          </w:p>
        </w:tc>
      </w:tr>
      <w:tr w:rsidR="00D551D6" w:rsidRPr="009522BD" w14:paraId="5EE35A6A" w14:textId="77777777" w:rsidTr="003B0431">
        <w:trPr>
          <w:trHeight w:val="278"/>
        </w:trPr>
        <w:tc>
          <w:tcPr>
            <w:tcW w:w="661" w:type="dxa"/>
            <w:shd w:val="clear" w:color="auto" w:fill="auto"/>
          </w:tcPr>
          <w:p w14:paraId="16DBFD42" w14:textId="77777777" w:rsidR="00D551D6" w:rsidRDefault="00D551D6" w:rsidP="003B0431">
            <w:pPr>
              <w:rPr>
                <w:rFonts w:ascii="Arial" w:eastAsia="Times New Roman" w:hAnsi="Arial" w:cs="Arial"/>
                <w:bCs/>
                <w:sz w:val="20"/>
                <w:lang w:val="en-US" w:eastAsia="ko-KR"/>
              </w:rPr>
            </w:pPr>
            <w:r>
              <w:rPr>
                <w:rFonts w:ascii="Arial" w:eastAsia="Times New Roman" w:hAnsi="Arial" w:cs="Arial"/>
                <w:bCs/>
                <w:sz w:val="20"/>
                <w:lang w:val="en-US" w:eastAsia="ko-KR"/>
              </w:rPr>
              <w:t>1360</w:t>
            </w:r>
          </w:p>
        </w:tc>
        <w:tc>
          <w:tcPr>
            <w:tcW w:w="1217" w:type="dxa"/>
            <w:shd w:val="clear" w:color="auto" w:fill="auto"/>
          </w:tcPr>
          <w:p w14:paraId="108F7AE9" w14:textId="77777777" w:rsidR="00D551D6" w:rsidRPr="00F02354" w:rsidRDefault="00D551D6" w:rsidP="003B0431">
            <w:pPr>
              <w:rPr>
                <w:rFonts w:ascii="Arial" w:hAnsi="Arial" w:cs="Arial"/>
                <w:sz w:val="20"/>
              </w:rPr>
            </w:pPr>
            <w:r w:rsidRPr="00F02354">
              <w:rPr>
                <w:rFonts w:ascii="Arial" w:hAnsi="Arial" w:cs="Arial"/>
                <w:sz w:val="20"/>
              </w:rPr>
              <w:t>36.3.11.7.2</w:t>
            </w:r>
          </w:p>
        </w:tc>
        <w:tc>
          <w:tcPr>
            <w:tcW w:w="1161" w:type="dxa"/>
            <w:shd w:val="clear" w:color="auto" w:fill="auto"/>
          </w:tcPr>
          <w:p w14:paraId="6B6AFD61" w14:textId="77777777" w:rsidR="00D551D6" w:rsidRDefault="00D551D6" w:rsidP="003B0431">
            <w:pPr>
              <w:rPr>
                <w:rFonts w:ascii="Arial" w:hAnsi="Arial" w:cs="Arial"/>
                <w:sz w:val="20"/>
                <w:lang w:val="en-US" w:eastAsia="ko-KR"/>
              </w:rPr>
            </w:pPr>
            <w:r>
              <w:rPr>
                <w:rFonts w:ascii="Arial" w:hAnsi="Arial" w:cs="Arial"/>
                <w:sz w:val="20"/>
                <w:lang w:val="en-US" w:eastAsia="ko-KR"/>
              </w:rPr>
              <w:t>229.34</w:t>
            </w:r>
          </w:p>
        </w:tc>
        <w:tc>
          <w:tcPr>
            <w:tcW w:w="1706" w:type="dxa"/>
            <w:shd w:val="clear" w:color="auto" w:fill="auto"/>
          </w:tcPr>
          <w:p w14:paraId="0287700C" w14:textId="77777777" w:rsidR="00D551D6" w:rsidRDefault="00D551D6" w:rsidP="003B0431">
            <w:pPr>
              <w:rPr>
                <w:rFonts w:ascii="Arial" w:hAnsi="Arial" w:cs="Arial"/>
                <w:sz w:val="20"/>
              </w:rPr>
            </w:pPr>
            <w:r>
              <w:rPr>
                <w:rFonts w:ascii="Arial" w:hAnsi="Arial" w:cs="Arial"/>
                <w:sz w:val="20"/>
              </w:rPr>
              <w:t xml:space="preserve">For clarity re forwards compatibility, indicate that: a) reserved fields and values might become unreserved for STAs supporting PHY clauses after </w:t>
            </w:r>
            <w:proofErr w:type="spellStart"/>
            <w:r>
              <w:rPr>
                <w:rFonts w:ascii="Arial" w:hAnsi="Arial" w:cs="Arial"/>
                <w:sz w:val="20"/>
              </w:rPr>
              <w:t>caluse</w:t>
            </w:r>
            <w:proofErr w:type="spellEnd"/>
            <w:r>
              <w:rPr>
                <w:rFonts w:ascii="Arial" w:hAnsi="Arial" w:cs="Arial"/>
                <w:sz w:val="20"/>
              </w:rPr>
              <w:t xml:space="preserve"> 36 and b) Disregard fields  and values might become Validate fields and values for STAs supporting PHY clauses after clause 36.</w:t>
            </w:r>
          </w:p>
        </w:tc>
        <w:tc>
          <w:tcPr>
            <w:tcW w:w="3473" w:type="dxa"/>
            <w:shd w:val="clear" w:color="auto" w:fill="auto"/>
          </w:tcPr>
          <w:p w14:paraId="20E22EF0" w14:textId="77777777" w:rsidR="00D551D6" w:rsidRDefault="00D551D6" w:rsidP="003B0431">
            <w:pPr>
              <w:rPr>
                <w:rFonts w:ascii="Arial" w:hAnsi="Arial" w:cs="Arial"/>
                <w:sz w:val="20"/>
              </w:rPr>
            </w:pPr>
            <w:r>
              <w:rPr>
                <w:rFonts w:ascii="Arial" w:hAnsi="Arial" w:cs="Arial"/>
                <w:sz w:val="20"/>
              </w:rPr>
              <w:t xml:space="preserve">For clarity re forwards compatibility, indicate that: a) reserved fields and values might become unreserved for STAs supporting PHY clauses after </w:t>
            </w:r>
            <w:proofErr w:type="spellStart"/>
            <w:r>
              <w:rPr>
                <w:rFonts w:ascii="Arial" w:hAnsi="Arial" w:cs="Arial"/>
                <w:sz w:val="20"/>
              </w:rPr>
              <w:t>caluse</w:t>
            </w:r>
            <w:proofErr w:type="spellEnd"/>
            <w:r>
              <w:rPr>
                <w:rFonts w:ascii="Arial" w:hAnsi="Arial" w:cs="Arial"/>
                <w:sz w:val="20"/>
              </w:rPr>
              <w:t xml:space="preserve"> 36 and b) Disregard fields  and values might become Validate fields and values for STAs supporting PHY clauses after clause 36.</w:t>
            </w:r>
          </w:p>
        </w:tc>
        <w:tc>
          <w:tcPr>
            <w:tcW w:w="1862" w:type="dxa"/>
          </w:tcPr>
          <w:p w14:paraId="202F77F8" w14:textId="77777777" w:rsidR="00D551D6" w:rsidRDefault="00D551D6" w:rsidP="003B0431">
            <w:pPr>
              <w:rPr>
                <w:rFonts w:ascii="Arial" w:hAnsi="Arial" w:cs="Arial"/>
                <w:sz w:val="20"/>
              </w:rPr>
            </w:pPr>
            <w:r>
              <w:rPr>
                <w:rFonts w:ascii="Arial" w:hAnsi="Arial" w:cs="Arial"/>
                <w:sz w:val="20"/>
              </w:rPr>
              <w:t>Rejected.</w:t>
            </w:r>
          </w:p>
          <w:p w14:paraId="581A3A36" w14:textId="77777777" w:rsidR="00D551D6" w:rsidRDefault="00D551D6" w:rsidP="003B0431">
            <w:pPr>
              <w:rPr>
                <w:rFonts w:ascii="Arial" w:hAnsi="Arial" w:cs="Arial"/>
                <w:sz w:val="20"/>
              </w:rPr>
            </w:pPr>
            <w:r>
              <w:rPr>
                <w:rFonts w:ascii="Arial" w:hAnsi="Arial" w:cs="Arial"/>
                <w:sz w:val="20"/>
              </w:rPr>
              <w:t xml:space="preserve">a) It is natural that some reserved fields/values later may become unreserved for STAs supporting PHY clauses after clause 36. That’s what the word “reserved” means in spec writing. </w:t>
            </w:r>
          </w:p>
          <w:p w14:paraId="013810A6" w14:textId="69499BDF" w:rsidR="00D551D6" w:rsidRDefault="00D551D6" w:rsidP="003B0431">
            <w:pPr>
              <w:rPr>
                <w:rFonts w:ascii="Arial" w:hAnsi="Arial" w:cs="Arial"/>
                <w:sz w:val="20"/>
              </w:rPr>
            </w:pPr>
            <w:r>
              <w:rPr>
                <w:rFonts w:ascii="Arial" w:hAnsi="Arial" w:cs="Arial"/>
                <w:sz w:val="20"/>
              </w:rPr>
              <w:t xml:space="preserve">b) The current Validate/Disregard definitions mandate R1 devices </w:t>
            </w:r>
            <w:proofErr w:type="spellStart"/>
            <w:r>
              <w:rPr>
                <w:rFonts w:ascii="Arial" w:hAnsi="Arial" w:cs="Arial"/>
                <w:sz w:val="20"/>
              </w:rPr>
              <w:t>behavior</w:t>
            </w:r>
            <w:proofErr w:type="spellEnd"/>
            <w:r>
              <w:rPr>
                <w:rFonts w:ascii="Arial" w:hAnsi="Arial" w:cs="Arial"/>
                <w:sz w:val="20"/>
              </w:rPr>
              <w:t>. If in the future, when a field/value is Disregard for R1 devices but Validate for R2 devices or devices, it would need to be redefined and could no longer called “Disregard”. However, no such changes to the specification need to happen at this point of time.</w:t>
            </w:r>
          </w:p>
        </w:tc>
      </w:tr>
      <w:tr w:rsidR="00D551D6" w:rsidRPr="009522BD" w14:paraId="58D8A22F" w14:textId="77777777" w:rsidTr="003B0431">
        <w:trPr>
          <w:trHeight w:val="278"/>
        </w:trPr>
        <w:tc>
          <w:tcPr>
            <w:tcW w:w="661" w:type="dxa"/>
            <w:shd w:val="clear" w:color="auto" w:fill="auto"/>
          </w:tcPr>
          <w:p w14:paraId="5310717F" w14:textId="77777777" w:rsidR="00D551D6" w:rsidRDefault="00D551D6" w:rsidP="003B0431">
            <w:pPr>
              <w:rPr>
                <w:rFonts w:ascii="Arial" w:eastAsia="Times New Roman" w:hAnsi="Arial" w:cs="Arial"/>
                <w:bCs/>
                <w:sz w:val="20"/>
                <w:lang w:val="en-US" w:eastAsia="ko-KR"/>
              </w:rPr>
            </w:pPr>
            <w:r>
              <w:rPr>
                <w:rFonts w:ascii="Arial" w:eastAsia="Times New Roman" w:hAnsi="Arial" w:cs="Arial"/>
                <w:bCs/>
                <w:sz w:val="20"/>
                <w:lang w:val="en-US" w:eastAsia="ko-KR"/>
              </w:rPr>
              <w:t>1969</w:t>
            </w:r>
          </w:p>
        </w:tc>
        <w:tc>
          <w:tcPr>
            <w:tcW w:w="1217" w:type="dxa"/>
            <w:shd w:val="clear" w:color="auto" w:fill="auto"/>
          </w:tcPr>
          <w:p w14:paraId="38DEE409" w14:textId="77777777" w:rsidR="00D551D6" w:rsidRDefault="00D551D6" w:rsidP="003B0431">
            <w:pPr>
              <w:rPr>
                <w:rFonts w:ascii="Arial" w:hAnsi="Arial" w:cs="Arial"/>
                <w:sz w:val="20"/>
              </w:rPr>
            </w:pPr>
            <w:r>
              <w:rPr>
                <w:rFonts w:ascii="Arial" w:hAnsi="Arial" w:cs="Arial"/>
                <w:sz w:val="20"/>
              </w:rPr>
              <w:t>36.3.11.7.2</w:t>
            </w:r>
          </w:p>
        </w:tc>
        <w:tc>
          <w:tcPr>
            <w:tcW w:w="1161" w:type="dxa"/>
            <w:shd w:val="clear" w:color="auto" w:fill="auto"/>
          </w:tcPr>
          <w:p w14:paraId="59DF115F" w14:textId="77777777" w:rsidR="00D551D6" w:rsidRPr="00BE0446" w:rsidRDefault="00D551D6" w:rsidP="003B0431">
            <w:pPr>
              <w:rPr>
                <w:rFonts w:ascii="Arial" w:hAnsi="Arial" w:cs="Arial"/>
                <w:sz w:val="20"/>
                <w:lang w:val="en-US"/>
              </w:rPr>
            </w:pPr>
            <w:r>
              <w:rPr>
                <w:rFonts w:ascii="Arial" w:hAnsi="Arial" w:cs="Arial"/>
                <w:sz w:val="20"/>
              </w:rPr>
              <w:t>229.33</w:t>
            </w:r>
          </w:p>
        </w:tc>
        <w:tc>
          <w:tcPr>
            <w:tcW w:w="1706" w:type="dxa"/>
            <w:shd w:val="clear" w:color="auto" w:fill="auto"/>
          </w:tcPr>
          <w:p w14:paraId="5DAA5D20" w14:textId="77777777" w:rsidR="00D551D6" w:rsidRDefault="00D551D6" w:rsidP="003B0431">
            <w:pPr>
              <w:rPr>
                <w:rFonts w:ascii="Arial" w:hAnsi="Arial" w:cs="Arial"/>
                <w:sz w:val="20"/>
              </w:rPr>
            </w:pPr>
            <w:r>
              <w:rPr>
                <w:rFonts w:ascii="Arial" w:hAnsi="Arial" w:cs="Arial"/>
                <w:sz w:val="20"/>
              </w:rPr>
              <w:t xml:space="preserve">The </w:t>
            </w:r>
            <w:r>
              <w:rPr>
                <w:rFonts w:ascii="Arial" w:hAnsi="Arial" w:cs="Arial"/>
                <w:sz w:val="20"/>
              </w:rPr>
              <w:pgNum/>
            </w:r>
            <w:proofErr w:type="spellStart"/>
            <w:r>
              <w:rPr>
                <w:rFonts w:ascii="Arial" w:hAnsi="Arial" w:cs="Arial"/>
                <w:sz w:val="20"/>
              </w:rPr>
              <w:t>entence</w:t>
            </w:r>
            <w:proofErr w:type="spellEnd"/>
            <w:r>
              <w:rPr>
                <w:rFonts w:ascii="Arial" w:hAnsi="Arial" w:cs="Arial"/>
                <w:sz w:val="20"/>
              </w:rPr>
              <w:t xml:space="preserve"> is confusing: “Reserved bits are divided in the PHY preamble or any reserved/unused states of the fields in the PHY preamble into two categories:”</w:t>
            </w:r>
          </w:p>
        </w:tc>
        <w:tc>
          <w:tcPr>
            <w:tcW w:w="3473" w:type="dxa"/>
            <w:shd w:val="clear" w:color="auto" w:fill="auto"/>
          </w:tcPr>
          <w:p w14:paraId="6BC378E0" w14:textId="77777777" w:rsidR="00D551D6" w:rsidRDefault="00D551D6" w:rsidP="003B0431">
            <w:pPr>
              <w:rPr>
                <w:rFonts w:ascii="Arial" w:hAnsi="Arial" w:cs="Arial"/>
                <w:sz w:val="20"/>
              </w:rPr>
            </w:pPr>
            <w:r>
              <w:rPr>
                <w:rFonts w:ascii="Arial" w:hAnsi="Arial" w:cs="Arial"/>
                <w:sz w:val="20"/>
              </w:rPr>
              <w:t xml:space="preserve">Change the </w:t>
            </w:r>
            <w:r>
              <w:rPr>
                <w:rFonts w:ascii="Arial" w:hAnsi="Arial" w:cs="Arial"/>
                <w:sz w:val="20"/>
              </w:rPr>
              <w:pgNum/>
            </w:r>
            <w:proofErr w:type="spellStart"/>
            <w:r>
              <w:rPr>
                <w:rFonts w:ascii="Arial" w:hAnsi="Arial" w:cs="Arial"/>
                <w:sz w:val="20"/>
              </w:rPr>
              <w:t>entence</w:t>
            </w:r>
            <w:proofErr w:type="spellEnd"/>
            <w:r>
              <w:rPr>
                <w:rFonts w:ascii="Arial" w:hAnsi="Arial" w:cs="Arial"/>
                <w:sz w:val="20"/>
              </w:rPr>
              <w:t xml:space="preserve"> as: “Reserved bits in the PHY preamble or any reserved/unused states of the fields in the PHY preamble are divided into two categories:”</w:t>
            </w:r>
          </w:p>
        </w:tc>
        <w:tc>
          <w:tcPr>
            <w:tcW w:w="1862" w:type="dxa"/>
          </w:tcPr>
          <w:p w14:paraId="45012AED" w14:textId="77777777" w:rsidR="00D551D6" w:rsidRDefault="00D551D6" w:rsidP="003B0431">
            <w:pPr>
              <w:rPr>
                <w:rFonts w:ascii="Arial" w:hAnsi="Arial" w:cs="Arial"/>
                <w:sz w:val="20"/>
              </w:rPr>
            </w:pPr>
            <w:r>
              <w:rPr>
                <w:rFonts w:ascii="Arial" w:hAnsi="Arial" w:cs="Arial"/>
                <w:sz w:val="20"/>
              </w:rPr>
              <w:t>Accepted</w:t>
            </w:r>
          </w:p>
        </w:tc>
      </w:tr>
      <w:tr w:rsidR="00C65488" w:rsidRPr="009522BD" w14:paraId="1125DCA5" w14:textId="77777777" w:rsidTr="00C65488">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65B67180" w14:textId="77777777" w:rsidR="00C65488" w:rsidRDefault="00C65488" w:rsidP="003B0431">
            <w:pPr>
              <w:rPr>
                <w:rFonts w:ascii="Arial" w:eastAsia="Times New Roman" w:hAnsi="Arial" w:cs="Arial"/>
                <w:bCs/>
                <w:sz w:val="20"/>
                <w:lang w:val="en-US" w:eastAsia="ko-KR"/>
              </w:rPr>
            </w:pPr>
            <w:r>
              <w:rPr>
                <w:rFonts w:ascii="Arial" w:eastAsia="Times New Roman" w:hAnsi="Arial" w:cs="Arial"/>
                <w:bCs/>
                <w:sz w:val="20"/>
                <w:lang w:val="en-US" w:eastAsia="ko-KR"/>
              </w:rPr>
              <w:lastRenderedPageBreak/>
              <w:t>2704</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232D1A10" w14:textId="77777777" w:rsidR="00C65488" w:rsidRDefault="00C65488" w:rsidP="003B0431">
            <w:pPr>
              <w:rPr>
                <w:rFonts w:ascii="Arial" w:hAnsi="Arial" w:cs="Arial"/>
                <w:sz w:val="20"/>
              </w:rPr>
            </w:pPr>
            <w:r>
              <w:rPr>
                <w:rFonts w:ascii="Arial" w:hAnsi="Arial" w:cs="Arial"/>
                <w:sz w:val="20"/>
              </w:rPr>
              <w:t>36.3.11.7.2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144D9422" w14:textId="77777777" w:rsidR="00C65488" w:rsidRDefault="00C65488" w:rsidP="003B0431">
            <w:pPr>
              <w:rPr>
                <w:rFonts w:ascii="Arial" w:hAnsi="Arial" w:cs="Arial"/>
                <w:sz w:val="20"/>
              </w:rPr>
            </w:pPr>
            <w:r>
              <w:rPr>
                <w:rFonts w:ascii="Arial" w:hAnsi="Arial" w:cs="Arial"/>
                <w:sz w:val="20"/>
              </w:rPr>
              <w:t>229.35</w:t>
            </w:r>
          </w:p>
        </w:tc>
        <w:tc>
          <w:tcPr>
            <w:tcW w:w="1706" w:type="dxa"/>
            <w:tcBorders>
              <w:top w:val="single" w:sz="4" w:space="0" w:color="000000"/>
              <w:left w:val="single" w:sz="4" w:space="0" w:color="000000"/>
              <w:bottom w:val="single" w:sz="4" w:space="0" w:color="000000"/>
              <w:right w:val="single" w:sz="4" w:space="0" w:color="000000"/>
            </w:tcBorders>
            <w:shd w:val="clear" w:color="auto" w:fill="auto"/>
          </w:tcPr>
          <w:p w14:paraId="7F38984A" w14:textId="77777777" w:rsidR="00C65488" w:rsidRDefault="00C65488" w:rsidP="003B0431">
            <w:pPr>
              <w:rPr>
                <w:rFonts w:ascii="Arial" w:hAnsi="Arial" w:cs="Arial"/>
                <w:sz w:val="20"/>
              </w:rPr>
            </w:pPr>
            <w:r>
              <w:rPr>
                <w:rFonts w:ascii="Arial" w:hAnsi="Arial" w:cs="Arial"/>
                <w:sz w:val="20"/>
              </w:rPr>
              <w:t>The following sentence, it is not clear what “Validate state” is, and it doesn’t say what a receiver will do if the Validate bits in the preamble are set to the default values. Also, the second conditions after “or” appears cover the  first condition before “or”:</w:t>
            </w:r>
            <w:r>
              <w:rPr>
                <w:rFonts w:ascii="Arial" w:hAnsi="Arial" w:cs="Arial"/>
                <w:sz w:val="20"/>
              </w:rPr>
              <w:br/>
              <w:t>“If an EHT device encounters a PPDU where any of the Validate bits in the preamble are not set to the default values for those bits specified in this subclause, or field values of any field in the EHT PHY preamble are set to a Validate state as defined in this subclause, it shall defer for the duration of the PPDU, pass the information in the version independent fields to MAC, and terminate the reception of the PPDU.”</w:t>
            </w:r>
            <w:r>
              <w:rPr>
                <w:rFonts w:ascii="Arial" w:hAnsi="Arial" w:cs="Arial"/>
                <w:sz w:val="20"/>
              </w:rPr>
              <w:br/>
            </w:r>
            <w:r>
              <w:rPr>
                <w:rFonts w:ascii="Arial" w:hAnsi="Arial" w:cs="Arial"/>
                <w:sz w:val="20"/>
              </w:rPr>
              <w:br/>
              <w:t>Similar comment applies to the sentence for “Disregard”</w:t>
            </w:r>
          </w:p>
        </w:tc>
        <w:tc>
          <w:tcPr>
            <w:tcW w:w="3473" w:type="dxa"/>
            <w:tcBorders>
              <w:top w:val="single" w:sz="4" w:space="0" w:color="000000"/>
              <w:left w:val="single" w:sz="4" w:space="0" w:color="000000"/>
              <w:bottom w:val="single" w:sz="4" w:space="0" w:color="000000"/>
              <w:right w:val="single" w:sz="4" w:space="0" w:color="000000"/>
            </w:tcBorders>
            <w:shd w:val="clear" w:color="auto" w:fill="auto"/>
          </w:tcPr>
          <w:p w14:paraId="39375B13" w14:textId="77777777" w:rsidR="00C65488" w:rsidRDefault="00C65488" w:rsidP="003B0431">
            <w:pPr>
              <w:rPr>
                <w:rFonts w:ascii="Arial" w:hAnsi="Arial" w:cs="Arial"/>
                <w:sz w:val="20"/>
              </w:rPr>
            </w:pPr>
            <w:r>
              <w:rPr>
                <w:rFonts w:ascii="Arial" w:hAnsi="Arial" w:cs="Arial"/>
                <w:sz w:val="20"/>
              </w:rPr>
              <w:t>Change this sentence to:</w:t>
            </w:r>
            <w:r>
              <w:rPr>
                <w:rFonts w:ascii="Arial" w:hAnsi="Arial" w:cs="Arial"/>
                <w:sz w:val="20"/>
              </w:rPr>
              <w:br/>
              <w:t>“If field values of any field in the EHT PHY preamble are set as Validate as defined in this subclause, it shall defer for the duration of the PPDU, pass the information in the version independent fields to MAC, and terminate the reception of the PPDU.”</w:t>
            </w:r>
          </w:p>
        </w:tc>
        <w:tc>
          <w:tcPr>
            <w:tcW w:w="1862" w:type="dxa"/>
            <w:tcBorders>
              <w:top w:val="single" w:sz="4" w:space="0" w:color="000000"/>
              <w:left w:val="single" w:sz="4" w:space="0" w:color="000000"/>
              <w:bottom w:val="single" w:sz="4" w:space="0" w:color="000000"/>
              <w:right w:val="single" w:sz="4" w:space="0" w:color="000000"/>
            </w:tcBorders>
          </w:tcPr>
          <w:p w14:paraId="1BADBC0D" w14:textId="77777777" w:rsidR="00C65488" w:rsidRDefault="00C65488" w:rsidP="003B0431">
            <w:pPr>
              <w:rPr>
                <w:rFonts w:ascii="Arial" w:hAnsi="Arial" w:cs="Arial"/>
                <w:sz w:val="20"/>
              </w:rPr>
            </w:pPr>
            <w:r>
              <w:rPr>
                <w:rFonts w:ascii="Arial" w:hAnsi="Arial" w:cs="Arial"/>
                <w:sz w:val="20"/>
              </w:rPr>
              <w:t>Revised.</w:t>
            </w:r>
          </w:p>
          <w:p w14:paraId="2732645D" w14:textId="77777777" w:rsidR="00C65488" w:rsidRDefault="00C65488" w:rsidP="00CD7E46">
            <w:pPr>
              <w:rPr>
                <w:rFonts w:ascii="Arial" w:hAnsi="Arial" w:cs="Arial"/>
                <w:sz w:val="20"/>
              </w:rPr>
            </w:pPr>
            <w:r>
              <w:rPr>
                <w:rFonts w:ascii="Arial" w:hAnsi="Arial" w:cs="Arial"/>
                <w:sz w:val="20"/>
              </w:rPr>
              <w:t xml:space="preserve">Agree with the commentor that the text needs improvement which we propose in this resolution. But the two conditions separated by “or” are different. One is referring to a “Validate” field in the PHY preamble and other is referring to a “Validate” (invalid in R1) state of a normal field (e.g., PHY </w:t>
            </w:r>
            <w:proofErr w:type="spellStart"/>
            <w:r>
              <w:rPr>
                <w:rFonts w:ascii="Arial" w:hAnsi="Arial" w:cs="Arial"/>
                <w:sz w:val="20"/>
              </w:rPr>
              <w:t>indentifier</w:t>
            </w:r>
            <w:proofErr w:type="spellEnd"/>
            <w:r>
              <w:rPr>
                <w:rFonts w:ascii="Arial" w:hAnsi="Arial" w:cs="Arial"/>
                <w:sz w:val="20"/>
              </w:rPr>
              <w:t>, BW etc).</w:t>
            </w:r>
          </w:p>
          <w:p w14:paraId="7F6E8A98" w14:textId="77777777" w:rsidR="00A8409A" w:rsidRDefault="00A8409A" w:rsidP="00CD7E46"/>
          <w:p w14:paraId="374B8453" w14:textId="055C276C" w:rsidR="00604860" w:rsidRPr="00D47475" w:rsidRDefault="00604860" w:rsidP="00604860">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w:t>
            </w:r>
            <w:r w:rsidR="00AA0AC1">
              <w:rPr>
                <w:rFonts w:ascii="Arial" w:hAnsi="Arial" w:cs="Arial"/>
                <w:i/>
                <w:iCs/>
                <w:sz w:val="20"/>
                <w:highlight w:val="yellow"/>
              </w:rPr>
              <w:t>2</w:t>
            </w:r>
            <w:r>
              <w:rPr>
                <w:rFonts w:ascii="Arial" w:hAnsi="Arial" w:cs="Arial"/>
                <w:i/>
                <w:iCs/>
                <w:sz w:val="20"/>
                <w:highlight w:val="yellow"/>
              </w:rPr>
              <w:t>7</w:t>
            </w:r>
            <w:r w:rsidR="00AA0AC1">
              <w:rPr>
                <w:rFonts w:ascii="Arial" w:hAnsi="Arial" w:cs="Arial"/>
                <w:i/>
                <w:iCs/>
                <w:sz w:val="20"/>
                <w:highlight w:val="yellow"/>
              </w:rPr>
              <w:t>04</w:t>
            </w:r>
            <w:r w:rsidRPr="00D47475">
              <w:rPr>
                <w:rFonts w:ascii="Arial" w:hAnsi="Arial" w:cs="Arial"/>
                <w:i/>
                <w:iCs/>
                <w:sz w:val="20"/>
                <w:highlight w:val="yellow"/>
              </w:rPr>
              <w:t xml:space="preserve"> as shown in the following document</w:t>
            </w:r>
          </w:p>
          <w:p w14:paraId="67202CC1" w14:textId="77777777" w:rsidR="00604860" w:rsidRPr="00D47475" w:rsidRDefault="00604860" w:rsidP="00604860">
            <w:pPr>
              <w:rPr>
                <w:rFonts w:ascii="Arial" w:hAnsi="Arial" w:cs="Arial"/>
                <w:i/>
                <w:iCs/>
                <w:sz w:val="20"/>
                <w:highlight w:val="yellow"/>
              </w:rPr>
            </w:pPr>
          </w:p>
          <w:p w14:paraId="3CE0A4FA" w14:textId="588A5B85" w:rsidR="00A8409A" w:rsidRPr="00C65488" w:rsidRDefault="00FA3316" w:rsidP="00604860">
            <w:pPr>
              <w:rPr>
                <w:rFonts w:ascii="Arial" w:hAnsi="Arial" w:cs="Arial"/>
                <w:sz w:val="20"/>
              </w:rPr>
            </w:pPr>
            <w:hyperlink r:id="rId34" w:history="1">
              <w:r w:rsidR="006D2293" w:rsidRPr="000403DA">
                <w:rPr>
                  <w:rStyle w:val="Hyperlink"/>
                  <w:rFonts w:ascii="Arial" w:hAnsi="Arial" w:cs="Arial"/>
                  <w:i/>
                  <w:iCs/>
                  <w:sz w:val="20"/>
                  <w:highlight w:val="yellow"/>
                </w:rPr>
                <w:t>https://mentor.ieee.org/802.11/dcn/21/11-21-</w:t>
              </w:r>
              <w:r w:rsidR="00744E40">
                <w:rPr>
                  <w:rStyle w:val="Hyperlink"/>
                  <w:rFonts w:ascii="Arial" w:hAnsi="Arial" w:cs="Arial"/>
                  <w:i/>
                  <w:iCs/>
                  <w:sz w:val="20"/>
                  <w:highlight w:val="yellow"/>
                </w:rPr>
                <w:t>0325-07</w:t>
              </w:r>
              <w:r w:rsidR="006D2293" w:rsidRPr="000403DA">
                <w:rPr>
                  <w:rStyle w:val="Hyperlink"/>
                  <w:rFonts w:ascii="Arial" w:hAnsi="Arial" w:cs="Arial"/>
                  <w:i/>
                  <w:iCs/>
                  <w:sz w:val="20"/>
                  <w:highlight w:val="yellow"/>
                </w:rPr>
                <w:t>-00be-u-sig-comment-resolution-part-1.docx</w:t>
              </w:r>
            </w:hyperlink>
          </w:p>
        </w:tc>
      </w:tr>
      <w:tr w:rsidR="00C65488" w:rsidRPr="009522BD" w14:paraId="0787A429" w14:textId="77777777" w:rsidTr="00C65488">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748E66E7" w14:textId="77777777" w:rsidR="00C65488" w:rsidRDefault="00C65488" w:rsidP="003B0431">
            <w:pPr>
              <w:rPr>
                <w:rFonts w:ascii="Arial" w:eastAsia="Times New Roman" w:hAnsi="Arial" w:cs="Arial"/>
                <w:bCs/>
                <w:sz w:val="20"/>
                <w:lang w:val="en-US" w:eastAsia="ko-KR"/>
              </w:rPr>
            </w:pPr>
            <w:r>
              <w:rPr>
                <w:rFonts w:ascii="Arial" w:eastAsia="Times New Roman" w:hAnsi="Arial" w:cs="Arial"/>
                <w:bCs/>
                <w:sz w:val="20"/>
                <w:lang w:val="en-US" w:eastAsia="ko-KR"/>
              </w:rPr>
              <w:t>2705</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160E9844" w14:textId="77777777" w:rsidR="00C65488" w:rsidRDefault="00C65488" w:rsidP="003B0431">
            <w:pPr>
              <w:rPr>
                <w:rFonts w:ascii="Arial" w:hAnsi="Arial" w:cs="Arial"/>
                <w:sz w:val="20"/>
              </w:rPr>
            </w:pPr>
            <w:r>
              <w:rPr>
                <w:rFonts w:ascii="Arial" w:hAnsi="Arial" w:cs="Arial"/>
                <w:sz w:val="20"/>
              </w:rPr>
              <w:t>36.3.11.7.2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48F4355B" w14:textId="77777777" w:rsidR="00C65488" w:rsidRDefault="00C65488" w:rsidP="003B0431">
            <w:pPr>
              <w:rPr>
                <w:rFonts w:ascii="Arial" w:hAnsi="Arial" w:cs="Arial"/>
                <w:sz w:val="20"/>
              </w:rPr>
            </w:pPr>
            <w:r>
              <w:rPr>
                <w:rFonts w:ascii="Arial" w:hAnsi="Arial" w:cs="Arial"/>
                <w:sz w:val="20"/>
              </w:rPr>
              <w:t>229.35</w:t>
            </w:r>
          </w:p>
        </w:tc>
        <w:tc>
          <w:tcPr>
            <w:tcW w:w="1706" w:type="dxa"/>
            <w:tcBorders>
              <w:top w:val="single" w:sz="4" w:space="0" w:color="000000"/>
              <w:left w:val="single" w:sz="4" w:space="0" w:color="000000"/>
              <w:bottom w:val="single" w:sz="4" w:space="0" w:color="000000"/>
              <w:right w:val="single" w:sz="4" w:space="0" w:color="000000"/>
            </w:tcBorders>
            <w:shd w:val="clear" w:color="auto" w:fill="auto"/>
          </w:tcPr>
          <w:p w14:paraId="5BAFB6EE" w14:textId="77777777" w:rsidR="00C65488" w:rsidRDefault="00C65488" w:rsidP="003B0431">
            <w:pPr>
              <w:rPr>
                <w:rFonts w:ascii="Arial" w:hAnsi="Arial" w:cs="Arial"/>
                <w:sz w:val="20"/>
              </w:rPr>
            </w:pPr>
            <w:r>
              <w:rPr>
                <w:rFonts w:ascii="Arial" w:hAnsi="Arial" w:cs="Arial"/>
                <w:sz w:val="20"/>
              </w:rPr>
              <w:t xml:space="preserve">Validate and Disregard are defined to </w:t>
            </w:r>
            <w:r>
              <w:rPr>
                <w:rFonts w:ascii="Arial" w:hAnsi="Arial" w:cs="Arial"/>
                <w:sz w:val="20"/>
              </w:rPr>
              <w:lastRenderedPageBreak/>
              <w:t xml:space="preserve">control the </w:t>
            </w:r>
            <w:proofErr w:type="spellStart"/>
            <w:r>
              <w:rPr>
                <w:rFonts w:ascii="Arial" w:hAnsi="Arial" w:cs="Arial"/>
                <w:sz w:val="20"/>
              </w:rPr>
              <w:t>behavior</w:t>
            </w:r>
            <w:proofErr w:type="spellEnd"/>
            <w:r>
              <w:rPr>
                <w:rFonts w:ascii="Arial" w:hAnsi="Arial" w:cs="Arial"/>
                <w:sz w:val="20"/>
              </w:rPr>
              <w:t xml:space="preserve"> of the Release1 receivers, which may not support all Release 2 features. The </w:t>
            </w:r>
            <w:proofErr w:type="spellStart"/>
            <w:r>
              <w:rPr>
                <w:rFonts w:ascii="Arial" w:hAnsi="Arial" w:cs="Arial"/>
                <w:sz w:val="20"/>
              </w:rPr>
              <w:t>TGbe</w:t>
            </w:r>
            <w:proofErr w:type="spellEnd"/>
            <w:r>
              <w:rPr>
                <w:rFonts w:ascii="Arial" w:hAnsi="Arial" w:cs="Arial"/>
                <w:sz w:val="20"/>
              </w:rPr>
              <w:t xml:space="preserve"> has not decided </w:t>
            </w:r>
            <w:proofErr w:type="gramStart"/>
            <w:r>
              <w:rPr>
                <w:rFonts w:ascii="Arial" w:hAnsi="Arial" w:cs="Arial"/>
                <w:sz w:val="20"/>
              </w:rPr>
              <w:t>if  they</w:t>
            </w:r>
            <w:proofErr w:type="gramEnd"/>
            <w:r>
              <w:rPr>
                <w:rFonts w:ascii="Arial" w:hAnsi="Arial" w:cs="Arial"/>
                <w:sz w:val="20"/>
              </w:rPr>
              <w:t xml:space="preserve"> will be kept as Validate or Disregard in Release 2.  Therefore, a note is needed to indicate possible change in the future. This note may be removed after all features are included in the spec draft.</w:t>
            </w:r>
          </w:p>
        </w:tc>
        <w:tc>
          <w:tcPr>
            <w:tcW w:w="3473" w:type="dxa"/>
            <w:tcBorders>
              <w:top w:val="single" w:sz="4" w:space="0" w:color="000000"/>
              <w:left w:val="single" w:sz="4" w:space="0" w:color="000000"/>
              <w:bottom w:val="single" w:sz="4" w:space="0" w:color="000000"/>
              <w:right w:val="single" w:sz="4" w:space="0" w:color="000000"/>
            </w:tcBorders>
            <w:shd w:val="clear" w:color="auto" w:fill="auto"/>
          </w:tcPr>
          <w:p w14:paraId="7F099E40" w14:textId="77777777" w:rsidR="00C65488" w:rsidRDefault="00C65488" w:rsidP="003B0431">
            <w:pPr>
              <w:rPr>
                <w:rFonts w:ascii="Arial" w:hAnsi="Arial" w:cs="Arial"/>
                <w:sz w:val="20"/>
              </w:rPr>
            </w:pPr>
            <w:r>
              <w:rPr>
                <w:rFonts w:ascii="Arial" w:hAnsi="Arial" w:cs="Arial"/>
                <w:sz w:val="20"/>
              </w:rPr>
              <w:lastRenderedPageBreak/>
              <w:t>Add a note after this paragraph (L33-45):</w:t>
            </w:r>
            <w:r>
              <w:rPr>
                <w:rFonts w:ascii="Arial" w:hAnsi="Arial" w:cs="Arial"/>
                <w:sz w:val="20"/>
              </w:rPr>
              <w:br/>
            </w:r>
            <w:r>
              <w:rPr>
                <w:rFonts w:ascii="Arial" w:hAnsi="Arial" w:cs="Arial"/>
                <w:sz w:val="20"/>
              </w:rPr>
              <w:lastRenderedPageBreak/>
              <w:br/>
              <w:t xml:space="preserve">NOTE: The Disregard bits currently specified in Table 36-19 (U-SIG field of an EHT MU PPDU) may be changed to Validate bits in future release, and </w:t>
            </w:r>
            <w:proofErr w:type="spellStart"/>
            <w:r>
              <w:rPr>
                <w:rFonts w:ascii="Arial" w:hAnsi="Arial" w:cs="Arial"/>
                <w:sz w:val="20"/>
              </w:rPr>
              <w:t>vise</w:t>
            </w:r>
            <w:proofErr w:type="spellEnd"/>
            <w:r>
              <w:rPr>
                <w:rFonts w:ascii="Arial" w:hAnsi="Arial" w:cs="Arial"/>
                <w:sz w:val="20"/>
              </w:rPr>
              <w:t xml:space="preserve"> versa. They may also be redefined depending on the bit values of those fields.</w:t>
            </w:r>
            <w:r>
              <w:rPr>
                <w:rFonts w:ascii="Arial" w:hAnsi="Arial" w:cs="Arial"/>
                <w:sz w:val="20"/>
              </w:rPr>
              <w:br/>
            </w:r>
            <w:r>
              <w:rPr>
                <w:rFonts w:ascii="Arial" w:hAnsi="Arial" w:cs="Arial"/>
                <w:sz w:val="20"/>
              </w:rPr>
              <w:br/>
              <w:t>This note can also put right after Table 36-19.</w:t>
            </w:r>
          </w:p>
        </w:tc>
        <w:tc>
          <w:tcPr>
            <w:tcW w:w="1862" w:type="dxa"/>
            <w:tcBorders>
              <w:top w:val="single" w:sz="4" w:space="0" w:color="000000"/>
              <w:left w:val="single" w:sz="4" w:space="0" w:color="000000"/>
              <w:bottom w:val="single" w:sz="4" w:space="0" w:color="000000"/>
              <w:right w:val="single" w:sz="4" w:space="0" w:color="000000"/>
            </w:tcBorders>
          </w:tcPr>
          <w:p w14:paraId="2F08FCA1" w14:textId="77777777" w:rsidR="00C65488" w:rsidRDefault="00C65488" w:rsidP="003B0431">
            <w:pPr>
              <w:rPr>
                <w:rFonts w:ascii="Arial" w:hAnsi="Arial" w:cs="Arial"/>
                <w:sz w:val="20"/>
              </w:rPr>
            </w:pPr>
            <w:r>
              <w:rPr>
                <w:rFonts w:ascii="Arial" w:hAnsi="Arial" w:cs="Arial"/>
                <w:sz w:val="20"/>
              </w:rPr>
              <w:lastRenderedPageBreak/>
              <w:t>Rejected.</w:t>
            </w:r>
          </w:p>
          <w:p w14:paraId="06D07E3D" w14:textId="5ABAE999" w:rsidR="00C65488" w:rsidRDefault="00C65488" w:rsidP="003B0431">
            <w:pPr>
              <w:rPr>
                <w:rFonts w:ascii="Arial" w:hAnsi="Arial" w:cs="Arial"/>
                <w:sz w:val="20"/>
              </w:rPr>
            </w:pPr>
            <w:r>
              <w:rPr>
                <w:rFonts w:ascii="Arial" w:hAnsi="Arial" w:cs="Arial"/>
                <w:sz w:val="20"/>
              </w:rPr>
              <w:t xml:space="preserve">The current Validate/Disregard definitions mandate R1 devices </w:t>
            </w:r>
            <w:proofErr w:type="spellStart"/>
            <w:r>
              <w:rPr>
                <w:rFonts w:ascii="Arial" w:hAnsi="Arial" w:cs="Arial"/>
                <w:sz w:val="20"/>
              </w:rPr>
              <w:lastRenderedPageBreak/>
              <w:t>behavior</w:t>
            </w:r>
            <w:proofErr w:type="spellEnd"/>
            <w:r>
              <w:rPr>
                <w:rFonts w:ascii="Arial" w:hAnsi="Arial" w:cs="Arial"/>
                <w:sz w:val="20"/>
              </w:rPr>
              <w:t xml:space="preserve">. If in the future, when a field/value is Disregard for R1 devices but Validate for R2 devices or devices, it would need to be redefined and </w:t>
            </w:r>
            <w:r w:rsidR="006D2293">
              <w:rPr>
                <w:rFonts w:ascii="Arial" w:hAnsi="Arial" w:cs="Arial"/>
                <w:sz w:val="20"/>
              </w:rPr>
              <w:t>w</w:t>
            </w:r>
            <w:r>
              <w:rPr>
                <w:rFonts w:ascii="Arial" w:hAnsi="Arial" w:cs="Arial"/>
                <w:sz w:val="20"/>
              </w:rPr>
              <w:t xml:space="preserve">ould no longer </w:t>
            </w:r>
            <w:r w:rsidR="006D2293">
              <w:rPr>
                <w:rFonts w:ascii="Arial" w:hAnsi="Arial" w:cs="Arial"/>
                <w:sz w:val="20"/>
              </w:rPr>
              <w:t>b</w:t>
            </w:r>
            <w:r w:rsidR="006D2293">
              <w:t xml:space="preserve">e </w:t>
            </w:r>
            <w:r>
              <w:rPr>
                <w:rFonts w:ascii="Arial" w:hAnsi="Arial" w:cs="Arial"/>
                <w:sz w:val="20"/>
              </w:rPr>
              <w:t xml:space="preserve">called “Disregard”. However, no such changes to the specification need to happen at this point of time. </w:t>
            </w:r>
          </w:p>
        </w:tc>
      </w:tr>
    </w:tbl>
    <w:p w14:paraId="4453F37A" w14:textId="2AC45BE4" w:rsidR="00D551D6" w:rsidRDefault="00D551D6" w:rsidP="00060DEF">
      <w:pPr>
        <w:jc w:val="both"/>
        <w:rPr>
          <w:sz w:val="28"/>
          <w:szCs w:val="22"/>
        </w:rPr>
      </w:pPr>
    </w:p>
    <w:p w14:paraId="592D851D" w14:textId="77777777" w:rsidR="00217CFD" w:rsidRDefault="00217CFD" w:rsidP="00217CFD">
      <w:pPr>
        <w:rPr>
          <w:b/>
          <w:i/>
          <w:sz w:val="22"/>
          <w:szCs w:val="22"/>
        </w:rPr>
      </w:pPr>
      <w:r w:rsidRPr="004B2833">
        <w:rPr>
          <w:b/>
          <w:i/>
          <w:sz w:val="22"/>
          <w:szCs w:val="22"/>
          <w:highlight w:val="yellow"/>
        </w:rPr>
        <w:t xml:space="preserve">Instructions to the editor: </w:t>
      </w:r>
    </w:p>
    <w:p w14:paraId="42587F67" w14:textId="24B3FA09" w:rsidR="00217CFD" w:rsidRPr="0082172C" w:rsidRDefault="00217CFD" w:rsidP="00217CFD">
      <w:pPr>
        <w:rPr>
          <w:b/>
          <w:sz w:val="20"/>
          <w:lang w:eastAsia="zh-CN"/>
        </w:rPr>
      </w:pPr>
      <w:r w:rsidRPr="0082172C">
        <w:rPr>
          <w:b/>
          <w:sz w:val="20"/>
          <w:highlight w:val="yellow"/>
          <w:lang w:eastAsia="zh-CN"/>
        </w:rPr>
        <w:t xml:space="preserve">Please make the changes to </w:t>
      </w:r>
      <w:r>
        <w:rPr>
          <w:b/>
          <w:sz w:val="20"/>
          <w:highlight w:val="yellow"/>
          <w:lang w:eastAsia="zh-CN"/>
        </w:rPr>
        <w:t>P229L</w:t>
      </w:r>
      <w:r w:rsidR="00332BB5">
        <w:rPr>
          <w:b/>
          <w:sz w:val="20"/>
          <w:highlight w:val="yellow"/>
          <w:lang w:eastAsia="zh-CN"/>
        </w:rPr>
        <w:t>33</w:t>
      </w:r>
      <w:r>
        <w:rPr>
          <w:b/>
          <w:sz w:val="20"/>
          <w:highlight w:val="yellow"/>
          <w:lang w:eastAsia="zh-CN"/>
        </w:rPr>
        <w:t>-L46</w:t>
      </w:r>
      <w:r w:rsidRPr="0082172C">
        <w:rPr>
          <w:b/>
          <w:sz w:val="20"/>
          <w:highlight w:val="yellow"/>
          <w:lang w:eastAsia="zh-CN"/>
        </w:rPr>
        <w:t xml:space="preserve"> as shown below:</w:t>
      </w:r>
    </w:p>
    <w:p w14:paraId="581C7266" w14:textId="77777777" w:rsidR="00217CFD" w:rsidRDefault="00217CFD" w:rsidP="00217CFD">
      <w:pPr>
        <w:jc w:val="both"/>
        <w:rPr>
          <w:sz w:val="28"/>
          <w:szCs w:val="22"/>
        </w:rPr>
      </w:pPr>
    </w:p>
    <w:p w14:paraId="544A1142" w14:textId="3097A906" w:rsidR="00217CFD" w:rsidRPr="00CA12D4" w:rsidDel="008D4192" w:rsidRDefault="00217CFD" w:rsidP="00217CFD">
      <w:pPr>
        <w:pStyle w:val="ListParagraph"/>
        <w:widowControl w:val="0"/>
        <w:numPr>
          <w:ilvl w:val="0"/>
          <w:numId w:val="30"/>
        </w:numPr>
        <w:tabs>
          <w:tab w:val="left" w:pos="720"/>
        </w:tabs>
        <w:kinsoku w:val="0"/>
        <w:overflowPunct w:val="0"/>
        <w:autoSpaceDE w:val="0"/>
        <w:autoSpaceDN w:val="0"/>
        <w:adjustRightInd w:val="0"/>
        <w:spacing w:line="249" w:lineRule="exact"/>
        <w:ind w:leftChars="0"/>
        <w:rPr>
          <w:del w:id="137" w:author="Sameer Vermani" w:date="2021-03-10T18:07:00Z"/>
          <w:sz w:val="20"/>
        </w:rPr>
      </w:pPr>
      <w:r w:rsidRPr="00CA12D4">
        <w:rPr>
          <w:sz w:val="20"/>
        </w:rPr>
        <w:t>Reserved</w:t>
      </w:r>
      <w:r w:rsidRPr="00D769D2">
        <w:rPr>
          <w:sz w:val="20"/>
          <w:rPrChange w:id="138" w:author="Sameer Vermani" w:date="2021-03-10T18:08:00Z">
            <w:rPr>
              <w:spacing w:val="28"/>
              <w:sz w:val="20"/>
            </w:rPr>
          </w:rPrChange>
        </w:rPr>
        <w:t xml:space="preserve"> </w:t>
      </w:r>
      <w:del w:id="139" w:author="Sameer Vermani" w:date="2021-02-17T15:46:00Z">
        <w:r w:rsidRPr="00CA12D4" w:rsidDel="0066581B">
          <w:rPr>
            <w:sz w:val="20"/>
          </w:rPr>
          <w:delText>bits</w:delText>
        </w:r>
        <w:r w:rsidRPr="00D769D2" w:rsidDel="0066581B">
          <w:rPr>
            <w:sz w:val="20"/>
            <w:rPrChange w:id="140" w:author="Sameer Vermani" w:date="2021-03-10T18:08:00Z">
              <w:rPr>
                <w:spacing w:val="28"/>
                <w:sz w:val="20"/>
              </w:rPr>
            </w:rPrChange>
          </w:rPr>
          <w:delText xml:space="preserve"> </w:delText>
        </w:r>
      </w:del>
      <w:ins w:id="141" w:author="Sameer Vermani" w:date="2021-02-17T15:46:00Z">
        <w:r w:rsidRPr="00D769D2">
          <w:rPr>
            <w:sz w:val="20"/>
            <w:rPrChange w:id="142" w:author="Sameer Vermani" w:date="2021-03-10T18:08:00Z">
              <w:rPr>
                <w:spacing w:val="28"/>
                <w:sz w:val="20"/>
              </w:rPr>
            </w:rPrChange>
          </w:rPr>
          <w:t xml:space="preserve">fields </w:t>
        </w:r>
      </w:ins>
      <w:del w:id="143" w:author="Sameer Vermani" w:date="2021-02-17T15:46:00Z">
        <w:r w:rsidRPr="00CA12D4" w:rsidDel="0066581B">
          <w:rPr>
            <w:sz w:val="20"/>
          </w:rPr>
          <w:delText>are</w:delText>
        </w:r>
        <w:r w:rsidRPr="00D769D2" w:rsidDel="0066581B">
          <w:rPr>
            <w:sz w:val="20"/>
            <w:rPrChange w:id="144" w:author="Sameer Vermani" w:date="2021-03-10T18:08:00Z">
              <w:rPr>
                <w:spacing w:val="28"/>
                <w:sz w:val="20"/>
              </w:rPr>
            </w:rPrChange>
          </w:rPr>
          <w:delText xml:space="preserve"> </w:delText>
        </w:r>
        <w:r w:rsidRPr="00CA12D4" w:rsidDel="0066581B">
          <w:rPr>
            <w:sz w:val="20"/>
          </w:rPr>
          <w:delText>divided</w:delText>
        </w:r>
        <w:r w:rsidRPr="00D769D2" w:rsidDel="0066581B">
          <w:rPr>
            <w:sz w:val="20"/>
            <w:rPrChange w:id="145" w:author="Sameer Vermani" w:date="2021-03-10T18:08:00Z">
              <w:rPr>
                <w:spacing w:val="29"/>
                <w:sz w:val="20"/>
              </w:rPr>
            </w:rPrChange>
          </w:rPr>
          <w:delText xml:space="preserve"> </w:delText>
        </w:r>
      </w:del>
      <w:r w:rsidRPr="00CA12D4">
        <w:rPr>
          <w:sz w:val="20"/>
        </w:rPr>
        <w:t>in</w:t>
      </w:r>
      <w:r w:rsidRPr="00D769D2">
        <w:rPr>
          <w:sz w:val="20"/>
          <w:rPrChange w:id="146" w:author="Sameer Vermani" w:date="2021-03-10T18:08:00Z">
            <w:rPr>
              <w:spacing w:val="28"/>
              <w:sz w:val="20"/>
            </w:rPr>
          </w:rPrChange>
        </w:rPr>
        <w:t xml:space="preserve"> </w:t>
      </w:r>
      <w:r w:rsidRPr="00CA12D4">
        <w:rPr>
          <w:sz w:val="20"/>
        </w:rPr>
        <w:t>the</w:t>
      </w:r>
      <w:r w:rsidRPr="00D769D2">
        <w:rPr>
          <w:sz w:val="20"/>
          <w:rPrChange w:id="147" w:author="Sameer Vermani" w:date="2021-03-10T18:08:00Z">
            <w:rPr>
              <w:spacing w:val="29"/>
              <w:sz w:val="20"/>
            </w:rPr>
          </w:rPrChange>
        </w:rPr>
        <w:t xml:space="preserve"> </w:t>
      </w:r>
      <w:del w:id="148" w:author="Alice Chen" w:date="2021-02-27T01:02:00Z">
        <w:r w:rsidRPr="00CA12D4" w:rsidDel="00BF3ACA">
          <w:rPr>
            <w:sz w:val="20"/>
          </w:rPr>
          <w:delText>PHY</w:delText>
        </w:r>
        <w:r w:rsidRPr="00D769D2" w:rsidDel="00BF3ACA">
          <w:rPr>
            <w:sz w:val="20"/>
            <w:rPrChange w:id="149" w:author="Sameer Vermani" w:date="2021-03-10T18:08:00Z">
              <w:rPr>
                <w:spacing w:val="29"/>
                <w:sz w:val="20"/>
              </w:rPr>
            </w:rPrChange>
          </w:rPr>
          <w:delText xml:space="preserve"> </w:delText>
        </w:r>
      </w:del>
      <w:ins w:id="150" w:author="Alice Chen" w:date="2021-02-27T01:02:00Z">
        <w:r>
          <w:rPr>
            <w:sz w:val="20"/>
          </w:rPr>
          <w:t>EHT</w:t>
        </w:r>
        <w:r w:rsidRPr="00D769D2">
          <w:rPr>
            <w:sz w:val="20"/>
            <w:rPrChange w:id="151" w:author="Sameer Vermani" w:date="2021-03-10T18:08:00Z">
              <w:rPr>
                <w:spacing w:val="29"/>
                <w:sz w:val="20"/>
              </w:rPr>
            </w:rPrChange>
          </w:rPr>
          <w:t xml:space="preserve"> </w:t>
        </w:r>
      </w:ins>
      <w:r w:rsidRPr="00CA12D4">
        <w:rPr>
          <w:sz w:val="20"/>
        </w:rPr>
        <w:t>preamble</w:t>
      </w:r>
      <w:r w:rsidRPr="00D769D2">
        <w:rPr>
          <w:sz w:val="20"/>
          <w:rPrChange w:id="152" w:author="Sameer Vermani" w:date="2021-03-10T18:08:00Z">
            <w:rPr>
              <w:spacing w:val="28"/>
              <w:sz w:val="20"/>
            </w:rPr>
          </w:rPrChange>
        </w:rPr>
        <w:t xml:space="preserve"> </w:t>
      </w:r>
      <w:r w:rsidRPr="00CA12D4">
        <w:rPr>
          <w:sz w:val="20"/>
        </w:rPr>
        <w:t>or</w:t>
      </w:r>
      <w:r w:rsidRPr="00D769D2">
        <w:rPr>
          <w:sz w:val="20"/>
          <w:rPrChange w:id="153" w:author="Sameer Vermani" w:date="2021-03-10T18:08:00Z">
            <w:rPr>
              <w:spacing w:val="29"/>
              <w:sz w:val="20"/>
            </w:rPr>
          </w:rPrChange>
        </w:rPr>
        <w:t xml:space="preserve"> </w:t>
      </w:r>
      <w:del w:id="154" w:author="Sameer Vermani" w:date="2021-02-26T18:29:00Z">
        <w:r w:rsidRPr="00CA12D4" w:rsidDel="00FD7A42">
          <w:rPr>
            <w:sz w:val="20"/>
          </w:rPr>
          <w:delText>any</w:delText>
        </w:r>
        <w:r w:rsidRPr="00D769D2" w:rsidDel="00FD7A42">
          <w:rPr>
            <w:sz w:val="20"/>
            <w:rPrChange w:id="155" w:author="Sameer Vermani" w:date="2021-03-10T18:08:00Z">
              <w:rPr>
                <w:spacing w:val="28"/>
                <w:sz w:val="20"/>
              </w:rPr>
            </w:rPrChange>
          </w:rPr>
          <w:delText xml:space="preserve"> </w:delText>
        </w:r>
      </w:del>
      <w:r w:rsidRPr="00CA12D4">
        <w:rPr>
          <w:sz w:val="20"/>
        </w:rPr>
        <w:t>reserved</w:t>
      </w:r>
      <w:del w:id="156" w:author="Sameer Vermani" w:date="2021-02-26T17:32:00Z">
        <w:r w:rsidRPr="00CA12D4" w:rsidDel="00687B31">
          <w:rPr>
            <w:sz w:val="20"/>
          </w:rPr>
          <w:delText>/unused</w:delText>
        </w:r>
      </w:del>
      <w:r w:rsidRPr="00D769D2">
        <w:rPr>
          <w:sz w:val="20"/>
          <w:rPrChange w:id="157" w:author="Sameer Vermani" w:date="2021-03-10T18:08:00Z">
            <w:rPr>
              <w:spacing w:val="29"/>
              <w:sz w:val="20"/>
            </w:rPr>
          </w:rPrChange>
        </w:rPr>
        <w:t xml:space="preserve"> </w:t>
      </w:r>
      <w:r w:rsidRPr="00CA12D4">
        <w:rPr>
          <w:sz w:val="20"/>
        </w:rPr>
        <w:t>states</w:t>
      </w:r>
      <w:r w:rsidRPr="00D769D2">
        <w:rPr>
          <w:sz w:val="20"/>
          <w:rPrChange w:id="158" w:author="Sameer Vermani" w:date="2021-03-10T18:08:00Z">
            <w:rPr>
              <w:spacing w:val="29"/>
              <w:sz w:val="20"/>
            </w:rPr>
          </w:rPrChange>
        </w:rPr>
        <w:t xml:space="preserve"> </w:t>
      </w:r>
      <w:r w:rsidRPr="00CA12D4">
        <w:rPr>
          <w:sz w:val="20"/>
        </w:rPr>
        <w:t>of</w:t>
      </w:r>
      <w:r w:rsidRPr="00D769D2">
        <w:rPr>
          <w:sz w:val="20"/>
          <w:rPrChange w:id="159" w:author="Sameer Vermani" w:date="2021-03-10T18:08:00Z">
            <w:rPr>
              <w:spacing w:val="28"/>
              <w:sz w:val="20"/>
            </w:rPr>
          </w:rPrChange>
        </w:rPr>
        <w:t xml:space="preserve"> </w:t>
      </w:r>
      <w:r w:rsidRPr="00CA12D4">
        <w:rPr>
          <w:sz w:val="20"/>
        </w:rPr>
        <w:t>the</w:t>
      </w:r>
      <w:r w:rsidRPr="00D769D2">
        <w:rPr>
          <w:sz w:val="20"/>
          <w:rPrChange w:id="160" w:author="Sameer Vermani" w:date="2021-03-10T18:08:00Z">
            <w:rPr>
              <w:spacing w:val="30"/>
              <w:sz w:val="20"/>
            </w:rPr>
          </w:rPrChange>
        </w:rPr>
        <w:t xml:space="preserve"> </w:t>
      </w:r>
      <w:r w:rsidRPr="00CA12D4">
        <w:rPr>
          <w:sz w:val="20"/>
        </w:rPr>
        <w:t>fields</w:t>
      </w:r>
      <w:r w:rsidRPr="00D769D2">
        <w:rPr>
          <w:sz w:val="20"/>
          <w:rPrChange w:id="161" w:author="Sameer Vermani" w:date="2021-03-10T18:08:00Z">
            <w:rPr>
              <w:spacing w:val="28"/>
              <w:sz w:val="20"/>
            </w:rPr>
          </w:rPrChange>
        </w:rPr>
        <w:t xml:space="preserve"> </w:t>
      </w:r>
      <w:r w:rsidRPr="00CA12D4">
        <w:rPr>
          <w:sz w:val="20"/>
        </w:rPr>
        <w:t>in</w:t>
      </w:r>
      <w:r w:rsidRPr="00D769D2">
        <w:rPr>
          <w:sz w:val="20"/>
          <w:rPrChange w:id="162" w:author="Sameer Vermani" w:date="2021-03-10T18:08:00Z">
            <w:rPr>
              <w:spacing w:val="29"/>
              <w:sz w:val="20"/>
            </w:rPr>
          </w:rPrChange>
        </w:rPr>
        <w:t xml:space="preserve"> </w:t>
      </w:r>
      <w:r w:rsidRPr="00CA12D4">
        <w:rPr>
          <w:sz w:val="20"/>
        </w:rPr>
        <w:t>the</w:t>
      </w:r>
      <w:r w:rsidRPr="00D769D2">
        <w:rPr>
          <w:sz w:val="20"/>
          <w:rPrChange w:id="163" w:author="Sameer Vermani" w:date="2021-03-10T18:08:00Z">
            <w:rPr>
              <w:spacing w:val="28"/>
              <w:sz w:val="20"/>
            </w:rPr>
          </w:rPrChange>
        </w:rPr>
        <w:t xml:space="preserve"> </w:t>
      </w:r>
      <w:ins w:id="164" w:author="Sameer Vermani" w:date="2021-03-01T14:49:00Z">
        <w:r w:rsidR="00FF435C" w:rsidRPr="00D769D2">
          <w:rPr>
            <w:sz w:val="20"/>
            <w:rPrChange w:id="165" w:author="Sameer Vermani" w:date="2021-03-10T18:08:00Z">
              <w:rPr>
                <w:spacing w:val="28"/>
                <w:sz w:val="20"/>
              </w:rPr>
            </w:rPrChange>
          </w:rPr>
          <w:t xml:space="preserve">EHT </w:t>
        </w:r>
      </w:ins>
      <w:del w:id="166" w:author="Sameer Vermani" w:date="2021-03-01T14:49:00Z">
        <w:r w:rsidRPr="00CA12D4" w:rsidDel="00FF435C">
          <w:rPr>
            <w:sz w:val="20"/>
          </w:rPr>
          <w:delText>PHY</w:delText>
        </w:r>
      </w:del>
    </w:p>
    <w:p w14:paraId="4F69A0AE" w14:textId="1D07D9DB" w:rsidR="00217CFD" w:rsidRPr="008D4192" w:rsidDel="008D4192" w:rsidRDefault="00FA3316" w:rsidP="008D4192">
      <w:pPr>
        <w:pStyle w:val="ListParagraph"/>
        <w:widowControl w:val="0"/>
        <w:numPr>
          <w:ilvl w:val="0"/>
          <w:numId w:val="30"/>
        </w:numPr>
        <w:tabs>
          <w:tab w:val="left" w:pos="720"/>
        </w:tabs>
        <w:kinsoku w:val="0"/>
        <w:overflowPunct w:val="0"/>
        <w:autoSpaceDE w:val="0"/>
        <w:autoSpaceDN w:val="0"/>
        <w:adjustRightInd w:val="0"/>
        <w:spacing w:line="249" w:lineRule="exact"/>
        <w:ind w:leftChars="0"/>
        <w:rPr>
          <w:del w:id="167" w:author="Sameer Vermani" w:date="2021-03-10T18:07:00Z"/>
          <w:sz w:val="20"/>
          <w:rPrChange w:id="168" w:author="Sameer Vermani" w:date="2021-03-10T18:07:00Z">
            <w:rPr>
              <w:del w:id="169" w:author="Sameer Vermani" w:date="2021-03-10T18:07:00Z"/>
            </w:rPr>
          </w:rPrChange>
        </w:rPr>
        <w:pPrChange w:id="170" w:author="Sameer Vermani" w:date="2021-03-10T18:07:00Z">
          <w:pPr>
            <w:pStyle w:val="ListParagraph"/>
            <w:widowControl w:val="0"/>
            <w:numPr>
              <w:numId w:val="29"/>
            </w:numPr>
            <w:tabs>
              <w:tab w:val="left" w:pos="721"/>
            </w:tabs>
            <w:kinsoku w:val="0"/>
            <w:overflowPunct w:val="0"/>
            <w:autoSpaceDE w:val="0"/>
            <w:autoSpaceDN w:val="0"/>
            <w:adjustRightInd w:val="0"/>
            <w:spacing w:line="220" w:lineRule="exact"/>
            <w:ind w:leftChars="0" w:left="720" w:hanging="555"/>
          </w:pPr>
        </w:pPrChange>
      </w:pPr>
      <w:r w:rsidRPr="00D769D2">
        <w:rPr>
          <w:sz w:val="20"/>
          <w:rPrChange w:id="171" w:author="Sameer Vermani" w:date="2021-03-10T18:08:00Z">
            <w:rPr>
              <w:noProof/>
            </w:rPr>
          </w:rPrChange>
        </w:rPr>
        <w:pict w14:anchorId="5D24CC30">
          <v:shape id="_x0000_s1454" type="#_x0000_t202" style="position:absolute;left:0;text-align:left;margin-left:62.35pt;margin-top:7.7pt;width:9pt;height:10pt;z-index:-5;mso-position-horizontal-relative:page" o:allowincell="f" filled="f" stroked="f">
            <v:textbox inset="0,0,0,0">
              <w:txbxContent>
                <w:p w14:paraId="1B4BCF39" w14:textId="77777777" w:rsidR="00F72413" w:rsidRDefault="00F72413" w:rsidP="00217CFD">
                  <w:pPr>
                    <w:pStyle w:val="BodyText0"/>
                    <w:kinsoku w:val="0"/>
                    <w:overflowPunct w:val="0"/>
                    <w:spacing w:line="199" w:lineRule="exact"/>
                    <w:rPr>
                      <w:szCs w:val="18"/>
                    </w:rPr>
                  </w:pPr>
                  <w:r>
                    <w:rPr>
                      <w:szCs w:val="18"/>
                    </w:rPr>
                    <w:t>35</w:t>
                  </w:r>
                </w:p>
              </w:txbxContent>
            </v:textbox>
            <w10:wrap anchorx="page"/>
          </v:shape>
        </w:pict>
      </w:r>
      <w:r w:rsidR="00217CFD" w:rsidRPr="008D4192">
        <w:rPr>
          <w:sz w:val="20"/>
          <w:rPrChange w:id="172" w:author="Sameer Vermani" w:date="2021-03-10T18:07:00Z">
            <w:rPr/>
          </w:rPrChange>
        </w:rPr>
        <w:t>preamble</w:t>
      </w:r>
      <w:r w:rsidR="00217CFD" w:rsidRPr="00D769D2">
        <w:rPr>
          <w:sz w:val="20"/>
          <w:rPrChange w:id="173" w:author="Sameer Vermani" w:date="2021-03-10T18:08:00Z">
            <w:rPr/>
          </w:rPrChange>
        </w:rPr>
        <w:t xml:space="preserve"> </w:t>
      </w:r>
      <w:proofErr w:type="gramStart"/>
      <w:ins w:id="174" w:author="Sameer Vermani" w:date="2021-02-17T15:47:00Z">
        <w:r w:rsidR="00217CFD" w:rsidRPr="00D769D2">
          <w:rPr>
            <w:sz w:val="20"/>
            <w:rPrChange w:id="175" w:author="Sameer Vermani" w:date="2021-03-10T18:08:00Z">
              <w:rPr/>
            </w:rPrChange>
          </w:rPr>
          <w:t>are</w:t>
        </w:r>
        <w:proofErr w:type="gramEnd"/>
        <w:r w:rsidR="00217CFD" w:rsidRPr="00D769D2">
          <w:rPr>
            <w:sz w:val="20"/>
            <w:rPrChange w:id="176" w:author="Sameer Vermani" w:date="2021-03-10T18:08:00Z">
              <w:rPr/>
            </w:rPrChange>
          </w:rPr>
          <w:t xml:space="preserve"> divided </w:t>
        </w:r>
      </w:ins>
      <w:r w:rsidR="00217CFD" w:rsidRPr="008D4192">
        <w:rPr>
          <w:sz w:val="20"/>
          <w:rPrChange w:id="177" w:author="Sameer Vermani" w:date="2021-03-10T18:07:00Z">
            <w:rPr/>
          </w:rPrChange>
        </w:rPr>
        <w:t>into</w:t>
      </w:r>
      <w:r w:rsidR="00217CFD" w:rsidRPr="00D769D2">
        <w:rPr>
          <w:sz w:val="20"/>
          <w:rPrChange w:id="178" w:author="Sameer Vermani" w:date="2021-03-10T18:08:00Z">
            <w:rPr>
              <w:spacing w:val="12"/>
            </w:rPr>
          </w:rPrChange>
        </w:rPr>
        <w:t xml:space="preserve"> </w:t>
      </w:r>
      <w:r w:rsidR="00217CFD" w:rsidRPr="008D4192">
        <w:rPr>
          <w:sz w:val="20"/>
          <w:rPrChange w:id="179" w:author="Sameer Vermani" w:date="2021-03-10T18:07:00Z">
            <w:rPr/>
          </w:rPrChange>
        </w:rPr>
        <w:t>two</w:t>
      </w:r>
      <w:r w:rsidR="00217CFD" w:rsidRPr="00D769D2">
        <w:rPr>
          <w:sz w:val="20"/>
          <w:rPrChange w:id="180" w:author="Sameer Vermani" w:date="2021-03-10T18:08:00Z">
            <w:rPr>
              <w:spacing w:val="11"/>
            </w:rPr>
          </w:rPrChange>
        </w:rPr>
        <w:t xml:space="preserve"> </w:t>
      </w:r>
      <w:r w:rsidR="00217CFD" w:rsidRPr="008D4192">
        <w:rPr>
          <w:sz w:val="20"/>
          <w:rPrChange w:id="181" w:author="Sameer Vermani" w:date="2021-03-10T18:07:00Z">
            <w:rPr/>
          </w:rPrChange>
        </w:rPr>
        <w:t>categories:</w:t>
      </w:r>
      <w:r w:rsidR="00217CFD" w:rsidRPr="00D769D2">
        <w:rPr>
          <w:sz w:val="20"/>
          <w:rPrChange w:id="182" w:author="Sameer Vermani" w:date="2021-03-10T18:08:00Z">
            <w:rPr>
              <w:spacing w:val="11"/>
            </w:rPr>
          </w:rPrChange>
        </w:rPr>
        <w:t xml:space="preserve"> </w:t>
      </w:r>
      <w:r w:rsidR="00217CFD" w:rsidRPr="00D769D2">
        <w:rPr>
          <w:sz w:val="20"/>
          <w:rPrChange w:id="183" w:author="Sameer Vermani" w:date="2021-03-10T18:08:00Z">
            <w:rPr>
              <w:spacing w:val="-3"/>
            </w:rPr>
          </w:rPrChange>
        </w:rPr>
        <w:t>Validate</w:t>
      </w:r>
      <w:r w:rsidR="00217CFD" w:rsidRPr="00D769D2">
        <w:rPr>
          <w:sz w:val="20"/>
          <w:rPrChange w:id="184" w:author="Sameer Vermani" w:date="2021-03-10T18:08:00Z">
            <w:rPr>
              <w:spacing w:val="11"/>
            </w:rPr>
          </w:rPrChange>
        </w:rPr>
        <w:t xml:space="preserve"> </w:t>
      </w:r>
      <w:r w:rsidR="00217CFD" w:rsidRPr="008D4192">
        <w:rPr>
          <w:sz w:val="20"/>
          <w:rPrChange w:id="185" w:author="Sameer Vermani" w:date="2021-03-10T18:07:00Z">
            <w:rPr/>
          </w:rPrChange>
        </w:rPr>
        <w:t>and</w:t>
      </w:r>
      <w:r w:rsidR="00217CFD" w:rsidRPr="00D769D2">
        <w:rPr>
          <w:sz w:val="20"/>
          <w:rPrChange w:id="186" w:author="Sameer Vermani" w:date="2021-03-10T18:08:00Z">
            <w:rPr>
              <w:spacing w:val="11"/>
            </w:rPr>
          </w:rPrChange>
        </w:rPr>
        <w:t xml:space="preserve"> </w:t>
      </w:r>
      <w:r w:rsidR="00217CFD" w:rsidRPr="008D4192">
        <w:rPr>
          <w:sz w:val="20"/>
          <w:rPrChange w:id="187" w:author="Sameer Vermani" w:date="2021-03-10T18:07:00Z">
            <w:rPr/>
          </w:rPrChange>
        </w:rPr>
        <w:t>Disregard.</w:t>
      </w:r>
      <w:r w:rsidR="00217CFD" w:rsidRPr="00D769D2">
        <w:rPr>
          <w:sz w:val="20"/>
          <w:rPrChange w:id="188" w:author="Sameer Vermani" w:date="2021-03-10T18:08:00Z">
            <w:rPr/>
          </w:rPrChange>
        </w:rPr>
        <w:t xml:space="preserve"> </w:t>
      </w:r>
      <w:ins w:id="189" w:author="Sameer Vermani" w:date="2021-02-26T18:49:00Z">
        <w:r w:rsidR="00217CFD" w:rsidRPr="008D4192">
          <w:rPr>
            <w:sz w:val="20"/>
            <w:rPrChange w:id="190" w:author="Sameer Vermani" w:date="2021-03-10T18:07:00Z">
              <w:rPr/>
            </w:rPrChange>
          </w:rPr>
          <w:t xml:space="preserve">An EHT STA with </w:t>
        </w:r>
      </w:ins>
      <w:ins w:id="191" w:author="Sameer Vermani" w:date="2021-03-09T11:10:00Z">
        <w:r w:rsidR="001231ED" w:rsidRPr="00D769D2">
          <w:rPr>
            <w:sz w:val="20"/>
            <w:rPrChange w:id="192" w:author="Sameer Vermani" w:date="2021-03-10T18:08:00Z">
              <w:rPr>
                <w:spacing w:val="-5"/>
              </w:rPr>
            </w:rPrChange>
          </w:rPr>
          <w:t>dot11EHTBaseLineFeaturesImplementedOnly</w:t>
        </w:r>
      </w:ins>
      <w:ins w:id="193" w:author="Sameer Vermani" w:date="2021-02-26T18:49:00Z">
        <w:r w:rsidR="00217CFD" w:rsidRPr="00D769D2">
          <w:rPr>
            <w:sz w:val="20"/>
            <w:rPrChange w:id="194" w:author="Sameer Vermani" w:date="2021-03-10T18:08:00Z">
              <w:rPr>
                <w:spacing w:val="-5"/>
              </w:rPr>
            </w:rPrChange>
          </w:rPr>
          <w:t xml:space="preserve"> </w:t>
        </w:r>
      </w:ins>
      <w:ins w:id="195" w:author="Sameer Vermani" w:date="2021-03-04T07:14:00Z">
        <w:r w:rsidR="00777B97" w:rsidRPr="00D769D2">
          <w:rPr>
            <w:sz w:val="20"/>
            <w:rPrChange w:id="196" w:author="Sameer Vermani" w:date="2021-03-10T18:08:00Z">
              <w:rPr>
                <w:spacing w:val="-5"/>
              </w:rPr>
            </w:rPrChange>
          </w:rPr>
          <w:t xml:space="preserve">equal </w:t>
        </w:r>
      </w:ins>
      <w:ins w:id="197" w:author="Sameer Vermani" w:date="2021-02-26T18:49:00Z">
        <w:r w:rsidR="00217CFD" w:rsidRPr="00D769D2">
          <w:rPr>
            <w:sz w:val="20"/>
            <w:rPrChange w:id="198" w:author="Sameer Vermani" w:date="2021-03-10T18:08:00Z">
              <w:rPr>
                <w:spacing w:val="-5"/>
              </w:rPr>
            </w:rPrChange>
          </w:rPr>
          <w:t>to true</w:t>
        </w:r>
        <w:r w:rsidR="00217CFD" w:rsidRPr="00D769D2">
          <w:rPr>
            <w:sz w:val="20"/>
            <w:rPrChange w:id="199" w:author="Sameer Vermani" w:date="2021-03-10T18:08:00Z">
              <w:rPr>
                <w:spacing w:val="16"/>
              </w:rPr>
            </w:rPrChange>
          </w:rPr>
          <w:t xml:space="preserve"> </w:t>
        </w:r>
        <w:r w:rsidR="00217CFD" w:rsidRPr="008D4192">
          <w:rPr>
            <w:sz w:val="20"/>
            <w:rPrChange w:id="200" w:author="Sameer Vermani" w:date="2021-03-10T18:07:00Z">
              <w:rPr/>
            </w:rPrChange>
          </w:rPr>
          <w:t>shall set the Disregard fields</w:t>
        </w:r>
      </w:ins>
      <w:ins w:id="201" w:author="Sameer Vermani" w:date="2021-02-26T18:50:00Z">
        <w:r w:rsidR="00217CFD" w:rsidRPr="008D4192">
          <w:rPr>
            <w:sz w:val="20"/>
            <w:rPrChange w:id="202" w:author="Sameer Vermani" w:date="2021-03-10T18:07:00Z">
              <w:rPr/>
            </w:rPrChange>
          </w:rPr>
          <w:t xml:space="preserve"> and Validate fields</w:t>
        </w:r>
      </w:ins>
      <w:ins w:id="203" w:author="Sameer Vermani" w:date="2021-02-26T18:49:00Z">
        <w:r w:rsidR="00217CFD" w:rsidRPr="008D4192">
          <w:rPr>
            <w:sz w:val="20"/>
            <w:rPrChange w:id="204" w:author="Sameer Vermani" w:date="2021-03-10T18:07:00Z">
              <w:rPr/>
            </w:rPrChange>
          </w:rPr>
          <w:t xml:space="preserve"> </w:t>
        </w:r>
      </w:ins>
      <w:ins w:id="205" w:author="Sameer Vermani" w:date="2021-03-10T18:11:00Z">
        <w:r w:rsidR="00B85A3A">
          <w:rPr>
            <w:sz w:val="20"/>
          </w:rPr>
          <w:t xml:space="preserve">in accordance with the requirements </w:t>
        </w:r>
      </w:ins>
      <w:ins w:id="206" w:author="Sameer Vermani" w:date="2021-02-26T18:49:00Z">
        <w:r w:rsidR="00217CFD" w:rsidRPr="008D4192">
          <w:rPr>
            <w:sz w:val="20"/>
            <w:rPrChange w:id="207" w:author="Sameer Vermani" w:date="2021-03-10T18:07:00Z">
              <w:rPr/>
            </w:rPrChange>
          </w:rPr>
          <w:t xml:space="preserve">specified in this subclause. </w:t>
        </w:r>
      </w:ins>
      <w:ins w:id="208" w:author="Sameer Vermani" w:date="2021-02-26T18:52:00Z">
        <w:r w:rsidR="00217CFD" w:rsidRPr="008D4192">
          <w:rPr>
            <w:sz w:val="20"/>
            <w:rPrChange w:id="209" w:author="Sameer Vermani" w:date="2021-03-10T18:07:00Z">
              <w:rPr/>
            </w:rPrChange>
          </w:rPr>
          <w:t xml:space="preserve">An EHT STA with </w:t>
        </w:r>
      </w:ins>
      <w:ins w:id="210" w:author="Sameer Vermani" w:date="2021-03-09T11:10:00Z">
        <w:r w:rsidR="001231ED" w:rsidRPr="00D769D2">
          <w:rPr>
            <w:sz w:val="20"/>
            <w:rPrChange w:id="211" w:author="Sameer Vermani" w:date="2021-03-10T18:08:00Z">
              <w:rPr>
                <w:spacing w:val="-5"/>
              </w:rPr>
            </w:rPrChange>
          </w:rPr>
          <w:t>dot11EHTBaseLineFeaturesImplementedOnly</w:t>
        </w:r>
      </w:ins>
      <w:ins w:id="212" w:author="Sameer Vermani" w:date="2021-02-26T18:52:00Z">
        <w:r w:rsidR="00217CFD" w:rsidRPr="00D769D2">
          <w:rPr>
            <w:sz w:val="20"/>
            <w:rPrChange w:id="213" w:author="Sameer Vermani" w:date="2021-03-10T18:08:00Z">
              <w:rPr>
                <w:spacing w:val="-5"/>
              </w:rPr>
            </w:rPrChange>
          </w:rPr>
          <w:t xml:space="preserve"> </w:t>
        </w:r>
      </w:ins>
      <w:ins w:id="214" w:author="Sameer Vermani" w:date="2021-03-04T07:14:00Z">
        <w:r w:rsidR="009D2304" w:rsidRPr="00D769D2">
          <w:rPr>
            <w:sz w:val="20"/>
            <w:rPrChange w:id="215" w:author="Sameer Vermani" w:date="2021-03-10T18:08:00Z">
              <w:rPr>
                <w:spacing w:val="-5"/>
              </w:rPr>
            </w:rPrChange>
          </w:rPr>
          <w:t>equal</w:t>
        </w:r>
      </w:ins>
      <w:ins w:id="216" w:author="Sameer Vermani" w:date="2021-02-26T18:52:00Z">
        <w:r w:rsidR="00217CFD" w:rsidRPr="00D769D2">
          <w:rPr>
            <w:sz w:val="20"/>
            <w:rPrChange w:id="217" w:author="Sameer Vermani" w:date="2021-03-10T18:08:00Z">
              <w:rPr>
                <w:spacing w:val="-5"/>
              </w:rPr>
            </w:rPrChange>
          </w:rPr>
          <w:t xml:space="preserve"> to false </w:t>
        </w:r>
        <w:r w:rsidR="00217CFD" w:rsidRPr="008D4192">
          <w:rPr>
            <w:sz w:val="20"/>
            <w:rPrChange w:id="218" w:author="Sameer Vermani" w:date="2021-03-10T18:07:00Z">
              <w:rPr/>
            </w:rPrChange>
          </w:rPr>
          <w:t>m</w:t>
        </w:r>
      </w:ins>
      <w:ins w:id="219" w:author="Sameer Vermani" w:date="2021-03-04T07:16:00Z">
        <w:r w:rsidR="00FF7139" w:rsidRPr="008D4192">
          <w:rPr>
            <w:sz w:val="20"/>
            <w:rPrChange w:id="220" w:author="Sameer Vermani" w:date="2021-03-10T18:07:00Z">
              <w:rPr/>
            </w:rPrChange>
          </w:rPr>
          <w:t>ight</w:t>
        </w:r>
      </w:ins>
      <w:ins w:id="221" w:author="Sameer Vermani" w:date="2021-03-10T18:12:00Z">
        <w:r w:rsidR="0031613D">
          <w:rPr>
            <w:sz w:val="20"/>
          </w:rPr>
          <w:t xml:space="preserve"> be subject to a different set of requirements</w:t>
        </w:r>
      </w:ins>
      <w:ins w:id="222" w:author="Sameer Vermani" w:date="2021-02-26T18:52:00Z">
        <w:r w:rsidR="00217CFD" w:rsidRPr="00D769D2">
          <w:rPr>
            <w:sz w:val="20"/>
            <w:rPrChange w:id="223" w:author="Sameer Vermani" w:date="2021-03-10T18:08:00Z">
              <w:rPr/>
            </w:rPrChange>
          </w:rPr>
          <w:t xml:space="preserve">. </w:t>
        </w:r>
      </w:ins>
      <w:ins w:id="224" w:author="Sameer Vermani" w:date="2021-02-26T18:41:00Z">
        <w:r w:rsidR="00217CFD" w:rsidRPr="00D769D2">
          <w:rPr>
            <w:sz w:val="20"/>
            <w:rPrChange w:id="225" w:author="Sameer Vermani" w:date="2021-03-10T18:08:00Z">
              <w:rPr/>
            </w:rPrChange>
          </w:rPr>
          <w:t>Validate field</w:t>
        </w:r>
      </w:ins>
      <w:ins w:id="226" w:author="Sameer Vermani" w:date="2021-02-26T18:44:00Z">
        <w:r w:rsidR="00217CFD" w:rsidRPr="00D769D2">
          <w:rPr>
            <w:sz w:val="20"/>
            <w:rPrChange w:id="227" w:author="Sameer Vermani" w:date="2021-03-10T18:08:00Z">
              <w:rPr/>
            </w:rPrChange>
          </w:rPr>
          <w:t xml:space="preserve"> values</w:t>
        </w:r>
      </w:ins>
      <w:ins w:id="228" w:author="Sameer Vermani" w:date="2021-02-26T18:41:00Z">
        <w:r w:rsidR="00217CFD" w:rsidRPr="00D769D2">
          <w:rPr>
            <w:sz w:val="20"/>
            <w:rPrChange w:id="229" w:author="Sameer Vermani" w:date="2021-03-10T18:08:00Z">
              <w:rPr/>
            </w:rPrChange>
          </w:rPr>
          <w:t xml:space="preserve"> </w:t>
        </w:r>
      </w:ins>
      <w:ins w:id="230" w:author="Sameer Vermani" w:date="2021-02-26T18:57:00Z">
        <w:r w:rsidR="00217CFD" w:rsidRPr="00D769D2">
          <w:rPr>
            <w:sz w:val="20"/>
            <w:rPrChange w:id="231" w:author="Sameer Vermani" w:date="2021-03-10T18:08:00Z">
              <w:rPr/>
            </w:rPrChange>
          </w:rPr>
          <w:t>serve to</w:t>
        </w:r>
      </w:ins>
      <w:ins w:id="232" w:author="Sameer Vermani" w:date="2021-02-26T18:41:00Z">
        <w:r w:rsidR="00217CFD" w:rsidRPr="00D769D2">
          <w:rPr>
            <w:sz w:val="20"/>
            <w:rPrChange w:id="233" w:author="Sameer Vermani" w:date="2021-03-10T18:08:00Z">
              <w:rPr/>
            </w:rPrChange>
          </w:rPr>
          <w:t xml:space="preserve"> </w:t>
        </w:r>
      </w:ins>
      <w:ins w:id="234" w:author="Sameer Vermani" w:date="2021-02-26T18:58:00Z">
        <w:r w:rsidR="00217CFD" w:rsidRPr="00D769D2">
          <w:rPr>
            <w:sz w:val="20"/>
            <w:rPrChange w:id="235" w:author="Sameer Vermani" w:date="2021-03-10T18:08:00Z">
              <w:rPr/>
            </w:rPrChange>
          </w:rPr>
          <w:t>indicate</w:t>
        </w:r>
      </w:ins>
      <w:ins w:id="236" w:author="Sameer Vermani" w:date="2021-02-26T18:55:00Z">
        <w:r w:rsidR="00217CFD" w:rsidRPr="00D769D2">
          <w:rPr>
            <w:sz w:val="20"/>
            <w:rPrChange w:id="237" w:author="Sameer Vermani" w:date="2021-03-10T18:08:00Z">
              <w:rPr/>
            </w:rPrChange>
          </w:rPr>
          <w:t xml:space="preserve"> whether to continue reception of a PPDU</w:t>
        </w:r>
      </w:ins>
      <w:ins w:id="238" w:author="Sameer Vermani" w:date="2021-02-26T18:56:00Z">
        <w:r w:rsidR="00217CFD" w:rsidRPr="00D769D2">
          <w:rPr>
            <w:sz w:val="20"/>
            <w:rPrChange w:id="239" w:author="Sameer Vermani" w:date="2021-03-10T18:08:00Z">
              <w:rPr/>
            </w:rPrChange>
          </w:rPr>
          <w:t xml:space="preserve"> at</w:t>
        </w:r>
      </w:ins>
      <w:ins w:id="240" w:author="Sameer Vermani" w:date="2021-02-26T18:55:00Z">
        <w:r w:rsidR="00217CFD" w:rsidRPr="00D769D2">
          <w:rPr>
            <w:sz w:val="20"/>
            <w:rPrChange w:id="241" w:author="Sameer Vermani" w:date="2021-03-10T18:08:00Z">
              <w:rPr/>
            </w:rPrChange>
          </w:rPr>
          <w:t xml:space="preserve"> </w:t>
        </w:r>
      </w:ins>
      <w:ins w:id="242" w:author="Sameer Vermani" w:date="2021-02-26T18:41:00Z">
        <w:r w:rsidR="00217CFD" w:rsidRPr="00D769D2">
          <w:rPr>
            <w:sz w:val="20"/>
            <w:rPrChange w:id="243" w:author="Sameer Vermani" w:date="2021-03-10T18:08:00Z">
              <w:rPr/>
            </w:rPrChange>
          </w:rPr>
          <w:t xml:space="preserve">an EHT </w:t>
        </w:r>
      </w:ins>
      <w:ins w:id="244" w:author="Sameer Vermani" w:date="2021-02-26T18:48:00Z">
        <w:r w:rsidR="00217CFD" w:rsidRPr="00D769D2">
          <w:rPr>
            <w:sz w:val="20"/>
            <w:rPrChange w:id="245" w:author="Sameer Vermani" w:date="2021-03-10T18:08:00Z">
              <w:rPr/>
            </w:rPrChange>
          </w:rPr>
          <w:t>STA</w:t>
        </w:r>
      </w:ins>
      <w:ins w:id="246" w:author="Sameer Vermani" w:date="2021-02-26T18:45:00Z">
        <w:r w:rsidR="00217CFD" w:rsidRPr="00D769D2">
          <w:rPr>
            <w:sz w:val="20"/>
            <w:rPrChange w:id="247" w:author="Sameer Vermani" w:date="2021-03-10T18:08:00Z">
              <w:rPr>
                <w:spacing w:val="-5"/>
              </w:rPr>
            </w:rPrChange>
          </w:rPr>
          <w:t xml:space="preserve">. </w:t>
        </w:r>
      </w:ins>
      <w:ins w:id="248" w:author="Sameer Vermani" w:date="2021-02-26T18:46:00Z">
        <w:r w:rsidR="00217CFD" w:rsidRPr="00D769D2">
          <w:rPr>
            <w:sz w:val="20"/>
            <w:rPrChange w:id="249" w:author="Sameer Vermani" w:date="2021-03-10T18:08:00Z">
              <w:rPr>
                <w:spacing w:val="-5"/>
              </w:rPr>
            </w:rPrChange>
          </w:rPr>
          <w:t xml:space="preserve"> </w:t>
        </w:r>
      </w:ins>
      <w:ins w:id="250" w:author="Sameer Vermani" w:date="2021-03-09T11:26:00Z">
        <w:r w:rsidR="00FF34C7" w:rsidRPr="008D4192">
          <w:rPr>
            <w:sz w:val="20"/>
            <w:rPrChange w:id="251" w:author="Sameer Vermani" w:date="2021-03-10T18:07:00Z">
              <w:rPr/>
            </w:rPrChange>
          </w:rPr>
          <w:t>If</w:t>
        </w:r>
        <w:r w:rsidR="00FF34C7" w:rsidRPr="00D769D2">
          <w:rPr>
            <w:sz w:val="20"/>
            <w:rPrChange w:id="252" w:author="Sameer Vermani" w:date="2021-03-10T18:08:00Z">
              <w:rPr/>
            </w:rPrChange>
          </w:rPr>
          <w:t xml:space="preserve"> </w:t>
        </w:r>
        <w:r w:rsidR="00FF34C7" w:rsidRPr="008D4192">
          <w:rPr>
            <w:sz w:val="20"/>
            <w:rPrChange w:id="253" w:author="Sameer Vermani" w:date="2021-03-10T18:07:00Z">
              <w:rPr/>
            </w:rPrChange>
          </w:rPr>
          <w:t>an</w:t>
        </w:r>
        <w:r w:rsidR="00FF34C7" w:rsidRPr="00D769D2">
          <w:rPr>
            <w:sz w:val="20"/>
            <w:rPrChange w:id="254" w:author="Sameer Vermani" w:date="2021-03-10T18:08:00Z">
              <w:rPr>
                <w:spacing w:val="11"/>
              </w:rPr>
            </w:rPrChange>
          </w:rPr>
          <w:t xml:space="preserve"> </w:t>
        </w:r>
        <w:r w:rsidR="00FF34C7" w:rsidRPr="008D4192">
          <w:rPr>
            <w:sz w:val="20"/>
            <w:rPrChange w:id="255" w:author="Sameer Vermani" w:date="2021-03-10T18:07:00Z">
              <w:rPr/>
            </w:rPrChange>
          </w:rPr>
          <w:t>EHT</w:t>
        </w:r>
        <w:r w:rsidR="00FF34C7" w:rsidRPr="00D769D2">
          <w:rPr>
            <w:sz w:val="20"/>
            <w:rPrChange w:id="256" w:author="Sameer Vermani" w:date="2021-03-10T18:08:00Z">
              <w:rPr>
                <w:spacing w:val="11"/>
              </w:rPr>
            </w:rPrChange>
          </w:rPr>
          <w:t xml:space="preserve"> </w:t>
        </w:r>
        <w:r w:rsidR="00FF34C7" w:rsidRPr="008D4192">
          <w:rPr>
            <w:sz w:val="20"/>
            <w:rPrChange w:id="257" w:author="Sameer Vermani" w:date="2021-03-10T18:07:00Z">
              <w:rPr/>
            </w:rPrChange>
          </w:rPr>
          <w:t>STA encounters</w:t>
        </w:r>
        <w:r w:rsidR="00FF34C7" w:rsidRPr="00D769D2">
          <w:rPr>
            <w:sz w:val="20"/>
            <w:rPrChange w:id="258" w:author="Sameer Vermani" w:date="2021-03-10T18:08:00Z">
              <w:rPr/>
            </w:rPrChange>
          </w:rPr>
          <w:t xml:space="preserve"> </w:t>
        </w:r>
        <w:r w:rsidR="00FF34C7" w:rsidRPr="008D4192">
          <w:rPr>
            <w:sz w:val="20"/>
            <w:rPrChange w:id="259" w:author="Sameer Vermani" w:date="2021-03-10T18:07:00Z">
              <w:rPr/>
            </w:rPrChange>
          </w:rPr>
          <w:t>a</w:t>
        </w:r>
        <w:r w:rsidR="00FF34C7" w:rsidRPr="00D769D2">
          <w:rPr>
            <w:sz w:val="20"/>
            <w:rPrChange w:id="260" w:author="Sameer Vermani" w:date="2021-03-10T18:08:00Z">
              <w:rPr>
                <w:spacing w:val="11"/>
              </w:rPr>
            </w:rPrChange>
          </w:rPr>
          <w:t xml:space="preserve"> </w:t>
        </w:r>
        <w:r w:rsidR="00FF34C7" w:rsidRPr="008D4192">
          <w:rPr>
            <w:sz w:val="20"/>
            <w:rPrChange w:id="261" w:author="Sameer Vermani" w:date="2021-03-10T18:07:00Z">
              <w:rPr/>
            </w:rPrChange>
          </w:rPr>
          <w:t>PPDU</w:t>
        </w:r>
        <w:r w:rsidR="00FF34C7" w:rsidRPr="00D769D2">
          <w:rPr>
            <w:sz w:val="20"/>
            <w:rPrChange w:id="262" w:author="Sameer Vermani" w:date="2021-03-10T18:08:00Z">
              <w:rPr/>
            </w:rPrChange>
          </w:rPr>
          <w:t xml:space="preserve"> </w:t>
        </w:r>
        <w:r w:rsidR="00FF34C7" w:rsidRPr="008D4192">
          <w:rPr>
            <w:sz w:val="20"/>
            <w:rPrChange w:id="263" w:author="Sameer Vermani" w:date="2021-03-10T18:07:00Z">
              <w:rPr/>
            </w:rPrChange>
          </w:rPr>
          <w:t>where</w:t>
        </w:r>
        <w:r w:rsidR="00FF34C7" w:rsidRPr="00D769D2">
          <w:rPr>
            <w:sz w:val="20"/>
            <w:rPrChange w:id="264" w:author="Sameer Vermani" w:date="2021-03-10T18:08:00Z">
              <w:rPr>
                <w:spacing w:val="11"/>
              </w:rPr>
            </w:rPrChange>
          </w:rPr>
          <w:t xml:space="preserve"> at least one </w:t>
        </w:r>
        <w:r w:rsidR="00FF34C7" w:rsidRPr="008D4192">
          <w:rPr>
            <w:sz w:val="20"/>
            <w:rPrChange w:id="265" w:author="Sameer Vermani" w:date="2021-03-10T18:07:00Z">
              <w:rPr/>
            </w:rPrChange>
          </w:rPr>
          <w:t xml:space="preserve">field in the preamble that is identified as </w:t>
        </w:r>
        <w:r w:rsidR="00FF34C7" w:rsidRPr="00D769D2">
          <w:rPr>
            <w:sz w:val="20"/>
            <w:rPrChange w:id="266" w:author="Sameer Vermani" w:date="2021-03-10T18:08:00Z">
              <w:rPr>
                <w:spacing w:val="-3"/>
              </w:rPr>
            </w:rPrChange>
          </w:rPr>
          <w:t>Validate for the STA</w:t>
        </w:r>
        <w:r w:rsidR="00FF34C7" w:rsidRPr="008D4192">
          <w:rPr>
            <w:sz w:val="20"/>
            <w:rPrChange w:id="267" w:author="Sameer Vermani" w:date="2021-03-10T18:07:00Z">
              <w:rPr/>
            </w:rPrChange>
          </w:rPr>
          <w:t xml:space="preserve"> is not set to the value specified</w:t>
        </w:r>
      </w:ins>
      <w:ins w:id="268" w:author="Sameer Vermani" w:date="2021-03-10T13:37:00Z">
        <w:r w:rsidR="00F72413" w:rsidRPr="008D4192">
          <w:rPr>
            <w:sz w:val="20"/>
            <w:rPrChange w:id="269" w:author="Sameer Vermani" w:date="2021-03-10T18:07:00Z">
              <w:rPr/>
            </w:rPrChange>
          </w:rPr>
          <w:t xml:space="preserve"> for </w:t>
        </w:r>
      </w:ins>
      <w:ins w:id="270" w:author="Sameer Vermani" w:date="2021-03-10T13:38:00Z">
        <w:r w:rsidR="00F72413" w:rsidRPr="008D4192">
          <w:rPr>
            <w:sz w:val="20"/>
            <w:rPrChange w:id="271" w:author="Sameer Vermani" w:date="2021-03-10T18:07:00Z">
              <w:rPr/>
            </w:rPrChange>
          </w:rPr>
          <w:t>the field</w:t>
        </w:r>
      </w:ins>
      <w:ins w:id="272" w:author="Sameer Vermani" w:date="2021-03-09T11:26:00Z">
        <w:r w:rsidR="00FF34C7" w:rsidRPr="008D4192">
          <w:rPr>
            <w:sz w:val="20"/>
            <w:rPrChange w:id="273" w:author="Sameer Vermani" w:date="2021-03-10T18:07:00Z">
              <w:rPr/>
            </w:rPrChange>
          </w:rPr>
          <w:t xml:space="preserve"> in this subclause,</w:t>
        </w:r>
        <w:r w:rsidR="00FF34C7" w:rsidRPr="00D769D2">
          <w:rPr>
            <w:sz w:val="20"/>
            <w:rPrChange w:id="274" w:author="Sameer Vermani" w:date="2021-03-10T18:08:00Z">
              <w:rPr>
                <w:spacing w:val="-5"/>
              </w:rPr>
            </w:rPrChange>
          </w:rPr>
          <w:t xml:space="preserve"> </w:t>
        </w:r>
        <w:r w:rsidR="00FF34C7" w:rsidRPr="008D4192">
          <w:rPr>
            <w:sz w:val="20"/>
            <w:rPrChange w:id="275" w:author="Sameer Vermani" w:date="2021-03-10T18:07:00Z">
              <w:rPr/>
            </w:rPrChange>
          </w:rPr>
          <w:t>or at least one field in the EHT preamble equals a value that is identified as Validate for the STA,</w:t>
        </w:r>
        <w:r w:rsidR="00FF34C7" w:rsidRPr="00D769D2">
          <w:rPr>
            <w:sz w:val="20"/>
            <w:rPrChange w:id="276" w:author="Sameer Vermani" w:date="2021-03-10T18:08:00Z">
              <w:rPr>
                <w:spacing w:val="1"/>
              </w:rPr>
            </w:rPrChange>
          </w:rPr>
          <w:t xml:space="preserve"> </w:t>
        </w:r>
        <w:r w:rsidR="00FF34C7" w:rsidRPr="008D4192">
          <w:rPr>
            <w:sz w:val="20"/>
            <w:rPrChange w:id="277" w:author="Sameer Vermani" w:date="2021-03-10T18:07:00Z">
              <w:rPr/>
            </w:rPrChange>
          </w:rPr>
          <w:t>the STA shall</w:t>
        </w:r>
        <w:r w:rsidR="00FF34C7" w:rsidRPr="00D769D2">
          <w:rPr>
            <w:sz w:val="20"/>
            <w:rPrChange w:id="278" w:author="Sameer Vermani" w:date="2021-03-10T18:08:00Z">
              <w:rPr>
                <w:spacing w:val="-4"/>
              </w:rPr>
            </w:rPrChange>
          </w:rPr>
          <w:t xml:space="preserve"> </w:t>
        </w:r>
        <w:r w:rsidR="00FF34C7" w:rsidRPr="008D4192">
          <w:rPr>
            <w:sz w:val="20"/>
            <w:rPrChange w:id="279" w:author="Sameer Vermani" w:date="2021-03-10T18:07:00Z">
              <w:rPr/>
            </w:rPrChange>
          </w:rPr>
          <w:t>defer</w:t>
        </w:r>
        <w:r w:rsidR="00FF34C7" w:rsidRPr="00D769D2">
          <w:rPr>
            <w:sz w:val="20"/>
            <w:rPrChange w:id="280" w:author="Sameer Vermani" w:date="2021-03-10T18:08:00Z">
              <w:rPr>
                <w:spacing w:val="-5"/>
              </w:rPr>
            </w:rPrChange>
          </w:rPr>
          <w:t xml:space="preserve"> </w:t>
        </w:r>
        <w:r w:rsidR="00FF34C7" w:rsidRPr="008D4192">
          <w:rPr>
            <w:sz w:val="20"/>
            <w:rPrChange w:id="281" w:author="Sameer Vermani" w:date="2021-03-10T18:07:00Z">
              <w:rPr/>
            </w:rPrChange>
          </w:rPr>
          <w:t>for</w:t>
        </w:r>
        <w:r w:rsidR="00FF34C7" w:rsidRPr="00D769D2">
          <w:rPr>
            <w:sz w:val="20"/>
            <w:rPrChange w:id="282" w:author="Sameer Vermani" w:date="2021-03-10T18:08:00Z">
              <w:rPr>
                <w:spacing w:val="-5"/>
              </w:rPr>
            </w:rPrChange>
          </w:rPr>
          <w:t xml:space="preserve"> </w:t>
        </w:r>
        <w:r w:rsidR="00FF34C7" w:rsidRPr="008D4192">
          <w:rPr>
            <w:sz w:val="20"/>
            <w:rPrChange w:id="283" w:author="Sameer Vermani" w:date="2021-03-10T18:07:00Z">
              <w:rPr/>
            </w:rPrChange>
          </w:rPr>
          <w:t>the</w:t>
        </w:r>
        <w:r w:rsidR="00FF34C7" w:rsidRPr="00D769D2">
          <w:rPr>
            <w:sz w:val="20"/>
            <w:rPrChange w:id="284" w:author="Sameer Vermani" w:date="2021-03-10T18:08:00Z">
              <w:rPr>
                <w:spacing w:val="-4"/>
              </w:rPr>
            </w:rPrChange>
          </w:rPr>
          <w:t xml:space="preserve"> </w:t>
        </w:r>
        <w:r w:rsidR="00FF34C7" w:rsidRPr="008D4192">
          <w:rPr>
            <w:sz w:val="20"/>
            <w:rPrChange w:id="285" w:author="Sameer Vermani" w:date="2021-03-10T18:07:00Z">
              <w:rPr/>
            </w:rPrChange>
          </w:rPr>
          <w:t>duration</w:t>
        </w:r>
        <w:r w:rsidR="00FF34C7" w:rsidRPr="00D769D2">
          <w:rPr>
            <w:sz w:val="20"/>
            <w:rPrChange w:id="286" w:author="Sameer Vermani" w:date="2021-03-10T18:08:00Z">
              <w:rPr>
                <w:spacing w:val="-5"/>
              </w:rPr>
            </w:rPrChange>
          </w:rPr>
          <w:t xml:space="preserve"> </w:t>
        </w:r>
        <w:r w:rsidR="00FF34C7" w:rsidRPr="008D4192">
          <w:rPr>
            <w:sz w:val="20"/>
            <w:rPrChange w:id="287" w:author="Sameer Vermani" w:date="2021-03-10T18:07:00Z">
              <w:rPr/>
            </w:rPrChange>
          </w:rPr>
          <w:t>of</w:t>
        </w:r>
        <w:r w:rsidR="00FF34C7" w:rsidRPr="00D769D2">
          <w:rPr>
            <w:sz w:val="20"/>
            <w:rPrChange w:id="288" w:author="Sameer Vermani" w:date="2021-03-10T18:08:00Z">
              <w:rPr>
                <w:spacing w:val="-5"/>
              </w:rPr>
            </w:rPrChange>
          </w:rPr>
          <w:t xml:space="preserve"> </w:t>
        </w:r>
        <w:r w:rsidR="00FF34C7" w:rsidRPr="008D4192">
          <w:rPr>
            <w:sz w:val="20"/>
            <w:rPrChange w:id="289" w:author="Sameer Vermani" w:date="2021-03-10T18:07:00Z">
              <w:rPr/>
            </w:rPrChange>
          </w:rPr>
          <w:t>the</w:t>
        </w:r>
        <w:r w:rsidR="00FF34C7" w:rsidRPr="00D769D2">
          <w:rPr>
            <w:sz w:val="20"/>
            <w:rPrChange w:id="290" w:author="Sameer Vermani" w:date="2021-03-10T18:08:00Z">
              <w:rPr>
                <w:spacing w:val="-5"/>
              </w:rPr>
            </w:rPrChange>
          </w:rPr>
          <w:t xml:space="preserve"> </w:t>
        </w:r>
        <w:r w:rsidR="00FF34C7" w:rsidRPr="008D4192">
          <w:rPr>
            <w:sz w:val="20"/>
            <w:rPrChange w:id="291" w:author="Sameer Vermani" w:date="2021-03-10T18:07:00Z">
              <w:rPr/>
            </w:rPrChange>
          </w:rPr>
          <w:t>PPDU</w:t>
        </w:r>
      </w:ins>
      <w:ins w:id="292" w:author="Sameer Vermani" w:date="2021-03-09T13:03:00Z">
        <w:r w:rsidR="002D7B43" w:rsidRPr="008D4192">
          <w:rPr>
            <w:sz w:val="20"/>
            <w:rPrChange w:id="293" w:author="Sameer Vermani" w:date="2021-03-10T18:07:00Z">
              <w:rPr/>
            </w:rPrChange>
          </w:rPr>
          <w:t xml:space="preserve"> as defined in </w:t>
        </w:r>
        <w:r w:rsidR="002D7B43" w:rsidRPr="00D769D2">
          <w:rPr>
            <w:sz w:val="20"/>
            <w:rPrChange w:id="294" w:author="Sameer Vermani" w:date="2021-03-10T18:08:00Z">
              <w:rPr/>
            </w:rPrChange>
          </w:rPr>
          <w:fldChar w:fldCharType="begin"/>
        </w:r>
        <w:r w:rsidR="002D7B43" w:rsidRPr="00D769D2">
          <w:rPr>
            <w:sz w:val="20"/>
            <w:rPrChange w:id="295" w:author="Sameer Vermani" w:date="2021-03-10T18:08:00Z">
              <w:rPr/>
            </w:rPrChange>
          </w:rPr>
          <w:instrText xml:space="preserve"> HYPERLINK \l "bookmark282" </w:instrText>
        </w:r>
        <w:r w:rsidR="002D7B43" w:rsidRPr="00D769D2">
          <w:rPr>
            <w:sz w:val="20"/>
            <w:rPrChange w:id="296" w:author="Sameer Vermani" w:date="2021-03-10T18:08:00Z">
              <w:rPr/>
            </w:rPrChange>
          </w:rPr>
          <w:fldChar w:fldCharType="separate"/>
        </w:r>
        <w:r w:rsidR="002D7B43" w:rsidRPr="008D4192">
          <w:rPr>
            <w:sz w:val="20"/>
            <w:rPrChange w:id="297" w:author="Sameer Vermani" w:date="2021-03-10T18:07:00Z">
              <w:rPr/>
            </w:rPrChange>
          </w:rPr>
          <w:t>36.3.21 (EHT receive</w:t>
        </w:r>
        <w:r w:rsidR="002D7B43" w:rsidRPr="00D769D2">
          <w:rPr>
            <w:sz w:val="20"/>
            <w:rPrChange w:id="298" w:author="Sameer Vermani" w:date="2021-03-10T18:08:00Z">
              <w:rPr>
                <w:spacing w:val="-5"/>
              </w:rPr>
            </w:rPrChange>
          </w:rPr>
          <w:t xml:space="preserve"> </w:t>
        </w:r>
        <w:r w:rsidR="002D7B43" w:rsidRPr="008D4192">
          <w:rPr>
            <w:sz w:val="20"/>
            <w:rPrChange w:id="299" w:author="Sameer Vermani" w:date="2021-03-10T18:07:00Z">
              <w:rPr/>
            </w:rPrChange>
          </w:rPr>
          <w:t>procedure)</w:t>
        </w:r>
        <w:r w:rsidR="002D7B43" w:rsidRPr="008D4192">
          <w:rPr>
            <w:sz w:val="20"/>
            <w:rPrChange w:id="300" w:author="Sameer Vermani" w:date="2021-03-10T18:07:00Z">
              <w:rPr/>
            </w:rPrChange>
          </w:rPr>
          <w:fldChar w:fldCharType="end"/>
        </w:r>
      </w:ins>
      <w:ins w:id="301" w:author="Sameer Vermani" w:date="2021-03-09T11:26:00Z">
        <w:r w:rsidR="00FF34C7" w:rsidRPr="008D4192">
          <w:rPr>
            <w:sz w:val="20"/>
            <w:rPrChange w:id="302" w:author="Sameer Vermani" w:date="2021-03-10T18:07:00Z">
              <w:rPr/>
            </w:rPrChange>
          </w:rPr>
          <w:t>,</w:t>
        </w:r>
        <w:r w:rsidR="00FF34C7" w:rsidRPr="00D769D2">
          <w:rPr>
            <w:sz w:val="20"/>
            <w:rPrChange w:id="303" w:author="Sameer Vermani" w:date="2021-03-10T18:08:00Z">
              <w:rPr>
                <w:spacing w:val="-4"/>
              </w:rPr>
            </w:rPrChange>
          </w:rPr>
          <w:t xml:space="preserve"> report </w:t>
        </w:r>
        <w:r w:rsidR="00FF34C7" w:rsidRPr="008D4192">
          <w:rPr>
            <w:sz w:val="20"/>
            <w:rPrChange w:id="304" w:author="Sameer Vermani" w:date="2021-03-10T18:07:00Z">
              <w:rPr/>
            </w:rPrChange>
          </w:rPr>
          <w:t>the</w:t>
        </w:r>
        <w:r w:rsidR="00FF34C7" w:rsidRPr="00D769D2">
          <w:rPr>
            <w:sz w:val="20"/>
            <w:rPrChange w:id="305" w:author="Sameer Vermani" w:date="2021-03-10T18:08:00Z">
              <w:rPr>
                <w:spacing w:val="-5"/>
              </w:rPr>
            </w:rPrChange>
          </w:rPr>
          <w:t xml:space="preserve"> </w:t>
        </w:r>
        <w:r w:rsidR="00FF34C7" w:rsidRPr="008D4192">
          <w:rPr>
            <w:sz w:val="20"/>
            <w:rPrChange w:id="306" w:author="Sameer Vermani" w:date="2021-03-10T18:07:00Z">
              <w:rPr/>
            </w:rPrChange>
          </w:rPr>
          <w:t>information</w:t>
        </w:r>
        <w:r w:rsidR="00FF34C7" w:rsidRPr="00D769D2">
          <w:rPr>
            <w:sz w:val="20"/>
            <w:rPrChange w:id="307" w:author="Sameer Vermani" w:date="2021-03-10T18:08:00Z">
              <w:rPr>
                <w:spacing w:val="-2"/>
              </w:rPr>
            </w:rPrChange>
          </w:rPr>
          <w:t xml:space="preserve"> </w:t>
        </w:r>
        <w:r w:rsidR="00FF34C7" w:rsidRPr="008D4192">
          <w:rPr>
            <w:sz w:val="20"/>
            <w:rPrChange w:id="308" w:author="Sameer Vermani" w:date="2021-03-10T18:07:00Z">
              <w:rPr/>
            </w:rPrChange>
          </w:rPr>
          <w:t>from</w:t>
        </w:r>
        <w:r w:rsidR="00FF34C7" w:rsidRPr="00D769D2">
          <w:rPr>
            <w:sz w:val="20"/>
            <w:rPrChange w:id="309" w:author="Sameer Vermani" w:date="2021-03-10T18:08:00Z">
              <w:rPr>
                <w:spacing w:val="-3"/>
              </w:rPr>
            </w:rPrChange>
          </w:rPr>
          <w:t xml:space="preserve"> </w:t>
        </w:r>
        <w:r w:rsidR="00FF34C7" w:rsidRPr="008D4192">
          <w:rPr>
            <w:sz w:val="20"/>
            <w:rPrChange w:id="310" w:author="Sameer Vermani" w:date="2021-03-10T18:07:00Z">
              <w:rPr/>
            </w:rPrChange>
          </w:rPr>
          <w:t>the</w:t>
        </w:r>
        <w:r w:rsidR="00FF34C7" w:rsidRPr="00D769D2">
          <w:rPr>
            <w:sz w:val="20"/>
            <w:rPrChange w:id="311" w:author="Sameer Vermani" w:date="2021-03-10T18:08:00Z">
              <w:rPr>
                <w:spacing w:val="-5"/>
              </w:rPr>
            </w:rPrChange>
          </w:rPr>
          <w:t xml:space="preserve"> </w:t>
        </w:r>
        <w:r w:rsidR="00FF34C7" w:rsidRPr="008D4192">
          <w:rPr>
            <w:sz w:val="20"/>
            <w:rPrChange w:id="312" w:author="Sameer Vermani" w:date="2021-03-10T18:07:00Z">
              <w:rPr/>
            </w:rPrChange>
          </w:rPr>
          <w:t>version</w:t>
        </w:r>
        <w:r w:rsidR="00FF34C7" w:rsidRPr="00D769D2">
          <w:rPr>
            <w:sz w:val="20"/>
            <w:rPrChange w:id="313" w:author="Sameer Vermani" w:date="2021-03-10T18:08:00Z">
              <w:rPr>
                <w:spacing w:val="-4"/>
              </w:rPr>
            </w:rPrChange>
          </w:rPr>
          <w:t xml:space="preserve"> </w:t>
        </w:r>
        <w:r w:rsidR="00FF34C7" w:rsidRPr="008D4192">
          <w:rPr>
            <w:sz w:val="20"/>
            <w:rPrChange w:id="314" w:author="Sameer Vermani" w:date="2021-03-10T18:07:00Z">
              <w:rPr/>
            </w:rPrChange>
          </w:rPr>
          <w:t>independent</w:t>
        </w:r>
        <w:r w:rsidR="00FF34C7" w:rsidRPr="00D769D2">
          <w:rPr>
            <w:sz w:val="20"/>
            <w:rPrChange w:id="315" w:author="Sameer Vermani" w:date="2021-03-10T18:08:00Z">
              <w:rPr>
                <w:spacing w:val="-4"/>
              </w:rPr>
            </w:rPrChange>
          </w:rPr>
          <w:t xml:space="preserve"> </w:t>
        </w:r>
        <w:r w:rsidR="00FF34C7" w:rsidRPr="008D4192">
          <w:rPr>
            <w:sz w:val="20"/>
            <w:rPrChange w:id="316" w:author="Sameer Vermani" w:date="2021-03-10T18:07:00Z">
              <w:rPr/>
            </w:rPrChange>
          </w:rPr>
          <w:t>fields</w:t>
        </w:r>
        <w:r w:rsidR="00FF34C7" w:rsidRPr="00D769D2">
          <w:rPr>
            <w:sz w:val="20"/>
            <w:rPrChange w:id="317" w:author="Sameer Vermani" w:date="2021-03-10T18:08:00Z">
              <w:rPr>
                <w:spacing w:val="-4"/>
              </w:rPr>
            </w:rPrChange>
          </w:rPr>
          <w:t xml:space="preserve"> within the RXVECTOR</w:t>
        </w:r>
        <w:r w:rsidR="00FF34C7" w:rsidRPr="008D4192">
          <w:rPr>
            <w:sz w:val="20"/>
            <w:rPrChange w:id="318" w:author="Sameer Vermani" w:date="2021-03-10T18:07:00Z">
              <w:rPr/>
            </w:rPrChange>
          </w:rPr>
          <w:t>,</w:t>
        </w:r>
        <w:r w:rsidR="00FF34C7" w:rsidRPr="00D769D2">
          <w:rPr>
            <w:sz w:val="20"/>
            <w:rPrChange w:id="319" w:author="Sameer Vermani" w:date="2021-03-10T18:08:00Z">
              <w:rPr>
                <w:spacing w:val="-3"/>
              </w:rPr>
            </w:rPrChange>
          </w:rPr>
          <w:t xml:space="preserve"> </w:t>
        </w:r>
        <w:r w:rsidR="00FF34C7" w:rsidRPr="008D4192">
          <w:rPr>
            <w:sz w:val="20"/>
            <w:rPrChange w:id="320" w:author="Sameer Vermani" w:date="2021-03-10T18:07:00Z">
              <w:rPr/>
            </w:rPrChange>
          </w:rPr>
          <w:t>and terminate</w:t>
        </w:r>
        <w:r w:rsidR="00FF34C7" w:rsidRPr="00D769D2">
          <w:rPr>
            <w:sz w:val="20"/>
            <w:rPrChange w:id="321" w:author="Sameer Vermani" w:date="2021-03-10T18:08:00Z">
              <w:rPr>
                <w:spacing w:val="16"/>
              </w:rPr>
            </w:rPrChange>
          </w:rPr>
          <w:t xml:space="preserve"> </w:t>
        </w:r>
        <w:r w:rsidR="00FF34C7" w:rsidRPr="008D4192">
          <w:rPr>
            <w:sz w:val="20"/>
            <w:rPrChange w:id="322" w:author="Sameer Vermani" w:date="2021-03-10T18:07:00Z">
              <w:rPr/>
            </w:rPrChange>
          </w:rPr>
          <w:t>the</w:t>
        </w:r>
        <w:r w:rsidR="00FF34C7" w:rsidRPr="00D769D2">
          <w:rPr>
            <w:sz w:val="20"/>
            <w:rPrChange w:id="323" w:author="Sameer Vermani" w:date="2021-03-10T18:08:00Z">
              <w:rPr>
                <w:spacing w:val="16"/>
              </w:rPr>
            </w:rPrChange>
          </w:rPr>
          <w:t xml:space="preserve"> </w:t>
        </w:r>
        <w:r w:rsidR="00FF34C7" w:rsidRPr="008D4192">
          <w:rPr>
            <w:sz w:val="20"/>
            <w:rPrChange w:id="324" w:author="Sameer Vermani" w:date="2021-03-10T18:07:00Z">
              <w:rPr/>
            </w:rPrChange>
          </w:rPr>
          <w:t>reception</w:t>
        </w:r>
        <w:r w:rsidR="00FF34C7" w:rsidRPr="00D769D2">
          <w:rPr>
            <w:sz w:val="20"/>
            <w:rPrChange w:id="325" w:author="Sameer Vermani" w:date="2021-03-10T18:08:00Z">
              <w:rPr>
                <w:spacing w:val="16"/>
              </w:rPr>
            </w:rPrChange>
          </w:rPr>
          <w:t xml:space="preserve"> </w:t>
        </w:r>
        <w:r w:rsidR="00FF34C7" w:rsidRPr="008D4192">
          <w:rPr>
            <w:sz w:val="20"/>
            <w:rPrChange w:id="326" w:author="Sameer Vermani" w:date="2021-03-10T18:07:00Z">
              <w:rPr/>
            </w:rPrChange>
          </w:rPr>
          <w:t>of</w:t>
        </w:r>
        <w:r w:rsidR="00FF34C7" w:rsidRPr="00D769D2">
          <w:rPr>
            <w:sz w:val="20"/>
            <w:rPrChange w:id="327" w:author="Sameer Vermani" w:date="2021-03-10T18:08:00Z">
              <w:rPr>
                <w:spacing w:val="15"/>
              </w:rPr>
            </w:rPrChange>
          </w:rPr>
          <w:t xml:space="preserve"> </w:t>
        </w:r>
        <w:r w:rsidR="00FF34C7" w:rsidRPr="008D4192">
          <w:rPr>
            <w:sz w:val="20"/>
            <w:rPrChange w:id="328" w:author="Sameer Vermani" w:date="2021-03-10T18:07:00Z">
              <w:rPr/>
            </w:rPrChange>
          </w:rPr>
          <w:t>the</w:t>
        </w:r>
        <w:r w:rsidR="00FF34C7" w:rsidRPr="00D769D2">
          <w:rPr>
            <w:sz w:val="20"/>
            <w:rPrChange w:id="329" w:author="Sameer Vermani" w:date="2021-03-10T18:08:00Z">
              <w:rPr>
                <w:spacing w:val="16"/>
              </w:rPr>
            </w:rPrChange>
          </w:rPr>
          <w:t xml:space="preserve"> </w:t>
        </w:r>
        <w:r w:rsidR="00FF34C7" w:rsidRPr="008D4192">
          <w:rPr>
            <w:sz w:val="20"/>
            <w:rPrChange w:id="330" w:author="Sameer Vermani" w:date="2021-03-10T18:07:00Z">
              <w:rPr/>
            </w:rPrChange>
          </w:rPr>
          <w:t>PPDU.</w:t>
        </w:r>
      </w:ins>
      <w:del w:id="331" w:author="Sameer Vermani" w:date="2021-03-10T18:14:00Z">
        <w:r w:rsidR="00217CFD" w:rsidRPr="008D4192" w:rsidDel="005610B9">
          <w:rPr>
            <w:sz w:val="20"/>
            <w:rPrChange w:id="332" w:author="Sameer Vermani" w:date="2021-03-10T18:07:00Z">
              <w:rPr/>
            </w:rPrChange>
          </w:rPr>
          <w:delText>On</w:delText>
        </w:r>
        <w:r w:rsidR="00217CFD" w:rsidRPr="00D769D2" w:rsidDel="005610B9">
          <w:rPr>
            <w:sz w:val="20"/>
            <w:rPrChange w:id="333" w:author="Sameer Vermani" w:date="2021-03-10T18:08:00Z">
              <w:rPr>
                <w:spacing w:val="16"/>
              </w:rPr>
            </w:rPrChange>
          </w:rPr>
          <w:delText xml:space="preserve"> </w:delText>
        </w:r>
        <w:r w:rsidR="00217CFD" w:rsidRPr="008D4192" w:rsidDel="005610B9">
          <w:rPr>
            <w:sz w:val="20"/>
            <w:rPrChange w:id="334" w:author="Sameer Vermani" w:date="2021-03-10T18:07:00Z">
              <w:rPr/>
            </w:rPrChange>
          </w:rPr>
          <w:delText>the</w:delText>
        </w:r>
        <w:r w:rsidR="00217CFD" w:rsidRPr="00D769D2" w:rsidDel="005610B9">
          <w:rPr>
            <w:sz w:val="20"/>
            <w:rPrChange w:id="335" w:author="Sameer Vermani" w:date="2021-03-10T18:08:00Z">
              <w:rPr>
                <w:spacing w:val="16"/>
              </w:rPr>
            </w:rPrChange>
          </w:rPr>
          <w:delText xml:space="preserve"> </w:delText>
        </w:r>
        <w:r w:rsidR="00217CFD" w:rsidRPr="008D4192" w:rsidDel="005610B9">
          <w:rPr>
            <w:sz w:val="20"/>
            <w:rPrChange w:id="336" w:author="Sameer Vermani" w:date="2021-03-10T18:07:00Z">
              <w:rPr/>
            </w:rPrChange>
          </w:rPr>
          <w:delText>other</w:delText>
        </w:r>
        <w:r w:rsidR="00217CFD" w:rsidRPr="00D769D2" w:rsidDel="005610B9">
          <w:rPr>
            <w:sz w:val="20"/>
            <w:rPrChange w:id="337" w:author="Sameer Vermani" w:date="2021-03-10T18:08:00Z">
              <w:rPr>
                <w:spacing w:val="17"/>
              </w:rPr>
            </w:rPrChange>
          </w:rPr>
          <w:delText xml:space="preserve"> </w:delText>
        </w:r>
        <w:r w:rsidR="00217CFD" w:rsidRPr="008D4192" w:rsidDel="005610B9">
          <w:rPr>
            <w:sz w:val="20"/>
            <w:rPrChange w:id="338" w:author="Sameer Vermani" w:date="2021-03-10T18:07:00Z">
              <w:rPr/>
            </w:rPrChange>
          </w:rPr>
          <w:delText>hand,</w:delText>
        </w:r>
      </w:del>
      <w:r w:rsidR="00217CFD" w:rsidRPr="00D769D2">
        <w:rPr>
          <w:sz w:val="20"/>
          <w:rPrChange w:id="339" w:author="Sameer Vermani" w:date="2021-03-10T18:08:00Z">
            <w:rPr>
              <w:spacing w:val="16"/>
            </w:rPr>
          </w:rPrChange>
        </w:rPr>
        <w:t xml:space="preserve"> </w:t>
      </w:r>
      <w:ins w:id="340" w:author="Sameer Vermani" w:date="2021-03-10T18:14:00Z">
        <w:r w:rsidR="005610B9">
          <w:rPr>
            <w:sz w:val="20"/>
          </w:rPr>
          <w:t>I</w:t>
        </w:r>
      </w:ins>
      <w:del w:id="341" w:author="Sameer Vermani" w:date="2021-03-10T18:14:00Z">
        <w:r w:rsidR="00217CFD" w:rsidRPr="008D4192" w:rsidDel="005610B9">
          <w:rPr>
            <w:sz w:val="20"/>
            <w:rPrChange w:id="342" w:author="Sameer Vermani" w:date="2021-03-10T18:07:00Z">
              <w:rPr/>
            </w:rPrChange>
          </w:rPr>
          <w:delText>i</w:delText>
        </w:r>
      </w:del>
      <w:r w:rsidR="00217CFD" w:rsidRPr="008D4192">
        <w:rPr>
          <w:sz w:val="20"/>
          <w:rPrChange w:id="343" w:author="Sameer Vermani" w:date="2021-03-10T18:07:00Z">
            <w:rPr/>
          </w:rPrChange>
        </w:rPr>
        <w:t>f</w:t>
      </w:r>
      <w:r w:rsidR="00217CFD" w:rsidRPr="00D769D2">
        <w:rPr>
          <w:sz w:val="20"/>
          <w:rPrChange w:id="344" w:author="Sameer Vermani" w:date="2021-03-10T18:08:00Z">
            <w:rPr>
              <w:spacing w:val="15"/>
            </w:rPr>
          </w:rPrChange>
        </w:rPr>
        <w:t xml:space="preserve"> </w:t>
      </w:r>
      <w:r w:rsidR="00217CFD" w:rsidRPr="008D4192">
        <w:rPr>
          <w:sz w:val="20"/>
          <w:rPrChange w:id="345" w:author="Sameer Vermani" w:date="2021-03-10T18:07:00Z">
            <w:rPr/>
          </w:rPrChange>
        </w:rPr>
        <w:t>an</w:t>
      </w:r>
      <w:r w:rsidR="00217CFD" w:rsidRPr="00D769D2">
        <w:rPr>
          <w:sz w:val="20"/>
          <w:rPrChange w:id="346" w:author="Sameer Vermani" w:date="2021-03-10T18:08:00Z">
            <w:rPr>
              <w:spacing w:val="16"/>
            </w:rPr>
          </w:rPrChange>
        </w:rPr>
        <w:t xml:space="preserve"> </w:t>
      </w:r>
      <w:r w:rsidR="00217CFD" w:rsidRPr="008D4192">
        <w:rPr>
          <w:sz w:val="20"/>
          <w:rPrChange w:id="347" w:author="Sameer Vermani" w:date="2021-03-10T18:07:00Z">
            <w:rPr/>
          </w:rPrChange>
        </w:rPr>
        <w:t>EHT</w:t>
      </w:r>
      <w:r w:rsidR="00217CFD" w:rsidRPr="00D769D2">
        <w:rPr>
          <w:sz w:val="20"/>
          <w:rPrChange w:id="348" w:author="Sameer Vermani" w:date="2021-03-10T18:08:00Z">
            <w:rPr>
              <w:spacing w:val="16"/>
            </w:rPr>
          </w:rPrChange>
        </w:rPr>
        <w:t xml:space="preserve"> </w:t>
      </w:r>
      <w:ins w:id="349" w:author="Sameer Vermani" w:date="2021-02-26T18:48:00Z">
        <w:r w:rsidR="00217CFD" w:rsidRPr="008D4192">
          <w:rPr>
            <w:sz w:val="20"/>
            <w:rPrChange w:id="350" w:author="Sameer Vermani" w:date="2021-03-10T18:07:00Z">
              <w:rPr/>
            </w:rPrChange>
          </w:rPr>
          <w:t xml:space="preserve">STA </w:t>
        </w:r>
      </w:ins>
      <w:del w:id="351" w:author="Sameer Vermani" w:date="2021-02-26T18:48:00Z">
        <w:r w:rsidR="00217CFD" w:rsidRPr="008D4192" w:rsidDel="00283F80">
          <w:rPr>
            <w:sz w:val="20"/>
            <w:rPrChange w:id="352" w:author="Sameer Vermani" w:date="2021-03-10T18:07:00Z">
              <w:rPr/>
            </w:rPrChange>
          </w:rPr>
          <w:delText>device</w:delText>
        </w:r>
      </w:del>
      <w:r w:rsidR="00217CFD" w:rsidRPr="00D769D2">
        <w:rPr>
          <w:sz w:val="20"/>
          <w:rPrChange w:id="353" w:author="Sameer Vermani" w:date="2021-03-10T18:08:00Z">
            <w:rPr>
              <w:spacing w:val="16"/>
            </w:rPr>
          </w:rPrChange>
        </w:rPr>
        <w:t xml:space="preserve"> </w:t>
      </w:r>
      <w:r w:rsidR="00217CFD" w:rsidRPr="008D4192">
        <w:rPr>
          <w:sz w:val="20"/>
          <w:rPrChange w:id="354" w:author="Sameer Vermani" w:date="2021-03-10T18:07:00Z">
            <w:rPr/>
          </w:rPrChange>
        </w:rPr>
        <w:t>sees</w:t>
      </w:r>
      <w:r w:rsidR="00217CFD" w:rsidRPr="00D769D2">
        <w:rPr>
          <w:sz w:val="20"/>
          <w:rPrChange w:id="355" w:author="Sameer Vermani" w:date="2021-03-10T18:08:00Z">
            <w:rPr>
              <w:spacing w:val="16"/>
            </w:rPr>
          </w:rPrChange>
        </w:rPr>
        <w:t xml:space="preserve"> </w:t>
      </w:r>
      <w:ins w:id="356" w:author="Sameer Vermani" w:date="2021-02-26T16:49:00Z">
        <w:r w:rsidR="00217CFD" w:rsidRPr="00D769D2">
          <w:rPr>
            <w:sz w:val="20"/>
            <w:rPrChange w:id="357" w:author="Sameer Vermani" w:date="2021-03-10T18:08:00Z">
              <w:rPr>
                <w:spacing w:val="16"/>
              </w:rPr>
            </w:rPrChange>
          </w:rPr>
          <w:t>any of the</w:t>
        </w:r>
      </w:ins>
      <w:ins w:id="358" w:author="Sameer Vermani" w:date="2021-03-09T13:04:00Z">
        <w:r w:rsidR="00E04543" w:rsidRPr="00D769D2">
          <w:rPr>
            <w:sz w:val="20"/>
            <w:rPrChange w:id="359" w:author="Sameer Vermani" w:date="2021-03-10T18:08:00Z">
              <w:rPr>
                <w:spacing w:val="16"/>
              </w:rPr>
            </w:rPrChange>
          </w:rPr>
          <w:t xml:space="preserve"> fields </w:t>
        </w:r>
        <w:r w:rsidR="004E26D4" w:rsidRPr="00D769D2">
          <w:rPr>
            <w:sz w:val="20"/>
            <w:rPrChange w:id="360" w:author="Sameer Vermani" w:date="2021-03-10T18:08:00Z">
              <w:rPr>
                <w:spacing w:val="16"/>
              </w:rPr>
            </w:rPrChange>
          </w:rPr>
          <w:t>identified as</w:t>
        </w:r>
      </w:ins>
      <w:ins w:id="361" w:author="Sameer Vermani" w:date="2021-02-26T16:49:00Z">
        <w:r w:rsidR="00217CFD" w:rsidRPr="00D769D2">
          <w:rPr>
            <w:sz w:val="20"/>
            <w:rPrChange w:id="362" w:author="Sameer Vermani" w:date="2021-03-10T18:08:00Z">
              <w:rPr>
                <w:spacing w:val="16"/>
              </w:rPr>
            </w:rPrChange>
          </w:rPr>
          <w:t xml:space="preserve"> </w:t>
        </w:r>
      </w:ins>
      <w:r w:rsidR="00217CFD" w:rsidRPr="008D4192">
        <w:rPr>
          <w:sz w:val="20"/>
          <w:rPrChange w:id="363" w:author="Sameer Vermani" w:date="2021-03-10T18:07:00Z">
            <w:rPr/>
          </w:rPrChange>
        </w:rPr>
        <w:t>Disregard</w:t>
      </w:r>
      <w:r w:rsidR="00217CFD" w:rsidRPr="00D769D2">
        <w:rPr>
          <w:sz w:val="20"/>
          <w:rPrChange w:id="364" w:author="Sameer Vermani" w:date="2021-03-10T18:08:00Z">
            <w:rPr>
              <w:spacing w:val="15"/>
            </w:rPr>
          </w:rPrChange>
        </w:rPr>
        <w:t xml:space="preserve"> </w:t>
      </w:r>
      <w:del w:id="365" w:author="Sameer Vermani" w:date="2021-02-17T15:43:00Z">
        <w:r w:rsidR="00217CFD" w:rsidRPr="008D4192" w:rsidDel="0066581B">
          <w:rPr>
            <w:sz w:val="20"/>
            <w:rPrChange w:id="366" w:author="Sameer Vermani" w:date="2021-03-10T18:07:00Z">
              <w:rPr/>
            </w:rPrChange>
          </w:rPr>
          <w:delText>bits</w:delText>
        </w:r>
      </w:del>
      <w:ins w:id="367" w:author="Sameer Vermani" w:date="2021-03-09T13:04:00Z">
        <w:r w:rsidR="004E26D4" w:rsidRPr="008D4192">
          <w:rPr>
            <w:sz w:val="20"/>
            <w:rPrChange w:id="368" w:author="Sameer Vermani" w:date="2021-03-10T18:07:00Z">
              <w:rPr/>
            </w:rPrChange>
          </w:rPr>
          <w:t>for t</w:t>
        </w:r>
      </w:ins>
      <w:ins w:id="369" w:author="Sameer Vermani" w:date="2021-03-09T13:05:00Z">
        <w:r w:rsidR="004E26D4" w:rsidRPr="008D4192">
          <w:rPr>
            <w:sz w:val="20"/>
            <w:rPrChange w:id="370" w:author="Sameer Vermani" w:date="2021-03-10T18:07:00Z">
              <w:rPr/>
            </w:rPrChange>
          </w:rPr>
          <w:t>he STA</w:t>
        </w:r>
      </w:ins>
      <w:r w:rsidR="00217CFD" w:rsidRPr="00D769D2">
        <w:rPr>
          <w:sz w:val="20"/>
          <w:rPrChange w:id="371" w:author="Sameer Vermani" w:date="2021-03-10T18:08:00Z">
            <w:rPr>
              <w:spacing w:val="16"/>
            </w:rPr>
          </w:rPrChange>
        </w:rPr>
        <w:t xml:space="preserve"> </w:t>
      </w:r>
      <w:r w:rsidR="00217CFD" w:rsidRPr="008D4192">
        <w:rPr>
          <w:sz w:val="20"/>
          <w:rPrChange w:id="372" w:author="Sameer Vermani" w:date="2021-03-10T18:07:00Z">
            <w:rPr/>
          </w:rPrChange>
        </w:rPr>
        <w:t>set</w:t>
      </w:r>
      <w:r w:rsidR="00217CFD" w:rsidRPr="00D769D2">
        <w:rPr>
          <w:sz w:val="20"/>
          <w:rPrChange w:id="373" w:author="Sameer Vermani" w:date="2021-03-10T18:08:00Z">
            <w:rPr>
              <w:spacing w:val="16"/>
            </w:rPr>
          </w:rPrChange>
        </w:rPr>
        <w:t xml:space="preserve"> </w:t>
      </w:r>
      <w:r w:rsidR="00217CFD" w:rsidRPr="008D4192">
        <w:rPr>
          <w:sz w:val="20"/>
          <w:rPrChange w:id="374" w:author="Sameer Vermani" w:date="2021-03-10T18:07:00Z">
            <w:rPr/>
          </w:rPrChange>
        </w:rPr>
        <w:t>to</w:t>
      </w:r>
      <w:r w:rsidR="00217CFD" w:rsidRPr="00D769D2">
        <w:rPr>
          <w:sz w:val="20"/>
          <w:rPrChange w:id="375" w:author="Sameer Vermani" w:date="2021-03-10T18:08:00Z">
            <w:rPr>
              <w:spacing w:val="16"/>
            </w:rPr>
          </w:rPrChange>
        </w:rPr>
        <w:t xml:space="preserve"> </w:t>
      </w:r>
      <w:del w:id="376" w:author="Sameer Vermani" w:date="2021-02-26T16:49:00Z">
        <w:r w:rsidR="00217CFD" w:rsidRPr="008D4192" w:rsidDel="000518B9">
          <w:rPr>
            <w:sz w:val="20"/>
            <w:rPrChange w:id="377" w:author="Sameer Vermani" w:date="2021-03-10T18:07:00Z">
              <w:rPr/>
            </w:rPrChange>
          </w:rPr>
          <w:delText>any</w:delText>
        </w:r>
      </w:del>
      <w:ins w:id="378" w:author="Sameer Vermani" w:date="2021-02-26T16:49:00Z">
        <w:r w:rsidR="00217CFD" w:rsidRPr="008D4192">
          <w:rPr>
            <w:sz w:val="20"/>
            <w:rPrChange w:id="379" w:author="Sameer Vermani" w:date="2021-03-10T18:07:00Z">
              <w:rPr/>
            </w:rPrChange>
          </w:rPr>
          <w:t xml:space="preserve">a value </w:t>
        </w:r>
      </w:ins>
      <w:ins w:id="380" w:author="Sameer Vermani" w:date="2021-03-09T13:07:00Z">
        <w:r w:rsidR="008A6E73" w:rsidRPr="008D4192">
          <w:rPr>
            <w:sz w:val="20"/>
            <w:rPrChange w:id="381" w:author="Sameer Vermani" w:date="2021-03-10T18:07:00Z">
              <w:rPr/>
            </w:rPrChange>
          </w:rPr>
          <w:t>which</w:t>
        </w:r>
        <w:r w:rsidR="003F2063" w:rsidRPr="008D4192">
          <w:rPr>
            <w:sz w:val="20"/>
            <w:rPrChange w:id="382" w:author="Sameer Vermani" w:date="2021-03-10T18:07:00Z">
              <w:rPr/>
            </w:rPrChange>
          </w:rPr>
          <w:t xml:space="preserve"> is different from </w:t>
        </w:r>
      </w:ins>
      <w:ins w:id="383" w:author="Sameer Vermani" w:date="2021-03-10T13:36:00Z">
        <w:r w:rsidR="00F72413" w:rsidRPr="008D4192">
          <w:rPr>
            <w:sz w:val="20"/>
            <w:rPrChange w:id="384" w:author="Sameer Vermani" w:date="2021-03-10T18:07:00Z">
              <w:rPr/>
            </w:rPrChange>
          </w:rPr>
          <w:t>its</w:t>
        </w:r>
      </w:ins>
      <w:ins w:id="385" w:author="Sameer Vermani" w:date="2021-02-26T16:49:00Z">
        <w:r w:rsidR="00217CFD" w:rsidRPr="008D4192">
          <w:rPr>
            <w:sz w:val="20"/>
            <w:rPrChange w:id="386" w:author="Sameer Vermani" w:date="2021-03-10T18:07:00Z">
              <w:rPr/>
            </w:rPrChange>
          </w:rPr>
          <w:t xml:space="preserve"> specified</w:t>
        </w:r>
      </w:ins>
      <w:ins w:id="387" w:author="Sameer Vermani" w:date="2021-03-10T13:36:00Z">
        <w:r w:rsidR="00F72413" w:rsidRPr="008D4192">
          <w:rPr>
            <w:sz w:val="20"/>
            <w:rPrChange w:id="388" w:author="Sameer Vermani" w:date="2021-03-10T18:07:00Z">
              <w:rPr/>
            </w:rPrChange>
          </w:rPr>
          <w:t xml:space="preserve"> </w:t>
        </w:r>
      </w:ins>
      <w:ins w:id="389" w:author="Sameer Vermani" w:date="2021-03-09T13:08:00Z">
        <w:r w:rsidR="003955E9" w:rsidRPr="008D4192">
          <w:rPr>
            <w:sz w:val="20"/>
            <w:rPrChange w:id="390" w:author="Sameer Vermani" w:date="2021-03-10T18:07:00Z">
              <w:rPr/>
            </w:rPrChange>
          </w:rPr>
          <w:t xml:space="preserve">value </w:t>
        </w:r>
      </w:ins>
      <w:ins w:id="391" w:author="Sameer Vermani" w:date="2021-02-26T16:49:00Z">
        <w:r w:rsidR="00217CFD" w:rsidRPr="008D4192">
          <w:rPr>
            <w:sz w:val="20"/>
            <w:rPrChange w:id="392" w:author="Sameer Vermani" w:date="2021-03-10T18:07:00Z">
              <w:rPr/>
            </w:rPrChange>
          </w:rPr>
          <w:t>in this sub-clause,</w:t>
        </w:r>
      </w:ins>
      <w:ins w:id="393" w:author="Sameer Vermani" w:date="2021-03-10T18:07:00Z">
        <w:r w:rsidR="008D4192" w:rsidRPr="008D4192">
          <w:rPr>
            <w:sz w:val="20"/>
            <w:rPrChange w:id="394" w:author="Sameer Vermani" w:date="2021-03-10T18:07:00Z">
              <w:rPr/>
            </w:rPrChange>
          </w:rPr>
          <w:t xml:space="preserve"> </w:t>
        </w:r>
      </w:ins>
    </w:p>
    <w:p w14:paraId="22461465" w14:textId="7C9D66CC" w:rsidR="00217CFD" w:rsidRPr="00D769D2" w:rsidDel="008D4192" w:rsidRDefault="00FA3316" w:rsidP="008D4192">
      <w:pPr>
        <w:pStyle w:val="ListParagraph"/>
        <w:widowControl w:val="0"/>
        <w:numPr>
          <w:ilvl w:val="0"/>
          <w:numId w:val="30"/>
        </w:numPr>
        <w:tabs>
          <w:tab w:val="left" w:pos="720"/>
        </w:tabs>
        <w:kinsoku w:val="0"/>
        <w:overflowPunct w:val="0"/>
        <w:autoSpaceDE w:val="0"/>
        <w:autoSpaceDN w:val="0"/>
        <w:adjustRightInd w:val="0"/>
        <w:spacing w:line="249" w:lineRule="exact"/>
        <w:ind w:leftChars="0"/>
        <w:rPr>
          <w:del w:id="395" w:author="Sameer Vermani" w:date="2021-03-10T18:08:00Z"/>
          <w:sz w:val="20"/>
          <w:rPrChange w:id="396" w:author="Sameer Vermani" w:date="2021-03-10T18:08:00Z">
            <w:rPr>
              <w:del w:id="397" w:author="Sameer Vermani" w:date="2021-03-10T18:08:00Z"/>
              <w:sz w:val="20"/>
            </w:rPr>
          </w:rPrChange>
        </w:rPr>
        <w:pPrChange w:id="398" w:author="Sameer Vermani" w:date="2021-03-10T18:07:00Z">
          <w:pPr>
            <w:pStyle w:val="ListParagraph"/>
            <w:widowControl w:val="0"/>
            <w:numPr>
              <w:numId w:val="29"/>
            </w:numPr>
            <w:tabs>
              <w:tab w:val="left" w:pos="721"/>
            </w:tabs>
            <w:kinsoku w:val="0"/>
            <w:overflowPunct w:val="0"/>
            <w:autoSpaceDE w:val="0"/>
            <w:autoSpaceDN w:val="0"/>
            <w:adjustRightInd w:val="0"/>
            <w:spacing w:line="291" w:lineRule="exact"/>
            <w:ind w:leftChars="0" w:left="720" w:hanging="555"/>
          </w:pPr>
        </w:pPrChange>
      </w:pPr>
      <w:r w:rsidRPr="00D769D2">
        <w:rPr>
          <w:sz w:val="20"/>
          <w:rPrChange w:id="399" w:author="Sameer Vermani" w:date="2021-03-10T18:08:00Z">
            <w:rPr>
              <w:noProof/>
            </w:rPr>
          </w:rPrChange>
        </w:rPr>
        <w:pict w14:anchorId="67BA3835">
          <v:shape id="_x0000_s1455" type="#_x0000_t202" style="position:absolute;left:0;text-align:left;margin-left:62.35pt;margin-top:7.7pt;width:9pt;height:10pt;z-index:-4;mso-position-horizontal-relative:page" o:allowincell="f" filled="f" stroked="f">
            <v:textbox inset="0,0,0,0">
              <w:txbxContent>
                <w:p w14:paraId="72C1EDF0" w14:textId="77777777" w:rsidR="00F72413" w:rsidRDefault="00F72413" w:rsidP="00217CFD">
                  <w:pPr>
                    <w:pStyle w:val="BodyText0"/>
                    <w:kinsoku w:val="0"/>
                    <w:overflowPunct w:val="0"/>
                    <w:spacing w:line="199" w:lineRule="exact"/>
                    <w:rPr>
                      <w:szCs w:val="18"/>
                    </w:rPr>
                  </w:pPr>
                  <w:r>
                    <w:rPr>
                      <w:szCs w:val="18"/>
                    </w:rPr>
                    <w:t>41</w:t>
                  </w:r>
                </w:p>
              </w:txbxContent>
            </v:textbox>
            <w10:wrap anchorx="page"/>
          </v:shape>
        </w:pict>
      </w:r>
      <w:del w:id="400" w:author="Sameer Vermani" w:date="2021-02-26T16:49:00Z">
        <w:r w:rsidR="00217CFD" w:rsidRPr="00D769D2" w:rsidDel="000518B9">
          <w:rPr>
            <w:sz w:val="20"/>
            <w:rPrChange w:id="401" w:author="Sameer Vermani" w:date="2021-03-10T18:08:00Z">
              <w:rPr>
                <w:sz w:val="20"/>
              </w:rPr>
            </w:rPrChange>
          </w:rPr>
          <w:delText>value</w:delText>
        </w:r>
      </w:del>
      <w:del w:id="402" w:author="Sameer Vermani" w:date="2021-03-09T11:19:00Z">
        <w:r w:rsidR="00217CFD" w:rsidRPr="00D769D2" w:rsidDel="00481C6C">
          <w:rPr>
            <w:sz w:val="20"/>
            <w:rPrChange w:id="403" w:author="Sameer Vermani" w:date="2021-03-10T18:08:00Z">
              <w:rPr>
                <w:sz w:val="20"/>
              </w:rPr>
            </w:rPrChange>
          </w:rPr>
          <w:delText>,</w:delText>
        </w:r>
        <w:r w:rsidR="00217CFD" w:rsidRPr="00D769D2" w:rsidDel="00481C6C">
          <w:rPr>
            <w:sz w:val="20"/>
            <w:rPrChange w:id="404" w:author="Sameer Vermani" w:date="2021-03-10T18:08:00Z">
              <w:rPr>
                <w:spacing w:val="9"/>
                <w:sz w:val="20"/>
              </w:rPr>
            </w:rPrChange>
          </w:rPr>
          <w:delText xml:space="preserve"> </w:delText>
        </w:r>
      </w:del>
      <w:r w:rsidR="00217CFD" w:rsidRPr="00D769D2">
        <w:rPr>
          <w:sz w:val="20"/>
          <w:rPrChange w:id="405" w:author="Sameer Vermani" w:date="2021-03-10T18:08:00Z">
            <w:rPr>
              <w:sz w:val="20"/>
            </w:rPr>
          </w:rPrChange>
        </w:rPr>
        <w:t>or</w:t>
      </w:r>
      <w:r w:rsidR="00217CFD" w:rsidRPr="00D769D2">
        <w:rPr>
          <w:sz w:val="20"/>
          <w:rPrChange w:id="406" w:author="Sameer Vermani" w:date="2021-03-10T18:08:00Z">
            <w:rPr>
              <w:spacing w:val="9"/>
              <w:sz w:val="20"/>
            </w:rPr>
          </w:rPrChange>
        </w:rPr>
        <w:t xml:space="preserve"> </w:t>
      </w:r>
      <w:r w:rsidR="00217CFD" w:rsidRPr="00D769D2">
        <w:rPr>
          <w:sz w:val="20"/>
          <w:rPrChange w:id="407" w:author="Sameer Vermani" w:date="2021-03-10T18:08:00Z">
            <w:rPr>
              <w:sz w:val="20"/>
            </w:rPr>
          </w:rPrChange>
        </w:rPr>
        <w:t>field</w:t>
      </w:r>
      <w:r w:rsidR="00217CFD" w:rsidRPr="00D769D2">
        <w:rPr>
          <w:sz w:val="20"/>
          <w:rPrChange w:id="408" w:author="Sameer Vermani" w:date="2021-03-10T18:08:00Z">
            <w:rPr>
              <w:spacing w:val="10"/>
              <w:sz w:val="20"/>
            </w:rPr>
          </w:rPrChange>
        </w:rPr>
        <w:t xml:space="preserve"> </w:t>
      </w:r>
      <w:r w:rsidR="00217CFD" w:rsidRPr="00D769D2">
        <w:rPr>
          <w:sz w:val="20"/>
          <w:rPrChange w:id="409" w:author="Sameer Vermani" w:date="2021-03-10T18:08:00Z">
            <w:rPr>
              <w:sz w:val="20"/>
            </w:rPr>
          </w:rPrChange>
        </w:rPr>
        <w:t>values</w:t>
      </w:r>
      <w:r w:rsidR="00217CFD" w:rsidRPr="00D769D2">
        <w:rPr>
          <w:sz w:val="20"/>
          <w:rPrChange w:id="410" w:author="Sameer Vermani" w:date="2021-03-10T18:08:00Z">
            <w:rPr>
              <w:spacing w:val="9"/>
              <w:sz w:val="20"/>
            </w:rPr>
          </w:rPrChange>
        </w:rPr>
        <w:t xml:space="preserve"> </w:t>
      </w:r>
      <w:r w:rsidR="00217CFD" w:rsidRPr="00D769D2">
        <w:rPr>
          <w:sz w:val="20"/>
          <w:rPrChange w:id="411" w:author="Sameer Vermani" w:date="2021-03-10T18:08:00Z">
            <w:rPr>
              <w:sz w:val="20"/>
            </w:rPr>
          </w:rPrChange>
        </w:rPr>
        <w:t>of</w:t>
      </w:r>
      <w:r w:rsidR="00217CFD" w:rsidRPr="00D769D2">
        <w:rPr>
          <w:sz w:val="20"/>
          <w:rPrChange w:id="412" w:author="Sameer Vermani" w:date="2021-03-10T18:08:00Z">
            <w:rPr>
              <w:spacing w:val="10"/>
              <w:sz w:val="20"/>
            </w:rPr>
          </w:rPrChange>
        </w:rPr>
        <w:t xml:space="preserve"> </w:t>
      </w:r>
      <w:r w:rsidR="00217CFD" w:rsidRPr="00D769D2">
        <w:rPr>
          <w:sz w:val="20"/>
          <w:rPrChange w:id="413" w:author="Sameer Vermani" w:date="2021-03-10T18:08:00Z">
            <w:rPr>
              <w:sz w:val="20"/>
            </w:rPr>
          </w:rPrChange>
        </w:rPr>
        <w:t>any</w:t>
      </w:r>
      <w:r w:rsidR="00217CFD" w:rsidRPr="00D769D2">
        <w:rPr>
          <w:sz w:val="20"/>
          <w:rPrChange w:id="414" w:author="Sameer Vermani" w:date="2021-03-10T18:08:00Z">
            <w:rPr>
              <w:spacing w:val="10"/>
              <w:sz w:val="20"/>
            </w:rPr>
          </w:rPrChange>
        </w:rPr>
        <w:t xml:space="preserve"> </w:t>
      </w:r>
      <w:r w:rsidR="00217CFD" w:rsidRPr="00D769D2">
        <w:rPr>
          <w:sz w:val="20"/>
          <w:rPrChange w:id="415" w:author="Sameer Vermani" w:date="2021-03-10T18:08:00Z">
            <w:rPr>
              <w:sz w:val="20"/>
            </w:rPr>
          </w:rPrChange>
        </w:rPr>
        <w:t>field</w:t>
      </w:r>
      <w:r w:rsidR="00217CFD" w:rsidRPr="00D769D2">
        <w:rPr>
          <w:sz w:val="20"/>
          <w:rPrChange w:id="416" w:author="Sameer Vermani" w:date="2021-03-10T18:08:00Z">
            <w:rPr>
              <w:spacing w:val="11"/>
              <w:sz w:val="20"/>
            </w:rPr>
          </w:rPrChange>
        </w:rPr>
        <w:t xml:space="preserve"> </w:t>
      </w:r>
      <w:r w:rsidR="00217CFD" w:rsidRPr="00D769D2">
        <w:rPr>
          <w:sz w:val="20"/>
          <w:rPrChange w:id="417" w:author="Sameer Vermani" w:date="2021-03-10T18:08:00Z">
            <w:rPr>
              <w:sz w:val="20"/>
            </w:rPr>
          </w:rPrChange>
        </w:rPr>
        <w:t>in</w:t>
      </w:r>
      <w:r w:rsidR="00217CFD" w:rsidRPr="00D769D2">
        <w:rPr>
          <w:sz w:val="20"/>
          <w:rPrChange w:id="418" w:author="Sameer Vermani" w:date="2021-03-10T18:08:00Z">
            <w:rPr>
              <w:spacing w:val="9"/>
              <w:sz w:val="20"/>
            </w:rPr>
          </w:rPrChange>
        </w:rPr>
        <w:t xml:space="preserve"> </w:t>
      </w:r>
      <w:r w:rsidR="00217CFD" w:rsidRPr="00D769D2">
        <w:rPr>
          <w:sz w:val="20"/>
          <w:rPrChange w:id="419" w:author="Sameer Vermani" w:date="2021-03-10T18:08:00Z">
            <w:rPr>
              <w:sz w:val="20"/>
            </w:rPr>
          </w:rPrChange>
        </w:rPr>
        <w:t>the</w:t>
      </w:r>
      <w:r w:rsidR="00217CFD" w:rsidRPr="00D769D2">
        <w:rPr>
          <w:sz w:val="20"/>
          <w:rPrChange w:id="420" w:author="Sameer Vermani" w:date="2021-03-10T18:08:00Z">
            <w:rPr>
              <w:spacing w:val="10"/>
              <w:sz w:val="20"/>
            </w:rPr>
          </w:rPrChange>
        </w:rPr>
        <w:t xml:space="preserve"> </w:t>
      </w:r>
      <w:r w:rsidR="00217CFD" w:rsidRPr="00D769D2">
        <w:rPr>
          <w:sz w:val="20"/>
          <w:rPrChange w:id="421" w:author="Sameer Vermani" w:date="2021-03-10T18:08:00Z">
            <w:rPr>
              <w:sz w:val="20"/>
            </w:rPr>
          </w:rPrChange>
        </w:rPr>
        <w:t>EHT</w:t>
      </w:r>
      <w:r w:rsidR="00217CFD" w:rsidRPr="00D769D2">
        <w:rPr>
          <w:sz w:val="20"/>
          <w:rPrChange w:id="422" w:author="Sameer Vermani" w:date="2021-03-10T18:08:00Z">
            <w:rPr>
              <w:spacing w:val="10"/>
              <w:sz w:val="20"/>
            </w:rPr>
          </w:rPrChange>
        </w:rPr>
        <w:t xml:space="preserve"> </w:t>
      </w:r>
      <w:del w:id="423" w:author="Alice Chen" w:date="2021-02-26T00:41:00Z">
        <w:r w:rsidR="00217CFD" w:rsidRPr="00D769D2" w:rsidDel="007A78CC">
          <w:rPr>
            <w:sz w:val="20"/>
            <w:rPrChange w:id="424" w:author="Sameer Vermani" w:date="2021-03-10T18:08:00Z">
              <w:rPr>
                <w:sz w:val="20"/>
              </w:rPr>
            </w:rPrChange>
          </w:rPr>
          <w:delText>PHY</w:delText>
        </w:r>
        <w:r w:rsidR="00217CFD" w:rsidRPr="00D769D2" w:rsidDel="007A78CC">
          <w:rPr>
            <w:sz w:val="20"/>
            <w:rPrChange w:id="425" w:author="Sameer Vermani" w:date="2021-03-10T18:08:00Z">
              <w:rPr>
                <w:spacing w:val="10"/>
                <w:sz w:val="20"/>
              </w:rPr>
            </w:rPrChange>
          </w:rPr>
          <w:delText xml:space="preserve"> </w:delText>
        </w:r>
      </w:del>
      <w:r w:rsidR="00217CFD" w:rsidRPr="00D769D2">
        <w:rPr>
          <w:sz w:val="20"/>
          <w:rPrChange w:id="426" w:author="Sameer Vermani" w:date="2021-03-10T18:08:00Z">
            <w:rPr>
              <w:sz w:val="20"/>
            </w:rPr>
          </w:rPrChange>
        </w:rPr>
        <w:t>preamble</w:t>
      </w:r>
      <w:r w:rsidR="00217CFD" w:rsidRPr="00D769D2">
        <w:rPr>
          <w:sz w:val="20"/>
          <w:rPrChange w:id="427" w:author="Sameer Vermani" w:date="2021-03-10T18:08:00Z">
            <w:rPr>
              <w:spacing w:val="9"/>
              <w:sz w:val="20"/>
            </w:rPr>
          </w:rPrChange>
        </w:rPr>
        <w:t xml:space="preserve"> </w:t>
      </w:r>
      <w:del w:id="428" w:author="Sameer Vermani" w:date="2021-02-17T16:40:00Z">
        <w:r w:rsidR="00217CFD" w:rsidRPr="00D769D2" w:rsidDel="005814B9">
          <w:rPr>
            <w:sz w:val="20"/>
            <w:rPrChange w:id="429" w:author="Sameer Vermani" w:date="2021-03-10T18:08:00Z">
              <w:rPr>
                <w:sz w:val="20"/>
              </w:rPr>
            </w:rPrChange>
          </w:rPr>
          <w:delText>are</w:delText>
        </w:r>
      </w:del>
      <w:ins w:id="430" w:author="Sameer Vermani" w:date="2021-02-17T16:40:00Z">
        <w:r w:rsidR="00217CFD" w:rsidRPr="00D769D2">
          <w:rPr>
            <w:sz w:val="20"/>
            <w:rPrChange w:id="431" w:author="Sameer Vermani" w:date="2021-03-10T18:08:00Z">
              <w:rPr>
                <w:sz w:val="20"/>
              </w:rPr>
            </w:rPrChange>
          </w:rPr>
          <w:t>as being</w:t>
        </w:r>
      </w:ins>
      <w:r w:rsidR="00217CFD" w:rsidRPr="00D769D2">
        <w:rPr>
          <w:sz w:val="20"/>
          <w:rPrChange w:id="432" w:author="Sameer Vermani" w:date="2021-03-10T18:08:00Z">
            <w:rPr>
              <w:spacing w:val="10"/>
              <w:sz w:val="20"/>
            </w:rPr>
          </w:rPrChange>
        </w:rPr>
        <w:t xml:space="preserve"> </w:t>
      </w:r>
      <w:r w:rsidR="00217CFD" w:rsidRPr="00D769D2">
        <w:rPr>
          <w:sz w:val="20"/>
          <w:rPrChange w:id="433" w:author="Sameer Vermani" w:date="2021-03-10T18:08:00Z">
            <w:rPr>
              <w:sz w:val="20"/>
            </w:rPr>
          </w:rPrChange>
        </w:rPr>
        <w:t>set</w:t>
      </w:r>
      <w:r w:rsidR="00217CFD" w:rsidRPr="00D769D2">
        <w:rPr>
          <w:sz w:val="20"/>
          <w:rPrChange w:id="434" w:author="Sameer Vermani" w:date="2021-03-10T18:08:00Z">
            <w:rPr>
              <w:spacing w:val="10"/>
              <w:sz w:val="20"/>
            </w:rPr>
          </w:rPrChange>
        </w:rPr>
        <w:t xml:space="preserve"> </w:t>
      </w:r>
      <w:r w:rsidR="00217CFD" w:rsidRPr="00D769D2">
        <w:rPr>
          <w:sz w:val="20"/>
          <w:rPrChange w:id="435" w:author="Sameer Vermani" w:date="2021-03-10T18:08:00Z">
            <w:rPr>
              <w:sz w:val="20"/>
            </w:rPr>
          </w:rPrChange>
        </w:rPr>
        <w:t>to</w:t>
      </w:r>
      <w:r w:rsidR="00217CFD" w:rsidRPr="00D769D2">
        <w:rPr>
          <w:sz w:val="20"/>
          <w:rPrChange w:id="436" w:author="Sameer Vermani" w:date="2021-03-10T18:08:00Z">
            <w:rPr>
              <w:spacing w:val="10"/>
              <w:sz w:val="20"/>
            </w:rPr>
          </w:rPrChange>
        </w:rPr>
        <w:t xml:space="preserve"> </w:t>
      </w:r>
      <w:r w:rsidR="00217CFD" w:rsidRPr="00D769D2">
        <w:rPr>
          <w:sz w:val="20"/>
          <w:rPrChange w:id="437" w:author="Sameer Vermani" w:date="2021-03-10T18:08:00Z">
            <w:rPr>
              <w:sz w:val="20"/>
            </w:rPr>
          </w:rPrChange>
        </w:rPr>
        <w:t>a</w:t>
      </w:r>
      <w:r w:rsidR="00217CFD" w:rsidRPr="00D769D2">
        <w:rPr>
          <w:sz w:val="20"/>
          <w:rPrChange w:id="438" w:author="Sameer Vermani" w:date="2021-03-10T18:08:00Z">
            <w:rPr>
              <w:spacing w:val="9"/>
              <w:sz w:val="20"/>
            </w:rPr>
          </w:rPrChange>
        </w:rPr>
        <w:t xml:space="preserve"> </w:t>
      </w:r>
      <w:ins w:id="439" w:author="Sameer Vermani" w:date="2021-03-09T13:05:00Z">
        <w:r w:rsidR="00927043" w:rsidRPr="00D769D2">
          <w:rPr>
            <w:sz w:val="20"/>
            <w:rPrChange w:id="440" w:author="Sameer Vermani" w:date="2021-03-10T18:08:00Z">
              <w:rPr>
                <w:spacing w:val="9"/>
                <w:sz w:val="20"/>
              </w:rPr>
            </w:rPrChange>
          </w:rPr>
          <w:t xml:space="preserve">value </w:t>
        </w:r>
      </w:ins>
      <w:ins w:id="441" w:author="Sameer Vermani" w:date="2021-03-09T13:06:00Z">
        <w:r w:rsidR="00927043" w:rsidRPr="00D769D2">
          <w:rPr>
            <w:sz w:val="20"/>
            <w:rPrChange w:id="442" w:author="Sameer Vermani" w:date="2021-03-10T18:08:00Z">
              <w:rPr>
                <w:spacing w:val="9"/>
                <w:sz w:val="20"/>
              </w:rPr>
            </w:rPrChange>
          </w:rPr>
          <w:t xml:space="preserve">identified as </w:t>
        </w:r>
      </w:ins>
      <w:r w:rsidR="00217CFD" w:rsidRPr="00D769D2">
        <w:rPr>
          <w:sz w:val="20"/>
          <w:rPrChange w:id="443" w:author="Sameer Vermani" w:date="2021-03-10T18:08:00Z">
            <w:rPr>
              <w:sz w:val="20"/>
            </w:rPr>
          </w:rPrChange>
        </w:rPr>
        <w:t>Disregard</w:t>
      </w:r>
      <w:ins w:id="444" w:author="Sameer Vermani" w:date="2021-03-09T13:09:00Z">
        <w:r w:rsidR="003955E9" w:rsidRPr="00D769D2">
          <w:rPr>
            <w:sz w:val="20"/>
            <w:rPrChange w:id="445" w:author="Sameer Vermani" w:date="2021-03-10T18:08:00Z">
              <w:rPr>
                <w:sz w:val="20"/>
              </w:rPr>
            </w:rPrChange>
          </w:rPr>
          <w:t xml:space="preserve"> for the STA</w:t>
        </w:r>
      </w:ins>
      <w:r w:rsidR="00217CFD" w:rsidRPr="00D769D2">
        <w:rPr>
          <w:sz w:val="20"/>
          <w:rPrChange w:id="446" w:author="Sameer Vermani" w:date="2021-03-10T18:08:00Z">
            <w:rPr>
              <w:spacing w:val="10"/>
              <w:sz w:val="20"/>
            </w:rPr>
          </w:rPrChange>
        </w:rPr>
        <w:t xml:space="preserve"> </w:t>
      </w:r>
      <w:del w:id="447" w:author="Sameer Vermani" w:date="2021-03-09T13:06:00Z">
        <w:r w:rsidR="00217CFD" w:rsidRPr="00D769D2" w:rsidDel="00927043">
          <w:rPr>
            <w:sz w:val="20"/>
            <w:rPrChange w:id="448" w:author="Sameer Vermani" w:date="2021-03-10T18:08:00Z">
              <w:rPr>
                <w:sz w:val="20"/>
              </w:rPr>
            </w:rPrChange>
          </w:rPr>
          <w:delText>state</w:delText>
        </w:r>
        <w:r w:rsidR="00217CFD" w:rsidRPr="00D769D2" w:rsidDel="00927043">
          <w:rPr>
            <w:sz w:val="20"/>
            <w:rPrChange w:id="449" w:author="Sameer Vermani" w:date="2021-03-10T18:08:00Z">
              <w:rPr>
                <w:spacing w:val="10"/>
                <w:sz w:val="20"/>
              </w:rPr>
            </w:rPrChange>
          </w:rPr>
          <w:delText xml:space="preserve"> </w:delText>
        </w:r>
        <w:r w:rsidR="00217CFD" w:rsidRPr="00D769D2" w:rsidDel="00927043">
          <w:rPr>
            <w:sz w:val="20"/>
            <w:rPrChange w:id="450" w:author="Sameer Vermani" w:date="2021-03-10T18:08:00Z">
              <w:rPr>
                <w:sz w:val="20"/>
              </w:rPr>
            </w:rPrChange>
          </w:rPr>
          <w:delText>as</w:delText>
        </w:r>
        <w:r w:rsidR="00217CFD" w:rsidRPr="00D769D2" w:rsidDel="00927043">
          <w:rPr>
            <w:sz w:val="20"/>
            <w:rPrChange w:id="451" w:author="Sameer Vermani" w:date="2021-03-10T18:08:00Z">
              <w:rPr>
                <w:spacing w:val="10"/>
                <w:sz w:val="20"/>
              </w:rPr>
            </w:rPrChange>
          </w:rPr>
          <w:delText xml:space="preserve"> </w:delText>
        </w:r>
        <w:r w:rsidR="00217CFD" w:rsidRPr="00D769D2" w:rsidDel="00927043">
          <w:rPr>
            <w:sz w:val="20"/>
            <w:rPrChange w:id="452" w:author="Sameer Vermani" w:date="2021-03-10T18:08:00Z">
              <w:rPr>
                <w:sz w:val="20"/>
              </w:rPr>
            </w:rPrChange>
          </w:rPr>
          <w:delText>defined</w:delText>
        </w:r>
        <w:r w:rsidR="00217CFD" w:rsidRPr="00D769D2" w:rsidDel="00927043">
          <w:rPr>
            <w:sz w:val="20"/>
            <w:rPrChange w:id="453" w:author="Sameer Vermani" w:date="2021-03-10T18:08:00Z">
              <w:rPr>
                <w:spacing w:val="9"/>
                <w:sz w:val="20"/>
              </w:rPr>
            </w:rPrChange>
          </w:rPr>
          <w:delText xml:space="preserve"> </w:delText>
        </w:r>
      </w:del>
      <w:r w:rsidR="00217CFD" w:rsidRPr="00D769D2">
        <w:rPr>
          <w:sz w:val="20"/>
          <w:rPrChange w:id="454" w:author="Sameer Vermani" w:date="2021-03-10T18:08:00Z">
            <w:rPr>
              <w:sz w:val="20"/>
            </w:rPr>
          </w:rPrChange>
        </w:rPr>
        <w:t>in</w:t>
      </w:r>
      <w:r w:rsidR="00217CFD" w:rsidRPr="00D769D2">
        <w:rPr>
          <w:sz w:val="20"/>
          <w:rPrChange w:id="455" w:author="Sameer Vermani" w:date="2021-03-10T18:08:00Z">
            <w:rPr>
              <w:spacing w:val="10"/>
              <w:sz w:val="20"/>
            </w:rPr>
          </w:rPrChange>
        </w:rPr>
        <w:t xml:space="preserve"> </w:t>
      </w:r>
      <w:r w:rsidR="00217CFD" w:rsidRPr="00D769D2">
        <w:rPr>
          <w:sz w:val="20"/>
          <w:rPrChange w:id="456" w:author="Sameer Vermani" w:date="2021-03-10T18:08:00Z">
            <w:rPr>
              <w:sz w:val="20"/>
            </w:rPr>
          </w:rPrChange>
        </w:rPr>
        <w:t>thi</w:t>
      </w:r>
      <w:ins w:id="457" w:author="Sameer Vermani" w:date="2021-03-10T18:08:00Z">
        <w:r w:rsidR="00F52826">
          <w:rPr>
            <w:sz w:val="20"/>
          </w:rPr>
          <w:t xml:space="preserve">s </w:t>
        </w:r>
      </w:ins>
      <w:del w:id="458" w:author="Sameer Vermani" w:date="2021-03-10T18:08:00Z">
        <w:r w:rsidR="00217CFD" w:rsidRPr="00D769D2" w:rsidDel="008D4192">
          <w:rPr>
            <w:sz w:val="20"/>
            <w:rPrChange w:id="459" w:author="Sameer Vermani" w:date="2021-03-10T18:08:00Z">
              <w:rPr>
                <w:sz w:val="20"/>
              </w:rPr>
            </w:rPrChange>
          </w:rPr>
          <w:delText>s</w:delText>
        </w:r>
      </w:del>
    </w:p>
    <w:p w14:paraId="758930B8" w14:textId="1E622DF7" w:rsidR="00217CFD" w:rsidRPr="008D4192" w:rsidDel="007125CD" w:rsidRDefault="00217CFD" w:rsidP="008D4192">
      <w:pPr>
        <w:pStyle w:val="ListParagraph"/>
        <w:widowControl w:val="0"/>
        <w:numPr>
          <w:ilvl w:val="0"/>
          <w:numId w:val="30"/>
        </w:numPr>
        <w:tabs>
          <w:tab w:val="left" w:pos="721"/>
        </w:tabs>
        <w:kinsoku w:val="0"/>
        <w:overflowPunct w:val="0"/>
        <w:autoSpaceDE w:val="0"/>
        <w:autoSpaceDN w:val="0"/>
        <w:adjustRightInd w:val="0"/>
        <w:spacing w:line="249" w:lineRule="exact"/>
        <w:ind w:leftChars="0"/>
        <w:rPr>
          <w:del w:id="460" w:author="Sameer Vermani" w:date="2021-02-26T18:25:00Z"/>
          <w:sz w:val="20"/>
          <w:rPrChange w:id="461" w:author="Sameer Vermani" w:date="2021-03-10T18:08:00Z">
            <w:rPr>
              <w:del w:id="462" w:author="Sameer Vermani" w:date="2021-02-26T18:25:00Z"/>
              <w:sz w:val="20"/>
            </w:rPr>
          </w:rPrChange>
        </w:rPr>
        <w:pPrChange w:id="463" w:author="Sameer Vermani" w:date="2021-03-10T18:08:00Z">
          <w:pPr>
            <w:pStyle w:val="ListParagraph"/>
            <w:widowControl w:val="0"/>
            <w:numPr>
              <w:numId w:val="28"/>
            </w:numPr>
            <w:tabs>
              <w:tab w:val="left" w:pos="721"/>
            </w:tabs>
            <w:kinsoku w:val="0"/>
            <w:overflowPunct w:val="0"/>
            <w:autoSpaceDE w:val="0"/>
            <w:autoSpaceDN w:val="0"/>
            <w:adjustRightInd w:val="0"/>
            <w:spacing w:before="10" w:line="248" w:lineRule="exact"/>
            <w:ind w:leftChars="0" w:left="720" w:hanging="555"/>
          </w:pPr>
        </w:pPrChange>
      </w:pPr>
      <w:r w:rsidRPr="008D4192">
        <w:rPr>
          <w:sz w:val="20"/>
          <w:rPrChange w:id="464" w:author="Sameer Vermani" w:date="2021-03-10T18:08:00Z">
            <w:rPr>
              <w:sz w:val="20"/>
            </w:rPr>
          </w:rPrChange>
        </w:rPr>
        <w:t xml:space="preserve">subclause, </w:t>
      </w:r>
      <w:del w:id="465" w:author="Sameer Vermani" w:date="2021-03-09T11:20:00Z">
        <w:r w:rsidRPr="008D4192" w:rsidDel="005E1F2F">
          <w:rPr>
            <w:sz w:val="20"/>
            <w:rPrChange w:id="466" w:author="Sameer Vermani" w:date="2021-03-10T18:08:00Z">
              <w:rPr>
                <w:sz w:val="20"/>
              </w:rPr>
            </w:rPrChange>
          </w:rPr>
          <w:delText xml:space="preserve">it </w:delText>
        </w:r>
      </w:del>
      <w:del w:id="467" w:author="Sameer Vermani" w:date="2021-02-26T19:05:00Z">
        <w:r w:rsidRPr="008D4192" w:rsidDel="008C4628">
          <w:rPr>
            <w:sz w:val="20"/>
            <w:rPrChange w:id="468" w:author="Sameer Vermani" w:date="2021-03-10T18:08:00Z">
              <w:rPr>
                <w:sz w:val="20"/>
              </w:rPr>
            </w:rPrChange>
          </w:rPr>
          <w:delText xml:space="preserve">shall ignore these bits/states, and </w:delText>
        </w:r>
      </w:del>
      <w:del w:id="469" w:author="Sameer Vermani" w:date="2021-03-09T11:19:00Z">
        <w:r w:rsidRPr="008D4192" w:rsidDel="00481C6C">
          <w:rPr>
            <w:sz w:val="20"/>
            <w:rPrChange w:id="470" w:author="Sameer Vermani" w:date="2021-03-10T18:08:00Z">
              <w:rPr>
                <w:sz w:val="20"/>
              </w:rPr>
            </w:rPrChange>
          </w:rPr>
          <w:delText>continue</w:delText>
        </w:r>
      </w:del>
      <w:del w:id="471" w:author="Sameer Vermani" w:date="2021-03-09T11:20:00Z">
        <w:r w:rsidRPr="008D4192" w:rsidDel="005E1F2F">
          <w:rPr>
            <w:sz w:val="20"/>
            <w:rPrChange w:id="472" w:author="Sameer Vermani" w:date="2021-03-10T18:08:00Z">
              <w:rPr>
                <w:sz w:val="20"/>
              </w:rPr>
            </w:rPrChange>
          </w:rPr>
          <w:delText xml:space="preserve"> </w:delText>
        </w:r>
      </w:del>
      <w:ins w:id="473" w:author="Sameer Vermani" w:date="2021-03-09T11:22:00Z">
        <w:r w:rsidR="001203EF" w:rsidRPr="008D4192">
          <w:rPr>
            <w:sz w:val="20"/>
            <w:rPrChange w:id="474" w:author="Sameer Vermani" w:date="2021-03-10T18:08:00Z">
              <w:rPr>
                <w:sz w:val="20"/>
              </w:rPr>
            </w:rPrChange>
          </w:rPr>
          <w:t>it</w:t>
        </w:r>
      </w:ins>
      <w:ins w:id="475" w:author="Sameer Vermani" w:date="2021-03-09T11:21:00Z">
        <w:r w:rsidR="005E1F2F" w:rsidRPr="008D4192">
          <w:rPr>
            <w:sz w:val="20"/>
            <w:rPrChange w:id="476" w:author="Sameer Vermani" w:date="2021-03-10T18:08:00Z">
              <w:rPr>
                <w:sz w:val="20"/>
              </w:rPr>
            </w:rPrChange>
          </w:rPr>
          <w:t xml:space="preserve"> </w:t>
        </w:r>
      </w:ins>
      <w:ins w:id="477" w:author="Sameer Vermani" w:date="2021-03-10T18:15:00Z">
        <w:r w:rsidR="00E0174C">
          <w:rPr>
            <w:sz w:val="20"/>
          </w:rPr>
          <w:t xml:space="preserve">shall ignore </w:t>
        </w:r>
      </w:ins>
      <w:ins w:id="478" w:author="Sameer Vermani" w:date="2021-03-10T18:16:00Z">
        <w:r w:rsidR="00F5119D">
          <w:rPr>
            <w:sz w:val="20"/>
          </w:rPr>
          <w:t>these field values/states</w:t>
        </w:r>
        <w:r w:rsidR="003C4CB5">
          <w:rPr>
            <w:sz w:val="20"/>
          </w:rPr>
          <w:t xml:space="preserve"> and they will have no </w:t>
        </w:r>
      </w:ins>
      <w:ins w:id="479" w:author="Sameer Vermani" w:date="2021-03-09T11:21:00Z">
        <w:r w:rsidR="005E1F2F" w:rsidRPr="008D4192">
          <w:rPr>
            <w:sz w:val="20"/>
            <w:rPrChange w:id="480" w:author="Sameer Vermani" w:date="2021-03-10T18:08:00Z">
              <w:rPr>
                <w:sz w:val="20"/>
              </w:rPr>
            </w:rPrChange>
          </w:rPr>
          <w:t>impact on the</w:t>
        </w:r>
      </w:ins>
      <w:ins w:id="481" w:author="Sameer Vermani" w:date="2021-03-10T18:16:00Z">
        <w:r w:rsidR="003C4CB5">
          <w:rPr>
            <w:sz w:val="20"/>
          </w:rPr>
          <w:t xml:space="preserve"> </w:t>
        </w:r>
      </w:ins>
      <w:ins w:id="482" w:author="Sameer Vermani" w:date="2021-03-10T18:18:00Z">
        <w:r w:rsidR="00C712B2">
          <w:rPr>
            <w:sz w:val="20"/>
          </w:rPr>
          <w:t xml:space="preserve">STA’s </w:t>
        </w:r>
        <w:r w:rsidR="00474D16">
          <w:rPr>
            <w:sz w:val="20"/>
          </w:rPr>
          <w:t>continued</w:t>
        </w:r>
      </w:ins>
      <w:ins w:id="483" w:author="Sameer Vermani" w:date="2021-03-09T11:21:00Z">
        <w:r w:rsidR="005E1F2F" w:rsidRPr="008D4192">
          <w:rPr>
            <w:sz w:val="20"/>
            <w:rPrChange w:id="484" w:author="Sameer Vermani" w:date="2021-03-10T18:08:00Z">
              <w:rPr>
                <w:sz w:val="20"/>
              </w:rPr>
            </w:rPrChange>
          </w:rPr>
          <w:t xml:space="preserve"> reception of the PPDU (</w:t>
        </w:r>
      </w:ins>
      <w:ins w:id="485" w:author="Sameer Vermani" w:date="2021-03-10T18:18:00Z">
        <w:r w:rsidR="00C712B2">
          <w:rPr>
            <w:sz w:val="20"/>
          </w:rPr>
          <w:t xml:space="preserve">i.e., </w:t>
        </w:r>
      </w:ins>
      <w:ins w:id="486" w:author="Sameer Vermani" w:date="2021-03-09T11:21:00Z">
        <w:r w:rsidR="00585190" w:rsidRPr="008D4192">
          <w:rPr>
            <w:sz w:val="20"/>
            <w:rPrChange w:id="487" w:author="Sameer Vermani" w:date="2021-03-10T18:08:00Z">
              <w:rPr>
                <w:sz w:val="20"/>
              </w:rPr>
            </w:rPrChange>
          </w:rPr>
          <w:t xml:space="preserve">reception </w:t>
        </w:r>
      </w:ins>
      <w:ins w:id="488" w:author="Sameer Vermani" w:date="2021-03-09T11:22:00Z">
        <w:r w:rsidR="00585190" w:rsidRPr="008D4192">
          <w:rPr>
            <w:sz w:val="20"/>
            <w:rPrChange w:id="489" w:author="Sameer Vermani" w:date="2021-03-10T18:08:00Z">
              <w:rPr>
                <w:sz w:val="20"/>
              </w:rPr>
            </w:rPrChange>
          </w:rPr>
          <w:t>at the STA can continue as usual)</w:t>
        </w:r>
      </w:ins>
      <w:ins w:id="490" w:author="Sameer Vermani" w:date="2021-02-26T18:26:00Z">
        <w:r w:rsidRPr="008D4192">
          <w:rPr>
            <w:sz w:val="20"/>
            <w:rPrChange w:id="491" w:author="Sameer Vermani" w:date="2021-03-10T18:08:00Z">
              <w:rPr>
                <w:sz w:val="20"/>
              </w:rPr>
            </w:rPrChange>
          </w:rPr>
          <w:t xml:space="preserve">. </w:t>
        </w:r>
      </w:ins>
      <w:del w:id="492" w:author="Sameer Vermani" w:date="2021-02-26T18:26:00Z">
        <w:r w:rsidRPr="008D4192" w:rsidDel="007F3EA5">
          <w:rPr>
            <w:sz w:val="20"/>
            <w:rPrChange w:id="493" w:author="Sameer Vermani" w:date="2021-03-10T18:08:00Z">
              <w:rPr>
                <w:sz w:val="20"/>
              </w:rPr>
            </w:rPrChange>
          </w:rPr>
          <w:delText>receiver processing subject</w:delText>
        </w:r>
      </w:del>
      <w:del w:id="494" w:author="Sameer Vermani" w:date="2021-02-26T18:25:00Z">
        <w:r w:rsidRPr="008D4192" w:rsidDel="007125CD">
          <w:rPr>
            <w:sz w:val="20"/>
            <w:rPrChange w:id="495" w:author="Sameer Vermani" w:date="2021-03-10T18:08:00Z">
              <w:rPr>
                <w:sz w:val="20"/>
              </w:rPr>
            </w:rPrChange>
          </w:rPr>
          <w:delText xml:space="preserve"> to absence of any of</w:delText>
        </w:r>
        <w:r w:rsidRPr="00D769D2" w:rsidDel="007125CD">
          <w:rPr>
            <w:sz w:val="20"/>
            <w:rPrChange w:id="496" w:author="Sameer Vermani" w:date="2021-03-10T18:08:00Z">
              <w:rPr>
                <w:spacing w:val="48"/>
                <w:sz w:val="20"/>
              </w:rPr>
            </w:rPrChange>
          </w:rPr>
          <w:delText xml:space="preserve"> </w:delText>
        </w:r>
        <w:r w:rsidRPr="008D4192" w:rsidDel="007125CD">
          <w:rPr>
            <w:sz w:val="20"/>
            <w:rPrChange w:id="497" w:author="Sameer Vermani" w:date="2021-03-10T18:08:00Z">
              <w:rPr>
                <w:sz w:val="20"/>
              </w:rPr>
            </w:rPrChange>
          </w:rPr>
          <w:delText>the</w:delText>
        </w:r>
      </w:del>
    </w:p>
    <w:p w14:paraId="2B1EEE5E" w14:textId="77777777" w:rsidR="00217CFD" w:rsidRPr="00CA12D4" w:rsidDel="007125CD" w:rsidRDefault="00217CFD" w:rsidP="008D4192">
      <w:pPr>
        <w:pStyle w:val="ListParagraph"/>
        <w:widowControl w:val="0"/>
        <w:tabs>
          <w:tab w:val="left" w:pos="721"/>
        </w:tabs>
        <w:kinsoku w:val="0"/>
        <w:overflowPunct w:val="0"/>
        <w:autoSpaceDE w:val="0"/>
        <w:autoSpaceDN w:val="0"/>
        <w:adjustRightInd w:val="0"/>
        <w:spacing w:before="10" w:line="248" w:lineRule="exact"/>
        <w:ind w:leftChars="0" w:left="0"/>
        <w:rPr>
          <w:del w:id="498" w:author="Sameer Vermani" w:date="2021-02-26T18:25:00Z"/>
          <w:sz w:val="20"/>
        </w:rPr>
        <w:pPrChange w:id="499" w:author="Sameer Vermani" w:date="2021-03-10T18:08:00Z">
          <w:pPr>
            <w:pStyle w:val="ListParagraph"/>
            <w:widowControl w:val="0"/>
            <w:numPr>
              <w:numId w:val="28"/>
            </w:numPr>
            <w:tabs>
              <w:tab w:val="left" w:pos="721"/>
            </w:tabs>
            <w:kinsoku w:val="0"/>
            <w:overflowPunct w:val="0"/>
            <w:autoSpaceDE w:val="0"/>
            <w:autoSpaceDN w:val="0"/>
            <w:adjustRightInd w:val="0"/>
            <w:spacing w:line="211" w:lineRule="exact"/>
            <w:ind w:leftChars="0" w:left="720" w:hanging="555"/>
          </w:pPr>
        </w:pPrChange>
      </w:pPr>
      <w:del w:id="500" w:author="Sameer Vermani" w:date="2021-02-26T18:25:00Z">
        <w:r w:rsidRPr="00CA12D4" w:rsidDel="007125CD">
          <w:rPr>
            <w:sz w:val="20"/>
          </w:rPr>
          <w:delText xml:space="preserve">other </w:delText>
        </w:r>
        <w:r w:rsidRPr="00D769D2" w:rsidDel="007125CD">
          <w:rPr>
            <w:sz w:val="20"/>
            <w:rPrChange w:id="501" w:author="Sameer Vermani" w:date="2021-03-10T18:08:00Z">
              <w:rPr>
                <w:spacing w:val="-3"/>
                <w:sz w:val="20"/>
              </w:rPr>
            </w:rPrChange>
          </w:rPr>
          <w:delText xml:space="preserve">Validate </w:delText>
        </w:r>
      </w:del>
      <w:del w:id="502" w:author="Sameer Vermani" w:date="2021-02-17T15:29:00Z">
        <w:r w:rsidRPr="00CA12D4" w:rsidDel="00B360E8">
          <w:rPr>
            <w:sz w:val="20"/>
          </w:rPr>
          <w:delText>bits</w:delText>
        </w:r>
      </w:del>
      <w:del w:id="503" w:author="Sameer Vermani" w:date="2021-02-26T18:25:00Z">
        <w:r w:rsidRPr="00CA12D4" w:rsidDel="007125CD">
          <w:rPr>
            <w:sz w:val="20"/>
          </w:rPr>
          <w:delText xml:space="preserve"> in the preamble </w:delText>
        </w:r>
      </w:del>
      <w:del w:id="504" w:author="Sameer Vermani" w:date="2021-02-17T16:41:00Z">
        <w:r w:rsidRPr="00CA12D4" w:rsidDel="005814B9">
          <w:rPr>
            <w:sz w:val="20"/>
          </w:rPr>
          <w:delText>being</w:delText>
        </w:r>
      </w:del>
      <w:del w:id="505" w:author="Sameer Vermani" w:date="2021-02-26T18:25:00Z">
        <w:r w:rsidRPr="00CA12D4" w:rsidDel="007125CD">
          <w:rPr>
            <w:sz w:val="20"/>
          </w:rPr>
          <w:delText xml:space="preserve"> set to </w:delText>
        </w:r>
      </w:del>
      <w:del w:id="506" w:author="Sameer Vermani" w:date="2021-02-17T15:48:00Z">
        <w:r w:rsidRPr="00CA12D4" w:rsidDel="0066581B">
          <w:rPr>
            <w:sz w:val="20"/>
          </w:rPr>
          <w:delText xml:space="preserve">nondefault </w:delText>
        </w:r>
      </w:del>
      <w:del w:id="507" w:author="Sameer Vermani" w:date="2021-02-26T18:25:00Z">
        <w:r w:rsidRPr="00CA12D4" w:rsidDel="007125CD">
          <w:rPr>
            <w:sz w:val="20"/>
          </w:rPr>
          <w:delText>values and any of the other fields in the</w:delText>
        </w:r>
        <w:r w:rsidRPr="00D769D2" w:rsidDel="007125CD">
          <w:rPr>
            <w:sz w:val="20"/>
            <w:rPrChange w:id="508" w:author="Sameer Vermani" w:date="2021-03-10T18:08:00Z">
              <w:rPr>
                <w:spacing w:val="2"/>
                <w:sz w:val="20"/>
              </w:rPr>
            </w:rPrChange>
          </w:rPr>
          <w:delText xml:space="preserve"> </w:delText>
        </w:r>
        <w:r w:rsidRPr="00CA12D4" w:rsidDel="007125CD">
          <w:rPr>
            <w:sz w:val="20"/>
          </w:rPr>
          <w:delText>preamble</w:delText>
        </w:r>
      </w:del>
    </w:p>
    <w:p w14:paraId="5CAB58CC" w14:textId="702E584A" w:rsidR="00217CFD" w:rsidRPr="00CA12D4" w:rsidDel="00D769D2" w:rsidRDefault="00217CFD" w:rsidP="008D4192">
      <w:pPr>
        <w:pStyle w:val="ListParagraph"/>
        <w:widowControl w:val="0"/>
        <w:numPr>
          <w:ilvl w:val="0"/>
          <w:numId w:val="30"/>
        </w:numPr>
        <w:tabs>
          <w:tab w:val="left" w:pos="721"/>
        </w:tabs>
        <w:kinsoku w:val="0"/>
        <w:overflowPunct w:val="0"/>
        <w:autoSpaceDE w:val="0"/>
        <w:autoSpaceDN w:val="0"/>
        <w:adjustRightInd w:val="0"/>
        <w:spacing w:line="249" w:lineRule="exact"/>
        <w:ind w:leftChars="0"/>
        <w:rPr>
          <w:del w:id="509" w:author="Sameer Vermani" w:date="2021-03-10T18:08:00Z"/>
          <w:sz w:val="20"/>
        </w:rPr>
        <w:pPrChange w:id="510" w:author="Sameer Vermani" w:date="2021-03-10T18:08:00Z">
          <w:pPr>
            <w:pStyle w:val="ListParagraph"/>
            <w:widowControl w:val="0"/>
            <w:numPr>
              <w:numId w:val="28"/>
            </w:numPr>
            <w:tabs>
              <w:tab w:val="left" w:pos="721"/>
            </w:tabs>
            <w:kinsoku w:val="0"/>
            <w:overflowPunct w:val="0"/>
            <w:autoSpaceDE w:val="0"/>
            <w:autoSpaceDN w:val="0"/>
            <w:adjustRightInd w:val="0"/>
            <w:spacing w:line="220" w:lineRule="exact"/>
            <w:ind w:leftChars="0" w:left="720" w:hanging="555"/>
          </w:pPr>
        </w:pPrChange>
      </w:pPr>
      <w:del w:id="511" w:author="Sameer Vermani" w:date="2021-02-26T18:25:00Z">
        <w:r w:rsidRPr="00CA12D4" w:rsidDel="007125CD">
          <w:rPr>
            <w:sz w:val="20"/>
          </w:rPr>
          <w:delText xml:space="preserve">not being set to a </w:delText>
        </w:r>
        <w:r w:rsidRPr="00D769D2" w:rsidDel="007125CD">
          <w:rPr>
            <w:sz w:val="20"/>
            <w:rPrChange w:id="512" w:author="Sameer Vermani" w:date="2021-03-10T18:08:00Z">
              <w:rPr>
                <w:spacing w:val="-3"/>
                <w:sz w:val="20"/>
              </w:rPr>
            </w:rPrChange>
          </w:rPr>
          <w:delText xml:space="preserve">Validate </w:delText>
        </w:r>
        <w:r w:rsidRPr="00CA12D4" w:rsidDel="007125CD">
          <w:rPr>
            <w:sz w:val="20"/>
          </w:rPr>
          <w:delText>state</w:delText>
        </w:r>
      </w:del>
      <w:del w:id="513" w:author="Sameer Vermani" w:date="2021-02-26T18:52:00Z">
        <w:r w:rsidRPr="00CA12D4" w:rsidDel="00D37FD0">
          <w:rPr>
            <w:sz w:val="20"/>
          </w:rPr>
          <w:delText xml:space="preserve">.  </w:delText>
        </w:r>
      </w:del>
      <w:r w:rsidRPr="00CA12D4">
        <w:rPr>
          <w:sz w:val="20"/>
        </w:rPr>
        <w:t xml:space="preserve">For further details on receive </w:t>
      </w:r>
      <w:proofErr w:type="spellStart"/>
      <w:r w:rsidRPr="00CA12D4">
        <w:rPr>
          <w:sz w:val="20"/>
        </w:rPr>
        <w:t>behavior</w:t>
      </w:r>
      <w:proofErr w:type="spellEnd"/>
      <w:r w:rsidRPr="00CA12D4">
        <w:rPr>
          <w:sz w:val="20"/>
        </w:rPr>
        <w:t xml:space="preserve"> when encountered with </w:t>
      </w:r>
      <w:r w:rsidRPr="00D769D2">
        <w:rPr>
          <w:sz w:val="20"/>
          <w:rPrChange w:id="514" w:author="Sameer Vermani" w:date="2021-03-10T18:08:00Z">
            <w:rPr>
              <w:spacing w:val="-3"/>
              <w:sz w:val="20"/>
            </w:rPr>
          </w:rPrChange>
        </w:rPr>
        <w:t xml:space="preserve">Validate </w:t>
      </w:r>
      <w:r w:rsidRPr="00CA12D4">
        <w:rPr>
          <w:sz w:val="20"/>
        </w:rPr>
        <w:t>and</w:t>
      </w:r>
      <w:ins w:id="515" w:author="Sameer Vermani" w:date="2021-03-10T18:08:00Z">
        <w:r w:rsidR="00D769D2">
          <w:rPr>
            <w:sz w:val="20"/>
          </w:rPr>
          <w:t xml:space="preserve"> </w:t>
        </w:r>
      </w:ins>
    </w:p>
    <w:p w14:paraId="347A8358" w14:textId="77777777" w:rsidR="00217CFD" w:rsidRPr="00D769D2" w:rsidRDefault="00217CFD" w:rsidP="00D769D2">
      <w:pPr>
        <w:pStyle w:val="ListParagraph"/>
        <w:widowControl w:val="0"/>
        <w:numPr>
          <w:ilvl w:val="0"/>
          <w:numId w:val="30"/>
        </w:numPr>
        <w:tabs>
          <w:tab w:val="left" w:pos="721"/>
        </w:tabs>
        <w:kinsoku w:val="0"/>
        <w:overflowPunct w:val="0"/>
        <w:autoSpaceDE w:val="0"/>
        <w:autoSpaceDN w:val="0"/>
        <w:adjustRightInd w:val="0"/>
        <w:spacing w:line="249" w:lineRule="exact"/>
        <w:ind w:leftChars="0"/>
        <w:rPr>
          <w:sz w:val="20"/>
          <w:rPrChange w:id="516" w:author="Sameer Vermani" w:date="2021-03-10T18:08:00Z">
            <w:rPr>
              <w:sz w:val="20"/>
            </w:rPr>
          </w:rPrChange>
        </w:rPr>
        <w:pPrChange w:id="517" w:author="Sameer Vermani" w:date="2021-03-10T18:08:00Z">
          <w:pPr>
            <w:pStyle w:val="ListParagraph"/>
            <w:widowControl w:val="0"/>
            <w:numPr>
              <w:numId w:val="28"/>
            </w:numPr>
            <w:tabs>
              <w:tab w:val="left" w:pos="721"/>
            </w:tabs>
            <w:kinsoku w:val="0"/>
            <w:overflowPunct w:val="0"/>
            <w:autoSpaceDE w:val="0"/>
            <w:autoSpaceDN w:val="0"/>
            <w:adjustRightInd w:val="0"/>
            <w:spacing w:line="218" w:lineRule="exact"/>
            <w:ind w:leftChars="0" w:left="720" w:hanging="555"/>
          </w:pPr>
        </w:pPrChange>
      </w:pPr>
      <w:r w:rsidRPr="00D769D2">
        <w:rPr>
          <w:sz w:val="20"/>
          <w:rPrChange w:id="518" w:author="Sameer Vermani" w:date="2021-03-10T18:08:00Z">
            <w:rPr>
              <w:sz w:val="20"/>
            </w:rPr>
          </w:rPrChange>
        </w:rPr>
        <w:t xml:space="preserve">Disregard </w:t>
      </w:r>
      <w:ins w:id="519" w:author="Sameer Vermani" w:date="2021-02-17T15:52:00Z">
        <w:r w:rsidRPr="00D769D2">
          <w:rPr>
            <w:sz w:val="20"/>
            <w:rPrChange w:id="520" w:author="Sameer Vermani" w:date="2021-03-10T18:08:00Z">
              <w:rPr>
                <w:sz w:val="20"/>
              </w:rPr>
            </w:rPrChange>
          </w:rPr>
          <w:t>fields</w:t>
        </w:r>
      </w:ins>
      <w:del w:id="521" w:author="Sameer Vermani" w:date="2021-02-17T15:52:00Z">
        <w:r w:rsidRPr="00D769D2" w:rsidDel="00135E30">
          <w:rPr>
            <w:sz w:val="20"/>
            <w:rPrChange w:id="522" w:author="Sameer Vermani" w:date="2021-03-10T18:08:00Z">
              <w:rPr>
                <w:sz w:val="20"/>
              </w:rPr>
            </w:rPrChange>
          </w:rPr>
          <w:delText>bits</w:delText>
        </w:r>
      </w:del>
      <w:r w:rsidRPr="00D769D2">
        <w:rPr>
          <w:sz w:val="20"/>
          <w:rPrChange w:id="523" w:author="Sameer Vermani" w:date="2021-03-10T18:08:00Z">
            <w:rPr>
              <w:sz w:val="20"/>
            </w:rPr>
          </w:rPrChange>
        </w:rPr>
        <w:t xml:space="preserve">/states, please refer to </w:t>
      </w:r>
      <w:r w:rsidR="00FA3316" w:rsidRPr="00D769D2">
        <w:rPr>
          <w:sz w:val="20"/>
          <w:rPrChange w:id="524" w:author="Sameer Vermani" w:date="2021-03-10T18:08:00Z">
            <w:rPr/>
          </w:rPrChange>
        </w:rPr>
        <w:fldChar w:fldCharType="begin"/>
      </w:r>
      <w:r w:rsidR="00FA3316" w:rsidRPr="00D769D2">
        <w:rPr>
          <w:sz w:val="20"/>
          <w:rPrChange w:id="525" w:author="Sameer Vermani" w:date="2021-03-10T18:08:00Z">
            <w:rPr/>
          </w:rPrChange>
        </w:rPr>
        <w:instrText xml:space="preserve"> HYPERLINK \l "bookmark282" </w:instrText>
      </w:r>
      <w:r w:rsidR="00FA3316" w:rsidRPr="00D769D2">
        <w:rPr>
          <w:sz w:val="20"/>
          <w:rPrChange w:id="526" w:author="Sameer Vermani" w:date="2021-03-10T18:08:00Z">
            <w:rPr/>
          </w:rPrChange>
        </w:rPr>
        <w:fldChar w:fldCharType="separate"/>
      </w:r>
      <w:r w:rsidRPr="00D769D2">
        <w:rPr>
          <w:sz w:val="20"/>
          <w:rPrChange w:id="527" w:author="Sameer Vermani" w:date="2021-03-10T18:08:00Z">
            <w:rPr>
              <w:sz w:val="20"/>
            </w:rPr>
          </w:rPrChange>
        </w:rPr>
        <w:t>36.3.21 (EHT receive</w:t>
      </w:r>
      <w:r w:rsidRPr="00D769D2">
        <w:rPr>
          <w:sz w:val="20"/>
          <w:rPrChange w:id="528" w:author="Sameer Vermani" w:date="2021-03-10T18:08:00Z">
            <w:rPr>
              <w:spacing w:val="-5"/>
              <w:sz w:val="20"/>
            </w:rPr>
          </w:rPrChange>
        </w:rPr>
        <w:t xml:space="preserve"> </w:t>
      </w:r>
      <w:r w:rsidRPr="00D769D2">
        <w:rPr>
          <w:sz w:val="20"/>
          <w:rPrChange w:id="529" w:author="Sameer Vermani" w:date="2021-03-10T18:08:00Z">
            <w:rPr>
              <w:sz w:val="20"/>
            </w:rPr>
          </w:rPrChange>
        </w:rPr>
        <w:t>procedure)</w:t>
      </w:r>
      <w:r w:rsidR="00FA3316" w:rsidRPr="00D769D2">
        <w:rPr>
          <w:sz w:val="20"/>
          <w:rPrChange w:id="530" w:author="Sameer Vermani" w:date="2021-03-10T18:08:00Z">
            <w:rPr>
              <w:sz w:val="20"/>
            </w:rPr>
          </w:rPrChange>
        </w:rPr>
        <w:fldChar w:fldCharType="end"/>
      </w:r>
      <w:r w:rsidRPr="00D769D2">
        <w:rPr>
          <w:sz w:val="20"/>
          <w:rPrChange w:id="531" w:author="Sameer Vermani" w:date="2021-03-10T18:08:00Z">
            <w:rPr>
              <w:sz w:val="20"/>
            </w:rPr>
          </w:rPrChange>
        </w:rPr>
        <w:t>.</w:t>
      </w:r>
    </w:p>
    <w:p w14:paraId="5B0D9CC3" w14:textId="77777777" w:rsidR="00217CFD" w:rsidRPr="00CA12D4" w:rsidRDefault="00217CFD" w:rsidP="00217CFD">
      <w:pPr>
        <w:pStyle w:val="BodyText0"/>
        <w:kinsoku w:val="0"/>
        <w:overflowPunct w:val="0"/>
        <w:spacing w:line="151" w:lineRule="exact"/>
        <w:ind w:left="166"/>
        <w:rPr>
          <w:sz w:val="20"/>
        </w:rPr>
      </w:pPr>
      <w:r w:rsidRPr="00CA12D4">
        <w:rPr>
          <w:sz w:val="20"/>
        </w:rPr>
        <w:t>46</w:t>
      </w:r>
    </w:p>
    <w:p w14:paraId="340C86AA" w14:textId="77777777" w:rsidR="009710AE" w:rsidRDefault="009710AE" w:rsidP="009710AE">
      <w:pPr>
        <w:pStyle w:val="BodyText0"/>
        <w:kinsoku w:val="0"/>
        <w:overflowPunct w:val="0"/>
        <w:spacing w:before="9"/>
        <w:rPr>
          <w:sz w:val="17"/>
          <w:szCs w:val="17"/>
        </w:rPr>
      </w:pPr>
    </w:p>
    <w:p w14:paraId="5F9707BD" w14:textId="77777777" w:rsidR="009710AE" w:rsidRDefault="009710AE" w:rsidP="009710AE">
      <w:pPr>
        <w:pStyle w:val="BodyText0"/>
        <w:kinsoku w:val="0"/>
        <w:overflowPunct w:val="0"/>
        <w:spacing w:before="9"/>
        <w:rPr>
          <w:sz w:val="17"/>
          <w:szCs w:val="17"/>
        </w:rPr>
      </w:pPr>
      <w:r>
        <w:rPr>
          <w:sz w:val="17"/>
          <w:szCs w:val="17"/>
        </w:rPr>
        <w:t xml:space="preserve"> </w:t>
      </w:r>
    </w:p>
    <w:p w14:paraId="4010D1A6" w14:textId="77777777" w:rsidR="009710AE" w:rsidRDefault="009710AE" w:rsidP="009710AE">
      <w:pPr>
        <w:pStyle w:val="BodyText0"/>
        <w:kinsoku w:val="0"/>
        <w:overflowPunct w:val="0"/>
        <w:spacing w:before="9"/>
        <w:rPr>
          <w:sz w:val="17"/>
          <w:szCs w:val="17"/>
        </w:rPr>
      </w:pPr>
    </w:p>
    <w:p w14:paraId="6047AE09" w14:textId="77777777" w:rsidR="009710AE" w:rsidRDefault="009710AE" w:rsidP="009710AE">
      <w:pPr>
        <w:pStyle w:val="BodyText0"/>
        <w:kinsoku w:val="0"/>
        <w:overflowPunct w:val="0"/>
        <w:spacing w:before="9"/>
        <w:rPr>
          <w:sz w:val="17"/>
          <w:szCs w:val="17"/>
        </w:rPr>
      </w:pPr>
    </w:p>
    <w:p w14:paraId="38EC7C37" w14:textId="77777777" w:rsidR="009710AE" w:rsidRDefault="009710AE" w:rsidP="009710AE">
      <w:pPr>
        <w:pStyle w:val="BodyText0"/>
        <w:kinsoku w:val="0"/>
        <w:overflowPunct w:val="0"/>
        <w:spacing w:before="9"/>
        <w:rPr>
          <w:sz w:val="17"/>
          <w:szCs w:val="17"/>
        </w:rPr>
      </w:pPr>
    </w:p>
    <w:p w14:paraId="636627DD" w14:textId="12960E7D" w:rsidR="009710AE" w:rsidRDefault="009710AE" w:rsidP="009710AE">
      <w:pPr>
        <w:pStyle w:val="Heading1"/>
      </w:pPr>
      <w:commentRangeStart w:id="532"/>
      <w:r>
        <w:t>CID 2728, 2729, 2730, 2794, 2796, 2800</w:t>
      </w:r>
      <w:commentRangeEnd w:id="532"/>
      <w:r w:rsidR="003D0268">
        <w:rPr>
          <w:rStyle w:val="CommentReference"/>
          <w:rFonts w:ascii="Calibri" w:hAnsi="Calibri"/>
          <w:b w:val="0"/>
          <w:u w:val="none"/>
        </w:rPr>
        <w:commentReference w:id="532"/>
      </w:r>
    </w:p>
    <w:p w14:paraId="611439FA" w14:textId="77777777" w:rsidR="009710AE" w:rsidRDefault="009710AE" w:rsidP="009710AE">
      <w:pPr>
        <w:jc w:val="both"/>
        <w:rPr>
          <w:sz w:val="22"/>
          <w:szCs w:val="22"/>
          <w:lang w:val="en-US"/>
        </w:rPr>
      </w:pPr>
    </w:p>
    <w:tbl>
      <w:tblPr>
        <w:tblW w:w="10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4"/>
        <w:gridCol w:w="1182"/>
        <w:gridCol w:w="1128"/>
        <w:gridCol w:w="1508"/>
        <w:gridCol w:w="1454"/>
        <w:gridCol w:w="4164"/>
      </w:tblGrid>
      <w:tr w:rsidR="009710AE" w:rsidRPr="009522BD" w14:paraId="251AF494" w14:textId="77777777" w:rsidTr="003F60A2">
        <w:trPr>
          <w:trHeight w:val="278"/>
        </w:trPr>
        <w:tc>
          <w:tcPr>
            <w:tcW w:w="1030" w:type="dxa"/>
            <w:shd w:val="clear" w:color="auto" w:fill="auto"/>
            <w:hideMark/>
          </w:tcPr>
          <w:p w14:paraId="60010CDA" w14:textId="77777777" w:rsidR="009710AE" w:rsidRPr="002E58A7" w:rsidRDefault="009710AE" w:rsidP="002368C5">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137" w:type="dxa"/>
            <w:shd w:val="clear" w:color="auto" w:fill="auto"/>
            <w:hideMark/>
          </w:tcPr>
          <w:p w14:paraId="2356E9A7" w14:textId="77777777" w:rsidR="009710AE" w:rsidRPr="002E58A7" w:rsidRDefault="009710AE" w:rsidP="002368C5">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086" w:type="dxa"/>
            <w:shd w:val="clear" w:color="auto" w:fill="auto"/>
            <w:hideMark/>
          </w:tcPr>
          <w:p w14:paraId="584E7911" w14:textId="77777777" w:rsidR="009710AE" w:rsidRPr="002E58A7" w:rsidRDefault="009710AE" w:rsidP="002368C5">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448" w:type="dxa"/>
            <w:shd w:val="clear" w:color="auto" w:fill="auto"/>
            <w:hideMark/>
          </w:tcPr>
          <w:p w14:paraId="5587735E" w14:textId="77777777" w:rsidR="009710AE" w:rsidRPr="002E58A7" w:rsidRDefault="009710AE" w:rsidP="002368C5">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397" w:type="dxa"/>
            <w:shd w:val="clear" w:color="auto" w:fill="auto"/>
            <w:hideMark/>
          </w:tcPr>
          <w:p w14:paraId="4861B018" w14:textId="77777777" w:rsidR="009710AE" w:rsidRPr="002E58A7" w:rsidRDefault="009710AE" w:rsidP="002368C5">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982" w:type="dxa"/>
          </w:tcPr>
          <w:p w14:paraId="66AD657A" w14:textId="77777777" w:rsidR="009710AE" w:rsidRPr="002E58A7" w:rsidRDefault="009710AE" w:rsidP="002368C5">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9710AE" w:rsidRPr="009522BD" w14:paraId="171C6A8D" w14:textId="77777777" w:rsidTr="003F60A2">
        <w:trPr>
          <w:trHeight w:val="278"/>
        </w:trPr>
        <w:tc>
          <w:tcPr>
            <w:tcW w:w="1030" w:type="dxa"/>
            <w:shd w:val="clear" w:color="auto" w:fill="auto"/>
          </w:tcPr>
          <w:p w14:paraId="1625A3E4" w14:textId="77777777" w:rsidR="009710AE" w:rsidRPr="002E58A7" w:rsidRDefault="009710AE" w:rsidP="002368C5">
            <w:pPr>
              <w:rPr>
                <w:rFonts w:ascii="Arial" w:eastAsia="Times New Roman" w:hAnsi="Arial" w:cs="Arial"/>
                <w:bCs/>
                <w:sz w:val="20"/>
                <w:lang w:val="en-US" w:eastAsia="ko-KR"/>
              </w:rPr>
            </w:pPr>
            <w:commentRangeStart w:id="533"/>
            <w:r>
              <w:rPr>
                <w:rFonts w:ascii="Arial" w:hAnsi="Arial" w:cs="Arial"/>
                <w:sz w:val="20"/>
              </w:rPr>
              <w:lastRenderedPageBreak/>
              <w:t>2796</w:t>
            </w:r>
            <w:commentRangeEnd w:id="533"/>
            <w:r w:rsidR="00077DFF">
              <w:rPr>
                <w:rStyle w:val="CommentReference"/>
                <w:rFonts w:ascii="Calibri" w:hAnsi="Calibri"/>
              </w:rPr>
              <w:commentReference w:id="533"/>
            </w:r>
          </w:p>
        </w:tc>
        <w:tc>
          <w:tcPr>
            <w:tcW w:w="1137" w:type="dxa"/>
            <w:shd w:val="clear" w:color="auto" w:fill="auto"/>
          </w:tcPr>
          <w:p w14:paraId="3D0D184D" w14:textId="77777777" w:rsidR="009710AE" w:rsidRPr="002E58A7" w:rsidRDefault="009710AE" w:rsidP="002368C5">
            <w:pPr>
              <w:rPr>
                <w:rFonts w:ascii="Arial" w:hAnsi="Arial" w:cs="Arial"/>
                <w:sz w:val="20"/>
                <w:lang w:val="en-US" w:eastAsia="ko-KR"/>
              </w:rPr>
            </w:pPr>
            <w:r>
              <w:rPr>
                <w:rFonts w:ascii="Arial" w:hAnsi="Arial" w:cs="Arial"/>
                <w:sz w:val="20"/>
              </w:rPr>
              <w:t>36.3.11.7.2</w:t>
            </w:r>
          </w:p>
        </w:tc>
        <w:tc>
          <w:tcPr>
            <w:tcW w:w="1086" w:type="dxa"/>
            <w:shd w:val="clear" w:color="auto" w:fill="auto"/>
          </w:tcPr>
          <w:p w14:paraId="3A6A1DD6" w14:textId="77777777" w:rsidR="009710AE" w:rsidRPr="002E58A7" w:rsidRDefault="009710AE" w:rsidP="002368C5">
            <w:pPr>
              <w:rPr>
                <w:rFonts w:ascii="Arial" w:hAnsi="Arial" w:cs="Arial"/>
                <w:sz w:val="20"/>
                <w:lang w:val="en-US"/>
              </w:rPr>
            </w:pPr>
            <w:r>
              <w:rPr>
                <w:rFonts w:ascii="Arial" w:hAnsi="Arial" w:cs="Arial"/>
                <w:sz w:val="20"/>
              </w:rPr>
              <w:t>231.30</w:t>
            </w:r>
          </w:p>
        </w:tc>
        <w:tc>
          <w:tcPr>
            <w:tcW w:w="1448" w:type="dxa"/>
            <w:shd w:val="clear" w:color="auto" w:fill="auto"/>
          </w:tcPr>
          <w:p w14:paraId="140768BF" w14:textId="77777777" w:rsidR="009710AE" w:rsidRPr="002E58A7" w:rsidRDefault="009710AE" w:rsidP="002368C5">
            <w:pPr>
              <w:rPr>
                <w:rFonts w:ascii="Arial" w:hAnsi="Arial" w:cs="Arial"/>
                <w:sz w:val="20"/>
              </w:rPr>
            </w:pPr>
            <w:r>
              <w:rPr>
                <w:rFonts w:ascii="Arial" w:hAnsi="Arial" w:cs="Arial"/>
                <w:sz w:val="20"/>
              </w:rPr>
              <w:t>"Maybe used for an expanded set of PPDU types or compressed modes in future releases of amendments.". This is more like an Editor's note and should not be in the spec text.</w:t>
            </w:r>
          </w:p>
        </w:tc>
        <w:tc>
          <w:tcPr>
            <w:tcW w:w="1397" w:type="dxa"/>
            <w:shd w:val="clear" w:color="auto" w:fill="auto"/>
          </w:tcPr>
          <w:p w14:paraId="7B4A1E3B" w14:textId="77777777" w:rsidR="009710AE" w:rsidRPr="002E58A7" w:rsidRDefault="009710AE" w:rsidP="002368C5">
            <w:pPr>
              <w:rPr>
                <w:rFonts w:ascii="Arial" w:hAnsi="Arial" w:cs="Arial"/>
                <w:sz w:val="20"/>
              </w:rPr>
            </w:pPr>
            <w:r>
              <w:rPr>
                <w:rFonts w:ascii="Arial" w:hAnsi="Arial" w:cs="Arial"/>
                <w:sz w:val="20"/>
              </w:rPr>
              <w:t>Remove</w:t>
            </w:r>
          </w:p>
        </w:tc>
        <w:tc>
          <w:tcPr>
            <w:tcW w:w="3982" w:type="dxa"/>
          </w:tcPr>
          <w:p w14:paraId="6576BC23" w14:textId="77777777" w:rsidR="009710AE" w:rsidRPr="002E58A7" w:rsidRDefault="009710AE" w:rsidP="002368C5">
            <w:pPr>
              <w:rPr>
                <w:rFonts w:ascii="Arial" w:hAnsi="Arial" w:cs="Arial"/>
                <w:sz w:val="20"/>
              </w:rPr>
            </w:pPr>
            <w:r>
              <w:rPr>
                <w:rFonts w:ascii="Arial" w:hAnsi="Arial" w:cs="Arial"/>
                <w:sz w:val="20"/>
              </w:rPr>
              <w:t>Accepted. Ditto P232L52, P237L07.</w:t>
            </w:r>
          </w:p>
        </w:tc>
      </w:tr>
      <w:tr w:rsidR="009710AE" w:rsidRPr="009522BD" w14:paraId="7C3248E6" w14:textId="77777777" w:rsidTr="003F60A2">
        <w:trPr>
          <w:trHeight w:val="278"/>
        </w:trPr>
        <w:tc>
          <w:tcPr>
            <w:tcW w:w="1030" w:type="dxa"/>
            <w:shd w:val="clear" w:color="auto" w:fill="auto"/>
          </w:tcPr>
          <w:p w14:paraId="383062EA" w14:textId="77777777" w:rsidR="009710AE" w:rsidRDefault="009710AE" w:rsidP="002368C5">
            <w:pPr>
              <w:rPr>
                <w:rFonts w:ascii="Arial" w:hAnsi="Arial" w:cs="Arial"/>
                <w:sz w:val="20"/>
              </w:rPr>
            </w:pPr>
            <w:commentRangeStart w:id="534"/>
            <w:r>
              <w:rPr>
                <w:rFonts w:ascii="Arial" w:hAnsi="Arial" w:cs="Arial"/>
                <w:sz w:val="20"/>
              </w:rPr>
              <w:t>2800</w:t>
            </w:r>
            <w:commentRangeEnd w:id="534"/>
            <w:r w:rsidR="002368C5">
              <w:rPr>
                <w:rStyle w:val="CommentReference"/>
                <w:rFonts w:ascii="Calibri" w:hAnsi="Calibri"/>
              </w:rPr>
              <w:commentReference w:id="534"/>
            </w:r>
          </w:p>
        </w:tc>
        <w:tc>
          <w:tcPr>
            <w:tcW w:w="1137" w:type="dxa"/>
            <w:shd w:val="clear" w:color="auto" w:fill="auto"/>
          </w:tcPr>
          <w:p w14:paraId="334F6D9F" w14:textId="77777777" w:rsidR="009710AE" w:rsidRDefault="009710AE" w:rsidP="002368C5">
            <w:pPr>
              <w:rPr>
                <w:rFonts w:ascii="Arial" w:hAnsi="Arial" w:cs="Arial"/>
                <w:sz w:val="20"/>
              </w:rPr>
            </w:pPr>
            <w:r>
              <w:rPr>
                <w:rFonts w:ascii="Arial" w:hAnsi="Arial" w:cs="Arial"/>
                <w:sz w:val="20"/>
              </w:rPr>
              <w:t>36.3.11.7.2</w:t>
            </w:r>
          </w:p>
        </w:tc>
        <w:tc>
          <w:tcPr>
            <w:tcW w:w="1086" w:type="dxa"/>
            <w:shd w:val="clear" w:color="auto" w:fill="auto"/>
          </w:tcPr>
          <w:p w14:paraId="092D3299" w14:textId="77777777" w:rsidR="009710AE" w:rsidRPr="00F720BF" w:rsidRDefault="009710AE" w:rsidP="002368C5">
            <w:pPr>
              <w:rPr>
                <w:rFonts w:ascii="Arial" w:hAnsi="Arial" w:cs="Arial"/>
                <w:sz w:val="20"/>
                <w:lang w:val="en-US"/>
              </w:rPr>
            </w:pPr>
            <w:r>
              <w:rPr>
                <w:rFonts w:ascii="Arial" w:hAnsi="Arial" w:cs="Arial"/>
                <w:sz w:val="20"/>
              </w:rPr>
              <w:t>237.07</w:t>
            </w:r>
          </w:p>
        </w:tc>
        <w:tc>
          <w:tcPr>
            <w:tcW w:w="1448" w:type="dxa"/>
            <w:shd w:val="clear" w:color="auto" w:fill="auto"/>
          </w:tcPr>
          <w:p w14:paraId="25FAD626" w14:textId="77777777" w:rsidR="009710AE" w:rsidRDefault="009710AE" w:rsidP="002368C5">
            <w:pPr>
              <w:rPr>
                <w:rFonts w:ascii="Arial" w:hAnsi="Arial" w:cs="Arial"/>
                <w:sz w:val="20"/>
              </w:rPr>
            </w:pPr>
            <w:r>
              <w:rPr>
                <w:rFonts w:ascii="Arial" w:hAnsi="Arial" w:cs="Arial"/>
                <w:sz w:val="20"/>
              </w:rPr>
              <w:t>"Maybe used for</w:t>
            </w:r>
            <w:r>
              <w:rPr>
                <w:rFonts w:ascii="Arial" w:hAnsi="Arial" w:cs="Arial"/>
                <w:sz w:val="20"/>
              </w:rPr>
              <w:br/>
              <w:t>an expanded set of PPDU types or</w:t>
            </w:r>
            <w:r>
              <w:rPr>
                <w:rFonts w:ascii="Arial" w:hAnsi="Arial" w:cs="Arial"/>
                <w:sz w:val="20"/>
              </w:rPr>
              <w:br/>
              <w:t>compressed modes in future releases</w:t>
            </w:r>
            <w:r>
              <w:rPr>
                <w:rFonts w:ascii="Arial" w:hAnsi="Arial" w:cs="Arial"/>
                <w:sz w:val="20"/>
              </w:rPr>
              <w:br/>
              <w:t>of amendments.". This is more like an Editor's note and should not be in the spec text.</w:t>
            </w:r>
          </w:p>
        </w:tc>
        <w:tc>
          <w:tcPr>
            <w:tcW w:w="1397" w:type="dxa"/>
            <w:shd w:val="clear" w:color="auto" w:fill="auto"/>
          </w:tcPr>
          <w:p w14:paraId="22F63CFC" w14:textId="77777777" w:rsidR="009710AE" w:rsidRDefault="009710AE" w:rsidP="002368C5">
            <w:pPr>
              <w:rPr>
                <w:rFonts w:ascii="Arial" w:hAnsi="Arial" w:cs="Arial"/>
                <w:sz w:val="20"/>
              </w:rPr>
            </w:pPr>
            <w:r>
              <w:rPr>
                <w:rFonts w:ascii="Arial" w:hAnsi="Arial" w:cs="Arial"/>
                <w:sz w:val="20"/>
              </w:rPr>
              <w:t>Remove</w:t>
            </w:r>
          </w:p>
        </w:tc>
        <w:tc>
          <w:tcPr>
            <w:tcW w:w="3982" w:type="dxa"/>
          </w:tcPr>
          <w:p w14:paraId="5B8E4678" w14:textId="77777777" w:rsidR="009710AE" w:rsidRDefault="009710AE" w:rsidP="002368C5">
            <w:pPr>
              <w:rPr>
                <w:rFonts w:ascii="Arial" w:hAnsi="Arial" w:cs="Arial"/>
                <w:sz w:val="20"/>
              </w:rPr>
            </w:pPr>
            <w:r>
              <w:rPr>
                <w:rFonts w:ascii="Arial" w:hAnsi="Arial" w:cs="Arial"/>
                <w:sz w:val="20"/>
              </w:rPr>
              <w:t>Accepted. Ditto P231L30, P232L52.</w:t>
            </w:r>
          </w:p>
        </w:tc>
      </w:tr>
      <w:tr w:rsidR="009710AE" w:rsidRPr="009522BD" w14:paraId="2C87931B" w14:textId="77777777" w:rsidTr="003F60A2">
        <w:trPr>
          <w:trHeight w:val="278"/>
        </w:trPr>
        <w:tc>
          <w:tcPr>
            <w:tcW w:w="1030" w:type="dxa"/>
            <w:shd w:val="clear" w:color="auto" w:fill="auto"/>
          </w:tcPr>
          <w:p w14:paraId="75CCC51D" w14:textId="77777777" w:rsidR="009710AE" w:rsidRDefault="009710AE" w:rsidP="002368C5">
            <w:pPr>
              <w:rPr>
                <w:rFonts w:ascii="Arial" w:eastAsia="Times New Roman" w:hAnsi="Arial" w:cs="Arial"/>
                <w:bCs/>
                <w:sz w:val="20"/>
                <w:lang w:val="en-US" w:eastAsia="ko-KR"/>
              </w:rPr>
            </w:pPr>
            <w:r>
              <w:rPr>
                <w:rFonts w:ascii="Arial" w:hAnsi="Arial" w:cs="Arial"/>
                <w:sz w:val="20"/>
              </w:rPr>
              <w:t>2728</w:t>
            </w:r>
          </w:p>
        </w:tc>
        <w:tc>
          <w:tcPr>
            <w:tcW w:w="1137" w:type="dxa"/>
            <w:shd w:val="clear" w:color="auto" w:fill="auto"/>
          </w:tcPr>
          <w:p w14:paraId="4BB2D1FC" w14:textId="77777777" w:rsidR="009710AE" w:rsidRPr="00F02354" w:rsidRDefault="009710AE" w:rsidP="002368C5">
            <w:pPr>
              <w:rPr>
                <w:rFonts w:ascii="Arial" w:hAnsi="Arial" w:cs="Arial"/>
                <w:sz w:val="20"/>
              </w:rPr>
            </w:pPr>
            <w:r>
              <w:rPr>
                <w:rFonts w:ascii="Arial" w:hAnsi="Arial" w:cs="Arial"/>
                <w:sz w:val="20"/>
              </w:rPr>
              <w:t>36.3.11.7.2</w:t>
            </w:r>
          </w:p>
        </w:tc>
        <w:tc>
          <w:tcPr>
            <w:tcW w:w="1086" w:type="dxa"/>
            <w:shd w:val="clear" w:color="auto" w:fill="auto"/>
          </w:tcPr>
          <w:p w14:paraId="262E927B" w14:textId="77777777" w:rsidR="009710AE" w:rsidRDefault="009710AE" w:rsidP="002368C5">
            <w:pPr>
              <w:rPr>
                <w:rFonts w:ascii="Arial" w:hAnsi="Arial" w:cs="Arial"/>
                <w:sz w:val="20"/>
                <w:lang w:val="en-US" w:eastAsia="ko-KR"/>
              </w:rPr>
            </w:pPr>
            <w:r>
              <w:rPr>
                <w:rFonts w:ascii="Arial" w:hAnsi="Arial" w:cs="Arial"/>
                <w:sz w:val="20"/>
              </w:rPr>
              <w:t>231.30</w:t>
            </w:r>
          </w:p>
        </w:tc>
        <w:tc>
          <w:tcPr>
            <w:tcW w:w="1448" w:type="dxa"/>
            <w:shd w:val="clear" w:color="auto" w:fill="auto"/>
          </w:tcPr>
          <w:p w14:paraId="63B63BAB" w14:textId="77777777" w:rsidR="009710AE" w:rsidRDefault="009710AE" w:rsidP="002368C5">
            <w:pPr>
              <w:rPr>
                <w:rFonts w:ascii="Arial" w:hAnsi="Arial" w:cs="Arial"/>
                <w:sz w:val="20"/>
              </w:rPr>
            </w:pPr>
            <w:r>
              <w:rPr>
                <w:rFonts w:ascii="Arial" w:hAnsi="Arial" w:cs="Arial"/>
                <w:sz w:val="20"/>
              </w:rPr>
              <w:t>Remove the mention of "releases" from the spec</w:t>
            </w:r>
          </w:p>
        </w:tc>
        <w:tc>
          <w:tcPr>
            <w:tcW w:w="1397" w:type="dxa"/>
            <w:shd w:val="clear" w:color="auto" w:fill="auto"/>
          </w:tcPr>
          <w:p w14:paraId="611BF7CB" w14:textId="77777777" w:rsidR="009710AE" w:rsidRDefault="009710AE" w:rsidP="002368C5">
            <w:pPr>
              <w:rPr>
                <w:rFonts w:ascii="Arial" w:hAnsi="Arial" w:cs="Arial"/>
                <w:sz w:val="20"/>
              </w:rPr>
            </w:pPr>
            <w:r>
              <w:rPr>
                <w:rFonts w:ascii="Arial" w:hAnsi="Arial" w:cs="Arial"/>
                <w:sz w:val="20"/>
              </w:rPr>
              <w:t>Change to "Validate and set to 1. Maybe used for an expanded set of PPDU types or compressed modes in future amendments."</w:t>
            </w:r>
          </w:p>
        </w:tc>
        <w:tc>
          <w:tcPr>
            <w:tcW w:w="3982" w:type="dxa"/>
          </w:tcPr>
          <w:p w14:paraId="08FE1D70" w14:textId="77777777" w:rsidR="009710AE" w:rsidRDefault="009710AE" w:rsidP="002368C5">
            <w:pPr>
              <w:rPr>
                <w:rFonts w:ascii="Arial" w:hAnsi="Arial" w:cs="Arial"/>
                <w:sz w:val="20"/>
              </w:rPr>
            </w:pPr>
            <w:r>
              <w:rPr>
                <w:rFonts w:ascii="Arial" w:hAnsi="Arial" w:cs="Arial"/>
                <w:sz w:val="20"/>
              </w:rPr>
              <w:t>Revised.</w:t>
            </w:r>
          </w:p>
          <w:p w14:paraId="17BBFA60" w14:textId="77777777" w:rsidR="009710AE" w:rsidRDefault="009710AE" w:rsidP="002368C5">
            <w:pPr>
              <w:rPr>
                <w:rFonts w:ascii="Arial" w:hAnsi="Arial" w:cs="Arial"/>
                <w:sz w:val="20"/>
              </w:rPr>
            </w:pPr>
            <w:r>
              <w:rPr>
                <w:rFonts w:ascii="Arial" w:hAnsi="Arial" w:cs="Arial"/>
                <w:sz w:val="20"/>
              </w:rPr>
              <w:t>The entire second sentence starting from “Maybe” is removed, in resolution to CID</w:t>
            </w:r>
          </w:p>
          <w:p w14:paraId="2181008E" w14:textId="77777777" w:rsidR="009710AE" w:rsidRDefault="009710AE" w:rsidP="002368C5">
            <w:pPr>
              <w:rPr>
                <w:rFonts w:ascii="Arial" w:hAnsi="Arial" w:cs="Arial"/>
                <w:sz w:val="20"/>
              </w:rPr>
            </w:pPr>
            <w:r>
              <w:rPr>
                <w:rFonts w:ascii="Arial" w:hAnsi="Arial" w:cs="Arial"/>
                <w:sz w:val="20"/>
              </w:rPr>
              <w:t>2796 &amp; 2800.</w:t>
            </w:r>
          </w:p>
          <w:p w14:paraId="6CFF0C98" w14:textId="77777777" w:rsidR="009710AE" w:rsidRDefault="009710AE" w:rsidP="002368C5"/>
          <w:p w14:paraId="0F93083A" w14:textId="77777777" w:rsidR="009710AE" w:rsidRPr="00D47475" w:rsidRDefault="009710AE" w:rsidP="002368C5">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2728</w:t>
            </w:r>
            <w:r w:rsidRPr="00D47475">
              <w:rPr>
                <w:rFonts w:ascii="Arial" w:hAnsi="Arial" w:cs="Arial"/>
                <w:i/>
                <w:iCs/>
                <w:sz w:val="20"/>
                <w:highlight w:val="yellow"/>
              </w:rPr>
              <w:t xml:space="preserve"> as shown in the following document</w:t>
            </w:r>
          </w:p>
          <w:p w14:paraId="16AF46DB" w14:textId="77777777" w:rsidR="009710AE" w:rsidRPr="00D47475" w:rsidRDefault="009710AE" w:rsidP="002368C5">
            <w:pPr>
              <w:rPr>
                <w:rFonts w:ascii="Arial" w:hAnsi="Arial" w:cs="Arial"/>
                <w:i/>
                <w:iCs/>
                <w:sz w:val="20"/>
                <w:highlight w:val="yellow"/>
              </w:rPr>
            </w:pPr>
          </w:p>
          <w:p w14:paraId="5D3DF25C" w14:textId="77777777" w:rsidR="009710AE" w:rsidRDefault="00FA3316" w:rsidP="002368C5">
            <w:pPr>
              <w:rPr>
                <w:rFonts w:ascii="Arial" w:hAnsi="Arial" w:cs="Arial"/>
                <w:sz w:val="20"/>
              </w:rPr>
            </w:pPr>
            <w:hyperlink r:id="rId35" w:history="1">
              <w:r w:rsidR="009710AE" w:rsidRPr="000403DA">
                <w:rPr>
                  <w:rStyle w:val="Hyperlink"/>
                  <w:rFonts w:ascii="Arial" w:hAnsi="Arial" w:cs="Arial"/>
                  <w:i/>
                  <w:iCs/>
                  <w:sz w:val="20"/>
                  <w:highlight w:val="yellow"/>
                </w:rPr>
                <w:t>https://mentor.ieee.org/802.11/dcn/21/11-21-</w:t>
              </w:r>
              <w:r w:rsidR="009710AE">
                <w:rPr>
                  <w:rStyle w:val="Hyperlink"/>
                  <w:rFonts w:ascii="Arial" w:hAnsi="Arial" w:cs="Arial"/>
                  <w:i/>
                  <w:iCs/>
                  <w:sz w:val="20"/>
                  <w:highlight w:val="yellow"/>
                </w:rPr>
                <w:t>0325-07</w:t>
              </w:r>
              <w:r w:rsidR="009710AE" w:rsidRPr="000403DA">
                <w:rPr>
                  <w:rStyle w:val="Hyperlink"/>
                  <w:rFonts w:ascii="Arial" w:hAnsi="Arial" w:cs="Arial"/>
                  <w:i/>
                  <w:iCs/>
                  <w:sz w:val="20"/>
                  <w:highlight w:val="yellow"/>
                </w:rPr>
                <w:t>-00be-u-sig-comment-resolution-part-1.docx</w:t>
              </w:r>
            </w:hyperlink>
          </w:p>
        </w:tc>
      </w:tr>
      <w:tr w:rsidR="009710AE" w:rsidRPr="009522BD" w14:paraId="1A257FCE" w14:textId="77777777" w:rsidTr="003F60A2">
        <w:trPr>
          <w:trHeight w:val="278"/>
        </w:trPr>
        <w:tc>
          <w:tcPr>
            <w:tcW w:w="1030" w:type="dxa"/>
            <w:shd w:val="clear" w:color="auto" w:fill="auto"/>
          </w:tcPr>
          <w:p w14:paraId="68234AEC" w14:textId="77777777" w:rsidR="009710AE" w:rsidRDefault="009710AE" w:rsidP="002368C5">
            <w:pPr>
              <w:rPr>
                <w:rFonts w:ascii="Arial" w:eastAsia="Times New Roman" w:hAnsi="Arial" w:cs="Arial"/>
                <w:bCs/>
                <w:sz w:val="20"/>
                <w:lang w:val="en-US" w:eastAsia="ko-KR"/>
              </w:rPr>
            </w:pPr>
            <w:r>
              <w:rPr>
                <w:rFonts w:ascii="Arial" w:hAnsi="Arial" w:cs="Arial"/>
                <w:sz w:val="20"/>
              </w:rPr>
              <w:t>2729</w:t>
            </w:r>
          </w:p>
        </w:tc>
        <w:tc>
          <w:tcPr>
            <w:tcW w:w="1137" w:type="dxa"/>
            <w:shd w:val="clear" w:color="auto" w:fill="auto"/>
          </w:tcPr>
          <w:p w14:paraId="2CFE30F4" w14:textId="77777777" w:rsidR="009710AE" w:rsidRPr="00F02354" w:rsidRDefault="009710AE" w:rsidP="002368C5">
            <w:pPr>
              <w:rPr>
                <w:rFonts w:ascii="Arial" w:hAnsi="Arial" w:cs="Arial"/>
                <w:sz w:val="20"/>
              </w:rPr>
            </w:pPr>
            <w:r>
              <w:rPr>
                <w:rFonts w:ascii="Arial" w:hAnsi="Arial" w:cs="Arial"/>
                <w:sz w:val="20"/>
              </w:rPr>
              <w:t>36.3.11.7.2</w:t>
            </w:r>
          </w:p>
        </w:tc>
        <w:tc>
          <w:tcPr>
            <w:tcW w:w="1086" w:type="dxa"/>
            <w:shd w:val="clear" w:color="auto" w:fill="auto"/>
          </w:tcPr>
          <w:p w14:paraId="2EA8C5BA" w14:textId="77777777" w:rsidR="009710AE" w:rsidRDefault="009710AE" w:rsidP="002368C5">
            <w:pPr>
              <w:rPr>
                <w:rFonts w:ascii="Arial" w:hAnsi="Arial" w:cs="Arial"/>
                <w:sz w:val="20"/>
                <w:lang w:val="en-US" w:eastAsia="ko-KR"/>
              </w:rPr>
            </w:pPr>
            <w:r>
              <w:rPr>
                <w:rFonts w:ascii="Arial" w:hAnsi="Arial" w:cs="Arial"/>
                <w:sz w:val="20"/>
              </w:rPr>
              <w:t>232.52</w:t>
            </w:r>
          </w:p>
        </w:tc>
        <w:tc>
          <w:tcPr>
            <w:tcW w:w="1448" w:type="dxa"/>
            <w:shd w:val="clear" w:color="auto" w:fill="auto"/>
          </w:tcPr>
          <w:p w14:paraId="1BB6362E" w14:textId="77777777" w:rsidR="009710AE" w:rsidRDefault="009710AE" w:rsidP="002368C5">
            <w:pPr>
              <w:rPr>
                <w:rFonts w:ascii="Arial" w:hAnsi="Arial" w:cs="Arial"/>
                <w:sz w:val="20"/>
              </w:rPr>
            </w:pPr>
            <w:r>
              <w:rPr>
                <w:rFonts w:ascii="Arial" w:hAnsi="Arial" w:cs="Arial"/>
                <w:sz w:val="20"/>
              </w:rPr>
              <w:t>Remove the mention of "releases" from the spec</w:t>
            </w:r>
          </w:p>
        </w:tc>
        <w:tc>
          <w:tcPr>
            <w:tcW w:w="1397" w:type="dxa"/>
            <w:shd w:val="clear" w:color="auto" w:fill="auto"/>
          </w:tcPr>
          <w:p w14:paraId="384952BC" w14:textId="77777777" w:rsidR="009710AE" w:rsidRDefault="009710AE" w:rsidP="002368C5">
            <w:pPr>
              <w:rPr>
                <w:rFonts w:ascii="Arial" w:hAnsi="Arial" w:cs="Arial"/>
                <w:sz w:val="20"/>
              </w:rPr>
            </w:pPr>
            <w:r>
              <w:rPr>
                <w:rFonts w:ascii="Arial" w:hAnsi="Arial" w:cs="Arial"/>
                <w:sz w:val="20"/>
              </w:rPr>
              <w:t>Change to "Maybe used for an expanded set of puncturing modes in future amendments."</w:t>
            </w:r>
          </w:p>
        </w:tc>
        <w:tc>
          <w:tcPr>
            <w:tcW w:w="3982" w:type="dxa"/>
          </w:tcPr>
          <w:p w14:paraId="6FF7CFD5" w14:textId="77777777" w:rsidR="009710AE" w:rsidRDefault="009710AE" w:rsidP="002368C5">
            <w:pPr>
              <w:rPr>
                <w:rFonts w:ascii="Arial" w:hAnsi="Arial" w:cs="Arial"/>
                <w:sz w:val="20"/>
              </w:rPr>
            </w:pPr>
            <w:r>
              <w:rPr>
                <w:rFonts w:ascii="Arial" w:hAnsi="Arial" w:cs="Arial"/>
                <w:sz w:val="20"/>
              </w:rPr>
              <w:t>Revised.</w:t>
            </w:r>
          </w:p>
          <w:p w14:paraId="10ED20E8" w14:textId="77777777" w:rsidR="009710AE" w:rsidRDefault="009710AE" w:rsidP="002368C5">
            <w:pPr>
              <w:rPr>
                <w:rFonts w:ascii="Arial" w:hAnsi="Arial" w:cs="Arial"/>
                <w:sz w:val="20"/>
              </w:rPr>
            </w:pPr>
            <w:r>
              <w:rPr>
                <w:rFonts w:ascii="Arial" w:hAnsi="Arial" w:cs="Arial"/>
                <w:sz w:val="20"/>
              </w:rPr>
              <w:t>The entire second sentence starting from “Maybe” is removed, in resolution to CID</w:t>
            </w:r>
          </w:p>
          <w:p w14:paraId="741427F0" w14:textId="77777777" w:rsidR="009710AE" w:rsidRDefault="009710AE" w:rsidP="002368C5">
            <w:pPr>
              <w:rPr>
                <w:rFonts w:ascii="Arial" w:hAnsi="Arial" w:cs="Arial"/>
                <w:sz w:val="20"/>
              </w:rPr>
            </w:pPr>
            <w:r>
              <w:rPr>
                <w:rFonts w:ascii="Arial" w:hAnsi="Arial" w:cs="Arial"/>
                <w:sz w:val="20"/>
              </w:rPr>
              <w:t>2796 &amp; 2800.</w:t>
            </w:r>
          </w:p>
          <w:p w14:paraId="444D2337" w14:textId="77777777" w:rsidR="009710AE" w:rsidRDefault="009710AE" w:rsidP="002368C5"/>
          <w:p w14:paraId="5E4CC6BA" w14:textId="77777777" w:rsidR="009710AE" w:rsidRPr="00D47475" w:rsidRDefault="009710AE" w:rsidP="002368C5">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2729</w:t>
            </w:r>
            <w:r w:rsidRPr="00D47475">
              <w:rPr>
                <w:rFonts w:ascii="Arial" w:hAnsi="Arial" w:cs="Arial"/>
                <w:i/>
                <w:iCs/>
                <w:sz w:val="20"/>
                <w:highlight w:val="yellow"/>
              </w:rPr>
              <w:t xml:space="preserve"> as shown in the following document</w:t>
            </w:r>
          </w:p>
          <w:p w14:paraId="4270ADEE" w14:textId="77777777" w:rsidR="009710AE" w:rsidRPr="00D47475" w:rsidRDefault="009710AE" w:rsidP="002368C5">
            <w:pPr>
              <w:rPr>
                <w:rFonts w:ascii="Arial" w:hAnsi="Arial" w:cs="Arial"/>
                <w:i/>
                <w:iCs/>
                <w:sz w:val="20"/>
                <w:highlight w:val="yellow"/>
              </w:rPr>
            </w:pPr>
          </w:p>
          <w:p w14:paraId="77CD4D90" w14:textId="77777777" w:rsidR="009710AE" w:rsidRDefault="00FA3316" w:rsidP="002368C5">
            <w:pPr>
              <w:rPr>
                <w:rFonts w:ascii="Arial" w:hAnsi="Arial" w:cs="Arial"/>
                <w:sz w:val="20"/>
              </w:rPr>
            </w:pPr>
            <w:hyperlink r:id="rId36" w:history="1">
              <w:r w:rsidR="009710AE" w:rsidRPr="000403DA">
                <w:rPr>
                  <w:rStyle w:val="Hyperlink"/>
                  <w:rFonts w:ascii="Arial" w:hAnsi="Arial" w:cs="Arial"/>
                  <w:i/>
                  <w:iCs/>
                  <w:sz w:val="20"/>
                  <w:highlight w:val="yellow"/>
                </w:rPr>
                <w:t>https://mentor.ieee.org/802.11/dcn/21/11-21-</w:t>
              </w:r>
              <w:r w:rsidR="009710AE">
                <w:rPr>
                  <w:rStyle w:val="Hyperlink"/>
                  <w:rFonts w:ascii="Arial" w:hAnsi="Arial" w:cs="Arial"/>
                  <w:i/>
                  <w:iCs/>
                  <w:sz w:val="20"/>
                  <w:highlight w:val="yellow"/>
                </w:rPr>
                <w:t>0325-07</w:t>
              </w:r>
              <w:r w:rsidR="009710AE" w:rsidRPr="000403DA">
                <w:rPr>
                  <w:rStyle w:val="Hyperlink"/>
                  <w:rFonts w:ascii="Arial" w:hAnsi="Arial" w:cs="Arial"/>
                  <w:i/>
                  <w:iCs/>
                  <w:sz w:val="20"/>
                  <w:highlight w:val="yellow"/>
                </w:rPr>
                <w:t>-00be-u-sig-comment-resolution-part-1.docx</w:t>
              </w:r>
            </w:hyperlink>
          </w:p>
        </w:tc>
      </w:tr>
      <w:tr w:rsidR="009710AE" w:rsidRPr="009522BD" w14:paraId="6005DFBA" w14:textId="77777777" w:rsidTr="003F60A2">
        <w:trPr>
          <w:trHeight w:val="278"/>
        </w:trPr>
        <w:tc>
          <w:tcPr>
            <w:tcW w:w="1030" w:type="dxa"/>
            <w:shd w:val="clear" w:color="auto" w:fill="auto"/>
          </w:tcPr>
          <w:p w14:paraId="2BA4CA4B" w14:textId="77777777" w:rsidR="009710AE" w:rsidRDefault="009710AE" w:rsidP="002368C5">
            <w:pPr>
              <w:rPr>
                <w:rFonts w:ascii="Arial" w:eastAsia="Times New Roman" w:hAnsi="Arial" w:cs="Arial"/>
                <w:bCs/>
                <w:sz w:val="20"/>
                <w:lang w:val="en-US" w:eastAsia="ko-KR"/>
              </w:rPr>
            </w:pPr>
            <w:r>
              <w:rPr>
                <w:rFonts w:ascii="Arial" w:hAnsi="Arial" w:cs="Arial"/>
                <w:sz w:val="20"/>
              </w:rPr>
              <w:lastRenderedPageBreak/>
              <w:t>2730</w:t>
            </w:r>
          </w:p>
        </w:tc>
        <w:tc>
          <w:tcPr>
            <w:tcW w:w="1137" w:type="dxa"/>
            <w:shd w:val="clear" w:color="auto" w:fill="auto"/>
          </w:tcPr>
          <w:p w14:paraId="6BF16B85" w14:textId="77777777" w:rsidR="009710AE" w:rsidRPr="00F02354" w:rsidRDefault="009710AE" w:rsidP="002368C5">
            <w:pPr>
              <w:rPr>
                <w:rFonts w:ascii="Arial" w:hAnsi="Arial" w:cs="Arial"/>
                <w:sz w:val="20"/>
              </w:rPr>
            </w:pPr>
            <w:r>
              <w:rPr>
                <w:rFonts w:ascii="Arial" w:hAnsi="Arial" w:cs="Arial"/>
                <w:sz w:val="20"/>
              </w:rPr>
              <w:t>36.3.11.7.2</w:t>
            </w:r>
          </w:p>
        </w:tc>
        <w:tc>
          <w:tcPr>
            <w:tcW w:w="1086" w:type="dxa"/>
            <w:shd w:val="clear" w:color="auto" w:fill="auto"/>
          </w:tcPr>
          <w:p w14:paraId="27B6CA13" w14:textId="77777777" w:rsidR="009710AE" w:rsidRDefault="009710AE" w:rsidP="002368C5">
            <w:pPr>
              <w:rPr>
                <w:rFonts w:ascii="Arial" w:hAnsi="Arial" w:cs="Arial"/>
                <w:sz w:val="20"/>
                <w:lang w:val="en-US" w:eastAsia="ko-KR"/>
              </w:rPr>
            </w:pPr>
            <w:r>
              <w:rPr>
                <w:rFonts w:ascii="Arial" w:hAnsi="Arial" w:cs="Arial"/>
                <w:sz w:val="20"/>
              </w:rPr>
              <w:t>237.07</w:t>
            </w:r>
          </w:p>
        </w:tc>
        <w:tc>
          <w:tcPr>
            <w:tcW w:w="1448" w:type="dxa"/>
            <w:shd w:val="clear" w:color="auto" w:fill="auto"/>
          </w:tcPr>
          <w:p w14:paraId="2A72FF04" w14:textId="77777777" w:rsidR="009710AE" w:rsidRDefault="009710AE" w:rsidP="002368C5">
            <w:pPr>
              <w:rPr>
                <w:rFonts w:ascii="Arial" w:hAnsi="Arial" w:cs="Arial"/>
                <w:sz w:val="20"/>
              </w:rPr>
            </w:pPr>
            <w:r>
              <w:rPr>
                <w:rFonts w:ascii="Arial" w:hAnsi="Arial" w:cs="Arial"/>
                <w:sz w:val="20"/>
              </w:rPr>
              <w:t>Remove the mention of "releases" from the spec</w:t>
            </w:r>
          </w:p>
        </w:tc>
        <w:tc>
          <w:tcPr>
            <w:tcW w:w="1397" w:type="dxa"/>
            <w:shd w:val="clear" w:color="auto" w:fill="auto"/>
          </w:tcPr>
          <w:p w14:paraId="18ADF434" w14:textId="77777777" w:rsidR="009710AE" w:rsidRDefault="009710AE" w:rsidP="002368C5">
            <w:pPr>
              <w:rPr>
                <w:rFonts w:ascii="Arial" w:hAnsi="Arial" w:cs="Arial"/>
                <w:sz w:val="20"/>
              </w:rPr>
            </w:pPr>
            <w:r>
              <w:rPr>
                <w:rFonts w:ascii="Arial" w:hAnsi="Arial" w:cs="Arial"/>
                <w:sz w:val="20"/>
              </w:rPr>
              <w:t xml:space="preserve">Change to "Maybe used for an expanded set of PPDU types or compressed modes in </w:t>
            </w:r>
            <w:proofErr w:type="gramStart"/>
            <w:r>
              <w:rPr>
                <w:rFonts w:ascii="Arial" w:hAnsi="Arial" w:cs="Arial"/>
                <w:sz w:val="20"/>
              </w:rPr>
              <w:t>future  amendments</w:t>
            </w:r>
            <w:proofErr w:type="gramEnd"/>
            <w:r>
              <w:rPr>
                <w:rFonts w:ascii="Arial" w:hAnsi="Arial" w:cs="Arial"/>
                <w:sz w:val="20"/>
              </w:rPr>
              <w:t>."</w:t>
            </w:r>
          </w:p>
        </w:tc>
        <w:tc>
          <w:tcPr>
            <w:tcW w:w="3982" w:type="dxa"/>
          </w:tcPr>
          <w:p w14:paraId="647E27C2" w14:textId="77777777" w:rsidR="009710AE" w:rsidRDefault="009710AE" w:rsidP="002368C5">
            <w:pPr>
              <w:rPr>
                <w:rFonts w:ascii="Arial" w:hAnsi="Arial" w:cs="Arial"/>
                <w:sz w:val="20"/>
              </w:rPr>
            </w:pPr>
            <w:r>
              <w:rPr>
                <w:rFonts w:ascii="Arial" w:hAnsi="Arial" w:cs="Arial"/>
                <w:sz w:val="20"/>
              </w:rPr>
              <w:t>Revised.</w:t>
            </w:r>
          </w:p>
          <w:p w14:paraId="56C83882" w14:textId="77777777" w:rsidR="009710AE" w:rsidRDefault="009710AE" w:rsidP="002368C5">
            <w:pPr>
              <w:rPr>
                <w:rFonts w:ascii="Arial" w:hAnsi="Arial" w:cs="Arial"/>
                <w:sz w:val="20"/>
              </w:rPr>
            </w:pPr>
            <w:r>
              <w:rPr>
                <w:rFonts w:ascii="Arial" w:hAnsi="Arial" w:cs="Arial"/>
                <w:sz w:val="20"/>
              </w:rPr>
              <w:t>The entire second sentence starting from “Maybe” is removed, in resolution to CID</w:t>
            </w:r>
          </w:p>
          <w:p w14:paraId="5A2CB6CE" w14:textId="77777777" w:rsidR="009710AE" w:rsidRDefault="009710AE" w:rsidP="002368C5">
            <w:pPr>
              <w:rPr>
                <w:rFonts w:ascii="Arial" w:hAnsi="Arial" w:cs="Arial"/>
                <w:sz w:val="20"/>
              </w:rPr>
            </w:pPr>
            <w:r>
              <w:rPr>
                <w:rFonts w:ascii="Arial" w:hAnsi="Arial" w:cs="Arial"/>
                <w:sz w:val="20"/>
              </w:rPr>
              <w:t>2796 &amp; 2800.</w:t>
            </w:r>
          </w:p>
          <w:p w14:paraId="006DE60A" w14:textId="77777777" w:rsidR="009710AE" w:rsidRDefault="009710AE" w:rsidP="002368C5"/>
          <w:p w14:paraId="131EC203" w14:textId="77777777" w:rsidR="009710AE" w:rsidRPr="00D47475" w:rsidRDefault="009710AE" w:rsidP="002368C5">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2730</w:t>
            </w:r>
            <w:r w:rsidRPr="00D47475">
              <w:rPr>
                <w:rFonts w:ascii="Arial" w:hAnsi="Arial" w:cs="Arial"/>
                <w:i/>
                <w:iCs/>
                <w:sz w:val="20"/>
                <w:highlight w:val="yellow"/>
              </w:rPr>
              <w:t xml:space="preserve"> as shown in the following document</w:t>
            </w:r>
          </w:p>
          <w:p w14:paraId="1E059F4C" w14:textId="77777777" w:rsidR="009710AE" w:rsidRPr="00D47475" w:rsidRDefault="009710AE" w:rsidP="002368C5">
            <w:pPr>
              <w:rPr>
                <w:rFonts w:ascii="Arial" w:hAnsi="Arial" w:cs="Arial"/>
                <w:i/>
                <w:iCs/>
                <w:sz w:val="20"/>
                <w:highlight w:val="yellow"/>
              </w:rPr>
            </w:pPr>
          </w:p>
          <w:p w14:paraId="58BCDA0C" w14:textId="77777777" w:rsidR="009710AE" w:rsidRDefault="00FA3316" w:rsidP="002368C5">
            <w:pPr>
              <w:rPr>
                <w:rFonts w:ascii="Arial" w:hAnsi="Arial" w:cs="Arial"/>
                <w:sz w:val="20"/>
              </w:rPr>
            </w:pPr>
            <w:hyperlink r:id="rId37" w:history="1">
              <w:r w:rsidR="009710AE" w:rsidRPr="000403DA">
                <w:rPr>
                  <w:rStyle w:val="Hyperlink"/>
                  <w:rFonts w:ascii="Arial" w:hAnsi="Arial" w:cs="Arial"/>
                  <w:i/>
                  <w:iCs/>
                  <w:sz w:val="20"/>
                  <w:highlight w:val="yellow"/>
                </w:rPr>
                <w:t>https://mentor.ieee.org/802.11/dcn/21/11-21-</w:t>
              </w:r>
              <w:r w:rsidR="009710AE">
                <w:rPr>
                  <w:rStyle w:val="Hyperlink"/>
                  <w:rFonts w:ascii="Arial" w:hAnsi="Arial" w:cs="Arial"/>
                  <w:i/>
                  <w:iCs/>
                  <w:sz w:val="20"/>
                  <w:highlight w:val="yellow"/>
                </w:rPr>
                <w:t>0325-07</w:t>
              </w:r>
              <w:r w:rsidR="009710AE" w:rsidRPr="000403DA">
                <w:rPr>
                  <w:rStyle w:val="Hyperlink"/>
                  <w:rFonts w:ascii="Arial" w:hAnsi="Arial" w:cs="Arial"/>
                  <w:i/>
                  <w:iCs/>
                  <w:sz w:val="20"/>
                  <w:highlight w:val="yellow"/>
                </w:rPr>
                <w:t>-00be-u-sig-comment-resolution-part-1.docx</w:t>
              </w:r>
            </w:hyperlink>
          </w:p>
        </w:tc>
      </w:tr>
      <w:tr w:rsidR="009710AE" w14:paraId="3AE3529B" w14:textId="77777777" w:rsidTr="003F60A2">
        <w:trPr>
          <w:trHeight w:val="278"/>
        </w:trPr>
        <w:tc>
          <w:tcPr>
            <w:tcW w:w="1030" w:type="dxa"/>
            <w:tcBorders>
              <w:top w:val="single" w:sz="4" w:space="0" w:color="000000"/>
              <w:left w:val="single" w:sz="4" w:space="0" w:color="000000"/>
              <w:bottom w:val="single" w:sz="4" w:space="0" w:color="000000"/>
              <w:right w:val="single" w:sz="4" w:space="0" w:color="000000"/>
            </w:tcBorders>
            <w:shd w:val="clear" w:color="auto" w:fill="auto"/>
          </w:tcPr>
          <w:p w14:paraId="5C64D12A" w14:textId="77777777" w:rsidR="009710AE" w:rsidRPr="008F0D38" w:rsidRDefault="009710AE" w:rsidP="002368C5">
            <w:pPr>
              <w:rPr>
                <w:rFonts w:ascii="Arial" w:hAnsi="Arial" w:cs="Arial"/>
                <w:sz w:val="20"/>
              </w:rPr>
            </w:pPr>
            <w:commentRangeStart w:id="535"/>
            <w:r w:rsidRPr="008F0D38">
              <w:rPr>
                <w:rFonts w:ascii="Arial" w:hAnsi="Arial" w:cs="Arial"/>
                <w:sz w:val="20"/>
              </w:rPr>
              <w:t>2794</w:t>
            </w:r>
            <w:commentRangeEnd w:id="535"/>
            <w:r w:rsidR="00935CC3">
              <w:rPr>
                <w:rStyle w:val="CommentReference"/>
                <w:rFonts w:ascii="Calibri" w:hAnsi="Calibri"/>
              </w:rPr>
              <w:commentReference w:id="535"/>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22B915FF" w14:textId="77777777" w:rsidR="009710AE" w:rsidRPr="008F0D38" w:rsidRDefault="009710AE" w:rsidP="002368C5">
            <w:pPr>
              <w:rPr>
                <w:rFonts w:ascii="Arial" w:hAnsi="Arial" w:cs="Arial"/>
                <w:sz w:val="20"/>
              </w:rPr>
            </w:pPr>
            <w:r w:rsidRPr="008F0D38">
              <w:rPr>
                <w:rFonts w:ascii="Arial" w:hAnsi="Arial" w:cs="Arial"/>
                <w:sz w:val="20"/>
              </w:rPr>
              <w:t>36.3.11.7.2</w:t>
            </w:r>
          </w:p>
        </w:tc>
        <w:tc>
          <w:tcPr>
            <w:tcW w:w="1086" w:type="dxa"/>
            <w:tcBorders>
              <w:top w:val="single" w:sz="4" w:space="0" w:color="000000"/>
              <w:left w:val="single" w:sz="4" w:space="0" w:color="000000"/>
              <w:bottom w:val="single" w:sz="4" w:space="0" w:color="000000"/>
              <w:right w:val="single" w:sz="4" w:space="0" w:color="000000"/>
            </w:tcBorders>
            <w:shd w:val="clear" w:color="auto" w:fill="auto"/>
          </w:tcPr>
          <w:p w14:paraId="318D9408" w14:textId="77777777" w:rsidR="009710AE" w:rsidRPr="00981DA1" w:rsidRDefault="009710AE" w:rsidP="002368C5">
            <w:pPr>
              <w:rPr>
                <w:rFonts w:ascii="Arial" w:hAnsi="Arial" w:cs="Arial"/>
                <w:sz w:val="20"/>
              </w:rPr>
            </w:pPr>
            <w:r w:rsidRPr="00981DA1">
              <w:rPr>
                <w:rFonts w:ascii="Arial" w:hAnsi="Arial" w:cs="Arial"/>
                <w:sz w:val="20"/>
              </w:rPr>
              <w:t>231.09</w:t>
            </w:r>
          </w:p>
        </w:tc>
        <w:tc>
          <w:tcPr>
            <w:tcW w:w="1448" w:type="dxa"/>
            <w:tcBorders>
              <w:top w:val="single" w:sz="4" w:space="0" w:color="000000"/>
              <w:left w:val="single" w:sz="4" w:space="0" w:color="000000"/>
              <w:bottom w:val="single" w:sz="4" w:space="0" w:color="000000"/>
              <w:right w:val="single" w:sz="4" w:space="0" w:color="000000"/>
            </w:tcBorders>
            <w:shd w:val="clear" w:color="auto" w:fill="auto"/>
          </w:tcPr>
          <w:p w14:paraId="1F74B9D2" w14:textId="77777777" w:rsidR="009710AE" w:rsidRDefault="009710AE" w:rsidP="002368C5">
            <w:pPr>
              <w:rPr>
                <w:rFonts w:ascii="Arial" w:hAnsi="Arial" w:cs="Arial"/>
                <w:sz w:val="20"/>
              </w:rPr>
            </w:pPr>
            <w:r>
              <w:rPr>
                <w:rFonts w:ascii="Arial" w:hAnsi="Arial" w:cs="Arial"/>
                <w:sz w:val="20"/>
              </w:rPr>
              <w:t>"Validate and set to 1.". Validate is at receiver, set to 1 is at transmitter.</w:t>
            </w:r>
          </w:p>
        </w:tc>
        <w:tc>
          <w:tcPr>
            <w:tcW w:w="1397" w:type="dxa"/>
            <w:tcBorders>
              <w:top w:val="single" w:sz="4" w:space="0" w:color="000000"/>
              <w:left w:val="single" w:sz="4" w:space="0" w:color="000000"/>
              <w:bottom w:val="single" w:sz="4" w:space="0" w:color="000000"/>
              <w:right w:val="single" w:sz="4" w:space="0" w:color="000000"/>
            </w:tcBorders>
            <w:shd w:val="clear" w:color="auto" w:fill="auto"/>
          </w:tcPr>
          <w:p w14:paraId="5C0968A2" w14:textId="77777777" w:rsidR="009710AE" w:rsidRDefault="009710AE" w:rsidP="002368C5">
            <w:pPr>
              <w:rPr>
                <w:rFonts w:ascii="Arial" w:hAnsi="Arial" w:cs="Arial"/>
                <w:sz w:val="20"/>
              </w:rPr>
            </w:pPr>
            <w:r>
              <w:rPr>
                <w:rFonts w:ascii="Arial" w:hAnsi="Arial" w:cs="Arial"/>
                <w:sz w:val="20"/>
              </w:rPr>
              <w:t>Change to "are set to 1 at the transmitter and validated at the receiver"</w:t>
            </w:r>
          </w:p>
        </w:tc>
        <w:tc>
          <w:tcPr>
            <w:tcW w:w="3982" w:type="dxa"/>
            <w:tcBorders>
              <w:top w:val="single" w:sz="4" w:space="0" w:color="000000"/>
              <w:left w:val="single" w:sz="4" w:space="0" w:color="000000"/>
              <w:bottom w:val="single" w:sz="4" w:space="0" w:color="000000"/>
              <w:right w:val="single" w:sz="4" w:space="0" w:color="000000"/>
            </w:tcBorders>
          </w:tcPr>
          <w:p w14:paraId="6FFFE34B" w14:textId="77777777" w:rsidR="009710AE" w:rsidRDefault="009710AE" w:rsidP="002368C5">
            <w:pPr>
              <w:rPr>
                <w:rFonts w:ascii="Arial" w:hAnsi="Arial" w:cs="Arial"/>
                <w:sz w:val="20"/>
              </w:rPr>
            </w:pPr>
            <w:r>
              <w:rPr>
                <w:rFonts w:ascii="Arial" w:hAnsi="Arial" w:cs="Arial"/>
                <w:sz w:val="20"/>
              </w:rPr>
              <w:t>Revised.</w:t>
            </w:r>
          </w:p>
          <w:p w14:paraId="46BFA949" w14:textId="6EA22339" w:rsidR="009710AE" w:rsidRDefault="009710AE" w:rsidP="002368C5">
            <w:pPr>
              <w:rPr>
                <w:rFonts w:ascii="Arial" w:hAnsi="Arial" w:cs="Arial"/>
                <w:sz w:val="20"/>
              </w:rPr>
            </w:pPr>
            <w:r>
              <w:rPr>
                <w:rFonts w:ascii="Arial" w:hAnsi="Arial" w:cs="Arial"/>
                <w:sz w:val="20"/>
              </w:rPr>
              <w:t xml:space="preserve">Agree to the commenter but don’t need to say transmitter or receiver since it is obvious. Change to “Set to 1 and </w:t>
            </w:r>
            <w:r w:rsidR="00EE7940">
              <w:rPr>
                <w:rFonts w:ascii="Arial" w:hAnsi="Arial" w:cs="Arial"/>
                <w:sz w:val="20"/>
              </w:rPr>
              <w:t>V</w:t>
            </w:r>
            <w:r>
              <w:rPr>
                <w:rFonts w:ascii="Arial" w:hAnsi="Arial" w:cs="Arial"/>
                <w:sz w:val="20"/>
              </w:rPr>
              <w:t xml:space="preserve">alidate if dot11EHTBaseLineFeaturesImplementedOnly equals true” since this is currently only intended for R1 STAs. Future STAs may have other </w:t>
            </w:r>
            <w:proofErr w:type="spellStart"/>
            <w:r>
              <w:rPr>
                <w:rFonts w:ascii="Arial" w:hAnsi="Arial" w:cs="Arial"/>
                <w:sz w:val="20"/>
              </w:rPr>
              <w:t>behavior</w:t>
            </w:r>
            <w:proofErr w:type="spellEnd"/>
            <w:r>
              <w:rPr>
                <w:rFonts w:ascii="Arial" w:hAnsi="Arial" w:cs="Arial"/>
                <w:sz w:val="20"/>
              </w:rPr>
              <w:t>. This change is applicable to all Validate fields. Ditto P231L30, P232L52, P237L7.</w:t>
            </w:r>
            <w:r w:rsidR="001C647B">
              <w:rPr>
                <w:rFonts w:ascii="Arial" w:hAnsi="Arial" w:cs="Arial"/>
                <w:sz w:val="20"/>
              </w:rPr>
              <w:t xml:space="preserve"> This change is also applicable to the following fields that have Validate states: </w:t>
            </w:r>
            <w:r w:rsidR="009009DF">
              <w:rPr>
                <w:rFonts w:ascii="Arial" w:hAnsi="Arial" w:cs="Arial"/>
                <w:sz w:val="20"/>
              </w:rPr>
              <w:t xml:space="preserve">PHY Version Identifier (P230L15, </w:t>
            </w:r>
            <w:r w:rsidR="007F640D">
              <w:rPr>
                <w:rFonts w:ascii="Arial" w:hAnsi="Arial" w:cs="Arial"/>
                <w:sz w:val="20"/>
              </w:rPr>
              <w:t>P236L18</w:t>
            </w:r>
            <w:r w:rsidR="009009DF">
              <w:rPr>
                <w:rFonts w:ascii="Arial" w:hAnsi="Arial" w:cs="Arial"/>
                <w:sz w:val="20"/>
              </w:rPr>
              <w:t xml:space="preserve">), </w:t>
            </w:r>
            <w:r w:rsidR="00755CA6">
              <w:rPr>
                <w:rFonts w:ascii="Arial" w:hAnsi="Arial" w:cs="Arial"/>
                <w:sz w:val="20"/>
              </w:rPr>
              <w:t xml:space="preserve">BW (P230L23, </w:t>
            </w:r>
            <w:r w:rsidR="007F640D">
              <w:rPr>
                <w:rFonts w:ascii="Arial" w:hAnsi="Arial" w:cs="Arial"/>
                <w:sz w:val="20"/>
              </w:rPr>
              <w:t xml:space="preserve">P236L26, </w:t>
            </w:r>
            <w:r w:rsidR="007469E2">
              <w:rPr>
                <w:rFonts w:ascii="Arial" w:hAnsi="Arial" w:cs="Arial"/>
                <w:sz w:val="20"/>
              </w:rPr>
              <w:t>P239L24</w:t>
            </w:r>
            <w:r w:rsidR="00755CA6">
              <w:rPr>
                <w:rFonts w:ascii="Arial" w:hAnsi="Arial" w:cs="Arial"/>
                <w:sz w:val="20"/>
              </w:rPr>
              <w:t>), PPDU Type And Compression Mode (P231L</w:t>
            </w:r>
            <w:r w:rsidR="00B73BF7">
              <w:rPr>
                <w:rFonts w:ascii="Arial" w:hAnsi="Arial" w:cs="Arial"/>
                <w:sz w:val="20"/>
              </w:rPr>
              <w:t>23</w:t>
            </w:r>
            <w:r w:rsidR="00BD712E">
              <w:rPr>
                <w:rFonts w:ascii="Arial" w:hAnsi="Arial" w:cs="Arial"/>
                <w:sz w:val="20"/>
              </w:rPr>
              <w:t>, P233L43, P233L52</w:t>
            </w:r>
            <w:r w:rsidR="002854C0">
              <w:rPr>
                <w:rFonts w:ascii="Arial" w:hAnsi="Arial" w:cs="Arial"/>
                <w:sz w:val="20"/>
              </w:rPr>
              <w:t>, P236L6</w:t>
            </w:r>
            <w:r w:rsidR="00CC6DA9">
              <w:rPr>
                <w:rFonts w:ascii="Arial" w:hAnsi="Arial" w:cs="Arial"/>
                <w:sz w:val="20"/>
              </w:rPr>
              <w:t>4</w:t>
            </w:r>
            <w:r w:rsidR="00B73BF7">
              <w:rPr>
                <w:rFonts w:ascii="Arial" w:hAnsi="Arial" w:cs="Arial"/>
                <w:sz w:val="20"/>
              </w:rPr>
              <w:t>), Punctured Channel Indication (P232L</w:t>
            </w:r>
            <w:r w:rsidR="002D25F7">
              <w:rPr>
                <w:rFonts w:ascii="Arial" w:hAnsi="Arial" w:cs="Arial"/>
                <w:sz w:val="20"/>
              </w:rPr>
              <w:t>18, P232L43, P232L49)</w:t>
            </w:r>
            <w:r w:rsidR="00721258">
              <w:rPr>
                <w:rFonts w:ascii="Arial" w:hAnsi="Arial" w:cs="Arial"/>
                <w:sz w:val="20"/>
              </w:rPr>
              <w:t>.</w:t>
            </w:r>
          </w:p>
          <w:p w14:paraId="41CE24DE" w14:textId="77777777" w:rsidR="009710AE" w:rsidRDefault="009710AE" w:rsidP="002368C5">
            <w:pPr>
              <w:rPr>
                <w:rFonts w:ascii="Arial" w:hAnsi="Arial" w:cs="Arial"/>
                <w:sz w:val="20"/>
              </w:rPr>
            </w:pPr>
          </w:p>
          <w:p w14:paraId="1C694034" w14:textId="4E8A28AB" w:rsidR="009710AE" w:rsidRDefault="009710AE" w:rsidP="002368C5">
            <w:pPr>
              <w:rPr>
                <w:rFonts w:ascii="Arial" w:hAnsi="Arial" w:cs="Arial"/>
                <w:sz w:val="20"/>
              </w:rPr>
            </w:pPr>
            <w:r>
              <w:rPr>
                <w:rFonts w:ascii="Arial" w:hAnsi="Arial" w:cs="Arial"/>
                <w:sz w:val="20"/>
              </w:rPr>
              <w:t xml:space="preserve">Similar change </w:t>
            </w:r>
            <w:r w:rsidR="002328EB">
              <w:rPr>
                <w:rFonts w:ascii="Arial" w:hAnsi="Arial" w:cs="Arial"/>
                <w:sz w:val="20"/>
              </w:rPr>
              <w:t>from</w:t>
            </w:r>
            <w:r w:rsidR="000115D8">
              <w:rPr>
                <w:rFonts w:ascii="Arial" w:hAnsi="Arial" w:cs="Arial"/>
                <w:sz w:val="20"/>
              </w:rPr>
              <w:t xml:space="preserve"> </w:t>
            </w:r>
            <w:r>
              <w:rPr>
                <w:rFonts w:ascii="Arial" w:hAnsi="Arial" w:cs="Arial"/>
                <w:sz w:val="20"/>
              </w:rPr>
              <w:t xml:space="preserve">“Disregard and set to all 1s” to “Set to all 1s and </w:t>
            </w:r>
            <w:r w:rsidR="00EE7940">
              <w:rPr>
                <w:rFonts w:ascii="Arial" w:hAnsi="Arial" w:cs="Arial"/>
                <w:sz w:val="20"/>
              </w:rPr>
              <w:t>D</w:t>
            </w:r>
            <w:r>
              <w:rPr>
                <w:rFonts w:ascii="Arial" w:hAnsi="Arial" w:cs="Arial"/>
                <w:sz w:val="20"/>
              </w:rPr>
              <w:t>isregard</w:t>
            </w:r>
            <w:r w:rsidR="003C38D5">
              <w:rPr>
                <w:rFonts w:ascii="Arial" w:hAnsi="Arial" w:cs="Arial"/>
                <w:sz w:val="20"/>
              </w:rPr>
              <w:t xml:space="preserve"> if dot11EHTBaseLineFeaturesImplementedOnly equals true</w:t>
            </w:r>
            <w:r>
              <w:rPr>
                <w:rFonts w:ascii="Arial" w:hAnsi="Arial" w:cs="Arial"/>
                <w:sz w:val="20"/>
              </w:rPr>
              <w:t xml:space="preserve">” is applicable to </w:t>
            </w:r>
            <w:r w:rsidR="00426CFE">
              <w:rPr>
                <w:rFonts w:ascii="Arial" w:hAnsi="Arial" w:cs="Arial"/>
                <w:sz w:val="20"/>
              </w:rPr>
              <w:t xml:space="preserve">Disregard fields in </w:t>
            </w:r>
            <w:r>
              <w:rPr>
                <w:rFonts w:ascii="Arial" w:hAnsi="Arial" w:cs="Arial"/>
                <w:sz w:val="20"/>
              </w:rPr>
              <w:t>P231L7.</w:t>
            </w:r>
          </w:p>
          <w:p w14:paraId="46D85722" w14:textId="74939EB9" w:rsidR="003C38D5" w:rsidRDefault="003C38D5" w:rsidP="002368C5">
            <w:pPr>
              <w:rPr>
                <w:rFonts w:ascii="Arial" w:hAnsi="Arial" w:cs="Arial"/>
                <w:sz w:val="20"/>
              </w:rPr>
            </w:pPr>
          </w:p>
          <w:p w14:paraId="5E3D0435" w14:textId="270CA248" w:rsidR="003C38D5" w:rsidRDefault="003C38D5" w:rsidP="002368C5">
            <w:pPr>
              <w:rPr>
                <w:rFonts w:ascii="Arial" w:hAnsi="Arial" w:cs="Arial"/>
                <w:sz w:val="20"/>
              </w:rPr>
            </w:pPr>
            <w:r>
              <w:rPr>
                <w:rFonts w:ascii="Arial" w:hAnsi="Arial" w:cs="Arial"/>
                <w:sz w:val="20"/>
              </w:rPr>
              <w:t xml:space="preserve">Similar change from “Disregard” to “Disregard if dot11EHTBaseLineFeaturesImplementedOnly equals true” is applicable to </w:t>
            </w:r>
            <w:r w:rsidR="00426CFE">
              <w:rPr>
                <w:rFonts w:ascii="Arial" w:hAnsi="Arial" w:cs="Arial"/>
                <w:sz w:val="20"/>
              </w:rPr>
              <w:t xml:space="preserve">Disregard fields </w:t>
            </w:r>
            <w:r w:rsidR="00424DC6">
              <w:rPr>
                <w:rFonts w:ascii="Arial" w:hAnsi="Arial" w:cs="Arial"/>
                <w:sz w:val="20"/>
              </w:rPr>
              <w:t xml:space="preserve">P236L58, </w:t>
            </w:r>
            <w:r w:rsidR="000970D3">
              <w:rPr>
                <w:rFonts w:ascii="Arial" w:hAnsi="Arial" w:cs="Arial"/>
                <w:sz w:val="20"/>
              </w:rPr>
              <w:t>P238L48</w:t>
            </w:r>
            <w:r w:rsidR="008A67A8">
              <w:rPr>
                <w:rFonts w:ascii="Arial" w:hAnsi="Arial" w:cs="Arial"/>
                <w:sz w:val="20"/>
              </w:rPr>
              <w:t>, P239L60, P240L7</w:t>
            </w:r>
            <w:r w:rsidR="000970D3">
              <w:rPr>
                <w:rFonts w:ascii="Arial" w:hAnsi="Arial" w:cs="Arial"/>
                <w:sz w:val="20"/>
              </w:rPr>
              <w:t>.</w:t>
            </w:r>
            <w:r w:rsidR="00426CFE">
              <w:rPr>
                <w:rFonts w:ascii="Arial" w:hAnsi="Arial" w:cs="Arial"/>
                <w:sz w:val="20"/>
              </w:rPr>
              <w:t xml:space="preserve"> This is also applicable to </w:t>
            </w:r>
            <w:r w:rsidR="00053C06">
              <w:rPr>
                <w:rFonts w:ascii="Arial" w:hAnsi="Arial" w:cs="Arial"/>
                <w:sz w:val="20"/>
              </w:rPr>
              <w:t xml:space="preserve">the Punctured Channel Indication field </w:t>
            </w:r>
            <w:r w:rsidR="006D0E13">
              <w:rPr>
                <w:rFonts w:ascii="Arial" w:hAnsi="Arial" w:cs="Arial"/>
                <w:sz w:val="20"/>
              </w:rPr>
              <w:t>where B7</w:t>
            </w:r>
            <w:r w:rsidR="00053C06">
              <w:rPr>
                <w:rFonts w:ascii="Arial" w:hAnsi="Arial" w:cs="Arial"/>
                <w:sz w:val="20"/>
              </w:rPr>
              <w:t xml:space="preserve"> </w:t>
            </w:r>
            <w:r w:rsidR="006D0E13">
              <w:rPr>
                <w:rFonts w:ascii="Arial" w:hAnsi="Arial" w:cs="Arial"/>
                <w:sz w:val="20"/>
              </w:rPr>
              <w:t xml:space="preserve">is </w:t>
            </w:r>
            <w:r w:rsidR="00053C06">
              <w:rPr>
                <w:rFonts w:ascii="Arial" w:hAnsi="Arial" w:cs="Arial"/>
                <w:sz w:val="20"/>
              </w:rPr>
              <w:t xml:space="preserve">a Disregard </w:t>
            </w:r>
            <w:r w:rsidR="006D0E13">
              <w:rPr>
                <w:rFonts w:ascii="Arial" w:hAnsi="Arial" w:cs="Arial"/>
                <w:sz w:val="20"/>
              </w:rPr>
              <w:t xml:space="preserve">field </w:t>
            </w:r>
            <w:r w:rsidR="00A50008">
              <w:rPr>
                <w:rFonts w:ascii="Arial" w:hAnsi="Arial" w:cs="Arial"/>
                <w:sz w:val="20"/>
              </w:rPr>
              <w:t xml:space="preserve">(P232L50) </w:t>
            </w:r>
            <w:r w:rsidR="006D0E13">
              <w:rPr>
                <w:rFonts w:ascii="Arial" w:hAnsi="Arial" w:cs="Arial"/>
                <w:sz w:val="20"/>
              </w:rPr>
              <w:t xml:space="preserve">in </w:t>
            </w:r>
            <w:r w:rsidR="00704FDD">
              <w:rPr>
                <w:rFonts w:ascii="Arial" w:hAnsi="Arial" w:cs="Arial"/>
                <w:sz w:val="20"/>
              </w:rPr>
              <w:t>the OFDMA case</w:t>
            </w:r>
            <w:r w:rsidR="006D0E13">
              <w:rPr>
                <w:rFonts w:ascii="Arial" w:hAnsi="Arial" w:cs="Arial"/>
                <w:sz w:val="20"/>
              </w:rPr>
              <w:t>.</w:t>
            </w:r>
          </w:p>
          <w:p w14:paraId="0CD0BF6B" w14:textId="77777777" w:rsidR="009710AE" w:rsidRDefault="009710AE" w:rsidP="002368C5"/>
          <w:p w14:paraId="3F4C2C03" w14:textId="77777777" w:rsidR="009710AE" w:rsidRPr="00D47475" w:rsidRDefault="009710AE" w:rsidP="002368C5">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2794</w:t>
            </w:r>
            <w:r w:rsidRPr="00D47475">
              <w:rPr>
                <w:rFonts w:ascii="Arial" w:hAnsi="Arial" w:cs="Arial"/>
                <w:i/>
                <w:iCs/>
                <w:sz w:val="20"/>
                <w:highlight w:val="yellow"/>
              </w:rPr>
              <w:t xml:space="preserve"> as shown in the following document</w:t>
            </w:r>
          </w:p>
          <w:p w14:paraId="68413525" w14:textId="77777777" w:rsidR="009710AE" w:rsidRPr="00D47475" w:rsidRDefault="009710AE" w:rsidP="002368C5">
            <w:pPr>
              <w:rPr>
                <w:rFonts w:ascii="Arial" w:hAnsi="Arial" w:cs="Arial"/>
                <w:i/>
                <w:iCs/>
                <w:sz w:val="20"/>
                <w:highlight w:val="yellow"/>
              </w:rPr>
            </w:pPr>
          </w:p>
          <w:p w14:paraId="28A0C647" w14:textId="77777777" w:rsidR="009710AE" w:rsidRDefault="00FA3316" w:rsidP="002368C5">
            <w:pPr>
              <w:rPr>
                <w:rFonts w:ascii="Arial" w:hAnsi="Arial" w:cs="Arial"/>
                <w:sz w:val="20"/>
              </w:rPr>
            </w:pPr>
            <w:hyperlink r:id="rId38" w:history="1">
              <w:r w:rsidR="009710AE" w:rsidRPr="000403DA">
                <w:rPr>
                  <w:rStyle w:val="Hyperlink"/>
                  <w:rFonts w:ascii="Arial" w:hAnsi="Arial" w:cs="Arial"/>
                  <w:i/>
                  <w:iCs/>
                  <w:sz w:val="20"/>
                  <w:highlight w:val="yellow"/>
                </w:rPr>
                <w:t>https://mentor.ieee.org/802.11/dcn/21/11-21-</w:t>
              </w:r>
              <w:r w:rsidR="009710AE">
                <w:rPr>
                  <w:rStyle w:val="Hyperlink"/>
                  <w:rFonts w:ascii="Arial" w:hAnsi="Arial" w:cs="Arial"/>
                  <w:i/>
                  <w:iCs/>
                  <w:sz w:val="20"/>
                  <w:highlight w:val="yellow"/>
                </w:rPr>
                <w:t>0325-07</w:t>
              </w:r>
              <w:r w:rsidR="009710AE" w:rsidRPr="000403DA">
                <w:rPr>
                  <w:rStyle w:val="Hyperlink"/>
                  <w:rFonts w:ascii="Arial" w:hAnsi="Arial" w:cs="Arial"/>
                  <w:i/>
                  <w:iCs/>
                  <w:sz w:val="20"/>
                  <w:highlight w:val="yellow"/>
                </w:rPr>
                <w:t>-00be-u-sig-comment-resolution-part-1.docx</w:t>
              </w:r>
            </w:hyperlink>
          </w:p>
        </w:tc>
      </w:tr>
    </w:tbl>
    <w:p w14:paraId="561314D5" w14:textId="77777777" w:rsidR="009710AE" w:rsidRDefault="009710AE" w:rsidP="009710AE">
      <w:pPr>
        <w:pStyle w:val="BodyText0"/>
        <w:kinsoku w:val="0"/>
        <w:overflowPunct w:val="0"/>
        <w:spacing w:before="9"/>
        <w:rPr>
          <w:sz w:val="17"/>
          <w:szCs w:val="17"/>
        </w:rPr>
      </w:pPr>
    </w:p>
    <w:p w14:paraId="351323E5" w14:textId="77777777" w:rsidR="009710AE" w:rsidRDefault="009710AE" w:rsidP="009710AE">
      <w:pPr>
        <w:rPr>
          <w:b/>
          <w:i/>
          <w:sz w:val="22"/>
          <w:szCs w:val="22"/>
        </w:rPr>
      </w:pPr>
      <w:r w:rsidRPr="004B2833">
        <w:rPr>
          <w:b/>
          <w:i/>
          <w:sz w:val="22"/>
          <w:szCs w:val="22"/>
          <w:highlight w:val="yellow"/>
        </w:rPr>
        <w:t xml:space="preserve">Instructions to the editor: </w:t>
      </w:r>
    </w:p>
    <w:p w14:paraId="3A54CCFA" w14:textId="77777777" w:rsidR="009710AE" w:rsidRPr="0082172C" w:rsidRDefault="009710AE" w:rsidP="009710AE">
      <w:pPr>
        <w:rPr>
          <w:b/>
          <w:sz w:val="20"/>
          <w:lang w:eastAsia="zh-CN"/>
        </w:rPr>
      </w:pPr>
      <w:r w:rsidRPr="0082172C">
        <w:rPr>
          <w:b/>
          <w:sz w:val="20"/>
          <w:highlight w:val="yellow"/>
          <w:lang w:eastAsia="zh-CN"/>
        </w:rPr>
        <w:t>Please make the changes to</w:t>
      </w:r>
      <w:r>
        <w:rPr>
          <w:b/>
          <w:sz w:val="20"/>
          <w:highlight w:val="yellow"/>
          <w:lang w:eastAsia="zh-CN"/>
        </w:rPr>
        <w:t xml:space="preserve"> P231L7-L9 (in Table 36-19)</w:t>
      </w:r>
      <w:r w:rsidRPr="0082172C">
        <w:rPr>
          <w:b/>
          <w:sz w:val="20"/>
          <w:highlight w:val="yellow"/>
          <w:lang w:eastAsia="zh-CN"/>
        </w:rPr>
        <w:t xml:space="preserve"> as shown below:</w:t>
      </w:r>
    </w:p>
    <w:p w14:paraId="624862EB" w14:textId="77777777" w:rsidR="009710AE" w:rsidRDefault="009710AE" w:rsidP="009710AE">
      <w:pPr>
        <w:pStyle w:val="BodyText0"/>
        <w:kinsoku w:val="0"/>
        <w:overflowPunct w:val="0"/>
        <w:spacing w:before="9"/>
        <w:rPr>
          <w:sz w:val="17"/>
          <w:szCs w:val="17"/>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9710AE" w:rsidRPr="002F0E0F" w14:paraId="4164E564" w14:textId="77777777" w:rsidTr="002368C5">
        <w:trPr>
          <w:trHeight w:val="610"/>
        </w:trPr>
        <w:tc>
          <w:tcPr>
            <w:tcW w:w="1199" w:type="dxa"/>
            <w:tcBorders>
              <w:top w:val="single" w:sz="12" w:space="0" w:color="000000"/>
              <w:left w:val="single" w:sz="12" w:space="0" w:color="000000"/>
              <w:bottom w:val="single" w:sz="12" w:space="0" w:color="000000"/>
              <w:right w:val="single" w:sz="2" w:space="0" w:color="000000"/>
            </w:tcBorders>
          </w:tcPr>
          <w:p w14:paraId="0E07B1E2" w14:textId="77777777" w:rsidR="009710AE" w:rsidRPr="002F0E0F" w:rsidRDefault="009710AE" w:rsidP="002368C5">
            <w:pPr>
              <w:pStyle w:val="TableParagraph"/>
              <w:kinsoku w:val="0"/>
              <w:overflowPunct w:val="0"/>
              <w:spacing w:before="104" w:line="230" w:lineRule="auto"/>
              <w:ind w:left="250" w:right="172" w:hanging="46"/>
              <w:rPr>
                <w:b/>
                <w:bCs/>
                <w:sz w:val="18"/>
                <w:szCs w:val="18"/>
              </w:rPr>
            </w:pPr>
            <w:r w:rsidRPr="002F0E0F">
              <w:rPr>
                <w:b/>
                <w:bCs/>
                <w:sz w:val="18"/>
                <w:szCs w:val="18"/>
              </w:rPr>
              <w:lastRenderedPageBreak/>
              <w:t>Two parts of U-SIG</w:t>
            </w:r>
          </w:p>
        </w:tc>
        <w:tc>
          <w:tcPr>
            <w:tcW w:w="999" w:type="dxa"/>
            <w:tcBorders>
              <w:top w:val="single" w:sz="12" w:space="0" w:color="000000"/>
              <w:left w:val="single" w:sz="2" w:space="0" w:color="000000"/>
              <w:bottom w:val="single" w:sz="12" w:space="0" w:color="000000"/>
              <w:right w:val="single" w:sz="2" w:space="0" w:color="000000"/>
            </w:tcBorders>
          </w:tcPr>
          <w:p w14:paraId="583FDCC7" w14:textId="77777777" w:rsidR="009710AE" w:rsidRPr="002F0E0F" w:rsidRDefault="009710AE" w:rsidP="002368C5">
            <w:pPr>
              <w:pStyle w:val="TableParagraph"/>
              <w:kinsoku w:val="0"/>
              <w:overflowPunct w:val="0"/>
              <w:spacing w:before="1"/>
              <w:rPr>
                <w:sz w:val="17"/>
                <w:szCs w:val="17"/>
              </w:rPr>
            </w:pPr>
          </w:p>
          <w:p w14:paraId="2505A88B" w14:textId="77777777" w:rsidR="009710AE" w:rsidRPr="002F0E0F" w:rsidRDefault="009710AE" w:rsidP="002368C5">
            <w:pPr>
              <w:pStyle w:val="TableParagraph"/>
              <w:kinsoku w:val="0"/>
              <w:overflowPunct w:val="0"/>
              <w:ind w:left="375"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651FA5B3" w14:textId="77777777" w:rsidR="009710AE" w:rsidRPr="002F0E0F" w:rsidRDefault="009710AE" w:rsidP="002368C5">
            <w:pPr>
              <w:pStyle w:val="TableParagraph"/>
              <w:kinsoku w:val="0"/>
              <w:overflowPunct w:val="0"/>
              <w:spacing w:before="1"/>
              <w:rPr>
                <w:sz w:val="17"/>
                <w:szCs w:val="17"/>
              </w:rPr>
            </w:pPr>
          </w:p>
          <w:p w14:paraId="0A24AFA1" w14:textId="77777777" w:rsidR="009710AE" w:rsidRPr="002F0E0F" w:rsidRDefault="009710AE" w:rsidP="002368C5">
            <w:pPr>
              <w:pStyle w:val="TableParagraph"/>
              <w:kinsoku w:val="0"/>
              <w:overflowPunct w:val="0"/>
              <w:ind w:left="796" w:right="767"/>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3C7260AC" w14:textId="77777777" w:rsidR="009710AE" w:rsidRPr="002F0E0F" w:rsidRDefault="009710AE" w:rsidP="002368C5">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0AF36E45" w14:textId="77777777" w:rsidR="009710AE" w:rsidRPr="002F0E0F" w:rsidRDefault="009710AE" w:rsidP="002368C5">
            <w:pPr>
              <w:pStyle w:val="TableParagraph"/>
              <w:kinsoku w:val="0"/>
              <w:overflowPunct w:val="0"/>
              <w:spacing w:before="1"/>
              <w:rPr>
                <w:sz w:val="17"/>
                <w:szCs w:val="17"/>
              </w:rPr>
            </w:pPr>
          </w:p>
          <w:p w14:paraId="37DA00FE" w14:textId="77777777" w:rsidR="009710AE" w:rsidRPr="002F0E0F" w:rsidRDefault="009710AE" w:rsidP="002368C5">
            <w:pPr>
              <w:pStyle w:val="TableParagraph"/>
              <w:kinsoku w:val="0"/>
              <w:overflowPunct w:val="0"/>
              <w:ind w:left="123" w:right="84"/>
              <w:jc w:val="center"/>
              <w:rPr>
                <w:b/>
                <w:bCs/>
                <w:sz w:val="18"/>
                <w:szCs w:val="18"/>
              </w:rPr>
            </w:pPr>
            <w:r w:rsidRPr="002F0E0F">
              <w:rPr>
                <w:b/>
                <w:bCs/>
                <w:sz w:val="18"/>
                <w:szCs w:val="18"/>
              </w:rPr>
              <w:t>Description</w:t>
            </w:r>
          </w:p>
        </w:tc>
      </w:tr>
      <w:tr w:rsidR="009710AE" w:rsidRPr="002F0E0F" w14:paraId="7FDB2B58" w14:textId="77777777" w:rsidTr="002368C5">
        <w:trPr>
          <w:trHeight w:val="690"/>
        </w:trPr>
        <w:tc>
          <w:tcPr>
            <w:tcW w:w="1199" w:type="dxa"/>
            <w:vMerge w:val="restart"/>
            <w:tcBorders>
              <w:top w:val="single" w:sz="4" w:space="0" w:color="000000"/>
              <w:left w:val="single" w:sz="12" w:space="0" w:color="000000"/>
              <w:right w:val="single" w:sz="2" w:space="0" w:color="000000"/>
            </w:tcBorders>
          </w:tcPr>
          <w:p w14:paraId="56C1145A" w14:textId="77777777" w:rsidR="009710AE" w:rsidRPr="002F0E0F" w:rsidRDefault="009710AE" w:rsidP="002368C5">
            <w:pPr>
              <w:pStyle w:val="TableParagraph"/>
              <w:kinsoku w:val="0"/>
              <w:overflowPunct w:val="0"/>
              <w:spacing w:before="67"/>
              <w:ind w:left="282"/>
              <w:rPr>
                <w:sz w:val="18"/>
                <w:szCs w:val="18"/>
              </w:rPr>
            </w:pPr>
            <w:r w:rsidRPr="002F0E0F">
              <w:rPr>
                <w:sz w:val="18"/>
                <w:szCs w:val="18"/>
              </w:rPr>
              <w:t>U-SIG-</w:t>
            </w:r>
            <w:r>
              <w:rPr>
                <w:sz w:val="18"/>
                <w:szCs w:val="18"/>
              </w:rPr>
              <w:t>1</w:t>
            </w:r>
          </w:p>
        </w:tc>
        <w:tc>
          <w:tcPr>
            <w:tcW w:w="999" w:type="dxa"/>
            <w:tcBorders>
              <w:top w:val="single" w:sz="4" w:space="0" w:color="000000"/>
              <w:left w:val="single" w:sz="2" w:space="0" w:color="000000"/>
              <w:bottom w:val="single" w:sz="4" w:space="0" w:color="000000"/>
              <w:right w:val="single" w:sz="2" w:space="0" w:color="000000"/>
            </w:tcBorders>
          </w:tcPr>
          <w:p w14:paraId="4836B788" w14:textId="77777777" w:rsidR="009710AE" w:rsidRPr="002F0E0F" w:rsidRDefault="009710AE" w:rsidP="002368C5">
            <w:pPr>
              <w:pStyle w:val="TableParagraph"/>
              <w:kinsoku w:val="0"/>
              <w:overflowPunct w:val="0"/>
              <w:spacing w:before="67"/>
              <w:ind w:left="130"/>
              <w:rPr>
                <w:sz w:val="18"/>
                <w:szCs w:val="18"/>
              </w:rPr>
            </w:pPr>
            <w:r w:rsidRPr="002F0E0F">
              <w:rPr>
                <w:sz w:val="18"/>
                <w:szCs w:val="18"/>
              </w:rPr>
              <w:t>B2</w:t>
            </w:r>
            <w:r>
              <w:rPr>
                <w:sz w:val="18"/>
                <w:szCs w:val="18"/>
              </w:rPr>
              <w:t>0-B24</w:t>
            </w:r>
          </w:p>
        </w:tc>
        <w:tc>
          <w:tcPr>
            <w:tcW w:w="2000" w:type="dxa"/>
            <w:tcBorders>
              <w:top w:val="single" w:sz="4" w:space="0" w:color="000000"/>
              <w:left w:val="single" w:sz="2" w:space="0" w:color="000000"/>
              <w:bottom w:val="single" w:sz="4" w:space="0" w:color="000000"/>
              <w:right w:val="single" w:sz="2" w:space="0" w:color="000000"/>
            </w:tcBorders>
          </w:tcPr>
          <w:p w14:paraId="762BB964" w14:textId="77777777" w:rsidR="009710AE" w:rsidRPr="002F0E0F" w:rsidRDefault="009710AE" w:rsidP="002368C5">
            <w:pPr>
              <w:pStyle w:val="TableParagraph"/>
              <w:kinsoku w:val="0"/>
              <w:overflowPunct w:val="0"/>
              <w:spacing w:before="72" w:line="232" w:lineRule="auto"/>
              <w:ind w:left="131" w:right="429"/>
              <w:rPr>
                <w:sz w:val="18"/>
                <w:szCs w:val="18"/>
              </w:rPr>
            </w:pPr>
            <w:r>
              <w:rPr>
                <w:sz w:val="18"/>
                <w:szCs w:val="18"/>
              </w:rPr>
              <w:t>Disregard</w:t>
            </w:r>
          </w:p>
        </w:tc>
        <w:tc>
          <w:tcPr>
            <w:tcW w:w="900" w:type="dxa"/>
            <w:tcBorders>
              <w:top w:val="single" w:sz="4" w:space="0" w:color="000000"/>
              <w:left w:val="single" w:sz="2" w:space="0" w:color="000000"/>
              <w:bottom w:val="single" w:sz="4" w:space="0" w:color="000000"/>
              <w:right w:val="single" w:sz="2" w:space="0" w:color="000000"/>
            </w:tcBorders>
          </w:tcPr>
          <w:p w14:paraId="06741B21" w14:textId="77777777" w:rsidR="009710AE" w:rsidRPr="002F0E0F" w:rsidRDefault="009710AE" w:rsidP="002368C5">
            <w:pPr>
              <w:pStyle w:val="TableParagraph"/>
              <w:kinsoku w:val="0"/>
              <w:overflowPunct w:val="0"/>
              <w:spacing w:before="67"/>
              <w:ind w:left="29"/>
              <w:jc w:val="center"/>
              <w:rPr>
                <w:sz w:val="18"/>
                <w:szCs w:val="18"/>
              </w:rPr>
            </w:pPr>
            <w:r>
              <w:rPr>
                <w:sz w:val="18"/>
                <w:szCs w:val="18"/>
              </w:rPr>
              <w:t>5</w:t>
            </w:r>
          </w:p>
        </w:tc>
        <w:tc>
          <w:tcPr>
            <w:tcW w:w="3001" w:type="dxa"/>
            <w:tcBorders>
              <w:top w:val="single" w:sz="4" w:space="0" w:color="000000"/>
              <w:left w:val="single" w:sz="2" w:space="0" w:color="000000"/>
              <w:bottom w:val="single" w:sz="4" w:space="0" w:color="000000"/>
              <w:right w:val="single" w:sz="12" w:space="0" w:color="000000"/>
            </w:tcBorders>
          </w:tcPr>
          <w:p w14:paraId="2F4186BF" w14:textId="00C4CD26" w:rsidR="009710AE" w:rsidRPr="002F0E0F" w:rsidRDefault="009710AE" w:rsidP="002368C5">
            <w:pPr>
              <w:pStyle w:val="TableParagraph"/>
              <w:kinsoku w:val="0"/>
              <w:overflowPunct w:val="0"/>
              <w:spacing w:line="232" w:lineRule="auto"/>
              <w:ind w:left="131" w:right="143"/>
              <w:jc w:val="both"/>
              <w:rPr>
                <w:sz w:val="18"/>
                <w:szCs w:val="18"/>
              </w:rPr>
            </w:pPr>
            <w:del w:id="536" w:author="Alice Chen" w:date="2021-03-09T19:35:00Z">
              <w:r w:rsidDel="00B0647E">
                <w:rPr>
                  <w:sz w:val="18"/>
                  <w:szCs w:val="18"/>
                </w:rPr>
                <w:delText>Disregard</w:delText>
              </w:r>
              <w:r w:rsidRPr="002F0E0F" w:rsidDel="00B0647E">
                <w:rPr>
                  <w:sz w:val="18"/>
                  <w:szCs w:val="18"/>
                </w:rPr>
                <w:delText xml:space="preserve"> and s</w:delText>
              </w:r>
            </w:del>
            <w:ins w:id="537" w:author="Sameer Vermani" w:date="2021-03-09T14:21:00Z">
              <w:r>
                <w:rPr>
                  <w:sz w:val="18"/>
                  <w:szCs w:val="18"/>
                </w:rPr>
                <w:t>S</w:t>
              </w:r>
            </w:ins>
            <w:r w:rsidRPr="002F0E0F">
              <w:rPr>
                <w:sz w:val="18"/>
                <w:szCs w:val="18"/>
              </w:rPr>
              <w:t xml:space="preserve">et to </w:t>
            </w:r>
            <w:r>
              <w:rPr>
                <w:sz w:val="18"/>
                <w:szCs w:val="18"/>
              </w:rPr>
              <w:t xml:space="preserve">all </w:t>
            </w:r>
            <w:r w:rsidRPr="002F0E0F">
              <w:rPr>
                <w:sz w:val="18"/>
                <w:szCs w:val="18"/>
              </w:rPr>
              <w:t>1</w:t>
            </w:r>
            <w:r>
              <w:rPr>
                <w:sz w:val="18"/>
                <w:szCs w:val="18"/>
              </w:rPr>
              <w:t>s</w:t>
            </w:r>
            <w:ins w:id="538" w:author="Sameer Vermani" w:date="2021-03-09T14:21:00Z">
              <w:r>
                <w:rPr>
                  <w:sz w:val="18"/>
                  <w:szCs w:val="18"/>
                </w:rPr>
                <w:t xml:space="preserve"> and </w:t>
              </w:r>
            </w:ins>
            <w:ins w:id="539" w:author="Sameer Vermani" w:date="2021-03-10T13:32:00Z">
              <w:r w:rsidR="00F72413">
                <w:rPr>
                  <w:sz w:val="18"/>
                  <w:szCs w:val="18"/>
                </w:rPr>
                <w:t>D</w:t>
              </w:r>
            </w:ins>
            <w:ins w:id="540" w:author="Alice Chen" w:date="2021-03-09T19:35:00Z">
              <w:r>
                <w:rPr>
                  <w:sz w:val="18"/>
                  <w:szCs w:val="18"/>
                </w:rPr>
                <w:t>isregard</w:t>
              </w:r>
            </w:ins>
            <w:ins w:id="541" w:author="Sameer Vermani" w:date="2021-03-09T13:13:00Z">
              <w:r>
                <w:rPr>
                  <w:sz w:val="18"/>
                  <w:szCs w:val="18"/>
                </w:rPr>
                <w:t xml:space="preserve"> if </w:t>
              </w:r>
              <w:r w:rsidRPr="00690FF3">
                <w:rPr>
                  <w:sz w:val="18"/>
                  <w:szCs w:val="18"/>
                </w:rPr>
                <w:t>dot11EHTBaseLineFeaturesImplementedOnly</w:t>
              </w:r>
              <w:r>
                <w:rPr>
                  <w:sz w:val="18"/>
                  <w:szCs w:val="18"/>
                </w:rPr>
                <w:t xml:space="preserve"> equals true</w:t>
              </w:r>
            </w:ins>
            <w:r w:rsidRPr="002F0E0F">
              <w:rPr>
                <w:sz w:val="18"/>
                <w:szCs w:val="18"/>
              </w:rPr>
              <w:t xml:space="preserve">. </w:t>
            </w:r>
          </w:p>
        </w:tc>
      </w:tr>
      <w:tr w:rsidR="009710AE" w:rsidRPr="002F0E0F" w14:paraId="49511CEC" w14:textId="77777777" w:rsidTr="002368C5">
        <w:trPr>
          <w:trHeight w:val="690"/>
        </w:trPr>
        <w:tc>
          <w:tcPr>
            <w:tcW w:w="1199" w:type="dxa"/>
            <w:vMerge/>
            <w:tcBorders>
              <w:left w:val="single" w:sz="12" w:space="0" w:color="000000"/>
              <w:bottom w:val="none" w:sz="6" w:space="0" w:color="auto"/>
              <w:right w:val="single" w:sz="2" w:space="0" w:color="000000"/>
            </w:tcBorders>
          </w:tcPr>
          <w:p w14:paraId="161AC6A2" w14:textId="77777777" w:rsidR="009710AE" w:rsidRPr="002F0E0F" w:rsidRDefault="009710AE" w:rsidP="002368C5">
            <w:pPr>
              <w:pStyle w:val="TableParagraph"/>
              <w:kinsoku w:val="0"/>
              <w:overflowPunct w:val="0"/>
              <w:spacing w:before="67"/>
              <w:ind w:left="282"/>
              <w:rPr>
                <w:sz w:val="18"/>
                <w:szCs w:val="18"/>
              </w:rPr>
            </w:pPr>
          </w:p>
        </w:tc>
        <w:tc>
          <w:tcPr>
            <w:tcW w:w="999" w:type="dxa"/>
            <w:tcBorders>
              <w:top w:val="single" w:sz="4" w:space="0" w:color="000000"/>
              <w:left w:val="single" w:sz="2" w:space="0" w:color="000000"/>
              <w:bottom w:val="single" w:sz="4" w:space="0" w:color="000000"/>
              <w:right w:val="single" w:sz="2" w:space="0" w:color="000000"/>
            </w:tcBorders>
          </w:tcPr>
          <w:p w14:paraId="1C42EB7A" w14:textId="77777777" w:rsidR="009710AE" w:rsidRPr="002F0E0F" w:rsidRDefault="009710AE" w:rsidP="002368C5">
            <w:pPr>
              <w:pStyle w:val="TableParagraph"/>
              <w:kinsoku w:val="0"/>
              <w:overflowPunct w:val="0"/>
              <w:spacing w:before="67"/>
              <w:ind w:left="130"/>
              <w:rPr>
                <w:sz w:val="18"/>
                <w:szCs w:val="18"/>
              </w:rPr>
            </w:pPr>
            <w:r>
              <w:rPr>
                <w:sz w:val="18"/>
                <w:szCs w:val="18"/>
              </w:rPr>
              <w:t>B25</w:t>
            </w:r>
          </w:p>
        </w:tc>
        <w:tc>
          <w:tcPr>
            <w:tcW w:w="2000" w:type="dxa"/>
            <w:tcBorders>
              <w:top w:val="single" w:sz="4" w:space="0" w:color="000000"/>
              <w:left w:val="single" w:sz="2" w:space="0" w:color="000000"/>
              <w:bottom w:val="single" w:sz="4" w:space="0" w:color="000000"/>
              <w:right w:val="single" w:sz="2" w:space="0" w:color="000000"/>
            </w:tcBorders>
          </w:tcPr>
          <w:p w14:paraId="4E506AC1" w14:textId="77777777" w:rsidR="009710AE" w:rsidRDefault="009710AE" w:rsidP="002368C5">
            <w:pPr>
              <w:pStyle w:val="TableParagraph"/>
              <w:kinsoku w:val="0"/>
              <w:overflowPunct w:val="0"/>
              <w:spacing w:before="72" w:line="232" w:lineRule="auto"/>
              <w:ind w:left="131" w:right="429"/>
              <w:rPr>
                <w:sz w:val="18"/>
                <w:szCs w:val="18"/>
              </w:rPr>
            </w:pPr>
            <w:r>
              <w:rPr>
                <w:sz w:val="18"/>
                <w:szCs w:val="18"/>
              </w:rPr>
              <w:t>Validate</w:t>
            </w:r>
          </w:p>
        </w:tc>
        <w:tc>
          <w:tcPr>
            <w:tcW w:w="900" w:type="dxa"/>
            <w:tcBorders>
              <w:top w:val="single" w:sz="4" w:space="0" w:color="000000"/>
              <w:left w:val="single" w:sz="2" w:space="0" w:color="000000"/>
              <w:bottom w:val="single" w:sz="4" w:space="0" w:color="000000"/>
              <w:right w:val="single" w:sz="2" w:space="0" w:color="000000"/>
            </w:tcBorders>
          </w:tcPr>
          <w:p w14:paraId="7E1C5A3B" w14:textId="77777777" w:rsidR="009710AE" w:rsidRDefault="009710AE" w:rsidP="002368C5">
            <w:pPr>
              <w:pStyle w:val="TableParagraph"/>
              <w:kinsoku w:val="0"/>
              <w:overflowPunct w:val="0"/>
              <w:spacing w:before="67"/>
              <w:ind w:left="29"/>
              <w:jc w:val="center"/>
              <w:rPr>
                <w:sz w:val="18"/>
                <w:szCs w:val="18"/>
              </w:rPr>
            </w:pPr>
            <w:r>
              <w:rPr>
                <w:sz w:val="18"/>
                <w:szCs w:val="18"/>
              </w:rPr>
              <w:t>1</w:t>
            </w:r>
          </w:p>
        </w:tc>
        <w:tc>
          <w:tcPr>
            <w:tcW w:w="3001" w:type="dxa"/>
            <w:tcBorders>
              <w:top w:val="single" w:sz="4" w:space="0" w:color="000000"/>
              <w:left w:val="single" w:sz="2" w:space="0" w:color="000000"/>
              <w:bottom w:val="single" w:sz="4" w:space="0" w:color="000000"/>
              <w:right w:val="single" w:sz="12" w:space="0" w:color="000000"/>
            </w:tcBorders>
          </w:tcPr>
          <w:p w14:paraId="20BE8DC2" w14:textId="17496905" w:rsidR="009710AE" w:rsidDel="00B0647E" w:rsidRDefault="009710AE" w:rsidP="002368C5">
            <w:pPr>
              <w:pStyle w:val="TableParagraph"/>
              <w:kinsoku w:val="0"/>
              <w:overflowPunct w:val="0"/>
              <w:spacing w:line="232" w:lineRule="auto"/>
              <w:ind w:left="131" w:right="143"/>
              <w:jc w:val="both"/>
              <w:rPr>
                <w:sz w:val="18"/>
                <w:szCs w:val="18"/>
              </w:rPr>
            </w:pPr>
            <w:ins w:id="542" w:author="Sameer Vermani" w:date="2021-03-09T14:21:00Z">
              <w:r>
                <w:rPr>
                  <w:sz w:val="18"/>
                  <w:szCs w:val="18"/>
                </w:rPr>
                <w:t>S</w:t>
              </w:r>
            </w:ins>
            <w:r w:rsidRPr="002F0E0F">
              <w:rPr>
                <w:sz w:val="18"/>
                <w:szCs w:val="18"/>
              </w:rPr>
              <w:t>et to 1</w:t>
            </w:r>
            <w:ins w:id="543" w:author="Sameer Vermani" w:date="2021-03-09T14:21:00Z">
              <w:r>
                <w:rPr>
                  <w:sz w:val="18"/>
                  <w:szCs w:val="18"/>
                </w:rPr>
                <w:t xml:space="preserve"> and </w:t>
              </w:r>
            </w:ins>
            <w:ins w:id="544" w:author="Sameer Vermani" w:date="2021-03-10T13:32:00Z">
              <w:r w:rsidR="00F72413">
                <w:rPr>
                  <w:sz w:val="18"/>
                  <w:szCs w:val="18"/>
                </w:rPr>
                <w:t>V</w:t>
              </w:r>
            </w:ins>
            <w:ins w:id="545" w:author="Sameer Vermani" w:date="2021-03-09T14:21:00Z">
              <w:r>
                <w:rPr>
                  <w:sz w:val="18"/>
                  <w:szCs w:val="18"/>
                </w:rPr>
                <w:t>alidate</w:t>
              </w:r>
            </w:ins>
            <w:ins w:id="546" w:author="Sameer Vermani" w:date="2021-03-09T13:13:00Z">
              <w:r>
                <w:rPr>
                  <w:sz w:val="18"/>
                  <w:szCs w:val="18"/>
                </w:rPr>
                <w:t xml:space="preserve"> if </w:t>
              </w:r>
              <w:r w:rsidRPr="00690FF3">
                <w:rPr>
                  <w:sz w:val="18"/>
                  <w:szCs w:val="18"/>
                </w:rPr>
                <w:t>dot11EHTBaseLineFeaturesImplementedOnly</w:t>
              </w:r>
              <w:r>
                <w:rPr>
                  <w:sz w:val="18"/>
                  <w:szCs w:val="18"/>
                </w:rPr>
                <w:t xml:space="preserve"> equals true</w:t>
              </w:r>
            </w:ins>
            <w:r w:rsidRPr="002F0E0F">
              <w:rPr>
                <w:sz w:val="18"/>
                <w:szCs w:val="18"/>
              </w:rPr>
              <w:t>.</w:t>
            </w:r>
          </w:p>
        </w:tc>
      </w:tr>
    </w:tbl>
    <w:p w14:paraId="47CF7495" w14:textId="77777777" w:rsidR="009710AE" w:rsidRDefault="009710AE" w:rsidP="009710AE">
      <w:pPr>
        <w:pStyle w:val="BodyText0"/>
        <w:kinsoku w:val="0"/>
        <w:overflowPunct w:val="0"/>
        <w:spacing w:before="9"/>
        <w:rPr>
          <w:sz w:val="17"/>
          <w:szCs w:val="17"/>
        </w:rPr>
      </w:pPr>
    </w:p>
    <w:p w14:paraId="7CB852B7" w14:textId="77777777" w:rsidR="009710AE" w:rsidRDefault="009710AE" w:rsidP="009710AE">
      <w:pPr>
        <w:rPr>
          <w:b/>
          <w:i/>
          <w:sz w:val="22"/>
          <w:szCs w:val="22"/>
        </w:rPr>
      </w:pPr>
      <w:r w:rsidRPr="004B2833">
        <w:rPr>
          <w:b/>
          <w:i/>
          <w:sz w:val="22"/>
          <w:szCs w:val="22"/>
          <w:highlight w:val="yellow"/>
        </w:rPr>
        <w:t xml:space="preserve">Instructions to the editor: </w:t>
      </w:r>
    </w:p>
    <w:p w14:paraId="464A2779" w14:textId="77777777" w:rsidR="009710AE" w:rsidRPr="0082172C" w:rsidRDefault="009710AE" w:rsidP="009710AE">
      <w:pPr>
        <w:rPr>
          <w:b/>
          <w:sz w:val="20"/>
          <w:lang w:eastAsia="zh-CN"/>
        </w:rPr>
      </w:pPr>
      <w:r w:rsidRPr="0082172C">
        <w:rPr>
          <w:b/>
          <w:sz w:val="20"/>
          <w:highlight w:val="yellow"/>
          <w:lang w:eastAsia="zh-CN"/>
        </w:rPr>
        <w:t>Please make the changes to</w:t>
      </w:r>
      <w:r>
        <w:rPr>
          <w:b/>
          <w:sz w:val="20"/>
          <w:highlight w:val="yellow"/>
          <w:lang w:eastAsia="zh-CN"/>
        </w:rPr>
        <w:t xml:space="preserve"> P231L29-L34 (in Table 36-19)</w:t>
      </w:r>
      <w:r w:rsidRPr="0082172C">
        <w:rPr>
          <w:b/>
          <w:sz w:val="20"/>
          <w:highlight w:val="yellow"/>
          <w:lang w:eastAsia="zh-CN"/>
        </w:rPr>
        <w:t xml:space="preserve"> as shown below:</w:t>
      </w:r>
    </w:p>
    <w:p w14:paraId="25D92380" w14:textId="77777777" w:rsidR="009710AE" w:rsidRDefault="009710AE" w:rsidP="009710AE">
      <w:pPr>
        <w:pStyle w:val="BodyText0"/>
        <w:kinsoku w:val="0"/>
        <w:overflowPunct w:val="0"/>
        <w:spacing w:before="9"/>
        <w:rPr>
          <w:sz w:val="17"/>
          <w:szCs w:val="17"/>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9710AE" w:rsidRPr="002F0E0F" w14:paraId="1E2C415F" w14:textId="77777777" w:rsidTr="002368C5">
        <w:trPr>
          <w:trHeight w:val="610"/>
        </w:trPr>
        <w:tc>
          <w:tcPr>
            <w:tcW w:w="1199" w:type="dxa"/>
            <w:tcBorders>
              <w:top w:val="single" w:sz="12" w:space="0" w:color="000000"/>
              <w:left w:val="single" w:sz="12" w:space="0" w:color="000000"/>
              <w:bottom w:val="single" w:sz="12" w:space="0" w:color="000000"/>
              <w:right w:val="single" w:sz="2" w:space="0" w:color="000000"/>
            </w:tcBorders>
          </w:tcPr>
          <w:p w14:paraId="1633B779" w14:textId="77777777" w:rsidR="009710AE" w:rsidRPr="002F0E0F" w:rsidRDefault="009710AE" w:rsidP="002368C5">
            <w:pPr>
              <w:pStyle w:val="TableParagraph"/>
              <w:kinsoku w:val="0"/>
              <w:overflowPunct w:val="0"/>
              <w:spacing w:before="104" w:line="230" w:lineRule="auto"/>
              <w:ind w:left="250" w:right="172" w:hanging="46"/>
              <w:rPr>
                <w:b/>
                <w:bCs/>
                <w:sz w:val="18"/>
                <w:szCs w:val="18"/>
              </w:rPr>
            </w:pPr>
            <w:r w:rsidRPr="002F0E0F">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59126BDB" w14:textId="77777777" w:rsidR="009710AE" w:rsidRPr="002F0E0F" w:rsidRDefault="009710AE" w:rsidP="002368C5">
            <w:pPr>
              <w:pStyle w:val="TableParagraph"/>
              <w:kinsoku w:val="0"/>
              <w:overflowPunct w:val="0"/>
              <w:spacing w:before="1"/>
              <w:rPr>
                <w:sz w:val="17"/>
                <w:szCs w:val="17"/>
              </w:rPr>
            </w:pPr>
          </w:p>
          <w:p w14:paraId="32C094AA" w14:textId="77777777" w:rsidR="009710AE" w:rsidRPr="002F0E0F" w:rsidRDefault="009710AE" w:rsidP="002368C5">
            <w:pPr>
              <w:pStyle w:val="TableParagraph"/>
              <w:kinsoku w:val="0"/>
              <w:overflowPunct w:val="0"/>
              <w:ind w:left="375"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21140B03" w14:textId="77777777" w:rsidR="009710AE" w:rsidRPr="002F0E0F" w:rsidRDefault="009710AE" w:rsidP="002368C5">
            <w:pPr>
              <w:pStyle w:val="TableParagraph"/>
              <w:kinsoku w:val="0"/>
              <w:overflowPunct w:val="0"/>
              <w:spacing w:before="1"/>
              <w:rPr>
                <w:sz w:val="17"/>
                <w:szCs w:val="17"/>
              </w:rPr>
            </w:pPr>
          </w:p>
          <w:p w14:paraId="18F72FFC" w14:textId="77777777" w:rsidR="009710AE" w:rsidRPr="002F0E0F" w:rsidRDefault="009710AE" w:rsidP="002368C5">
            <w:pPr>
              <w:pStyle w:val="TableParagraph"/>
              <w:kinsoku w:val="0"/>
              <w:overflowPunct w:val="0"/>
              <w:ind w:left="796" w:right="767"/>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5DF88B5F" w14:textId="77777777" w:rsidR="009710AE" w:rsidRPr="002F0E0F" w:rsidRDefault="009710AE" w:rsidP="002368C5">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23079787" w14:textId="77777777" w:rsidR="009710AE" w:rsidRPr="002F0E0F" w:rsidRDefault="009710AE" w:rsidP="002368C5">
            <w:pPr>
              <w:pStyle w:val="TableParagraph"/>
              <w:kinsoku w:val="0"/>
              <w:overflowPunct w:val="0"/>
              <w:spacing w:before="1"/>
              <w:rPr>
                <w:sz w:val="17"/>
                <w:szCs w:val="17"/>
              </w:rPr>
            </w:pPr>
          </w:p>
          <w:p w14:paraId="754CCB9D" w14:textId="77777777" w:rsidR="009710AE" w:rsidRPr="002F0E0F" w:rsidRDefault="009710AE" w:rsidP="002368C5">
            <w:pPr>
              <w:pStyle w:val="TableParagraph"/>
              <w:kinsoku w:val="0"/>
              <w:overflowPunct w:val="0"/>
              <w:ind w:left="123" w:right="84"/>
              <w:jc w:val="center"/>
              <w:rPr>
                <w:b/>
                <w:bCs/>
                <w:sz w:val="18"/>
                <w:szCs w:val="18"/>
              </w:rPr>
            </w:pPr>
            <w:r w:rsidRPr="002F0E0F">
              <w:rPr>
                <w:b/>
                <w:bCs/>
                <w:sz w:val="18"/>
                <w:szCs w:val="18"/>
              </w:rPr>
              <w:t>Description</w:t>
            </w:r>
          </w:p>
        </w:tc>
      </w:tr>
      <w:tr w:rsidR="009710AE" w:rsidRPr="002F0E0F" w14:paraId="01702FFB" w14:textId="77777777" w:rsidTr="002368C5">
        <w:trPr>
          <w:trHeight w:val="1297"/>
        </w:trPr>
        <w:tc>
          <w:tcPr>
            <w:tcW w:w="1199" w:type="dxa"/>
            <w:tcBorders>
              <w:top w:val="single" w:sz="4" w:space="0" w:color="000000"/>
              <w:left w:val="single" w:sz="12" w:space="0" w:color="000000"/>
              <w:bottom w:val="none" w:sz="6" w:space="0" w:color="auto"/>
              <w:right w:val="single" w:sz="2" w:space="0" w:color="000000"/>
            </w:tcBorders>
          </w:tcPr>
          <w:p w14:paraId="22D48C64" w14:textId="77777777" w:rsidR="009710AE" w:rsidRPr="002F0E0F" w:rsidRDefault="009710AE" w:rsidP="002368C5">
            <w:pPr>
              <w:pStyle w:val="TableParagraph"/>
              <w:kinsoku w:val="0"/>
              <w:overflowPunct w:val="0"/>
              <w:spacing w:before="67"/>
              <w:ind w:left="282"/>
              <w:rPr>
                <w:sz w:val="18"/>
                <w:szCs w:val="18"/>
              </w:rPr>
            </w:pPr>
            <w:r w:rsidRPr="002F0E0F">
              <w:rPr>
                <w:sz w:val="18"/>
                <w:szCs w:val="18"/>
              </w:rPr>
              <w:t>U-SIG-2</w:t>
            </w:r>
          </w:p>
        </w:tc>
        <w:tc>
          <w:tcPr>
            <w:tcW w:w="999" w:type="dxa"/>
            <w:tcBorders>
              <w:top w:val="single" w:sz="4" w:space="0" w:color="000000"/>
              <w:left w:val="single" w:sz="2" w:space="0" w:color="000000"/>
              <w:bottom w:val="single" w:sz="4" w:space="0" w:color="000000"/>
              <w:right w:val="single" w:sz="2" w:space="0" w:color="000000"/>
            </w:tcBorders>
          </w:tcPr>
          <w:p w14:paraId="4F1A989E" w14:textId="77777777" w:rsidR="009710AE" w:rsidRPr="002F0E0F" w:rsidRDefault="009710AE" w:rsidP="002368C5">
            <w:pPr>
              <w:pStyle w:val="TableParagraph"/>
              <w:kinsoku w:val="0"/>
              <w:overflowPunct w:val="0"/>
              <w:spacing w:before="67"/>
              <w:ind w:left="130"/>
              <w:rPr>
                <w:sz w:val="18"/>
                <w:szCs w:val="18"/>
              </w:rPr>
            </w:pPr>
            <w:r w:rsidRPr="002F0E0F">
              <w:rPr>
                <w:sz w:val="18"/>
                <w:szCs w:val="18"/>
              </w:rPr>
              <w:t>B2</w:t>
            </w:r>
          </w:p>
        </w:tc>
        <w:tc>
          <w:tcPr>
            <w:tcW w:w="2000" w:type="dxa"/>
            <w:tcBorders>
              <w:top w:val="single" w:sz="4" w:space="0" w:color="000000"/>
              <w:left w:val="single" w:sz="2" w:space="0" w:color="000000"/>
              <w:bottom w:val="single" w:sz="4" w:space="0" w:color="000000"/>
              <w:right w:val="single" w:sz="2" w:space="0" w:color="000000"/>
            </w:tcBorders>
          </w:tcPr>
          <w:p w14:paraId="4A5DB965" w14:textId="77777777" w:rsidR="009710AE" w:rsidRPr="002F0E0F" w:rsidRDefault="009710AE" w:rsidP="002368C5">
            <w:pPr>
              <w:pStyle w:val="TableParagraph"/>
              <w:kinsoku w:val="0"/>
              <w:overflowPunct w:val="0"/>
              <w:spacing w:before="72" w:line="232" w:lineRule="auto"/>
              <w:ind w:left="131" w:right="429"/>
              <w:rPr>
                <w:sz w:val="18"/>
                <w:szCs w:val="18"/>
              </w:rPr>
            </w:pPr>
            <w:r w:rsidRPr="002F0E0F">
              <w:rPr>
                <w:sz w:val="18"/>
                <w:szCs w:val="18"/>
              </w:rPr>
              <w:t>Validate</w:t>
            </w:r>
          </w:p>
        </w:tc>
        <w:tc>
          <w:tcPr>
            <w:tcW w:w="900" w:type="dxa"/>
            <w:tcBorders>
              <w:top w:val="single" w:sz="4" w:space="0" w:color="000000"/>
              <w:left w:val="single" w:sz="2" w:space="0" w:color="000000"/>
              <w:bottom w:val="single" w:sz="4" w:space="0" w:color="000000"/>
              <w:right w:val="single" w:sz="2" w:space="0" w:color="000000"/>
            </w:tcBorders>
          </w:tcPr>
          <w:p w14:paraId="089E22EC" w14:textId="77777777" w:rsidR="009710AE" w:rsidRPr="002F0E0F" w:rsidRDefault="009710AE" w:rsidP="002368C5">
            <w:pPr>
              <w:pStyle w:val="TableParagraph"/>
              <w:kinsoku w:val="0"/>
              <w:overflowPunct w:val="0"/>
              <w:spacing w:before="67"/>
              <w:ind w:left="29"/>
              <w:jc w:val="center"/>
              <w:rPr>
                <w:sz w:val="18"/>
                <w:szCs w:val="18"/>
              </w:rPr>
            </w:pPr>
            <w:r w:rsidRPr="002F0E0F">
              <w:rPr>
                <w:sz w:val="18"/>
                <w:szCs w:val="18"/>
              </w:rPr>
              <w:t>1</w:t>
            </w:r>
          </w:p>
        </w:tc>
        <w:tc>
          <w:tcPr>
            <w:tcW w:w="3001" w:type="dxa"/>
            <w:tcBorders>
              <w:top w:val="single" w:sz="4" w:space="0" w:color="000000"/>
              <w:left w:val="single" w:sz="2" w:space="0" w:color="000000"/>
              <w:bottom w:val="single" w:sz="4" w:space="0" w:color="000000"/>
              <w:right w:val="single" w:sz="12" w:space="0" w:color="000000"/>
            </w:tcBorders>
          </w:tcPr>
          <w:p w14:paraId="35AE794C" w14:textId="01A2C45D" w:rsidR="009710AE" w:rsidRPr="002F0E0F" w:rsidRDefault="009710AE" w:rsidP="002368C5">
            <w:pPr>
              <w:pStyle w:val="TableParagraph"/>
              <w:kinsoku w:val="0"/>
              <w:overflowPunct w:val="0"/>
              <w:spacing w:line="232" w:lineRule="auto"/>
              <w:ind w:left="131" w:right="143"/>
              <w:jc w:val="both"/>
              <w:rPr>
                <w:sz w:val="18"/>
                <w:szCs w:val="18"/>
              </w:rPr>
            </w:pPr>
            <w:del w:id="547" w:author="Sameer Vermani" w:date="2021-03-09T14:21:00Z">
              <w:r w:rsidRPr="002F0E0F" w:rsidDel="00783113">
                <w:rPr>
                  <w:sz w:val="18"/>
                  <w:szCs w:val="18"/>
                </w:rPr>
                <w:delText>Validate and s</w:delText>
              </w:r>
            </w:del>
            <w:ins w:id="548" w:author="Sameer Vermani" w:date="2021-03-09T14:21:00Z">
              <w:r>
                <w:rPr>
                  <w:sz w:val="18"/>
                  <w:szCs w:val="18"/>
                </w:rPr>
                <w:t>S</w:t>
              </w:r>
            </w:ins>
            <w:r w:rsidRPr="002F0E0F">
              <w:rPr>
                <w:sz w:val="18"/>
                <w:szCs w:val="18"/>
              </w:rPr>
              <w:t>et to 1</w:t>
            </w:r>
            <w:ins w:id="549" w:author="Sameer Vermani" w:date="2021-03-09T14:21:00Z">
              <w:r>
                <w:rPr>
                  <w:sz w:val="18"/>
                  <w:szCs w:val="18"/>
                </w:rPr>
                <w:t xml:space="preserve"> and </w:t>
              </w:r>
            </w:ins>
            <w:ins w:id="550" w:author="Sameer Vermani" w:date="2021-03-10T13:32:00Z">
              <w:r w:rsidR="00F72413">
                <w:rPr>
                  <w:sz w:val="18"/>
                  <w:szCs w:val="18"/>
                </w:rPr>
                <w:t>V</w:t>
              </w:r>
            </w:ins>
            <w:ins w:id="551" w:author="Sameer Vermani" w:date="2021-03-09T14:21:00Z">
              <w:r>
                <w:rPr>
                  <w:sz w:val="18"/>
                  <w:szCs w:val="18"/>
                </w:rPr>
                <w:t>alidate</w:t>
              </w:r>
            </w:ins>
            <w:ins w:id="552" w:author="Sameer Vermani" w:date="2021-03-09T13:13:00Z">
              <w:r>
                <w:rPr>
                  <w:sz w:val="18"/>
                  <w:szCs w:val="18"/>
                </w:rPr>
                <w:t xml:space="preserve"> if </w:t>
              </w:r>
              <w:r w:rsidRPr="00690FF3">
                <w:rPr>
                  <w:sz w:val="18"/>
                  <w:szCs w:val="18"/>
                </w:rPr>
                <w:t>dot11EHTBaseLineFeaturesImplementedOnly</w:t>
              </w:r>
              <w:r>
                <w:rPr>
                  <w:sz w:val="18"/>
                  <w:szCs w:val="18"/>
                </w:rPr>
                <w:t xml:space="preserve"> equals true</w:t>
              </w:r>
            </w:ins>
            <w:r w:rsidRPr="002F0E0F">
              <w:rPr>
                <w:sz w:val="18"/>
                <w:szCs w:val="18"/>
              </w:rPr>
              <w:t xml:space="preserve">. </w:t>
            </w:r>
            <w:del w:id="553" w:author="Alice Chen" w:date="2021-03-09T18:58:00Z">
              <w:r w:rsidRPr="002F0E0F" w:rsidDel="004A4EF0">
                <w:rPr>
                  <w:sz w:val="18"/>
                  <w:szCs w:val="18"/>
                </w:rPr>
                <w:delText xml:space="preserve">Maybe used for an expanded set of PPDU types or compressed modes in </w:delText>
              </w:r>
            </w:del>
            <w:ins w:id="554" w:author="Sameer Vermani" w:date="2021-03-09T11:11:00Z">
              <w:del w:id="555" w:author="Alice Chen" w:date="2021-03-09T18:58:00Z">
                <w:r w:rsidDel="004A4EF0">
                  <w:rPr>
                    <w:sz w:val="18"/>
                    <w:szCs w:val="18"/>
                  </w:rPr>
                  <w:delText>IEEE 802.11 PHy clauses</w:delText>
                </w:r>
              </w:del>
            </w:ins>
            <w:ins w:id="556" w:author="Sameer Vermani" w:date="2021-02-17T14:35:00Z">
              <w:del w:id="557" w:author="Alice Chen" w:date="2021-03-09T18:58:00Z">
                <w:r w:rsidRPr="002F0E0F" w:rsidDel="004A4EF0">
                  <w:rPr>
                    <w:sz w:val="18"/>
                    <w:szCs w:val="18"/>
                  </w:rPr>
                  <w:delText>that are defined for 2.4, 5 and 6 GHz spectrum from clause 36 onwards</w:delText>
                </w:r>
              </w:del>
            </w:ins>
            <w:ins w:id="558" w:author="Sameer Vermani" w:date="2021-02-17T14:36:00Z">
              <w:del w:id="559" w:author="Alice Chen" w:date="2021-03-09T18:58:00Z">
                <w:r w:rsidRPr="002F0E0F" w:rsidDel="004A4EF0">
                  <w:rPr>
                    <w:sz w:val="18"/>
                    <w:szCs w:val="18"/>
                  </w:rPr>
                  <w:delText xml:space="preserve">. </w:delText>
                </w:r>
              </w:del>
            </w:ins>
            <w:del w:id="560" w:author="Alice Chen" w:date="2021-03-09T18:58:00Z">
              <w:r w:rsidRPr="002F0E0F" w:rsidDel="004A4EF0">
                <w:rPr>
                  <w:sz w:val="18"/>
                  <w:szCs w:val="18"/>
                </w:rPr>
                <w:delText>future releases of amendments.</w:delText>
              </w:r>
            </w:del>
          </w:p>
        </w:tc>
      </w:tr>
    </w:tbl>
    <w:p w14:paraId="47ED5BB7" w14:textId="77777777" w:rsidR="009710AE" w:rsidRDefault="009710AE" w:rsidP="009710AE">
      <w:pPr>
        <w:pStyle w:val="BodyText0"/>
        <w:kinsoku w:val="0"/>
        <w:overflowPunct w:val="0"/>
        <w:spacing w:before="9"/>
        <w:rPr>
          <w:sz w:val="17"/>
          <w:szCs w:val="17"/>
        </w:rPr>
      </w:pPr>
    </w:p>
    <w:p w14:paraId="77E469C6" w14:textId="77777777" w:rsidR="009710AE" w:rsidRDefault="009710AE" w:rsidP="009710AE">
      <w:pPr>
        <w:rPr>
          <w:b/>
          <w:i/>
          <w:sz w:val="22"/>
          <w:szCs w:val="22"/>
        </w:rPr>
      </w:pPr>
      <w:r w:rsidRPr="004B2833">
        <w:rPr>
          <w:b/>
          <w:i/>
          <w:sz w:val="22"/>
          <w:szCs w:val="22"/>
          <w:highlight w:val="yellow"/>
        </w:rPr>
        <w:t xml:space="preserve">Instructions to the editor: </w:t>
      </w:r>
    </w:p>
    <w:p w14:paraId="10BAC49F" w14:textId="77777777" w:rsidR="009710AE" w:rsidRPr="0082172C" w:rsidRDefault="009710AE" w:rsidP="009710AE">
      <w:pPr>
        <w:rPr>
          <w:b/>
          <w:sz w:val="20"/>
          <w:lang w:eastAsia="zh-CN"/>
        </w:rPr>
      </w:pPr>
      <w:r w:rsidRPr="0082172C">
        <w:rPr>
          <w:b/>
          <w:sz w:val="20"/>
          <w:highlight w:val="yellow"/>
          <w:lang w:eastAsia="zh-CN"/>
        </w:rPr>
        <w:t xml:space="preserve">Please make the changes to </w:t>
      </w:r>
      <w:r>
        <w:rPr>
          <w:b/>
          <w:sz w:val="20"/>
          <w:highlight w:val="yellow"/>
          <w:lang w:eastAsia="zh-CN"/>
        </w:rPr>
        <w:t>P232L51-L55 (in Table 36-19)</w:t>
      </w:r>
      <w:r w:rsidRPr="0082172C">
        <w:rPr>
          <w:b/>
          <w:sz w:val="20"/>
          <w:highlight w:val="yellow"/>
          <w:lang w:eastAsia="zh-CN"/>
        </w:rPr>
        <w:t xml:space="preserve"> as shown below:</w:t>
      </w:r>
    </w:p>
    <w:p w14:paraId="6815CC9E" w14:textId="77777777" w:rsidR="009710AE" w:rsidRDefault="009710AE" w:rsidP="009710AE">
      <w:pPr>
        <w:pStyle w:val="BodyText0"/>
        <w:kinsoku w:val="0"/>
        <w:overflowPunct w:val="0"/>
        <w:spacing w:before="9"/>
        <w:rPr>
          <w:sz w:val="17"/>
          <w:szCs w:val="17"/>
        </w:rPr>
      </w:pPr>
    </w:p>
    <w:tbl>
      <w:tblPr>
        <w:tblW w:w="0" w:type="auto"/>
        <w:tblInd w:w="15" w:type="dxa"/>
        <w:tblLayout w:type="fixed"/>
        <w:tblCellMar>
          <w:left w:w="0" w:type="dxa"/>
          <w:right w:w="0" w:type="dxa"/>
        </w:tblCellMar>
        <w:tblLook w:val="0000" w:firstRow="0" w:lastRow="0" w:firstColumn="0" w:lastColumn="0" w:noHBand="0" w:noVBand="0"/>
      </w:tblPr>
      <w:tblGrid>
        <w:gridCol w:w="1198"/>
        <w:gridCol w:w="1002"/>
        <w:gridCol w:w="2001"/>
        <w:gridCol w:w="901"/>
        <w:gridCol w:w="3002"/>
      </w:tblGrid>
      <w:tr w:rsidR="009710AE" w:rsidRPr="002F0E0F" w14:paraId="757747C1" w14:textId="77777777" w:rsidTr="002368C5">
        <w:trPr>
          <w:trHeight w:val="610"/>
        </w:trPr>
        <w:tc>
          <w:tcPr>
            <w:tcW w:w="1198" w:type="dxa"/>
            <w:tcBorders>
              <w:top w:val="single" w:sz="12" w:space="0" w:color="000000"/>
              <w:left w:val="single" w:sz="12" w:space="0" w:color="000000"/>
              <w:bottom w:val="single" w:sz="12" w:space="0" w:color="000000"/>
              <w:right w:val="single" w:sz="2" w:space="0" w:color="000000"/>
            </w:tcBorders>
          </w:tcPr>
          <w:p w14:paraId="2757C6D5" w14:textId="77777777" w:rsidR="009710AE" w:rsidRPr="002F0E0F" w:rsidRDefault="009710AE" w:rsidP="002368C5">
            <w:pPr>
              <w:pStyle w:val="TableParagraph"/>
              <w:kinsoku w:val="0"/>
              <w:overflowPunct w:val="0"/>
              <w:spacing w:before="104" w:line="230" w:lineRule="auto"/>
              <w:ind w:left="250" w:right="171" w:hanging="46"/>
              <w:rPr>
                <w:b/>
                <w:bCs/>
                <w:sz w:val="18"/>
                <w:szCs w:val="18"/>
              </w:rPr>
            </w:pPr>
            <w:r w:rsidRPr="002F0E0F">
              <w:rPr>
                <w:b/>
                <w:bCs/>
                <w:sz w:val="18"/>
                <w:szCs w:val="18"/>
              </w:rPr>
              <w:t>Two parts of U-SIG</w:t>
            </w:r>
          </w:p>
        </w:tc>
        <w:tc>
          <w:tcPr>
            <w:tcW w:w="1002" w:type="dxa"/>
            <w:tcBorders>
              <w:top w:val="single" w:sz="12" w:space="0" w:color="000000"/>
              <w:left w:val="single" w:sz="2" w:space="0" w:color="000000"/>
              <w:bottom w:val="single" w:sz="12" w:space="0" w:color="000000"/>
              <w:right w:val="single" w:sz="2" w:space="0" w:color="000000"/>
            </w:tcBorders>
          </w:tcPr>
          <w:p w14:paraId="6D738F66" w14:textId="77777777" w:rsidR="009710AE" w:rsidRPr="002F0E0F" w:rsidRDefault="009710AE" w:rsidP="002368C5">
            <w:pPr>
              <w:pStyle w:val="TableParagraph"/>
              <w:kinsoku w:val="0"/>
              <w:overflowPunct w:val="0"/>
              <w:spacing w:before="1"/>
              <w:rPr>
                <w:sz w:val="17"/>
                <w:szCs w:val="17"/>
              </w:rPr>
            </w:pPr>
          </w:p>
          <w:p w14:paraId="05513AD6" w14:textId="77777777" w:rsidR="009710AE" w:rsidRPr="002F0E0F" w:rsidRDefault="009710AE" w:rsidP="002368C5">
            <w:pPr>
              <w:pStyle w:val="TableParagraph"/>
              <w:kinsoku w:val="0"/>
              <w:overflowPunct w:val="0"/>
              <w:ind w:left="108" w:right="82"/>
              <w:jc w:val="center"/>
              <w:rPr>
                <w:b/>
                <w:bCs/>
                <w:sz w:val="18"/>
                <w:szCs w:val="18"/>
              </w:rPr>
            </w:pPr>
            <w:r w:rsidRPr="002F0E0F">
              <w:rPr>
                <w:b/>
                <w:bCs/>
                <w:sz w:val="18"/>
                <w:szCs w:val="18"/>
              </w:rPr>
              <w:t>Bit</w:t>
            </w:r>
          </w:p>
        </w:tc>
        <w:tc>
          <w:tcPr>
            <w:tcW w:w="2001" w:type="dxa"/>
            <w:tcBorders>
              <w:top w:val="single" w:sz="12" w:space="0" w:color="000000"/>
              <w:left w:val="single" w:sz="2" w:space="0" w:color="000000"/>
              <w:bottom w:val="single" w:sz="12" w:space="0" w:color="000000"/>
              <w:right w:val="single" w:sz="2" w:space="0" w:color="000000"/>
            </w:tcBorders>
          </w:tcPr>
          <w:p w14:paraId="184AE41C" w14:textId="77777777" w:rsidR="009710AE" w:rsidRPr="002F0E0F" w:rsidRDefault="009710AE" w:rsidP="002368C5">
            <w:pPr>
              <w:pStyle w:val="TableParagraph"/>
              <w:kinsoku w:val="0"/>
              <w:overflowPunct w:val="0"/>
              <w:spacing w:before="1"/>
              <w:rPr>
                <w:sz w:val="17"/>
                <w:szCs w:val="17"/>
              </w:rPr>
            </w:pPr>
          </w:p>
          <w:p w14:paraId="0C1DBAC6" w14:textId="77777777" w:rsidR="009710AE" w:rsidRPr="002F0E0F" w:rsidRDefault="009710AE" w:rsidP="002368C5">
            <w:pPr>
              <w:pStyle w:val="TableParagraph"/>
              <w:kinsoku w:val="0"/>
              <w:overflowPunct w:val="0"/>
              <w:ind w:left="794" w:right="770"/>
              <w:jc w:val="center"/>
              <w:rPr>
                <w:b/>
                <w:bCs/>
                <w:sz w:val="18"/>
                <w:szCs w:val="18"/>
              </w:rPr>
            </w:pPr>
            <w:r w:rsidRPr="002F0E0F">
              <w:rPr>
                <w:b/>
                <w:bCs/>
                <w:sz w:val="18"/>
                <w:szCs w:val="18"/>
              </w:rPr>
              <w:t>Field</w:t>
            </w:r>
          </w:p>
        </w:tc>
        <w:tc>
          <w:tcPr>
            <w:tcW w:w="901" w:type="dxa"/>
            <w:tcBorders>
              <w:top w:val="single" w:sz="12" w:space="0" w:color="000000"/>
              <w:left w:val="single" w:sz="2" w:space="0" w:color="000000"/>
              <w:bottom w:val="single" w:sz="12" w:space="0" w:color="000000"/>
              <w:right w:val="single" w:sz="2" w:space="0" w:color="000000"/>
            </w:tcBorders>
          </w:tcPr>
          <w:p w14:paraId="6B930509" w14:textId="77777777" w:rsidR="009710AE" w:rsidRPr="002F0E0F" w:rsidRDefault="009710AE" w:rsidP="002368C5">
            <w:pPr>
              <w:pStyle w:val="TableParagraph"/>
              <w:kinsoku w:val="0"/>
              <w:overflowPunct w:val="0"/>
              <w:spacing w:before="104" w:line="230" w:lineRule="auto"/>
              <w:ind w:left="220" w:right="98" w:hanging="82"/>
              <w:rPr>
                <w:b/>
                <w:bCs/>
                <w:sz w:val="18"/>
                <w:szCs w:val="18"/>
              </w:rPr>
            </w:pPr>
            <w:r w:rsidRPr="002F0E0F">
              <w:rPr>
                <w:b/>
                <w:bCs/>
                <w:sz w:val="18"/>
                <w:szCs w:val="18"/>
              </w:rPr>
              <w:t>Number of bits</w:t>
            </w:r>
          </w:p>
        </w:tc>
        <w:tc>
          <w:tcPr>
            <w:tcW w:w="3002" w:type="dxa"/>
            <w:tcBorders>
              <w:top w:val="single" w:sz="12" w:space="0" w:color="000000"/>
              <w:left w:val="single" w:sz="2" w:space="0" w:color="000000"/>
              <w:bottom w:val="single" w:sz="12" w:space="0" w:color="000000"/>
              <w:right w:val="single" w:sz="12" w:space="0" w:color="000000"/>
            </w:tcBorders>
          </w:tcPr>
          <w:p w14:paraId="02351293" w14:textId="77777777" w:rsidR="009710AE" w:rsidRPr="002F0E0F" w:rsidRDefault="009710AE" w:rsidP="002368C5">
            <w:pPr>
              <w:pStyle w:val="TableParagraph"/>
              <w:kinsoku w:val="0"/>
              <w:overflowPunct w:val="0"/>
              <w:spacing w:before="1"/>
              <w:rPr>
                <w:sz w:val="17"/>
                <w:szCs w:val="17"/>
              </w:rPr>
            </w:pPr>
          </w:p>
          <w:p w14:paraId="49163EE2" w14:textId="77777777" w:rsidR="009710AE" w:rsidRPr="002F0E0F" w:rsidRDefault="009710AE" w:rsidP="002368C5">
            <w:pPr>
              <w:pStyle w:val="TableParagraph"/>
              <w:kinsoku w:val="0"/>
              <w:overflowPunct w:val="0"/>
              <w:ind w:left="1041" w:right="1011"/>
              <w:jc w:val="center"/>
              <w:rPr>
                <w:b/>
                <w:bCs/>
                <w:sz w:val="18"/>
                <w:szCs w:val="18"/>
              </w:rPr>
            </w:pPr>
            <w:r w:rsidRPr="002F0E0F">
              <w:rPr>
                <w:b/>
                <w:bCs/>
                <w:sz w:val="18"/>
                <w:szCs w:val="18"/>
              </w:rPr>
              <w:t>Description</w:t>
            </w:r>
          </w:p>
        </w:tc>
      </w:tr>
      <w:tr w:rsidR="009710AE" w:rsidRPr="002F0E0F" w14:paraId="00D42F64" w14:textId="77777777" w:rsidTr="002368C5">
        <w:trPr>
          <w:trHeight w:val="830"/>
        </w:trPr>
        <w:tc>
          <w:tcPr>
            <w:tcW w:w="1198" w:type="dxa"/>
            <w:tcBorders>
              <w:top w:val="nil"/>
              <w:left w:val="single" w:sz="12" w:space="0" w:color="000000"/>
              <w:bottom w:val="none" w:sz="6" w:space="0" w:color="auto"/>
              <w:right w:val="single" w:sz="2" w:space="0" w:color="000000"/>
            </w:tcBorders>
          </w:tcPr>
          <w:p w14:paraId="7C08BE48" w14:textId="77777777" w:rsidR="009710AE" w:rsidRDefault="009710AE" w:rsidP="002368C5">
            <w:pPr>
              <w:jc w:val="center"/>
              <w:rPr>
                <w:sz w:val="2"/>
                <w:szCs w:val="2"/>
              </w:rPr>
            </w:pPr>
            <w:r>
              <w:rPr>
                <w:sz w:val="2"/>
                <w:szCs w:val="2"/>
              </w:rPr>
              <w:t>U</w:t>
            </w:r>
            <w:r w:rsidRPr="002F0E0F">
              <w:rPr>
                <w:szCs w:val="18"/>
              </w:rPr>
              <w:t xml:space="preserve"> U-SIG-2</w:t>
            </w:r>
          </w:p>
        </w:tc>
        <w:tc>
          <w:tcPr>
            <w:tcW w:w="1002" w:type="dxa"/>
            <w:tcBorders>
              <w:top w:val="single" w:sz="4" w:space="0" w:color="000000"/>
              <w:left w:val="single" w:sz="2" w:space="0" w:color="000000"/>
              <w:bottom w:val="single" w:sz="4" w:space="0" w:color="000000"/>
              <w:right w:val="single" w:sz="2" w:space="0" w:color="000000"/>
            </w:tcBorders>
          </w:tcPr>
          <w:p w14:paraId="7678C411" w14:textId="77777777" w:rsidR="009710AE" w:rsidRPr="002F0E0F" w:rsidRDefault="009710AE" w:rsidP="002368C5">
            <w:pPr>
              <w:pStyle w:val="TableParagraph"/>
              <w:kinsoku w:val="0"/>
              <w:overflowPunct w:val="0"/>
              <w:spacing w:before="67"/>
              <w:ind w:left="131"/>
              <w:rPr>
                <w:sz w:val="18"/>
                <w:szCs w:val="18"/>
              </w:rPr>
            </w:pPr>
            <w:r w:rsidRPr="002F0E0F">
              <w:rPr>
                <w:sz w:val="18"/>
                <w:szCs w:val="18"/>
              </w:rPr>
              <w:t>B8</w:t>
            </w:r>
          </w:p>
        </w:tc>
        <w:tc>
          <w:tcPr>
            <w:tcW w:w="2001" w:type="dxa"/>
            <w:tcBorders>
              <w:top w:val="single" w:sz="4" w:space="0" w:color="000000"/>
              <w:left w:val="single" w:sz="2" w:space="0" w:color="000000"/>
              <w:bottom w:val="single" w:sz="4" w:space="0" w:color="000000"/>
              <w:right w:val="single" w:sz="2" w:space="0" w:color="000000"/>
            </w:tcBorders>
          </w:tcPr>
          <w:p w14:paraId="1206C062" w14:textId="77777777" w:rsidR="009710AE" w:rsidRPr="002F0E0F" w:rsidRDefault="009710AE" w:rsidP="002368C5">
            <w:pPr>
              <w:pStyle w:val="TableParagraph"/>
              <w:kinsoku w:val="0"/>
              <w:overflowPunct w:val="0"/>
              <w:spacing w:before="67"/>
              <w:ind w:left="129"/>
              <w:rPr>
                <w:sz w:val="18"/>
                <w:szCs w:val="18"/>
              </w:rPr>
            </w:pPr>
            <w:r w:rsidRPr="002F0E0F">
              <w:rPr>
                <w:sz w:val="18"/>
                <w:szCs w:val="18"/>
              </w:rPr>
              <w:t>Validate</w:t>
            </w:r>
          </w:p>
        </w:tc>
        <w:tc>
          <w:tcPr>
            <w:tcW w:w="901" w:type="dxa"/>
            <w:tcBorders>
              <w:top w:val="single" w:sz="4" w:space="0" w:color="000000"/>
              <w:left w:val="single" w:sz="2" w:space="0" w:color="000000"/>
              <w:bottom w:val="single" w:sz="4" w:space="0" w:color="000000"/>
              <w:right w:val="single" w:sz="2" w:space="0" w:color="000000"/>
            </w:tcBorders>
          </w:tcPr>
          <w:p w14:paraId="280F1AFD" w14:textId="77777777" w:rsidR="009710AE" w:rsidRPr="002F0E0F" w:rsidRDefault="009710AE" w:rsidP="002368C5">
            <w:pPr>
              <w:pStyle w:val="TableParagraph"/>
              <w:kinsoku w:val="0"/>
              <w:overflowPunct w:val="0"/>
              <w:spacing w:before="67"/>
              <w:ind w:left="22"/>
              <w:jc w:val="center"/>
              <w:rPr>
                <w:sz w:val="18"/>
                <w:szCs w:val="18"/>
              </w:rPr>
            </w:pPr>
            <w:r w:rsidRPr="002F0E0F">
              <w:rPr>
                <w:sz w:val="18"/>
                <w:szCs w:val="18"/>
              </w:rPr>
              <w:t>1</w:t>
            </w:r>
          </w:p>
        </w:tc>
        <w:tc>
          <w:tcPr>
            <w:tcW w:w="3002" w:type="dxa"/>
            <w:tcBorders>
              <w:top w:val="single" w:sz="4" w:space="0" w:color="000000"/>
              <w:left w:val="single" w:sz="2" w:space="0" w:color="000000"/>
              <w:bottom w:val="single" w:sz="4" w:space="0" w:color="000000"/>
              <w:right w:val="single" w:sz="12" w:space="0" w:color="000000"/>
            </w:tcBorders>
          </w:tcPr>
          <w:p w14:paraId="668B15E7" w14:textId="42D028EA" w:rsidR="009710AE" w:rsidRPr="002F0E0F" w:rsidRDefault="009710AE" w:rsidP="002368C5">
            <w:pPr>
              <w:pStyle w:val="TableParagraph"/>
              <w:kinsoku w:val="0"/>
              <w:overflowPunct w:val="0"/>
              <w:spacing w:before="111" w:line="232" w:lineRule="auto"/>
              <w:ind w:left="127" w:right="157"/>
              <w:jc w:val="both"/>
              <w:rPr>
                <w:sz w:val="18"/>
                <w:szCs w:val="18"/>
              </w:rPr>
            </w:pPr>
            <w:del w:id="561" w:author="Sameer Vermani" w:date="2021-03-09T14:21:00Z">
              <w:r w:rsidRPr="002F0E0F" w:rsidDel="0084643B">
                <w:rPr>
                  <w:sz w:val="18"/>
                  <w:szCs w:val="18"/>
                </w:rPr>
                <w:delText>Validate and s</w:delText>
              </w:r>
            </w:del>
            <w:ins w:id="562" w:author="Sameer Vermani" w:date="2021-03-09T14:21:00Z">
              <w:r>
                <w:rPr>
                  <w:sz w:val="18"/>
                  <w:szCs w:val="18"/>
                </w:rPr>
                <w:t>S</w:t>
              </w:r>
            </w:ins>
            <w:r w:rsidRPr="002F0E0F">
              <w:rPr>
                <w:sz w:val="18"/>
                <w:szCs w:val="18"/>
              </w:rPr>
              <w:t>et to 1</w:t>
            </w:r>
            <w:ins w:id="563" w:author="Sameer Vermani" w:date="2021-03-09T14:21:00Z">
              <w:r>
                <w:rPr>
                  <w:sz w:val="18"/>
                  <w:szCs w:val="18"/>
                </w:rPr>
                <w:t xml:space="preserve"> and </w:t>
              </w:r>
            </w:ins>
            <w:ins w:id="564" w:author="Sameer Vermani" w:date="2021-03-10T13:32:00Z">
              <w:r w:rsidR="00F72413">
                <w:rPr>
                  <w:sz w:val="18"/>
                  <w:szCs w:val="18"/>
                </w:rPr>
                <w:t>V</w:t>
              </w:r>
            </w:ins>
            <w:ins w:id="565" w:author="Sameer Vermani" w:date="2021-03-09T14:21:00Z">
              <w:r>
                <w:rPr>
                  <w:sz w:val="18"/>
                  <w:szCs w:val="18"/>
                </w:rPr>
                <w:t>alidate</w:t>
              </w:r>
            </w:ins>
            <w:ins w:id="566" w:author="Sameer Vermani" w:date="2021-03-09T13:14:00Z">
              <w:r>
                <w:rPr>
                  <w:sz w:val="18"/>
                  <w:szCs w:val="18"/>
                </w:rPr>
                <w:t xml:space="preserve"> if </w:t>
              </w:r>
              <w:r w:rsidRPr="00690FF3">
                <w:rPr>
                  <w:sz w:val="18"/>
                  <w:szCs w:val="18"/>
                </w:rPr>
                <w:t>dot11EHTBaseLineFeaturesImplementedOnly</w:t>
              </w:r>
              <w:r>
                <w:rPr>
                  <w:sz w:val="18"/>
                  <w:szCs w:val="18"/>
                </w:rPr>
                <w:t xml:space="preserve"> equals true</w:t>
              </w:r>
            </w:ins>
            <w:r w:rsidRPr="002F0E0F">
              <w:rPr>
                <w:sz w:val="18"/>
                <w:szCs w:val="18"/>
              </w:rPr>
              <w:t xml:space="preserve">. </w:t>
            </w:r>
            <w:del w:id="567" w:author="Alice Chen" w:date="2021-03-09T18:58:00Z">
              <w:r w:rsidRPr="002F0E0F" w:rsidDel="004A4EF0">
                <w:rPr>
                  <w:sz w:val="18"/>
                  <w:szCs w:val="18"/>
                </w:rPr>
                <w:delText xml:space="preserve">Maybe used for an expanded set of puncturing modes in </w:delText>
              </w:r>
            </w:del>
            <w:ins w:id="568" w:author="Sameer Vermani" w:date="2021-03-09T11:11:00Z">
              <w:del w:id="569" w:author="Alice Chen" w:date="2021-03-09T18:58:00Z">
                <w:r w:rsidDel="004A4EF0">
                  <w:rPr>
                    <w:sz w:val="18"/>
                    <w:szCs w:val="18"/>
                  </w:rPr>
                  <w:delText>IEEE 802.11 PHy clauses</w:delText>
                </w:r>
              </w:del>
            </w:ins>
            <w:ins w:id="570" w:author="Sameer Vermani" w:date="2021-02-17T14:35:00Z">
              <w:del w:id="571" w:author="Alice Chen" w:date="2021-03-09T18:58:00Z">
                <w:r w:rsidRPr="002F0E0F" w:rsidDel="004A4EF0">
                  <w:rPr>
                    <w:sz w:val="18"/>
                    <w:szCs w:val="18"/>
                  </w:rPr>
                  <w:delText xml:space="preserve">that are defined for 2.4, 5 and 6 GHz spectrum from clause 36 onwards. </w:delText>
                </w:r>
              </w:del>
            </w:ins>
            <w:del w:id="572" w:author="Alice Chen" w:date="2021-03-09T18:58:00Z">
              <w:r w:rsidRPr="002F0E0F" w:rsidDel="004A4EF0">
                <w:rPr>
                  <w:sz w:val="18"/>
                  <w:szCs w:val="18"/>
                </w:rPr>
                <w:delText>future releases or amendments.</w:delText>
              </w:r>
            </w:del>
          </w:p>
        </w:tc>
      </w:tr>
    </w:tbl>
    <w:p w14:paraId="672AB517" w14:textId="77777777" w:rsidR="009710AE" w:rsidRDefault="009710AE" w:rsidP="009710AE">
      <w:pPr>
        <w:pStyle w:val="BodyText0"/>
        <w:kinsoku w:val="0"/>
        <w:overflowPunct w:val="0"/>
        <w:spacing w:before="9"/>
        <w:rPr>
          <w:sz w:val="17"/>
          <w:szCs w:val="17"/>
        </w:rPr>
      </w:pPr>
    </w:p>
    <w:p w14:paraId="6C72222C" w14:textId="77777777" w:rsidR="009710AE" w:rsidRDefault="009710AE" w:rsidP="009710AE">
      <w:pPr>
        <w:rPr>
          <w:b/>
          <w:i/>
          <w:sz w:val="22"/>
          <w:szCs w:val="22"/>
        </w:rPr>
      </w:pPr>
      <w:r w:rsidRPr="004B2833">
        <w:rPr>
          <w:b/>
          <w:i/>
          <w:sz w:val="22"/>
          <w:szCs w:val="22"/>
          <w:highlight w:val="yellow"/>
        </w:rPr>
        <w:t xml:space="preserve">Instructions to the editor: </w:t>
      </w:r>
    </w:p>
    <w:p w14:paraId="7195F016" w14:textId="77777777" w:rsidR="009710AE" w:rsidRPr="0082172C" w:rsidRDefault="009710AE" w:rsidP="009710AE">
      <w:pPr>
        <w:rPr>
          <w:b/>
          <w:sz w:val="20"/>
          <w:lang w:eastAsia="zh-CN"/>
        </w:rPr>
      </w:pPr>
      <w:r w:rsidRPr="0082172C">
        <w:rPr>
          <w:b/>
          <w:sz w:val="20"/>
          <w:highlight w:val="yellow"/>
          <w:lang w:eastAsia="zh-CN"/>
        </w:rPr>
        <w:t xml:space="preserve">Please make the changes to </w:t>
      </w:r>
      <w:r>
        <w:rPr>
          <w:b/>
          <w:sz w:val="20"/>
          <w:highlight w:val="yellow"/>
          <w:lang w:eastAsia="zh-CN"/>
        </w:rPr>
        <w:t>P237L7-L11 (in Table 36-22)</w:t>
      </w:r>
      <w:r w:rsidRPr="0082172C">
        <w:rPr>
          <w:b/>
          <w:sz w:val="20"/>
          <w:highlight w:val="yellow"/>
          <w:lang w:eastAsia="zh-CN"/>
        </w:rPr>
        <w:t xml:space="preserve"> as shown below:</w:t>
      </w:r>
    </w:p>
    <w:p w14:paraId="202870CF" w14:textId="77777777" w:rsidR="009710AE" w:rsidRDefault="009710AE" w:rsidP="009710AE">
      <w:pPr>
        <w:pStyle w:val="BodyText0"/>
        <w:kinsoku w:val="0"/>
        <w:overflowPunct w:val="0"/>
        <w:spacing w:before="9"/>
        <w:rPr>
          <w:sz w:val="17"/>
          <w:szCs w:val="17"/>
        </w:rPr>
      </w:pPr>
    </w:p>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1198"/>
        <w:gridCol w:w="1001"/>
        <w:gridCol w:w="2001"/>
        <w:gridCol w:w="901"/>
        <w:gridCol w:w="3002"/>
      </w:tblGrid>
      <w:tr w:rsidR="009710AE" w:rsidRPr="002F0E0F" w14:paraId="572226A0" w14:textId="77777777" w:rsidTr="002368C5">
        <w:trPr>
          <w:trHeight w:val="610"/>
        </w:trPr>
        <w:tc>
          <w:tcPr>
            <w:tcW w:w="1198" w:type="dxa"/>
            <w:tcBorders>
              <w:top w:val="single" w:sz="12" w:space="0" w:color="000000"/>
              <w:left w:val="single" w:sz="12" w:space="0" w:color="000000"/>
              <w:bottom w:val="single" w:sz="12" w:space="0" w:color="000000"/>
              <w:right w:val="single" w:sz="2" w:space="0" w:color="000000"/>
            </w:tcBorders>
          </w:tcPr>
          <w:p w14:paraId="4A7C6F91" w14:textId="77777777" w:rsidR="009710AE" w:rsidRPr="002F0E0F" w:rsidRDefault="009710AE" w:rsidP="002368C5">
            <w:pPr>
              <w:pStyle w:val="TableParagraph"/>
              <w:kinsoku w:val="0"/>
              <w:overflowPunct w:val="0"/>
              <w:spacing w:before="104" w:line="230" w:lineRule="auto"/>
              <w:ind w:left="250" w:right="171" w:hanging="46"/>
              <w:rPr>
                <w:b/>
                <w:bCs/>
                <w:sz w:val="18"/>
                <w:szCs w:val="18"/>
              </w:rPr>
            </w:pPr>
            <w:r w:rsidRPr="002F0E0F">
              <w:rPr>
                <w:b/>
                <w:bCs/>
                <w:sz w:val="18"/>
                <w:szCs w:val="18"/>
              </w:rPr>
              <w:t>Two parts of U-SIG</w:t>
            </w:r>
          </w:p>
        </w:tc>
        <w:tc>
          <w:tcPr>
            <w:tcW w:w="1001" w:type="dxa"/>
            <w:tcBorders>
              <w:top w:val="single" w:sz="12" w:space="0" w:color="000000"/>
              <w:left w:val="single" w:sz="2" w:space="0" w:color="000000"/>
              <w:bottom w:val="single" w:sz="12" w:space="0" w:color="000000"/>
              <w:right w:val="single" w:sz="2" w:space="0" w:color="000000"/>
            </w:tcBorders>
          </w:tcPr>
          <w:p w14:paraId="22D0FAA0" w14:textId="77777777" w:rsidR="009710AE" w:rsidRPr="002F0E0F" w:rsidRDefault="009710AE" w:rsidP="002368C5">
            <w:pPr>
              <w:pStyle w:val="TableParagraph"/>
              <w:kinsoku w:val="0"/>
              <w:overflowPunct w:val="0"/>
              <w:spacing w:before="1"/>
              <w:rPr>
                <w:sz w:val="17"/>
                <w:szCs w:val="17"/>
              </w:rPr>
            </w:pPr>
          </w:p>
          <w:p w14:paraId="462B83A6" w14:textId="77777777" w:rsidR="009710AE" w:rsidRPr="002F0E0F" w:rsidRDefault="009710AE" w:rsidP="002368C5">
            <w:pPr>
              <w:pStyle w:val="TableParagraph"/>
              <w:kinsoku w:val="0"/>
              <w:overflowPunct w:val="0"/>
              <w:ind w:left="136" w:right="109"/>
              <w:jc w:val="center"/>
              <w:rPr>
                <w:b/>
                <w:bCs/>
                <w:sz w:val="18"/>
                <w:szCs w:val="18"/>
              </w:rPr>
            </w:pPr>
            <w:r w:rsidRPr="002F0E0F">
              <w:rPr>
                <w:b/>
                <w:bCs/>
                <w:sz w:val="18"/>
                <w:szCs w:val="18"/>
              </w:rPr>
              <w:t>Bit</w:t>
            </w:r>
          </w:p>
        </w:tc>
        <w:tc>
          <w:tcPr>
            <w:tcW w:w="2001" w:type="dxa"/>
            <w:tcBorders>
              <w:top w:val="single" w:sz="12" w:space="0" w:color="000000"/>
              <w:left w:val="single" w:sz="2" w:space="0" w:color="000000"/>
              <w:bottom w:val="single" w:sz="12" w:space="0" w:color="000000"/>
              <w:right w:val="single" w:sz="2" w:space="0" w:color="000000"/>
            </w:tcBorders>
          </w:tcPr>
          <w:p w14:paraId="0E6641A3" w14:textId="77777777" w:rsidR="009710AE" w:rsidRPr="002F0E0F" w:rsidRDefault="009710AE" w:rsidP="002368C5">
            <w:pPr>
              <w:pStyle w:val="TableParagraph"/>
              <w:kinsoku w:val="0"/>
              <w:overflowPunct w:val="0"/>
              <w:spacing w:before="1"/>
              <w:rPr>
                <w:sz w:val="17"/>
                <w:szCs w:val="17"/>
              </w:rPr>
            </w:pPr>
          </w:p>
          <w:p w14:paraId="03F0C4E3" w14:textId="77777777" w:rsidR="009710AE" w:rsidRPr="002F0E0F" w:rsidRDefault="009710AE" w:rsidP="002368C5">
            <w:pPr>
              <w:pStyle w:val="TableParagraph"/>
              <w:kinsoku w:val="0"/>
              <w:overflowPunct w:val="0"/>
              <w:ind w:left="795" w:right="769"/>
              <w:jc w:val="center"/>
              <w:rPr>
                <w:b/>
                <w:bCs/>
                <w:sz w:val="18"/>
                <w:szCs w:val="18"/>
              </w:rPr>
            </w:pPr>
            <w:r w:rsidRPr="002F0E0F">
              <w:rPr>
                <w:b/>
                <w:bCs/>
                <w:sz w:val="18"/>
                <w:szCs w:val="18"/>
              </w:rPr>
              <w:t>Field</w:t>
            </w:r>
          </w:p>
        </w:tc>
        <w:tc>
          <w:tcPr>
            <w:tcW w:w="901" w:type="dxa"/>
            <w:tcBorders>
              <w:top w:val="single" w:sz="12" w:space="0" w:color="000000"/>
              <w:left w:val="single" w:sz="2" w:space="0" w:color="000000"/>
              <w:bottom w:val="single" w:sz="12" w:space="0" w:color="000000"/>
              <w:right w:val="single" w:sz="2" w:space="0" w:color="000000"/>
            </w:tcBorders>
          </w:tcPr>
          <w:p w14:paraId="46BDF48F" w14:textId="77777777" w:rsidR="009710AE" w:rsidRPr="002F0E0F" w:rsidRDefault="009710AE" w:rsidP="002368C5">
            <w:pPr>
              <w:pStyle w:val="TableParagraph"/>
              <w:kinsoku w:val="0"/>
              <w:overflowPunct w:val="0"/>
              <w:spacing w:before="104" w:line="230" w:lineRule="auto"/>
              <w:ind w:left="221" w:right="97" w:hanging="82"/>
              <w:rPr>
                <w:b/>
                <w:bCs/>
                <w:sz w:val="18"/>
                <w:szCs w:val="18"/>
              </w:rPr>
            </w:pPr>
            <w:r w:rsidRPr="002F0E0F">
              <w:rPr>
                <w:b/>
                <w:bCs/>
                <w:sz w:val="18"/>
                <w:szCs w:val="18"/>
              </w:rPr>
              <w:t>Number of bits</w:t>
            </w:r>
          </w:p>
        </w:tc>
        <w:tc>
          <w:tcPr>
            <w:tcW w:w="3002" w:type="dxa"/>
            <w:tcBorders>
              <w:top w:val="single" w:sz="12" w:space="0" w:color="000000"/>
              <w:left w:val="single" w:sz="2" w:space="0" w:color="000000"/>
              <w:bottom w:val="single" w:sz="12" w:space="0" w:color="000000"/>
              <w:right w:val="single" w:sz="12" w:space="0" w:color="000000"/>
            </w:tcBorders>
          </w:tcPr>
          <w:p w14:paraId="005BDF5B" w14:textId="77777777" w:rsidR="009710AE" w:rsidRPr="002F0E0F" w:rsidRDefault="009710AE" w:rsidP="002368C5">
            <w:pPr>
              <w:pStyle w:val="TableParagraph"/>
              <w:kinsoku w:val="0"/>
              <w:overflowPunct w:val="0"/>
              <w:spacing w:before="1"/>
              <w:rPr>
                <w:sz w:val="17"/>
                <w:szCs w:val="17"/>
              </w:rPr>
            </w:pPr>
          </w:p>
          <w:p w14:paraId="5F944B85" w14:textId="77777777" w:rsidR="009710AE" w:rsidRPr="002F0E0F" w:rsidRDefault="009710AE" w:rsidP="002368C5">
            <w:pPr>
              <w:pStyle w:val="TableParagraph"/>
              <w:kinsoku w:val="0"/>
              <w:overflowPunct w:val="0"/>
              <w:ind w:left="1042" w:right="1010"/>
              <w:jc w:val="center"/>
              <w:rPr>
                <w:b/>
                <w:bCs/>
                <w:sz w:val="18"/>
                <w:szCs w:val="18"/>
              </w:rPr>
            </w:pPr>
            <w:r w:rsidRPr="002F0E0F">
              <w:rPr>
                <w:b/>
                <w:bCs/>
                <w:sz w:val="18"/>
                <w:szCs w:val="18"/>
              </w:rPr>
              <w:t>Description</w:t>
            </w:r>
          </w:p>
        </w:tc>
      </w:tr>
      <w:tr w:rsidR="009710AE" w:rsidRPr="002F0E0F" w14:paraId="267BAA10" w14:textId="77777777" w:rsidTr="002368C5">
        <w:trPr>
          <w:trHeight w:val="939"/>
        </w:trPr>
        <w:tc>
          <w:tcPr>
            <w:tcW w:w="1198" w:type="dxa"/>
            <w:tcBorders>
              <w:top w:val="single" w:sz="12" w:space="0" w:color="000000"/>
              <w:left w:val="single" w:sz="12" w:space="0" w:color="000000"/>
              <w:bottom w:val="single" w:sz="4" w:space="0" w:color="000000"/>
              <w:right w:val="single" w:sz="2" w:space="0" w:color="000000"/>
            </w:tcBorders>
          </w:tcPr>
          <w:p w14:paraId="5430B346" w14:textId="77777777" w:rsidR="009710AE" w:rsidRPr="002F0E0F" w:rsidRDefault="009710AE" w:rsidP="002368C5">
            <w:pPr>
              <w:pStyle w:val="TableParagraph"/>
              <w:kinsoku w:val="0"/>
              <w:overflowPunct w:val="0"/>
              <w:jc w:val="center"/>
              <w:rPr>
                <w:sz w:val="16"/>
                <w:szCs w:val="16"/>
              </w:rPr>
            </w:pPr>
            <w:r>
              <w:rPr>
                <w:sz w:val="16"/>
                <w:szCs w:val="16"/>
              </w:rPr>
              <w:t>U-SIG-2</w:t>
            </w:r>
          </w:p>
        </w:tc>
        <w:tc>
          <w:tcPr>
            <w:tcW w:w="1001" w:type="dxa"/>
            <w:tcBorders>
              <w:top w:val="single" w:sz="12" w:space="0" w:color="000000"/>
              <w:left w:val="single" w:sz="2" w:space="0" w:color="000000"/>
              <w:bottom w:val="single" w:sz="4" w:space="0" w:color="000000"/>
              <w:right w:val="single" w:sz="2" w:space="0" w:color="000000"/>
            </w:tcBorders>
          </w:tcPr>
          <w:p w14:paraId="6B5A5487" w14:textId="77777777" w:rsidR="009710AE" w:rsidRPr="002F0E0F" w:rsidRDefault="009710AE" w:rsidP="002368C5">
            <w:pPr>
              <w:pStyle w:val="TableParagraph"/>
              <w:kinsoku w:val="0"/>
              <w:overflowPunct w:val="0"/>
              <w:spacing w:before="56"/>
              <w:ind w:left="131"/>
              <w:rPr>
                <w:sz w:val="18"/>
                <w:szCs w:val="18"/>
              </w:rPr>
            </w:pPr>
            <w:r w:rsidRPr="002F0E0F">
              <w:rPr>
                <w:sz w:val="18"/>
                <w:szCs w:val="18"/>
              </w:rPr>
              <w:t>B2</w:t>
            </w:r>
          </w:p>
        </w:tc>
        <w:tc>
          <w:tcPr>
            <w:tcW w:w="2001" w:type="dxa"/>
            <w:tcBorders>
              <w:top w:val="single" w:sz="12" w:space="0" w:color="000000"/>
              <w:left w:val="single" w:sz="2" w:space="0" w:color="000000"/>
              <w:bottom w:val="single" w:sz="4" w:space="0" w:color="000000"/>
              <w:right w:val="single" w:sz="2" w:space="0" w:color="000000"/>
            </w:tcBorders>
          </w:tcPr>
          <w:p w14:paraId="03699F8E" w14:textId="77777777" w:rsidR="009710AE" w:rsidRPr="002F0E0F" w:rsidRDefault="009710AE" w:rsidP="002368C5">
            <w:pPr>
              <w:pStyle w:val="TableParagraph"/>
              <w:kinsoku w:val="0"/>
              <w:overflowPunct w:val="0"/>
              <w:spacing w:before="56"/>
              <w:ind w:left="130"/>
              <w:rPr>
                <w:sz w:val="18"/>
                <w:szCs w:val="18"/>
              </w:rPr>
            </w:pPr>
            <w:r w:rsidRPr="002F0E0F">
              <w:rPr>
                <w:sz w:val="18"/>
                <w:szCs w:val="18"/>
              </w:rPr>
              <w:t>Validate</w:t>
            </w:r>
          </w:p>
        </w:tc>
        <w:tc>
          <w:tcPr>
            <w:tcW w:w="901" w:type="dxa"/>
            <w:tcBorders>
              <w:top w:val="single" w:sz="12" w:space="0" w:color="000000"/>
              <w:left w:val="single" w:sz="2" w:space="0" w:color="000000"/>
              <w:bottom w:val="single" w:sz="4" w:space="0" w:color="000000"/>
              <w:right w:val="single" w:sz="2" w:space="0" w:color="000000"/>
            </w:tcBorders>
          </w:tcPr>
          <w:p w14:paraId="061ABC44" w14:textId="77777777" w:rsidR="009710AE" w:rsidRPr="002F0E0F" w:rsidRDefault="009710AE" w:rsidP="002368C5">
            <w:pPr>
              <w:pStyle w:val="TableParagraph"/>
              <w:kinsoku w:val="0"/>
              <w:overflowPunct w:val="0"/>
              <w:spacing w:before="56"/>
              <w:ind w:left="24"/>
              <w:jc w:val="center"/>
              <w:rPr>
                <w:sz w:val="18"/>
                <w:szCs w:val="18"/>
              </w:rPr>
            </w:pPr>
            <w:r w:rsidRPr="002F0E0F">
              <w:rPr>
                <w:sz w:val="18"/>
                <w:szCs w:val="18"/>
              </w:rPr>
              <w:t>1</w:t>
            </w:r>
          </w:p>
        </w:tc>
        <w:tc>
          <w:tcPr>
            <w:tcW w:w="3002" w:type="dxa"/>
            <w:tcBorders>
              <w:top w:val="single" w:sz="12" w:space="0" w:color="000000"/>
              <w:left w:val="single" w:sz="2" w:space="0" w:color="000000"/>
              <w:bottom w:val="single" w:sz="4" w:space="0" w:color="000000"/>
              <w:right w:val="single" w:sz="12" w:space="0" w:color="000000"/>
            </w:tcBorders>
          </w:tcPr>
          <w:p w14:paraId="4AB54096" w14:textId="13B03BDA" w:rsidR="009710AE" w:rsidRPr="002F0E0F" w:rsidRDefault="009710AE" w:rsidP="002368C5">
            <w:pPr>
              <w:pStyle w:val="TableParagraph"/>
              <w:kinsoku w:val="0"/>
              <w:overflowPunct w:val="0"/>
              <w:spacing w:before="61" w:line="232" w:lineRule="auto"/>
              <w:ind w:left="128" w:right="137"/>
              <w:rPr>
                <w:sz w:val="18"/>
                <w:szCs w:val="18"/>
              </w:rPr>
            </w:pPr>
            <w:del w:id="573" w:author="Sameer Vermani" w:date="2021-03-09T14:26:00Z">
              <w:r w:rsidRPr="002F0E0F" w:rsidDel="0001720A">
                <w:rPr>
                  <w:sz w:val="18"/>
                  <w:szCs w:val="18"/>
                </w:rPr>
                <w:delText xml:space="preserve">Validate and </w:delText>
              </w:r>
            </w:del>
            <w:ins w:id="574" w:author="Sameer Vermani" w:date="2021-03-09T14:26:00Z">
              <w:r>
                <w:rPr>
                  <w:sz w:val="18"/>
                  <w:szCs w:val="18"/>
                </w:rPr>
                <w:t>S</w:t>
              </w:r>
            </w:ins>
            <w:del w:id="575" w:author="Sameer Vermani" w:date="2021-03-09T14:26:00Z">
              <w:r w:rsidRPr="002F0E0F" w:rsidDel="0001720A">
                <w:rPr>
                  <w:sz w:val="18"/>
                  <w:szCs w:val="18"/>
                </w:rPr>
                <w:delText>s</w:delText>
              </w:r>
            </w:del>
            <w:r w:rsidRPr="002F0E0F">
              <w:rPr>
                <w:sz w:val="18"/>
                <w:szCs w:val="18"/>
              </w:rPr>
              <w:t>et to 1</w:t>
            </w:r>
            <w:ins w:id="576" w:author="Sameer Vermani" w:date="2021-03-09T14:26:00Z">
              <w:r>
                <w:rPr>
                  <w:sz w:val="18"/>
                  <w:szCs w:val="18"/>
                </w:rPr>
                <w:t xml:space="preserve"> and </w:t>
              </w:r>
            </w:ins>
            <w:ins w:id="577" w:author="Sameer Vermani" w:date="2021-03-10T13:32:00Z">
              <w:r w:rsidR="00F72413">
                <w:rPr>
                  <w:sz w:val="18"/>
                  <w:szCs w:val="18"/>
                </w:rPr>
                <w:t>V</w:t>
              </w:r>
            </w:ins>
            <w:ins w:id="578" w:author="Sameer Vermani" w:date="2021-03-09T14:26:00Z">
              <w:r>
                <w:rPr>
                  <w:sz w:val="18"/>
                  <w:szCs w:val="18"/>
                </w:rPr>
                <w:t>alidate</w:t>
              </w:r>
            </w:ins>
            <w:ins w:id="579" w:author="Sameer Vermani" w:date="2021-03-09T13:14:00Z">
              <w:r>
                <w:rPr>
                  <w:sz w:val="18"/>
                  <w:szCs w:val="18"/>
                </w:rPr>
                <w:t xml:space="preserve"> if </w:t>
              </w:r>
              <w:r w:rsidRPr="00690FF3">
                <w:rPr>
                  <w:sz w:val="18"/>
                  <w:szCs w:val="18"/>
                </w:rPr>
                <w:t>dot11EHTBaseLineFeaturesImplementedOnly</w:t>
              </w:r>
              <w:r>
                <w:rPr>
                  <w:sz w:val="18"/>
                  <w:szCs w:val="18"/>
                </w:rPr>
                <w:t xml:space="preserve"> equals true</w:t>
              </w:r>
            </w:ins>
            <w:r w:rsidRPr="002F0E0F">
              <w:rPr>
                <w:sz w:val="18"/>
                <w:szCs w:val="18"/>
              </w:rPr>
              <w:t xml:space="preserve">. </w:t>
            </w:r>
            <w:del w:id="580" w:author="Alice Chen" w:date="2021-03-09T18:59:00Z">
              <w:r w:rsidRPr="002F0E0F" w:rsidDel="00E328C8">
                <w:rPr>
                  <w:sz w:val="18"/>
                  <w:szCs w:val="18"/>
                </w:rPr>
                <w:delText xml:space="preserve">Maybe used for an expanded set of PPDU types or compressed modes in </w:delText>
              </w:r>
            </w:del>
            <w:ins w:id="581" w:author="Sameer Vermani" w:date="2021-03-09T11:11:00Z">
              <w:del w:id="582" w:author="Alice Chen" w:date="2021-03-09T18:59:00Z">
                <w:r w:rsidDel="00E328C8">
                  <w:rPr>
                    <w:sz w:val="18"/>
                    <w:szCs w:val="18"/>
                  </w:rPr>
                  <w:delText>IEEE 802.11 PHy clauses</w:delText>
                </w:r>
              </w:del>
            </w:ins>
            <w:ins w:id="583" w:author="Sameer Vermani" w:date="2021-02-17T14:35:00Z">
              <w:del w:id="584" w:author="Alice Chen" w:date="2021-03-09T18:59:00Z">
                <w:r w:rsidRPr="002F0E0F" w:rsidDel="00E328C8">
                  <w:rPr>
                    <w:sz w:val="18"/>
                    <w:szCs w:val="18"/>
                  </w:rPr>
                  <w:delText xml:space="preserve">that are defined for 2.4, 5 and 6 GHz spectrum from clause 36 onwards. </w:delText>
                </w:r>
              </w:del>
            </w:ins>
            <w:del w:id="585" w:author="Sameer Vermani" w:date="2021-02-17T14:35:00Z">
              <w:r w:rsidRPr="002F0E0F" w:rsidDel="003442E6">
                <w:rPr>
                  <w:sz w:val="18"/>
                  <w:szCs w:val="18"/>
                </w:rPr>
                <w:delText>future releases of amendments.</w:delText>
              </w:r>
            </w:del>
          </w:p>
        </w:tc>
      </w:tr>
    </w:tbl>
    <w:p w14:paraId="7137ED0B" w14:textId="77777777" w:rsidR="009710AE" w:rsidRDefault="009710AE" w:rsidP="009710AE">
      <w:pPr>
        <w:pStyle w:val="BodyText0"/>
        <w:kinsoku w:val="0"/>
        <w:overflowPunct w:val="0"/>
        <w:spacing w:before="9"/>
        <w:rPr>
          <w:sz w:val="17"/>
          <w:szCs w:val="17"/>
        </w:rPr>
      </w:pPr>
      <w:r>
        <w:rPr>
          <w:sz w:val="17"/>
          <w:szCs w:val="17"/>
        </w:rPr>
        <w:br w:type="textWrapping" w:clear="all"/>
      </w:r>
    </w:p>
    <w:p w14:paraId="098DB8E8" w14:textId="77777777" w:rsidR="009710AE" w:rsidRDefault="009710AE" w:rsidP="009710AE">
      <w:pPr>
        <w:rPr>
          <w:b/>
          <w:i/>
          <w:sz w:val="22"/>
          <w:szCs w:val="22"/>
        </w:rPr>
      </w:pPr>
      <w:r w:rsidRPr="004B2833">
        <w:rPr>
          <w:b/>
          <w:i/>
          <w:sz w:val="22"/>
          <w:szCs w:val="22"/>
          <w:highlight w:val="yellow"/>
        </w:rPr>
        <w:t xml:space="preserve">Instructions to the editor: </w:t>
      </w:r>
    </w:p>
    <w:p w14:paraId="1CFB6424" w14:textId="77777777" w:rsidR="009710AE" w:rsidRPr="0082172C" w:rsidRDefault="009710AE" w:rsidP="009710AE">
      <w:pPr>
        <w:rPr>
          <w:b/>
          <w:sz w:val="20"/>
          <w:lang w:eastAsia="zh-CN"/>
        </w:rPr>
      </w:pPr>
      <w:r w:rsidRPr="0082172C">
        <w:rPr>
          <w:b/>
          <w:sz w:val="20"/>
          <w:highlight w:val="yellow"/>
          <w:lang w:eastAsia="zh-CN"/>
        </w:rPr>
        <w:t>Please make the changes to</w:t>
      </w:r>
      <w:r>
        <w:rPr>
          <w:b/>
          <w:sz w:val="20"/>
          <w:highlight w:val="yellow"/>
          <w:lang w:eastAsia="zh-CN"/>
        </w:rPr>
        <w:t xml:space="preserve"> P239L60-P240L7 (in Table 36-23)</w:t>
      </w:r>
      <w:r w:rsidRPr="0082172C">
        <w:rPr>
          <w:b/>
          <w:sz w:val="20"/>
          <w:highlight w:val="yellow"/>
          <w:lang w:eastAsia="zh-CN"/>
        </w:rPr>
        <w:t xml:space="preserve"> as shown below:</w:t>
      </w:r>
    </w:p>
    <w:p w14:paraId="733D73F8" w14:textId="77777777" w:rsidR="009710AE" w:rsidRDefault="009710AE" w:rsidP="009710AE">
      <w:pPr>
        <w:pStyle w:val="BodyText0"/>
        <w:kinsoku w:val="0"/>
        <w:overflowPunct w:val="0"/>
        <w:spacing w:before="9"/>
        <w:rPr>
          <w:sz w:val="17"/>
          <w:szCs w:val="17"/>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9710AE" w:rsidRPr="002F0E0F" w14:paraId="514D87AC" w14:textId="77777777" w:rsidTr="002368C5">
        <w:trPr>
          <w:trHeight w:val="610"/>
        </w:trPr>
        <w:tc>
          <w:tcPr>
            <w:tcW w:w="1199" w:type="dxa"/>
            <w:tcBorders>
              <w:top w:val="single" w:sz="12" w:space="0" w:color="000000"/>
              <w:left w:val="single" w:sz="12" w:space="0" w:color="000000"/>
              <w:bottom w:val="single" w:sz="12" w:space="0" w:color="000000"/>
              <w:right w:val="single" w:sz="2" w:space="0" w:color="000000"/>
            </w:tcBorders>
          </w:tcPr>
          <w:p w14:paraId="1796E875" w14:textId="77777777" w:rsidR="009710AE" w:rsidRPr="002F0E0F" w:rsidRDefault="009710AE" w:rsidP="002368C5">
            <w:pPr>
              <w:pStyle w:val="TableParagraph"/>
              <w:kinsoku w:val="0"/>
              <w:overflowPunct w:val="0"/>
              <w:spacing w:before="104" w:line="230" w:lineRule="auto"/>
              <w:ind w:left="250" w:right="172" w:hanging="46"/>
              <w:rPr>
                <w:b/>
                <w:bCs/>
                <w:sz w:val="18"/>
                <w:szCs w:val="18"/>
              </w:rPr>
            </w:pPr>
            <w:r w:rsidRPr="002F0E0F">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1360919F" w14:textId="77777777" w:rsidR="009710AE" w:rsidRPr="002F0E0F" w:rsidRDefault="009710AE" w:rsidP="002368C5">
            <w:pPr>
              <w:pStyle w:val="TableParagraph"/>
              <w:kinsoku w:val="0"/>
              <w:overflowPunct w:val="0"/>
              <w:spacing w:before="1"/>
              <w:rPr>
                <w:sz w:val="17"/>
                <w:szCs w:val="17"/>
              </w:rPr>
            </w:pPr>
          </w:p>
          <w:p w14:paraId="7ABF2E51" w14:textId="77777777" w:rsidR="009710AE" w:rsidRPr="002F0E0F" w:rsidRDefault="009710AE" w:rsidP="002368C5">
            <w:pPr>
              <w:pStyle w:val="TableParagraph"/>
              <w:kinsoku w:val="0"/>
              <w:overflowPunct w:val="0"/>
              <w:ind w:left="375"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1360C40D" w14:textId="77777777" w:rsidR="009710AE" w:rsidRPr="002F0E0F" w:rsidRDefault="009710AE" w:rsidP="002368C5">
            <w:pPr>
              <w:pStyle w:val="TableParagraph"/>
              <w:kinsoku w:val="0"/>
              <w:overflowPunct w:val="0"/>
              <w:spacing w:before="1"/>
              <w:rPr>
                <w:sz w:val="17"/>
                <w:szCs w:val="17"/>
              </w:rPr>
            </w:pPr>
          </w:p>
          <w:p w14:paraId="024DEC7C" w14:textId="77777777" w:rsidR="009710AE" w:rsidRPr="002F0E0F" w:rsidRDefault="009710AE" w:rsidP="002368C5">
            <w:pPr>
              <w:pStyle w:val="TableParagraph"/>
              <w:kinsoku w:val="0"/>
              <w:overflowPunct w:val="0"/>
              <w:ind w:left="796" w:right="767"/>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027608A6" w14:textId="77777777" w:rsidR="009710AE" w:rsidRPr="002F0E0F" w:rsidRDefault="009710AE" w:rsidP="002368C5">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0536733F" w14:textId="77777777" w:rsidR="009710AE" w:rsidRPr="002F0E0F" w:rsidRDefault="009710AE" w:rsidP="002368C5">
            <w:pPr>
              <w:pStyle w:val="TableParagraph"/>
              <w:kinsoku w:val="0"/>
              <w:overflowPunct w:val="0"/>
              <w:spacing w:before="1"/>
              <w:rPr>
                <w:sz w:val="17"/>
                <w:szCs w:val="17"/>
              </w:rPr>
            </w:pPr>
          </w:p>
          <w:p w14:paraId="14EFDF13" w14:textId="77777777" w:rsidR="009710AE" w:rsidRPr="002F0E0F" w:rsidRDefault="009710AE" w:rsidP="002368C5">
            <w:pPr>
              <w:pStyle w:val="TableParagraph"/>
              <w:kinsoku w:val="0"/>
              <w:overflowPunct w:val="0"/>
              <w:ind w:left="123" w:right="84"/>
              <w:jc w:val="center"/>
              <w:rPr>
                <w:b/>
                <w:bCs/>
                <w:sz w:val="18"/>
                <w:szCs w:val="18"/>
              </w:rPr>
            </w:pPr>
            <w:r w:rsidRPr="002F0E0F">
              <w:rPr>
                <w:b/>
                <w:bCs/>
                <w:sz w:val="18"/>
                <w:szCs w:val="18"/>
              </w:rPr>
              <w:t>Description</w:t>
            </w:r>
          </w:p>
        </w:tc>
      </w:tr>
      <w:tr w:rsidR="009710AE" w:rsidRPr="002F0E0F" w14:paraId="374DB527" w14:textId="77777777" w:rsidTr="002368C5">
        <w:trPr>
          <w:trHeight w:val="690"/>
        </w:trPr>
        <w:tc>
          <w:tcPr>
            <w:tcW w:w="1199" w:type="dxa"/>
            <w:vMerge w:val="restart"/>
            <w:tcBorders>
              <w:top w:val="single" w:sz="4" w:space="0" w:color="000000"/>
              <w:left w:val="single" w:sz="12" w:space="0" w:color="000000"/>
              <w:bottom w:val="single" w:sz="4" w:space="0" w:color="000000"/>
              <w:right w:val="single" w:sz="2" w:space="0" w:color="000000"/>
            </w:tcBorders>
          </w:tcPr>
          <w:p w14:paraId="265AC537" w14:textId="77777777" w:rsidR="009710AE" w:rsidRPr="002F0E0F" w:rsidRDefault="009710AE" w:rsidP="002368C5">
            <w:pPr>
              <w:pStyle w:val="TableParagraph"/>
              <w:kinsoku w:val="0"/>
              <w:overflowPunct w:val="0"/>
              <w:spacing w:before="67"/>
              <w:ind w:left="282"/>
              <w:rPr>
                <w:sz w:val="18"/>
                <w:szCs w:val="18"/>
              </w:rPr>
            </w:pPr>
            <w:r w:rsidRPr="002F0E0F">
              <w:rPr>
                <w:sz w:val="18"/>
                <w:szCs w:val="18"/>
              </w:rPr>
              <w:t>U-SIG-</w:t>
            </w:r>
            <w:r>
              <w:rPr>
                <w:sz w:val="18"/>
                <w:szCs w:val="18"/>
              </w:rPr>
              <w:t>1</w:t>
            </w:r>
          </w:p>
        </w:tc>
        <w:tc>
          <w:tcPr>
            <w:tcW w:w="999" w:type="dxa"/>
            <w:tcBorders>
              <w:top w:val="single" w:sz="4" w:space="0" w:color="000000"/>
              <w:left w:val="single" w:sz="2" w:space="0" w:color="000000"/>
              <w:bottom w:val="single" w:sz="4" w:space="0" w:color="000000"/>
              <w:right w:val="single" w:sz="2" w:space="0" w:color="000000"/>
            </w:tcBorders>
          </w:tcPr>
          <w:p w14:paraId="034C842F" w14:textId="77777777" w:rsidR="009710AE" w:rsidRPr="002F0E0F" w:rsidRDefault="009710AE" w:rsidP="002368C5">
            <w:pPr>
              <w:pStyle w:val="TableParagraph"/>
              <w:kinsoku w:val="0"/>
              <w:overflowPunct w:val="0"/>
              <w:spacing w:before="67"/>
              <w:ind w:left="130"/>
              <w:rPr>
                <w:sz w:val="18"/>
                <w:szCs w:val="18"/>
              </w:rPr>
            </w:pPr>
            <w:r w:rsidRPr="002F0E0F">
              <w:rPr>
                <w:sz w:val="18"/>
                <w:szCs w:val="18"/>
              </w:rPr>
              <w:t>B2</w:t>
            </w:r>
            <w:r>
              <w:rPr>
                <w:sz w:val="18"/>
                <w:szCs w:val="18"/>
              </w:rPr>
              <w:t>0-B25</w:t>
            </w:r>
          </w:p>
        </w:tc>
        <w:tc>
          <w:tcPr>
            <w:tcW w:w="2000" w:type="dxa"/>
            <w:tcBorders>
              <w:top w:val="single" w:sz="4" w:space="0" w:color="000000"/>
              <w:left w:val="single" w:sz="2" w:space="0" w:color="000000"/>
              <w:bottom w:val="single" w:sz="4" w:space="0" w:color="000000"/>
              <w:right w:val="single" w:sz="2" w:space="0" w:color="000000"/>
            </w:tcBorders>
          </w:tcPr>
          <w:p w14:paraId="2977B134" w14:textId="77777777" w:rsidR="009710AE" w:rsidRPr="002F0E0F" w:rsidRDefault="009710AE" w:rsidP="002368C5">
            <w:pPr>
              <w:pStyle w:val="TableParagraph"/>
              <w:kinsoku w:val="0"/>
              <w:overflowPunct w:val="0"/>
              <w:spacing w:before="72" w:line="232" w:lineRule="auto"/>
              <w:ind w:left="131" w:right="429"/>
              <w:rPr>
                <w:sz w:val="18"/>
                <w:szCs w:val="18"/>
              </w:rPr>
            </w:pPr>
            <w:r>
              <w:rPr>
                <w:sz w:val="18"/>
                <w:szCs w:val="18"/>
              </w:rPr>
              <w:t>Disregard</w:t>
            </w:r>
          </w:p>
        </w:tc>
        <w:tc>
          <w:tcPr>
            <w:tcW w:w="900" w:type="dxa"/>
            <w:tcBorders>
              <w:top w:val="single" w:sz="4" w:space="0" w:color="000000"/>
              <w:left w:val="single" w:sz="2" w:space="0" w:color="000000"/>
              <w:bottom w:val="single" w:sz="4" w:space="0" w:color="000000"/>
              <w:right w:val="single" w:sz="2" w:space="0" w:color="000000"/>
            </w:tcBorders>
          </w:tcPr>
          <w:p w14:paraId="6FD5DF39" w14:textId="77777777" w:rsidR="009710AE" w:rsidRPr="002F0E0F" w:rsidRDefault="009710AE" w:rsidP="002368C5">
            <w:pPr>
              <w:pStyle w:val="TableParagraph"/>
              <w:kinsoku w:val="0"/>
              <w:overflowPunct w:val="0"/>
              <w:spacing w:before="67"/>
              <w:ind w:left="29"/>
              <w:jc w:val="center"/>
              <w:rPr>
                <w:sz w:val="18"/>
                <w:szCs w:val="18"/>
              </w:rPr>
            </w:pPr>
            <w:r>
              <w:rPr>
                <w:sz w:val="18"/>
                <w:szCs w:val="18"/>
              </w:rPr>
              <w:t>6</w:t>
            </w:r>
          </w:p>
        </w:tc>
        <w:tc>
          <w:tcPr>
            <w:tcW w:w="3001" w:type="dxa"/>
            <w:tcBorders>
              <w:top w:val="single" w:sz="4" w:space="0" w:color="000000"/>
              <w:left w:val="single" w:sz="2" w:space="0" w:color="000000"/>
              <w:bottom w:val="single" w:sz="4" w:space="0" w:color="000000"/>
              <w:right w:val="single" w:sz="12" w:space="0" w:color="000000"/>
            </w:tcBorders>
          </w:tcPr>
          <w:p w14:paraId="7AE17B8C" w14:textId="6E795112" w:rsidR="009710AE" w:rsidRPr="002F0E0F" w:rsidRDefault="009710AE" w:rsidP="002368C5">
            <w:pPr>
              <w:pStyle w:val="TableParagraph"/>
              <w:kinsoku w:val="0"/>
              <w:overflowPunct w:val="0"/>
              <w:spacing w:line="232" w:lineRule="auto"/>
              <w:ind w:left="131" w:right="143"/>
              <w:jc w:val="both"/>
              <w:rPr>
                <w:sz w:val="18"/>
                <w:szCs w:val="18"/>
              </w:rPr>
            </w:pPr>
            <w:r>
              <w:rPr>
                <w:sz w:val="18"/>
                <w:szCs w:val="18"/>
              </w:rPr>
              <w:t>Disregard</w:t>
            </w:r>
            <w:r w:rsidRPr="002F0E0F">
              <w:rPr>
                <w:sz w:val="18"/>
                <w:szCs w:val="18"/>
              </w:rPr>
              <w:t xml:space="preserve"> </w:t>
            </w:r>
            <w:ins w:id="586" w:author="Sameer Vermani" w:date="2021-03-09T13:13:00Z">
              <w:r>
                <w:rPr>
                  <w:sz w:val="18"/>
                  <w:szCs w:val="18"/>
                </w:rPr>
                <w:t xml:space="preserve">if </w:t>
              </w:r>
              <w:r w:rsidRPr="00690FF3">
                <w:rPr>
                  <w:sz w:val="18"/>
                  <w:szCs w:val="18"/>
                </w:rPr>
                <w:t>dot11EHTBaseLineFeaturesImplementedOnly</w:t>
              </w:r>
              <w:r>
                <w:rPr>
                  <w:sz w:val="18"/>
                  <w:szCs w:val="18"/>
                </w:rPr>
                <w:t xml:space="preserve"> equals true</w:t>
              </w:r>
            </w:ins>
            <w:r w:rsidRPr="002F0E0F">
              <w:rPr>
                <w:sz w:val="18"/>
                <w:szCs w:val="18"/>
              </w:rPr>
              <w:t xml:space="preserve">. </w:t>
            </w:r>
          </w:p>
        </w:tc>
      </w:tr>
      <w:tr w:rsidR="009710AE" w:rsidRPr="002F0E0F" w14:paraId="374AFD93" w14:textId="77777777" w:rsidTr="002368C5">
        <w:trPr>
          <w:trHeight w:val="690"/>
        </w:trPr>
        <w:tc>
          <w:tcPr>
            <w:tcW w:w="1199" w:type="dxa"/>
            <w:tcBorders>
              <w:top w:val="single" w:sz="4" w:space="0" w:color="000000"/>
              <w:left w:val="single" w:sz="12" w:space="0" w:color="000000"/>
              <w:right w:val="single" w:sz="2" w:space="0" w:color="000000"/>
            </w:tcBorders>
          </w:tcPr>
          <w:p w14:paraId="3B2B666B" w14:textId="77777777" w:rsidR="009710AE" w:rsidRPr="002F0E0F" w:rsidRDefault="009710AE" w:rsidP="002368C5">
            <w:pPr>
              <w:pStyle w:val="TableParagraph"/>
              <w:kinsoku w:val="0"/>
              <w:overflowPunct w:val="0"/>
              <w:spacing w:before="67"/>
              <w:ind w:left="282"/>
              <w:rPr>
                <w:sz w:val="18"/>
                <w:szCs w:val="18"/>
              </w:rPr>
            </w:pPr>
            <w:r>
              <w:rPr>
                <w:sz w:val="18"/>
                <w:szCs w:val="18"/>
              </w:rPr>
              <w:lastRenderedPageBreak/>
              <w:t>U-SIG-2</w:t>
            </w:r>
          </w:p>
        </w:tc>
        <w:tc>
          <w:tcPr>
            <w:tcW w:w="999" w:type="dxa"/>
            <w:tcBorders>
              <w:top w:val="single" w:sz="4" w:space="0" w:color="000000"/>
              <w:left w:val="single" w:sz="2" w:space="0" w:color="000000"/>
              <w:bottom w:val="single" w:sz="4" w:space="0" w:color="000000"/>
              <w:right w:val="single" w:sz="2" w:space="0" w:color="000000"/>
            </w:tcBorders>
          </w:tcPr>
          <w:p w14:paraId="0B04FB21" w14:textId="77777777" w:rsidR="009710AE" w:rsidRPr="002F0E0F" w:rsidRDefault="009710AE" w:rsidP="002368C5">
            <w:pPr>
              <w:pStyle w:val="TableParagraph"/>
              <w:kinsoku w:val="0"/>
              <w:overflowPunct w:val="0"/>
              <w:spacing w:before="67"/>
              <w:ind w:left="130"/>
              <w:rPr>
                <w:sz w:val="18"/>
                <w:szCs w:val="18"/>
              </w:rPr>
            </w:pPr>
            <w:r>
              <w:rPr>
                <w:sz w:val="18"/>
                <w:szCs w:val="18"/>
              </w:rPr>
              <w:t>B0-B15</w:t>
            </w:r>
          </w:p>
        </w:tc>
        <w:tc>
          <w:tcPr>
            <w:tcW w:w="2000" w:type="dxa"/>
            <w:tcBorders>
              <w:top w:val="single" w:sz="4" w:space="0" w:color="000000"/>
              <w:left w:val="single" w:sz="2" w:space="0" w:color="000000"/>
              <w:bottom w:val="single" w:sz="4" w:space="0" w:color="000000"/>
              <w:right w:val="single" w:sz="2" w:space="0" w:color="000000"/>
            </w:tcBorders>
          </w:tcPr>
          <w:p w14:paraId="5922D5D0" w14:textId="77777777" w:rsidR="009710AE" w:rsidRDefault="009710AE" w:rsidP="002368C5">
            <w:pPr>
              <w:pStyle w:val="TableParagraph"/>
              <w:kinsoku w:val="0"/>
              <w:overflowPunct w:val="0"/>
              <w:spacing w:before="72" w:line="232" w:lineRule="auto"/>
              <w:ind w:left="131" w:right="429"/>
              <w:rPr>
                <w:sz w:val="18"/>
                <w:szCs w:val="18"/>
              </w:rPr>
            </w:pPr>
            <w:r>
              <w:rPr>
                <w:sz w:val="18"/>
                <w:szCs w:val="18"/>
              </w:rPr>
              <w:t>Disregard</w:t>
            </w:r>
          </w:p>
        </w:tc>
        <w:tc>
          <w:tcPr>
            <w:tcW w:w="900" w:type="dxa"/>
            <w:tcBorders>
              <w:top w:val="single" w:sz="4" w:space="0" w:color="000000"/>
              <w:left w:val="single" w:sz="2" w:space="0" w:color="000000"/>
              <w:bottom w:val="single" w:sz="4" w:space="0" w:color="000000"/>
              <w:right w:val="single" w:sz="2" w:space="0" w:color="000000"/>
            </w:tcBorders>
          </w:tcPr>
          <w:p w14:paraId="28716894" w14:textId="77777777" w:rsidR="009710AE" w:rsidRDefault="009710AE" w:rsidP="002368C5">
            <w:pPr>
              <w:pStyle w:val="TableParagraph"/>
              <w:kinsoku w:val="0"/>
              <w:overflowPunct w:val="0"/>
              <w:spacing w:before="67"/>
              <w:ind w:left="29"/>
              <w:jc w:val="center"/>
              <w:rPr>
                <w:sz w:val="18"/>
                <w:szCs w:val="18"/>
              </w:rPr>
            </w:pPr>
            <w:r>
              <w:rPr>
                <w:sz w:val="18"/>
                <w:szCs w:val="18"/>
              </w:rPr>
              <w:t>16</w:t>
            </w:r>
          </w:p>
        </w:tc>
        <w:tc>
          <w:tcPr>
            <w:tcW w:w="3001" w:type="dxa"/>
            <w:tcBorders>
              <w:top w:val="single" w:sz="4" w:space="0" w:color="000000"/>
              <w:left w:val="single" w:sz="2" w:space="0" w:color="000000"/>
              <w:bottom w:val="single" w:sz="4" w:space="0" w:color="000000"/>
              <w:right w:val="single" w:sz="12" w:space="0" w:color="000000"/>
            </w:tcBorders>
          </w:tcPr>
          <w:p w14:paraId="21C5AB57" w14:textId="0AB8910A" w:rsidR="009710AE" w:rsidRDefault="009710AE" w:rsidP="002368C5">
            <w:pPr>
              <w:pStyle w:val="TableParagraph"/>
              <w:kinsoku w:val="0"/>
              <w:overflowPunct w:val="0"/>
              <w:spacing w:line="232" w:lineRule="auto"/>
              <w:ind w:left="131" w:right="143"/>
              <w:jc w:val="both"/>
              <w:rPr>
                <w:sz w:val="18"/>
                <w:szCs w:val="18"/>
              </w:rPr>
            </w:pPr>
            <w:r>
              <w:rPr>
                <w:sz w:val="18"/>
                <w:szCs w:val="18"/>
              </w:rPr>
              <w:t>Disregard</w:t>
            </w:r>
            <w:r w:rsidRPr="002F0E0F">
              <w:rPr>
                <w:sz w:val="18"/>
                <w:szCs w:val="18"/>
              </w:rPr>
              <w:t xml:space="preserve"> </w:t>
            </w:r>
            <w:ins w:id="587" w:author="Sameer Vermani" w:date="2021-03-09T13:13:00Z">
              <w:r>
                <w:rPr>
                  <w:sz w:val="18"/>
                  <w:szCs w:val="18"/>
                </w:rPr>
                <w:t xml:space="preserve">if </w:t>
              </w:r>
              <w:r w:rsidRPr="00690FF3">
                <w:rPr>
                  <w:sz w:val="18"/>
                  <w:szCs w:val="18"/>
                </w:rPr>
                <w:t>dot11EHTBaseLineFeaturesImplementedOnly</w:t>
              </w:r>
              <w:r>
                <w:rPr>
                  <w:sz w:val="18"/>
                  <w:szCs w:val="18"/>
                </w:rPr>
                <w:t xml:space="preserve"> equals true</w:t>
              </w:r>
            </w:ins>
            <w:r w:rsidRPr="002F0E0F">
              <w:rPr>
                <w:sz w:val="18"/>
                <w:szCs w:val="18"/>
              </w:rPr>
              <w:t xml:space="preserve">. </w:t>
            </w:r>
          </w:p>
        </w:tc>
      </w:tr>
    </w:tbl>
    <w:p w14:paraId="11ABDB48" w14:textId="77777777" w:rsidR="00C21579" w:rsidRDefault="00C21579" w:rsidP="00C21579">
      <w:pPr>
        <w:pStyle w:val="BodyText0"/>
        <w:kinsoku w:val="0"/>
        <w:overflowPunct w:val="0"/>
        <w:spacing w:before="9"/>
        <w:rPr>
          <w:sz w:val="17"/>
          <w:szCs w:val="17"/>
        </w:rPr>
      </w:pPr>
    </w:p>
    <w:p w14:paraId="09081B8C" w14:textId="77777777" w:rsidR="00C21579" w:rsidRDefault="00C21579" w:rsidP="00C21579">
      <w:pPr>
        <w:rPr>
          <w:b/>
          <w:i/>
          <w:sz w:val="22"/>
          <w:szCs w:val="22"/>
        </w:rPr>
      </w:pPr>
      <w:r w:rsidRPr="004B2833">
        <w:rPr>
          <w:b/>
          <w:i/>
          <w:sz w:val="22"/>
          <w:szCs w:val="22"/>
          <w:highlight w:val="yellow"/>
        </w:rPr>
        <w:t xml:space="preserve">Instructions to the editor: </w:t>
      </w:r>
    </w:p>
    <w:p w14:paraId="17157ACA" w14:textId="070F71D7" w:rsidR="00C21579" w:rsidRPr="0082172C" w:rsidRDefault="00C21579" w:rsidP="00C21579">
      <w:pPr>
        <w:rPr>
          <w:b/>
          <w:sz w:val="20"/>
          <w:lang w:eastAsia="zh-CN"/>
        </w:rPr>
      </w:pPr>
      <w:r w:rsidRPr="0082172C">
        <w:rPr>
          <w:b/>
          <w:sz w:val="20"/>
          <w:highlight w:val="yellow"/>
          <w:lang w:eastAsia="zh-CN"/>
        </w:rPr>
        <w:t>Please make the changes to</w:t>
      </w:r>
      <w:r>
        <w:rPr>
          <w:b/>
          <w:sz w:val="20"/>
          <w:highlight w:val="yellow"/>
          <w:lang w:eastAsia="zh-CN"/>
        </w:rPr>
        <w:t xml:space="preserve"> P23</w:t>
      </w:r>
      <w:r w:rsidR="00FE4AF8">
        <w:rPr>
          <w:b/>
          <w:sz w:val="20"/>
          <w:highlight w:val="yellow"/>
          <w:lang w:eastAsia="zh-CN"/>
        </w:rPr>
        <w:t>6</w:t>
      </w:r>
      <w:r>
        <w:rPr>
          <w:b/>
          <w:sz w:val="20"/>
          <w:highlight w:val="yellow"/>
          <w:lang w:eastAsia="zh-CN"/>
        </w:rPr>
        <w:t>L</w:t>
      </w:r>
      <w:r w:rsidR="00FE4AF8">
        <w:rPr>
          <w:b/>
          <w:sz w:val="20"/>
          <w:highlight w:val="yellow"/>
          <w:lang w:eastAsia="zh-CN"/>
        </w:rPr>
        <w:t>58-L59</w:t>
      </w:r>
      <w:r>
        <w:rPr>
          <w:b/>
          <w:sz w:val="20"/>
          <w:highlight w:val="yellow"/>
          <w:lang w:eastAsia="zh-CN"/>
        </w:rPr>
        <w:t xml:space="preserve"> (in Table 36-</w:t>
      </w:r>
      <w:r w:rsidR="00FE4AF8">
        <w:rPr>
          <w:b/>
          <w:sz w:val="20"/>
          <w:highlight w:val="yellow"/>
          <w:lang w:eastAsia="zh-CN"/>
        </w:rPr>
        <w:t>22</w:t>
      </w:r>
      <w:r>
        <w:rPr>
          <w:b/>
          <w:sz w:val="20"/>
          <w:highlight w:val="yellow"/>
          <w:lang w:eastAsia="zh-CN"/>
        </w:rPr>
        <w:t>)</w:t>
      </w:r>
      <w:r w:rsidRPr="0082172C">
        <w:rPr>
          <w:b/>
          <w:sz w:val="20"/>
          <w:highlight w:val="yellow"/>
          <w:lang w:eastAsia="zh-CN"/>
        </w:rPr>
        <w:t xml:space="preserve"> as shown below:</w:t>
      </w:r>
    </w:p>
    <w:p w14:paraId="2E146250" w14:textId="77777777" w:rsidR="00C21579" w:rsidRDefault="00C21579" w:rsidP="00C21579">
      <w:pPr>
        <w:pStyle w:val="BodyText0"/>
        <w:kinsoku w:val="0"/>
        <w:overflowPunct w:val="0"/>
        <w:spacing w:before="9"/>
        <w:rPr>
          <w:sz w:val="17"/>
          <w:szCs w:val="17"/>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C21579" w:rsidRPr="002F0E0F" w14:paraId="3310C5CF" w14:textId="77777777" w:rsidTr="002368C5">
        <w:trPr>
          <w:trHeight w:val="610"/>
        </w:trPr>
        <w:tc>
          <w:tcPr>
            <w:tcW w:w="1199" w:type="dxa"/>
            <w:tcBorders>
              <w:top w:val="single" w:sz="12" w:space="0" w:color="000000"/>
              <w:left w:val="single" w:sz="12" w:space="0" w:color="000000"/>
              <w:bottom w:val="single" w:sz="12" w:space="0" w:color="000000"/>
              <w:right w:val="single" w:sz="2" w:space="0" w:color="000000"/>
            </w:tcBorders>
          </w:tcPr>
          <w:p w14:paraId="5F0C631D" w14:textId="77777777" w:rsidR="00C21579" w:rsidRPr="002F0E0F" w:rsidRDefault="00C21579" w:rsidP="002368C5">
            <w:pPr>
              <w:pStyle w:val="TableParagraph"/>
              <w:kinsoku w:val="0"/>
              <w:overflowPunct w:val="0"/>
              <w:spacing w:before="104" w:line="230" w:lineRule="auto"/>
              <w:ind w:left="250" w:right="172" w:hanging="46"/>
              <w:rPr>
                <w:b/>
                <w:bCs/>
                <w:sz w:val="18"/>
                <w:szCs w:val="18"/>
              </w:rPr>
            </w:pPr>
            <w:r w:rsidRPr="002F0E0F">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79433762" w14:textId="77777777" w:rsidR="00C21579" w:rsidRPr="002F0E0F" w:rsidRDefault="00C21579" w:rsidP="002368C5">
            <w:pPr>
              <w:pStyle w:val="TableParagraph"/>
              <w:kinsoku w:val="0"/>
              <w:overflowPunct w:val="0"/>
              <w:spacing w:before="1"/>
              <w:rPr>
                <w:sz w:val="17"/>
                <w:szCs w:val="17"/>
              </w:rPr>
            </w:pPr>
          </w:p>
          <w:p w14:paraId="22B0A15D" w14:textId="77777777" w:rsidR="00C21579" w:rsidRPr="002F0E0F" w:rsidRDefault="00C21579" w:rsidP="002368C5">
            <w:pPr>
              <w:pStyle w:val="TableParagraph"/>
              <w:kinsoku w:val="0"/>
              <w:overflowPunct w:val="0"/>
              <w:ind w:left="375"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6D2B42E0" w14:textId="77777777" w:rsidR="00C21579" w:rsidRPr="002F0E0F" w:rsidRDefault="00C21579" w:rsidP="002368C5">
            <w:pPr>
              <w:pStyle w:val="TableParagraph"/>
              <w:kinsoku w:val="0"/>
              <w:overflowPunct w:val="0"/>
              <w:spacing w:before="1"/>
              <w:rPr>
                <w:sz w:val="17"/>
                <w:szCs w:val="17"/>
              </w:rPr>
            </w:pPr>
          </w:p>
          <w:p w14:paraId="2FB18044" w14:textId="77777777" w:rsidR="00C21579" w:rsidRPr="002F0E0F" w:rsidRDefault="00C21579" w:rsidP="002368C5">
            <w:pPr>
              <w:pStyle w:val="TableParagraph"/>
              <w:kinsoku w:val="0"/>
              <w:overflowPunct w:val="0"/>
              <w:ind w:left="796" w:right="767"/>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479271F7" w14:textId="77777777" w:rsidR="00C21579" w:rsidRPr="002F0E0F" w:rsidRDefault="00C21579" w:rsidP="002368C5">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582AF296" w14:textId="77777777" w:rsidR="00C21579" w:rsidRPr="002F0E0F" w:rsidRDefault="00C21579" w:rsidP="002368C5">
            <w:pPr>
              <w:pStyle w:val="TableParagraph"/>
              <w:kinsoku w:val="0"/>
              <w:overflowPunct w:val="0"/>
              <w:spacing w:before="1"/>
              <w:rPr>
                <w:sz w:val="17"/>
                <w:szCs w:val="17"/>
              </w:rPr>
            </w:pPr>
          </w:p>
          <w:p w14:paraId="02A946E1" w14:textId="77777777" w:rsidR="00C21579" w:rsidRPr="002F0E0F" w:rsidRDefault="00C21579" w:rsidP="002368C5">
            <w:pPr>
              <w:pStyle w:val="TableParagraph"/>
              <w:kinsoku w:val="0"/>
              <w:overflowPunct w:val="0"/>
              <w:ind w:left="123" w:right="84"/>
              <w:jc w:val="center"/>
              <w:rPr>
                <w:b/>
                <w:bCs/>
                <w:sz w:val="18"/>
                <w:szCs w:val="18"/>
              </w:rPr>
            </w:pPr>
            <w:r w:rsidRPr="002F0E0F">
              <w:rPr>
                <w:b/>
                <w:bCs/>
                <w:sz w:val="18"/>
                <w:szCs w:val="18"/>
              </w:rPr>
              <w:t>Description</w:t>
            </w:r>
          </w:p>
        </w:tc>
      </w:tr>
      <w:tr w:rsidR="00C21579" w:rsidRPr="002F0E0F" w14:paraId="736BCCE4" w14:textId="77777777" w:rsidTr="002368C5">
        <w:trPr>
          <w:trHeight w:val="690"/>
        </w:trPr>
        <w:tc>
          <w:tcPr>
            <w:tcW w:w="1199" w:type="dxa"/>
            <w:vMerge w:val="restart"/>
            <w:tcBorders>
              <w:top w:val="single" w:sz="4" w:space="0" w:color="000000"/>
              <w:left w:val="single" w:sz="12" w:space="0" w:color="000000"/>
              <w:right w:val="single" w:sz="2" w:space="0" w:color="000000"/>
            </w:tcBorders>
          </w:tcPr>
          <w:p w14:paraId="25816627" w14:textId="77777777" w:rsidR="00C21579" w:rsidRPr="002F0E0F" w:rsidRDefault="00C21579" w:rsidP="002368C5">
            <w:pPr>
              <w:pStyle w:val="TableParagraph"/>
              <w:kinsoku w:val="0"/>
              <w:overflowPunct w:val="0"/>
              <w:spacing w:before="67"/>
              <w:ind w:left="282"/>
              <w:rPr>
                <w:sz w:val="18"/>
                <w:szCs w:val="18"/>
              </w:rPr>
            </w:pPr>
            <w:r w:rsidRPr="002F0E0F">
              <w:rPr>
                <w:sz w:val="18"/>
                <w:szCs w:val="18"/>
              </w:rPr>
              <w:t>U-SIG-</w:t>
            </w:r>
            <w:r>
              <w:rPr>
                <w:sz w:val="18"/>
                <w:szCs w:val="18"/>
              </w:rPr>
              <w:t>1</w:t>
            </w:r>
          </w:p>
        </w:tc>
        <w:tc>
          <w:tcPr>
            <w:tcW w:w="999" w:type="dxa"/>
            <w:tcBorders>
              <w:top w:val="single" w:sz="4" w:space="0" w:color="000000"/>
              <w:left w:val="single" w:sz="2" w:space="0" w:color="000000"/>
              <w:bottom w:val="single" w:sz="4" w:space="0" w:color="000000"/>
              <w:right w:val="single" w:sz="2" w:space="0" w:color="000000"/>
            </w:tcBorders>
          </w:tcPr>
          <w:p w14:paraId="7038A960" w14:textId="638A78D4" w:rsidR="00C21579" w:rsidRPr="002F0E0F" w:rsidRDefault="00C21579" w:rsidP="002368C5">
            <w:pPr>
              <w:pStyle w:val="TableParagraph"/>
              <w:kinsoku w:val="0"/>
              <w:overflowPunct w:val="0"/>
              <w:spacing w:before="67"/>
              <w:ind w:left="130"/>
              <w:rPr>
                <w:sz w:val="18"/>
                <w:szCs w:val="18"/>
              </w:rPr>
            </w:pPr>
            <w:r w:rsidRPr="002F0E0F">
              <w:rPr>
                <w:sz w:val="18"/>
                <w:szCs w:val="18"/>
              </w:rPr>
              <w:t>B2</w:t>
            </w:r>
            <w:r>
              <w:rPr>
                <w:sz w:val="18"/>
                <w:szCs w:val="18"/>
              </w:rPr>
              <w:t>0-B2</w:t>
            </w:r>
            <w:r w:rsidR="00FE4AF8">
              <w:rPr>
                <w:sz w:val="18"/>
                <w:szCs w:val="18"/>
              </w:rPr>
              <w:t>6</w:t>
            </w:r>
          </w:p>
        </w:tc>
        <w:tc>
          <w:tcPr>
            <w:tcW w:w="2000" w:type="dxa"/>
            <w:tcBorders>
              <w:top w:val="single" w:sz="4" w:space="0" w:color="000000"/>
              <w:left w:val="single" w:sz="2" w:space="0" w:color="000000"/>
              <w:bottom w:val="single" w:sz="4" w:space="0" w:color="000000"/>
              <w:right w:val="single" w:sz="2" w:space="0" w:color="000000"/>
            </w:tcBorders>
          </w:tcPr>
          <w:p w14:paraId="48C6C574" w14:textId="77777777" w:rsidR="00C21579" w:rsidRPr="002F0E0F" w:rsidRDefault="00C21579" w:rsidP="002368C5">
            <w:pPr>
              <w:pStyle w:val="TableParagraph"/>
              <w:kinsoku w:val="0"/>
              <w:overflowPunct w:val="0"/>
              <w:spacing w:before="72" w:line="232" w:lineRule="auto"/>
              <w:ind w:left="131" w:right="429"/>
              <w:rPr>
                <w:sz w:val="18"/>
                <w:szCs w:val="18"/>
              </w:rPr>
            </w:pPr>
            <w:r>
              <w:rPr>
                <w:sz w:val="18"/>
                <w:szCs w:val="18"/>
              </w:rPr>
              <w:t>Disregard</w:t>
            </w:r>
          </w:p>
        </w:tc>
        <w:tc>
          <w:tcPr>
            <w:tcW w:w="900" w:type="dxa"/>
            <w:tcBorders>
              <w:top w:val="single" w:sz="4" w:space="0" w:color="000000"/>
              <w:left w:val="single" w:sz="2" w:space="0" w:color="000000"/>
              <w:bottom w:val="single" w:sz="4" w:space="0" w:color="000000"/>
              <w:right w:val="single" w:sz="2" w:space="0" w:color="000000"/>
            </w:tcBorders>
          </w:tcPr>
          <w:p w14:paraId="0C91DD78" w14:textId="06B0E402" w:rsidR="00C21579" w:rsidRPr="002F0E0F" w:rsidRDefault="00FE4AF8" w:rsidP="002368C5">
            <w:pPr>
              <w:pStyle w:val="TableParagraph"/>
              <w:kinsoku w:val="0"/>
              <w:overflowPunct w:val="0"/>
              <w:spacing w:before="67"/>
              <w:ind w:left="29"/>
              <w:jc w:val="center"/>
              <w:rPr>
                <w:sz w:val="18"/>
                <w:szCs w:val="18"/>
              </w:rPr>
            </w:pPr>
            <w:r>
              <w:rPr>
                <w:sz w:val="18"/>
                <w:szCs w:val="18"/>
              </w:rPr>
              <w:t>6</w:t>
            </w:r>
          </w:p>
        </w:tc>
        <w:tc>
          <w:tcPr>
            <w:tcW w:w="3001" w:type="dxa"/>
            <w:tcBorders>
              <w:top w:val="single" w:sz="4" w:space="0" w:color="000000"/>
              <w:left w:val="single" w:sz="2" w:space="0" w:color="000000"/>
              <w:bottom w:val="single" w:sz="4" w:space="0" w:color="000000"/>
              <w:right w:val="single" w:sz="12" w:space="0" w:color="000000"/>
            </w:tcBorders>
          </w:tcPr>
          <w:p w14:paraId="52E9EE67" w14:textId="1C1978BD" w:rsidR="00C21579" w:rsidRPr="002F0E0F" w:rsidRDefault="00EE4F1E" w:rsidP="002368C5">
            <w:pPr>
              <w:pStyle w:val="TableParagraph"/>
              <w:kinsoku w:val="0"/>
              <w:overflowPunct w:val="0"/>
              <w:spacing w:line="232" w:lineRule="auto"/>
              <w:ind w:left="131" w:right="143"/>
              <w:jc w:val="both"/>
              <w:rPr>
                <w:sz w:val="18"/>
                <w:szCs w:val="18"/>
              </w:rPr>
            </w:pPr>
            <w:r>
              <w:rPr>
                <w:sz w:val="18"/>
                <w:szCs w:val="18"/>
              </w:rPr>
              <w:t>Disregard</w:t>
            </w:r>
            <w:r w:rsidRPr="002F0E0F">
              <w:rPr>
                <w:sz w:val="18"/>
                <w:szCs w:val="18"/>
              </w:rPr>
              <w:t xml:space="preserve"> </w:t>
            </w:r>
            <w:ins w:id="588" w:author="Sameer Vermani" w:date="2021-03-09T13:13:00Z">
              <w:r>
                <w:rPr>
                  <w:sz w:val="18"/>
                  <w:szCs w:val="18"/>
                </w:rPr>
                <w:t xml:space="preserve">if </w:t>
              </w:r>
              <w:r w:rsidRPr="00690FF3">
                <w:rPr>
                  <w:sz w:val="18"/>
                  <w:szCs w:val="18"/>
                </w:rPr>
                <w:t>dot11EHTBaseLineFeaturesImplementedOnly</w:t>
              </w:r>
              <w:r>
                <w:rPr>
                  <w:sz w:val="18"/>
                  <w:szCs w:val="18"/>
                </w:rPr>
                <w:t xml:space="preserve"> equals true</w:t>
              </w:r>
            </w:ins>
            <w:r w:rsidRPr="002F0E0F">
              <w:rPr>
                <w:sz w:val="18"/>
                <w:szCs w:val="18"/>
              </w:rPr>
              <w:t>.</w:t>
            </w:r>
          </w:p>
        </w:tc>
      </w:tr>
    </w:tbl>
    <w:p w14:paraId="2A6CFFBA" w14:textId="77777777" w:rsidR="0091363A" w:rsidRDefault="0091363A" w:rsidP="0091363A">
      <w:pPr>
        <w:pStyle w:val="BodyText0"/>
        <w:kinsoku w:val="0"/>
        <w:overflowPunct w:val="0"/>
        <w:spacing w:before="9"/>
        <w:rPr>
          <w:sz w:val="17"/>
          <w:szCs w:val="17"/>
        </w:rPr>
      </w:pPr>
    </w:p>
    <w:p w14:paraId="329B3A2B" w14:textId="77777777" w:rsidR="0091363A" w:rsidRDefault="0091363A" w:rsidP="0091363A">
      <w:pPr>
        <w:rPr>
          <w:b/>
          <w:i/>
          <w:sz w:val="22"/>
          <w:szCs w:val="22"/>
        </w:rPr>
      </w:pPr>
      <w:r w:rsidRPr="004B2833">
        <w:rPr>
          <w:b/>
          <w:i/>
          <w:sz w:val="22"/>
          <w:szCs w:val="22"/>
          <w:highlight w:val="yellow"/>
        </w:rPr>
        <w:t xml:space="preserve">Instructions to the editor: </w:t>
      </w:r>
    </w:p>
    <w:p w14:paraId="081354EC" w14:textId="70AF0B82" w:rsidR="0091363A" w:rsidRPr="0082172C" w:rsidRDefault="0091363A" w:rsidP="0091363A">
      <w:pPr>
        <w:rPr>
          <w:b/>
          <w:sz w:val="20"/>
          <w:lang w:eastAsia="zh-CN"/>
        </w:rPr>
      </w:pPr>
      <w:r w:rsidRPr="0082172C">
        <w:rPr>
          <w:b/>
          <w:sz w:val="20"/>
          <w:highlight w:val="yellow"/>
          <w:lang w:eastAsia="zh-CN"/>
        </w:rPr>
        <w:t>Please make the changes to</w:t>
      </w:r>
      <w:r>
        <w:rPr>
          <w:b/>
          <w:sz w:val="20"/>
          <w:highlight w:val="yellow"/>
          <w:lang w:eastAsia="zh-CN"/>
        </w:rPr>
        <w:t xml:space="preserve"> P238L48 (in Table 36-22)</w:t>
      </w:r>
      <w:r w:rsidRPr="0082172C">
        <w:rPr>
          <w:b/>
          <w:sz w:val="20"/>
          <w:highlight w:val="yellow"/>
          <w:lang w:eastAsia="zh-CN"/>
        </w:rPr>
        <w:t xml:space="preserve"> as shown below:</w:t>
      </w:r>
    </w:p>
    <w:p w14:paraId="68AD9848" w14:textId="77777777" w:rsidR="0091363A" w:rsidRDefault="0091363A" w:rsidP="0091363A">
      <w:pPr>
        <w:pStyle w:val="BodyText0"/>
        <w:kinsoku w:val="0"/>
        <w:overflowPunct w:val="0"/>
        <w:spacing w:before="9"/>
        <w:rPr>
          <w:sz w:val="17"/>
          <w:szCs w:val="17"/>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91363A" w:rsidRPr="002F0E0F" w14:paraId="4E0AD351" w14:textId="77777777" w:rsidTr="002368C5">
        <w:trPr>
          <w:trHeight w:val="610"/>
        </w:trPr>
        <w:tc>
          <w:tcPr>
            <w:tcW w:w="1199" w:type="dxa"/>
            <w:tcBorders>
              <w:top w:val="single" w:sz="12" w:space="0" w:color="000000"/>
              <w:left w:val="single" w:sz="12" w:space="0" w:color="000000"/>
              <w:bottom w:val="single" w:sz="12" w:space="0" w:color="000000"/>
              <w:right w:val="single" w:sz="2" w:space="0" w:color="000000"/>
            </w:tcBorders>
          </w:tcPr>
          <w:p w14:paraId="66B7E4FC" w14:textId="77777777" w:rsidR="0091363A" w:rsidRPr="002F0E0F" w:rsidRDefault="0091363A" w:rsidP="002368C5">
            <w:pPr>
              <w:pStyle w:val="TableParagraph"/>
              <w:kinsoku w:val="0"/>
              <w:overflowPunct w:val="0"/>
              <w:spacing w:before="104" w:line="230" w:lineRule="auto"/>
              <w:ind w:left="250" w:right="172" w:hanging="46"/>
              <w:rPr>
                <w:b/>
                <w:bCs/>
                <w:sz w:val="18"/>
                <w:szCs w:val="18"/>
              </w:rPr>
            </w:pPr>
            <w:r w:rsidRPr="002F0E0F">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37D887CA" w14:textId="77777777" w:rsidR="0091363A" w:rsidRPr="002F0E0F" w:rsidRDefault="0091363A" w:rsidP="002368C5">
            <w:pPr>
              <w:pStyle w:val="TableParagraph"/>
              <w:kinsoku w:val="0"/>
              <w:overflowPunct w:val="0"/>
              <w:spacing w:before="1"/>
              <w:rPr>
                <w:sz w:val="17"/>
                <w:szCs w:val="17"/>
              </w:rPr>
            </w:pPr>
          </w:p>
          <w:p w14:paraId="08DE2DF9" w14:textId="77777777" w:rsidR="0091363A" w:rsidRPr="002F0E0F" w:rsidRDefault="0091363A" w:rsidP="002368C5">
            <w:pPr>
              <w:pStyle w:val="TableParagraph"/>
              <w:kinsoku w:val="0"/>
              <w:overflowPunct w:val="0"/>
              <w:ind w:left="375"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4E9657E9" w14:textId="77777777" w:rsidR="0091363A" w:rsidRPr="002F0E0F" w:rsidRDefault="0091363A" w:rsidP="002368C5">
            <w:pPr>
              <w:pStyle w:val="TableParagraph"/>
              <w:kinsoku w:val="0"/>
              <w:overflowPunct w:val="0"/>
              <w:spacing w:before="1"/>
              <w:rPr>
                <w:sz w:val="17"/>
                <w:szCs w:val="17"/>
              </w:rPr>
            </w:pPr>
          </w:p>
          <w:p w14:paraId="78B77728" w14:textId="77777777" w:rsidR="0091363A" w:rsidRPr="002F0E0F" w:rsidRDefault="0091363A" w:rsidP="002368C5">
            <w:pPr>
              <w:pStyle w:val="TableParagraph"/>
              <w:kinsoku w:val="0"/>
              <w:overflowPunct w:val="0"/>
              <w:ind w:left="796" w:right="767"/>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316340DA" w14:textId="77777777" w:rsidR="0091363A" w:rsidRPr="002F0E0F" w:rsidRDefault="0091363A" w:rsidP="002368C5">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47BBC6D5" w14:textId="77777777" w:rsidR="0091363A" w:rsidRPr="002F0E0F" w:rsidRDefault="0091363A" w:rsidP="002368C5">
            <w:pPr>
              <w:pStyle w:val="TableParagraph"/>
              <w:kinsoku w:val="0"/>
              <w:overflowPunct w:val="0"/>
              <w:spacing w:before="1"/>
              <w:rPr>
                <w:sz w:val="17"/>
                <w:szCs w:val="17"/>
              </w:rPr>
            </w:pPr>
          </w:p>
          <w:p w14:paraId="09C7B8D7" w14:textId="77777777" w:rsidR="0091363A" w:rsidRPr="002F0E0F" w:rsidRDefault="0091363A" w:rsidP="002368C5">
            <w:pPr>
              <w:pStyle w:val="TableParagraph"/>
              <w:kinsoku w:val="0"/>
              <w:overflowPunct w:val="0"/>
              <w:ind w:left="123" w:right="84"/>
              <w:jc w:val="center"/>
              <w:rPr>
                <w:b/>
                <w:bCs/>
                <w:sz w:val="18"/>
                <w:szCs w:val="18"/>
              </w:rPr>
            </w:pPr>
            <w:r w:rsidRPr="002F0E0F">
              <w:rPr>
                <w:b/>
                <w:bCs/>
                <w:sz w:val="18"/>
                <w:szCs w:val="18"/>
              </w:rPr>
              <w:t>Description</w:t>
            </w:r>
          </w:p>
        </w:tc>
      </w:tr>
      <w:tr w:rsidR="0091363A" w:rsidRPr="002F0E0F" w14:paraId="5937D23B" w14:textId="77777777" w:rsidTr="002368C5">
        <w:trPr>
          <w:trHeight w:val="690"/>
        </w:trPr>
        <w:tc>
          <w:tcPr>
            <w:tcW w:w="1199" w:type="dxa"/>
            <w:vMerge w:val="restart"/>
            <w:tcBorders>
              <w:top w:val="single" w:sz="4" w:space="0" w:color="000000"/>
              <w:left w:val="single" w:sz="12" w:space="0" w:color="000000"/>
              <w:right w:val="single" w:sz="2" w:space="0" w:color="000000"/>
            </w:tcBorders>
          </w:tcPr>
          <w:p w14:paraId="1059A1A5" w14:textId="326CD7B1" w:rsidR="0091363A" w:rsidRPr="002F0E0F" w:rsidRDefault="0091363A" w:rsidP="002368C5">
            <w:pPr>
              <w:pStyle w:val="TableParagraph"/>
              <w:kinsoku w:val="0"/>
              <w:overflowPunct w:val="0"/>
              <w:spacing w:before="67"/>
              <w:ind w:left="282"/>
              <w:rPr>
                <w:sz w:val="18"/>
                <w:szCs w:val="18"/>
              </w:rPr>
            </w:pPr>
            <w:r w:rsidRPr="002F0E0F">
              <w:rPr>
                <w:sz w:val="18"/>
                <w:szCs w:val="18"/>
              </w:rPr>
              <w:t>U-SIG-</w:t>
            </w:r>
            <w:r>
              <w:rPr>
                <w:sz w:val="18"/>
                <w:szCs w:val="18"/>
              </w:rPr>
              <w:t>2</w:t>
            </w:r>
          </w:p>
        </w:tc>
        <w:tc>
          <w:tcPr>
            <w:tcW w:w="999" w:type="dxa"/>
            <w:tcBorders>
              <w:top w:val="single" w:sz="4" w:space="0" w:color="000000"/>
              <w:left w:val="single" w:sz="2" w:space="0" w:color="000000"/>
              <w:bottom w:val="single" w:sz="4" w:space="0" w:color="000000"/>
              <w:right w:val="single" w:sz="2" w:space="0" w:color="000000"/>
            </w:tcBorders>
          </w:tcPr>
          <w:p w14:paraId="599AFAE6" w14:textId="70201431" w:rsidR="0091363A" w:rsidRPr="002F0E0F" w:rsidRDefault="0091363A" w:rsidP="002368C5">
            <w:pPr>
              <w:pStyle w:val="TableParagraph"/>
              <w:kinsoku w:val="0"/>
              <w:overflowPunct w:val="0"/>
              <w:spacing w:before="67"/>
              <w:ind w:left="130"/>
              <w:rPr>
                <w:sz w:val="18"/>
                <w:szCs w:val="18"/>
              </w:rPr>
            </w:pPr>
            <w:r w:rsidRPr="002F0E0F">
              <w:rPr>
                <w:sz w:val="18"/>
                <w:szCs w:val="18"/>
              </w:rPr>
              <w:t>B</w:t>
            </w:r>
            <w:r w:rsidR="00CB090A">
              <w:rPr>
                <w:sz w:val="18"/>
                <w:szCs w:val="18"/>
              </w:rPr>
              <w:t>11</w:t>
            </w:r>
            <w:r>
              <w:rPr>
                <w:sz w:val="18"/>
                <w:szCs w:val="18"/>
              </w:rPr>
              <w:t>-B</w:t>
            </w:r>
            <w:r w:rsidR="00CB090A">
              <w:rPr>
                <w:sz w:val="18"/>
                <w:szCs w:val="18"/>
              </w:rPr>
              <w:t>15</w:t>
            </w:r>
          </w:p>
        </w:tc>
        <w:tc>
          <w:tcPr>
            <w:tcW w:w="2000" w:type="dxa"/>
            <w:tcBorders>
              <w:top w:val="single" w:sz="4" w:space="0" w:color="000000"/>
              <w:left w:val="single" w:sz="2" w:space="0" w:color="000000"/>
              <w:bottom w:val="single" w:sz="4" w:space="0" w:color="000000"/>
              <w:right w:val="single" w:sz="2" w:space="0" w:color="000000"/>
            </w:tcBorders>
          </w:tcPr>
          <w:p w14:paraId="29984018" w14:textId="77777777" w:rsidR="0091363A" w:rsidRPr="002F0E0F" w:rsidRDefault="0091363A" w:rsidP="002368C5">
            <w:pPr>
              <w:pStyle w:val="TableParagraph"/>
              <w:kinsoku w:val="0"/>
              <w:overflowPunct w:val="0"/>
              <w:spacing w:before="72" w:line="232" w:lineRule="auto"/>
              <w:ind w:left="131" w:right="429"/>
              <w:rPr>
                <w:sz w:val="18"/>
                <w:szCs w:val="18"/>
              </w:rPr>
            </w:pPr>
            <w:r>
              <w:rPr>
                <w:sz w:val="18"/>
                <w:szCs w:val="18"/>
              </w:rPr>
              <w:t>Disregard</w:t>
            </w:r>
          </w:p>
        </w:tc>
        <w:tc>
          <w:tcPr>
            <w:tcW w:w="900" w:type="dxa"/>
            <w:tcBorders>
              <w:top w:val="single" w:sz="4" w:space="0" w:color="000000"/>
              <w:left w:val="single" w:sz="2" w:space="0" w:color="000000"/>
              <w:bottom w:val="single" w:sz="4" w:space="0" w:color="000000"/>
              <w:right w:val="single" w:sz="2" w:space="0" w:color="000000"/>
            </w:tcBorders>
          </w:tcPr>
          <w:p w14:paraId="50DF99D5" w14:textId="15FC9796" w:rsidR="0091363A" w:rsidRPr="002F0E0F" w:rsidRDefault="00CB090A" w:rsidP="002368C5">
            <w:pPr>
              <w:pStyle w:val="TableParagraph"/>
              <w:kinsoku w:val="0"/>
              <w:overflowPunct w:val="0"/>
              <w:spacing w:before="67"/>
              <w:ind w:left="29"/>
              <w:jc w:val="center"/>
              <w:rPr>
                <w:sz w:val="18"/>
                <w:szCs w:val="18"/>
              </w:rPr>
            </w:pPr>
            <w:r>
              <w:rPr>
                <w:sz w:val="18"/>
                <w:szCs w:val="18"/>
              </w:rPr>
              <w:t>5</w:t>
            </w:r>
          </w:p>
        </w:tc>
        <w:tc>
          <w:tcPr>
            <w:tcW w:w="3001" w:type="dxa"/>
            <w:tcBorders>
              <w:top w:val="single" w:sz="4" w:space="0" w:color="000000"/>
              <w:left w:val="single" w:sz="2" w:space="0" w:color="000000"/>
              <w:bottom w:val="single" w:sz="4" w:space="0" w:color="000000"/>
              <w:right w:val="single" w:sz="12" w:space="0" w:color="000000"/>
            </w:tcBorders>
          </w:tcPr>
          <w:p w14:paraId="2D1D544D" w14:textId="77777777" w:rsidR="0091363A" w:rsidRPr="002F0E0F" w:rsidRDefault="0091363A" w:rsidP="002368C5">
            <w:pPr>
              <w:pStyle w:val="TableParagraph"/>
              <w:kinsoku w:val="0"/>
              <w:overflowPunct w:val="0"/>
              <w:spacing w:line="232" w:lineRule="auto"/>
              <w:ind w:left="131" w:right="143"/>
              <w:jc w:val="both"/>
              <w:rPr>
                <w:sz w:val="18"/>
                <w:szCs w:val="18"/>
              </w:rPr>
            </w:pPr>
            <w:r>
              <w:rPr>
                <w:sz w:val="18"/>
                <w:szCs w:val="18"/>
              </w:rPr>
              <w:t>Disregard</w:t>
            </w:r>
            <w:r w:rsidRPr="002F0E0F">
              <w:rPr>
                <w:sz w:val="18"/>
                <w:szCs w:val="18"/>
              </w:rPr>
              <w:t xml:space="preserve"> </w:t>
            </w:r>
            <w:ins w:id="589" w:author="Sameer Vermani" w:date="2021-03-09T13:13:00Z">
              <w:r>
                <w:rPr>
                  <w:sz w:val="18"/>
                  <w:szCs w:val="18"/>
                </w:rPr>
                <w:t xml:space="preserve">if </w:t>
              </w:r>
              <w:r w:rsidRPr="00690FF3">
                <w:rPr>
                  <w:sz w:val="18"/>
                  <w:szCs w:val="18"/>
                </w:rPr>
                <w:t>dot11EHTBaseLineFeaturesImplementedOnly</w:t>
              </w:r>
              <w:r>
                <w:rPr>
                  <w:sz w:val="18"/>
                  <w:szCs w:val="18"/>
                </w:rPr>
                <w:t xml:space="preserve"> equals true</w:t>
              </w:r>
            </w:ins>
            <w:r w:rsidRPr="002F0E0F">
              <w:rPr>
                <w:sz w:val="18"/>
                <w:szCs w:val="18"/>
              </w:rPr>
              <w:t>.</w:t>
            </w:r>
          </w:p>
        </w:tc>
      </w:tr>
    </w:tbl>
    <w:p w14:paraId="4A05F985" w14:textId="76F02B5C" w:rsidR="00217CFD" w:rsidRDefault="00217CFD" w:rsidP="00060DEF">
      <w:pPr>
        <w:jc w:val="both"/>
        <w:rPr>
          <w:sz w:val="28"/>
          <w:szCs w:val="22"/>
        </w:rPr>
      </w:pPr>
    </w:p>
    <w:p w14:paraId="1CB133FD" w14:textId="77777777" w:rsidR="00476D22" w:rsidRDefault="00476D22" w:rsidP="00476D22">
      <w:pPr>
        <w:rPr>
          <w:b/>
          <w:i/>
          <w:sz w:val="22"/>
          <w:szCs w:val="22"/>
        </w:rPr>
      </w:pPr>
      <w:r>
        <w:rPr>
          <w:b/>
          <w:i/>
          <w:sz w:val="22"/>
          <w:szCs w:val="22"/>
          <w:highlight w:val="yellow"/>
        </w:rPr>
        <w:t xml:space="preserve">Instructions to the editor: </w:t>
      </w:r>
    </w:p>
    <w:p w14:paraId="552423C9" w14:textId="77777777" w:rsidR="00476D22" w:rsidRDefault="00476D22" w:rsidP="00476D22">
      <w:pPr>
        <w:rPr>
          <w:b/>
          <w:sz w:val="20"/>
          <w:lang w:eastAsia="zh-CN"/>
        </w:rPr>
      </w:pPr>
      <w:r>
        <w:rPr>
          <w:b/>
          <w:sz w:val="20"/>
          <w:highlight w:val="yellow"/>
          <w:lang w:eastAsia="zh-CN"/>
        </w:rPr>
        <w:t>Please make the changes to P230L16-28 (in Table 36-19), P236L20-26 (in Table 36-22), P239L18-24 (in Table 36-23) as shown below:</w:t>
      </w:r>
    </w:p>
    <w:p w14:paraId="667DBCAB" w14:textId="77777777" w:rsidR="00476D22" w:rsidRDefault="00476D22" w:rsidP="00476D22"/>
    <w:tbl>
      <w:tblPr>
        <w:tblW w:w="0" w:type="auto"/>
        <w:tblInd w:w="15" w:type="dxa"/>
        <w:tblLayout w:type="fixed"/>
        <w:tblCellMar>
          <w:left w:w="0" w:type="dxa"/>
          <w:right w:w="0" w:type="dxa"/>
        </w:tblCellMar>
        <w:tblLook w:val="04A0" w:firstRow="1" w:lastRow="0" w:firstColumn="1" w:lastColumn="0" w:noHBand="0" w:noVBand="1"/>
      </w:tblPr>
      <w:tblGrid>
        <w:gridCol w:w="1199"/>
        <w:gridCol w:w="999"/>
        <w:gridCol w:w="2000"/>
        <w:gridCol w:w="900"/>
        <w:gridCol w:w="3001"/>
      </w:tblGrid>
      <w:tr w:rsidR="00476D22" w14:paraId="08EC3C73" w14:textId="77777777" w:rsidTr="00476D22">
        <w:trPr>
          <w:trHeight w:val="610"/>
        </w:trPr>
        <w:tc>
          <w:tcPr>
            <w:tcW w:w="1199" w:type="dxa"/>
            <w:tcBorders>
              <w:top w:val="single" w:sz="12" w:space="0" w:color="000000"/>
              <w:left w:val="single" w:sz="12" w:space="0" w:color="000000"/>
              <w:bottom w:val="single" w:sz="12" w:space="0" w:color="000000"/>
              <w:right w:val="single" w:sz="2" w:space="0" w:color="000000"/>
            </w:tcBorders>
            <w:hideMark/>
          </w:tcPr>
          <w:p w14:paraId="00BBE67C" w14:textId="77777777" w:rsidR="00476D22" w:rsidRDefault="00476D22">
            <w:pPr>
              <w:pStyle w:val="TableParagraph"/>
              <w:kinsoku w:val="0"/>
              <w:overflowPunct w:val="0"/>
              <w:spacing w:before="104" w:line="228" w:lineRule="auto"/>
              <w:ind w:left="250" w:right="172" w:hanging="46"/>
              <w:rPr>
                <w:b/>
                <w:bCs/>
                <w:sz w:val="18"/>
                <w:szCs w:val="18"/>
              </w:rPr>
            </w:pPr>
            <w:r>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4385C7E9" w14:textId="77777777" w:rsidR="00476D22" w:rsidRDefault="00476D22">
            <w:pPr>
              <w:pStyle w:val="TableParagraph"/>
              <w:kinsoku w:val="0"/>
              <w:overflowPunct w:val="0"/>
              <w:spacing w:before="1"/>
              <w:rPr>
                <w:sz w:val="17"/>
                <w:szCs w:val="17"/>
              </w:rPr>
            </w:pPr>
          </w:p>
          <w:p w14:paraId="7E531D91" w14:textId="77777777" w:rsidR="00476D22" w:rsidRDefault="00476D22">
            <w:pPr>
              <w:pStyle w:val="TableParagraph"/>
              <w:kinsoku w:val="0"/>
              <w:overflowPunct w:val="0"/>
              <w:ind w:left="374" w:right="348"/>
              <w:jc w:val="center"/>
              <w:rPr>
                <w:b/>
                <w:bCs/>
                <w:sz w:val="18"/>
                <w:szCs w:val="18"/>
              </w:rPr>
            </w:pPr>
            <w:r>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55A24CDE" w14:textId="77777777" w:rsidR="00476D22" w:rsidRDefault="00476D22">
            <w:pPr>
              <w:pStyle w:val="TableParagraph"/>
              <w:kinsoku w:val="0"/>
              <w:overflowPunct w:val="0"/>
              <w:spacing w:before="1"/>
              <w:rPr>
                <w:sz w:val="17"/>
                <w:szCs w:val="17"/>
              </w:rPr>
            </w:pPr>
          </w:p>
          <w:p w14:paraId="4E6BD0F7" w14:textId="77777777" w:rsidR="00476D22" w:rsidRDefault="00476D22">
            <w:pPr>
              <w:pStyle w:val="TableParagraph"/>
              <w:kinsoku w:val="0"/>
              <w:overflowPunct w:val="0"/>
              <w:ind w:left="796" w:right="768"/>
              <w:jc w:val="center"/>
              <w:rPr>
                <w:b/>
                <w:bCs/>
                <w:sz w:val="18"/>
                <w:szCs w:val="18"/>
              </w:rPr>
            </w:pPr>
            <w:r>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hideMark/>
          </w:tcPr>
          <w:p w14:paraId="193C7849" w14:textId="77777777" w:rsidR="00476D22" w:rsidRDefault="00476D22">
            <w:pPr>
              <w:pStyle w:val="TableParagraph"/>
              <w:kinsoku w:val="0"/>
              <w:overflowPunct w:val="0"/>
              <w:spacing w:before="104" w:line="228" w:lineRule="auto"/>
              <w:ind w:left="223" w:right="94" w:hanging="82"/>
              <w:rPr>
                <w:b/>
                <w:bCs/>
                <w:sz w:val="18"/>
                <w:szCs w:val="18"/>
              </w:rPr>
            </w:pPr>
            <w:r>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3FDF5938" w14:textId="77777777" w:rsidR="00476D22" w:rsidRDefault="00476D22">
            <w:pPr>
              <w:pStyle w:val="TableParagraph"/>
              <w:kinsoku w:val="0"/>
              <w:overflowPunct w:val="0"/>
              <w:spacing w:before="1"/>
              <w:rPr>
                <w:sz w:val="17"/>
                <w:szCs w:val="17"/>
              </w:rPr>
            </w:pPr>
          </w:p>
          <w:p w14:paraId="766E84DE" w14:textId="77777777" w:rsidR="00476D22" w:rsidRDefault="00476D22">
            <w:pPr>
              <w:pStyle w:val="TableParagraph"/>
              <w:kinsoku w:val="0"/>
              <w:overflowPunct w:val="0"/>
              <w:ind w:left="123" w:right="84"/>
              <w:jc w:val="center"/>
              <w:rPr>
                <w:b/>
                <w:bCs/>
                <w:sz w:val="18"/>
                <w:szCs w:val="18"/>
              </w:rPr>
            </w:pPr>
            <w:r>
              <w:rPr>
                <w:b/>
                <w:bCs/>
                <w:sz w:val="18"/>
                <w:szCs w:val="18"/>
              </w:rPr>
              <w:t>Description</w:t>
            </w:r>
          </w:p>
        </w:tc>
      </w:tr>
      <w:tr w:rsidR="00476D22" w14:paraId="4C7E06A2" w14:textId="77777777" w:rsidTr="00476D22">
        <w:trPr>
          <w:trHeight w:val="1592"/>
        </w:trPr>
        <w:tc>
          <w:tcPr>
            <w:tcW w:w="1199" w:type="dxa"/>
            <w:tcBorders>
              <w:top w:val="nil"/>
              <w:left w:val="single" w:sz="12" w:space="0" w:color="000000"/>
              <w:bottom w:val="nil"/>
              <w:right w:val="single" w:sz="2" w:space="0" w:color="000000"/>
            </w:tcBorders>
            <w:hideMark/>
          </w:tcPr>
          <w:p w14:paraId="69D7CEBB" w14:textId="77777777" w:rsidR="00476D22" w:rsidRDefault="00476D22">
            <w:pPr>
              <w:pStyle w:val="TableParagraph"/>
              <w:kinsoku w:val="0"/>
              <w:overflowPunct w:val="0"/>
              <w:jc w:val="center"/>
              <w:rPr>
                <w:sz w:val="18"/>
                <w:szCs w:val="18"/>
              </w:rPr>
            </w:pPr>
            <w:r>
              <w:rPr>
                <w:sz w:val="18"/>
                <w:szCs w:val="18"/>
              </w:rPr>
              <w:t>U-SIG-1</w:t>
            </w:r>
          </w:p>
        </w:tc>
        <w:tc>
          <w:tcPr>
            <w:tcW w:w="999" w:type="dxa"/>
            <w:tcBorders>
              <w:top w:val="single" w:sz="4" w:space="0" w:color="000000"/>
              <w:left w:val="single" w:sz="2" w:space="0" w:color="000000"/>
              <w:bottom w:val="nil"/>
              <w:right w:val="single" w:sz="2" w:space="0" w:color="000000"/>
            </w:tcBorders>
            <w:hideMark/>
          </w:tcPr>
          <w:p w14:paraId="1722DCAA" w14:textId="77777777" w:rsidR="00476D22" w:rsidRDefault="00476D22">
            <w:pPr>
              <w:pStyle w:val="TableParagraph"/>
              <w:kinsoku w:val="0"/>
              <w:overflowPunct w:val="0"/>
              <w:spacing w:before="67"/>
              <w:ind w:left="130"/>
              <w:rPr>
                <w:sz w:val="18"/>
                <w:szCs w:val="18"/>
              </w:rPr>
            </w:pPr>
            <w:r>
              <w:rPr>
                <w:sz w:val="18"/>
                <w:szCs w:val="18"/>
              </w:rPr>
              <w:t>B3–B5</w:t>
            </w:r>
          </w:p>
        </w:tc>
        <w:tc>
          <w:tcPr>
            <w:tcW w:w="2000" w:type="dxa"/>
            <w:tcBorders>
              <w:top w:val="single" w:sz="4" w:space="0" w:color="000000"/>
              <w:left w:val="single" w:sz="2" w:space="0" w:color="000000"/>
              <w:bottom w:val="nil"/>
              <w:right w:val="single" w:sz="2" w:space="0" w:color="000000"/>
            </w:tcBorders>
            <w:hideMark/>
          </w:tcPr>
          <w:p w14:paraId="2F781B7C" w14:textId="77777777" w:rsidR="00476D22" w:rsidRDefault="00476D22">
            <w:pPr>
              <w:pStyle w:val="TableParagraph"/>
              <w:kinsoku w:val="0"/>
              <w:overflowPunct w:val="0"/>
              <w:spacing w:before="67"/>
              <w:ind w:left="131"/>
              <w:rPr>
                <w:sz w:val="18"/>
                <w:szCs w:val="18"/>
              </w:rPr>
            </w:pPr>
            <w:r>
              <w:rPr>
                <w:sz w:val="18"/>
                <w:szCs w:val="18"/>
              </w:rPr>
              <w:t>BW</w:t>
            </w:r>
          </w:p>
        </w:tc>
        <w:tc>
          <w:tcPr>
            <w:tcW w:w="900" w:type="dxa"/>
            <w:tcBorders>
              <w:top w:val="single" w:sz="4" w:space="0" w:color="000000"/>
              <w:left w:val="single" w:sz="2" w:space="0" w:color="000000"/>
              <w:bottom w:val="nil"/>
              <w:right w:val="single" w:sz="2" w:space="0" w:color="000000"/>
            </w:tcBorders>
            <w:hideMark/>
          </w:tcPr>
          <w:p w14:paraId="2DC32097" w14:textId="77777777" w:rsidR="00476D22" w:rsidRDefault="00476D22">
            <w:pPr>
              <w:pStyle w:val="TableParagraph"/>
              <w:kinsoku w:val="0"/>
              <w:overflowPunct w:val="0"/>
              <w:spacing w:before="67"/>
              <w:ind w:left="29"/>
              <w:jc w:val="center"/>
              <w:rPr>
                <w:sz w:val="18"/>
                <w:szCs w:val="18"/>
              </w:rPr>
            </w:pPr>
            <w:r>
              <w:rPr>
                <w:sz w:val="18"/>
                <w:szCs w:val="18"/>
              </w:rPr>
              <w:t>3</w:t>
            </w:r>
          </w:p>
        </w:tc>
        <w:tc>
          <w:tcPr>
            <w:tcW w:w="3001" w:type="dxa"/>
            <w:tcBorders>
              <w:top w:val="single" w:sz="4" w:space="0" w:color="000000"/>
              <w:left w:val="single" w:sz="2" w:space="0" w:color="000000"/>
              <w:bottom w:val="nil"/>
              <w:right w:val="single" w:sz="12" w:space="0" w:color="000000"/>
            </w:tcBorders>
            <w:hideMark/>
          </w:tcPr>
          <w:p w14:paraId="31C611B4" w14:textId="77777777" w:rsidR="00476D22" w:rsidRDefault="00476D22">
            <w:pPr>
              <w:pStyle w:val="TableParagraph"/>
              <w:kinsoku w:val="0"/>
              <w:overflowPunct w:val="0"/>
              <w:spacing w:before="67" w:line="204" w:lineRule="exact"/>
              <w:ind w:left="131"/>
              <w:rPr>
                <w:sz w:val="18"/>
                <w:szCs w:val="18"/>
              </w:rPr>
            </w:pPr>
            <w:r>
              <w:rPr>
                <w:sz w:val="18"/>
                <w:szCs w:val="18"/>
              </w:rPr>
              <w:t>Set to 0 for 20</w:t>
            </w:r>
            <w:r>
              <w:rPr>
                <w:spacing w:val="-2"/>
                <w:sz w:val="18"/>
                <w:szCs w:val="18"/>
              </w:rPr>
              <w:t xml:space="preserve"> </w:t>
            </w:r>
            <w:proofErr w:type="spellStart"/>
            <w:r>
              <w:rPr>
                <w:sz w:val="18"/>
                <w:szCs w:val="18"/>
              </w:rPr>
              <w:t>MHz.</w:t>
            </w:r>
            <w:proofErr w:type="spellEnd"/>
          </w:p>
          <w:p w14:paraId="16A1FFDC" w14:textId="77777777" w:rsidR="00476D22" w:rsidRDefault="00476D22">
            <w:pPr>
              <w:pStyle w:val="TableParagraph"/>
              <w:kinsoku w:val="0"/>
              <w:overflowPunct w:val="0"/>
              <w:spacing w:line="200" w:lineRule="exact"/>
              <w:ind w:left="131"/>
              <w:rPr>
                <w:sz w:val="18"/>
                <w:szCs w:val="18"/>
              </w:rPr>
            </w:pPr>
            <w:r>
              <w:rPr>
                <w:sz w:val="18"/>
                <w:szCs w:val="18"/>
              </w:rPr>
              <w:t>Set to 1 for 40</w:t>
            </w:r>
            <w:r>
              <w:rPr>
                <w:spacing w:val="-2"/>
                <w:sz w:val="18"/>
                <w:szCs w:val="18"/>
              </w:rPr>
              <w:t xml:space="preserve"> </w:t>
            </w:r>
            <w:proofErr w:type="spellStart"/>
            <w:r>
              <w:rPr>
                <w:sz w:val="18"/>
                <w:szCs w:val="18"/>
              </w:rPr>
              <w:t>MHz.</w:t>
            </w:r>
            <w:proofErr w:type="spellEnd"/>
          </w:p>
          <w:p w14:paraId="5FE149C0" w14:textId="77777777" w:rsidR="00476D22" w:rsidRDefault="00476D22">
            <w:pPr>
              <w:pStyle w:val="TableParagraph"/>
              <w:kinsoku w:val="0"/>
              <w:overflowPunct w:val="0"/>
              <w:spacing w:line="200" w:lineRule="exact"/>
              <w:ind w:left="131"/>
              <w:rPr>
                <w:sz w:val="18"/>
                <w:szCs w:val="18"/>
              </w:rPr>
            </w:pPr>
            <w:r>
              <w:rPr>
                <w:sz w:val="18"/>
                <w:szCs w:val="18"/>
              </w:rPr>
              <w:t>Set to 2 for 80</w:t>
            </w:r>
            <w:r>
              <w:rPr>
                <w:spacing w:val="-2"/>
                <w:sz w:val="18"/>
                <w:szCs w:val="18"/>
              </w:rPr>
              <w:t xml:space="preserve"> </w:t>
            </w:r>
            <w:proofErr w:type="spellStart"/>
            <w:r>
              <w:rPr>
                <w:sz w:val="18"/>
                <w:szCs w:val="18"/>
              </w:rPr>
              <w:t>MHz.</w:t>
            </w:r>
            <w:proofErr w:type="spellEnd"/>
          </w:p>
          <w:p w14:paraId="60D738BE" w14:textId="77777777" w:rsidR="00476D22" w:rsidRDefault="00476D22">
            <w:pPr>
              <w:pStyle w:val="TableParagraph"/>
              <w:kinsoku w:val="0"/>
              <w:overflowPunct w:val="0"/>
              <w:spacing w:line="200" w:lineRule="exact"/>
              <w:ind w:left="131"/>
              <w:rPr>
                <w:sz w:val="18"/>
                <w:szCs w:val="18"/>
              </w:rPr>
            </w:pPr>
            <w:r>
              <w:rPr>
                <w:sz w:val="18"/>
                <w:szCs w:val="18"/>
              </w:rPr>
              <w:t xml:space="preserve">Set to 3 for 160 </w:t>
            </w:r>
            <w:proofErr w:type="spellStart"/>
            <w:r>
              <w:rPr>
                <w:sz w:val="18"/>
                <w:szCs w:val="18"/>
              </w:rPr>
              <w:t>MHz.</w:t>
            </w:r>
            <w:proofErr w:type="spellEnd"/>
          </w:p>
          <w:p w14:paraId="3BA8C3BD" w14:textId="73082184" w:rsidR="00476D22" w:rsidRDefault="00476D22">
            <w:pPr>
              <w:pStyle w:val="TableParagraph"/>
              <w:kinsoku w:val="0"/>
              <w:overflowPunct w:val="0"/>
              <w:spacing w:line="200" w:lineRule="exact"/>
              <w:ind w:left="131"/>
              <w:rPr>
                <w:sz w:val="18"/>
                <w:szCs w:val="18"/>
              </w:rPr>
            </w:pPr>
            <w:r>
              <w:rPr>
                <w:sz w:val="18"/>
                <w:szCs w:val="18"/>
              </w:rPr>
              <w:t>Set to 4 for 320</w:t>
            </w:r>
            <w:r>
              <w:rPr>
                <w:spacing w:val="-6"/>
                <w:sz w:val="18"/>
                <w:szCs w:val="18"/>
              </w:rPr>
              <w:t xml:space="preserve"> </w:t>
            </w:r>
            <w:r>
              <w:rPr>
                <w:sz w:val="18"/>
                <w:szCs w:val="18"/>
              </w:rPr>
              <w:t>MHz-1.</w:t>
            </w:r>
          </w:p>
          <w:p w14:paraId="546A0705" w14:textId="19FAB87F" w:rsidR="00476D22" w:rsidRDefault="00476D22">
            <w:pPr>
              <w:pStyle w:val="TableParagraph"/>
              <w:kinsoku w:val="0"/>
              <w:overflowPunct w:val="0"/>
              <w:spacing w:line="200" w:lineRule="exact"/>
              <w:ind w:left="131"/>
              <w:rPr>
                <w:sz w:val="18"/>
                <w:szCs w:val="18"/>
              </w:rPr>
            </w:pPr>
            <w:r>
              <w:rPr>
                <w:sz w:val="18"/>
                <w:szCs w:val="18"/>
              </w:rPr>
              <w:t>Set to 5 for 320</w:t>
            </w:r>
            <w:r>
              <w:rPr>
                <w:spacing w:val="-6"/>
                <w:sz w:val="18"/>
                <w:szCs w:val="18"/>
              </w:rPr>
              <w:t xml:space="preserve"> </w:t>
            </w:r>
            <w:r>
              <w:rPr>
                <w:sz w:val="18"/>
                <w:szCs w:val="18"/>
              </w:rPr>
              <w:t>MHz-2.</w:t>
            </w:r>
          </w:p>
          <w:p w14:paraId="029C3119" w14:textId="362410C9" w:rsidR="00476D22" w:rsidRDefault="00476D22">
            <w:pPr>
              <w:pStyle w:val="TableParagraph"/>
              <w:kinsoku w:val="0"/>
              <w:overflowPunct w:val="0"/>
              <w:spacing w:line="204" w:lineRule="exact"/>
              <w:ind w:left="131"/>
              <w:rPr>
                <w:ins w:id="590" w:author="Alice Chen" w:date="2021-03-03T12:24:00Z"/>
                <w:sz w:val="18"/>
                <w:szCs w:val="18"/>
              </w:rPr>
            </w:pPr>
            <w:r>
              <w:rPr>
                <w:sz w:val="18"/>
                <w:szCs w:val="18"/>
              </w:rPr>
              <w:t>Values 6 and 7 are Validate</w:t>
            </w:r>
            <w:ins w:id="591" w:author="Alice Chen" w:date="2021-03-09T21:57:00Z">
              <w:r w:rsidR="005B5E8D">
                <w:rPr>
                  <w:sz w:val="18"/>
                  <w:szCs w:val="18"/>
                </w:rPr>
                <w:t xml:space="preserve"> if </w:t>
              </w:r>
              <w:r w:rsidR="005B5E8D" w:rsidRPr="00690FF3">
                <w:rPr>
                  <w:sz w:val="18"/>
                  <w:szCs w:val="18"/>
                </w:rPr>
                <w:t>dot11EHTBaseLineFeaturesImplementedOnly</w:t>
              </w:r>
              <w:r w:rsidR="005B5E8D">
                <w:rPr>
                  <w:sz w:val="18"/>
                  <w:szCs w:val="18"/>
                </w:rPr>
                <w:t xml:space="preserve"> equals true</w:t>
              </w:r>
            </w:ins>
            <w:r>
              <w:rPr>
                <w:sz w:val="18"/>
                <w:szCs w:val="18"/>
              </w:rPr>
              <w:t>.</w:t>
            </w:r>
          </w:p>
          <w:p w14:paraId="3D143D3C" w14:textId="4C8C4646" w:rsidR="00476D22" w:rsidRDefault="00476D22">
            <w:pPr>
              <w:pStyle w:val="TableParagraph"/>
              <w:kinsoku w:val="0"/>
              <w:overflowPunct w:val="0"/>
              <w:spacing w:line="204" w:lineRule="exact"/>
              <w:ind w:left="131"/>
              <w:rPr>
                <w:sz w:val="18"/>
                <w:szCs w:val="18"/>
              </w:rPr>
            </w:pPr>
          </w:p>
        </w:tc>
      </w:tr>
      <w:tr w:rsidR="00476D22" w14:paraId="7DC3E0E9" w14:textId="77777777" w:rsidTr="00476D22">
        <w:trPr>
          <w:trHeight w:val="897"/>
        </w:trPr>
        <w:tc>
          <w:tcPr>
            <w:tcW w:w="1199" w:type="dxa"/>
            <w:tcBorders>
              <w:top w:val="nil"/>
              <w:left w:val="single" w:sz="12" w:space="0" w:color="000000"/>
              <w:bottom w:val="nil"/>
              <w:right w:val="single" w:sz="2" w:space="0" w:color="000000"/>
            </w:tcBorders>
          </w:tcPr>
          <w:p w14:paraId="19D14B8C" w14:textId="77777777" w:rsidR="00476D22" w:rsidRDefault="00476D22">
            <w:pPr>
              <w:pStyle w:val="TableParagraph"/>
              <w:kinsoku w:val="0"/>
              <w:overflowPunct w:val="0"/>
              <w:rPr>
                <w:sz w:val="18"/>
                <w:szCs w:val="18"/>
              </w:rPr>
            </w:pPr>
          </w:p>
        </w:tc>
        <w:tc>
          <w:tcPr>
            <w:tcW w:w="999" w:type="dxa"/>
            <w:tcBorders>
              <w:top w:val="nil"/>
              <w:left w:val="single" w:sz="2" w:space="0" w:color="000000"/>
              <w:bottom w:val="single" w:sz="4" w:space="0" w:color="000000"/>
              <w:right w:val="single" w:sz="2" w:space="0" w:color="000000"/>
            </w:tcBorders>
          </w:tcPr>
          <w:p w14:paraId="0D4BF368" w14:textId="77777777" w:rsidR="00476D22" w:rsidRDefault="00476D22">
            <w:pPr>
              <w:pStyle w:val="TableParagraph"/>
              <w:kinsoku w:val="0"/>
              <w:overflowPunct w:val="0"/>
              <w:rPr>
                <w:sz w:val="18"/>
                <w:szCs w:val="18"/>
              </w:rPr>
            </w:pPr>
          </w:p>
        </w:tc>
        <w:tc>
          <w:tcPr>
            <w:tcW w:w="2000" w:type="dxa"/>
            <w:tcBorders>
              <w:top w:val="nil"/>
              <w:left w:val="single" w:sz="2" w:space="0" w:color="000000"/>
              <w:bottom w:val="single" w:sz="4" w:space="0" w:color="000000"/>
              <w:right w:val="single" w:sz="2" w:space="0" w:color="000000"/>
            </w:tcBorders>
          </w:tcPr>
          <w:p w14:paraId="35C5A371" w14:textId="77777777" w:rsidR="00476D22" w:rsidRDefault="00476D22">
            <w:pPr>
              <w:pStyle w:val="TableParagraph"/>
              <w:kinsoku w:val="0"/>
              <w:overflowPunct w:val="0"/>
              <w:rPr>
                <w:sz w:val="18"/>
                <w:szCs w:val="18"/>
              </w:rPr>
            </w:pPr>
          </w:p>
        </w:tc>
        <w:tc>
          <w:tcPr>
            <w:tcW w:w="900" w:type="dxa"/>
            <w:tcBorders>
              <w:top w:val="nil"/>
              <w:left w:val="single" w:sz="2" w:space="0" w:color="000000"/>
              <w:bottom w:val="single" w:sz="4" w:space="0" w:color="000000"/>
              <w:right w:val="single" w:sz="2" w:space="0" w:color="000000"/>
            </w:tcBorders>
          </w:tcPr>
          <w:p w14:paraId="7A1BE48A" w14:textId="77777777" w:rsidR="00476D22" w:rsidRDefault="00476D22">
            <w:pPr>
              <w:pStyle w:val="TableParagraph"/>
              <w:kinsoku w:val="0"/>
              <w:overflowPunct w:val="0"/>
              <w:rPr>
                <w:sz w:val="18"/>
                <w:szCs w:val="18"/>
              </w:rPr>
            </w:pPr>
          </w:p>
        </w:tc>
        <w:tc>
          <w:tcPr>
            <w:tcW w:w="3001" w:type="dxa"/>
            <w:tcBorders>
              <w:top w:val="nil"/>
              <w:left w:val="single" w:sz="2" w:space="0" w:color="000000"/>
              <w:bottom w:val="single" w:sz="4" w:space="0" w:color="000000"/>
              <w:right w:val="single" w:sz="12" w:space="0" w:color="000000"/>
            </w:tcBorders>
            <w:hideMark/>
          </w:tcPr>
          <w:p w14:paraId="1B1B6EB5" w14:textId="77777777" w:rsidR="00476D22" w:rsidRDefault="00476D22">
            <w:pPr>
              <w:pStyle w:val="TableParagraph"/>
              <w:kinsoku w:val="0"/>
              <w:overflowPunct w:val="0"/>
              <w:spacing w:before="109" w:line="247" w:lineRule="auto"/>
              <w:ind w:left="131" w:right="128"/>
              <w:rPr>
                <w:b/>
                <w:bCs/>
                <w:i/>
                <w:iCs/>
                <w:color w:val="FF0000"/>
                <w:sz w:val="20"/>
                <w:szCs w:val="20"/>
              </w:rPr>
            </w:pPr>
            <w:r>
              <w:rPr>
                <w:b/>
                <w:bCs/>
                <w:i/>
                <w:iCs/>
                <w:color w:val="FF0000"/>
                <w:sz w:val="20"/>
                <w:szCs w:val="20"/>
              </w:rPr>
              <w:t>Editor’s Note: Need a definition of “320 MHz-1” and “320 MHz-</w:t>
            </w:r>
          </w:p>
          <w:p w14:paraId="0672D0E0" w14:textId="77777777" w:rsidR="00476D22" w:rsidRDefault="00476D22">
            <w:pPr>
              <w:pStyle w:val="TableParagraph"/>
              <w:kinsoku w:val="0"/>
              <w:overflowPunct w:val="0"/>
              <w:spacing w:before="2"/>
              <w:ind w:left="131"/>
              <w:rPr>
                <w:b/>
                <w:bCs/>
                <w:i/>
                <w:iCs/>
                <w:color w:val="FF0000"/>
                <w:sz w:val="20"/>
                <w:szCs w:val="20"/>
              </w:rPr>
            </w:pPr>
            <w:r>
              <w:rPr>
                <w:b/>
                <w:bCs/>
                <w:i/>
                <w:iCs/>
                <w:color w:val="FF0000"/>
                <w:sz w:val="20"/>
                <w:szCs w:val="20"/>
              </w:rPr>
              <w:t>2”.</w:t>
            </w:r>
          </w:p>
        </w:tc>
      </w:tr>
    </w:tbl>
    <w:p w14:paraId="7A8DC218" w14:textId="77777777" w:rsidR="00B02838" w:rsidRDefault="00B02838" w:rsidP="00B02838">
      <w:pPr>
        <w:pStyle w:val="BodyText0"/>
        <w:kinsoku w:val="0"/>
        <w:overflowPunct w:val="0"/>
        <w:spacing w:before="9"/>
        <w:rPr>
          <w:sz w:val="17"/>
          <w:szCs w:val="17"/>
        </w:rPr>
      </w:pPr>
    </w:p>
    <w:p w14:paraId="166FBE8A" w14:textId="77777777" w:rsidR="00611832" w:rsidRDefault="00611832" w:rsidP="00611832">
      <w:pPr>
        <w:rPr>
          <w:b/>
          <w:i/>
          <w:sz w:val="22"/>
          <w:szCs w:val="22"/>
        </w:rPr>
      </w:pPr>
      <w:r>
        <w:rPr>
          <w:b/>
          <w:i/>
          <w:sz w:val="22"/>
          <w:szCs w:val="22"/>
          <w:highlight w:val="yellow"/>
        </w:rPr>
        <w:t xml:space="preserve">Instructions to the editor: </w:t>
      </w:r>
    </w:p>
    <w:p w14:paraId="57ED68F5" w14:textId="6E927EFA" w:rsidR="00611832" w:rsidRDefault="00611832" w:rsidP="00611832">
      <w:pPr>
        <w:rPr>
          <w:b/>
          <w:sz w:val="20"/>
          <w:lang w:eastAsia="zh-CN"/>
        </w:rPr>
      </w:pPr>
      <w:r>
        <w:rPr>
          <w:b/>
          <w:sz w:val="20"/>
          <w:highlight w:val="yellow"/>
          <w:lang w:eastAsia="zh-CN"/>
        </w:rPr>
        <w:t>Please make the changes to P23</w:t>
      </w:r>
      <w:r w:rsidR="00112D92">
        <w:rPr>
          <w:b/>
          <w:sz w:val="20"/>
          <w:highlight w:val="yellow"/>
          <w:lang w:eastAsia="zh-CN"/>
        </w:rPr>
        <w:t>1</w:t>
      </w:r>
      <w:r>
        <w:rPr>
          <w:b/>
          <w:sz w:val="20"/>
          <w:highlight w:val="yellow"/>
          <w:lang w:eastAsia="zh-CN"/>
        </w:rPr>
        <w:t>L1</w:t>
      </w:r>
      <w:r w:rsidR="00112D92">
        <w:rPr>
          <w:b/>
          <w:sz w:val="20"/>
          <w:highlight w:val="yellow"/>
          <w:lang w:eastAsia="zh-CN"/>
        </w:rPr>
        <w:t>0</w:t>
      </w:r>
      <w:r>
        <w:rPr>
          <w:b/>
          <w:sz w:val="20"/>
          <w:highlight w:val="yellow"/>
          <w:lang w:eastAsia="zh-CN"/>
        </w:rPr>
        <w:t>-28 (in Table 36-19) as shown below:</w:t>
      </w:r>
    </w:p>
    <w:p w14:paraId="49E05B04" w14:textId="77777777" w:rsidR="00611832" w:rsidRDefault="00611832" w:rsidP="00611832"/>
    <w:tbl>
      <w:tblPr>
        <w:tblW w:w="0" w:type="auto"/>
        <w:tblInd w:w="15" w:type="dxa"/>
        <w:tblLayout w:type="fixed"/>
        <w:tblCellMar>
          <w:left w:w="0" w:type="dxa"/>
          <w:right w:w="0" w:type="dxa"/>
        </w:tblCellMar>
        <w:tblLook w:val="04A0" w:firstRow="1" w:lastRow="0" w:firstColumn="1" w:lastColumn="0" w:noHBand="0" w:noVBand="1"/>
      </w:tblPr>
      <w:tblGrid>
        <w:gridCol w:w="1199"/>
        <w:gridCol w:w="999"/>
        <w:gridCol w:w="2000"/>
        <w:gridCol w:w="900"/>
        <w:gridCol w:w="3001"/>
      </w:tblGrid>
      <w:tr w:rsidR="00611832" w14:paraId="4744CCBA" w14:textId="77777777" w:rsidTr="002368C5">
        <w:trPr>
          <w:trHeight w:val="610"/>
        </w:trPr>
        <w:tc>
          <w:tcPr>
            <w:tcW w:w="1199" w:type="dxa"/>
            <w:tcBorders>
              <w:top w:val="single" w:sz="12" w:space="0" w:color="000000"/>
              <w:left w:val="single" w:sz="12" w:space="0" w:color="000000"/>
              <w:bottom w:val="single" w:sz="12" w:space="0" w:color="000000"/>
              <w:right w:val="single" w:sz="2" w:space="0" w:color="000000"/>
            </w:tcBorders>
            <w:hideMark/>
          </w:tcPr>
          <w:p w14:paraId="3F108464" w14:textId="77777777" w:rsidR="00611832" w:rsidRDefault="00611832" w:rsidP="002368C5">
            <w:pPr>
              <w:pStyle w:val="TableParagraph"/>
              <w:kinsoku w:val="0"/>
              <w:overflowPunct w:val="0"/>
              <w:spacing w:before="104" w:line="228" w:lineRule="auto"/>
              <w:ind w:left="250" w:right="172" w:hanging="46"/>
              <w:rPr>
                <w:b/>
                <w:bCs/>
                <w:sz w:val="18"/>
                <w:szCs w:val="18"/>
              </w:rPr>
            </w:pPr>
            <w:r>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77B3C54B" w14:textId="77777777" w:rsidR="00611832" w:rsidRDefault="00611832" w:rsidP="002368C5">
            <w:pPr>
              <w:pStyle w:val="TableParagraph"/>
              <w:kinsoku w:val="0"/>
              <w:overflowPunct w:val="0"/>
              <w:spacing w:before="1"/>
              <w:rPr>
                <w:sz w:val="17"/>
                <w:szCs w:val="17"/>
              </w:rPr>
            </w:pPr>
          </w:p>
          <w:p w14:paraId="46A4CDB3" w14:textId="77777777" w:rsidR="00611832" w:rsidRDefault="00611832" w:rsidP="002368C5">
            <w:pPr>
              <w:pStyle w:val="TableParagraph"/>
              <w:kinsoku w:val="0"/>
              <w:overflowPunct w:val="0"/>
              <w:ind w:left="374" w:right="348"/>
              <w:jc w:val="center"/>
              <w:rPr>
                <w:b/>
                <w:bCs/>
                <w:sz w:val="18"/>
                <w:szCs w:val="18"/>
              </w:rPr>
            </w:pPr>
            <w:r>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3B7424D1" w14:textId="77777777" w:rsidR="00611832" w:rsidRDefault="00611832" w:rsidP="002368C5">
            <w:pPr>
              <w:pStyle w:val="TableParagraph"/>
              <w:kinsoku w:val="0"/>
              <w:overflowPunct w:val="0"/>
              <w:spacing w:before="1"/>
              <w:rPr>
                <w:sz w:val="17"/>
                <w:szCs w:val="17"/>
              </w:rPr>
            </w:pPr>
          </w:p>
          <w:p w14:paraId="71B54921" w14:textId="77777777" w:rsidR="00611832" w:rsidRDefault="00611832" w:rsidP="002368C5">
            <w:pPr>
              <w:pStyle w:val="TableParagraph"/>
              <w:kinsoku w:val="0"/>
              <w:overflowPunct w:val="0"/>
              <w:ind w:left="796" w:right="768"/>
              <w:jc w:val="center"/>
              <w:rPr>
                <w:b/>
                <w:bCs/>
                <w:sz w:val="18"/>
                <w:szCs w:val="18"/>
              </w:rPr>
            </w:pPr>
            <w:r>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hideMark/>
          </w:tcPr>
          <w:p w14:paraId="52C363B5" w14:textId="77777777" w:rsidR="00611832" w:rsidRDefault="00611832" w:rsidP="002368C5">
            <w:pPr>
              <w:pStyle w:val="TableParagraph"/>
              <w:kinsoku w:val="0"/>
              <w:overflowPunct w:val="0"/>
              <w:spacing w:before="104" w:line="228" w:lineRule="auto"/>
              <w:ind w:left="223" w:right="94" w:hanging="82"/>
              <w:rPr>
                <w:b/>
                <w:bCs/>
                <w:sz w:val="18"/>
                <w:szCs w:val="18"/>
              </w:rPr>
            </w:pPr>
            <w:r>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2CD5062C" w14:textId="77777777" w:rsidR="00611832" w:rsidRDefault="00611832" w:rsidP="002368C5">
            <w:pPr>
              <w:pStyle w:val="TableParagraph"/>
              <w:kinsoku w:val="0"/>
              <w:overflowPunct w:val="0"/>
              <w:spacing w:before="1"/>
              <w:rPr>
                <w:sz w:val="17"/>
                <w:szCs w:val="17"/>
              </w:rPr>
            </w:pPr>
          </w:p>
          <w:p w14:paraId="035AA3A6" w14:textId="77777777" w:rsidR="00611832" w:rsidRDefault="00611832" w:rsidP="002368C5">
            <w:pPr>
              <w:pStyle w:val="TableParagraph"/>
              <w:kinsoku w:val="0"/>
              <w:overflowPunct w:val="0"/>
              <w:ind w:left="123" w:right="84"/>
              <w:jc w:val="center"/>
              <w:rPr>
                <w:b/>
                <w:bCs/>
                <w:sz w:val="18"/>
                <w:szCs w:val="18"/>
              </w:rPr>
            </w:pPr>
            <w:r>
              <w:rPr>
                <w:b/>
                <w:bCs/>
                <w:sz w:val="18"/>
                <w:szCs w:val="18"/>
              </w:rPr>
              <w:t>Description</w:t>
            </w:r>
          </w:p>
        </w:tc>
      </w:tr>
      <w:tr w:rsidR="003145D3" w14:paraId="64BD8629" w14:textId="77777777" w:rsidTr="003145D3">
        <w:trPr>
          <w:trHeight w:val="610"/>
        </w:trPr>
        <w:tc>
          <w:tcPr>
            <w:tcW w:w="1199" w:type="dxa"/>
            <w:tcBorders>
              <w:top w:val="single" w:sz="12" w:space="0" w:color="000000"/>
              <w:left w:val="single" w:sz="12" w:space="0" w:color="000000"/>
              <w:bottom w:val="single" w:sz="12" w:space="0" w:color="000000"/>
              <w:right w:val="single" w:sz="2" w:space="0" w:color="000000"/>
            </w:tcBorders>
            <w:hideMark/>
          </w:tcPr>
          <w:p w14:paraId="05DA7E94" w14:textId="77777777" w:rsidR="003145D3" w:rsidRPr="003145D3" w:rsidRDefault="003145D3" w:rsidP="003145D3">
            <w:pPr>
              <w:pStyle w:val="TableParagraph"/>
              <w:kinsoku w:val="0"/>
              <w:overflowPunct w:val="0"/>
              <w:spacing w:before="104" w:line="228" w:lineRule="auto"/>
              <w:ind w:left="250" w:right="172" w:hanging="46"/>
              <w:rPr>
                <w:b/>
                <w:bCs/>
                <w:sz w:val="18"/>
                <w:szCs w:val="18"/>
              </w:rPr>
            </w:pPr>
            <w:r w:rsidRPr="003145D3">
              <w:rPr>
                <w:b/>
                <w:bCs/>
                <w:sz w:val="18"/>
                <w:szCs w:val="18"/>
              </w:rPr>
              <w:t>U-SIG-2</w:t>
            </w:r>
          </w:p>
        </w:tc>
        <w:tc>
          <w:tcPr>
            <w:tcW w:w="999" w:type="dxa"/>
            <w:tcBorders>
              <w:top w:val="single" w:sz="12" w:space="0" w:color="000000"/>
              <w:left w:val="single" w:sz="2" w:space="0" w:color="000000"/>
              <w:bottom w:val="single" w:sz="12" w:space="0" w:color="000000"/>
              <w:right w:val="single" w:sz="2" w:space="0" w:color="000000"/>
            </w:tcBorders>
          </w:tcPr>
          <w:p w14:paraId="2A369D0E" w14:textId="77777777" w:rsidR="003145D3" w:rsidRPr="003145D3" w:rsidRDefault="003145D3" w:rsidP="003145D3">
            <w:pPr>
              <w:pStyle w:val="TableParagraph"/>
              <w:kinsoku w:val="0"/>
              <w:overflowPunct w:val="0"/>
              <w:spacing w:before="1"/>
              <w:rPr>
                <w:sz w:val="17"/>
                <w:szCs w:val="17"/>
              </w:rPr>
            </w:pPr>
            <w:r w:rsidRPr="003145D3">
              <w:rPr>
                <w:sz w:val="17"/>
                <w:szCs w:val="17"/>
              </w:rPr>
              <w:t>B0–B1</w:t>
            </w:r>
          </w:p>
        </w:tc>
        <w:tc>
          <w:tcPr>
            <w:tcW w:w="2000" w:type="dxa"/>
            <w:tcBorders>
              <w:top w:val="single" w:sz="12" w:space="0" w:color="000000"/>
              <w:left w:val="single" w:sz="2" w:space="0" w:color="000000"/>
              <w:bottom w:val="single" w:sz="12" w:space="0" w:color="000000"/>
              <w:right w:val="single" w:sz="2" w:space="0" w:color="000000"/>
            </w:tcBorders>
          </w:tcPr>
          <w:p w14:paraId="0C33D8C9" w14:textId="77777777" w:rsidR="003145D3" w:rsidRPr="003145D3" w:rsidRDefault="003145D3" w:rsidP="003145D3">
            <w:pPr>
              <w:pStyle w:val="TableParagraph"/>
              <w:kinsoku w:val="0"/>
              <w:overflowPunct w:val="0"/>
              <w:spacing w:before="1"/>
              <w:rPr>
                <w:sz w:val="17"/>
                <w:szCs w:val="17"/>
              </w:rPr>
            </w:pPr>
            <w:r w:rsidRPr="003145D3">
              <w:rPr>
                <w:sz w:val="17"/>
                <w:szCs w:val="17"/>
              </w:rPr>
              <w:t xml:space="preserve">PPDU Type </w:t>
            </w:r>
            <w:proofErr w:type="gramStart"/>
            <w:r w:rsidRPr="003145D3">
              <w:rPr>
                <w:sz w:val="17"/>
                <w:szCs w:val="17"/>
              </w:rPr>
              <w:t>And</w:t>
            </w:r>
            <w:proofErr w:type="gramEnd"/>
            <w:r w:rsidRPr="003145D3">
              <w:rPr>
                <w:sz w:val="17"/>
                <w:szCs w:val="17"/>
              </w:rPr>
              <w:t xml:space="preserve"> Compression Mode</w:t>
            </w:r>
          </w:p>
        </w:tc>
        <w:tc>
          <w:tcPr>
            <w:tcW w:w="900" w:type="dxa"/>
            <w:tcBorders>
              <w:top w:val="single" w:sz="12" w:space="0" w:color="000000"/>
              <w:left w:val="single" w:sz="2" w:space="0" w:color="000000"/>
              <w:bottom w:val="single" w:sz="12" w:space="0" w:color="000000"/>
              <w:right w:val="single" w:sz="2" w:space="0" w:color="000000"/>
            </w:tcBorders>
            <w:hideMark/>
          </w:tcPr>
          <w:p w14:paraId="3C10616D" w14:textId="77777777" w:rsidR="003145D3" w:rsidRPr="003145D3" w:rsidRDefault="003145D3" w:rsidP="003145D3">
            <w:pPr>
              <w:pStyle w:val="TableParagraph"/>
              <w:kinsoku w:val="0"/>
              <w:overflowPunct w:val="0"/>
              <w:spacing w:before="104" w:line="228" w:lineRule="auto"/>
              <w:ind w:left="223" w:right="94" w:hanging="82"/>
              <w:rPr>
                <w:b/>
                <w:bCs/>
                <w:sz w:val="18"/>
                <w:szCs w:val="18"/>
              </w:rPr>
            </w:pPr>
            <w:r w:rsidRPr="003145D3">
              <w:rPr>
                <w:b/>
                <w:bCs/>
                <w:sz w:val="18"/>
                <w:szCs w:val="18"/>
              </w:rPr>
              <w:t>2</w:t>
            </w:r>
          </w:p>
        </w:tc>
        <w:tc>
          <w:tcPr>
            <w:tcW w:w="3001" w:type="dxa"/>
            <w:tcBorders>
              <w:top w:val="single" w:sz="12" w:space="0" w:color="000000"/>
              <w:left w:val="single" w:sz="2" w:space="0" w:color="000000"/>
              <w:bottom w:val="single" w:sz="12" w:space="0" w:color="000000"/>
              <w:right w:val="single" w:sz="12" w:space="0" w:color="000000"/>
            </w:tcBorders>
          </w:tcPr>
          <w:p w14:paraId="5B76543C" w14:textId="15A1795C" w:rsidR="003145D3" w:rsidRPr="003145D3" w:rsidRDefault="003145D3" w:rsidP="00015566">
            <w:pPr>
              <w:pStyle w:val="TableParagraph"/>
              <w:kinsoku w:val="0"/>
              <w:overflowPunct w:val="0"/>
              <w:spacing w:before="1"/>
              <w:rPr>
                <w:sz w:val="17"/>
                <w:szCs w:val="17"/>
              </w:rPr>
            </w:pPr>
            <w:r w:rsidRPr="003145D3">
              <w:rPr>
                <w:sz w:val="17"/>
                <w:szCs w:val="17"/>
              </w:rPr>
              <w:t>If B6 of U-SIG-1 is set to 0, a value of 0 indicates a DL OFDMA PPDU.</w:t>
            </w:r>
          </w:p>
          <w:p w14:paraId="658A6021" w14:textId="128B4757" w:rsidR="003145D3" w:rsidRPr="003145D3" w:rsidRDefault="003145D3" w:rsidP="003145D3">
            <w:pPr>
              <w:pStyle w:val="TableParagraph"/>
              <w:kinsoku w:val="0"/>
              <w:overflowPunct w:val="0"/>
              <w:spacing w:before="1"/>
              <w:rPr>
                <w:sz w:val="17"/>
                <w:szCs w:val="17"/>
              </w:rPr>
            </w:pPr>
            <w:r w:rsidRPr="003145D3">
              <w:rPr>
                <w:sz w:val="17"/>
                <w:szCs w:val="17"/>
              </w:rPr>
              <w:t>A value of 1 indicates an EHT SU transmission or an EHT sounding NDP.</w:t>
            </w:r>
          </w:p>
          <w:p w14:paraId="0896C621" w14:textId="77777777" w:rsidR="003145D3" w:rsidRPr="003145D3" w:rsidRDefault="003145D3" w:rsidP="00015566">
            <w:pPr>
              <w:pStyle w:val="TableParagraph"/>
              <w:kinsoku w:val="0"/>
              <w:overflowPunct w:val="0"/>
              <w:spacing w:before="1"/>
              <w:rPr>
                <w:sz w:val="17"/>
                <w:szCs w:val="17"/>
              </w:rPr>
            </w:pPr>
            <w:r w:rsidRPr="003145D3">
              <w:rPr>
                <w:sz w:val="17"/>
                <w:szCs w:val="17"/>
              </w:rPr>
              <w:t>A value of 2 indicates a non-OFDMA DL MU-MIMO transmission.</w:t>
            </w:r>
          </w:p>
          <w:p w14:paraId="1B3BA84C" w14:textId="779151BC" w:rsidR="003145D3" w:rsidRPr="003145D3" w:rsidRDefault="003145D3" w:rsidP="003145D3">
            <w:pPr>
              <w:pStyle w:val="TableParagraph"/>
              <w:kinsoku w:val="0"/>
              <w:overflowPunct w:val="0"/>
              <w:spacing w:before="1"/>
              <w:rPr>
                <w:sz w:val="17"/>
                <w:szCs w:val="17"/>
              </w:rPr>
            </w:pPr>
            <w:r w:rsidRPr="003145D3">
              <w:rPr>
                <w:sz w:val="17"/>
                <w:szCs w:val="17"/>
              </w:rPr>
              <w:lastRenderedPageBreak/>
              <w:t>NOTE—If B6 of U-SIG-1 is set to 1, a value of 0 indicates a TB PPDU.</w:t>
            </w:r>
          </w:p>
          <w:p w14:paraId="5AB429F3" w14:textId="77777777" w:rsidR="003145D3" w:rsidRPr="003145D3" w:rsidRDefault="003145D3" w:rsidP="003145D3">
            <w:pPr>
              <w:pStyle w:val="TableParagraph"/>
              <w:kinsoku w:val="0"/>
              <w:overflowPunct w:val="0"/>
              <w:spacing w:before="1"/>
              <w:rPr>
                <w:sz w:val="17"/>
                <w:szCs w:val="17"/>
              </w:rPr>
            </w:pPr>
          </w:p>
          <w:p w14:paraId="4CBA2DE9" w14:textId="22763C83" w:rsidR="003145D3" w:rsidRPr="003145D3" w:rsidRDefault="003145D3" w:rsidP="003145D3">
            <w:pPr>
              <w:pStyle w:val="TableParagraph"/>
              <w:kinsoku w:val="0"/>
              <w:overflowPunct w:val="0"/>
              <w:spacing w:before="1"/>
              <w:rPr>
                <w:sz w:val="17"/>
                <w:szCs w:val="17"/>
              </w:rPr>
            </w:pPr>
            <w:r w:rsidRPr="003145D3">
              <w:rPr>
                <w:sz w:val="17"/>
                <w:szCs w:val="17"/>
              </w:rPr>
              <w:t>Undefined values of this field are Validate</w:t>
            </w:r>
            <w:ins w:id="592" w:author="Alice Chen" w:date="2021-03-09T22:09:00Z">
              <w:r w:rsidR="0058139C">
                <w:rPr>
                  <w:sz w:val="18"/>
                  <w:szCs w:val="18"/>
                </w:rPr>
                <w:t xml:space="preserve"> if </w:t>
              </w:r>
              <w:r w:rsidR="0058139C" w:rsidRPr="00690FF3">
                <w:rPr>
                  <w:sz w:val="18"/>
                  <w:szCs w:val="18"/>
                </w:rPr>
                <w:t>dot11EHTBaseLineFeaturesImplementedOnly</w:t>
              </w:r>
              <w:r w:rsidR="0058139C">
                <w:rPr>
                  <w:sz w:val="18"/>
                  <w:szCs w:val="18"/>
                </w:rPr>
                <w:t xml:space="preserve"> equals true</w:t>
              </w:r>
            </w:ins>
            <w:r w:rsidRPr="003145D3">
              <w:rPr>
                <w:sz w:val="17"/>
                <w:szCs w:val="17"/>
              </w:rPr>
              <w:t>.</w:t>
            </w:r>
          </w:p>
          <w:p w14:paraId="1D802D4C" w14:textId="77777777" w:rsidR="003145D3" w:rsidRDefault="003145D3" w:rsidP="003145D3">
            <w:pPr>
              <w:pStyle w:val="TableParagraph"/>
              <w:kinsoku w:val="0"/>
              <w:overflowPunct w:val="0"/>
              <w:spacing w:before="1"/>
              <w:rPr>
                <w:sz w:val="17"/>
                <w:szCs w:val="17"/>
              </w:rPr>
            </w:pPr>
          </w:p>
          <w:p w14:paraId="5956746E" w14:textId="77777777" w:rsidR="003145D3" w:rsidRPr="003145D3" w:rsidRDefault="003145D3" w:rsidP="003145D3">
            <w:pPr>
              <w:pStyle w:val="TableParagraph"/>
              <w:kinsoku w:val="0"/>
              <w:overflowPunct w:val="0"/>
              <w:spacing w:before="1"/>
              <w:rPr>
                <w:sz w:val="17"/>
                <w:szCs w:val="17"/>
              </w:rPr>
            </w:pPr>
            <w:r w:rsidRPr="003145D3">
              <w:rPr>
                <w:sz w:val="17"/>
                <w:szCs w:val="17"/>
              </w:rPr>
              <w:t xml:space="preserve">For further clarifications on all states of this field, please refer to </w:t>
            </w:r>
            <w:hyperlink r:id="rId39" w:anchor="bookmark92" w:history="1">
              <w:r w:rsidRPr="003145D3">
                <w:rPr>
                  <w:rStyle w:val="Hyperlink"/>
                  <w:sz w:val="17"/>
                  <w:szCs w:val="17"/>
                </w:rPr>
                <w:t>Table 36-</w:t>
              </w:r>
            </w:hyperlink>
            <w:r w:rsidRPr="003145D3">
              <w:rPr>
                <w:sz w:val="17"/>
                <w:szCs w:val="17"/>
              </w:rPr>
              <w:t xml:space="preserve"> </w:t>
            </w:r>
            <w:hyperlink r:id="rId40" w:anchor="bookmark92" w:history="1">
              <w:r w:rsidRPr="003145D3">
                <w:rPr>
                  <w:rStyle w:val="Hyperlink"/>
                  <w:sz w:val="17"/>
                  <w:szCs w:val="17"/>
                </w:rPr>
                <w:t>20 (States of UL/DL and PPDU Type</w:t>
              </w:r>
            </w:hyperlink>
            <w:r w:rsidRPr="003145D3">
              <w:rPr>
                <w:sz w:val="17"/>
                <w:szCs w:val="17"/>
              </w:rPr>
              <w:t xml:space="preserve"> </w:t>
            </w:r>
            <w:hyperlink r:id="rId41" w:anchor="bookmark92" w:history="1">
              <w:r w:rsidRPr="003145D3">
                <w:rPr>
                  <w:rStyle w:val="Hyperlink"/>
                  <w:sz w:val="17"/>
                  <w:szCs w:val="17"/>
                </w:rPr>
                <w:t>And Compression Mode field)</w:t>
              </w:r>
            </w:hyperlink>
            <w:r w:rsidRPr="003145D3">
              <w:rPr>
                <w:sz w:val="17"/>
                <w:szCs w:val="17"/>
              </w:rPr>
              <w:t>.</w:t>
            </w:r>
          </w:p>
        </w:tc>
      </w:tr>
    </w:tbl>
    <w:p w14:paraId="2215F7F0" w14:textId="051E3349" w:rsidR="00B02838" w:rsidRPr="003145D3" w:rsidRDefault="00B02838" w:rsidP="00B02838">
      <w:pPr>
        <w:jc w:val="both"/>
        <w:rPr>
          <w:sz w:val="28"/>
          <w:szCs w:val="22"/>
          <w:lang w:val="en-US"/>
        </w:rPr>
      </w:pPr>
    </w:p>
    <w:p w14:paraId="183F6ADE" w14:textId="77777777" w:rsidR="00590342" w:rsidRDefault="00590342" w:rsidP="00590342">
      <w:pPr>
        <w:rPr>
          <w:b/>
          <w:i/>
          <w:sz w:val="22"/>
          <w:szCs w:val="22"/>
        </w:rPr>
      </w:pPr>
      <w:r>
        <w:rPr>
          <w:b/>
          <w:i/>
          <w:sz w:val="22"/>
          <w:szCs w:val="22"/>
          <w:highlight w:val="yellow"/>
        </w:rPr>
        <w:t xml:space="preserve">Instructions to the editor: </w:t>
      </w:r>
    </w:p>
    <w:p w14:paraId="53F3898F" w14:textId="77777777" w:rsidR="00590342" w:rsidRDefault="00590342" w:rsidP="00590342">
      <w:pPr>
        <w:rPr>
          <w:b/>
          <w:sz w:val="20"/>
          <w:lang w:eastAsia="zh-CN"/>
        </w:rPr>
      </w:pPr>
      <w:r>
        <w:rPr>
          <w:b/>
          <w:sz w:val="20"/>
          <w:highlight w:val="yellow"/>
          <w:lang w:eastAsia="zh-CN"/>
        </w:rPr>
        <w:t>Please make the changes to P233L23-L53 (Table 36-20) as shown below:</w:t>
      </w:r>
    </w:p>
    <w:p w14:paraId="40F114A8" w14:textId="77777777" w:rsidR="00590342" w:rsidRDefault="00590342" w:rsidP="00590342">
      <w:pPr>
        <w:pStyle w:val="BodyText0"/>
        <w:kinsoku w:val="0"/>
        <w:overflowPunct w:val="0"/>
        <w:spacing w:before="9"/>
        <w:rPr>
          <w:sz w:val="17"/>
          <w:szCs w:val="17"/>
        </w:rPr>
      </w:pPr>
    </w:p>
    <w:p w14:paraId="7BB24579" w14:textId="77777777" w:rsidR="00590342" w:rsidRDefault="00590342" w:rsidP="00590342">
      <w:pPr>
        <w:pStyle w:val="BodyText0"/>
        <w:kinsoku w:val="0"/>
        <w:overflowPunct w:val="0"/>
        <w:spacing w:before="9"/>
        <w:jc w:val="center"/>
        <w:rPr>
          <w:b/>
          <w:bCs/>
          <w:szCs w:val="18"/>
        </w:rPr>
      </w:pPr>
      <w:r>
        <w:rPr>
          <w:b/>
          <w:bCs/>
          <w:sz w:val="20"/>
          <w:szCs w:val="22"/>
        </w:rPr>
        <w:t xml:space="preserve">Table 36-20—States of UL/DL and PPDU Type </w:t>
      </w:r>
      <w:proofErr w:type="gramStart"/>
      <w:r>
        <w:rPr>
          <w:b/>
          <w:bCs/>
          <w:sz w:val="20"/>
          <w:szCs w:val="22"/>
        </w:rPr>
        <w:t>And</w:t>
      </w:r>
      <w:proofErr w:type="gramEnd"/>
      <w:r>
        <w:rPr>
          <w:b/>
          <w:bCs/>
          <w:sz w:val="20"/>
          <w:szCs w:val="22"/>
        </w:rPr>
        <w:t xml:space="preserve"> Compression Mode</w:t>
      </w:r>
      <w:r>
        <w:rPr>
          <w:b/>
          <w:bCs/>
          <w:spacing w:val="-12"/>
          <w:sz w:val="20"/>
          <w:szCs w:val="22"/>
        </w:rPr>
        <w:t xml:space="preserve"> </w:t>
      </w:r>
      <w:r>
        <w:rPr>
          <w:b/>
          <w:bCs/>
          <w:sz w:val="20"/>
          <w:szCs w:val="22"/>
        </w:rPr>
        <w:t>field</w:t>
      </w:r>
    </w:p>
    <w:tbl>
      <w:tblPr>
        <w:tblW w:w="0" w:type="auto"/>
        <w:tblInd w:w="15" w:type="dxa"/>
        <w:tblLayout w:type="fixed"/>
        <w:tblCellMar>
          <w:left w:w="0" w:type="dxa"/>
          <w:right w:w="0" w:type="dxa"/>
        </w:tblCellMar>
        <w:tblLook w:val="04A0" w:firstRow="1" w:lastRow="0" w:firstColumn="1" w:lastColumn="0" w:noHBand="0" w:noVBand="1"/>
      </w:tblPr>
      <w:tblGrid>
        <w:gridCol w:w="799"/>
        <w:gridCol w:w="1302"/>
        <w:gridCol w:w="1000"/>
        <w:gridCol w:w="1001"/>
        <w:gridCol w:w="1002"/>
        <w:gridCol w:w="1100"/>
        <w:gridCol w:w="2401"/>
      </w:tblGrid>
      <w:tr w:rsidR="00590342" w14:paraId="47831B19" w14:textId="77777777" w:rsidTr="00590342">
        <w:trPr>
          <w:trHeight w:val="409"/>
        </w:trPr>
        <w:tc>
          <w:tcPr>
            <w:tcW w:w="2101" w:type="dxa"/>
            <w:gridSpan w:val="2"/>
            <w:tcBorders>
              <w:top w:val="single" w:sz="12" w:space="0" w:color="000000"/>
              <w:left w:val="single" w:sz="12" w:space="0" w:color="000000"/>
              <w:bottom w:val="single" w:sz="12" w:space="0" w:color="000000"/>
              <w:right w:val="single" w:sz="12" w:space="0" w:color="000000"/>
            </w:tcBorders>
            <w:hideMark/>
          </w:tcPr>
          <w:p w14:paraId="01202800" w14:textId="77777777" w:rsidR="00590342" w:rsidRDefault="00590342">
            <w:pPr>
              <w:pStyle w:val="TableParagraph"/>
              <w:kinsoku w:val="0"/>
              <w:overflowPunct w:val="0"/>
              <w:spacing w:before="96"/>
              <w:ind w:left="569"/>
              <w:rPr>
                <w:b/>
                <w:bCs/>
                <w:sz w:val="18"/>
                <w:szCs w:val="18"/>
              </w:rPr>
            </w:pPr>
            <w:r>
              <w:rPr>
                <w:b/>
                <w:bCs/>
                <w:sz w:val="18"/>
                <w:szCs w:val="18"/>
              </w:rPr>
              <w:t>U-SIG fields</w:t>
            </w:r>
          </w:p>
        </w:tc>
        <w:tc>
          <w:tcPr>
            <w:tcW w:w="6504" w:type="dxa"/>
            <w:gridSpan w:val="5"/>
            <w:tcBorders>
              <w:top w:val="single" w:sz="12" w:space="0" w:color="000000"/>
              <w:left w:val="single" w:sz="12" w:space="0" w:color="000000"/>
              <w:bottom w:val="single" w:sz="12" w:space="0" w:color="000000"/>
              <w:right w:val="single" w:sz="12" w:space="0" w:color="000000"/>
            </w:tcBorders>
            <w:hideMark/>
          </w:tcPr>
          <w:p w14:paraId="49AB30FC" w14:textId="77777777" w:rsidR="00590342" w:rsidRDefault="00590342">
            <w:pPr>
              <w:pStyle w:val="TableParagraph"/>
              <w:kinsoku w:val="0"/>
              <w:overflowPunct w:val="0"/>
              <w:spacing w:before="96"/>
              <w:ind w:left="2780" w:right="2763"/>
              <w:jc w:val="center"/>
              <w:rPr>
                <w:b/>
                <w:bCs/>
                <w:sz w:val="18"/>
                <w:szCs w:val="18"/>
              </w:rPr>
            </w:pPr>
            <w:r>
              <w:rPr>
                <w:b/>
                <w:bCs/>
                <w:sz w:val="18"/>
                <w:szCs w:val="18"/>
              </w:rPr>
              <w:t>Description</w:t>
            </w:r>
          </w:p>
        </w:tc>
      </w:tr>
      <w:tr w:rsidR="00590342" w14:paraId="791BFEE0" w14:textId="77777777" w:rsidTr="00590342">
        <w:trPr>
          <w:trHeight w:val="1010"/>
        </w:trPr>
        <w:tc>
          <w:tcPr>
            <w:tcW w:w="799" w:type="dxa"/>
            <w:tcBorders>
              <w:top w:val="single" w:sz="12" w:space="0" w:color="000000"/>
              <w:left w:val="single" w:sz="12" w:space="0" w:color="000000"/>
              <w:bottom w:val="single" w:sz="12" w:space="0" w:color="000000"/>
              <w:right w:val="single" w:sz="4" w:space="0" w:color="000000"/>
            </w:tcBorders>
          </w:tcPr>
          <w:p w14:paraId="0BB37470" w14:textId="77777777" w:rsidR="00590342" w:rsidRDefault="00590342">
            <w:pPr>
              <w:pStyle w:val="TableParagraph"/>
              <w:kinsoku w:val="0"/>
              <w:overflowPunct w:val="0"/>
              <w:rPr>
                <w:sz w:val="20"/>
                <w:szCs w:val="20"/>
              </w:rPr>
            </w:pPr>
          </w:p>
          <w:p w14:paraId="7E86A4CE" w14:textId="77777777" w:rsidR="00590342" w:rsidRDefault="00590342">
            <w:pPr>
              <w:pStyle w:val="TableParagraph"/>
              <w:kinsoku w:val="0"/>
              <w:overflowPunct w:val="0"/>
              <w:spacing w:before="167"/>
              <w:ind w:left="121"/>
              <w:rPr>
                <w:b/>
                <w:bCs/>
                <w:sz w:val="18"/>
                <w:szCs w:val="18"/>
              </w:rPr>
            </w:pPr>
            <w:r>
              <w:rPr>
                <w:b/>
                <w:bCs/>
                <w:sz w:val="18"/>
                <w:szCs w:val="18"/>
              </w:rPr>
              <w:t>UL/DL</w:t>
            </w:r>
          </w:p>
        </w:tc>
        <w:tc>
          <w:tcPr>
            <w:tcW w:w="1302" w:type="dxa"/>
            <w:tcBorders>
              <w:top w:val="single" w:sz="12" w:space="0" w:color="000000"/>
              <w:left w:val="single" w:sz="4" w:space="0" w:color="000000"/>
              <w:bottom w:val="single" w:sz="12" w:space="0" w:color="000000"/>
              <w:right w:val="single" w:sz="12" w:space="0" w:color="000000"/>
            </w:tcBorders>
            <w:hideMark/>
          </w:tcPr>
          <w:p w14:paraId="0E6D74EA" w14:textId="77777777" w:rsidR="00590342" w:rsidRDefault="00590342">
            <w:pPr>
              <w:pStyle w:val="TableParagraph"/>
              <w:kinsoku w:val="0"/>
              <w:overflowPunct w:val="0"/>
              <w:spacing w:before="102" w:line="230" w:lineRule="auto"/>
              <w:ind w:left="132" w:right="98"/>
              <w:jc w:val="center"/>
              <w:rPr>
                <w:b/>
                <w:bCs/>
                <w:sz w:val="18"/>
                <w:szCs w:val="18"/>
              </w:rPr>
            </w:pPr>
            <w:r>
              <w:rPr>
                <w:b/>
                <w:bCs/>
                <w:sz w:val="18"/>
                <w:szCs w:val="18"/>
              </w:rPr>
              <w:t xml:space="preserve">PPDU Type </w:t>
            </w:r>
            <w:proofErr w:type="gramStart"/>
            <w:r>
              <w:rPr>
                <w:b/>
                <w:bCs/>
                <w:sz w:val="18"/>
                <w:szCs w:val="18"/>
              </w:rPr>
              <w:t>And</w:t>
            </w:r>
            <w:proofErr w:type="gramEnd"/>
            <w:r>
              <w:rPr>
                <w:b/>
                <w:bCs/>
                <w:sz w:val="18"/>
                <w:szCs w:val="18"/>
              </w:rPr>
              <w:t xml:space="preserve"> Compression Mode</w:t>
            </w:r>
          </w:p>
        </w:tc>
        <w:tc>
          <w:tcPr>
            <w:tcW w:w="1000" w:type="dxa"/>
            <w:tcBorders>
              <w:top w:val="single" w:sz="12" w:space="0" w:color="000000"/>
              <w:left w:val="single" w:sz="12" w:space="0" w:color="000000"/>
              <w:bottom w:val="single" w:sz="12" w:space="0" w:color="000000"/>
              <w:right w:val="single" w:sz="4" w:space="0" w:color="000000"/>
            </w:tcBorders>
          </w:tcPr>
          <w:p w14:paraId="182AF513" w14:textId="77777777" w:rsidR="00590342" w:rsidRDefault="00590342">
            <w:pPr>
              <w:pStyle w:val="TableParagraph"/>
              <w:kinsoku w:val="0"/>
              <w:overflowPunct w:val="0"/>
              <w:spacing w:before="6"/>
              <w:rPr>
                <w:sz w:val="17"/>
                <w:szCs w:val="17"/>
              </w:rPr>
            </w:pPr>
          </w:p>
          <w:p w14:paraId="430898FE" w14:textId="77777777" w:rsidR="00590342" w:rsidRDefault="00590342">
            <w:pPr>
              <w:pStyle w:val="TableParagraph"/>
              <w:kinsoku w:val="0"/>
              <w:overflowPunct w:val="0"/>
              <w:spacing w:line="230" w:lineRule="auto"/>
              <w:ind w:left="256" w:right="224" w:firstLine="49"/>
              <w:rPr>
                <w:b/>
                <w:bCs/>
                <w:sz w:val="18"/>
                <w:szCs w:val="18"/>
              </w:rPr>
            </w:pPr>
            <w:r>
              <w:rPr>
                <w:b/>
                <w:bCs/>
                <w:sz w:val="18"/>
                <w:szCs w:val="18"/>
              </w:rPr>
              <w:t>EHT PPDU</w:t>
            </w:r>
          </w:p>
          <w:p w14:paraId="3BE21FDD" w14:textId="77777777" w:rsidR="00590342" w:rsidRDefault="00590342">
            <w:pPr>
              <w:pStyle w:val="TableParagraph"/>
              <w:kinsoku w:val="0"/>
              <w:overflowPunct w:val="0"/>
              <w:spacing w:line="200" w:lineRule="exact"/>
              <w:ind w:left="330"/>
              <w:rPr>
                <w:b/>
                <w:bCs/>
                <w:sz w:val="18"/>
                <w:szCs w:val="18"/>
              </w:rPr>
            </w:pPr>
            <w:r>
              <w:rPr>
                <w:b/>
                <w:bCs/>
                <w:sz w:val="18"/>
                <w:szCs w:val="18"/>
              </w:rPr>
              <w:t>type</w:t>
            </w:r>
          </w:p>
        </w:tc>
        <w:tc>
          <w:tcPr>
            <w:tcW w:w="1001" w:type="dxa"/>
            <w:tcBorders>
              <w:top w:val="single" w:sz="12" w:space="0" w:color="000000"/>
              <w:left w:val="single" w:sz="4" w:space="0" w:color="000000"/>
              <w:bottom w:val="single" w:sz="12" w:space="0" w:color="000000"/>
              <w:right w:val="single" w:sz="4" w:space="0" w:color="000000"/>
            </w:tcBorders>
          </w:tcPr>
          <w:p w14:paraId="6CED4816" w14:textId="77777777" w:rsidR="00590342" w:rsidRDefault="00590342">
            <w:pPr>
              <w:pStyle w:val="TableParagraph"/>
              <w:kinsoku w:val="0"/>
              <w:overflowPunct w:val="0"/>
              <w:spacing w:before="8"/>
              <w:rPr>
                <w:sz w:val="25"/>
                <w:szCs w:val="25"/>
              </w:rPr>
            </w:pPr>
          </w:p>
          <w:p w14:paraId="65F355EC" w14:textId="77777777" w:rsidR="00590342" w:rsidRDefault="00590342">
            <w:pPr>
              <w:pStyle w:val="TableParagraph"/>
              <w:kinsoku w:val="0"/>
              <w:overflowPunct w:val="0"/>
              <w:spacing w:before="1" w:line="204" w:lineRule="exact"/>
              <w:ind w:left="130"/>
              <w:rPr>
                <w:b/>
                <w:bCs/>
                <w:sz w:val="18"/>
                <w:szCs w:val="18"/>
              </w:rPr>
            </w:pPr>
            <w:r>
              <w:rPr>
                <w:b/>
                <w:bCs/>
                <w:sz w:val="18"/>
                <w:szCs w:val="18"/>
              </w:rPr>
              <w:t>EHT-SIG</w:t>
            </w:r>
          </w:p>
          <w:p w14:paraId="43342829" w14:textId="77777777" w:rsidR="00590342" w:rsidRDefault="00590342">
            <w:pPr>
              <w:pStyle w:val="TableParagraph"/>
              <w:kinsoku w:val="0"/>
              <w:overflowPunct w:val="0"/>
              <w:spacing w:line="204" w:lineRule="exact"/>
              <w:ind w:left="175"/>
              <w:rPr>
                <w:b/>
                <w:bCs/>
                <w:sz w:val="18"/>
                <w:szCs w:val="18"/>
              </w:rPr>
            </w:pPr>
            <w:r>
              <w:rPr>
                <w:b/>
                <w:bCs/>
                <w:sz w:val="18"/>
                <w:szCs w:val="18"/>
              </w:rPr>
              <w:t>present?</w:t>
            </w:r>
          </w:p>
        </w:tc>
        <w:tc>
          <w:tcPr>
            <w:tcW w:w="1002" w:type="dxa"/>
            <w:tcBorders>
              <w:top w:val="single" w:sz="12" w:space="0" w:color="000000"/>
              <w:left w:val="single" w:sz="4" w:space="0" w:color="000000"/>
              <w:bottom w:val="single" w:sz="12" w:space="0" w:color="000000"/>
              <w:right w:val="single" w:sz="4" w:space="0" w:color="000000"/>
            </w:tcBorders>
            <w:hideMark/>
          </w:tcPr>
          <w:p w14:paraId="42F5762D" w14:textId="77777777" w:rsidR="00590342" w:rsidRDefault="00590342">
            <w:pPr>
              <w:pStyle w:val="TableParagraph"/>
              <w:kinsoku w:val="0"/>
              <w:overflowPunct w:val="0"/>
              <w:spacing w:before="97" w:line="203" w:lineRule="exact"/>
              <w:ind w:left="127" w:right="110"/>
              <w:jc w:val="center"/>
              <w:rPr>
                <w:b/>
                <w:bCs/>
                <w:sz w:val="18"/>
                <w:szCs w:val="18"/>
              </w:rPr>
            </w:pPr>
            <w:r>
              <w:rPr>
                <w:b/>
                <w:bCs/>
                <w:sz w:val="18"/>
                <w:szCs w:val="18"/>
              </w:rPr>
              <w:t>RU</w:t>
            </w:r>
          </w:p>
          <w:p w14:paraId="5DC3688C" w14:textId="77777777" w:rsidR="00590342" w:rsidRDefault="00590342">
            <w:pPr>
              <w:pStyle w:val="TableParagraph"/>
              <w:kinsoku w:val="0"/>
              <w:overflowPunct w:val="0"/>
              <w:spacing w:before="1" w:line="230" w:lineRule="auto"/>
              <w:ind w:left="130" w:right="110"/>
              <w:jc w:val="center"/>
              <w:rPr>
                <w:b/>
                <w:bCs/>
                <w:sz w:val="18"/>
                <w:szCs w:val="18"/>
              </w:rPr>
            </w:pPr>
            <w:r>
              <w:rPr>
                <w:b/>
                <w:bCs/>
                <w:sz w:val="18"/>
                <w:szCs w:val="18"/>
              </w:rPr>
              <w:t>allocation table present?</w:t>
            </w:r>
          </w:p>
        </w:tc>
        <w:tc>
          <w:tcPr>
            <w:tcW w:w="1100" w:type="dxa"/>
            <w:tcBorders>
              <w:top w:val="single" w:sz="12" w:space="0" w:color="000000"/>
              <w:left w:val="single" w:sz="4" w:space="0" w:color="000000"/>
              <w:bottom w:val="single" w:sz="12" w:space="0" w:color="000000"/>
              <w:right w:val="single" w:sz="4" w:space="0" w:color="000000"/>
            </w:tcBorders>
            <w:hideMark/>
          </w:tcPr>
          <w:p w14:paraId="2C8EB8A6" w14:textId="57CABED1" w:rsidR="00590342" w:rsidRDefault="00590342">
            <w:pPr>
              <w:pStyle w:val="TableParagraph"/>
              <w:kinsoku w:val="0"/>
              <w:overflowPunct w:val="0"/>
              <w:spacing w:before="102" w:line="230" w:lineRule="auto"/>
              <w:ind w:left="150" w:right="141" w:firstLine="8"/>
              <w:jc w:val="center"/>
              <w:rPr>
                <w:b/>
                <w:bCs/>
                <w:sz w:val="18"/>
                <w:szCs w:val="18"/>
              </w:rPr>
            </w:pPr>
            <w:r>
              <w:rPr>
                <w:b/>
                <w:bCs/>
                <w:sz w:val="18"/>
                <w:szCs w:val="18"/>
              </w:rPr>
              <w:t xml:space="preserve">Total number </w:t>
            </w:r>
            <w:r>
              <w:rPr>
                <w:b/>
                <w:bCs/>
                <w:spacing w:val="-8"/>
                <w:sz w:val="18"/>
                <w:szCs w:val="18"/>
              </w:rPr>
              <w:t xml:space="preserve">of </w:t>
            </w:r>
            <w:r>
              <w:rPr>
                <w:b/>
                <w:bCs/>
                <w:sz w:val="18"/>
                <w:szCs w:val="18"/>
              </w:rPr>
              <w:t>users in the PPDU</w:t>
            </w:r>
          </w:p>
        </w:tc>
        <w:tc>
          <w:tcPr>
            <w:tcW w:w="2401" w:type="dxa"/>
            <w:tcBorders>
              <w:top w:val="single" w:sz="12" w:space="0" w:color="000000"/>
              <w:left w:val="single" w:sz="4" w:space="0" w:color="000000"/>
              <w:bottom w:val="single" w:sz="12" w:space="0" w:color="000000"/>
              <w:right w:val="single" w:sz="12" w:space="0" w:color="000000"/>
            </w:tcBorders>
          </w:tcPr>
          <w:p w14:paraId="7A4E8075" w14:textId="77777777" w:rsidR="00590342" w:rsidRDefault="00590342">
            <w:pPr>
              <w:pStyle w:val="TableParagraph"/>
              <w:kinsoku w:val="0"/>
              <w:overflowPunct w:val="0"/>
              <w:rPr>
                <w:sz w:val="20"/>
                <w:szCs w:val="20"/>
              </w:rPr>
            </w:pPr>
          </w:p>
          <w:p w14:paraId="30A305A3" w14:textId="77777777" w:rsidR="00590342" w:rsidRDefault="00590342">
            <w:pPr>
              <w:pStyle w:val="TableParagraph"/>
              <w:kinsoku w:val="0"/>
              <w:overflowPunct w:val="0"/>
              <w:spacing w:before="167"/>
              <w:ind w:left="1003" w:right="978"/>
              <w:jc w:val="center"/>
              <w:rPr>
                <w:b/>
                <w:bCs/>
                <w:sz w:val="18"/>
                <w:szCs w:val="18"/>
              </w:rPr>
            </w:pPr>
            <w:r>
              <w:rPr>
                <w:b/>
                <w:bCs/>
                <w:sz w:val="18"/>
                <w:szCs w:val="18"/>
              </w:rPr>
              <w:t>Note</w:t>
            </w:r>
          </w:p>
        </w:tc>
      </w:tr>
      <w:tr w:rsidR="00590342" w14:paraId="068C5335" w14:textId="77777777" w:rsidTr="00590342">
        <w:trPr>
          <w:trHeight w:val="618"/>
        </w:trPr>
        <w:tc>
          <w:tcPr>
            <w:tcW w:w="799" w:type="dxa"/>
            <w:vMerge w:val="restart"/>
            <w:tcBorders>
              <w:top w:val="single" w:sz="12" w:space="0" w:color="000000"/>
              <w:left w:val="single" w:sz="12" w:space="0" w:color="000000"/>
              <w:bottom w:val="single" w:sz="4" w:space="0" w:color="000000"/>
              <w:right w:val="single" w:sz="4" w:space="0" w:color="000000"/>
            </w:tcBorders>
          </w:tcPr>
          <w:p w14:paraId="420DCE36" w14:textId="77777777" w:rsidR="00590342" w:rsidRDefault="00590342">
            <w:pPr>
              <w:pStyle w:val="TableParagraph"/>
              <w:kinsoku w:val="0"/>
              <w:overflowPunct w:val="0"/>
              <w:rPr>
                <w:sz w:val="20"/>
                <w:szCs w:val="20"/>
              </w:rPr>
            </w:pPr>
          </w:p>
          <w:p w14:paraId="26ACCAC1" w14:textId="77777777" w:rsidR="00590342" w:rsidRDefault="00590342">
            <w:pPr>
              <w:pStyle w:val="TableParagraph"/>
              <w:kinsoku w:val="0"/>
              <w:overflowPunct w:val="0"/>
              <w:rPr>
                <w:sz w:val="20"/>
                <w:szCs w:val="20"/>
              </w:rPr>
            </w:pPr>
          </w:p>
          <w:p w14:paraId="4DEB1F7C" w14:textId="77777777" w:rsidR="00590342" w:rsidRDefault="00590342">
            <w:pPr>
              <w:pStyle w:val="TableParagraph"/>
              <w:kinsoku w:val="0"/>
              <w:overflowPunct w:val="0"/>
              <w:rPr>
                <w:sz w:val="20"/>
                <w:szCs w:val="20"/>
              </w:rPr>
            </w:pPr>
          </w:p>
          <w:p w14:paraId="5023BBED" w14:textId="77777777" w:rsidR="00590342" w:rsidRDefault="00590342">
            <w:pPr>
              <w:pStyle w:val="TableParagraph"/>
              <w:kinsoku w:val="0"/>
              <w:overflowPunct w:val="0"/>
              <w:rPr>
                <w:sz w:val="20"/>
                <w:szCs w:val="20"/>
              </w:rPr>
            </w:pPr>
          </w:p>
          <w:p w14:paraId="05ED51D0" w14:textId="77777777" w:rsidR="00590342" w:rsidRDefault="00590342">
            <w:pPr>
              <w:pStyle w:val="TableParagraph"/>
              <w:kinsoku w:val="0"/>
              <w:overflowPunct w:val="0"/>
              <w:spacing w:before="136"/>
              <w:ind w:left="149"/>
              <w:rPr>
                <w:sz w:val="18"/>
                <w:szCs w:val="18"/>
              </w:rPr>
            </w:pPr>
            <w:r>
              <w:rPr>
                <w:sz w:val="18"/>
                <w:szCs w:val="18"/>
              </w:rPr>
              <w:t>0 (DL)</w:t>
            </w:r>
          </w:p>
        </w:tc>
        <w:tc>
          <w:tcPr>
            <w:tcW w:w="1302" w:type="dxa"/>
            <w:tcBorders>
              <w:top w:val="single" w:sz="12" w:space="0" w:color="000000"/>
              <w:left w:val="single" w:sz="4" w:space="0" w:color="000000"/>
              <w:bottom w:val="single" w:sz="4" w:space="0" w:color="000000"/>
              <w:right w:val="single" w:sz="12" w:space="0" w:color="000000"/>
            </w:tcBorders>
          </w:tcPr>
          <w:p w14:paraId="7C683C73" w14:textId="77777777" w:rsidR="00590342" w:rsidRDefault="00590342">
            <w:pPr>
              <w:pStyle w:val="TableParagraph"/>
              <w:kinsoku w:val="0"/>
              <w:overflowPunct w:val="0"/>
              <w:spacing w:before="1"/>
              <w:rPr>
                <w:sz w:val="17"/>
                <w:szCs w:val="17"/>
              </w:rPr>
            </w:pPr>
          </w:p>
          <w:p w14:paraId="45E40834" w14:textId="77777777" w:rsidR="00590342" w:rsidRDefault="00590342">
            <w:pPr>
              <w:pStyle w:val="TableParagraph"/>
              <w:kinsoku w:val="0"/>
              <w:overflowPunct w:val="0"/>
              <w:ind w:left="32"/>
              <w:jc w:val="center"/>
              <w:rPr>
                <w:sz w:val="18"/>
                <w:szCs w:val="18"/>
              </w:rPr>
            </w:pPr>
            <w:r>
              <w:rPr>
                <w:sz w:val="18"/>
                <w:szCs w:val="18"/>
              </w:rPr>
              <w:t>0</w:t>
            </w:r>
          </w:p>
        </w:tc>
        <w:tc>
          <w:tcPr>
            <w:tcW w:w="1000" w:type="dxa"/>
            <w:tcBorders>
              <w:top w:val="single" w:sz="12" w:space="0" w:color="000000"/>
              <w:left w:val="single" w:sz="12" w:space="0" w:color="000000"/>
              <w:bottom w:val="single" w:sz="4" w:space="0" w:color="000000"/>
              <w:right w:val="single" w:sz="4" w:space="0" w:color="000000"/>
            </w:tcBorders>
          </w:tcPr>
          <w:p w14:paraId="581B999E" w14:textId="77777777" w:rsidR="00590342" w:rsidRDefault="00590342">
            <w:pPr>
              <w:pStyle w:val="TableParagraph"/>
              <w:kinsoku w:val="0"/>
              <w:overflowPunct w:val="0"/>
              <w:spacing w:before="1"/>
              <w:rPr>
                <w:sz w:val="17"/>
                <w:szCs w:val="17"/>
              </w:rPr>
            </w:pPr>
          </w:p>
          <w:p w14:paraId="35E11D5D" w14:textId="77777777" w:rsidR="00590342" w:rsidRDefault="00590342">
            <w:pPr>
              <w:pStyle w:val="TableParagraph"/>
              <w:kinsoku w:val="0"/>
              <w:overflowPunct w:val="0"/>
              <w:ind w:left="132" w:right="122"/>
              <w:jc w:val="center"/>
              <w:rPr>
                <w:sz w:val="18"/>
                <w:szCs w:val="18"/>
              </w:rPr>
            </w:pPr>
            <w:r>
              <w:rPr>
                <w:sz w:val="18"/>
                <w:szCs w:val="18"/>
              </w:rPr>
              <w:t>EHT MU</w:t>
            </w:r>
          </w:p>
        </w:tc>
        <w:tc>
          <w:tcPr>
            <w:tcW w:w="1001" w:type="dxa"/>
            <w:tcBorders>
              <w:top w:val="single" w:sz="12" w:space="0" w:color="000000"/>
              <w:left w:val="single" w:sz="4" w:space="0" w:color="000000"/>
              <w:bottom w:val="single" w:sz="4" w:space="0" w:color="000000"/>
              <w:right w:val="single" w:sz="4" w:space="0" w:color="000000"/>
            </w:tcBorders>
          </w:tcPr>
          <w:p w14:paraId="18303FE5" w14:textId="77777777" w:rsidR="00590342" w:rsidRDefault="00590342">
            <w:pPr>
              <w:pStyle w:val="TableParagraph"/>
              <w:kinsoku w:val="0"/>
              <w:overflowPunct w:val="0"/>
              <w:spacing w:before="1"/>
              <w:rPr>
                <w:sz w:val="17"/>
                <w:szCs w:val="17"/>
              </w:rPr>
            </w:pPr>
          </w:p>
          <w:p w14:paraId="0E0FF622" w14:textId="77777777" w:rsidR="00590342" w:rsidRDefault="00590342">
            <w:pPr>
              <w:pStyle w:val="TableParagraph"/>
              <w:kinsoku w:val="0"/>
              <w:overflowPunct w:val="0"/>
              <w:ind w:left="345" w:right="325"/>
              <w:jc w:val="center"/>
              <w:rPr>
                <w:sz w:val="18"/>
                <w:szCs w:val="18"/>
              </w:rPr>
            </w:pPr>
            <w:r>
              <w:rPr>
                <w:sz w:val="18"/>
                <w:szCs w:val="18"/>
              </w:rPr>
              <w:t>Yes</w:t>
            </w:r>
          </w:p>
        </w:tc>
        <w:tc>
          <w:tcPr>
            <w:tcW w:w="1002" w:type="dxa"/>
            <w:tcBorders>
              <w:top w:val="single" w:sz="12" w:space="0" w:color="000000"/>
              <w:left w:val="single" w:sz="4" w:space="0" w:color="000000"/>
              <w:bottom w:val="single" w:sz="4" w:space="0" w:color="000000"/>
              <w:right w:val="single" w:sz="4" w:space="0" w:color="000000"/>
            </w:tcBorders>
          </w:tcPr>
          <w:p w14:paraId="156223D6" w14:textId="77777777" w:rsidR="00590342" w:rsidRDefault="00590342">
            <w:pPr>
              <w:pStyle w:val="TableParagraph"/>
              <w:kinsoku w:val="0"/>
              <w:overflowPunct w:val="0"/>
              <w:spacing w:before="1"/>
              <w:rPr>
                <w:sz w:val="17"/>
                <w:szCs w:val="17"/>
              </w:rPr>
            </w:pPr>
          </w:p>
          <w:p w14:paraId="71058608" w14:textId="77777777" w:rsidR="00590342" w:rsidRDefault="00590342">
            <w:pPr>
              <w:pStyle w:val="TableParagraph"/>
              <w:kinsoku w:val="0"/>
              <w:overflowPunct w:val="0"/>
              <w:ind w:left="365"/>
              <w:rPr>
                <w:sz w:val="18"/>
                <w:szCs w:val="18"/>
              </w:rPr>
            </w:pPr>
            <w:r>
              <w:rPr>
                <w:sz w:val="18"/>
                <w:szCs w:val="18"/>
              </w:rPr>
              <w:t>Yes</w:t>
            </w:r>
          </w:p>
        </w:tc>
        <w:tc>
          <w:tcPr>
            <w:tcW w:w="1100" w:type="dxa"/>
            <w:tcBorders>
              <w:top w:val="single" w:sz="12" w:space="0" w:color="000000"/>
              <w:left w:val="single" w:sz="4" w:space="0" w:color="000000"/>
              <w:bottom w:val="single" w:sz="4" w:space="0" w:color="000000"/>
              <w:right w:val="single" w:sz="4" w:space="0" w:color="000000"/>
            </w:tcBorders>
            <w:hideMark/>
          </w:tcPr>
          <w:p w14:paraId="7BF3D112" w14:textId="77777777" w:rsidR="00590342" w:rsidRDefault="00590342">
            <w:pPr>
              <w:pStyle w:val="TableParagraph"/>
              <w:kinsoku w:val="0"/>
              <w:overflowPunct w:val="0"/>
              <w:spacing w:before="184"/>
              <w:ind w:left="451" w:right="365"/>
              <w:jc w:val="center"/>
              <w:rPr>
                <w:sz w:val="18"/>
                <w:szCs w:val="18"/>
              </w:rPr>
            </w:pPr>
            <w:r>
              <w:rPr>
                <w:rFonts w:ascii="Symbol" w:hAnsi="Symbol" w:cs="Symbol"/>
                <w:sz w:val="18"/>
                <w:szCs w:val="18"/>
              </w:rPr>
              <w:t>³</w:t>
            </w:r>
            <w:r>
              <w:rPr>
                <w:sz w:val="18"/>
                <w:szCs w:val="18"/>
              </w:rPr>
              <w:t xml:space="preserve"> 1</w:t>
            </w:r>
          </w:p>
        </w:tc>
        <w:tc>
          <w:tcPr>
            <w:tcW w:w="2401" w:type="dxa"/>
            <w:tcBorders>
              <w:top w:val="single" w:sz="12" w:space="0" w:color="000000"/>
              <w:left w:val="single" w:sz="4" w:space="0" w:color="000000"/>
              <w:bottom w:val="single" w:sz="4" w:space="0" w:color="000000"/>
              <w:right w:val="single" w:sz="12" w:space="0" w:color="000000"/>
            </w:tcBorders>
            <w:hideMark/>
          </w:tcPr>
          <w:p w14:paraId="53A89C98" w14:textId="77777777" w:rsidR="00590342" w:rsidRDefault="00590342">
            <w:pPr>
              <w:pStyle w:val="TableParagraph"/>
              <w:kinsoku w:val="0"/>
              <w:overflowPunct w:val="0"/>
              <w:spacing w:before="101" w:line="230" w:lineRule="auto"/>
              <w:ind w:left="122" w:right="89"/>
              <w:rPr>
                <w:sz w:val="18"/>
                <w:szCs w:val="18"/>
              </w:rPr>
            </w:pPr>
            <w:r>
              <w:rPr>
                <w:sz w:val="18"/>
                <w:szCs w:val="18"/>
              </w:rPr>
              <w:t>DL OFDMA (including non- MU-MIMO and MU-MIMO)</w:t>
            </w:r>
          </w:p>
        </w:tc>
      </w:tr>
      <w:tr w:rsidR="00590342" w14:paraId="1F701EE2" w14:textId="77777777" w:rsidTr="00590342">
        <w:trPr>
          <w:trHeight w:val="630"/>
        </w:trPr>
        <w:tc>
          <w:tcPr>
            <w:tcW w:w="2101" w:type="dxa"/>
            <w:vMerge/>
            <w:tcBorders>
              <w:top w:val="single" w:sz="12" w:space="0" w:color="000000"/>
              <w:left w:val="single" w:sz="12" w:space="0" w:color="000000"/>
              <w:bottom w:val="single" w:sz="4" w:space="0" w:color="000000"/>
              <w:right w:val="single" w:sz="4" w:space="0" w:color="000000"/>
            </w:tcBorders>
            <w:vAlign w:val="center"/>
            <w:hideMark/>
          </w:tcPr>
          <w:p w14:paraId="5060BF84" w14:textId="77777777" w:rsidR="00590342" w:rsidRDefault="00590342">
            <w:pPr>
              <w:rPr>
                <w:rFonts w:eastAsia="SimSun"/>
                <w:szCs w:val="18"/>
                <w:lang w:val="en-US"/>
              </w:rPr>
            </w:pPr>
          </w:p>
        </w:tc>
        <w:tc>
          <w:tcPr>
            <w:tcW w:w="1302" w:type="dxa"/>
            <w:tcBorders>
              <w:top w:val="single" w:sz="4" w:space="0" w:color="000000"/>
              <w:left w:val="single" w:sz="4" w:space="0" w:color="000000"/>
              <w:bottom w:val="single" w:sz="4" w:space="0" w:color="000000"/>
              <w:right w:val="single" w:sz="12" w:space="0" w:color="000000"/>
            </w:tcBorders>
          </w:tcPr>
          <w:p w14:paraId="2AA00BB0" w14:textId="77777777" w:rsidR="00590342" w:rsidRDefault="00590342">
            <w:pPr>
              <w:pStyle w:val="TableParagraph"/>
              <w:kinsoku w:val="0"/>
              <w:overflowPunct w:val="0"/>
              <w:rPr>
                <w:sz w:val="18"/>
                <w:szCs w:val="18"/>
              </w:rPr>
            </w:pPr>
          </w:p>
          <w:p w14:paraId="58ED2585" w14:textId="77777777" w:rsidR="00590342" w:rsidRDefault="00590342">
            <w:pPr>
              <w:pStyle w:val="TableParagraph"/>
              <w:kinsoku w:val="0"/>
              <w:overflowPunct w:val="0"/>
              <w:ind w:left="32"/>
              <w:jc w:val="center"/>
              <w:rPr>
                <w:sz w:val="18"/>
                <w:szCs w:val="18"/>
              </w:rPr>
            </w:pPr>
            <w:r>
              <w:rPr>
                <w:sz w:val="18"/>
                <w:szCs w:val="18"/>
              </w:rPr>
              <w:t>1</w:t>
            </w:r>
          </w:p>
        </w:tc>
        <w:tc>
          <w:tcPr>
            <w:tcW w:w="1000" w:type="dxa"/>
            <w:tcBorders>
              <w:top w:val="single" w:sz="4" w:space="0" w:color="000000"/>
              <w:left w:val="single" w:sz="12" w:space="0" w:color="000000"/>
              <w:bottom w:val="single" w:sz="4" w:space="0" w:color="000000"/>
              <w:right w:val="single" w:sz="4" w:space="0" w:color="000000"/>
            </w:tcBorders>
          </w:tcPr>
          <w:p w14:paraId="1CC53D34" w14:textId="77777777" w:rsidR="00590342" w:rsidRDefault="00590342">
            <w:pPr>
              <w:pStyle w:val="TableParagraph"/>
              <w:kinsoku w:val="0"/>
              <w:overflowPunct w:val="0"/>
              <w:rPr>
                <w:sz w:val="18"/>
                <w:szCs w:val="18"/>
              </w:rPr>
            </w:pPr>
          </w:p>
          <w:p w14:paraId="55C9BE38" w14:textId="77777777" w:rsidR="00590342" w:rsidRDefault="00590342">
            <w:pPr>
              <w:pStyle w:val="TableParagraph"/>
              <w:kinsoku w:val="0"/>
              <w:overflowPunct w:val="0"/>
              <w:ind w:left="132" w:right="122"/>
              <w:jc w:val="center"/>
              <w:rPr>
                <w:sz w:val="18"/>
                <w:szCs w:val="18"/>
              </w:rPr>
            </w:pPr>
            <w:r>
              <w:rPr>
                <w:sz w:val="18"/>
                <w:szCs w:val="18"/>
              </w:rPr>
              <w:t>EHT MU</w:t>
            </w:r>
          </w:p>
        </w:tc>
        <w:tc>
          <w:tcPr>
            <w:tcW w:w="1001" w:type="dxa"/>
            <w:tcBorders>
              <w:top w:val="single" w:sz="4" w:space="0" w:color="000000"/>
              <w:left w:val="single" w:sz="4" w:space="0" w:color="000000"/>
              <w:bottom w:val="single" w:sz="4" w:space="0" w:color="000000"/>
              <w:right w:val="single" w:sz="4" w:space="0" w:color="000000"/>
            </w:tcBorders>
          </w:tcPr>
          <w:p w14:paraId="37934B60" w14:textId="77777777" w:rsidR="00590342" w:rsidRDefault="00590342">
            <w:pPr>
              <w:pStyle w:val="TableParagraph"/>
              <w:kinsoku w:val="0"/>
              <w:overflowPunct w:val="0"/>
              <w:rPr>
                <w:sz w:val="18"/>
                <w:szCs w:val="18"/>
              </w:rPr>
            </w:pPr>
          </w:p>
          <w:p w14:paraId="28BF8455" w14:textId="77777777" w:rsidR="00590342" w:rsidRDefault="00590342">
            <w:pPr>
              <w:pStyle w:val="TableParagraph"/>
              <w:kinsoku w:val="0"/>
              <w:overflowPunct w:val="0"/>
              <w:ind w:left="345" w:right="325"/>
              <w:jc w:val="center"/>
              <w:rPr>
                <w:sz w:val="18"/>
                <w:szCs w:val="18"/>
              </w:rPr>
            </w:pPr>
            <w:r>
              <w:rPr>
                <w:sz w:val="18"/>
                <w:szCs w:val="18"/>
              </w:rPr>
              <w:t>Yes</w:t>
            </w:r>
          </w:p>
        </w:tc>
        <w:tc>
          <w:tcPr>
            <w:tcW w:w="1002" w:type="dxa"/>
            <w:tcBorders>
              <w:top w:val="single" w:sz="4" w:space="0" w:color="000000"/>
              <w:left w:val="single" w:sz="4" w:space="0" w:color="000000"/>
              <w:bottom w:val="single" w:sz="4" w:space="0" w:color="000000"/>
              <w:right w:val="single" w:sz="4" w:space="0" w:color="000000"/>
            </w:tcBorders>
          </w:tcPr>
          <w:p w14:paraId="56447E47" w14:textId="77777777" w:rsidR="00590342" w:rsidRDefault="00590342">
            <w:pPr>
              <w:pStyle w:val="TableParagraph"/>
              <w:kinsoku w:val="0"/>
              <w:overflowPunct w:val="0"/>
              <w:rPr>
                <w:sz w:val="18"/>
                <w:szCs w:val="18"/>
              </w:rPr>
            </w:pPr>
          </w:p>
          <w:p w14:paraId="1CAD5BFC" w14:textId="77777777" w:rsidR="00590342" w:rsidRDefault="00590342">
            <w:pPr>
              <w:pStyle w:val="TableParagraph"/>
              <w:kinsoku w:val="0"/>
              <w:overflowPunct w:val="0"/>
              <w:ind w:left="394"/>
              <w:rPr>
                <w:sz w:val="18"/>
                <w:szCs w:val="18"/>
              </w:rPr>
            </w:pPr>
            <w:r>
              <w:rPr>
                <w:sz w:val="18"/>
                <w:szCs w:val="18"/>
              </w:rPr>
              <w:t>No</w:t>
            </w:r>
          </w:p>
        </w:tc>
        <w:tc>
          <w:tcPr>
            <w:tcW w:w="1100" w:type="dxa"/>
            <w:tcBorders>
              <w:top w:val="single" w:sz="4" w:space="0" w:color="000000"/>
              <w:left w:val="single" w:sz="4" w:space="0" w:color="000000"/>
              <w:bottom w:val="single" w:sz="4" w:space="0" w:color="000000"/>
              <w:right w:val="single" w:sz="4" w:space="0" w:color="000000"/>
            </w:tcBorders>
          </w:tcPr>
          <w:p w14:paraId="41AEA57E" w14:textId="77777777" w:rsidR="00590342" w:rsidRDefault="00590342">
            <w:pPr>
              <w:pStyle w:val="TableParagraph"/>
              <w:kinsoku w:val="0"/>
              <w:overflowPunct w:val="0"/>
              <w:rPr>
                <w:sz w:val="18"/>
                <w:szCs w:val="18"/>
              </w:rPr>
            </w:pPr>
          </w:p>
          <w:p w14:paraId="640FAF88" w14:textId="47AC4D6F" w:rsidR="00590342" w:rsidRDefault="00590342">
            <w:pPr>
              <w:pStyle w:val="TableParagraph"/>
              <w:kinsoku w:val="0"/>
              <w:overflowPunct w:val="0"/>
              <w:ind w:left="16"/>
              <w:jc w:val="center"/>
              <w:rPr>
                <w:sz w:val="18"/>
                <w:szCs w:val="18"/>
              </w:rPr>
            </w:pPr>
            <w:r>
              <w:rPr>
                <w:sz w:val="18"/>
                <w:szCs w:val="18"/>
              </w:rPr>
              <w:t>1</w:t>
            </w:r>
          </w:p>
        </w:tc>
        <w:tc>
          <w:tcPr>
            <w:tcW w:w="2401" w:type="dxa"/>
            <w:tcBorders>
              <w:top w:val="single" w:sz="4" w:space="0" w:color="000000"/>
              <w:left w:val="single" w:sz="4" w:space="0" w:color="000000"/>
              <w:bottom w:val="single" w:sz="4" w:space="0" w:color="000000"/>
              <w:right w:val="single" w:sz="12" w:space="0" w:color="000000"/>
            </w:tcBorders>
            <w:hideMark/>
          </w:tcPr>
          <w:p w14:paraId="48CDEFAA" w14:textId="77777777" w:rsidR="00590342" w:rsidRDefault="00590342">
            <w:pPr>
              <w:pStyle w:val="TableParagraph"/>
              <w:kinsoku w:val="0"/>
              <w:overflowPunct w:val="0"/>
              <w:spacing w:before="114" w:line="228" w:lineRule="auto"/>
              <w:ind w:left="122" w:right="89"/>
              <w:rPr>
                <w:sz w:val="18"/>
                <w:szCs w:val="18"/>
              </w:rPr>
            </w:pPr>
            <w:r>
              <w:rPr>
                <w:sz w:val="18"/>
                <w:szCs w:val="18"/>
              </w:rPr>
              <w:t>SU or NDP (Not to AP. Typically “DL”)</w:t>
            </w:r>
          </w:p>
        </w:tc>
      </w:tr>
      <w:tr w:rsidR="00590342" w14:paraId="6A30F652" w14:textId="77777777" w:rsidTr="00590342">
        <w:trPr>
          <w:trHeight w:val="629"/>
        </w:trPr>
        <w:tc>
          <w:tcPr>
            <w:tcW w:w="2101" w:type="dxa"/>
            <w:vMerge/>
            <w:tcBorders>
              <w:top w:val="single" w:sz="12" w:space="0" w:color="000000"/>
              <w:left w:val="single" w:sz="12" w:space="0" w:color="000000"/>
              <w:bottom w:val="single" w:sz="4" w:space="0" w:color="000000"/>
              <w:right w:val="single" w:sz="4" w:space="0" w:color="000000"/>
            </w:tcBorders>
            <w:vAlign w:val="center"/>
            <w:hideMark/>
          </w:tcPr>
          <w:p w14:paraId="2B5D7A93" w14:textId="77777777" w:rsidR="00590342" w:rsidRDefault="00590342">
            <w:pPr>
              <w:rPr>
                <w:rFonts w:eastAsia="SimSun"/>
                <w:szCs w:val="18"/>
                <w:lang w:val="en-US"/>
              </w:rPr>
            </w:pPr>
          </w:p>
        </w:tc>
        <w:tc>
          <w:tcPr>
            <w:tcW w:w="1302" w:type="dxa"/>
            <w:tcBorders>
              <w:top w:val="single" w:sz="4" w:space="0" w:color="000000"/>
              <w:left w:val="single" w:sz="4" w:space="0" w:color="000000"/>
              <w:bottom w:val="single" w:sz="4" w:space="0" w:color="000000"/>
              <w:right w:val="single" w:sz="12" w:space="0" w:color="000000"/>
            </w:tcBorders>
          </w:tcPr>
          <w:p w14:paraId="3C343544" w14:textId="77777777" w:rsidR="00590342" w:rsidRDefault="00590342">
            <w:pPr>
              <w:pStyle w:val="TableParagraph"/>
              <w:kinsoku w:val="0"/>
              <w:overflowPunct w:val="0"/>
              <w:spacing w:before="10"/>
              <w:rPr>
                <w:sz w:val="17"/>
                <w:szCs w:val="17"/>
              </w:rPr>
            </w:pPr>
          </w:p>
          <w:p w14:paraId="39EC3FB4" w14:textId="77777777" w:rsidR="00590342" w:rsidRDefault="00590342">
            <w:pPr>
              <w:pStyle w:val="TableParagraph"/>
              <w:kinsoku w:val="0"/>
              <w:overflowPunct w:val="0"/>
              <w:ind w:left="32"/>
              <w:jc w:val="center"/>
              <w:rPr>
                <w:sz w:val="18"/>
                <w:szCs w:val="18"/>
              </w:rPr>
            </w:pPr>
            <w:r>
              <w:rPr>
                <w:sz w:val="18"/>
                <w:szCs w:val="18"/>
              </w:rPr>
              <w:t>2</w:t>
            </w:r>
          </w:p>
        </w:tc>
        <w:tc>
          <w:tcPr>
            <w:tcW w:w="1000" w:type="dxa"/>
            <w:tcBorders>
              <w:top w:val="single" w:sz="4" w:space="0" w:color="000000"/>
              <w:left w:val="single" w:sz="12" w:space="0" w:color="000000"/>
              <w:bottom w:val="single" w:sz="4" w:space="0" w:color="000000"/>
              <w:right w:val="single" w:sz="4" w:space="0" w:color="000000"/>
            </w:tcBorders>
          </w:tcPr>
          <w:p w14:paraId="3754B99A" w14:textId="77777777" w:rsidR="00590342" w:rsidRDefault="00590342">
            <w:pPr>
              <w:pStyle w:val="TableParagraph"/>
              <w:kinsoku w:val="0"/>
              <w:overflowPunct w:val="0"/>
              <w:spacing w:before="10"/>
              <w:rPr>
                <w:sz w:val="17"/>
                <w:szCs w:val="17"/>
              </w:rPr>
            </w:pPr>
          </w:p>
          <w:p w14:paraId="48612149" w14:textId="77777777" w:rsidR="00590342" w:rsidRDefault="00590342">
            <w:pPr>
              <w:pStyle w:val="TableParagraph"/>
              <w:kinsoku w:val="0"/>
              <w:overflowPunct w:val="0"/>
              <w:ind w:left="132" w:right="122"/>
              <w:jc w:val="center"/>
              <w:rPr>
                <w:sz w:val="18"/>
                <w:szCs w:val="18"/>
              </w:rPr>
            </w:pPr>
            <w:r>
              <w:rPr>
                <w:sz w:val="18"/>
                <w:szCs w:val="18"/>
              </w:rPr>
              <w:t>EHT MU</w:t>
            </w:r>
          </w:p>
        </w:tc>
        <w:tc>
          <w:tcPr>
            <w:tcW w:w="1001" w:type="dxa"/>
            <w:tcBorders>
              <w:top w:val="single" w:sz="4" w:space="0" w:color="000000"/>
              <w:left w:val="single" w:sz="4" w:space="0" w:color="000000"/>
              <w:bottom w:val="single" w:sz="4" w:space="0" w:color="000000"/>
              <w:right w:val="single" w:sz="4" w:space="0" w:color="000000"/>
            </w:tcBorders>
          </w:tcPr>
          <w:p w14:paraId="5146CD47" w14:textId="77777777" w:rsidR="00590342" w:rsidRDefault="00590342">
            <w:pPr>
              <w:pStyle w:val="TableParagraph"/>
              <w:kinsoku w:val="0"/>
              <w:overflowPunct w:val="0"/>
              <w:spacing w:before="10"/>
              <w:rPr>
                <w:sz w:val="17"/>
                <w:szCs w:val="17"/>
              </w:rPr>
            </w:pPr>
          </w:p>
          <w:p w14:paraId="243DFBE1" w14:textId="77777777" w:rsidR="00590342" w:rsidRDefault="00590342">
            <w:pPr>
              <w:pStyle w:val="TableParagraph"/>
              <w:kinsoku w:val="0"/>
              <w:overflowPunct w:val="0"/>
              <w:ind w:left="345" w:right="325"/>
              <w:jc w:val="center"/>
              <w:rPr>
                <w:sz w:val="18"/>
                <w:szCs w:val="18"/>
              </w:rPr>
            </w:pPr>
            <w:r>
              <w:rPr>
                <w:sz w:val="18"/>
                <w:szCs w:val="18"/>
              </w:rPr>
              <w:t>Yes</w:t>
            </w:r>
          </w:p>
        </w:tc>
        <w:tc>
          <w:tcPr>
            <w:tcW w:w="1002" w:type="dxa"/>
            <w:tcBorders>
              <w:top w:val="single" w:sz="4" w:space="0" w:color="000000"/>
              <w:left w:val="single" w:sz="4" w:space="0" w:color="000000"/>
              <w:bottom w:val="single" w:sz="4" w:space="0" w:color="000000"/>
              <w:right w:val="single" w:sz="4" w:space="0" w:color="000000"/>
            </w:tcBorders>
          </w:tcPr>
          <w:p w14:paraId="78F4AD78" w14:textId="77777777" w:rsidR="00590342" w:rsidRDefault="00590342">
            <w:pPr>
              <w:pStyle w:val="TableParagraph"/>
              <w:kinsoku w:val="0"/>
              <w:overflowPunct w:val="0"/>
              <w:spacing w:before="10"/>
              <w:rPr>
                <w:sz w:val="17"/>
                <w:szCs w:val="17"/>
              </w:rPr>
            </w:pPr>
          </w:p>
          <w:p w14:paraId="5DAFC06A" w14:textId="77777777" w:rsidR="00590342" w:rsidRDefault="00590342">
            <w:pPr>
              <w:pStyle w:val="TableParagraph"/>
              <w:kinsoku w:val="0"/>
              <w:overflowPunct w:val="0"/>
              <w:ind w:left="394"/>
              <w:rPr>
                <w:sz w:val="18"/>
                <w:szCs w:val="18"/>
              </w:rPr>
            </w:pPr>
            <w:r>
              <w:rPr>
                <w:sz w:val="18"/>
                <w:szCs w:val="18"/>
              </w:rPr>
              <w:t>No</w:t>
            </w:r>
          </w:p>
        </w:tc>
        <w:tc>
          <w:tcPr>
            <w:tcW w:w="1100" w:type="dxa"/>
            <w:tcBorders>
              <w:top w:val="single" w:sz="4" w:space="0" w:color="000000"/>
              <w:left w:val="single" w:sz="4" w:space="0" w:color="000000"/>
              <w:bottom w:val="single" w:sz="4" w:space="0" w:color="000000"/>
              <w:right w:val="single" w:sz="4" w:space="0" w:color="000000"/>
            </w:tcBorders>
            <w:hideMark/>
          </w:tcPr>
          <w:p w14:paraId="3A758B09" w14:textId="1A67E54A" w:rsidR="00590342" w:rsidRDefault="00590342">
            <w:pPr>
              <w:pStyle w:val="TableParagraph"/>
              <w:kinsoku w:val="0"/>
              <w:overflowPunct w:val="0"/>
              <w:spacing w:before="193"/>
              <w:ind w:left="451" w:right="365"/>
              <w:jc w:val="center"/>
              <w:rPr>
                <w:sz w:val="18"/>
                <w:szCs w:val="18"/>
              </w:rPr>
            </w:pPr>
            <w:r>
              <w:rPr>
                <w:rFonts w:ascii="Symbol" w:hAnsi="Symbol" w:cs="Symbol"/>
                <w:sz w:val="18"/>
                <w:szCs w:val="18"/>
              </w:rPr>
              <w:t>³</w:t>
            </w:r>
            <w:r>
              <w:rPr>
                <w:sz w:val="18"/>
                <w:szCs w:val="18"/>
              </w:rPr>
              <w:t xml:space="preserve"> 1</w:t>
            </w:r>
          </w:p>
        </w:tc>
        <w:tc>
          <w:tcPr>
            <w:tcW w:w="2401" w:type="dxa"/>
            <w:tcBorders>
              <w:top w:val="single" w:sz="4" w:space="0" w:color="000000"/>
              <w:left w:val="single" w:sz="4" w:space="0" w:color="000000"/>
              <w:bottom w:val="single" w:sz="4" w:space="0" w:color="000000"/>
              <w:right w:val="single" w:sz="12" w:space="0" w:color="000000"/>
            </w:tcBorders>
            <w:hideMark/>
          </w:tcPr>
          <w:p w14:paraId="4A639AA8" w14:textId="77777777" w:rsidR="00590342" w:rsidRDefault="00590342">
            <w:pPr>
              <w:pStyle w:val="TableParagraph"/>
              <w:kinsoku w:val="0"/>
              <w:overflowPunct w:val="0"/>
              <w:spacing w:before="111" w:line="230" w:lineRule="auto"/>
              <w:ind w:left="122" w:right="89"/>
              <w:rPr>
                <w:sz w:val="18"/>
                <w:szCs w:val="18"/>
              </w:rPr>
            </w:pPr>
            <w:r>
              <w:rPr>
                <w:sz w:val="18"/>
                <w:szCs w:val="18"/>
              </w:rPr>
              <w:t>DL MU-MIMO (non- OFDMA)</w:t>
            </w:r>
          </w:p>
        </w:tc>
      </w:tr>
      <w:tr w:rsidR="00590342" w14:paraId="1B6A2E87" w14:textId="77777777" w:rsidTr="00590342">
        <w:trPr>
          <w:trHeight w:val="430"/>
        </w:trPr>
        <w:tc>
          <w:tcPr>
            <w:tcW w:w="2101" w:type="dxa"/>
            <w:vMerge/>
            <w:tcBorders>
              <w:top w:val="single" w:sz="12" w:space="0" w:color="000000"/>
              <w:left w:val="single" w:sz="12" w:space="0" w:color="000000"/>
              <w:bottom w:val="single" w:sz="4" w:space="0" w:color="000000"/>
              <w:right w:val="single" w:sz="4" w:space="0" w:color="000000"/>
            </w:tcBorders>
            <w:vAlign w:val="center"/>
            <w:hideMark/>
          </w:tcPr>
          <w:p w14:paraId="73669914" w14:textId="77777777" w:rsidR="00590342" w:rsidRDefault="00590342">
            <w:pPr>
              <w:rPr>
                <w:rFonts w:eastAsia="SimSun"/>
                <w:szCs w:val="18"/>
                <w:lang w:val="en-US"/>
              </w:rPr>
            </w:pPr>
          </w:p>
        </w:tc>
        <w:tc>
          <w:tcPr>
            <w:tcW w:w="1302" w:type="dxa"/>
            <w:tcBorders>
              <w:top w:val="single" w:sz="4" w:space="0" w:color="000000"/>
              <w:left w:val="single" w:sz="4" w:space="0" w:color="000000"/>
              <w:bottom w:val="single" w:sz="4" w:space="0" w:color="000000"/>
              <w:right w:val="single" w:sz="12" w:space="0" w:color="000000"/>
            </w:tcBorders>
            <w:hideMark/>
          </w:tcPr>
          <w:p w14:paraId="420B86AE" w14:textId="77777777" w:rsidR="00590342" w:rsidRDefault="00590342">
            <w:pPr>
              <w:pStyle w:val="TableParagraph"/>
              <w:kinsoku w:val="0"/>
              <w:overflowPunct w:val="0"/>
              <w:spacing w:before="106"/>
              <w:ind w:left="32"/>
              <w:jc w:val="center"/>
              <w:rPr>
                <w:sz w:val="18"/>
                <w:szCs w:val="18"/>
              </w:rPr>
            </w:pPr>
            <w:r>
              <w:rPr>
                <w:sz w:val="18"/>
                <w:szCs w:val="18"/>
              </w:rPr>
              <w:t>3</w:t>
            </w:r>
          </w:p>
        </w:tc>
        <w:tc>
          <w:tcPr>
            <w:tcW w:w="1000" w:type="dxa"/>
            <w:tcBorders>
              <w:top w:val="single" w:sz="4" w:space="0" w:color="000000"/>
              <w:left w:val="single" w:sz="12" w:space="0" w:color="000000"/>
              <w:bottom w:val="single" w:sz="4" w:space="0" w:color="000000"/>
              <w:right w:val="single" w:sz="4" w:space="0" w:color="000000"/>
            </w:tcBorders>
            <w:hideMark/>
          </w:tcPr>
          <w:p w14:paraId="4F3AA923" w14:textId="77777777" w:rsidR="00590342" w:rsidRDefault="00590342">
            <w:pPr>
              <w:pStyle w:val="TableParagraph"/>
              <w:kinsoku w:val="0"/>
              <w:overflowPunct w:val="0"/>
              <w:spacing w:before="106"/>
              <w:ind w:left="10"/>
              <w:jc w:val="center"/>
              <w:rPr>
                <w:sz w:val="18"/>
                <w:szCs w:val="18"/>
              </w:rPr>
            </w:pPr>
            <w:r>
              <w:rPr>
                <w:sz w:val="18"/>
                <w:szCs w:val="18"/>
              </w:rPr>
              <w:t>—</w:t>
            </w:r>
          </w:p>
        </w:tc>
        <w:tc>
          <w:tcPr>
            <w:tcW w:w="1001" w:type="dxa"/>
            <w:tcBorders>
              <w:top w:val="single" w:sz="4" w:space="0" w:color="000000"/>
              <w:left w:val="single" w:sz="4" w:space="0" w:color="000000"/>
              <w:bottom w:val="single" w:sz="4" w:space="0" w:color="000000"/>
              <w:right w:val="single" w:sz="4" w:space="0" w:color="000000"/>
            </w:tcBorders>
            <w:hideMark/>
          </w:tcPr>
          <w:p w14:paraId="18777B15" w14:textId="77777777" w:rsidR="00590342" w:rsidRDefault="00590342">
            <w:pPr>
              <w:pStyle w:val="TableParagraph"/>
              <w:kinsoku w:val="0"/>
              <w:overflowPunct w:val="0"/>
              <w:spacing w:before="106"/>
              <w:ind w:left="21"/>
              <w:jc w:val="center"/>
              <w:rPr>
                <w:sz w:val="18"/>
                <w:szCs w:val="18"/>
              </w:rPr>
            </w:pPr>
            <w:r>
              <w:rPr>
                <w:sz w:val="18"/>
                <w:szCs w:val="18"/>
              </w:rPr>
              <w:t>—</w:t>
            </w:r>
          </w:p>
        </w:tc>
        <w:tc>
          <w:tcPr>
            <w:tcW w:w="1002" w:type="dxa"/>
            <w:tcBorders>
              <w:top w:val="single" w:sz="4" w:space="0" w:color="000000"/>
              <w:left w:val="single" w:sz="4" w:space="0" w:color="000000"/>
              <w:bottom w:val="single" w:sz="4" w:space="0" w:color="000000"/>
              <w:right w:val="single" w:sz="4" w:space="0" w:color="000000"/>
            </w:tcBorders>
            <w:hideMark/>
          </w:tcPr>
          <w:p w14:paraId="3AB9A687" w14:textId="77777777" w:rsidR="00590342" w:rsidRDefault="00590342">
            <w:pPr>
              <w:pStyle w:val="TableParagraph"/>
              <w:kinsoku w:val="0"/>
              <w:overflowPunct w:val="0"/>
              <w:spacing w:before="106"/>
              <w:ind w:left="414"/>
              <w:rPr>
                <w:sz w:val="18"/>
                <w:szCs w:val="18"/>
              </w:rPr>
            </w:pPr>
            <w:r>
              <w:rPr>
                <w:sz w:val="18"/>
                <w:szCs w:val="18"/>
              </w:rPr>
              <w:t>—</w:t>
            </w:r>
          </w:p>
        </w:tc>
        <w:tc>
          <w:tcPr>
            <w:tcW w:w="1100" w:type="dxa"/>
            <w:tcBorders>
              <w:top w:val="single" w:sz="4" w:space="0" w:color="000000"/>
              <w:left w:val="single" w:sz="4" w:space="0" w:color="000000"/>
              <w:bottom w:val="single" w:sz="4" w:space="0" w:color="000000"/>
              <w:right w:val="single" w:sz="4" w:space="0" w:color="000000"/>
            </w:tcBorders>
            <w:hideMark/>
          </w:tcPr>
          <w:p w14:paraId="7F3650F8" w14:textId="77777777" w:rsidR="00590342" w:rsidRDefault="00590342">
            <w:pPr>
              <w:pStyle w:val="TableParagraph"/>
              <w:kinsoku w:val="0"/>
              <w:overflowPunct w:val="0"/>
              <w:spacing w:before="106"/>
              <w:ind w:left="15"/>
              <w:jc w:val="center"/>
              <w:rPr>
                <w:sz w:val="18"/>
                <w:szCs w:val="18"/>
              </w:rPr>
            </w:pPr>
            <w:r>
              <w:rPr>
                <w:sz w:val="18"/>
                <w:szCs w:val="18"/>
              </w:rPr>
              <w:t>—</w:t>
            </w:r>
          </w:p>
        </w:tc>
        <w:tc>
          <w:tcPr>
            <w:tcW w:w="2401" w:type="dxa"/>
            <w:tcBorders>
              <w:top w:val="single" w:sz="4" w:space="0" w:color="000000"/>
              <w:left w:val="single" w:sz="4" w:space="0" w:color="000000"/>
              <w:bottom w:val="single" w:sz="4" w:space="0" w:color="000000"/>
              <w:right w:val="single" w:sz="12" w:space="0" w:color="000000"/>
            </w:tcBorders>
            <w:hideMark/>
          </w:tcPr>
          <w:p w14:paraId="61CD48AE" w14:textId="4055CE72" w:rsidR="00590342" w:rsidRDefault="00590342">
            <w:pPr>
              <w:pStyle w:val="TableParagraph"/>
              <w:kinsoku w:val="0"/>
              <w:overflowPunct w:val="0"/>
              <w:spacing w:before="106"/>
              <w:ind w:left="122"/>
              <w:rPr>
                <w:sz w:val="18"/>
                <w:szCs w:val="18"/>
              </w:rPr>
            </w:pPr>
            <w:r>
              <w:rPr>
                <w:sz w:val="18"/>
                <w:szCs w:val="18"/>
              </w:rPr>
              <w:t>Validate</w:t>
            </w:r>
            <w:ins w:id="593" w:author="Alice Chen" w:date="2021-03-09T22:09:00Z">
              <w:r w:rsidR="008532A5">
                <w:rPr>
                  <w:sz w:val="18"/>
                  <w:szCs w:val="18"/>
                </w:rPr>
                <w:t xml:space="preserve"> if </w:t>
              </w:r>
              <w:r w:rsidR="008532A5" w:rsidRPr="00690FF3">
                <w:rPr>
                  <w:sz w:val="18"/>
                  <w:szCs w:val="18"/>
                </w:rPr>
                <w:t>dot11EHTBaseLineFeaturesImplementedOnly</w:t>
              </w:r>
              <w:r w:rsidR="008532A5">
                <w:rPr>
                  <w:sz w:val="18"/>
                  <w:szCs w:val="18"/>
                </w:rPr>
                <w:t xml:space="preserve"> equals true</w:t>
              </w:r>
            </w:ins>
          </w:p>
        </w:tc>
      </w:tr>
      <w:tr w:rsidR="00590342" w14:paraId="6810875F" w14:textId="77777777" w:rsidTr="00590342">
        <w:trPr>
          <w:trHeight w:val="619"/>
        </w:trPr>
        <w:tc>
          <w:tcPr>
            <w:tcW w:w="799" w:type="dxa"/>
            <w:vMerge w:val="restart"/>
            <w:tcBorders>
              <w:top w:val="single" w:sz="4" w:space="0" w:color="000000"/>
              <w:left w:val="single" w:sz="12" w:space="0" w:color="000000"/>
              <w:bottom w:val="single" w:sz="12" w:space="0" w:color="000000"/>
              <w:right w:val="single" w:sz="4" w:space="0" w:color="000000"/>
            </w:tcBorders>
          </w:tcPr>
          <w:p w14:paraId="5387B96C" w14:textId="77777777" w:rsidR="00590342" w:rsidRDefault="00590342">
            <w:pPr>
              <w:pStyle w:val="TableParagraph"/>
              <w:kinsoku w:val="0"/>
              <w:overflowPunct w:val="0"/>
              <w:rPr>
                <w:sz w:val="20"/>
                <w:szCs w:val="20"/>
              </w:rPr>
            </w:pPr>
          </w:p>
          <w:p w14:paraId="18E14FE9" w14:textId="77777777" w:rsidR="00590342" w:rsidRDefault="00590342">
            <w:pPr>
              <w:pStyle w:val="TableParagraph"/>
              <w:kinsoku w:val="0"/>
              <w:overflowPunct w:val="0"/>
              <w:rPr>
                <w:sz w:val="20"/>
                <w:szCs w:val="20"/>
              </w:rPr>
            </w:pPr>
          </w:p>
          <w:p w14:paraId="16C351CC" w14:textId="77777777" w:rsidR="00590342" w:rsidRDefault="00590342">
            <w:pPr>
              <w:pStyle w:val="TableParagraph"/>
              <w:kinsoku w:val="0"/>
              <w:overflowPunct w:val="0"/>
              <w:spacing w:before="10"/>
            </w:pPr>
          </w:p>
          <w:p w14:paraId="5E25C2C5" w14:textId="77777777" w:rsidR="00590342" w:rsidRDefault="00590342">
            <w:pPr>
              <w:pStyle w:val="TableParagraph"/>
              <w:kinsoku w:val="0"/>
              <w:overflowPunct w:val="0"/>
              <w:ind w:left="149"/>
              <w:rPr>
                <w:sz w:val="18"/>
                <w:szCs w:val="18"/>
              </w:rPr>
            </w:pPr>
            <w:r>
              <w:rPr>
                <w:sz w:val="18"/>
                <w:szCs w:val="18"/>
              </w:rPr>
              <w:t>1 (UL)</w:t>
            </w:r>
          </w:p>
        </w:tc>
        <w:tc>
          <w:tcPr>
            <w:tcW w:w="1302" w:type="dxa"/>
            <w:tcBorders>
              <w:top w:val="single" w:sz="4" w:space="0" w:color="000000"/>
              <w:left w:val="single" w:sz="4" w:space="0" w:color="000000"/>
              <w:bottom w:val="single" w:sz="4" w:space="0" w:color="000000"/>
              <w:right w:val="single" w:sz="12" w:space="0" w:color="000000"/>
            </w:tcBorders>
          </w:tcPr>
          <w:p w14:paraId="69ADDA3A" w14:textId="77777777" w:rsidR="00590342" w:rsidRDefault="00590342">
            <w:pPr>
              <w:pStyle w:val="TableParagraph"/>
              <w:kinsoku w:val="0"/>
              <w:overflowPunct w:val="0"/>
              <w:spacing w:before="10"/>
              <w:rPr>
                <w:sz w:val="17"/>
                <w:szCs w:val="17"/>
              </w:rPr>
            </w:pPr>
          </w:p>
          <w:p w14:paraId="4D99DB08" w14:textId="77777777" w:rsidR="00590342" w:rsidRDefault="00590342">
            <w:pPr>
              <w:pStyle w:val="TableParagraph"/>
              <w:kinsoku w:val="0"/>
              <w:overflowPunct w:val="0"/>
              <w:ind w:left="32"/>
              <w:jc w:val="center"/>
              <w:rPr>
                <w:sz w:val="18"/>
                <w:szCs w:val="18"/>
              </w:rPr>
            </w:pPr>
            <w:r>
              <w:rPr>
                <w:sz w:val="18"/>
                <w:szCs w:val="18"/>
              </w:rPr>
              <w:t>0</w:t>
            </w:r>
          </w:p>
        </w:tc>
        <w:tc>
          <w:tcPr>
            <w:tcW w:w="1000" w:type="dxa"/>
            <w:tcBorders>
              <w:top w:val="single" w:sz="4" w:space="0" w:color="000000"/>
              <w:left w:val="single" w:sz="12" w:space="0" w:color="000000"/>
              <w:bottom w:val="single" w:sz="4" w:space="0" w:color="000000"/>
              <w:right w:val="single" w:sz="4" w:space="0" w:color="000000"/>
            </w:tcBorders>
          </w:tcPr>
          <w:p w14:paraId="22749454" w14:textId="77777777" w:rsidR="00590342" w:rsidRDefault="00590342">
            <w:pPr>
              <w:pStyle w:val="TableParagraph"/>
              <w:kinsoku w:val="0"/>
              <w:overflowPunct w:val="0"/>
              <w:spacing w:before="10"/>
              <w:rPr>
                <w:sz w:val="17"/>
                <w:szCs w:val="17"/>
              </w:rPr>
            </w:pPr>
          </w:p>
          <w:p w14:paraId="6D6B2CDC" w14:textId="77777777" w:rsidR="00590342" w:rsidRDefault="00590342">
            <w:pPr>
              <w:pStyle w:val="TableParagraph"/>
              <w:kinsoku w:val="0"/>
              <w:overflowPunct w:val="0"/>
              <w:ind w:left="131" w:right="122"/>
              <w:jc w:val="center"/>
              <w:rPr>
                <w:sz w:val="18"/>
                <w:szCs w:val="18"/>
              </w:rPr>
            </w:pPr>
            <w:r>
              <w:rPr>
                <w:sz w:val="18"/>
                <w:szCs w:val="18"/>
              </w:rPr>
              <w:t>EHT TB</w:t>
            </w:r>
          </w:p>
        </w:tc>
        <w:tc>
          <w:tcPr>
            <w:tcW w:w="1001" w:type="dxa"/>
            <w:tcBorders>
              <w:top w:val="single" w:sz="4" w:space="0" w:color="000000"/>
              <w:left w:val="single" w:sz="4" w:space="0" w:color="000000"/>
              <w:bottom w:val="single" w:sz="4" w:space="0" w:color="000000"/>
              <w:right w:val="single" w:sz="4" w:space="0" w:color="000000"/>
            </w:tcBorders>
          </w:tcPr>
          <w:p w14:paraId="43A4E5AA" w14:textId="77777777" w:rsidR="00590342" w:rsidRDefault="00590342">
            <w:pPr>
              <w:pStyle w:val="TableParagraph"/>
              <w:kinsoku w:val="0"/>
              <w:overflowPunct w:val="0"/>
              <w:spacing w:before="10"/>
              <w:rPr>
                <w:sz w:val="17"/>
                <w:szCs w:val="17"/>
              </w:rPr>
            </w:pPr>
          </w:p>
          <w:p w14:paraId="280B7A69" w14:textId="77777777" w:rsidR="00590342" w:rsidRDefault="00590342">
            <w:pPr>
              <w:pStyle w:val="TableParagraph"/>
              <w:kinsoku w:val="0"/>
              <w:overflowPunct w:val="0"/>
              <w:ind w:left="344" w:right="325"/>
              <w:jc w:val="center"/>
              <w:rPr>
                <w:sz w:val="18"/>
                <w:szCs w:val="18"/>
              </w:rPr>
            </w:pPr>
            <w:r>
              <w:rPr>
                <w:sz w:val="18"/>
                <w:szCs w:val="18"/>
              </w:rPr>
              <w:t>No</w:t>
            </w:r>
          </w:p>
        </w:tc>
        <w:tc>
          <w:tcPr>
            <w:tcW w:w="1002" w:type="dxa"/>
            <w:tcBorders>
              <w:top w:val="single" w:sz="4" w:space="0" w:color="000000"/>
              <w:left w:val="single" w:sz="4" w:space="0" w:color="000000"/>
              <w:bottom w:val="single" w:sz="4" w:space="0" w:color="000000"/>
              <w:right w:val="single" w:sz="4" w:space="0" w:color="000000"/>
            </w:tcBorders>
          </w:tcPr>
          <w:p w14:paraId="5B63C4D7" w14:textId="77777777" w:rsidR="00590342" w:rsidRDefault="00590342">
            <w:pPr>
              <w:pStyle w:val="TableParagraph"/>
              <w:kinsoku w:val="0"/>
              <w:overflowPunct w:val="0"/>
              <w:spacing w:before="10"/>
              <w:rPr>
                <w:sz w:val="17"/>
                <w:szCs w:val="17"/>
              </w:rPr>
            </w:pPr>
          </w:p>
          <w:p w14:paraId="1D835CE0" w14:textId="77777777" w:rsidR="00590342" w:rsidRDefault="00590342">
            <w:pPr>
              <w:pStyle w:val="TableParagraph"/>
              <w:kinsoku w:val="0"/>
              <w:overflowPunct w:val="0"/>
              <w:ind w:left="414"/>
              <w:rPr>
                <w:sz w:val="18"/>
                <w:szCs w:val="18"/>
              </w:rPr>
            </w:pPr>
            <w:r>
              <w:rPr>
                <w:sz w:val="18"/>
                <w:szCs w:val="18"/>
              </w:rPr>
              <w:t>—</w:t>
            </w:r>
          </w:p>
        </w:tc>
        <w:tc>
          <w:tcPr>
            <w:tcW w:w="1100" w:type="dxa"/>
            <w:tcBorders>
              <w:top w:val="single" w:sz="4" w:space="0" w:color="000000"/>
              <w:left w:val="single" w:sz="4" w:space="0" w:color="000000"/>
              <w:bottom w:val="single" w:sz="4" w:space="0" w:color="000000"/>
              <w:right w:val="single" w:sz="4" w:space="0" w:color="000000"/>
            </w:tcBorders>
            <w:hideMark/>
          </w:tcPr>
          <w:p w14:paraId="538EBF03" w14:textId="77777777" w:rsidR="00590342" w:rsidRDefault="00590342">
            <w:pPr>
              <w:pStyle w:val="TableParagraph"/>
              <w:kinsoku w:val="0"/>
              <w:overflowPunct w:val="0"/>
              <w:spacing w:before="193"/>
              <w:ind w:left="451" w:right="365"/>
              <w:jc w:val="center"/>
              <w:rPr>
                <w:sz w:val="18"/>
                <w:szCs w:val="18"/>
              </w:rPr>
            </w:pPr>
            <w:r>
              <w:rPr>
                <w:rFonts w:ascii="Symbol" w:hAnsi="Symbol" w:cs="Symbol"/>
                <w:sz w:val="18"/>
                <w:szCs w:val="18"/>
              </w:rPr>
              <w:t>³</w:t>
            </w:r>
            <w:r>
              <w:rPr>
                <w:sz w:val="18"/>
                <w:szCs w:val="18"/>
              </w:rPr>
              <w:t xml:space="preserve"> 1</w:t>
            </w:r>
          </w:p>
        </w:tc>
        <w:tc>
          <w:tcPr>
            <w:tcW w:w="2401" w:type="dxa"/>
            <w:tcBorders>
              <w:top w:val="single" w:sz="4" w:space="0" w:color="000000"/>
              <w:left w:val="single" w:sz="4" w:space="0" w:color="000000"/>
              <w:bottom w:val="single" w:sz="4" w:space="0" w:color="000000"/>
              <w:right w:val="single" w:sz="12" w:space="0" w:color="000000"/>
            </w:tcBorders>
            <w:hideMark/>
          </w:tcPr>
          <w:p w14:paraId="2642B46D" w14:textId="77777777" w:rsidR="00590342" w:rsidRDefault="00590342">
            <w:pPr>
              <w:pStyle w:val="TableParagraph"/>
              <w:kinsoku w:val="0"/>
              <w:overflowPunct w:val="0"/>
              <w:spacing w:before="111" w:line="230" w:lineRule="auto"/>
              <w:ind w:left="122" w:right="89"/>
              <w:rPr>
                <w:sz w:val="18"/>
                <w:szCs w:val="18"/>
              </w:rPr>
            </w:pPr>
            <w:r>
              <w:rPr>
                <w:sz w:val="18"/>
                <w:szCs w:val="18"/>
              </w:rPr>
              <w:t>UL OFDMA (including non- MU-MIMO and MU-MIMO)</w:t>
            </w:r>
          </w:p>
        </w:tc>
      </w:tr>
      <w:tr w:rsidR="00590342" w14:paraId="6F65D878" w14:textId="77777777" w:rsidTr="00590342">
        <w:trPr>
          <w:trHeight w:val="609"/>
        </w:trPr>
        <w:tc>
          <w:tcPr>
            <w:tcW w:w="2101" w:type="dxa"/>
            <w:vMerge/>
            <w:tcBorders>
              <w:top w:val="single" w:sz="4" w:space="0" w:color="000000"/>
              <w:left w:val="single" w:sz="12" w:space="0" w:color="000000"/>
              <w:bottom w:val="single" w:sz="12" w:space="0" w:color="000000"/>
              <w:right w:val="single" w:sz="4" w:space="0" w:color="000000"/>
            </w:tcBorders>
            <w:vAlign w:val="center"/>
            <w:hideMark/>
          </w:tcPr>
          <w:p w14:paraId="5D26362E" w14:textId="77777777" w:rsidR="00590342" w:rsidRDefault="00590342">
            <w:pPr>
              <w:rPr>
                <w:rFonts w:eastAsia="SimSun"/>
                <w:szCs w:val="18"/>
                <w:lang w:val="en-US"/>
              </w:rPr>
            </w:pPr>
          </w:p>
        </w:tc>
        <w:tc>
          <w:tcPr>
            <w:tcW w:w="1302" w:type="dxa"/>
            <w:tcBorders>
              <w:top w:val="single" w:sz="4" w:space="0" w:color="000000"/>
              <w:left w:val="single" w:sz="4" w:space="0" w:color="000000"/>
              <w:bottom w:val="single" w:sz="4" w:space="0" w:color="000000"/>
              <w:right w:val="single" w:sz="12" w:space="0" w:color="000000"/>
            </w:tcBorders>
          </w:tcPr>
          <w:p w14:paraId="1DF9676B" w14:textId="77777777" w:rsidR="00590342" w:rsidRDefault="00590342">
            <w:pPr>
              <w:pStyle w:val="TableParagraph"/>
              <w:kinsoku w:val="0"/>
              <w:overflowPunct w:val="0"/>
              <w:spacing w:before="1"/>
              <w:rPr>
                <w:sz w:val="17"/>
                <w:szCs w:val="17"/>
              </w:rPr>
            </w:pPr>
          </w:p>
          <w:p w14:paraId="04012C25" w14:textId="77777777" w:rsidR="00590342" w:rsidRDefault="00590342">
            <w:pPr>
              <w:pStyle w:val="TableParagraph"/>
              <w:kinsoku w:val="0"/>
              <w:overflowPunct w:val="0"/>
              <w:spacing w:before="1"/>
              <w:ind w:left="32"/>
              <w:jc w:val="center"/>
              <w:rPr>
                <w:sz w:val="18"/>
                <w:szCs w:val="18"/>
              </w:rPr>
            </w:pPr>
            <w:r>
              <w:rPr>
                <w:sz w:val="18"/>
                <w:szCs w:val="18"/>
              </w:rPr>
              <w:t>1</w:t>
            </w:r>
          </w:p>
        </w:tc>
        <w:tc>
          <w:tcPr>
            <w:tcW w:w="1000" w:type="dxa"/>
            <w:tcBorders>
              <w:top w:val="single" w:sz="4" w:space="0" w:color="000000"/>
              <w:left w:val="single" w:sz="12" w:space="0" w:color="000000"/>
              <w:bottom w:val="single" w:sz="4" w:space="0" w:color="000000"/>
              <w:right w:val="single" w:sz="4" w:space="0" w:color="000000"/>
            </w:tcBorders>
          </w:tcPr>
          <w:p w14:paraId="3C074ABA" w14:textId="77777777" w:rsidR="00590342" w:rsidRDefault="00590342">
            <w:pPr>
              <w:pStyle w:val="TableParagraph"/>
              <w:kinsoku w:val="0"/>
              <w:overflowPunct w:val="0"/>
              <w:spacing w:before="1"/>
              <w:rPr>
                <w:sz w:val="17"/>
                <w:szCs w:val="17"/>
              </w:rPr>
            </w:pPr>
          </w:p>
          <w:p w14:paraId="7ECA9FC0" w14:textId="77777777" w:rsidR="00590342" w:rsidRDefault="00590342">
            <w:pPr>
              <w:pStyle w:val="TableParagraph"/>
              <w:kinsoku w:val="0"/>
              <w:overflowPunct w:val="0"/>
              <w:spacing w:before="1"/>
              <w:ind w:left="132" w:right="122"/>
              <w:jc w:val="center"/>
              <w:rPr>
                <w:sz w:val="18"/>
                <w:szCs w:val="18"/>
              </w:rPr>
            </w:pPr>
            <w:r>
              <w:rPr>
                <w:sz w:val="18"/>
                <w:szCs w:val="18"/>
              </w:rPr>
              <w:t>EHT MU</w:t>
            </w:r>
          </w:p>
        </w:tc>
        <w:tc>
          <w:tcPr>
            <w:tcW w:w="1001" w:type="dxa"/>
            <w:tcBorders>
              <w:top w:val="single" w:sz="4" w:space="0" w:color="000000"/>
              <w:left w:val="single" w:sz="4" w:space="0" w:color="000000"/>
              <w:bottom w:val="single" w:sz="4" w:space="0" w:color="000000"/>
              <w:right w:val="single" w:sz="4" w:space="0" w:color="000000"/>
            </w:tcBorders>
          </w:tcPr>
          <w:p w14:paraId="3E5F9551" w14:textId="77777777" w:rsidR="00590342" w:rsidRDefault="00590342">
            <w:pPr>
              <w:pStyle w:val="TableParagraph"/>
              <w:kinsoku w:val="0"/>
              <w:overflowPunct w:val="0"/>
              <w:spacing w:before="1"/>
              <w:rPr>
                <w:sz w:val="17"/>
                <w:szCs w:val="17"/>
              </w:rPr>
            </w:pPr>
          </w:p>
          <w:p w14:paraId="73F014F9" w14:textId="77777777" w:rsidR="00590342" w:rsidRDefault="00590342">
            <w:pPr>
              <w:pStyle w:val="TableParagraph"/>
              <w:kinsoku w:val="0"/>
              <w:overflowPunct w:val="0"/>
              <w:spacing w:before="1"/>
              <w:ind w:left="345" w:right="325"/>
              <w:jc w:val="center"/>
              <w:rPr>
                <w:sz w:val="18"/>
                <w:szCs w:val="18"/>
              </w:rPr>
            </w:pPr>
            <w:r>
              <w:rPr>
                <w:sz w:val="18"/>
                <w:szCs w:val="18"/>
              </w:rPr>
              <w:t>Yes</w:t>
            </w:r>
          </w:p>
        </w:tc>
        <w:tc>
          <w:tcPr>
            <w:tcW w:w="1002" w:type="dxa"/>
            <w:tcBorders>
              <w:top w:val="single" w:sz="4" w:space="0" w:color="000000"/>
              <w:left w:val="single" w:sz="4" w:space="0" w:color="000000"/>
              <w:bottom w:val="single" w:sz="4" w:space="0" w:color="000000"/>
              <w:right w:val="single" w:sz="4" w:space="0" w:color="000000"/>
            </w:tcBorders>
          </w:tcPr>
          <w:p w14:paraId="5C617869" w14:textId="77777777" w:rsidR="00590342" w:rsidRDefault="00590342">
            <w:pPr>
              <w:pStyle w:val="TableParagraph"/>
              <w:kinsoku w:val="0"/>
              <w:overflowPunct w:val="0"/>
              <w:spacing w:before="1"/>
              <w:rPr>
                <w:sz w:val="17"/>
                <w:szCs w:val="17"/>
              </w:rPr>
            </w:pPr>
          </w:p>
          <w:p w14:paraId="225539F9" w14:textId="77777777" w:rsidR="00590342" w:rsidRDefault="00590342">
            <w:pPr>
              <w:pStyle w:val="TableParagraph"/>
              <w:kinsoku w:val="0"/>
              <w:overflowPunct w:val="0"/>
              <w:spacing w:before="1"/>
              <w:ind w:left="394"/>
              <w:rPr>
                <w:sz w:val="18"/>
                <w:szCs w:val="18"/>
              </w:rPr>
            </w:pPr>
            <w:r>
              <w:rPr>
                <w:sz w:val="18"/>
                <w:szCs w:val="18"/>
              </w:rPr>
              <w:t>No</w:t>
            </w:r>
          </w:p>
        </w:tc>
        <w:tc>
          <w:tcPr>
            <w:tcW w:w="1100" w:type="dxa"/>
            <w:tcBorders>
              <w:top w:val="single" w:sz="4" w:space="0" w:color="000000"/>
              <w:left w:val="single" w:sz="4" w:space="0" w:color="000000"/>
              <w:bottom w:val="single" w:sz="4" w:space="0" w:color="000000"/>
              <w:right w:val="single" w:sz="4" w:space="0" w:color="000000"/>
            </w:tcBorders>
          </w:tcPr>
          <w:p w14:paraId="3A9DD987" w14:textId="77777777" w:rsidR="00590342" w:rsidRDefault="00590342">
            <w:pPr>
              <w:pStyle w:val="TableParagraph"/>
              <w:kinsoku w:val="0"/>
              <w:overflowPunct w:val="0"/>
              <w:spacing w:before="1"/>
              <w:rPr>
                <w:sz w:val="17"/>
                <w:szCs w:val="17"/>
              </w:rPr>
            </w:pPr>
          </w:p>
          <w:p w14:paraId="54AEE23D" w14:textId="1ED4149D" w:rsidR="00590342" w:rsidRDefault="00590342">
            <w:pPr>
              <w:pStyle w:val="TableParagraph"/>
              <w:kinsoku w:val="0"/>
              <w:overflowPunct w:val="0"/>
              <w:spacing w:before="1"/>
              <w:ind w:left="16"/>
              <w:jc w:val="center"/>
              <w:rPr>
                <w:sz w:val="18"/>
                <w:szCs w:val="18"/>
              </w:rPr>
            </w:pPr>
            <w:r>
              <w:rPr>
                <w:sz w:val="18"/>
                <w:szCs w:val="18"/>
              </w:rPr>
              <w:t>1</w:t>
            </w:r>
          </w:p>
        </w:tc>
        <w:tc>
          <w:tcPr>
            <w:tcW w:w="2401" w:type="dxa"/>
            <w:tcBorders>
              <w:top w:val="single" w:sz="4" w:space="0" w:color="000000"/>
              <w:left w:val="single" w:sz="4" w:space="0" w:color="000000"/>
              <w:bottom w:val="single" w:sz="4" w:space="0" w:color="000000"/>
              <w:right w:val="single" w:sz="12" w:space="0" w:color="000000"/>
            </w:tcBorders>
            <w:hideMark/>
          </w:tcPr>
          <w:p w14:paraId="542A21F7" w14:textId="77777777" w:rsidR="00590342" w:rsidRDefault="00590342">
            <w:pPr>
              <w:pStyle w:val="TableParagraph"/>
              <w:kinsoku w:val="0"/>
              <w:overflowPunct w:val="0"/>
              <w:spacing w:before="101" w:line="230" w:lineRule="auto"/>
              <w:ind w:left="122" w:right="89"/>
              <w:rPr>
                <w:sz w:val="18"/>
                <w:szCs w:val="18"/>
              </w:rPr>
            </w:pPr>
            <w:r>
              <w:rPr>
                <w:sz w:val="18"/>
                <w:szCs w:val="18"/>
              </w:rPr>
              <w:t>SU or NDP (To AP, i.e., “UL”)</w:t>
            </w:r>
          </w:p>
        </w:tc>
      </w:tr>
      <w:tr w:rsidR="00590342" w14:paraId="6446C836" w14:textId="77777777" w:rsidTr="00590342">
        <w:trPr>
          <w:trHeight w:val="411"/>
        </w:trPr>
        <w:tc>
          <w:tcPr>
            <w:tcW w:w="2101" w:type="dxa"/>
            <w:vMerge/>
            <w:tcBorders>
              <w:top w:val="single" w:sz="4" w:space="0" w:color="000000"/>
              <w:left w:val="single" w:sz="12" w:space="0" w:color="000000"/>
              <w:bottom w:val="single" w:sz="12" w:space="0" w:color="000000"/>
              <w:right w:val="single" w:sz="4" w:space="0" w:color="000000"/>
            </w:tcBorders>
            <w:vAlign w:val="center"/>
            <w:hideMark/>
          </w:tcPr>
          <w:p w14:paraId="312E6855" w14:textId="77777777" w:rsidR="00590342" w:rsidRDefault="00590342">
            <w:pPr>
              <w:rPr>
                <w:rFonts w:eastAsia="SimSun"/>
                <w:szCs w:val="18"/>
                <w:lang w:val="en-US"/>
              </w:rPr>
            </w:pPr>
          </w:p>
        </w:tc>
        <w:tc>
          <w:tcPr>
            <w:tcW w:w="1302" w:type="dxa"/>
            <w:tcBorders>
              <w:top w:val="single" w:sz="4" w:space="0" w:color="000000"/>
              <w:left w:val="single" w:sz="4" w:space="0" w:color="000000"/>
              <w:bottom w:val="single" w:sz="12" w:space="0" w:color="000000"/>
              <w:right w:val="single" w:sz="12" w:space="0" w:color="000000"/>
            </w:tcBorders>
            <w:hideMark/>
          </w:tcPr>
          <w:p w14:paraId="5C655EB7" w14:textId="77777777" w:rsidR="00590342" w:rsidRDefault="00590342">
            <w:pPr>
              <w:pStyle w:val="TableParagraph"/>
              <w:kinsoku w:val="0"/>
              <w:overflowPunct w:val="0"/>
              <w:spacing w:before="97"/>
              <w:ind w:left="131" w:right="98"/>
              <w:jc w:val="center"/>
              <w:rPr>
                <w:sz w:val="18"/>
                <w:szCs w:val="18"/>
              </w:rPr>
            </w:pPr>
            <w:r>
              <w:rPr>
                <w:sz w:val="18"/>
                <w:szCs w:val="18"/>
              </w:rPr>
              <w:t>2–3</w:t>
            </w:r>
          </w:p>
        </w:tc>
        <w:tc>
          <w:tcPr>
            <w:tcW w:w="1000" w:type="dxa"/>
            <w:tcBorders>
              <w:top w:val="single" w:sz="4" w:space="0" w:color="000000"/>
              <w:left w:val="single" w:sz="12" w:space="0" w:color="000000"/>
              <w:bottom w:val="single" w:sz="12" w:space="0" w:color="000000"/>
              <w:right w:val="single" w:sz="4" w:space="0" w:color="000000"/>
            </w:tcBorders>
            <w:hideMark/>
          </w:tcPr>
          <w:p w14:paraId="37EF8A84" w14:textId="77777777" w:rsidR="00590342" w:rsidRDefault="00590342">
            <w:pPr>
              <w:pStyle w:val="TableParagraph"/>
              <w:kinsoku w:val="0"/>
              <w:overflowPunct w:val="0"/>
              <w:spacing w:before="97"/>
              <w:ind w:left="10"/>
              <w:jc w:val="center"/>
              <w:rPr>
                <w:sz w:val="18"/>
                <w:szCs w:val="18"/>
              </w:rPr>
            </w:pPr>
            <w:r>
              <w:rPr>
                <w:sz w:val="18"/>
                <w:szCs w:val="18"/>
              </w:rPr>
              <w:t>—</w:t>
            </w:r>
          </w:p>
        </w:tc>
        <w:tc>
          <w:tcPr>
            <w:tcW w:w="1001" w:type="dxa"/>
            <w:tcBorders>
              <w:top w:val="single" w:sz="4" w:space="0" w:color="000000"/>
              <w:left w:val="single" w:sz="4" w:space="0" w:color="000000"/>
              <w:bottom w:val="single" w:sz="12" w:space="0" w:color="000000"/>
              <w:right w:val="single" w:sz="4" w:space="0" w:color="000000"/>
            </w:tcBorders>
            <w:hideMark/>
          </w:tcPr>
          <w:p w14:paraId="7BA1C357" w14:textId="77777777" w:rsidR="00590342" w:rsidRDefault="00590342">
            <w:pPr>
              <w:pStyle w:val="TableParagraph"/>
              <w:kinsoku w:val="0"/>
              <w:overflowPunct w:val="0"/>
              <w:spacing w:before="97"/>
              <w:ind w:left="21"/>
              <w:jc w:val="center"/>
              <w:rPr>
                <w:sz w:val="18"/>
                <w:szCs w:val="18"/>
              </w:rPr>
            </w:pPr>
            <w:r>
              <w:rPr>
                <w:sz w:val="18"/>
                <w:szCs w:val="18"/>
              </w:rPr>
              <w:t>—</w:t>
            </w:r>
          </w:p>
        </w:tc>
        <w:tc>
          <w:tcPr>
            <w:tcW w:w="1002" w:type="dxa"/>
            <w:tcBorders>
              <w:top w:val="single" w:sz="4" w:space="0" w:color="000000"/>
              <w:left w:val="single" w:sz="4" w:space="0" w:color="000000"/>
              <w:bottom w:val="single" w:sz="12" w:space="0" w:color="000000"/>
              <w:right w:val="single" w:sz="4" w:space="0" w:color="000000"/>
            </w:tcBorders>
            <w:hideMark/>
          </w:tcPr>
          <w:p w14:paraId="07CFD533" w14:textId="77777777" w:rsidR="00590342" w:rsidRDefault="00590342">
            <w:pPr>
              <w:pStyle w:val="TableParagraph"/>
              <w:kinsoku w:val="0"/>
              <w:overflowPunct w:val="0"/>
              <w:spacing w:before="97"/>
              <w:ind w:left="414"/>
              <w:rPr>
                <w:sz w:val="18"/>
                <w:szCs w:val="18"/>
              </w:rPr>
            </w:pPr>
            <w:r>
              <w:rPr>
                <w:sz w:val="18"/>
                <w:szCs w:val="18"/>
              </w:rPr>
              <w:t>—</w:t>
            </w:r>
          </w:p>
        </w:tc>
        <w:tc>
          <w:tcPr>
            <w:tcW w:w="1100" w:type="dxa"/>
            <w:tcBorders>
              <w:top w:val="single" w:sz="4" w:space="0" w:color="000000"/>
              <w:left w:val="single" w:sz="4" w:space="0" w:color="000000"/>
              <w:bottom w:val="single" w:sz="12" w:space="0" w:color="000000"/>
              <w:right w:val="single" w:sz="4" w:space="0" w:color="000000"/>
            </w:tcBorders>
            <w:hideMark/>
          </w:tcPr>
          <w:p w14:paraId="4B32AAEB" w14:textId="77777777" w:rsidR="00590342" w:rsidRDefault="00590342">
            <w:pPr>
              <w:pStyle w:val="TableParagraph"/>
              <w:kinsoku w:val="0"/>
              <w:overflowPunct w:val="0"/>
              <w:spacing w:before="97"/>
              <w:ind w:left="15"/>
              <w:jc w:val="center"/>
              <w:rPr>
                <w:sz w:val="18"/>
                <w:szCs w:val="18"/>
              </w:rPr>
            </w:pPr>
            <w:r>
              <w:rPr>
                <w:sz w:val="18"/>
                <w:szCs w:val="18"/>
              </w:rPr>
              <w:t>—</w:t>
            </w:r>
          </w:p>
        </w:tc>
        <w:tc>
          <w:tcPr>
            <w:tcW w:w="2401" w:type="dxa"/>
            <w:tcBorders>
              <w:top w:val="single" w:sz="4" w:space="0" w:color="000000"/>
              <w:left w:val="single" w:sz="4" w:space="0" w:color="000000"/>
              <w:bottom w:val="single" w:sz="12" w:space="0" w:color="000000"/>
              <w:right w:val="single" w:sz="12" w:space="0" w:color="000000"/>
            </w:tcBorders>
            <w:hideMark/>
          </w:tcPr>
          <w:p w14:paraId="71D3C558" w14:textId="36DDBA77" w:rsidR="00590342" w:rsidRDefault="00590342">
            <w:pPr>
              <w:pStyle w:val="TableParagraph"/>
              <w:kinsoku w:val="0"/>
              <w:overflowPunct w:val="0"/>
              <w:spacing w:before="97"/>
              <w:ind w:left="122"/>
              <w:rPr>
                <w:sz w:val="18"/>
                <w:szCs w:val="18"/>
              </w:rPr>
            </w:pPr>
            <w:r>
              <w:rPr>
                <w:sz w:val="18"/>
                <w:szCs w:val="18"/>
              </w:rPr>
              <w:t>Validate</w:t>
            </w:r>
            <w:ins w:id="594" w:author="Alice Chen" w:date="2021-03-09T22:09:00Z">
              <w:r w:rsidR="008532A5">
                <w:rPr>
                  <w:sz w:val="18"/>
                  <w:szCs w:val="18"/>
                </w:rPr>
                <w:t xml:space="preserve"> if </w:t>
              </w:r>
              <w:r w:rsidR="008532A5" w:rsidRPr="00690FF3">
                <w:rPr>
                  <w:sz w:val="18"/>
                  <w:szCs w:val="18"/>
                </w:rPr>
                <w:t>dot11EHTBaseLineFeaturesImplementedOnly</w:t>
              </w:r>
              <w:r w:rsidR="008532A5">
                <w:rPr>
                  <w:sz w:val="18"/>
                  <w:szCs w:val="18"/>
                </w:rPr>
                <w:t xml:space="preserve"> equals true</w:t>
              </w:r>
            </w:ins>
          </w:p>
        </w:tc>
      </w:tr>
    </w:tbl>
    <w:p w14:paraId="40F065C4" w14:textId="77777777" w:rsidR="00077C65" w:rsidRDefault="00077C65" w:rsidP="00077C65">
      <w:pPr>
        <w:pStyle w:val="BodyText0"/>
        <w:kinsoku w:val="0"/>
        <w:overflowPunct w:val="0"/>
        <w:spacing w:before="9"/>
        <w:rPr>
          <w:sz w:val="17"/>
          <w:szCs w:val="17"/>
        </w:rPr>
      </w:pPr>
    </w:p>
    <w:p w14:paraId="617CDECD" w14:textId="77777777" w:rsidR="00077C65" w:rsidRDefault="00077C65" w:rsidP="00077C65">
      <w:pPr>
        <w:rPr>
          <w:b/>
          <w:i/>
          <w:sz w:val="22"/>
          <w:szCs w:val="22"/>
        </w:rPr>
      </w:pPr>
      <w:r>
        <w:rPr>
          <w:b/>
          <w:i/>
          <w:sz w:val="22"/>
          <w:szCs w:val="22"/>
          <w:highlight w:val="yellow"/>
        </w:rPr>
        <w:t xml:space="preserve">Instructions to the editor: </w:t>
      </w:r>
    </w:p>
    <w:p w14:paraId="0E7C4D12" w14:textId="77777777" w:rsidR="00077C65" w:rsidRDefault="00077C65" w:rsidP="00077C65">
      <w:pPr>
        <w:rPr>
          <w:b/>
          <w:sz w:val="20"/>
          <w:lang w:eastAsia="zh-CN"/>
        </w:rPr>
      </w:pPr>
      <w:r>
        <w:rPr>
          <w:b/>
          <w:sz w:val="20"/>
          <w:highlight w:val="yellow"/>
          <w:lang w:eastAsia="zh-CN"/>
        </w:rPr>
        <w:t>Please make the changes to P232L7-L50 (in Table 36-19) as shown below:</w:t>
      </w:r>
    </w:p>
    <w:p w14:paraId="51A562E9" w14:textId="77777777" w:rsidR="00077C65" w:rsidRDefault="00077C65" w:rsidP="00077C65">
      <w:pPr>
        <w:pStyle w:val="BodyText0"/>
        <w:kinsoku w:val="0"/>
        <w:overflowPunct w:val="0"/>
        <w:spacing w:before="9"/>
        <w:rPr>
          <w:sz w:val="17"/>
          <w:szCs w:val="17"/>
        </w:rPr>
      </w:pPr>
    </w:p>
    <w:tbl>
      <w:tblPr>
        <w:tblW w:w="0" w:type="auto"/>
        <w:tblInd w:w="15" w:type="dxa"/>
        <w:tblLayout w:type="fixed"/>
        <w:tblCellMar>
          <w:left w:w="0" w:type="dxa"/>
          <w:right w:w="0" w:type="dxa"/>
        </w:tblCellMar>
        <w:tblLook w:val="04A0" w:firstRow="1" w:lastRow="0" w:firstColumn="1" w:lastColumn="0" w:noHBand="0" w:noVBand="1"/>
      </w:tblPr>
      <w:tblGrid>
        <w:gridCol w:w="1198"/>
        <w:gridCol w:w="1002"/>
        <w:gridCol w:w="2001"/>
        <w:gridCol w:w="901"/>
        <w:gridCol w:w="3002"/>
      </w:tblGrid>
      <w:tr w:rsidR="00077C65" w14:paraId="47B242D5" w14:textId="77777777" w:rsidTr="00077C65">
        <w:trPr>
          <w:trHeight w:val="610"/>
        </w:trPr>
        <w:tc>
          <w:tcPr>
            <w:tcW w:w="1198" w:type="dxa"/>
            <w:tcBorders>
              <w:top w:val="single" w:sz="12" w:space="0" w:color="000000"/>
              <w:left w:val="single" w:sz="12" w:space="0" w:color="000000"/>
              <w:bottom w:val="single" w:sz="12" w:space="0" w:color="000000"/>
              <w:right w:val="single" w:sz="2" w:space="0" w:color="000000"/>
            </w:tcBorders>
            <w:hideMark/>
          </w:tcPr>
          <w:p w14:paraId="50D06766" w14:textId="77777777" w:rsidR="00077C65" w:rsidRDefault="00077C65">
            <w:pPr>
              <w:pStyle w:val="TableParagraph"/>
              <w:kinsoku w:val="0"/>
              <w:overflowPunct w:val="0"/>
              <w:spacing w:before="104" w:line="228" w:lineRule="auto"/>
              <w:ind w:left="250" w:right="171" w:hanging="46"/>
              <w:rPr>
                <w:b/>
                <w:bCs/>
                <w:sz w:val="18"/>
                <w:szCs w:val="18"/>
              </w:rPr>
            </w:pPr>
            <w:r>
              <w:rPr>
                <w:b/>
                <w:bCs/>
                <w:sz w:val="18"/>
                <w:szCs w:val="18"/>
              </w:rPr>
              <w:t>Two parts of U-SIG</w:t>
            </w:r>
          </w:p>
        </w:tc>
        <w:tc>
          <w:tcPr>
            <w:tcW w:w="1002" w:type="dxa"/>
            <w:tcBorders>
              <w:top w:val="single" w:sz="12" w:space="0" w:color="000000"/>
              <w:left w:val="single" w:sz="2" w:space="0" w:color="000000"/>
              <w:bottom w:val="single" w:sz="12" w:space="0" w:color="000000"/>
              <w:right w:val="single" w:sz="2" w:space="0" w:color="000000"/>
            </w:tcBorders>
          </w:tcPr>
          <w:p w14:paraId="661B9D54" w14:textId="77777777" w:rsidR="00077C65" w:rsidRDefault="00077C65">
            <w:pPr>
              <w:pStyle w:val="TableParagraph"/>
              <w:kinsoku w:val="0"/>
              <w:overflowPunct w:val="0"/>
              <w:spacing w:before="1"/>
              <w:rPr>
                <w:sz w:val="17"/>
                <w:szCs w:val="17"/>
              </w:rPr>
            </w:pPr>
          </w:p>
          <w:p w14:paraId="4C6F8139" w14:textId="77777777" w:rsidR="00077C65" w:rsidRDefault="00077C65">
            <w:pPr>
              <w:pStyle w:val="TableParagraph"/>
              <w:kinsoku w:val="0"/>
              <w:overflowPunct w:val="0"/>
              <w:ind w:left="108" w:right="82"/>
              <w:jc w:val="center"/>
              <w:rPr>
                <w:b/>
                <w:bCs/>
                <w:sz w:val="18"/>
                <w:szCs w:val="18"/>
              </w:rPr>
            </w:pPr>
            <w:r>
              <w:rPr>
                <w:b/>
                <w:bCs/>
                <w:sz w:val="18"/>
                <w:szCs w:val="18"/>
              </w:rPr>
              <w:t>Bit</w:t>
            </w:r>
          </w:p>
        </w:tc>
        <w:tc>
          <w:tcPr>
            <w:tcW w:w="2001" w:type="dxa"/>
            <w:tcBorders>
              <w:top w:val="single" w:sz="12" w:space="0" w:color="000000"/>
              <w:left w:val="single" w:sz="2" w:space="0" w:color="000000"/>
              <w:bottom w:val="single" w:sz="12" w:space="0" w:color="000000"/>
              <w:right w:val="single" w:sz="2" w:space="0" w:color="000000"/>
            </w:tcBorders>
          </w:tcPr>
          <w:p w14:paraId="6CBD3C26" w14:textId="77777777" w:rsidR="00077C65" w:rsidRDefault="00077C65">
            <w:pPr>
              <w:pStyle w:val="TableParagraph"/>
              <w:kinsoku w:val="0"/>
              <w:overflowPunct w:val="0"/>
              <w:spacing w:before="1"/>
              <w:rPr>
                <w:sz w:val="17"/>
                <w:szCs w:val="17"/>
              </w:rPr>
            </w:pPr>
          </w:p>
          <w:p w14:paraId="32B972D8" w14:textId="77777777" w:rsidR="00077C65" w:rsidRDefault="00077C65">
            <w:pPr>
              <w:pStyle w:val="TableParagraph"/>
              <w:kinsoku w:val="0"/>
              <w:overflowPunct w:val="0"/>
              <w:ind w:left="794" w:right="770"/>
              <w:jc w:val="center"/>
              <w:rPr>
                <w:b/>
                <w:bCs/>
                <w:sz w:val="18"/>
                <w:szCs w:val="18"/>
              </w:rPr>
            </w:pPr>
            <w:r>
              <w:rPr>
                <w:b/>
                <w:bCs/>
                <w:sz w:val="18"/>
                <w:szCs w:val="18"/>
              </w:rPr>
              <w:t>Field</w:t>
            </w:r>
          </w:p>
        </w:tc>
        <w:tc>
          <w:tcPr>
            <w:tcW w:w="901" w:type="dxa"/>
            <w:tcBorders>
              <w:top w:val="single" w:sz="12" w:space="0" w:color="000000"/>
              <w:left w:val="single" w:sz="2" w:space="0" w:color="000000"/>
              <w:bottom w:val="single" w:sz="12" w:space="0" w:color="000000"/>
              <w:right w:val="single" w:sz="2" w:space="0" w:color="000000"/>
            </w:tcBorders>
            <w:hideMark/>
          </w:tcPr>
          <w:p w14:paraId="0F7797D2" w14:textId="77777777" w:rsidR="00077C65" w:rsidRDefault="00077C65">
            <w:pPr>
              <w:pStyle w:val="TableParagraph"/>
              <w:kinsoku w:val="0"/>
              <w:overflowPunct w:val="0"/>
              <w:spacing w:before="104" w:line="228" w:lineRule="auto"/>
              <w:ind w:left="220" w:right="98" w:hanging="82"/>
              <w:rPr>
                <w:b/>
                <w:bCs/>
                <w:sz w:val="18"/>
                <w:szCs w:val="18"/>
              </w:rPr>
            </w:pPr>
            <w:r>
              <w:rPr>
                <w:b/>
                <w:bCs/>
                <w:sz w:val="18"/>
                <w:szCs w:val="18"/>
              </w:rPr>
              <w:t>Number of bits</w:t>
            </w:r>
          </w:p>
        </w:tc>
        <w:tc>
          <w:tcPr>
            <w:tcW w:w="3002" w:type="dxa"/>
            <w:tcBorders>
              <w:top w:val="single" w:sz="12" w:space="0" w:color="000000"/>
              <w:left w:val="single" w:sz="2" w:space="0" w:color="000000"/>
              <w:bottom w:val="single" w:sz="12" w:space="0" w:color="000000"/>
              <w:right w:val="single" w:sz="12" w:space="0" w:color="000000"/>
            </w:tcBorders>
          </w:tcPr>
          <w:p w14:paraId="7A081479" w14:textId="77777777" w:rsidR="00077C65" w:rsidRDefault="00077C65">
            <w:pPr>
              <w:pStyle w:val="TableParagraph"/>
              <w:kinsoku w:val="0"/>
              <w:overflowPunct w:val="0"/>
              <w:spacing w:before="1"/>
              <w:rPr>
                <w:sz w:val="17"/>
                <w:szCs w:val="17"/>
              </w:rPr>
            </w:pPr>
          </w:p>
          <w:p w14:paraId="23066736" w14:textId="77777777" w:rsidR="00077C65" w:rsidRDefault="00077C65">
            <w:pPr>
              <w:pStyle w:val="TableParagraph"/>
              <w:kinsoku w:val="0"/>
              <w:overflowPunct w:val="0"/>
              <w:ind w:left="1041" w:right="1011"/>
              <w:jc w:val="center"/>
              <w:rPr>
                <w:b/>
                <w:bCs/>
                <w:sz w:val="18"/>
                <w:szCs w:val="18"/>
              </w:rPr>
            </w:pPr>
            <w:r>
              <w:rPr>
                <w:b/>
                <w:bCs/>
                <w:sz w:val="18"/>
                <w:szCs w:val="18"/>
              </w:rPr>
              <w:t>Description</w:t>
            </w:r>
          </w:p>
        </w:tc>
      </w:tr>
      <w:tr w:rsidR="00077C65" w14:paraId="036CEEF5" w14:textId="77777777" w:rsidTr="00654F5A">
        <w:trPr>
          <w:trHeight w:val="1950"/>
        </w:trPr>
        <w:tc>
          <w:tcPr>
            <w:tcW w:w="1198" w:type="dxa"/>
            <w:tcBorders>
              <w:top w:val="single" w:sz="12" w:space="0" w:color="000000"/>
              <w:left w:val="single" w:sz="12" w:space="0" w:color="000000"/>
              <w:bottom w:val="nil"/>
              <w:right w:val="single" w:sz="2" w:space="0" w:color="000000"/>
            </w:tcBorders>
            <w:hideMark/>
          </w:tcPr>
          <w:p w14:paraId="1CBAB268" w14:textId="77777777" w:rsidR="00077C65" w:rsidRDefault="00077C65">
            <w:pPr>
              <w:pStyle w:val="TableParagraph"/>
              <w:kinsoku w:val="0"/>
              <w:overflowPunct w:val="0"/>
              <w:jc w:val="center"/>
              <w:rPr>
                <w:sz w:val="16"/>
                <w:szCs w:val="16"/>
              </w:rPr>
            </w:pPr>
            <w:r>
              <w:rPr>
                <w:sz w:val="16"/>
                <w:szCs w:val="16"/>
              </w:rPr>
              <w:lastRenderedPageBreak/>
              <w:t>U-SIG-2</w:t>
            </w:r>
          </w:p>
        </w:tc>
        <w:tc>
          <w:tcPr>
            <w:tcW w:w="1002" w:type="dxa"/>
            <w:tcBorders>
              <w:top w:val="single" w:sz="12" w:space="0" w:color="000000"/>
              <w:left w:val="single" w:sz="2" w:space="0" w:color="000000"/>
              <w:bottom w:val="single" w:sz="4" w:space="0" w:color="000000"/>
              <w:right w:val="single" w:sz="2" w:space="0" w:color="000000"/>
            </w:tcBorders>
            <w:hideMark/>
          </w:tcPr>
          <w:p w14:paraId="415B0F21" w14:textId="77777777" w:rsidR="00077C65" w:rsidRDefault="00077C65">
            <w:pPr>
              <w:pStyle w:val="TableParagraph"/>
              <w:kinsoku w:val="0"/>
              <w:overflowPunct w:val="0"/>
              <w:spacing w:before="56"/>
              <w:ind w:left="131"/>
              <w:rPr>
                <w:sz w:val="18"/>
                <w:szCs w:val="18"/>
              </w:rPr>
            </w:pPr>
            <w:r>
              <w:rPr>
                <w:sz w:val="18"/>
                <w:szCs w:val="18"/>
              </w:rPr>
              <w:t>B3–B7</w:t>
            </w:r>
          </w:p>
        </w:tc>
        <w:tc>
          <w:tcPr>
            <w:tcW w:w="2001" w:type="dxa"/>
            <w:tcBorders>
              <w:top w:val="single" w:sz="12" w:space="0" w:color="000000"/>
              <w:left w:val="single" w:sz="2" w:space="0" w:color="000000"/>
              <w:bottom w:val="single" w:sz="4" w:space="0" w:color="000000"/>
              <w:right w:val="single" w:sz="2" w:space="0" w:color="000000"/>
            </w:tcBorders>
            <w:hideMark/>
          </w:tcPr>
          <w:p w14:paraId="5D604C8A" w14:textId="77777777" w:rsidR="00077C65" w:rsidRDefault="00077C65">
            <w:pPr>
              <w:pStyle w:val="TableParagraph"/>
              <w:kinsoku w:val="0"/>
              <w:overflowPunct w:val="0"/>
              <w:spacing w:before="63" w:line="228" w:lineRule="auto"/>
              <w:ind w:left="129" w:right="472"/>
              <w:rPr>
                <w:sz w:val="18"/>
                <w:szCs w:val="18"/>
              </w:rPr>
            </w:pPr>
            <w:r>
              <w:rPr>
                <w:sz w:val="18"/>
                <w:szCs w:val="18"/>
              </w:rPr>
              <w:t>Punctured Channel Information</w:t>
            </w:r>
          </w:p>
        </w:tc>
        <w:tc>
          <w:tcPr>
            <w:tcW w:w="901" w:type="dxa"/>
            <w:tcBorders>
              <w:top w:val="single" w:sz="12" w:space="0" w:color="000000"/>
              <w:left w:val="single" w:sz="2" w:space="0" w:color="000000"/>
              <w:bottom w:val="single" w:sz="4" w:space="0" w:color="000000"/>
              <w:right w:val="single" w:sz="2" w:space="0" w:color="000000"/>
            </w:tcBorders>
            <w:hideMark/>
          </w:tcPr>
          <w:p w14:paraId="52652505" w14:textId="77777777" w:rsidR="00077C65" w:rsidRDefault="00077C65">
            <w:pPr>
              <w:pStyle w:val="TableParagraph"/>
              <w:kinsoku w:val="0"/>
              <w:overflowPunct w:val="0"/>
              <w:spacing w:before="56"/>
              <w:ind w:left="22"/>
              <w:jc w:val="center"/>
              <w:rPr>
                <w:sz w:val="18"/>
                <w:szCs w:val="18"/>
              </w:rPr>
            </w:pPr>
            <w:r>
              <w:rPr>
                <w:sz w:val="18"/>
                <w:szCs w:val="18"/>
              </w:rPr>
              <w:t>5</w:t>
            </w:r>
          </w:p>
        </w:tc>
        <w:tc>
          <w:tcPr>
            <w:tcW w:w="3002" w:type="dxa"/>
            <w:tcBorders>
              <w:top w:val="single" w:sz="12" w:space="0" w:color="000000"/>
              <w:left w:val="single" w:sz="2" w:space="0" w:color="000000"/>
              <w:bottom w:val="single" w:sz="4" w:space="0" w:color="000000"/>
              <w:right w:val="single" w:sz="12" w:space="0" w:color="000000"/>
            </w:tcBorders>
            <w:hideMark/>
          </w:tcPr>
          <w:p w14:paraId="0D4A1752" w14:textId="36F84C36" w:rsidR="00077C65" w:rsidRDefault="00077C65">
            <w:pPr>
              <w:pStyle w:val="TableParagraph"/>
              <w:kinsoku w:val="0"/>
              <w:overflowPunct w:val="0"/>
              <w:spacing w:before="63" w:line="228" w:lineRule="auto"/>
              <w:ind w:left="127" w:right="53"/>
              <w:rPr>
                <w:sz w:val="18"/>
                <w:szCs w:val="18"/>
              </w:rPr>
            </w:pPr>
            <w:r>
              <w:rPr>
                <w:sz w:val="18"/>
                <w:szCs w:val="18"/>
              </w:rPr>
              <w:t>If B0–B1 of U-SIG-2 is set to 1 or 2, which is the non-OFDMA case,</w:t>
            </w:r>
          </w:p>
          <w:p w14:paraId="6E6D6AD8" w14:textId="77777777" w:rsidR="00077C65" w:rsidRDefault="00077C65">
            <w:pPr>
              <w:pStyle w:val="TableParagraph"/>
              <w:kinsoku w:val="0"/>
              <w:overflowPunct w:val="0"/>
              <w:spacing w:line="230" w:lineRule="auto"/>
              <w:ind w:left="517" w:right="53"/>
              <w:rPr>
                <w:sz w:val="18"/>
                <w:szCs w:val="18"/>
              </w:rPr>
            </w:pPr>
            <w:r>
              <w:rPr>
                <w:sz w:val="18"/>
                <w:szCs w:val="18"/>
              </w:rPr>
              <w:t>B3–B7 points to the entry of a bandwidth dependent table (defined i</w:t>
            </w:r>
            <w:hyperlink r:id="rId42" w:anchor="bookmark93" w:history="1">
              <w:r>
                <w:rPr>
                  <w:rStyle w:val="Hyperlink"/>
                  <w:sz w:val="18"/>
                  <w:szCs w:val="18"/>
                </w:rPr>
                <w:t>n Table 36-21 (5-bit</w:t>
              </w:r>
            </w:hyperlink>
            <w:r>
              <w:rPr>
                <w:sz w:val="18"/>
                <w:szCs w:val="18"/>
              </w:rPr>
              <w:t xml:space="preserve"> </w:t>
            </w:r>
            <w:hyperlink r:id="rId43" w:anchor="bookmark93" w:history="1">
              <w:r>
                <w:rPr>
                  <w:rStyle w:val="Hyperlink"/>
                  <w:sz w:val="18"/>
                  <w:szCs w:val="18"/>
                </w:rPr>
                <w:t>punctured channel indication for the non-OFDMA case in an EHT</w:t>
              </w:r>
            </w:hyperlink>
            <w:r>
              <w:rPr>
                <w:sz w:val="18"/>
                <w:szCs w:val="18"/>
              </w:rPr>
              <w:t xml:space="preserve"> </w:t>
            </w:r>
            <w:hyperlink r:id="rId44" w:anchor="bookmark93" w:history="1">
              <w:r>
                <w:rPr>
                  <w:rStyle w:val="Hyperlink"/>
                  <w:sz w:val="18"/>
                  <w:szCs w:val="18"/>
                </w:rPr>
                <w:t>MU PPDU)</w:t>
              </w:r>
            </w:hyperlink>
            <w:r>
              <w:rPr>
                <w:sz w:val="18"/>
                <w:szCs w:val="18"/>
              </w:rPr>
              <w:t>) to signal the non- OFDMA puncturing pattern of the entire PPDU bandwidth.</w:t>
            </w:r>
            <w:ins w:id="595" w:author="Sameer Vermani" w:date="2021-03-07T21:38:00Z">
              <w:r>
                <w:rPr>
                  <w:sz w:val="18"/>
                  <w:szCs w:val="18"/>
                </w:rPr>
                <w:t xml:space="preserve"> </w:t>
              </w:r>
            </w:ins>
          </w:p>
          <w:p w14:paraId="76A8DA4D" w14:textId="66419A8D" w:rsidR="00077C65" w:rsidRDefault="00077C65">
            <w:pPr>
              <w:pStyle w:val="TableParagraph"/>
              <w:kinsoku w:val="0"/>
              <w:overflowPunct w:val="0"/>
              <w:spacing w:line="228" w:lineRule="auto"/>
              <w:ind w:left="517" w:right="308"/>
              <w:rPr>
                <w:sz w:val="18"/>
                <w:szCs w:val="18"/>
              </w:rPr>
            </w:pPr>
            <w:r>
              <w:rPr>
                <w:sz w:val="18"/>
                <w:szCs w:val="18"/>
              </w:rPr>
              <w:t>Undefined values of this field are Validate</w:t>
            </w:r>
            <w:ins w:id="596" w:author="Alice Chen" w:date="2021-03-09T22:09:00Z">
              <w:r w:rsidR="007100AA">
                <w:rPr>
                  <w:sz w:val="18"/>
                  <w:szCs w:val="18"/>
                </w:rPr>
                <w:t xml:space="preserve"> if </w:t>
              </w:r>
              <w:r w:rsidR="007100AA" w:rsidRPr="00690FF3">
                <w:rPr>
                  <w:sz w:val="18"/>
                  <w:szCs w:val="18"/>
                </w:rPr>
                <w:t>dot11EHTBaseLineFeaturesImplementedOnly</w:t>
              </w:r>
              <w:r w:rsidR="007100AA">
                <w:rPr>
                  <w:sz w:val="18"/>
                  <w:szCs w:val="18"/>
                </w:rPr>
                <w:t xml:space="preserve"> equals true</w:t>
              </w:r>
            </w:ins>
            <w:r>
              <w:rPr>
                <w:sz w:val="18"/>
                <w:szCs w:val="18"/>
              </w:rPr>
              <w:t>.</w:t>
            </w:r>
          </w:p>
          <w:p w14:paraId="46CBA34C" w14:textId="2EF86A6E" w:rsidR="00077C65" w:rsidRDefault="00077C65">
            <w:pPr>
              <w:pStyle w:val="TableParagraph"/>
              <w:kinsoku w:val="0"/>
              <w:overflowPunct w:val="0"/>
              <w:spacing w:line="230" w:lineRule="auto"/>
              <w:ind w:left="137" w:right="308" w:hanging="10"/>
              <w:rPr>
                <w:sz w:val="18"/>
                <w:szCs w:val="18"/>
              </w:rPr>
            </w:pPr>
            <w:r>
              <w:rPr>
                <w:sz w:val="18"/>
                <w:szCs w:val="18"/>
              </w:rPr>
              <w:t>If B0–B1 of U-SIG-2 is set to 0, which is the OFDMA case,</w:t>
            </w:r>
          </w:p>
          <w:p w14:paraId="0D448709" w14:textId="29E765DE" w:rsidR="00077C65" w:rsidRDefault="00077C65">
            <w:pPr>
              <w:pStyle w:val="TableParagraph"/>
              <w:kinsoku w:val="0"/>
              <w:overflowPunct w:val="0"/>
              <w:spacing w:line="230" w:lineRule="auto"/>
              <w:ind w:left="527" w:right="53" w:firstLine="10"/>
              <w:rPr>
                <w:sz w:val="18"/>
                <w:szCs w:val="18"/>
              </w:rPr>
            </w:pPr>
            <w:r>
              <w:rPr>
                <w:sz w:val="18"/>
                <w:szCs w:val="18"/>
              </w:rPr>
              <w:t>If B3–B5 of U-SIG-1 is set to a value between 2 and 5, which indicates an 80/160/320 MHz PPDU, B3–B6 is a 4-bit bitmap that tells which 20 MHz channel is punctured in the relevant</w:t>
            </w:r>
          </w:p>
          <w:p w14:paraId="18FD1161" w14:textId="153D375E" w:rsidR="00077C65" w:rsidRDefault="00077C65">
            <w:pPr>
              <w:pStyle w:val="TableParagraph"/>
              <w:kinsoku w:val="0"/>
              <w:overflowPunct w:val="0"/>
              <w:spacing w:line="230" w:lineRule="auto"/>
              <w:ind w:left="527" w:right="128"/>
              <w:rPr>
                <w:sz w:val="18"/>
                <w:szCs w:val="18"/>
              </w:rPr>
            </w:pPr>
            <w:r>
              <w:rPr>
                <w:sz w:val="18"/>
                <w:szCs w:val="18"/>
              </w:rPr>
              <w:t>80 MHz segment, where B3 applies to the lowest frequency 20 MHz channel and B6 to the highest frequency 20 MHz channel. For each of the bits B3–B6, a value of 0 indicates that the corresponding 20 MHz channel is punctured, and a value</w:t>
            </w:r>
            <w:r>
              <w:rPr>
                <w:spacing w:val="-11"/>
                <w:sz w:val="18"/>
                <w:szCs w:val="18"/>
              </w:rPr>
              <w:t xml:space="preserve"> </w:t>
            </w:r>
            <w:r>
              <w:rPr>
                <w:sz w:val="18"/>
                <w:szCs w:val="18"/>
              </w:rPr>
              <w:t>of</w:t>
            </w:r>
            <w:r>
              <w:rPr>
                <w:spacing w:val="-10"/>
                <w:sz w:val="18"/>
                <w:szCs w:val="18"/>
              </w:rPr>
              <w:t xml:space="preserve"> </w:t>
            </w:r>
            <w:r>
              <w:rPr>
                <w:sz w:val="18"/>
                <w:szCs w:val="18"/>
              </w:rPr>
              <w:t>1</w:t>
            </w:r>
            <w:r>
              <w:rPr>
                <w:spacing w:val="-10"/>
                <w:sz w:val="18"/>
                <w:szCs w:val="18"/>
              </w:rPr>
              <w:t xml:space="preserve"> </w:t>
            </w:r>
            <w:r>
              <w:rPr>
                <w:sz w:val="18"/>
                <w:szCs w:val="18"/>
              </w:rPr>
              <w:t>is</w:t>
            </w:r>
            <w:r>
              <w:rPr>
                <w:spacing w:val="-11"/>
                <w:sz w:val="18"/>
                <w:szCs w:val="18"/>
              </w:rPr>
              <w:t xml:space="preserve"> </w:t>
            </w:r>
            <w:r>
              <w:rPr>
                <w:sz w:val="18"/>
                <w:szCs w:val="18"/>
              </w:rPr>
              <w:t>used</w:t>
            </w:r>
            <w:r>
              <w:rPr>
                <w:spacing w:val="-10"/>
                <w:sz w:val="18"/>
                <w:szCs w:val="18"/>
              </w:rPr>
              <w:t xml:space="preserve"> </w:t>
            </w:r>
            <w:r>
              <w:rPr>
                <w:sz w:val="18"/>
                <w:szCs w:val="18"/>
              </w:rPr>
              <w:t>otherwise.</w:t>
            </w:r>
            <w:r>
              <w:rPr>
                <w:spacing w:val="-13"/>
                <w:sz w:val="18"/>
                <w:szCs w:val="18"/>
              </w:rPr>
              <w:t xml:space="preserve"> </w:t>
            </w:r>
            <w:r>
              <w:rPr>
                <w:sz w:val="18"/>
                <w:szCs w:val="18"/>
              </w:rPr>
              <w:t>The following allowed punctured patterns are defined for</w:t>
            </w:r>
            <w:r>
              <w:rPr>
                <w:spacing w:val="-6"/>
                <w:sz w:val="18"/>
                <w:szCs w:val="18"/>
              </w:rPr>
              <w:t xml:space="preserve"> </w:t>
            </w:r>
            <w:r>
              <w:rPr>
                <w:sz w:val="18"/>
                <w:szCs w:val="18"/>
              </w:rPr>
              <w:t>an</w:t>
            </w:r>
          </w:p>
          <w:p w14:paraId="3F90770D" w14:textId="6881D841" w:rsidR="00077C65" w:rsidRDefault="00077C65">
            <w:pPr>
              <w:pStyle w:val="TableParagraph"/>
              <w:kinsoku w:val="0"/>
              <w:overflowPunct w:val="0"/>
              <w:spacing w:line="190" w:lineRule="exact"/>
              <w:ind w:left="527"/>
              <w:rPr>
                <w:sz w:val="18"/>
                <w:szCs w:val="18"/>
              </w:rPr>
            </w:pPr>
            <w:r>
              <w:rPr>
                <w:sz w:val="18"/>
                <w:szCs w:val="18"/>
              </w:rPr>
              <w:t>80 MHz segment: 0111, 1011,</w:t>
            </w:r>
          </w:p>
          <w:p w14:paraId="24340C22" w14:textId="77777777" w:rsidR="00077C65" w:rsidRDefault="00077C65">
            <w:pPr>
              <w:pStyle w:val="TableParagraph"/>
              <w:kinsoku w:val="0"/>
              <w:overflowPunct w:val="0"/>
              <w:spacing w:line="200" w:lineRule="exact"/>
              <w:ind w:left="527"/>
              <w:rPr>
                <w:sz w:val="18"/>
                <w:szCs w:val="18"/>
              </w:rPr>
            </w:pPr>
            <w:r>
              <w:rPr>
                <w:sz w:val="18"/>
                <w:szCs w:val="18"/>
              </w:rPr>
              <w:t>1101, 1110, 0011, 1100, and</w:t>
            </w:r>
          </w:p>
          <w:p w14:paraId="7BC24918" w14:textId="6A6906D5" w:rsidR="00077C65" w:rsidRDefault="00077C65">
            <w:pPr>
              <w:pStyle w:val="TableParagraph"/>
              <w:kinsoku w:val="0"/>
              <w:overflowPunct w:val="0"/>
              <w:spacing w:line="230" w:lineRule="auto"/>
              <w:ind w:left="527" w:right="93"/>
              <w:rPr>
                <w:spacing w:val="-3"/>
                <w:sz w:val="18"/>
                <w:szCs w:val="18"/>
              </w:rPr>
            </w:pPr>
            <w:r>
              <w:rPr>
                <w:sz w:val="18"/>
                <w:szCs w:val="18"/>
              </w:rPr>
              <w:t xml:space="preserve">1001. Any field values other than the allowed punctured patterns are </w:t>
            </w:r>
            <w:r>
              <w:rPr>
                <w:spacing w:val="-3"/>
                <w:sz w:val="18"/>
                <w:szCs w:val="18"/>
              </w:rPr>
              <w:t>Validate</w:t>
            </w:r>
            <w:ins w:id="597" w:author="Alice Chen" w:date="2021-03-09T22:09:00Z">
              <w:r w:rsidR="007D27DC">
                <w:rPr>
                  <w:sz w:val="18"/>
                  <w:szCs w:val="18"/>
                </w:rPr>
                <w:t xml:space="preserve"> if </w:t>
              </w:r>
              <w:r w:rsidR="007D27DC" w:rsidRPr="00690FF3">
                <w:rPr>
                  <w:sz w:val="18"/>
                  <w:szCs w:val="18"/>
                </w:rPr>
                <w:t>dot11EHTBaseLineFeaturesImplementedOnly</w:t>
              </w:r>
              <w:r w:rsidR="007D27DC">
                <w:rPr>
                  <w:sz w:val="18"/>
                  <w:szCs w:val="18"/>
                </w:rPr>
                <w:t xml:space="preserve"> equals true</w:t>
              </w:r>
            </w:ins>
            <w:r>
              <w:rPr>
                <w:spacing w:val="-3"/>
                <w:sz w:val="18"/>
                <w:szCs w:val="18"/>
              </w:rPr>
              <w:t xml:space="preserve">. </w:t>
            </w:r>
            <w:r>
              <w:rPr>
                <w:sz w:val="18"/>
                <w:szCs w:val="18"/>
              </w:rPr>
              <w:t xml:space="preserve">Field value may be varied from one 80 MHz to the </w:t>
            </w:r>
            <w:r>
              <w:rPr>
                <w:spacing w:val="-3"/>
                <w:sz w:val="18"/>
                <w:szCs w:val="18"/>
              </w:rPr>
              <w:t>other.</w:t>
            </w:r>
          </w:p>
          <w:p w14:paraId="677B0844" w14:textId="324D27DA" w:rsidR="00077C65" w:rsidRDefault="00077C65">
            <w:pPr>
              <w:pStyle w:val="TableParagraph"/>
              <w:kinsoku w:val="0"/>
              <w:overflowPunct w:val="0"/>
              <w:spacing w:line="230" w:lineRule="auto"/>
              <w:ind w:left="527" w:right="53" w:firstLine="10"/>
              <w:rPr>
                <w:sz w:val="18"/>
                <w:szCs w:val="18"/>
              </w:rPr>
            </w:pPr>
            <w:r>
              <w:rPr>
                <w:sz w:val="18"/>
                <w:szCs w:val="18"/>
              </w:rPr>
              <w:t>If B3–B5 of U-SIG-1 is set to 0 or 1, which indicates a 20/</w:t>
            </w:r>
          </w:p>
          <w:p w14:paraId="75F8FDEE" w14:textId="3023937C" w:rsidR="00077C65" w:rsidRDefault="00077C65">
            <w:pPr>
              <w:pStyle w:val="TableParagraph"/>
              <w:kinsoku w:val="0"/>
              <w:overflowPunct w:val="0"/>
              <w:spacing w:line="197" w:lineRule="exact"/>
              <w:ind w:left="527"/>
              <w:rPr>
                <w:sz w:val="18"/>
                <w:szCs w:val="18"/>
              </w:rPr>
            </w:pPr>
            <w:r>
              <w:rPr>
                <w:sz w:val="18"/>
                <w:szCs w:val="18"/>
              </w:rPr>
              <w:t>40 MHz PPDU, B3–B6 of U-</w:t>
            </w:r>
          </w:p>
          <w:p w14:paraId="6C327C82" w14:textId="5FDDDA3B" w:rsidR="00077C65" w:rsidRDefault="00077C65" w:rsidP="00516151">
            <w:pPr>
              <w:pStyle w:val="TableParagraph"/>
              <w:kinsoku w:val="0"/>
              <w:overflowPunct w:val="0"/>
              <w:spacing w:line="230" w:lineRule="auto"/>
              <w:ind w:left="527" w:right="373"/>
              <w:rPr>
                <w:sz w:val="18"/>
                <w:szCs w:val="18"/>
              </w:rPr>
            </w:pPr>
            <w:r>
              <w:rPr>
                <w:sz w:val="18"/>
                <w:szCs w:val="18"/>
              </w:rPr>
              <w:t>SIG-2 are set to all 1s. Other values are Validate</w:t>
            </w:r>
            <w:ins w:id="598" w:author="Alice Chen" w:date="2021-03-09T22:09:00Z">
              <w:r w:rsidR="007D27DC">
                <w:rPr>
                  <w:sz w:val="18"/>
                  <w:szCs w:val="18"/>
                </w:rPr>
                <w:t xml:space="preserve"> if </w:t>
              </w:r>
              <w:r w:rsidR="007D27DC" w:rsidRPr="00690FF3">
                <w:rPr>
                  <w:sz w:val="18"/>
                  <w:szCs w:val="18"/>
                </w:rPr>
                <w:t>dot11EHTBaseLineFeaturesImplementedOnly</w:t>
              </w:r>
              <w:r w:rsidR="007D27DC">
                <w:rPr>
                  <w:sz w:val="18"/>
                  <w:szCs w:val="18"/>
                </w:rPr>
                <w:t xml:space="preserve"> equals true</w:t>
              </w:r>
            </w:ins>
            <w:r>
              <w:rPr>
                <w:sz w:val="18"/>
                <w:szCs w:val="18"/>
              </w:rPr>
              <w:t>.</w:t>
            </w:r>
          </w:p>
          <w:p w14:paraId="67DF7A8A" w14:textId="5EB1E29F" w:rsidR="00077C65" w:rsidRDefault="00077C65">
            <w:pPr>
              <w:pStyle w:val="TableParagraph"/>
              <w:kinsoku w:val="0"/>
              <w:overflowPunct w:val="0"/>
              <w:spacing w:line="201" w:lineRule="exact"/>
              <w:ind w:left="537"/>
              <w:rPr>
                <w:sz w:val="18"/>
                <w:szCs w:val="18"/>
              </w:rPr>
            </w:pPr>
            <w:r>
              <w:rPr>
                <w:sz w:val="18"/>
                <w:szCs w:val="18"/>
              </w:rPr>
              <w:t xml:space="preserve">B7 is </w:t>
            </w:r>
            <w:ins w:id="599" w:author="Alice Chen" w:date="2021-03-09T22:21:00Z">
              <w:r w:rsidR="00632C73">
                <w:rPr>
                  <w:sz w:val="18"/>
                  <w:szCs w:val="18"/>
                </w:rPr>
                <w:t xml:space="preserve">set to 1 and </w:t>
              </w:r>
            </w:ins>
            <w:del w:id="600" w:author="Alice Chen" w:date="2021-03-10T17:35:00Z">
              <w:r w:rsidDel="006E6B68">
                <w:rPr>
                  <w:sz w:val="18"/>
                  <w:szCs w:val="18"/>
                </w:rPr>
                <w:delText xml:space="preserve">Disregard </w:delText>
              </w:r>
            </w:del>
            <w:ins w:id="601" w:author="Alice Chen" w:date="2021-03-10T17:35:00Z">
              <w:r w:rsidR="006E6B68">
                <w:rPr>
                  <w:sz w:val="18"/>
                  <w:szCs w:val="18"/>
                </w:rPr>
                <w:t xml:space="preserve">disregard </w:t>
              </w:r>
            </w:ins>
            <w:ins w:id="602" w:author="Alice Chen" w:date="2021-03-09T22:21:00Z">
              <w:r w:rsidR="00632C73">
                <w:rPr>
                  <w:sz w:val="18"/>
                  <w:szCs w:val="18"/>
                </w:rPr>
                <w:t xml:space="preserve">if </w:t>
              </w:r>
              <w:r w:rsidR="00632C73" w:rsidRPr="00690FF3">
                <w:rPr>
                  <w:sz w:val="18"/>
                  <w:szCs w:val="18"/>
                </w:rPr>
                <w:t>dot11EHTBaseLineFeaturesImplementedOnly</w:t>
              </w:r>
              <w:r w:rsidR="00632C73">
                <w:rPr>
                  <w:sz w:val="18"/>
                  <w:szCs w:val="18"/>
                </w:rPr>
                <w:t xml:space="preserve"> equals true</w:t>
              </w:r>
            </w:ins>
            <w:del w:id="603" w:author="Alice Chen" w:date="2021-03-09T22:21:00Z">
              <w:r w:rsidDel="00EC0128">
                <w:rPr>
                  <w:sz w:val="18"/>
                  <w:szCs w:val="18"/>
                </w:rPr>
                <w:delText>and</w:delText>
              </w:r>
              <w:r w:rsidDel="00632C73">
                <w:rPr>
                  <w:sz w:val="18"/>
                  <w:szCs w:val="18"/>
                </w:rPr>
                <w:delText xml:space="preserve"> set to 1</w:delText>
              </w:r>
            </w:del>
            <w:r>
              <w:rPr>
                <w:sz w:val="18"/>
                <w:szCs w:val="18"/>
              </w:rPr>
              <w:t>.</w:t>
            </w:r>
          </w:p>
        </w:tc>
      </w:tr>
    </w:tbl>
    <w:p w14:paraId="222DD95A" w14:textId="77777777" w:rsidR="00476D22" w:rsidRDefault="00476D22" w:rsidP="00060DEF">
      <w:pPr>
        <w:jc w:val="both"/>
        <w:rPr>
          <w:sz w:val="28"/>
          <w:szCs w:val="22"/>
        </w:rPr>
      </w:pPr>
    </w:p>
    <w:sectPr w:rsidR="00476D22" w:rsidSect="00996772">
      <w:headerReference w:type="default" r:id="rId45"/>
      <w:footerReference w:type="default" r:id="rId46"/>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Alice Chen" w:date="2021-03-09T22:42:00Z" w:initials="AC">
    <w:p w14:paraId="5BB12B8E" w14:textId="422DFD50" w:rsidR="00F72413" w:rsidRDefault="00F72413">
      <w:pPr>
        <w:pStyle w:val="CommentText"/>
      </w:pPr>
      <w:r>
        <w:rPr>
          <w:rStyle w:val="CommentReference"/>
        </w:rPr>
        <w:annotationRef/>
      </w:r>
      <w:r>
        <w:t>CIDs related to defining a MIB variable to indicate R1 STAs</w:t>
      </w:r>
    </w:p>
  </w:comment>
  <w:comment w:id="72" w:author="Alice Chen" w:date="2021-03-09T22:44:00Z" w:initials="AC">
    <w:p w14:paraId="76E7D485" w14:textId="17A6778E" w:rsidR="00F72413" w:rsidRDefault="00F72413">
      <w:pPr>
        <w:pStyle w:val="CommentText"/>
      </w:pPr>
      <w:r>
        <w:rPr>
          <w:rStyle w:val="CommentReference"/>
        </w:rPr>
        <w:annotationRef/>
      </w:r>
      <w:r>
        <w:t xml:space="preserve">CIDs related to the paragraph on </w:t>
      </w:r>
      <w:r w:rsidRPr="00BD2865">
        <w:t>P229L13-L23</w:t>
      </w:r>
      <w:r>
        <w:t xml:space="preserve"> and the PHY Version Identifier field</w:t>
      </w:r>
    </w:p>
  </w:comment>
  <w:comment w:id="108" w:author="Alice Chen" w:date="2021-03-09T22:45:00Z" w:initials="AC">
    <w:p w14:paraId="020ED48F" w14:textId="7C5E4B16" w:rsidR="00F72413" w:rsidRDefault="00F72413">
      <w:pPr>
        <w:pStyle w:val="CommentText"/>
      </w:pPr>
      <w:r>
        <w:rPr>
          <w:rStyle w:val="CommentReference"/>
        </w:rPr>
        <w:annotationRef/>
      </w:r>
      <w:r>
        <w:t xml:space="preserve">CIDs related to the paragraph on </w:t>
      </w:r>
      <w:r w:rsidRPr="00C63B0E">
        <w:t>P229L25-L32</w:t>
      </w:r>
    </w:p>
  </w:comment>
  <w:comment w:id="134" w:author="Alice Chen" w:date="2021-02-25T21:43:00Z" w:initials="AC">
    <w:p w14:paraId="43850B90" w14:textId="77777777" w:rsidR="00F72413" w:rsidRDefault="00F72413" w:rsidP="00BC58D3">
      <w:pPr>
        <w:pStyle w:val="CommentText"/>
      </w:pPr>
      <w:proofErr w:type="spellStart"/>
      <w:r>
        <w:t>Eiditor</w:t>
      </w:r>
      <w:proofErr w:type="spellEnd"/>
      <w:r>
        <w:t xml:space="preserve">: </w:t>
      </w:r>
      <w:r>
        <w:rPr>
          <w:rStyle w:val="CommentReference"/>
        </w:rPr>
        <w:annotationRef/>
      </w:r>
      <w:r>
        <w:t>Please remove this sentence once related CID is resolved.</w:t>
      </w:r>
    </w:p>
  </w:comment>
  <w:comment w:id="135" w:author="Alice Chen" w:date="2021-03-09T22:46:00Z" w:initials="AC">
    <w:p w14:paraId="76DEB8DF" w14:textId="2F66C684" w:rsidR="00F72413" w:rsidRDefault="00F72413">
      <w:pPr>
        <w:pStyle w:val="CommentText"/>
      </w:pPr>
      <w:r>
        <w:rPr>
          <w:rStyle w:val="CommentReference"/>
        </w:rPr>
        <w:annotationRef/>
      </w:r>
      <w:r>
        <w:t>CID to the term “PHY preamble”</w:t>
      </w:r>
    </w:p>
  </w:comment>
  <w:comment w:id="136" w:author="Alice Chen" w:date="2021-03-09T22:47:00Z" w:initials="AC">
    <w:p w14:paraId="0107042B" w14:textId="228BC700" w:rsidR="00F72413" w:rsidRDefault="00F72413">
      <w:pPr>
        <w:pStyle w:val="CommentText"/>
      </w:pPr>
      <w:r>
        <w:rPr>
          <w:rStyle w:val="CommentReference"/>
        </w:rPr>
        <w:annotationRef/>
      </w:r>
      <w:r>
        <w:t xml:space="preserve">CIDs related to the paragraph on </w:t>
      </w:r>
      <w:r w:rsidRPr="000A1B77">
        <w:t>P229L33-L46</w:t>
      </w:r>
      <w:r>
        <w:t xml:space="preserve"> (definition of Validate/Disregard fields/states)</w:t>
      </w:r>
    </w:p>
  </w:comment>
  <w:comment w:id="532" w:author="Alice Chen" w:date="2021-03-09T22:48:00Z" w:initials="AC">
    <w:p w14:paraId="6FC85485" w14:textId="4748BEEB" w:rsidR="00F72413" w:rsidRDefault="00F72413">
      <w:pPr>
        <w:pStyle w:val="CommentText"/>
      </w:pPr>
      <w:r>
        <w:rPr>
          <w:rStyle w:val="CommentReference"/>
        </w:rPr>
        <w:annotationRef/>
      </w:r>
      <w:r>
        <w:t>CIDs to Validate/Disregard fields in U-SIG</w:t>
      </w:r>
    </w:p>
  </w:comment>
  <w:comment w:id="533" w:author="Alice Chen" w:date="2021-03-10T12:29:00Z" w:initials="AC">
    <w:p w14:paraId="7773BEA3" w14:textId="344CE490" w:rsidR="00F72413" w:rsidRDefault="00F72413">
      <w:pPr>
        <w:pStyle w:val="CommentText"/>
      </w:pPr>
      <w:r>
        <w:rPr>
          <w:rStyle w:val="CommentReference"/>
        </w:rPr>
        <w:annotationRef/>
      </w:r>
      <w:r>
        <w:t>Newly added CID in R7</w:t>
      </w:r>
    </w:p>
  </w:comment>
  <w:comment w:id="534" w:author="Alice Chen" w:date="2021-03-10T12:29:00Z" w:initials="AC">
    <w:p w14:paraId="1C95C503" w14:textId="644DA80D" w:rsidR="00F72413" w:rsidRDefault="00F72413">
      <w:pPr>
        <w:pStyle w:val="CommentText"/>
      </w:pPr>
      <w:r>
        <w:rPr>
          <w:rStyle w:val="CommentReference"/>
        </w:rPr>
        <w:annotationRef/>
      </w:r>
      <w:r>
        <w:t>Newly added CID in R7</w:t>
      </w:r>
    </w:p>
  </w:comment>
  <w:comment w:id="535" w:author="Alice Chen" w:date="2021-03-10T12:31:00Z" w:initials="AC">
    <w:p w14:paraId="1353C4D1" w14:textId="1529C2EA" w:rsidR="00F72413" w:rsidRDefault="00F72413">
      <w:pPr>
        <w:pStyle w:val="CommentText"/>
      </w:pPr>
      <w:r>
        <w:rPr>
          <w:rStyle w:val="CommentReference"/>
        </w:rPr>
        <w:annotationRef/>
      </w:r>
      <w:r>
        <w:t>Newly added CID in R7</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BB12B8E" w15:done="0"/>
  <w15:commentEx w15:paraId="76E7D485" w15:done="0"/>
  <w15:commentEx w15:paraId="020ED48F" w15:done="0"/>
  <w15:commentEx w15:paraId="43850B90" w15:done="0"/>
  <w15:commentEx w15:paraId="76DEB8DF" w15:done="0"/>
  <w15:commentEx w15:paraId="0107042B" w15:done="0"/>
  <w15:commentEx w15:paraId="6FC85485" w15:done="0"/>
  <w15:commentEx w15:paraId="7773BEA3" w15:done="0"/>
  <w15:commentEx w15:paraId="1C95C503" w15:done="0"/>
  <w15:commentEx w15:paraId="1353C4D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2786E" w16cex:dateUtc="2021-03-10T06:42:00Z"/>
  <w16cex:commentExtensible w16cex:durableId="23F278B7" w16cex:dateUtc="2021-03-10T06:44:00Z"/>
  <w16cex:commentExtensible w16cex:durableId="23F2790B" w16cex:dateUtc="2021-03-10T06:45:00Z"/>
  <w16cex:commentExtensible w16cex:durableId="23E42416" w16cex:dateUtc="2021-02-26T05:43:00Z"/>
  <w16cex:commentExtensible w16cex:durableId="23F2792D" w16cex:dateUtc="2021-03-10T06:46:00Z"/>
  <w16cex:commentExtensible w16cex:durableId="23F2796B" w16cex:dateUtc="2021-03-10T06:47:00Z"/>
  <w16cex:commentExtensible w16cex:durableId="23F279AF" w16cex:dateUtc="2021-03-10T06:48:00Z"/>
  <w16cex:commentExtensible w16cex:durableId="23F33A2D" w16cex:dateUtc="2021-03-10T20:29:00Z"/>
  <w16cex:commentExtensible w16cex:durableId="23F33A44" w16cex:dateUtc="2021-03-10T20:29:00Z"/>
  <w16cex:commentExtensible w16cex:durableId="23F33AB1" w16cex:dateUtc="2021-03-10T20: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BB12B8E" w16cid:durableId="23F2786E"/>
  <w16cid:commentId w16cid:paraId="76E7D485" w16cid:durableId="23F278B7"/>
  <w16cid:commentId w16cid:paraId="020ED48F" w16cid:durableId="23F2790B"/>
  <w16cid:commentId w16cid:paraId="43850B90" w16cid:durableId="23E42416"/>
  <w16cid:commentId w16cid:paraId="76DEB8DF" w16cid:durableId="23F2792D"/>
  <w16cid:commentId w16cid:paraId="0107042B" w16cid:durableId="23F2796B"/>
  <w16cid:commentId w16cid:paraId="6FC85485" w16cid:durableId="23F279AF"/>
  <w16cid:commentId w16cid:paraId="7773BEA3" w16cid:durableId="23F33A2D"/>
  <w16cid:commentId w16cid:paraId="1C95C503" w16cid:durableId="23F33A44"/>
  <w16cid:commentId w16cid:paraId="1353C4D1" w16cid:durableId="23F33AB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1E0197" w14:textId="77777777" w:rsidR="00FA3316" w:rsidRDefault="00FA3316">
      <w:r>
        <w:separator/>
      </w:r>
    </w:p>
  </w:endnote>
  <w:endnote w:type="continuationSeparator" w:id="0">
    <w:p w14:paraId="1B9517C9" w14:textId="77777777" w:rsidR="00FA3316" w:rsidRDefault="00FA3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¼Àº °íµñ"/>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ËÎÌå"/>
    <w:panose1 w:val="02010600030101010101"/>
    <w:charset w:val="86"/>
    <w:family w:val="auto"/>
    <w:pitch w:val="variable"/>
    <w:sig w:usb0="00000003" w:usb1="288F0000" w:usb2="00000016" w:usb3="00000000" w:csb0="00040001" w:csb1="00000000"/>
  </w:font>
  <w:font w:name="MS Mincho">
    <w:altName w:val="‚l‚r –¾’©"/>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¹ÙÅÁ"/>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DengXian">
    <w:altName w:val="µÈÏß"/>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8EDF5C" w14:textId="5247075B" w:rsidR="00F72413" w:rsidRDefault="00FA3316">
    <w:pPr>
      <w:pStyle w:val="Footer"/>
      <w:tabs>
        <w:tab w:val="clear" w:pos="6480"/>
        <w:tab w:val="center" w:pos="4680"/>
        <w:tab w:val="right" w:pos="9360"/>
      </w:tabs>
    </w:pPr>
    <w:r>
      <w:fldChar w:fldCharType="begin"/>
    </w:r>
    <w:r>
      <w:instrText xml:space="preserve"> SUBJECT  \* MERGEFORMAT </w:instrText>
    </w:r>
    <w:r>
      <w:fldChar w:fldCharType="separate"/>
    </w:r>
    <w:r w:rsidR="00F72413">
      <w:t>Submission</w:t>
    </w:r>
    <w:r>
      <w:fldChar w:fldCharType="end"/>
    </w:r>
    <w:r w:rsidR="00F72413">
      <w:tab/>
      <w:t xml:space="preserve">page </w:t>
    </w:r>
    <w:r w:rsidR="00F72413">
      <w:fldChar w:fldCharType="begin"/>
    </w:r>
    <w:r w:rsidR="00F72413">
      <w:instrText xml:space="preserve">page </w:instrText>
    </w:r>
    <w:r w:rsidR="00F72413">
      <w:fldChar w:fldCharType="separate"/>
    </w:r>
    <w:r w:rsidR="00F72413">
      <w:rPr>
        <w:noProof/>
      </w:rPr>
      <w:t>1</w:t>
    </w:r>
    <w:r w:rsidR="00F72413">
      <w:rPr>
        <w:noProof/>
      </w:rPr>
      <w:fldChar w:fldCharType="end"/>
    </w:r>
    <w:r w:rsidR="00F72413">
      <w:tab/>
    </w:r>
    <w:r w:rsidR="00F72413">
      <w:rPr>
        <w:rFonts w:eastAsia="SimSun" w:hint="eastAsia"/>
        <w:lang w:eastAsia="zh-CN"/>
      </w:rPr>
      <w:t xml:space="preserve">          </w:t>
    </w:r>
    <w:r w:rsidR="00F72413">
      <w:rPr>
        <w:rFonts w:eastAsia="SimSun"/>
        <w:noProof/>
        <w:sz w:val="21"/>
        <w:szCs w:val="21"/>
        <w:lang w:eastAsia="zh-CN"/>
      </w:rPr>
      <w:fldChar w:fldCharType="begin"/>
    </w:r>
    <w:r w:rsidR="00F72413">
      <w:rPr>
        <w:rFonts w:eastAsia="SimSun"/>
        <w:noProof/>
        <w:sz w:val="21"/>
        <w:szCs w:val="21"/>
        <w:lang w:eastAsia="zh-CN"/>
      </w:rPr>
      <w:instrText xml:space="preserve"> AUTHOR   \* MERGEFORMAT </w:instrText>
    </w:r>
    <w:r w:rsidR="00F72413">
      <w:rPr>
        <w:rFonts w:eastAsia="SimSun"/>
        <w:noProof/>
        <w:sz w:val="21"/>
        <w:szCs w:val="21"/>
        <w:lang w:eastAsia="zh-CN"/>
      </w:rPr>
      <w:fldChar w:fldCharType="separate"/>
    </w:r>
    <w:r w:rsidR="00F72413">
      <w:rPr>
        <w:rFonts w:eastAsia="SimSun"/>
        <w:noProof/>
        <w:sz w:val="21"/>
        <w:szCs w:val="21"/>
        <w:lang w:eastAsia="zh-CN"/>
      </w:rPr>
      <w:t>Sameer Vermani (Qualcomm)</w:t>
    </w:r>
    <w:r w:rsidR="00F72413">
      <w:rPr>
        <w:rFonts w:eastAsia="SimSun"/>
        <w:noProof/>
        <w:sz w:val="21"/>
        <w:szCs w:val="21"/>
        <w:lang w:eastAsia="zh-CN"/>
      </w:rPr>
      <w:fldChar w:fldCharType="end"/>
    </w:r>
  </w:p>
  <w:p w14:paraId="5E1B8750" w14:textId="77777777" w:rsidR="00F72413" w:rsidRPr="0013508C" w:rsidRDefault="00F72413"/>
  <w:p w14:paraId="6122FF6C" w14:textId="77777777" w:rsidR="00F72413" w:rsidRDefault="00F72413"/>
  <w:p w14:paraId="16ADB9A3" w14:textId="77777777" w:rsidR="00F72413" w:rsidRDefault="00F724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5685D7" w14:textId="77777777" w:rsidR="00FA3316" w:rsidRDefault="00FA3316">
      <w:r>
        <w:separator/>
      </w:r>
    </w:p>
  </w:footnote>
  <w:footnote w:type="continuationSeparator" w:id="0">
    <w:p w14:paraId="704AA83A" w14:textId="77777777" w:rsidR="00FA3316" w:rsidRDefault="00FA33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AD994" w14:textId="3F376F5F" w:rsidR="00F72413" w:rsidRDefault="00F72413">
    <w:pPr>
      <w:pStyle w:val="Header"/>
      <w:tabs>
        <w:tab w:val="clear" w:pos="6480"/>
        <w:tab w:val="center" w:pos="4680"/>
        <w:tab w:val="right" w:pos="9360"/>
      </w:tabs>
    </w:pPr>
    <w:r>
      <w:t>Feb 2021</w:t>
    </w:r>
    <w:r>
      <w:tab/>
    </w:r>
    <w:r>
      <w:tab/>
    </w:r>
    <w:r w:rsidR="00FA3316">
      <w:fldChar w:fldCharType="begin"/>
    </w:r>
    <w:r w:rsidR="00FA3316">
      <w:instrText xml:space="preserve"> TITLE  \* MERGEFORMAT </w:instrText>
    </w:r>
    <w:r w:rsidR="00FA3316">
      <w:fldChar w:fldCharType="separate"/>
    </w:r>
    <w:r>
      <w:t>doc.: IEEE 802.11-21/0325r</w:t>
    </w:r>
    <w:r w:rsidR="00FA3316">
      <w:fldChar w:fldCharType="end"/>
    </w:r>
    <w: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0EE23DA0"/>
    <w:lvl w:ilvl="0">
      <w:numFmt w:val="bullet"/>
      <w:lvlText w:val="*"/>
      <w:lvlJc w:val="left"/>
    </w:lvl>
  </w:abstractNum>
  <w:abstractNum w:abstractNumId="1" w15:restartNumberingAfterBreak="0">
    <w:nsid w:val="000005A5"/>
    <w:multiLevelType w:val="multilevel"/>
    <w:tmpl w:val="00000A28"/>
    <w:lvl w:ilvl="0">
      <w:start w:val="6"/>
      <w:numFmt w:val="decimal"/>
      <w:lvlText w:val="%1"/>
      <w:lvlJc w:val="left"/>
      <w:pPr>
        <w:ind w:left="720" w:hanging="464"/>
      </w:pPr>
      <w:rPr>
        <w:rFonts w:ascii="Times New Roman" w:hAnsi="Times New Roman" w:cs="Times New Roman"/>
        <w:b w:val="0"/>
        <w:bCs w:val="0"/>
        <w:w w:val="100"/>
        <w:position w:val="-3"/>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2" w15:restartNumberingAfterBreak="0">
    <w:nsid w:val="000005A6"/>
    <w:multiLevelType w:val="multilevel"/>
    <w:tmpl w:val="00000A29"/>
    <w:lvl w:ilvl="0">
      <w:start w:val="13"/>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 w15:restartNumberingAfterBreak="0">
    <w:nsid w:val="000005A7"/>
    <w:multiLevelType w:val="multilevel"/>
    <w:tmpl w:val="00000A2A"/>
    <w:lvl w:ilvl="0">
      <w:start w:val="18"/>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4" w15:restartNumberingAfterBreak="0">
    <w:nsid w:val="000005A8"/>
    <w:multiLevelType w:val="multilevel"/>
    <w:tmpl w:val="00000A2B"/>
    <w:lvl w:ilvl="0">
      <w:start w:val="25"/>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5" w15:restartNumberingAfterBreak="0">
    <w:nsid w:val="000005A9"/>
    <w:multiLevelType w:val="multilevel"/>
    <w:tmpl w:val="00000A2C"/>
    <w:lvl w:ilvl="0">
      <w:start w:val="33"/>
      <w:numFmt w:val="decimal"/>
      <w:lvlText w:val="%1"/>
      <w:lvlJc w:val="left"/>
      <w:pPr>
        <w:ind w:left="720" w:hanging="554"/>
      </w:pPr>
      <w:rPr>
        <w:rFonts w:ascii="Times New Roman" w:hAnsi="Times New Roman" w:cs="Times New Roman"/>
        <w:b w:val="0"/>
        <w:bCs w:val="0"/>
        <w:w w:val="100"/>
        <w:position w:val="9"/>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6" w15:restartNumberingAfterBreak="0">
    <w:nsid w:val="000005AA"/>
    <w:multiLevelType w:val="multilevel"/>
    <w:tmpl w:val="00000A2D"/>
    <w:lvl w:ilvl="0">
      <w:start w:val="36"/>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7" w15:restartNumberingAfterBreak="0">
    <w:nsid w:val="000005AB"/>
    <w:multiLevelType w:val="multilevel"/>
    <w:tmpl w:val="00000A2E"/>
    <w:lvl w:ilvl="0">
      <w:start w:val="42"/>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8" w15:restartNumberingAfterBreak="0">
    <w:nsid w:val="000005AC"/>
    <w:multiLevelType w:val="multilevel"/>
    <w:tmpl w:val="00000A2F"/>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9" w15:restartNumberingAfterBreak="0">
    <w:nsid w:val="000005AD"/>
    <w:multiLevelType w:val="multilevel"/>
    <w:tmpl w:val="00000A30"/>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10" w15:restartNumberingAfterBreak="0">
    <w:nsid w:val="000005AE"/>
    <w:multiLevelType w:val="multilevel"/>
    <w:tmpl w:val="00000A31"/>
    <w:lvl w:ilvl="0">
      <w:start w:val="1"/>
      <w:numFmt w:val="decimal"/>
      <w:lvlText w:val="%1"/>
      <w:lvlJc w:val="left"/>
      <w:pPr>
        <w:ind w:left="720" w:hanging="464"/>
      </w:pPr>
      <w:rPr>
        <w:rFonts w:ascii="Times New Roman" w:hAnsi="Times New Roman" w:cs="Times New Roman"/>
        <w:b w:val="0"/>
        <w:bCs w:val="0"/>
        <w:w w:val="100"/>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1" w15:restartNumberingAfterBreak="0">
    <w:nsid w:val="000005AF"/>
    <w:multiLevelType w:val="multilevel"/>
    <w:tmpl w:val="00000A32"/>
    <w:lvl w:ilvl="0">
      <w:start w:val="5"/>
      <w:numFmt w:val="decimal"/>
      <w:lvlText w:val="%1"/>
      <w:lvlJc w:val="left"/>
      <w:pPr>
        <w:ind w:left="720" w:hanging="464"/>
      </w:pPr>
      <w:rPr>
        <w:rFonts w:ascii="Times New Roman" w:hAnsi="Times New Roman" w:cs="Times New Roman"/>
        <w:b w:val="0"/>
        <w:bCs w:val="0"/>
        <w:w w:val="100"/>
        <w:position w:val="5"/>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2" w15:restartNumberingAfterBreak="0">
    <w:nsid w:val="000005B0"/>
    <w:multiLevelType w:val="multilevel"/>
    <w:tmpl w:val="00000A3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3" w15:restartNumberingAfterBreak="0">
    <w:nsid w:val="000005B1"/>
    <w:multiLevelType w:val="multilevel"/>
    <w:tmpl w:val="00000A34"/>
    <w:lvl w:ilvl="0">
      <w:start w:val="22"/>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4" w15:restartNumberingAfterBreak="0">
    <w:nsid w:val="000005B2"/>
    <w:multiLevelType w:val="multilevel"/>
    <w:tmpl w:val="00000A35"/>
    <w:lvl w:ilvl="0">
      <w:start w:val="43"/>
      <w:numFmt w:val="decimal"/>
      <w:lvlText w:val="%1"/>
      <w:lvlJc w:val="left"/>
      <w:pPr>
        <w:ind w:left="939" w:hanging="773"/>
      </w:pPr>
      <w:rPr>
        <w:rFonts w:ascii="Times New Roman" w:hAnsi="Times New Roman" w:cs="Times New Roman"/>
        <w:b w:val="0"/>
        <w:bCs w:val="0"/>
        <w:w w:val="100"/>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15" w15:restartNumberingAfterBreak="0">
    <w:nsid w:val="000005B3"/>
    <w:multiLevelType w:val="multilevel"/>
    <w:tmpl w:val="00000A36"/>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6" w15:restartNumberingAfterBreak="0">
    <w:nsid w:val="000005B4"/>
    <w:multiLevelType w:val="multilevel"/>
    <w:tmpl w:val="00000A37"/>
    <w:lvl w:ilvl="0">
      <w:start w:val="9"/>
      <w:numFmt w:val="decimal"/>
      <w:lvlText w:val="%1"/>
      <w:lvlJc w:val="left"/>
      <w:pPr>
        <w:ind w:left="1318" w:hanging="1062"/>
      </w:pPr>
      <w:rPr>
        <w:rFonts w:ascii="Times New Roman" w:hAnsi="Times New Roman" w:cs="Times New Roman"/>
        <w:b w:val="0"/>
        <w:bCs w:val="0"/>
        <w:w w:val="100"/>
        <w:position w:val="7"/>
        <w:sz w:val="18"/>
        <w:szCs w:val="18"/>
      </w:rPr>
    </w:lvl>
    <w:lvl w:ilvl="1">
      <w:numFmt w:val="bullet"/>
      <w:lvlText w:val="•"/>
      <w:lvlJc w:val="left"/>
      <w:pPr>
        <w:ind w:left="2160" w:hanging="1062"/>
      </w:pPr>
    </w:lvl>
    <w:lvl w:ilvl="2">
      <w:numFmt w:val="bullet"/>
      <w:lvlText w:val="•"/>
      <w:lvlJc w:val="left"/>
      <w:pPr>
        <w:ind w:left="3000" w:hanging="1062"/>
      </w:pPr>
    </w:lvl>
    <w:lvl w:ilvl="3">
      <w:numFmt w:val="bullet"/>
      <w:lvlText w:val="•"/>
      <w:lvlJc w:val="left"/>
      <w:pPr>
        <w:ind w:left="3840" w:hanging="1062"/>
      </w:pPr>
    </w:lvl>
    <w:lvl w:ilvl="4">
      <w:numFmt w:val="bullet"/>
      <w:lvlText w:val="•"/>
      <w:lvlJc w:val="left"/>
      <w:pPr>
        <w:ind w:left="4680" w:hanging="1062"/>
      </w:pPr>
    </w:lvl>
    <w:lvl w:ilvl="5">
      <w:numFmt w:val="bullet"/>
      <w:lvlText w:val="•"/>
      <w:lvlJc w:val="left"/>
      <w:pPr>
        <w:ind w:left="5520" w:hanging="1062"/>
      </w:pPr>
    </w:lvl>
    <w:lvl w:ilvl="6">
      <w:numFmt w:val="bullet"/>
      <w:lvlText w:val="•"/>
      <w:lvlJc w:val="left"/>
      <w:pPr>
        <w:ind w:left="6360" w:hanging="1062"/>
      </w:pPr>
    </w:lvl>
    <w:lvl w:ilvl="7">
      <w:numFmt w:val="bullet"/>
      <w:lvlText w:val="•"/>
      <w:lvlJc w:val="left"/>
      <w:pPr>
        <w:ind w:left="7200" w:hanging="1062"/>
      </w:pPr>
    </w:lvl>
    <w:lvl w:ilvl="8">
      <w:numFmt w:val="bullet"/>
      <w:lvlText w:val="•"/>
      <w:lvlJc w:val="left"/>
      <w:pPr>
        <w:ind w:left="8040" w:hanging="1062"/>
      </w:pPr>
    </w:lvl>
  </w:abstractNum>
  <w:abstractNum w:abstractNumId="17" w15:restartNumberingAfterBreak="0">
    <w:nsid w:val="000005B5"/>
    <w:multiLevelType w:val="multilevel"/>
    <w:tmpl w:val="00000A38"/>
    <w:lvl w:ilvl="0">
      <w:start w:val="26"/>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8" w15:restartNumberingAfterBreak="0">
    <w:nsid w:val="000005B6"/>
    <w:multiLevelType w:val="multilevel"/>
    <w:tmpl w:val="00000A39"/>
    <w:lvl w:ilvl="0">
      <w:start w:val="30"/>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9" w15:restartNumberingAfterBreak="0">
    <w:nsid w:val="000005B7"/>
    <w:multiLevelType w:val="multilevel"/>
    <w:tmpl w:val="00000A3A"/>
    <w:lvl w:ilvl="0">
      <w:start w:val="35"/>
      <w:numFmt w:val="decimal"/>
      <w:lvlText w:val="%1"/>
      <w:lvlJc w:val="left"/>
      <w:pPr>
        <w:ind w:left="720" w:hanging="554"/>
      </w:pPr>
      <w:rPr>
        <w:rFonts w:ascii="Times New Roman" w:hAnsi="Times New Roman" w:cs="Times New Roman"/>
        <w:b w:val="0"/>
        <w:bCs w:val="0"/>
        <w:w w:val="100"/>
        <w:position w:val="-6"/>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0" w15:restartNumberingAfterBreak="0">
    <w:nsid w:val="000005B8"/>
    <w:multiLevelType w:val="multilevel"/>
    <w:tmpl w:val="00000A3B"/>
    <w:lvl w:ilvl="0">
      <w:start w:val="41"/>
      <w:numFmt w:val="decimal"/>
      <w:lvlText w:val="%1"/>
      <w:lvlJc w:val="left"/>
      <w:pPr>
        <w:ind w:left="720" w:hanging="554"/>
      </w:pPr>
      <w:rPr>
        <w:rFonts w:ascii="Times New Roman" w:hAnsi="Times New Roman" w:cs="Times New Roman"/>
        <w:b w:val="0"/>
        <w:bCs w:val="0"/>
        <w:w w:val="100"/>
        <w:position w:val="-2"/>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1" w15:restartNumberingAfterBreak="0">
    <w:nsid w:val="000005B9"/>
    <w:multiLevelType w:val="multilevel"/>
    <w:tmpl w:val="00000A3C"/>
    <w:lvl w:ilvl="0">
      <w:start w:val="49"/>
      <w:numFmt w:val="decimal"/>
      <w:lvlText w:val="%1"/>
      <w:lvlJc w:val="left"/>
      <w:pPr>
        <w:ind w:left="874" w:hanging="708"/>
      </w:pPr>
      <w:rPr>
        <w:rFonts w:ascii="Times New Roman" w:hAnsi="Times New Roman" w:cs="Times New Roman"/>
        <w:b w:val="0"/>
        <w:bCs w:val="0"/>
        <w:w w:val="100"/>
        <w:sz w:val="18"/>
        <w:szCs w:val="18"/>
      </w:rPr>
    </w:lvl>
    <w:lvl w:ilvl="1">
      <w:numFmt w:val="bullet"/>
      <w:lvlText w:val="•"/>
      <w:lvlJc w:val="left"/>
      <w:pPr>
        <w:ind w:left="1092" w:hanging="708"/>
      </w:pPr>
    </w:lvl>
    <w:lvl w:ilvl="2">
      <w:numFmt w:val="bullet"/>
      <w:lvlText w:val="•"/>
      <w:lvlJc w:val="left"/>
      <w:pPr>
        <w:ind w:left="1304" w:hanging="708"/>
      </w:pPr>
    </w:lvl>
    <w:lvl w:ilvl="3">
      <w:numFmt w:val="bullet"/>
      <w:lvlText w:val="•"/>
      <w:lvlJc w:val="left"/>
      <w:pPr>
        <w:ind w:left="1516" w:hanging="708"/>
      </w:pPr>
    </w:lvl>
    <w:lvl w:ilvl="4">
      <w:numFmt w:val="bullet"/>
      <w:lvlText w:val="•"/>
      <w:lvlJc w:val="left"/>
      <w:pPr>
        <w:ind w:left="1729" w:hanging="708"/>
      </w:pPr>
    </w:lvl>
    <w:lvl w:ilvl="5">
      <w:numFmt w:val="bullet"/>
      <w:lvlText w:val="•"/>
      <w:lvlJc w:val="left"/>
      <w:pPr>
        <w:ind w:left="1941" w:hanging="708"/>
      </w:pPr>
    </w:lvl>
    <w:lvl w:ilvl="6">
      <w:numFmt w:val="bullet"/>
      <w:lvlText w:val="•"/>
      <w:lvlJc w:val="left"/>
      <w:pPr>
        <w:ind w:left="2153" w:hanging="708"/>
      </w:pPr>
    </w:lvl>
    <w:lvl w:ilvl="7">
      <w:numFmt w:val="bullet"/>
      <w:lvlText w:val="•"/>
      <w:lvlJc w:val="left"/>
      <w:pPr>
        <w:ind w:left="2365" w:hanging="708"/>
      </w:pPr>
    </w:lvl>
    <w:lvl w:ilvl="8">
      <w:numFmt w:val="bullet"/>
      <w:lvlText w:val="•"/>
      <w:lvlJc w:val="left"/>
      <w:pPr>
        <w:ind w:left="2578" w:hanging="708"/>
      </w:pPr>
    </w:lvl>
  </w:abstractNum>
  <w:abstractNum w:abstractNumId="22" w15:restartNumberingAfterBreak="0">
    <w:nsid w:val="000005BA"/>
    <w:multiLevelType w:val="multilevel"/>
    <w:tmpl w:val="00000A3D"/>
    <w:lvl w:ilvl="0">
      <w:start w:val="5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638" w:hanging="181"/>
      </w:pPr>
    </w:lvl>
    <w:lvl w:ilvl="2">
      <w:numFmt w:val="bullet"/>
      <w:lvlText w:val="•"/>
      <w:lvlJc w:val="left"/>
      <w:pPr>
        <w:ind w:left="936" w:hanging="181"/>
      </w:pPr>
    </w:lvl>
    <w:lvl w:ilvl="3">
      <w:numFmt w:val="bullet"/>
      <w:lvlText w:val="•"/>
      <w:lvlJc w:val="left"/>
      <w:pPr>
        <w:ind w:left="1234" w:hanging="181"/>
      </w:pPr>
    </w:lvl>
    <w:lvl w:ilvl="4">
      <w:numFmt w:val="bullet"/>
      <w:lvlText w:val="•"/>
      <w:lvlJc w:val="left"/>
      <w:pPr>
        <w:ind w:left="1532" w:hanging="181"/>
      </w:pPr>
    </w:lvl>
    <w:lvl w:ilvl="5">
      <w:numFmt w:val="bullet"/>
      <w:lvlText w:val="•"/>
      <w:lvlJc w:val="left"/>
      <w:pPr>
        <w:ind w:left="1831" w:hanging="181"/>
      </w:pPr>
    </w:lvl>
    <w:lvl w:ilvl="6">
      <w:numFmt w:val="bullet"/>
      <w:lvlText w:val="•"/>
      <w:lvlJc w:val="left"/>
      <w:pPr>
        <w:ind w:left="2129" w:hanging="181"/>
      </w:pPr>
    </w:lvl>
    <w:lvl w:ilvl="7">
      <w:numFmt w:val="bullet"/>
      <w:lvlText w:val="•"/>
      <w:lvlJc w:val="left"/>
      <w:pPr>
        <w:ind w:left="2427" w:hanging="181"/>
      </w:pPr>
    </w:lvl>
    <w:lvl w:ilvl="8">
      <w:numFmt w:val="bullet"/>
      <w:lvlText w:val="•"/>
      <w:lvlJc w:val="left"/>
      <w:pPr>
        <w:ind w:left="2725" w:hanging="181"/>
      </w:pPr>
    </w:lvl>
  </w:abstractNum>
  <w:abstractNum w:abstractNumId="23" w15:restartNumberingAfterBreak="0">
    <w:nsid w:val="000005BB"/>
    <w:multiLevelType w:val="multilevel"/>
    <w:tmpl w:val="00000A3E"/>
    <w:lvl w:ilvl="0">
      <w:start w:val="20"/>
      <w:numFmt w:val="decimal"/>
      <w:lvlText w:val="%1"/>
      <w:lvlJc w:val="left"/>
      <w:pPr>
        <w:ind w:left="939" w:hanging="773"/>
      </w:pPr>
      <w:rPr>
        <w:rFonts w:ascii="Times New Roman" w:hAnsi="Times New Roman" w:cs="Times New Roman"/>
        <w:b w:val="0"/>
        <w:bCs w:val="0"/>
        <w:w w:val="100"/>
        <w:position w:val="1"/>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24" w15:restartNumberingAfterBreak="0">
    <w:nsid w:val="000005BC"/>
    <w:multiLevelType w:val="multilevel"/>
    <w:tmpl w:val="00000A3F"/>
    <w:lvl w:ilvl="0">
      <w:start w:val="2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449" w:hanging="181"/>
      </w:pPr>
    </w:lvl>
    <w:lvl w:ilvl="2">
      <w:numFmt w:val="bullet"/>
      <w:lvlText w:val="•"/>
      <w:lvlJc w:val="left"/>
      <w:pPr>
        <w:ind w:left="559" w:hanging="181"/>
      </w:pPr>
    </w:lvl>
    <w:lvl w:ilvl="3">
      <w:numFmt w:val="bullet"/>
      <w:lvlText w:val="•"/>
      <w:lvlJc w:val="left"/>
      <w:pPr>
        <w:ind w:left="669" w:hanging="181"/>
      </w:pPr>
    </w:lvl>
    <w:lvl w:ilvl="4">
      <w:numFmt w:val="bullet"/>
      <w:lvlText w:val="•"/>
      <w:lvlJc w:val="left"/>
      <w:pPr>
        <w:ind w:left="779" w:hanging="181"/>
      </w:pPr>
    </w:lvl>
    <w:lvl w:ilvl="5">
      <w:numFmt w:val="bullet"/>
      <w:lvlText w:val="•"/>
      <w:lvlJc w:val="left"/>
      <w:pPr>
        <w:ind w:left="889" w:hanging="181"/>
      </w:pPr>
    </w:lvl>
    <w:lvl w:ilvl="6">
      <w:numFmt w:val="bullet"/>
      <w:lvlText w:val="•"/>
      <w:lvlJc w:val="left"/>
      <w:pPr>
        <w:ind w:left="998" w:hanging="181"/>
      </w:pPr>
    </w:lvl>
    <w:lvl w:ilvl="7">
      <w:numFmt w:val="bullet"/>
      <w:lvlText w:val="•"/>
      <w:lvlJc w:val="left"/>
      <w:pPr>
        <w:ind w:left="1108" w:hanging="181"/>
      </w:pPr>
    </w:lvl>
    <w:lvl w:ilvl="8">
      <w:numFmt w:val="bullet"/>
      <w:lvlText w:val="•"/>
      <w:lvlJc w:val="left"/>
      <w:pPr>
        <w:ind w:left="1218" w:hanging="181"/>
      </w:pPr>
    </w:lvl>
  </w:abstractNum>
  <w:abstractNum w:abstractNumId="25" w15:restartNumberingAfterBreak="0">
    <w:nsid w:val="000005BD"/>
    <w:multiLevelType w:val="multilevel"/>
    <w:tmpl w:val="00000A40"/>
    <w:lvl w:ilvl="0">
      <w:start w:val="29"/>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6" w15:restartNumberingAfterBreak="0">
    <w:nsid w:val="000005BE"/>
    <w:multiLevelType w:val="multilevel"/>
    <w:tmpl w:val="00000A41"/>
    <w:lvl w:ilvl="0">
      <w:start w:val="33"/>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7" w15:restartNumberingAfterBreak="0">
    <w:nsid w:val="000005BF"/>
    <w:multiLevelType w:val="multilevel"/>
    <w:tmpl w:val="00000A42"/>
    <w:lvl w:ilvl="0">
      <w:start w:val="39"/>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8" w15:restartNumberingAfterBreak="0">
    <w:nsid w:val="000005C0"/>
    <w:multiLevelType w:val="multilevel"/>
    <w:tmpl w:val="00000A4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29" w15:restartNumberingAfterBreak="0">
    <w:nsid w:val="000005C1"/>
    <w:multiLevelType w:val="multilevel"/>
    <w:tmpl w:val="00000A44"/>
    <w:lvl w:ilvl="0">
      <w:start w:val="5"/>
      <w:numFmt w:val="decimal"/>
      <w:lvlText w:val="%1"/>
      <w:lvlJc w:val="left"/>
      <w:pPr>
        <w:ind w:left="2032" w:hanging="1776"/>
      </w:pPr>
      <w:rPr>
        <w:rFonts w:ascii="Times New Roman" w:hAnsi="Times New Roman" w:cs="Times New Roman"/>
        <w:b w:val="0"/>
        <w:bCs w:val="0"/>
        <w:w w:val="100"/>
        <w:position w:val="8"/>
        <w:sz w:val="18"/>
        <w:szCs w:val="18"/>
      </w:rPr>
    </w:lvl>
    <w:lvl w:ilvl="1">
      <w:numFmt w:val="bullet"/>
      <w:lvlText w:val="•"/>
      <w:lvlJc w:val="left"/>
      <w:pPr>
        <w:ind w:left="2808" w:hanging="1776"/>
      </w:pPr>
    </w:lvl>
    <w:lvl w:ilvl="2">
      <w:numFmt w:val="bullet"/>
      <w:lvlText w:val="•"/>
      <w:lvlJc w:val="left"/>
      <w:pPr>
        <w:ind w:left="3576" w:hanging="1776"/>
      </w:pPr>
    </w:lvl>
    <w:lvl w:ilvl="3">
      <w:numFmt w:val="bullet"/>
      <w:lvlText w:val="•"/>
      <w:lvlJc w:val="left"/>
      <w:pPr>
        <w:ind w:left="4344" w:hanging="1776"/>
      </w:pPr>
    </w:lvl>
    <w:lvl w:ilvl="4">
      <w:numFmt w:val="bullet"/>
      <w:lvlText w:val="•"/>
      <w:lvlJc w:val="left"/>
      <w:pPr>
        <w:ind w:left="5112" w:hanging="1776"/>
      </w:pPr>
    </w:lvl>
    <w:lvl w:ilvl="5">
      <w:numFmt w:val="bullet"/>
      <w:lvlText w:val="•"/>
      <w:lvlJc w:val="left"/>
      <w:pPr>
        <w:ind w:left="5880" w:hanging="1776"/>
      </w:pPr>
    </w:lvl>
    <w:lvl w:ilvl="6">
      <w:numFmt w:val="bullet"/>
      <w:lvlText w:val="•"/>
      <w:lvlJc w:val="left"/>
      <w:pPr>
        <w:ind w:left="6648" w:hanging="1776"/>
      </w:pPr>
    </w:lvl>
    <w:lvl w:ilvl="7">
      <w:numFmt w:val="bullet"/>
      <w:lvlText w:val="•"/>
      <w:lvlJc w:val="left"/>
      <w:pPr>
        <w:ind w:left="7416" w:hanging="1776"/>
      </w:pPr>
    </w:lvl>
    <w:lvl w:ilvl="8">
      <w:numFmt w:val="bullet"/>
      <w:lvlText w:val="•"/>
      <w:lvlJc w:val="left"/>
      <w:pPr>
        <w:ind w:left="8184" w:hanging="1776"/>
      </w:pPr>
    </w:lvl>
  </w:abstractNum>
  <w:abstractNum w:abstractNumId="30" w15:restartNumberingAfterBreak="0">
    <w:nsid w:val="000005C2"/>
    <w:multiLevelType w:val="multilevel"/>
    <w:tmpl w:val="00000A45"/>
    <w:lvl w:ilvl="0">
      <w:start w:val="27"/>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1" w15:restartNumberingAfterBreak="0">
    <w:nsid w:val="000005C3"/>
    <w:multiLevelType w:val="multilevel"/>
    <w:tmpl w:val="00000A46"/>
    <w:lvl w:ilvl="0">
      <w:start w:val="35"/>
      <w:numFmt w:val="decimal"/>
      <w:lvlText w:val="%1"/>
      <w:lvlJc w:val="left"/>
      <w:pPr>
        <w:ind w:left="1189" w:hanging="1023"/>
      </w:pPr>
      <w:rPr>
        <w:rFonts w:ascii="Times New Roman" w:hAnsi="Times New Roman" w:cs="Times New Roman"/>
        <w:b w:val="0"/>
        <w:bCs w:val="0"/>
        <w:w w:val="100"/>
        <w:sz w:val="18"/>
        <w:szCs w:val="18"/>
      </w:rPr>
    </w:lvl>
    <w:lvl w:ilvl="1">
      <w:numFmt w:val="bullet"/>
      <w:lvlText w:val="•"/>
      <w:lvlJc w:val="left"/>
      <w:pPr>
        <w:ind w:left="1287" w:hanging="1023"/>
      </w:pPr>
    </w:lvl>
    <w:lvl w:ilvl="2">
      <w:numFmt w:val="bullet"/>
      <w:lvlText w:val="•"/>
      <w:lvlJc w:val="left"/>
      <w:pPr>
        <w:ind w:left="1394" w:hanging="1023"/>
      </w:pPr>
    </w:lvl>
    <w:lvl w:ilvl="3">
      <w:numFmt w:val="bullet"/>
      <w:lvlText w:val="•"/>
      <w:lvlJc w:val="left"/>
      <w:pPr>
        <w:ind w:left="1501" w:hanging="1023"/>
      </w:pPr>
    </w:lvl>
    <w:lvl w:ilvl="4">
      <w:numFmt w:val="bullet"/>
      <w:lvlText w:val="•"/>
      <w:lvlJc w:val="left"/>
      <w:pPr>
        <w:ind w:left="1608" w:hanging="1023"/>
      </w:pPr>
    </w:lvl>
    <w:lvl w:ilvl="5">
      <w:numFmt w:val="bullet"/>
      <w:lvlText w:val="•"/>
      <w:lvlJc w:val="left"/>
      <w:pPr>
        <w:ind w:left="1715" w:hanging="1023"/>
      </w:pPr>
    </w:lvl>
    <w:lvl w:ilvl="6">
      <w:numFmt w:val="bullet"/>
      <w:lvlText w:val="•"/>
      <w:lvlJc w:val="left"/>
      <w:pPr>
        <w:ind w:left="1823" w:hanging="1023"/>
      </w:pPr>
    </w:lvl>
    <w:lvl w:ilvl="7">
      <w:numFmt w:val="bullet"/>
      <w:lvlText w:val="•"/>
      <w:lvlJc w:val="left"/>
      <w:pPr>
        <w:ind w:left="1930" w:hanging="1023"/>
      </w:pPr>
    </w:lvl>
    <w:lvl w:ilvl="8">
      <w:numFmt w:val="bullet"/>
      <w:lvlText w:val="•"/>
      <w:lvlJc w:val="left"/>
      <w:pPr>
        <w:ind w:left="2037" w:hanging="1023"/>
      </w:pPr>
    </w:lvl>
  </w:abstractNum>
  <w:abstractNum w:abstractNumId="32" w15:restartNumberingAfterBreak="0">
    <w:nsid w:val="000005C4"/>
    <w:multiLevelType w:val="multilevel"/>
    <w:tmpl w:val="00000A47"/>
    <w:lvl w:ilvl="0">
      <w:numFmt w:val="bullet"/>
      <w:lvlText w:val=""/>
      <w:lvlJc w:val="left"/>
      <w:pPr>
        <w:ind w:left="115" w:hanging="105"/>
      </w:pPr>
      <w:rPr>
        <w:rFonts w:ascii="Symbol" w:hAnsi="Symbol" w:cs="Symbol"/>
        <w:b w:val="0"/>
        <w:bCs w:val="0"/>
        <w:w w:val="54"/>
        <w:sz w:val="20"/>
        <w:szCs w:val="20"/>
      </w:rPr>
    </w:lvl>
    <w:lvl w:ilvl="1">
      <w:numFmt w:val="bullet"/>
      <w:lvlText w:val="•"/>
      <w:lvlJc w:val="left"/>
      <w:pPr>
        <w:ind w:left="728" w:hanging="105"/>
      </w:pPr>
    </w:lvl>
    <w:lvl w:ilvl="2">
      <w:numFmt w:val="bullet"/>
      <w:lvlText w:val="•"/>
      <w:lvlJc w:val="left"/>
      <w:pPr>
        <w:ind w:left="1337" w:hanging="105"/>
      </w:pPr>
    </w:lvl>
    <w:lvl w:ilvl="3">
      <w:numFmt w:val="bullet"/>
      <w:lvlText w:val="•"/>
      <w:lvlJc w:val="left"/>
      <w:pPr>
        <w:ind w:left="1945" w:hanging="105"/>
      </w:pPr>
    </w:lvl>
    <w:lvl w:ilvl="4">
      <w:numFmt w:val="bullet"/>
      <w:lvlText w:val="•"/>
      <w:lvlJc w:val="left"/>
      <w:pPr>
        <w:ind w:left="2554" w:hanging="105"/>
      </w:pPr>
    </w:lvl>
    <w:lvl w:ilvl="5">
      <w:numFmt w:val="bullet"/>
      <w:lvlText w:val="•"/>
      <w:lvlJc w:val="left"/>
      <w:pPr>
        <w:ind w:left="3163" w:hanging="105"/>
      </w:pPr>
    </w:lvl>
    <w:lvl w:ilvl="6">
      <w:numFmt w:val="bullet"/>
      <w:lvlText w:val="•"/>
      <w:lvlJc w:val="left"/>
      <w:pPr>
        <w:ind w:left="3771" w:hanging="105"/>
      </w:pPr>
    </w:lvl>
    <w:lvl w:ilvl="7">
      <w:numFmt w:val="bullet"/>
      <w:lvlText w:val="•"/>
      <w:lvlJc w:val="left"/>
      <w:pPr>
        <w:ind w:left="4380" w:hanging="105"/>
      </w:pPr>
    </w:lvl>
    <w:lvl w:ilvl="8">
      <w:numFmt w:val="bullet"/>
      <w:lvlText w:val="•"/>
      <w:lvlJc w:val="left"/>
      <w:pPr>
        <w:ind w:left="4989" w:hanging="105"/>
      </w:pPr>
    </w:lvl>
  </w:abstractNum>
  <w:abstractNum w:abstractNumId="33" w15:restartNumberingAfterBreak="0">
    <w:nsid w:val="000005C8"/>
    <w:multiLevelType w:val="multilevel"/>
    <w:tmpl w:val="00000A4B"/>
    <w:lvl w:ilvl="0">
      <w:numFmt w:val="bullet"/>
      <w:lvlText w:val=""/>
      <w:lvlJc w:val="left"/>
      <w:pPr>
        <w:ind w:left="100" w:hanging="101"/>
      </w:pPr>
      <w:rPr>
        <w:rFonts w:ascii="Symbol" w:hAnsi="Symbol" w:cs="Symbol"/>
        <w:b w:val="0"/>
        <w:bCs w:val="0"/>
        <w:w w:val="54"/>
        <w:sz w:val="20"/>
        <w:szCs w:val="20"/>
      </w:rPr>
    </w:lvl>
    <w:lvl w:ilvl="1">
      <w:numFmt w:val="bullet"/>
      <w:lvlText w:val="•"/>
      <w:lvlJc w:val="left"/>
      <w:pPr>
        <w:ind w:left="113" w:hanging="101"/>
      </w:pPr>
    </w:lvl>
    <w:lvl w:ilvl="2">
      <w:numFmt w:val="bullet"/>
      <w:lvlText w:val="•"/>
      <w:lvlJc w:val="left"/>
      <w:pPr>
        <w:ind w:left="126" w:hanging="101"/>
      </w:pPr>
    </w:lvl>
    <w:lvl w:ilvl="3">
      <w:numFmt w:val="bullet"/>
      <w:lvlText w:val="•"/>
      <w:lvlJc w:val="left"/>
      <w:pPr>
        <w:ind w:left="140" w:hanging="101"/>
      </w:pPr>
    </w:lvl>
    <w:lvl w:ilvl="4">
      <w:numFmt w:val="bullet"/>
      <w:lvlText w:val="•"/>
      <w:lvlJc w:val="left"/>
      <w:pPr>
        <w:ind w:left="153" w:hanging="101"/>
      </w:pPr>
    </w:lvl>
    <w:lvl w:ilvl="5">
      <w:numFmt w:val="bullet"/>
      <w:lvlText w:val="•"/>
      <w:lvlJc w:val="left"/>
      <w:pPr>
        <w:ind w:left="166" w:hanging="101"/>
      </w:pPr>
    </w:lvl>
    <w:lvl w:ilvl="6">
      <w:numFmt w:val="bullet"/>
      <w:lvlText w:val="•"/>
      <w:lvlJc w:val="left"/>
      <w:pPr>
        <w:ind w:left="180" w:hanging="101"/>
      </w:pPr>
    </w:lvl>
    <w:lvl w:ilvl="7">
      <w:numFmt w:val="bullet"/>
      <w:lvlText w:val="•"/>
      <w:lvlJc w:val="left"/>
      <w:pPr>
        <w:ind w:left="193" w:hanging="101"/>
      </w:pPr>
    </w:lvl>
    <w:lvl w:ilvl="8">
      <w:numFmt w:val="bullet"/>
      <w:lvlText w:val="•"/>
      <w:lvlJc w:val="left"/>
      <w:pPr>
        <w:ind w:left="206" w:hanging="101"/>
      </w:pPr>
    </w:lvl>
  </w:abstractNum>
  <w:abstractNum w:abstractNumId="34" w15:restartNumberingAfterBreak="0">
    <w:nsid w:val="00000803"/>
    <w:multiLevelType w:val="multilevel"/>
    <w:tmpl w:val="00000C86"/>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35" w15:restartNumberingAfterBreak="0">
    <w:nsid w:val="21EC0E0D"/>
    <w:multiLevelType w:val="hybridMultilevel"/>
    <w:tmpl w:val="86248202"/>
    <w:lvl w:ilvl="0" w:tplc="477CC1AC">
      <w:start w:val="1"/>
      <w:numFmt w:val="bullet"/>
      <w:lvlText w:val=""/>
      <w:lvlJc w:val="left"/>
      <w:pPr>
        <w:ind w:left="720" w:hanging="360"/>
      </w:pPr>
      <w:rPr>
        <w:rFonts w:ascii="Symbol" w:eastAsia="Malgun Gothic"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4"/>
  </w:num>
  <w:num w:numId="2">
    <w:abstractNumId w:val="33"/>
  </w:num>
  <w:num w:numId="3">
    <w:abstractNumId w:val="32"/>
  </w:num>
  <w:num w:numId="4">
    <w:abstractNumId w:val="31"/>
  </w:num>
  <w:num w:numId="5">
    <w:abstractNumId w:val="30"/>
  </w:num>
  <w:num w:numId="6">
    <w:abstractNumId w:val="29"/>
  </w:num>
  <w:num w:numId="7">
    <w:abstractNumId w:val="28"/>
  </w:num>
  <w:num w:numId="8">
    <w:abstractNumId w:val="27"/>
  </w:num>
  <w:num w:numId="9">
    <w:abstractNumId w:val="26"/>
  </w:num>
  <w:num w:numId="10">
    <w:abstractNumId w:val="25"/>
  </w:num>
  <w:num w:numId="11">
    <w:abstractNumId w:val="24"/>
  </w:num>
  <w:num w:numId="12">
    <w:abstractNumId w:val="23"/>
  </w:num>
  <w:num w:numId="13">
    <w:abstractNumId w:val="22"/>
  </w:num>
  <w:num w:numId="14">
    <w:abstractNumId w:val="21"/>
  </w:num>
  <w:num w:numId="15">
    <w:abstractNumId w:val="20"/>
  </w:num>
  <w:num w:numId="16">
    <w:abstractNumId w:val="19"/>
  </w:num>
  <w:num w:numId="17">
    <w:abstractNumId w:val="18"/>
  </w:num>
  <w:num w:numId="18">
    <w:abstractNumId w:val="17"/>
  </w:num>
  <w:num w:numId="19">
    <w:abstractNumId w:val="16"/>
  </w:num>
  <w:num w:numId="20">
    <w:abstractNumId w:val="15"/>
  </w:num>
  <w:num w:numId="21">
    <w:abstractNumId w:val="14"/>
  </w:num>
  <w:num w:numId="22">
    <w:abstractNumId w:val="13"/>
  </w:num>
  <w:num w:numId="23">
    <w:abstractNumId w:val="12"/>
  </w:num>
  <w:num w:numId="24">
    <w:abstractNumId w:val="11"/>
  </w:num>
  <w:num w:numId="25">
    <w:abstractNumId w:val="10"/>
  </w:num>
  <w:num w:numId="26">
    <w:abstractNumId w:val="9"/>
  </w:num>
  <w:num w:numId="27">
    <w:abstractNumId w:val="8"/>
  </w:num>
  <w:num w:numId="28">
    <w:abstractNumId w:val="7"/>
  </w:num>
  <w:num w:numId="29">
    <w:abstractNumId w:val="6"/>
  </w:num>
  <w:num w:numId="30">
    <w:abstractNumId w:val="5"/>
  </w:num>
  <w:num w:numId="31">
    <w:abstractNumId w:val="4"/>
  </w:num>
  <w:num w:numId="32">
    <w:abstractNumId w:val="3"/>
  </w:num>
  <w:num w:numId="33">
    <w:abstractNumId w:val="2"/>
  </w:num>
  <w:num w:numId="34">
    <w:abstractNumId w:val="1"/>
  </w:num>
  <w:num w:numId="35">
    <w:abstractNumId w:val="35"/>
  </w:num>
  <w:num w:numId="36">
    <w:abstractNumId w:val="0"/>
    <w:lvlOverride w:ilvl="0">
      <w:lvl w:ilvl="0">
        <w:start w:val="1"/>
        <w:numFmt w:val="bullet"/>
        <w:lvlText w:val="Annex C"/>
        <w:legacy w:legacy="1" w:legacySpace="0" w:legacyIndent="0"/>
        <w:lvlJc w:val="left"/>
        <w:pPr>
          <w:ind w:left="0" w:firstLine="0"/>
        </w:pPr>
        <w:rPr>
          <w:rFonts w:ascii="Arial" w:hAnsi="Arial" w:cs="Arial" w:hint="default"/>
          <w:b/>
          <w:i w:val="0"/>
          <w:strike w:val="0"/>
          <w:color w:val="000000"/>
          <w:sz w:val="28"/>
          <w:u w:val="none"/>
        </w:rPr>
      </w:lvl>
    </w:lvlOverride>
  </w:num>
  <w:num w:numId="37">
    <w:abstractNumId w:val="0"/>
    <w:lvlOverride w:ilvl="0">
      <w:lvl w:ilvl="0">
        <w:start w:val="1"/>
        <w:numFmt w:val="bullet"/>
        <w:lvlText w:val="(normative) "/>
        <w:legacy w:legacy="1" w:legacySpace="0" w:legacyIndent="0"/>
        <w:lvlJc w:val="left"/>
        <w:pPr>
          <w:ind w:left="0" w:firstLine="0"/>
        </w:pPr>
        <w:rPr>
          <w:rFonts w:ascii="Arial" w:hAnsi="Arial" w:cs="Arial" w:hint="default"/>
          <w:b w:val="0"/>
          <w:i w:val="0"/>
          <w:strike w:val="0"/>
          <w:color w:val="000000"/>
          <w:sz w:val="24"/>
          <w:u w:val="none"/>
        </w:rPr>
      </w:lvl>
    </w:lvlOverride>
  </w:num>
  <w:num w:numId="38">
    <w:abstractNumId w:val="0"/>
    <w:lvlOverride w:ilvl="0">
      <w:lvl w:ilvl="0">
        <w:start w:val="1"/>
        <w:numFmt w:val="bullet"/>
        <w:lvlText w:val="C.3 "/>
        <w:legacy w:legacy="1" w:legacySpace="0" w:legacyIndent="0"/>
        <w:lvlJc w:val="left"/>
        <w:pPr>
          <w:ind w:left="0" w:firstLine="0"/>
        </w:pPr>
        <w:rPr>
          <w:rFonts w:ascii="Arial" w:hAnsi="Arial" w:cs="Arial" w:hint="default"/>
          <w:b/>
          <w:i w:val="0"/>
          <w:strike w:val="0"/>
          <w:color w:val="000000"/>
          <w:sz w:val="24"/>
          <w:u w:val="none"/>
        </w:rPr>
      </w:lvl>
    </w:lvlOverride>
  </w:num>
  <w:num w:numId="39">
    <w:abstractNumId w:val="4"/>
    <w:lvlOverride w:ilvl="0">
      <w:startOverride w:val="25"/>
    </w:lvlOverride>
    <w:lvlOverride w:ilvl="1"/>
    <w:lvlOverride w:ilvl="2"/>
    <w:lvlOverride w:ilvl="3"/>
    <w:lvlOverride w:ilvl="4"/>
    <w:lvlOverride w:ilvl="5"/>
    <w:lvlOverride w:ilvl="6"/>
    <w:lvlOverride w:ilvl="7"/>
    <w:lvlOverride w:ilvl="8"/>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lice Chen">
    <w15:presenceInfo w15:providerId="AD" w15:userId="S::alicel@qti.qualcomm.com::7b3df222-37f2-4ef5-b6ff-21f127db4b9a"/>
  </w15:person>
  <w15:person w15:author="Youhan Kim">
    <w15:presenceInfo w15:providerId="AD" w15:userId="S::youhank@qti.qualcomm.com::e1f635c0-e335-4f78-9a0f-4c1290a3e51a"/>
  </w15:person>
  <w15:person w15:author="Sameer Vermani">
    <w15:presenceInfo w15:providerId="AD" w15:userId="S::svverman@qti.qualcomm.com::9be839be-9431-4430-9a85-afa36f2ea8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2440B"/>
    <w:rsid w:val="0000030D"/>
    <w:rsid w:val="00000B73"/>
    <w:rsid w:val="00000BD5"/>
    <w:rsid w:val="00000EBA"/>
    <w:rsid w:val="000011A2"/>
    <w:rsid w:val="000013EC"/>
    <w:rsid w:val="00001533"/>
    <w:rsid w:val="00001F31"/>
    <w:rsid w:val="000027A5"/>
    <w:rsid w:val="00002FD5"/>
    <w:rsid w:val="000031F7"/>
    <w:rsid w:val="0000366D"/>
    <w:rsid w:val="000045FA"/>
    <w:rsid w:val="00004AD6"/>
    <w:rsid w:val="0000615A"/>
    <w:rsid w:val="00006287"/>
    <w:rsid w:val="00006345"/>
    <w:rsid w:val="00006454"/>
    <w:rsid w:val="00006477"/>
    <w:rsid w:val="000067AA"/>
    <w:rsid w:val="00006DBB"/>
    <w:rsid w:val="0000740A"/>
    <w:rsid w:val="0000743C"/>
    <w:rsid w:val="000078DA"/>
    <w:rsid w:val="00007A76"/>
    <w:rsid w:val="00007BD6"/>
    <w:rsid w:val="0001027F"/>
    <w:rsid w:val="00011423"/>
    <w:rsid w:val="000115D8"/>
    <w:rsid w:val="00011668"/>
    <w:rsid w:val="000116A2"/>
    <w:rsid w:val="000117C9"/>
    <w:rsid w:val="00012768"/>
    <w:rsid w:val="0001277E"/>
    <w:rsid w:val="000129E6"/>
    <w:rsid w:val="00012AD7"/>
    <w:rsid w:val="00013196"/>
    <w:rsid w:val="000139A4"/>
    <w:rsid w:val="00013E14"/>
    <w:rsid w:val="00013F87"/>
    <w:rsid w:val="00014031"/>
    <w:rsid w:val="00014507"/>
    <w:rsid w:val="00015566"/>
    <w:rsid w:val="000157CC"/>
    <w:rsid w:val="000159C5"/>
    <w:rsid w:val="00016781"/>
    <w:rsid w:val="00016975"/>
    <w:rsid w:val="00016D9C"/>
    <w:rsid w:val="00016FAD"/>
    <w:rsid w:val="0001720A"/>
    <w:rsid w:val="00017D25"/>
    <w:rsid w:val="0002009E"/>
    <w:rsid w:val="0002174B"/>
    <w:rsid w:val="00021A27"/>
    <w:rsid w:val="00022024"/>
    <w:rsid w:val="00022632"/>
    <w:rsid w:val="00023CD8"/>
    <w:rsid w:val="00024344"/>
    <w:rsid w:val="00024487"/>
    <w:rsid w:val="00025A89"/>
    <w:rsid w:val="0002618E"/>
    <w:rsid w:val="00026499"/>
    <w:rsid w:val="00026A12"/>
    <w:rsid w:val="00026AC6"/>
    <w:rsid w:val="00026CE3"/>
    <w:rsid w:val="00027536"/>
    <w:rsid w:val="0002785D"/>
    <w:rsid w:val="000279E1"/>
    <w:rsid w:val="00027AB8"/>
    <w:rsid w:val="00027D05"/>
    <w:rsid w:val="00030307"/>
    <w:rsid w:val="000305D4"/>
    <w:rsid w:val="00031019"/>
    <w:rsid w:val="00031349"/>
    <w:rsid w:val="000313E4"/>
    <w:rsid w:val="00031E68"/>
    <w:rsid w:val="000326AF"/>
    <w:rsid w:val="000332CC"/>
    <w:rsid w:val="0003380C"/>
    <w:rsid w:val="00033B0A"/>
    <w:rsid w:val="00033BE6"/>
    <w:rsid w:val="00034E6F"/>
    <w:rsid w:val="00034F3E"/>
    <w:rsid w:val="000358B3"/>
    <w:rsid w:val="0003684A"/>
    <w:rsid w:val="00036B4F"/>
    <w:rsid w:val="00037C82"/>
    <w:rsid w:val="000405C4"/>
    <w:rsid w:val="000409E5"/>
    <w:rsid w:val="0004111B"/>
    <w:rsid w:val="00041288"/>
    <w:rsid w:val="00041C6B"/>
    <w:rsid w:val="00041D31"/>
    <w:rsid w:val="00042C67"/>
    <w:rsid w:val="0004346B"/>
    <w:rsid w:val="00043C26"/>
    <w:rsid w:val="00043F1E"/>
    <w:rsid w:val="0004414E"/>
    <w:rsid w:val="00044328"/>
    <w:rsid w:val="00044501"/>
    <w:rsid w:val="00044DC0"/>
    <w:rsid w:val="0004726D"/>
    <w:rsid w:val="000478EE"/>
    <w:rsid w:val="000511A1"/>
    <w:rsid w:val="000511D7"/>
    <w:rsid w:val="000518B9"/>
    <w:rsid w:val="00052123"/>
    <w:rsid w:val="000528E2"/>
    <w:rsid w:val="00052909"/>
    <w:rsid w:val="00053519"/>
    <w:rsid w:val="00053C06"/>
    <w:rsid w:val="000567A2"/>
    <w:rsid w:val="000567DA"/>
    <w:rsid w:val="00060363"/>
    <w:rsid w:val="000609BC"/>
    <w:rsid w:val="00060DEF"/>
    <w:rsid w:val="00060E93"/>
    <w:rsid w:val="00060F70"/>
    <w:rsid w:val="00061393"/>
    <w:rsid w:val="00061DA8"/>
    <w:rsid w:val="00061FFD"/>
    <w:rsid w:val="00063206"/>
    <w:rsid w:val="000635B4"/>
    <w:rsid w:val="000636AB"/>
    <w:rsid w:val="000642FC"/>
    <w:rsid w:val="0006469A"/>
    <w:rsid w:val="000650B0"/>
    <w:rsid w:val="000650B8"/>
    <w:rsid w:val="00066421"/>
    <w:rsid w:val="0006732A"/>
    <w:rsid w:val="000675D6"/>
    <w:rsid w:val="00067D60"/>
    <w:rsid w:val="00070283"/>
    <w:rsid w:val="000718A4"/>
    <w:rsid w:val="00071971"/>
    <w:rsid w:val="00071E78"/>
    <w:rsid w:val="000723F8"/>
    <w:rsid w:val="00073578"/>
    <w:rsid w:val="00073BB4"/>
    <w:rsid w:val="0007413A"/>
    <w:rsid w:val="00074C7B"/>
    <w:rsid w:val="00074C82"/>
    <w:rsid w:val="00075139"/>
    <w:rsid w:val="00075C3C"/>
    <w:rsid w:val="00075DDB"/>
    <w:rsid w:val="00075E1E"/>
    <w:rsid w:val="00076885"/>
    <w:rsid w:val="00076968"/>
    <w:rsid w:val="00076B5C"/>
    <w:rsid w:val="00076BE7"/>
    <w:rsid w:val="00077C25"/>
    <w:rsid w:val="00077C65"/>
    <w:rsid w:val="00077DFF"/>
    <w:rsid w:val="00077EFC"/>
    <w:rsid w:val="00080ACC"/>
    <w:rsid w:val="00080E1A"/>
    <w:rsid w:val="000815C7"/>
    <w:rsid w:val="0008191E"/>
    <w:rsid w:val="00081E62"/>
    <w:rsid w:val="000823C8"/>
    <w:rsid w:val="000824E9"/>
    <w:rsid w:val="000829FF"/>
    <w:rsid w:val="00082B8A"/>
    <w:rsid w:val="00082BFD"/>
    <w:rsid w:val="0008302D"/>
    <w:rsid w:val="0008303B"/>
    <w:rsid w:val="00084297"/>
    <w:rsid w:val="000842D7"/>
    <w:rsid w:val="000865AA"/>
    <w:rsid w:val="00086780"/>
    <w:rsid w:val="00086C10"/>
    <w:rsid w:val="000903EC"/>
    <w:rsid w:val="00090640"/>
    <w:rsid w:val="00091349"/>
    <w:rsid w:val="000921B7"/>
    <w:rsid w:val="000925EB"/>
    <w:rsid w:val="00092971"/>
    <w:rsid w:val="000929BA"/>
    <w:rsid w:val="00092AC6"/>
    <w:rsid w:val="0009301C"/>
    <w:rsid w:val="00093AD2"/>
    <w:rsid w:val="0009417E"/>
    <w:rsid w:val="00094BA8"/>
    <w:rsid w:val="00094DFB"/>
    <w:rsid w:val="00094EE0"/>
    <w:rsid w:val="00094FB0"/>
    <w:rsid w:val="00094FFA"/>
    <w:rsid w:val="0009661D"/>
    <w:rsid w:val="00096B45"/>
    <w:rsid w:val="000970D3"/>
    <w:rsid w:val="0009713F"/>
    <w:rsid w:val="000974C9"/>
    <w:rsid w:val="000A0047"/>
    <w:rsid w:val="000A0C88"/>
    <w:rsid w:val="000A0D51"/>
    <w:rsid w:val="000A11FE"/>
    <w:rsid w:val="000A13D2"/>
    <w:rsid w:val="000A173E"/>
    <w:rsid w:val="000A1B77"/>
    <w:rsid w:val="000A1C31"/>
    <w:rsid w:val="000A1F25"/>
    <w:rsid w:val="000A209A"/>
    <w:rsid w:val="000A3149"/>
    <w:rsid w:val="000A33E8"/>
    <w:rsid w:val="000A3B28"/>
    <w:rsid w:val="000A4FFF"/>
    <w:rsid w:val="000A5E6D"/>
    <w:rsid w:val="000A6140"/>
    <w:rsid w:val="000A671D"/>
    <w:rsid w:val="000A7680"/>
    <w:rsid w:val="000A77EF"/>
    <w:rsid w:val="000B041A"/>
    <w:rsid w:val="000B083E"/>
    <w:rsid w:val="000B0DAF"/>
    <w:rsid w:val="000B13A6"/>
    <w:rsid w:val="000B145C"/>
    <w:rsid w:val="000B23AB"/>
    <w:rsid w:val="000B28B3"/>
    <w:rsid w:val="000B28B8"/>
    <w:rsid w:val="000B2DC3"/>
    <w:rsid w:val="000B2F8C"/>
    <w:rsid w:val="000B345F"/>
    <w:rsid w:val="000B53F6"/>
    <w:rsid w:val="000B59FE"/>
    <w:rsid w:val="000B5ABB"/>
    <w:rsid w:val="000B5D9E"/>
    <w:rsid w:val="000B6ADD"/>
    <w:rsid w:val="000B7A30"/>
    <w:rsid w:val="000C0123"/>
    <w:rsid w:val="000C043C"/>
    <w:rsid w:val="000C0BA9"/>
    <w:rsid w:val="000C0F8B"/>
    <w:rsid w:val="000C120D"/>
    <w:rsid w:val="000C1271"/>
    <w:rsid w:val="000C1E13"/>
    <w:rsid w:val="000C1EC4"/>
    <w:rsid w:val="000C1F0C"/>
    <w:rsid w:val="000C220E"/>
    <w:rsid w:val="000C261B"/>
    <w:rsid w:val="000C27D0"/>
    <w:rsid w:val="000C327E"/>
    <w:rsid w:val="000C3AAC"/>
    <w:rsid w:val="000C3C9C"/>
    <w:rsid w:val="000C42E0"/>
    <w:rsid w:val="000C4DF9"/>
    <w:rsid w:val="000C516A"/>
    <w:rsid w:val="000C54F3"/>
    <w:rsid w:val="000C6438"/>
    <w:rsid w:val="000C6842"/>
    <w:rsid w:val="000C6A2F"/>
    <w:rsid w:val="000C6B6F"/>
    <w:rsid w:val="000C7A4A"/>
    <w:rsid w:val="000D0300"/>
    <w:rsid w:val="000D0CB5"/>
    <w:rsid w:val="000D174A"/>
    <w:rsid w:val="000D1AD4"/>
    <w:rsid w:val="000D2315"/>
    <w:rsid w:val="000D276A"/>
    <w:rsid w:val="000D2F1B"/>
    <w:rsid w:val="000D31DF"/>
    <w:rsid w:val="000D3319"/>
    <w:rsid w:val="000D399A"/>
    <w:rsid w:val="000D46EB"/>
    <w:rsid w:val="000D46EE"/>
    <w:rsid w:val="000D4A8F"/>
    <w:rsid w:val="000D4B0D"/>
    <w:rsid w:val="000D4B42"/>
    <w:rsid w:val="000D4F65"/>
    <w:rsid w:val="000D5106"/>
    <w:rsid w:val="000D5ABA"/>
    <w:rsid w:val="000D5EBD"/>
    <w:rsid w:val="000D649C"/>
    <w:rsid w:val="000D674F"/>
    <w:rsid w:val="000D6D79"/>
    <w:rsid w:val="000D720A"/>
    <w:rsid w:val="000D7264"/>
    <w:rsid w:val="000D7EC5"/>
    <w:rsid w:val="000E0039"/>
    <w:rsid w:val="000E0494"/>
    <w:rsid w:val="000E1C37"/>
    <w:rsid w:val="000E1D7B"/>
    <w:rsid w:val="000E2950"/>
    <w:rsid w:val="000E3C8F"/>
    <w:rsid w:val="000E4303"/>
    <w:rsid w:val="000E4696"/>
    <w:rsid w:val="000E4B20"/>
    <w:rsid w:val="000E4B82"/>
    <w:rsid w:val="000E5050"/>
    <w:rsid w:val="000E5273"/>
    <w:rsid w:val="000E562E"/>
    <w:rsid w:val="000E648F"/>
    <w:rsid w:val="000E6539"/>
    <w:rsid w:val="000E6D2F"/>
    <w:rsid w:val="000E720C"/>
    <w:rsid w:val="000E752D"/>
    <w:rsid w:val="000E7EB4"/>
    <w:rsid w:val="000F033B"/>
    <w:rsid w:val="000F07E8"/>
    <w:rsid w:val="000F1486"/>
    <w:rsid w:val="000F238C"/>
    <w:rsid w:val="000F2ABC"/>
    <w:rsid w:val="000F3D76"/>
    <w:rsid w:val="000F47BE"/>
    <w:rsid w:val="000F4937"/>
    <w:rsid w:val="000F4CAE"/>
    <w:rsid w:val="000F4D59"/>
    <w:rsid w:val="000F5088"/>
    <w:rsid w:val="000F513B"/>
    <w:rsid w:val="000F557E"/>
    <w:rsid w:val="000F60FA"/>
    <w:rsid w:val="000F623A"/>
    <w:rsid w:val="000F685B"/>
    <w:rsid w:val="000F6BB9"/>
    <w:rsid w:val="000F6E7D"/>
    <w:rsid w:val="000F71C8"/>
    <w:rsid w:val="000F71CA"/>
    <w:rsid w:val="000F7DB5"/>
    <w:rsid w:val="00100165"/>
    <w:rsid w:val="00100E3B"/>
    <w:rsid w:val="00100E3D"/>
    <w:rsid w:val="001015F8"/>
    <w:rsid w:val="00101E87"/>
    <w:rsid w:val="00101FAF"/>
    <w:rsid w:val="001024D5"/>
    <w:rsid w:val="00102632"/>
    <w:rsid w:val="001035EF"/>
    <w:rsid w:val="00103D32"/>
    <w:rsid w:val="0010469F"/>
    <w:rsid w:val="00105296"/>
    <w:rsid w:val="001053C6"/>
    <w:rsid w:val="00105918"/>
    <w:rsid w:val="00106E8D"/>
    <w:rsid w:val="001075DC"/>
    <w:rsid w:val="00107AEF"/>
    <w:rsid w:val="001101C2"/>
    <w:rsid w:val="001108C4"/>
    <w:rsid w:val="001109AA"/>
    <w:rsid w:val="00111968"/>
    <w:rsid w:val="00112285"/>
    <w:rsid w:val="00112C6A"/>
    <w:rsid w:val="00112D92"/>
    <w:rsid w:val="00113B5F"/>
    <w:rsid w:val="001141F5"/>
    <w:rsid w:val="001141FF"/>
    <w:rsid w:val="00114407"/>
    <w:rsid w:val="001147D8"/>
    <w:rsid w:val="00114FCA"/>
    <w:rsid w:val="001150EA"/>
    <w:rsid w:val="0011536D"/>
    <w:rsid w:val="00115A75"/>
    <w:rsid w:val="00115B7B"/>
    <w:rsid w:val="00116780"/>
    <w:rsid w:val="00117299"/>
    <w:rsid w:val="00120064"/>
    <w:rsid w:val="0012027F"/>
    <w:rsid w:val="00120298"/>
    <w:rsid w:val="001203EF"/>
    <w:rsid w:val="001208DB"/>
    <w:rsid w:val="00120AA0"/>
    <w:rsid w:val="00120BD6"/>
    <w:rsid w:val="001215C0"/>
    <w:rsid w:val="00122191"/>
    <w:rsid w:val="0012267D"/>
    <w:rsid w:val="00122CE7"/>
    <w:rsid w:val="00122D51"/>
    <w:rsid w:val="001231ED"/>
    <w:rsid w:val="001232D3"/>
    <w:rsid w:val="00124896"/>
    <w:rsid w:val="00124E55"/>
    <w:rsid w:val="00125512"/>
    <w:rsid w:val="00126052"/>
    <w:rsid w:val="00126B00"/>
    <w:rsid w:val="00127171"/>
    <w:rsid w:val="001274A8"/>
    <w:rsid w:val="001275D7"/>
    <w:rsid w:val="00127723"/>
    <w:rsid w:val="00130101"/>
    <w:rsid w:val="00130CD2"/>
    <w:rsid w:val="00130CE7"/>
    <w:rsid w:val="00130E38"/>
    <w:rsid w:val="00130E69"/>
    <w:rsid w:val="001323DB"/>
    <w:rsid w:val="0013380A"/>
    <w:rsid w:val="00134114"/>
    <w:rsid w:val="00134D3C"/>
    <w:rsid w:val="00135032"/>
    <w:rsid w:val="0013508C"/>
    <w:rsid w:val="001355C9"/>
    <w:rsid w:val="00135784"/>
    <w:rsid w:val="00135B4B"/>
    <w:rsid w:val="00135E30"/>
    <w:rsid w:val="0013699E"/>
    <w:rsid w:val="00136F15"/>
    <w:rsid w:val="00137C4B"/>
    <w:rsid w:val="001406F8"/>
    <w:rsid w:val="00141A95"/>
    <w:rsid w:val="0014217A"/>
    <w:rsid w:val="00142492"/>
    <w:rsid w:val="00142558"/>
    <w:rsid w:val="00142C7D"/>
    <w:rsid w:val="0014344D"/>
    <w:rsid w:val="0014394F"/>
    <w:rsid w:val="00144089"/>
    <w:rsid w:val="001442EF"/>
    <w:rsid w:val="001444B8"/>
    <w:rsid w:val="001448D8"/>
    <w:rsid w:val="001450BB"/>
    <w:rsid w:val="001459E7"/>
    <w:rsid w:val="00145C98"/>
    <w:rsid w:val="00145F70"/>
    <w:rsid w:val="00146459"/>
    <w:rsid w:val="00146D19"/>
    <w:rsid w:val="0014736E"/>
    <w:rsid w:val="00150D66"/>
    <w:rsid w:val="00150E54"/>
    <w:rsid w:val="00150F68"/>
    <w:rsid w:val="00151943"/>
    <w:rsid w:val="00151BBE"/>
    <w:rsid w:val="001525FB"/>
    <w:rsid w:val="00152C54"/>
    <w:rsid w:val="00153583"/>
    <w:rsid w:val="00153BE2"/>
    <w:rsid w:val="00154791"/>
    <w:rsid w:val="00154B26"/>
    <w:rsid w:val="001557CB"/>
    <w:rsid w:val="00155813"/>
    <w:rsid w:val="001559BB"/>
    <w:rsid w:val="0015692E"/>
    <w:rsid w:val="00157CCC"/>
    <w:rsid w:val="001606F8"/>
    <w:rsid w:val="00160C21"/>
    <w:rsid w:val="00160F45"/>
    <w:rsid w:val="0016147B"/>
    <w:rsid w:val="001632A8"/>
    <w:rsid w:val="00163465"/>
    <w:rsid w:val="0016428D"/>
    <w:rsid w:val="001645FD"/>
    <w:rsid w:val="00164A92"/>
    <w:rsid w:val="00165BE6"/>
    <w:rsid w:val="00165C3E"/>
    <w:rsid w:val="00165E83"/>
    <w:rsid w:val="001677DF"/>
    <w:rsid w:val="00170754"/>
    <w:rsid w:val="0017185E"/>
    <w:rsid w:val="001723B7"/>
    <w:rsid w:val="00172489"/>
    <w:rsid w:val="00172DD9"/>
    <w:rsid w:val="001738FD"/>
    <w:rsid w:val="00173C6A"/>
    <w:rsid w:val="00173D9D"/>
    <w:rsid w:val="00174035"/>
    <w:rsid w:val="00174601"/>
    <w:rsid w:val="001748FA"/>
    <w:rsid w:val="001754FA"/>
    <w:rsid w:val="00175CDF"/>
    <w:rsid w:val="00176486"/>
    <w:rsid w:val="0017653A"/>
    <w:rsid w:val="0017659B"/>
    <w:rsid w:val="00176600"/>
    <w:rsid w:val="00177305"/>
    <w:rsid w:val="00177804"/>
    <w:rsid w:val="00177BCE"/>
    <w:rsid w:val="00180C31"/>
    <w:rsid w:val="00181049"/>
    <w:rsid w:val="001812B0"/>
    <w:rsid w:val="00181423"/>
    <w:rsid w:val="00181686"/>
    <w:rsid w:val="00181A0E"/>
    <w:rsid w:val="00181D5A"/>
    <w:rsid w:val="00182094"/>
    <w:rsid w:val="00182352"/>
    <w:rsid w:val="001824AA"/>
    <w:rsid w:val="00182A7E"/>
    <w:rsid w:val="00183687"/>
    <w:rsid w:val="00183698"/>
    <w:rsid w:val="00183709"/>
    <w:rsid w:val="00183F4C"/>
    <w:rsid w:val="00184449"/>
    <w:rsid w:val="0018462B"/>
    <w:rsid w:val="00184656"/>
    <w:rsid w:val="00184D65"/>
    <w:rsid w:val="00185B1D"/>
    <w:rsid w:val="00185DE7"/>
    <w:rsid w:val="00186DDE"/>
    <w:rsid w:val="00187129"/>
    <w:rsid w:val="0018783E"/>
    <w:rsid w:val="00187978"/>
    <w:rsid w:val="001879D9"/>
    <w:rsid w:val="0019040A"/>
    <w:rsid w:val="00190AF0"/>
    <w:rsid w:val="001914E2"/>
    <w:rsid w:val="0019164F"/>
    <w:rsid w:val="001927CD"/>
    <w:rsid w:val="00192C6E"/>
    <w:rsid w:val="001936E3"/>
    <w:rsid w:val="001938B0"/>
    <w:rsid w:val="00193C39"/>
    <w:rsid w:val="00193F25"/>
    <w:rsid w:val="001943F7"/>
    <w:rsid w:val="00194D43"/>
    <w:rsid w:val="00194D56"/>
    <w:rsid w:val="00195001"/>
    <w:rsid w:val="0019717A"/>
    <w:rsid w:val="00197B92"/>
    <w:rsid w:val="001A0CEC"/>
    <w:rsid w:val="001A0EDB"/>
    <w:rsid w:val="001A1B7C"/>
    <w:rsid w:val="001A1C14"/>
    <w:rsid w:val="001A1C69"/>
    <w:rsid w:val="001A1FCC"/>
    <w:rsid w:val="001A2240"/>
    <w:rsid w:val="001A2311"/>
    <w:rsid w:val="001A2CDE"/>
    <w:rsid w:val="001A496B"/>
    <w:rsid w:val="001A49B7"/>
    <w:rsid w:val="001A5442"/>
    <w:rsid w:val="001A64D9"/>
    <w:rsid w:val="001A694C"/>
    <w:rsid w:val="001A6C88"/>
    <w:rsid w:val="001A77FD"/>
    <w:rsid w:val="001B0001"/>
    <w:rsid w:val="001B0CE9"/>
    <w:rsid w:val="001B1248"/>
    <w:rsid w:val="001B1876"/>
    <w:rsid w:val="001B252D"/>
    <w:rsid w:val="001B2854"/>
    <w:rsid w:val="001B2904"/>
    <w:rsid w:val="001B5C3D"/>
    <w:rsid w:val="001B614F"/>
    <w:rsid w:val="001B63BC"/>
    <w:rsid w:val="001B6594"/>
    <w:rsid w:val="001B6C81"/>
    <w:rsid w:val="001C05EE"/>
    <w:rsid w:val="001C1C5C"/>
    <w:rsid w:val="001C2DB3"/>
    <w:rsid w:val="001C32C3"/>
    <w:rsid w:val="001C44B2"/>
    <w:rsid w:val="001C4F7E"/>
    <w:rsid w:val="001C501D"/>
    <w:rsid w:val="001C618A"/>
    <w:rsid w:val="001C647B"/>
    <w:rsid w:val="001C65A6"/>
    <w:rsid w:val="001C6655"/>
    <w:rsid w:val="001C6D4C"/>
    <w:rsid w:val="001C7089"/>
    <w:rsid w:val="001C7849"/>
    <w:rsid w:val="001C7CCE"/>
    <w:rsid w:val="001D016F"/>
    <w:rsid w:val="001D024E"/>
    <w:rsid w:val="001D0918"/>
    <w:rsid w:val="001D11FD"/>
    <w:rsid w:val="001D1550"/>
    <w:rsid w:val="001D15ED"/>
    <w:rsid w:val="001D1FFA"/>
    <w:rsid w:val="001D2418"/>
    <w:rsid w:val="001D2A6C"/>
    <w:rsid w:val="001D2C26"/>
    <w:rsid w:val="001D328B"/>
    <w:rsid w:val="001D3CA6"/>
    <w:rsid w:val="001D4A93"/>
    <w:rsid w:val="001D5637"/>
    <w:rsid w:val="001D5B5E"/>
    <w:rsid w:val="001D5F28"/>
    <w:rsid w:val="001D619B"/>
    <w:rsid w:val="001D67EB"/>
    <w:rsid w:val="001D7529"/>
    <w:rsid w:val="001D7948"/>
    <w:rsid w:val="001D7CE0"/>
    <w:rsid w:val="001D7DAF"/>
    <w:rsid w:val="001D7DF0"/>
    <w:rsid w:val="001E0535"/>
    <w:rsid w:val="001E082B"/>
    <w:rsid w:val="001E0946"/>
    <w:rsid w:val="001E1001"/>
    <w:rsid w:val="001E12D1"/>
    <w:rsid w:val="001E15F8"/>
    <w:rsid w:val="001E1BE9"/>
    <w:rsid w:val="001E1C36"/>
    <w:rsid w:val="001E349E"/>
    <w:rsid w:val="001E3A51"/>
    <w:rsid w:val="001E52C6"/>
    <w:rsid w:val="001E6060"/>
    <w:rsid w:val="001E6267"/>
    <w:rsid w:val="001E66B0"/>
    <w:rsid w:val="001E6D52"/>
    <w:rsid w:val="001E6EE3"/>
    <w:rsid w:val="001E7C32"/>
    <w:rsid w:val="001F0210"/>
    <w:rsid w:val="001F10F7"/>
    <w:rsid w:val="001F13CA"/>
    <w:rsid w:val="001F1415"/>
    <w:rsid w:val="001F1C40"/>
    <w:rsid w:val="001F2656"/>
    <w:rsid w:val="001F27BB"/>
    <w:rsid w:val="001F2FB6"/>
    <w:rsid w:val="001F3DB9"/>
    <w:rsid w:val="001F3F4A"/>
    <w:rsid w:val="001F45A4"/>
    <w:rsid w:val="001F480E"/>
    <w:rsid w:val="001F491C"/>
    <w:rsid w:val="001F5AE6"/>
    <w:rsid w:val="001F5C29"/>
    <w:rsid w:val="001F5D16"/>
    <w:rsid w:val="001F61C1"/>
    <w:rsid w:val="001F620B"/>
    <w:rsid w:val="001F69C9"/>
    <w:rsid w:val="001F6CD6"/>
    <w:rsid w:val="001F6E72"/>
    <w:rsid w:val="0020013A"/>
    <w:rsid w:val="002002A6"/>
    <w:rsid w:val="0020058A"/>
    <w:rsid w:val="0020100E"/>
    <w:rsid w:val="00201282"/>
    <w:rsid w:val="00202AF4"/>
    <w:rsid w:val="00202F67"/>
    <w:rsid w:val="0020330E"/>
    <w:rsid w:val="00203524"/>
    <w:rsid w:val="002035EE"/>
    <w:rsid w:val="00203FF9"/>
    <w:rsid w:val="0020462A"/>
    <w:rsid w:val="002046A1"/>
    <w:rsid w:val="00204999"/>
    <w:rsid w:val="00204A53"/>
    <w:rsid w:val="0020501A"/>
    <w:rsid w:val="00205718"/>
    <w:rsid w:val="00206B35"/>
    <w:rsid w:val="00206CE8"/>
    <w:rsid w:val="00206D24"/>
    <w:rsid w:val="00210DDD"/>
    <w:rsid w:val="00210F4D"/>
    <w:rsid w:val="002112C7"/>
    <w:rsid w:val="00211502"/>
    <w:rsid w:val="00211803"/>
    <w:rsid w:val="002125D6"/>
    <w:rsid w:val="00212E2A"/>
    <w:rsid w:val="002135FE"/>
    <w:rsid w:val="00213B45"/>
    <w:rsid w:val="00214019"/>
    <w:rsid w:val="002141B2"/>
    <w:rsid w:val="00214994"/>
    <w:rsid w:val="00214B50"/>
    <w:rsid w:val="00214BA3"/>
    <w:rsid w:val="002151DB"/>
    <w:rsid w:val="0021542C"/>
    <w:rsid w:val="00215A82"/>
    <w:rsid w:val="00215DE0"/>
    <w:rsid w:val="00215E32"/>
    <w:rsid w:val="00215E98"/>
    <w:rsid w:val="00215F36"/>
    <w:rsid w:val="00216771"/>
    <w:rsid w:val="00216AF6"/>
    <w:rsid w:val="00217CFD"/>
    <w:rsid w:val="002206E4"/>
    <w:rsid w:val="002208B9"/>
    <w:rsid w:val="0022139A"/>
    <w:rsid w:val="00221822"/>
    <w:rsid w:val="0022224B"/>
    <w:rsid w:val="00222261"/>
    <w:rsid w:val="002237EE"/>
    <w:rsid w:val="002239F2"/>
    <w:rsid w:val="00224133"/>
    <w:rsid w:val="002241A7"/>
    <w:rsid w:val="00224597"/>
    <w:rsid w:val="00224E11"/>
    <w:rsid w:val="002253C7"/>
    <w:rsid w:val="00225508"/>
    <w:rsid w:val="00225570"/>
    <w:rsid w:val="00225CA1"/>
    <w:rsid w:val="00226AE6"/>
    <w:rsid w:val="00226FE3"/>
    <w:rsid w:val="00227AF5"/>
    <w:rsid w:val="00227E5A"/>
    <w:rsid w:val="00227E95"/>
    <w:rsid w:val="00230101"/>
    <w:rsid w:val="00231B22"/>
    <w:rsid w:val="00231F3B"/>
    <w:rsid w:val="002323FE"/>
    <w:rsid w:val="002327BF"/>
    <w:rsid w:val="002327E3"/>
    <w:rsid w:val="002328EB"/>
    <w:rsid w:val="00232DE5"/>
    <w:rsid w:val="00233E4A"/>
    <w:rsid w:val="00233EBC"/>
    <w:rsid w:val="002342A0"/>
    <w:rsid w:val="00234346"/>
    <w:rsid w:val="002346F8"/>
    <w:rsid w:val="00234C13"/>
    <w:rsid w:val="00234E66"/>
    <w:rsid w:val="00235571"/>
    <w:rsid w:val="002368C5"/>
    <w:rsid w:val="002369FD"/>
    <w:rsid w:val="00236A33"/>
    <w:rsid w:val="00236A7E"/>
    <w:rsid w:val="0023760F"/>
    <w:rsid w:val="00237985"/>
    <w:rsid w:val="00237BC1"/>
    <w:rsid w:val="00240514"/>
    <w:rsid w:val="00240895"/>
    <w:rsid w:val="00241229"/>
    <w:rsid w:val="00241AD7"/>
    <w:rsid w:val="00241BDE"/>
    <w:rsid w:val="00241F19"/>
    <w:rsid w:val="00242C67"/>
    <w:rsid w:val="00242F25"/>
    <w:rsid w:val="00243B32"/>
    <w:rsid w:val="002453D7"/>
    <w:rsid w:val="00245ED6"/>
    <w:rsid w:val="002462B5"/>
    <w:rsid w:val="002470AC"/>
    <w:rsid w:val="0024720B"/>
    <w:rsid w:val="0024786B"/>
    <w:rsid w:val="0025062F"/>
    <w:rsid w:val="0025069F"/>
    <w:rsid w:val="002506ED"/>
    <w:rsid w:val="00250812"/>
    <w:rsid w:val="002516F7"/>
    <w:rsid w:val="0025193A"/>
    <w:rsid w:val="00252783"/>
    <w:rsid w:val="00252D47"/>
    <w:rsid w:val="002535A1"/>
    <w:rsid w:val="002539AB"/>
    <w:rsid w:val="00254081"/>
    <w:rsid w:val="00254A0E"/>
    <w:rsid w:val="0025544D"/>
    <w:rsid w:val="00255A8B"/>
    <w:rsid w:val="00256DF2"/>
    <w:rsid w:val="002574DD"/>
    <w:rsid w:val="00257B16"/>
    <w:rsid w:val="002608AF"/>
    <w:rsid w:val="00262D56"/>
    <w:rsid w:val="00262FE3"/>
    <w:rsid w:val="00263092"/>
    <w:rsid w:val="00263147"/>
    <w:rsid w:val="0026418B"/>
    <w:rsid w:val="0026422E"/>
    <w:rsid w:val="00265EC4"/>
    <w:rsid w:val="002661CE"/>
    <w:rsid w:val="002662A5"/>
    <w:rsid w:val="00266916"/>
    <w:rsid w:val="00266B84"/>
    <w:rsid w:val="002674D1"/>
    <w:rsid w:val="00270171"/>
    <w:rsid w:val="00270EE3"/>
    <w:rsid w:val="00270F98"/>
    <w:rsid w:val="002718ED"/>
    <w:rsid w:val="00271B1C"/>
    <w:rsid w:val="00272B54"/>
    <w:rsid w:val="00272BA3"/>
    <w:rsid w:val="00273257"/>
    <w:rsid w:val="002737AC"/>
    <w:rsid w:val="00273FA9"/>
    <w:rsid w:val="00274490"/>
    <w:rsid w:val="00274A4A"/>
    <w:rsid w:val="002754CD"/>
    <w:rsid w:val="002772C5"/>
    <w:rsid w:val="002773F1"/>
    <w:rsid w:val="002805B7"/>
    <w:rsid w:val="0028082C"/>
    <w:rsid w:val="00281013"/>
    <w:rsid w:val="00281584"/>
    <w:rsid w:val="00281702"/>
    <w:rsid w:val="00281797"/>
    <w:rsid w:val="00281A5D"/>
    <w:rsid w:val="00281AB2"/>
    <w:rsid w:val="00281C71"/>
    <w:rsid w:val="00282053"/>
    <w:rsid w:val="002827AC"/>
    <w:rsid w:val="00282EFB"/>
    <w:rsid w:val="00283344"/>
    <w:rsid w:val="002837D9"/>
    <w:rsid w:val="00283E51"/>
    <w:rsid w:val="00283F80"/>
    <w:rsid w:val="002844B6"/>
    <w:rsid w:val="00284531"/>
    <w:rsid w:val="00284C5E"/>
    <w:rsid w:val="002854C0"/>
    <w:rsid w:val="00285852"/>
    <w:rsid w:val="00285BF9"/>
    <w:rsid w:val="002866F4"/>
    <w:rsid w:val="00287B9F"/>
    <w:rsid w:val="00287DC5"/>
    <w:rsid w:val="00287FDF"/>
    <w:rsid w:val="002908C2"/>
    <w:rsid w:val="00291561"/>
    <w:rsid w:val="00291A10"/>
    <w:rsid w:val="00291D91"/>
    <w:rsid w:val="0029309B"/>
    <w:rsid w:val="00293C24"/>
    <w:rsid w:val="00293EFD"/>
    <w:rsid w:val="00293EFF"/>
    <w:rsid w:val="00293F31"/>
    <w:rsid w:val="002940D1"/>
    <w:rsid w:val="00294B37"/>
    <w:rsid w:val="00295785"/>
    <w:rsid w:val="002964E1"/>
    <w:rsid w:val="00296722"/>
    <w:rsid w:val="00296C13"/>
    <w:rsid w:val="00296FB7"/>
    <w:rsid w:val="00297421"/>
    <w:rsid w:val="00297F3F"/>
    <w:rsid w:val="002A05AD"/>
    <w:rsid w:val="002A1197"/>
    <w:rsid w:val="002A195C"/>
    <w:rsid w:val="002A19C0"/>
    <w:rsid w:val="002A251F"/>
    <w:rsid w:val="002A338B"/>
    <w:rsid w:val="002A385F"/>
    <w:rsid w:val="002A3AAB"/>
    <w:rsid w:val="002A4422"/>
    <w:rsid w:val="002A4797"/>
    <w:rsid w:val="002A4A61"/>
    <w:rsid w:val="002A4C48"/>
    <w:rsid w:val="002A4FE4"/>
    <w:rsid w:val="002A55B1"/>
    <w:rsid w:val="002A7496"/>
    <w:rsid w:val="002A783A"/>
    <w:rsid w:val="002A785D"/>
    <w:rsid w:val="002B0233"/>
    <w:rsid w:val="002B0268"/>
    <w:rsid w:val="002B0983"/>
    <w:rsid w:val="002B162B"/>
    <w:rsid w:val="002B20E5"/>
    <w:rsid w:val="002B36F4"/>
    <w:rsid w:val="002B3CF6"/>
    <w:rsid w:val="002B42FF"/>
    <w:rsid w:val="002B5087"/>
    <w:rsid w:val="002B5161"/>
    <w:rsid w:val="002B5901"/>
    <w:rsid w:val="002B5973"/>
    <w:rsid w:val="002B5FC2"/>
    <w:rsid w:val="002C0F93"/>
    <w:rsid w:val="002C14B2"/>
    <w:rsid w:val="002C160E"/>
    <w:rsid w:val="002C271D"/>
    <w:rsid w:val="002C29A9"/>
    <w:rsid w:val="002C2A2B"/>
    <w:rsid w:val="002C332A"/>
    <w:rsid w:val="002C3940"/>
    <w:rsid w:val="002C3A92"/>
    <w:rsid w:val="002C3EA1"/>
    <w:rsid w:val="002C49D8"/>
    <w:rsid w:val="002C4AC7"/>
    <w:rsid w:val="002C4D14"/>
    <w:rsid w:val="002C652C"/>
    <w:rsid w:val="002C6766"/>
    <w:rsid w:val="002C6A1D"/>
    <w:rsid w:val="002C6B4F"/>
    <w:rsid w:val="002C6CFB"/>
    <w:rsid w:val="002C6DE5"/>
    <w:rsid w:val="002C72E1"/>
    <w:rsid w:val="002C7AB7"/>
    <w:rsid w:val="002C7DCB"/>
    <w:rsid w:val="002D001B"/>
    <w:rsid w:val="002D01ED"/>
    <w:rsid w:val="002D0F30"/>
    <w:rsid w:val="002D1CEE"/>
    <w:rsid w:val="002D1D40"/>
    <w:rsid w:val="002D25F7"/>
    <w:rsid w:val="002D27AA"/>
    <w:rsid w:val="002D3073"/>
    <w:rsid w:val="002D3D23"/>
    <w:rsid w:val="002D4875"/>
    <w:rsid w:val="002D518F"/>
    <w:rsid w:val="002D5D5C"/>
    <w:rsid w:val="002D6255"/>
    <w:rsid w:val="002D6A27"/>
    <w:rsid w:val="002D6F6A"/>
    <w:rsid w:val="002D7ABE"/>
    <w:rsid w:val="002D7B43"/>
    <w:rsid w:val="002D7ED5"/>
    <w:rsid w:val="002E024F"/>
    <w:rsid w:val="002E0529"/>
    <w:rsid w:val="002E11FE"/>
    <w:rsid w:val="002E14D4"/>
    <w:rsid w:val="002E16F1"/>
    <w:rsid w:val="002E1973"/>
    <w:rsid w:val="002E1B18"/>
    <w:rsid w:val="002E1CC1"/>
    <w:rsid w:val="002E1D0F"/>
    <w:rsid w:val="002E1EBF"/>
    <w:rsid w:val="002E2017"/>
    <w:rsid w:val="002E340A"/>
    <w:rsid w:val="002E3EF3"/>
    <w:rsid w:val="002E42B6"/>
    <w:rsid w:val="002E4762"/>
    <w:rsid w:val="002E5658"/>
    <w:rsid w:val="002E58A7"/>
    <w:rsid w:val="002E5B22"/>
    <w:rsid w:val="002E6FF6"/>
    <w:rsid w:val="002E75EA"/>
    <w:rsid w:val="002E7BF6"/>
    <w:rsid w:val="002E7CA1"/>
    <w:rsid w:val="002F022F"/>
    <w:rsid w:val="002F0915"/>
    <w:rsid w:val="002F0E0F"/>
    <w:rsid w:val="002F1269"/>
    <w:rsid w:val="002F25B2"/>
    <w:rsid w:val="002F2BC5"/>
    <w:rsid w:val="002F376B"/>
    <w:rsid w:val="002F3E92"/>
    <w:rsid w:val="002F3FA8"/>
    <w:rsid w:val="002F45FB"/>
    <w:rsid w:val="002F47F4"/>
    <w:rsid w:val="002F499D"/>
    <w:rsid w:val="002F4E72"/>
    <w:rsid w:val="002F4F68"/>
    <w:rsid w:val="002F50E3"/>
    <w:rsid w:val="002F55FA"/>
    <w:rsid w:val="002F5C8C"/>
    <w:rsid w:val="002F5D68"/>
    <w:rsid w:val="002F7199"/>
    <w:rsid w:val="002F7D11"/>
    <w:rsid w:val="0030027F"/>
    <w:rsid w:val="003002D1"/>
    <w:rsid w:val="0030081B"/>
    <w:rsid w:val="0030143B"/>
    <w:rsid w:val="00301877"/>
    <w:rsid w:val="003024ED"/>
    <w:rsid w:val="003024FA"/>
    <w:rsid w:val="0030268D"/>
    <w:rsid w:val="003028FA"/>
    <w:rsid w:val="00302D69"/>
    <w:rsid w:val="00303477"/>
    <w:rsid w:val="0030382C"/>
    <w:rsid w:val="00303893"/>
    <w:rsid w:val="00304535"/>
    <w:rsid w:val="00304A86"/>
    <w:rsid w:val="00305D6E"/>
    <w:rsid w:val="00306CBB"/>
    <w:rsid w:val="0030782E"/>
    <w:rsid w:val="00307F5F"/>
    <w:rsid w:val="00310A15"/>
    <w:rsid w:val="00310C14"/>
    <w:rsid w:val="00312589"/>
    <w:rsid w:val="00313179"/>
    <w:rsid w:val="003140CA"/>
    <w:rsid w:val="003145D3"/>
    <w:rsid w:val="00314AC7"/>
    <w:rsid w:val="00314BA5"/>
    <w:rsid w:val="0031504A"/>
    <w:rsid w:val="00315B52"/>
    <w:rsid w:val="00315DE7"/>
    <w:rsid w:val="0031613D"/>
    <w:rsid w:val="00317454"/>
    <w:rsid w:val="00317A7D"/>
    <w:rsid w:val="00320ED2"/>
    <w:rsid w:val="00321291"/>
    <w:rsid w:val="0032134D"/>
    <w:rsid w:val="003214E2"/>
    <w:rsid w:val="003218A4"/>
    <w:rsid w:val="00321FE1"/>
    <w:rsid w:val="00322110"/>
    <w:rsid w:val="003221E2"/>
    <w:rsid w:val="003222DD"/>
    <w:rsid w:val="00323606"/>
    <w:rsid w:val="00323C4E"/>
    <w:rsid w:val="00323DA5"/>
    <w:rsid w:val="00324248"/>
    <w:rsid w:val="00324BB2"/>
    <w:rsid w:val="003255A2"/>
    <w:rsid w:val="00325AB6"/>
    <w:rsid w:val="00326126"/>
    <w:rsid w:val="003267C0"/>
    <w:rsid w:val="003269A7"/>
    <w:rsid w:val="00326C52"/>
    <w:rsid w:val="00327D9D"/>
    <w:rsid w:val="00327DB6"/>
    <w:rsid w:val="0033057A"/>
    <w:rsid w:val="003308A8"/>
    <w:rsid w:val="00331749"/>
    <w:rsid w:val="003318A4"/>
    <w:rsid w:val="00331B9C"/>
    <w:rsid w:val="00331C7A"/>
    <w:rsid w:val="00331DA9"/>
    <w:rsid w:val="00332A81"/>
    <w:rsid w:val="00332BB5"/>
    <w:rsid w:val="00332D78"/>
    <w:rsid w:val="0033320E"/>
    <w:rsid w:val="003347BF"/>
    <w:rsid w:val="00334DEA"/>
    <w:rsid w:val="003365F4"/>
    <w:rsid w:val="00336860"/>
    <w:rsid w:val="00336F5F"/>
    <w:rsid w:val="00340362"/>
    <w:rsid w:val="0034079E"/>
    <w:rsid w:val="0034100E"/>
    <w:rsid w:val="0034200E"/>
    <w:rsid w:val="003430EA"/>
    <w:rsid w:val="00343161"/>
    <w:rsid w:val="003431FD"/>
    <w:rsid w:val="00343350"/>
    <w:rsid w:val="00343554"/>
    <w:rsid w:val="00343E72"/>
    <w:rsid w:val="00343F9A"/>
    <w:rsid w:val="003442E6"/>
    <w:rsid w:val="003447C2"/>
    <w:rsid w:val="003449F9"/>
    <w:rsid w:val="00344DA5"/>
    <w:rsid w:val="0034581F"/>
    <w:rsid w:val="0034592B"/>
    <w:rsid w:val="0034603B"/>
    <w:rsid w:val="003467F1"/>
    <w:rsid w:val="00346826"/>
    <w:rsid w:val="003471AB"/>
    <w:rsid w:val="00347401"/>
    <w:rsid w:val="003479E4"/>
    <w:rsid w:val="00347C43"/>
    <w:rsid w:val="00350CA7"/>
    <w:rsid w:val="00351CD8"/>
    <w:rsid w:val="0035213C"/>
    <w:rsid w:val="003525BE"/>
    <w:rsid w:val="00352DC1"/>
    <w:rsid w:val="00354141"/>
    <w:rsid w:val="00355254"/>
    <w:rsid w:val="0035591D"/>
    <w:rsid w:val="00356265"/>
    <w:rsid w:val="003567A6"/>
    <w:rsid w:val="00357170"/>
    <w:rsid w:val="003576E6"/>
    <w:rsid w:val="00357E0C"/>
    <w:rsid w:val="00357F36"/>
    <w:rsid w:val="00360C87"/>
    <w:rsid w:val="00360F4F"/>
    <w:rsid w:val="0036199C"/>
    <w:rsid w:val="003622ED"/>
    <w:rsid w:val="00362C5B"/>
    <w:rsid w:val="00362D97"/>
    <w:rsid w:val="003630FA"/>
    <w:rsid w:val="0036322B"/>
    <w:rsid w:val="00363446"/>
    <w:rsid w:val="00363EFB"/>
    <w:rsid w:val="00364406"/>
    <w:rsid w:val="00364624"/>
    <w:rsid w:val="0036536B"/>
    <w:rsid w:val="00365CB6"/>
    <w:rsid w:val="00366AF0"/>
    <w:rsid w:val="0036746A"/>
    <w:rsid w:val="00367CB7"/>
    <w:rsid w:val="003712A7"/>
    <w:rsid w:val="003713CA"/>
    <w:rsid w:val="00371DB8"/>
    <w:rsid w:val="0037201A"/>
    <w:rsid w:val="00372466"/>
    <w:rsid w:val="003729FC"/>
    <w:rsid w:val="00372FCA"/>
    <w:rsid w:val="003740DF"/>
    <w:rsid w:val="0037410D"/>
    <w:rsid w:val="00374214"/>
    <w:rsid w:val="0037472D"/>
    <w:rsid w:val="00374BC4"/>
    <w:rsid w:val="00374C87"/>
    <w:rsid w:val="00374CBC"/>
    <w:rsid w:val="003751F7"/>
    <w:rsid w:val="0037548D"/>
    <w:rsid w:val="003758E6"/>
    <w:rsid w:val="003766B9"/>
    <w:rsid w:val="00377E17"/>
    <w:rsid w:val="00380B6E"/>
    <w:rsid w:val="00380E9E"/>
    <w:rsid w:val="00381212"/>
    <w:rsid w:val="003817CA"/>
    <w:rsid w:val="00381F98"/>
    <w:rsid w:val="003825BB"/>
    <w:rsid w:val="0038289E"/>
    <w:rsid w:val="00382C54"/>
    <w:rsid w:val="00383766"/>
    <w:rsid w:val="00383978"/>
    <w:rsid w:val="00383AAF"/>
    <w:rsid w:val="00383C03"/>
    <w:rsid w:val="0038421A"/>
    <w:rsid w:val="00384FE8"/>
    <w:rsid w:val="0038516A"/>
    <w:rsid w:val="00385654"/>
    <w:rsid w:val="00385FD6"/>
    <w:rsid w:val="0038601E"/>
    <w:rsid w:val="003906A1"/>
    <w:rsid w:val="003907EE"/>
    <w:rsid w:val="00391845"/>
    <w:rsid w:val="003924F8"/>
    <w:rsid w:val="00392998"/>
    <w:rsid w:val="003945E3"/>
    <w:rsid w:val="003955DB"/>
    <w:rsid w:val="003955E9"/>
    <w:rsid w:val="00395A50"/>
    <w:rsid w:val="0039787F"/>
    <w:rsid w:val="003A0B1F"/>
    <w:rsid w:val="003A119C"/>
    <w:rsid w:val="003A161F"/>
    <w:rsid w:val="003A1693"/>
    <w:rsid w:val="003A1CC7"/>
    <w:rsid w:val="003A1FC7"/>
    <w:rsid w:val="003A22E2"/>
    <w:rsid w:val="003A29E6"/>
    <w:rsid w:val="003A3196"/>
    <w:rsid w:val="003A36DB"/>
    <w:rsid w:val="003A4526"/>
    <w:rsid w:val="003A469F"/>
    <w:rsid w:val="003A478D"/>
    <w:rsid w:val="003A51B2"/>
    <w:rsid w:val="003A51B5"/>
    <w:rsid w:val="003A539B"/>
    <w:rsid w:val="003A5BFF"/>
    <w:rsid w:val="003A6244"/>
    <w:rsid w:val="003A6797"/>
    <w:rsid w:val="003A6AC1"/>
    <w:rsid w:val="003A74EB"/>
    <w:rsid w:val="003A7A7D"/>
    <w:rsid w:val="003A7B64"/>
    <w:rsid w:val="003B03CE"/>
    <w:rsid w:val="003B0431"/>
    <w:rsid w:val="003B147A"/>
    <w:rsid w:val="003B1557"/>
    <w:rsid w:val="003B1FC1"/>
    <w:rsid w:val="003B38A4"/>
    <w:rsid w:val="003B3961"/>
    <w:rsid w:val="003B3CE8"/>
    <w:rsid w:val="003B423F"/>
    <w:rsid w:val="003B4DAD"/>
    <w:rsid w:val="003B52F2"/>
    <w:rsid w:val="003B5931"/>
    <w:rsid w:val="003B6329"/>
    <w:rsid w:val="003B6A0C"/>
    <w:rsid w:val="003B6C86"/>
    <w:rsid w:val="003B6F60"/>
    <w:rsid w:val="003B76BD"/>
    <w:rsid w:val="003C044B"/>
    <w:rsid w:val="003C0CD9"/>
    <w:rsid w:val="003C0D14"/>
    <w:rsid w:val="003C130C"/>
    <w:rsid w:val="003C1721"/>
    <w:rsid w:val="003C1CA8"/>
    <w:rsid w:val="003C1CDC"/>
    <w:rsid w:val="003C218A"/>
    <w:rsid w:val="003C25A9"/>
    <w:rsid w:val="003C2B82"/>
    <w:rsid w:val="003C315D"/>
    <w:rsid w:val="003C32E2"/>
    <w:rsid w:val="003C38D5"/>
    <w:rsid w:val="003C395D"/>
    <w:rsid w:val="003C3EE7"/>
    <w:rsid w:val="003C46FD"/>
    <w:rsid w:val="003C47A5"/>
    <w:rsid w:val="003C47D1"/>
    <w:rsid w:val="003C4CB5"/>
    <w:rsid w:val="003C4F8B"/>
    <w:rsid w:val="003C56D8"/>
    <w:rsid w:val="003C58AE"/>
    <w:rsid w:val="003C74FF"/>
    <w:rsid w:val="003D0268"/>
    <w:rsid w:val="003D12A5"/>
    <w:rsid w:val="003D1D90"/>
    <w:rsid w:val="003D22D4"/>
    <w:rsid w:val="003D26A5"/>
    <w:rsid w:val="003D2FC4"/>
    <w:rsid w:val="003D3623"/>
    <w:rsid w:val="003D364B"/>
    <w:rsid w:val="003D3F93"/>
    <w:rsid w:val="003D4734"/>
    <w:rsid w:val="003D4920"/>
    <w:rsid w:val="003D49CC"/>
    <w:rsid w:val="003D5013"/>
    <w:rsid w:val="003D51CE"/>
    <w:rsid w:val="003D51F0"/>
    <w:rsid w:val="003D5244"/>
    <w:rsid w:val="003D559C"/>
    <w:rsid w:val="003D5B3B"/>
    <w:rsid w:val="003D5F14"/>
    <w:rsid w:val="003D664E"/>
    <w:rsid w:val="003D6939"/>
    <w:rsid w:val="003D77A3"/>
    <w:rsid w:val="003D78A0"/>
    <w:rsid w:val="003D78F7"/>
    <w:rsid w:val="003D7B1B"/>
    <w:rsid w:val="003E0464"/>
    <w:rsid w:val="003E0785"/>
    <w:rsid w:val="003E148A"/>
    <w:rsid w:val="003E32DF"/>
    <w:rsid w:val="003E3FAD"/>
    <w:rsid w:val="003E416D"/>
    <w:rsid w:val="003E4403"/>
    <w:rsid w:val="003E526F"/>
    <w:rsid w:val="003E5916"/>
    <w:rsid w:val="003E5BEB"/>
    <w:rsid w:val="003E5CD9"/>
    <w:rsid w:val="003E5DE7"/>
    <w:rsid w:val="003E64F6"/>
    <w:rsid w:val="003E667C"/>
    <w:rsid w:val="003E6876"/>
    <w:rsid w:val="003E7414"/>
    <w:rsid w:val="003E7BAA"/>
    <w:rsid w:val="003E7F99"/>
    <w:rsid w:val="003F0E82"/>
    <w:rsid w:val="003F1281"/>
    <w:rsid w:val="003F16D7"/>
    <w:rsid w:val="003F1739"/>
    <w:rsid w:val="003F1915"/>
    <w:rsid w:val="003F2063"/>
    <w:rsid w:val="003F2B96"/>
    <w:rsid w:val="003F2D6C"/>
    <w:rsid w:val="003F4D50"/>
    <w:rsid w:val="003F4F29"/>
    <w:rsid w:val="003F5562"/>
    <w:rsid w:val="003F60A2"/>
    <w:rsid w:val="003F66B6"/>
    <w:rsid w:val="003F6B76"/>
    <w:rsid w:val="003F753F"/>
    <w:rsid w:val="003F7666"/>
    <w:rsid w:val="003F77CE"/>
    <w:rsid w:val="00400691"/>
    <w:rsid w:val="004010D0"/>
    <w:rsid w:val="004014AE"/>
    <w:rsid w:val="00402495"/>
    <w:rsid w:val="00403271"/>
    <w:rsid w:val="00403645"/>
    <w:rsid w:val="00403B13"/>
    <w:rsid w:val="00403B1E"/>
    <w:rsid w:val="00404D2E"/>
    <w:rsid w:val="004051EE"/>
    <w:rsid w:val="0040592E"/>
    <w:rsid w:val="00405D24"/>
    <w:rsid w:val="004077A6"/>
    <w:rsid w:val="00407C5B"/>
    <w:rsid w:val="00407FBD"/>
    <w:rsid w:val="004108B0"/>
    <w:rsid w:val="004110BE"/>
    <w:rsid w:val="0041147F"/>
    <w:rsid w:val="00411A99"/>
    <w:rsid w:val="00411C03"/>
    <w:rsid w:val="00411E59"/>
    <w:rsid w:val="00411ED5"/>
    <w:rsid w:val="00412532"/>
    <w:rsid w:val="00412BD2"/>
    <w:rsid w:val="00413335"/>
    <w:rsid w:val="00414062"/>
    <w:rsid w:val="0041562C"/>
    <w:rsid w:val="00415C55"/>
    <w:rsid w:val="004166D4"/>
    <w:rsid w:val="00416923"/>
    <w:rsid w:val="0041734C"/>
    <w:rsid w:val="00420622"/>
    <w:rsid w:val="004209D5"/>
    <w:rsid w:val="00420D42"/>
    <w:rsid w:val="00420DF9"/>
    <w:rsid w:val="00421103"/>
    <w:rsid w:val="00421159"/>
    <w:rsid w:val="00421A46"/>
    <w:rsid w:val="00421E40"/>
    <w:rsid w:val="00422546"/>
    <w:rsid w:val="00422834"/>
    <w:rsid w:val="00422D5C"/>
    <w:rsid w:val="00423116"/>
    <w:rsid w:val="004233D7"/>
    <w:rsid w:val="0042362B"/>
    <w:rsid w:val="00423634"/>
    <w:rsid w:val="00423F71"/>
    <w:rsid w:val="00423F89"/>
    <w:rsid w:val="00424368"/>
    <w:rsid w:val="00424DC6"/>
    <w:rsid w:val="00425D2F"/>
    <w:rsid w:val="00425F6F"/>
    <w:rsid w:val="00425F92"/>
    <w:rsid w:val="0042640A"/>
    <w:rsid w:val="00426CFE"/>
    <w:rsid w:val="004271CC"/>
    <w:rsid w:val="0043013B"/>
    <w:rsid w:val="00430648"/>
    <w:rsid w:val="004309C5"/>
    <w:rsid w:val="00430E74"/>
    <w:rsid w:val="004315DD"/>
    <w:rsid w:val="00431D8B"/>
    <w:rsid w:val="00432058"/>
    <w:rsid w:val="00432069"/>
    <w:rsid w:val="00432BE2"/>
    <w:rsid w:val="004339CB"/>
    <w:rsid w:val="00433F8B"/>
    <w:rsid w:val="00434567"/>
    <w:rsid w:val="0043463F"/>
    <w:rsid w:val="00434D2F"/>
    <w:rsid w:val="0043502B"/>
    <w:rsid w:val="00435208"/>
    <w:rsid w:val="00435C6A"/>
    <w:rsid w:val="0043604E"/>
    <w:rsid w:val="004365CF"/>
    <w:rsid w:val="00437583"/>
    <w:rsid w:val="00437814"/>
    <w:rsid w:val="00437905"/>
    <w:rsid w:val="00437F14"/>
    <w:rsid w:val="004402C9"/>
    <w:rsid w:val="00440C28"/>
    <w:rsid w:val="00440D2B"/>
    <w:rsid w:val="00440FF1"/>
    <w:rsid w:val="004417F2"/>
    <w:rsid w:val="00441B82"/>
    <w:rsid w:val="004426F1"/>
    <w:rsid w:val="00442799"/>
    <w:rsid w:val="004439D8"/>
    <w:rsid w:val="00443FBF"/>
    <w:rsid w:val="00444020"/>
    <w:rsid w:val="00444222"/>
    <w:rsid w:val="004445F3"/>
    <w:rsid w:val="004452DF"/>
    <w:rsid w:val="00445B04"/>
    <w:rsid w:val="004462BD"/>
    <w:rsid w:val="00446566"/>
    <w:rsid w:val="004467BE"/>
    <w:rsid w:val="00446BB4"/>
    <w:rsid w:val="00446FA4"/>
    <w:rsid w:val="0044769A"/>
    <w:rsid w:val="00447930"/>
    <w:rsid w:val="00447AFD"/>
    <w:rsid w:val="00450546"/>
    <w:rsid w:val="004505FE"/>
    <w:rsid w:val="004507E7"/>
    <w:rsid w:val="00450B1A"/>
    <w:rsid w:val="00450CC0"/>
    <w:rsid w:val="0045204C"/>
    <w:rsid w:val="004523AD"/>
    <w:rsid w:val="0045288D"/>
    <w:rsid w:val="00453A44"/>
    <w:rsid w:val="00453AFE"/>
    <w:rsid w:val="00453E8C"/>
    <w:rsid w:val="00454AD3"/>
    <w:rsid w:val="0045513F"/>
    <w:rsid w:val="00457028"/>
    <w:rsid w:val="00457565"/>
    <w:rsid w:val="0045762B"/>
    <w:rsid w:val="00457E3B"/>
    <w:rsid w:val="00457FA3"/>
    <w:rsid w:val="00460535"/>
    <w:rsid w:val="00460CA1"/>
    <w:rsid w:val="00461C2E"/>
    <w:rsid w:val="00462172"/>
    <w:rsid w:val="00462DA5"/>
    <w:rsid w:val="004654A5"/>
    <w:rsid w:val="00466B33"/>
    <w:rsid w:val="00466E98"/>
    <w:rsid w:val="00466EEB"/>
    <w:rsid w:val="00467B07"/>
    <w:rsid w:val="00467B5B"/>
    <w:rsid w:val="00467F83"/>
    <w:rsid w:val="00470C88"/>
    <w:rsid w:val="004710CE"/>
    <w:rsid w:val="00471477"/>
    <w:rsid w:val="004714D2"/>
    <w:rsid w:val="0047188D"/>
    <w:rsid w:val="00471CDD"/>
    <w:rsid w:val="004721EF"/>
    <w:rsid w:val="0047267B"/>
    <w:rsid w:val="00472EA0"/>
    <w:rsid w:val="0047358E"/>
    <w:rsid w:val="00473F4C"/>
    <w:rsid w:val="00474B59"/>
    <w:rsid w:val="00474D16"/>
    <w:rsid w:val="004758BF"/>
    <w:rsid w:val="00475A71"/>
    <w:rsid w:val="00475C11"/>
    <w:rsid w:val="00475D9E"/>
    <w:rsid w:val="00476415"/>
    <w:rsid w:val="0047647E"/>
    <w:rsid w:val="00476D22"/>
    <w:rsid w:val="00476DF7"/>
    <w:rsid w:val="00476F40"/>
    <w:rsid w:val="0047733D"/>
    <w:rsid w:val="004775FD"/>
    <w:rsid w:val="004804A4"/>
    <w:rsid w:val="004806C9"/>
    <w:rsid w:val="00481C6C"/>
    <w:rsid w:val="004821A5"/>
    <w:rsid w:val="004828D5"/>
    <w:rsid w:val="00482A55"/>
    <w:rsid w:val="00482AD0"/>
    <w:rsid w:val="00482AF6"/>
    <w:rsid w:val="00483620"/>
    <w:rsid w:val="00483739"/>
    <w:rsid w:val="00484651"/>
    <w:rsid w:val="004853C6"/>
    <w:rsid w:val="004854ED"/>
    <w:rsid w:val="00485519"/>
    <w:rsid w:val="0048598F"/>
    <w:rsid w:val="004860AD"/>
    <w:rsid w:val="004862FC"/>
    <w:rsid w:val="00486AA9"/>
    <w:rsid w:val="00486EB3"/>
    <w:rsid w:val="00487584"/>
    <w:rsid w:val="00487778"/>
    <w:rsid w:val="00490188"/>
    <w:rsid w:val="00490E35"/>
    <w:rsid w:val="00491848"/>
    <w:rsid w:val="004919AD"/>
    <w:rsid w:val="00491CAF"/>
    <w:rsid w:val="00491EA2"/>
    <w:rsid w:val="00492A82"/>
    <w:rsid w:val="004935FD"/>
    <w:rsid w:val="004937E7"/>
    <w:rsid w:val="004942F9"/>
    <w:rsid w:val="0049468A"/>
    <w:rsid w:val="00494FEC"/>
    <w:rsid w:val="004952DC"/>
    <w:rsid w:val="00495A5A"/>
    <w:rsid w:val="00495DAB"/>
    <w:rsid w:val="00496B29"/>
    <w:rsid w:val="00497FAD"/>
    <w:rsid w:val="004A03AC"/>
    <w:rsid w:val="004A0AF4"/>
    <w:rsid w:val="004A0FC9"/>
    <w:rsid w:val="004A1A5F"/>
    <w:rsid w:val="004A1B99"/>
    <w:rsid w:val="004A2AD7"/>
    <w:rsid w:val="004A3995"/>
    <w:rsid w:val="004A3B00"/>
    <w:rsid w:val="004A4D9B"/>
    <w:rsid w:val="004A4EF0"/>
    <w:rsid w:val="004A5312"/>
    <w:rsid w:val="004A5537"/>
    <w:rsid w:val="004A6F42"/>
    <w:rsid w:val="004A7935"/>
    <w:rsid w:val="004A7DA0"/>
    <w:rsid w:val="004B0852"/>
    <w:rsid w:val="004B0909"/>
    <w:rsid w:val="004B12BD"/>
    <w:rsid w:val="004B1ADA"/>
    <w:rsid w:val="004B2117"/>
    <w:rsid w:val="004B2833"/>
    <w:rsid w:val="004B2D2E"/>
    <w:rsid w:val="004B2E86"/>
    <w:rsid w:val="004B4665"/>
    <w:rsid w:val="004B493F"/>
    <w:rsid w:val="004B4C24"/>
    <w:rsid w:val="004B4D43"/>
    <w:rsid w:val="004B50D6"/>
    <w:rsid w:val="004B53B6"/>
    <w:rsid w:val="004B549C"/>
    <w:rsid w:val="004B59CE"/>
    <w:rsid w:val="004B5A68"/>
    <w:rsid w:val="004B6883"/>
    <w:rsid w:val="004B69C8"/>
    <w:rsid w:val="004B7229"/>
    <w:rsid w:val="004B7780"/>
    <w:rsid w:val="004B7BFB"/>
    <w:rsid w:val="004C0BD8"/>
    <w:rsid w:val="004C0F0A"/>
    <w:rsid w:val="004C1083"/>
    <w:rsid w:val="004C11B6"/>
    <w:rsid w:val="004C1F97"/>
    <w:rsid w:val="004C3644"/>
    <w:rsid w:val="004C36E5"/>
    <w:rsid w:val="004C3B9A"/>
    <w:rsid w:val="004C3C2A"/>
    <w:rsid w:val="004C525C"/>
    <w:rsid w:val="004C695E"/>
    <w:rsid w:val="004C6C96"/>
    <w:rsid w:val="004C7688"/>
    <w:rsid w:val="004C7887"/>
    <w:rsid w:val="004C78CE"/>
    <w:rsid w:val="004C7A04"/>
    <w:rsid w:val="004C7CE0"/>
    <w:rsid w:val="004D03A1"/>
    <w:rsid w:val="004D071D"/>
    <w:rsid w:val="004D0DF1"/>
    <w:rsid w:val="004D0F1C"/>
    <w:rsid w:val="004D286B"/>
    <w:rsid w:val="004D2886"/>
    <w:rsid w:val="004D2D75"/>
    <w:rsid w:val="004D45A6"/>
    <w:rsid w:val="004D4784"/>
    <w:rsid w:val="004D4AB2"/>
    <w:rsid w:val="004D5AA1"/>
    <w:rsid w:val="004D5AC6"/>
    <w:rsid w:val="004D5F05"/>
    <w:rsid w:val="004D5F1F"/>
    <w:rsid w:val="004D663A"/>
    <w:rsid w:val="004D6AB7"/>
    <w:rsid w:val="004D6BE8"/>
    <w:rsid w:val="004D7154"/>
    <w:rsid w:val="004D7188"/>
    <w:rsid w:val="004E0097"/>
    <w:rsid w:val="004E00FC"/>
    <w:rsid w:val="004E0209"/>
    <w:rsid w:val="004E040B"/>
    <w:rsid w:val="004E08C8"/>
    <w:rsid w:val="004E1408"/>
    <w:rsid w:val="004E173D"/>
    <w:rsid w:val="004E19B8"/>
    <w:rsid w:val="004E1CB3"/>
    <w:rsid w:val="004E1EE3"/>
    <w:rsid w:val="004E1FCD"/>
    <w:rsid w:val="004E2279"/>
    <w:rsid w:val="004E26D4"/>
    <w:rsid w:val="004E2A0B"/>
    <w:rsid w:val="004E303F"/>
    <w:rsid w:val="004E3117"/>
    <w:rsid w:val="004E3DE9"/>
    <w:rsid w:val="004E4538"/>
    <w:rsid w:val="004E46DF"/>
    <w:rsid w:val="004E4723"/>
    <w:rsid w:val="004E4B5B"/>
    <w:rsid w:val="004E66C3"/>
    <w:rsid w:val="004E6A7D"/>
    <w:rsid w:val="004E798F"/>
    <w:rsid w:val="004E7E34"/>
    <w:rsid w:val="004F053D"/>
    <w:rsid w:val="004F0CB7"/>
    <w:rsid w:val="004F132A"/>
    <w:rsid w:val="004F299D"/>
    <w:rsid w:val="004F3D2B"/>
    <w:rsid w:val="004F3E03"/>
    <w:rsid w:val="004F42BE"/>
    <w:rsid w:val="004F4564"/>
    <w:rsid w:val="004F4BBB"/>
    <w:rsid w:val="004F4CA7"/>
    <w:rsid w:val="004F5A90"/>
    <w:rsid w:val="004F6D0C"/>
    <w:rsid w:val="004F74F8"/>
    <w:rsid w:val="00500383"/>
    <w:rsid w:val="005004EC"/>
    <w:rsid w:val="005007E4"/>
    <w:rsid w:val="00500AC2"/>
    <w:rsid w:val="00500B04"/>
    <w:rsid w:val="0050128F"/>
    <w:rsid w:val="00501618"/>
    <w:rsid w:val="0050199F"/>
    <w:rsid w:val="00501E52"/>
    <w:rsid w:val="005023E3"/>
    <w:rsid w:val="00502DB6"/>
    <w:rsid w:val="005034A1"/>
    <w:rsid w:val="0050374D"/>
    <w:rsid w:val="00503796"/>
    <w:rsid w:val="00503A4D"/>
    <w:rsid w:val="00503B0F"/>
    <w:rsid w:val="00503BF1"/>
    <w:rsid w:val="00503D26"/>
    <w:rsid w:val="005044C3"/>
    <w:rsid w:val="00504958"/>
    <w:rsid w:val="00504AA2"/>
    <w:rsid w:val="00505454"/>
    <w:rsid w:val="00506275"/>
    <w:rsid w:val="00506550"/>
    <w:rsid w:val="005065D9"/>
    <w:rsid w:val="005065EB"/>
    <w:rsid w:val="00506786"/>
    <w:rsid w:val="00506863"/>
    <w:rsid w:val="005072B6"/>
    <w:rsid w:val="005074D4"/>
    <w:rsid w:val="00507500"/>
    <w:rsid w:val="0050752C"/>
    <w:rsid w:val="00507998"/>
    <w:rsid w:val="00507A22"/>
    <w:rsid w:val="00507B1D"/>
    <w:rsid w:val="00510092"/>
    <w:rsid w:val="005102E8"/>
    <w:rsid w:val="0051035D"/>
    <w:rsid w:val="0051048E"/>
    <w:rsid w:val="0051061E"/>
    <w:rsid w:val="00511226"/>
    <w:rsid w:val="005115BA"/>
    <w:rsid w:val="00511AB4"/>
    <w:rsid w:val="00512C16"/>
    <w:rsid w:val="00513448"/>
    <w:rsid w:val="00513528"/>
    <w:rsid w:val="00513657"/>
    <w:rsid w:val="00513811"/>
    <w:rsid w:val="0051588E"/>
    <w:rsid w:val="00515AF2"/>
    <w:rsid w:val="00516151"/>
    <w:rsid w:val="0051768A"/>
    <w:rsid w:val="00517ED6"/>
    <w:rsid w:val="00520208"/>
    <w:rsid w:val="005209FE"/>
    <w:rsid w:val="00520B77"/>
    <w:rsid w:val="00520B8C"/>
    <w:rsid w:val="0052151C"/>
    <w:rsid w:val="00521A48"/>
    <w:rsid w:val="0052222F"/>
    <w:rsid w:val="00522A49"/>
    <w:rsid w:val="00522B7A"/>
    <w:rsid w:val="00522E2B"/>
    <w:rsid w:val="005232C3"/>
    <w:rsid w:val="005235B6"/>
    <w:rsid w:val="00523EAE"/>
    <w:rsid w:val="005243B4"/>
    <w:rsid w:val="00524DF5"/>
    <w:rsid w:val="00524F6B"/>
    <w:rsid w:val="00525704"/>
    <w:rsid w:val="0052592E"/>
    <w:rsid w:val="005259C1"/>
    <w:rsid w:val="00525CCD"/>
    <w:rsid w:val="00525E5F"/>
    <w:rsid w:val="00527489"/>
    <w:rsid w:val="00527BB3"/>
    <w:rsid w:val="00527E9F"/>
    <w:rsid w:val="005302FD"/>
    <w:rsid w:val="005306EF"/>
    <w:rsid w:val="005307C4"/>
    <w:rsid w:val="00530F9F"/>
    <w:rsid w:val="005311C9"/>
    <w:rsid w:val="0053126D"/>
    <w:rsid w:val="00531734"/>
    <w:rsid w:val="0053254A"/>
    <w:rsid w:val="0053260A"/>
    <w:rsid w:val="005332EF"/>
    <w:rsid w:val="0053353C"/>
    <w:rsid w:val="0053507C"/>
    <w:rsid w:val="00535436"/>
    <w:rsid w:val="0053566B"/>
    <w:rsid w:val="005369A7"/>
    <w:rsid w:val="005376CD"/>
    <w:rsid w:val="00537A71"/>
    <w:rsid w:val="00540096"/>
    <w:rsid w:val="00540657"/>
    <w:rsid w:val="00540A28"/>
    <w:rsid w:val="00541142"/>
    <w:rsid w:val="0054235E"/>
    <w:rsid w:val="00542E02"/>
    <w:rsid w:val="00542F2C"/>
    <w:rsid w:val="0054361D"/>
    <w:rsid w:val="00543CA3"/>
    <w:rsid w:val="0054425D"/>
    <w:rsid w:val="005442D3"/>
    <w:rsid w:val="00544B61"/>
    <w:rsid w:val="00544DEA"/>
    <w:rsid w:val="00545801"/>
    <w:rsid w:val="005458A3"/>
    <w:rsid w:val="00546AEB"/>
    <w:rsid w:val="00546DA3"/>
    <w:rsid w:val="00546EDC"/>
    <w:rsid w:val="0054740E"/>
    <w:rsid w:val="005526D0"/>
    <w:rsid w:val="00552B79"/>
    <w:rsid w:val="00553A28"/>
    <w:rsid w:val="00553B14"/>
    <w:rsid w:val="00553B4F"/>
    <w:rsid w:val="00553C7D"/>
    <w:rsid w:val="00554408"/>
    <w:rsid w:val="0055459B"/>
    <w:rsid w:val="005546A4"/>
    <w:rsid w:val="00554995"/>
    <w:rsid w:val="00554BB2"/>
    <w:rsid w:val="00554EEF"/>
    <w:rsid w:val="00555069"/>
    <w:rsid w:val="005555B2"/>
    <w:rsid w:val="00556028"/>
    <w:rsid w:val="00556480"/>
    <w:rsid w:val="005579B9"/>
    <w:rsid w:val="00557AF1"/>
    <w:rsid w:val="00557C98"/>
    <w:rsid w:val="005609D7"/>
    <w:rsid w:val="005610B9"/>
    <w:rsid w:val="0056123A"/>
    <w:rsid w:val="00561C85"/>
    <w:rsid w:val="00562247"/>
    <w:rsid w:val="00562627"/>
    <w:rsid w:val="00562AD7"/>
    <w:rsid w:val="00562DA4"/>
    <w:rsid w:val="0056327A"/>
    <w:rsid w:val="0056399B"/>
    <w:rsid w:val="00563B85"/>
    <w:rsid w:val="00563CCD"/>
    <w:rsid w:val="00564672"/>
    <w:rsid w:val="0056484E"/>
    <w:rsid w:val="00564995"/>
    <w:rsid w:val="00564FF9"/>
    <w:rsid w:val="00566240"/>
    <w:rsid w:val="0056677A"/>
    <w:rsid w:val="005676CA"/>
    <w:rsid w:val="00567934"/>
    <w:rsid w:val="005702B6"/>
    <w:rsid w:val="005703A1"/>
    <w:rsid w:val="0057046A"/>
    <w:rsid w:val="00570B8C"/>
    <w:rsid w:val="005712BF"/>
    <w:rsid w:val="00571574"/>
    <w:rsid w:val="00571583"/>
    <w:rsid w:val="005718CE"/>
    <w:rsid w:val="00572671"/>
    <w:rsid w:val="00572AB6"/>
    <w:rsid w:val="00572B5C"/>
    <w:rsid w:val="00572BF3"/>
    <w:rsid w:val="00572DDE"/>
    <w:rsid w:val="00572E7A"/>
    <w:rsid w:val="00573145"/>
    <w:rsid w:val="00574757"/>
    <w:rsid w:val="00574A4F"/>
    <w:rsid w:val="00575913"/>
    <w:rsid w:val="005759DA"/>
    <w:rsid w:val="00575D81"/>
    <w:rsid w:val="00575DF2"/>
    <w:rsid w:val="00576608"/>
    <w:rsid w:val="00576C16"/>
    <w:rsid w:val="00577648"/>
    <w:rsid w:val="00577836"/>
    <w:rsid w:val="00580893"/>
    <w:rsid w:val="0058139C"/>
    <w:rsid w:val="005814B9"/>
    <w:rsid w:val="00581828"/>
    <w:rsid w:val="00581D65"/>
    <w:rsid w:val="00583089"/>
    <w:rsid w:val="00583212"/>
    <w:rsid w:val="005832F4"/>
    <w:rsid w:val="0058331C"/>
    <w:rsid w:val="00583579"/>
    <w:rsid w:val="00585190"/>
    <w:rsid w:val="00585D8F"/>
    <w:rsid w:val="00586072"/>
    <w:rsid w:val="0058644C"/>
    <w:rsid w:val="0058650B"/>
    <w:rsid w:val="005868C2"/>
    <w:rsid w:val="00586A69"/>
    <w:rsid w:val="00587085"/>
    <w:rsid w:val="00587EB4"/>
    <w:rsid w:val="00587F10"/>
    <w:rsid w:val="00590342"/>
    <w:rsid w:val="005907C8"/>
    <w:rsid w:val="00591351"/>
    <w:rsid w:val="005915D7"/>
    <w:rsid w:val="0059255B"/>
    <w:rsid w:val="00592B2D"/>
    <w:rsid w:val="00592C65"/>
    <w:rsid w:val="00596243"/>
    <w:rsid w:val="00596413"/>
    <w:rsid w:val="00596B6A"/>
    <w:rsid w:val="00597D7B"/>
    <w:rsid w:val="005A092D"/>
    <w:rsid w:val="005A128D"/>
    <w:rsid w:val="005A1387"/>
    <w:rsid w:val="005A16CF"/>
    <w:rsid w:val="005A1A3D"/>
    <w:rsid w:val="005A1EF3"/>
    <w:rsid w:val="005A2205"/>
    <w:rsid w:val="005A23DB"/>
    <w:rsid w:val="005A26F3"/>
    <w:rsid w:val="005A2ECA"/>
    <w:rsid w:val="005A3AD7"/>
    <w:rsid w:val="005A4504"/>
    <w:rsid w:val="005A49B5"/>
    <w:rsid w:val="005A5495"/>
    <w:rsid w:val="005A5694"/>
    <w:rsid w:val="005A6B8D"/>
    <w:rsid w:val="005A6BC3"/>
    <w:rsid w:val="005A7475"/>
    <w:rsid w:val="005B1266"/>
    <w:rsid w:val="005B151D"/>
    <w:rsid w:val="005B1ACA"/>
    <w:rsid w:val="005B1FD6"/>
    <w:rsid w:val="005B2037"/>
    <w:rsid w:val="005B2AF8"/>
    <w:rsid w:val="005B2BA0"/>
    <w:rsid w:val="005B2F00"/>
    <w:rsid w:val="005B31EA"/>
    <w:rsid w:val="005B34A6"/>
    <w:rsid w:val="005B38E2"/>
    <w:rsid w:val="005B3BEA"/>
    <w:rsid w:val="005B430C"/>
    <w:rsid w:val="005B53A0"/>
    <w:rsid w:val="005B55BC"/>
    <w:rsid w:val="005B55FB"/>
    <w:rsid w:val="005B5BFD"/>
    <w:rsid w:val="005B5E8D"/>
    <w:rsid w:val="005B6C67"/>
    <w:rsid w:val="005B7204"/>
    <w:rsid w:val="005B727A"/>
    <w:rsid w:val="005B7553"/>
    <w:rsid w:val="005C0321"/>
    <w:rsid w:val="005C0CBC"/>
    <w:rsid w:val="005C0DAA"/>
    <w:rsid w:val="005C4204"/>
    <w:rsid w:val="005C4513"/>
    <w:rsid w:val="005C45E7"/>
    <w:rsid w:val="005C476E"/>
    <w:rsid w:val="005C4EC3"/>
    <w:rsid w:val="005C57C9"/>
    <w:rsid w:val="005C6389"/>
    <w:rsid w:val="005C6492"/>
    <w:rsid w:val="005C6626"/>
    <w:rsid w:val="005C6667"/>
    <w:rsid w:val="005C6823"/>
    <w:rsid w:val="005C6A3F"/>
    <w:rsid w:val="005C6C73"/>
    <w:rsid w:val="005C70EB"/>
    <w:rsid w:val="005C72ED"/>
    <w:rsid w:val="005D02BE"/>
    <w:rsid w:val="005D0C43"/>
    <w:rsid w:val="005D107F"/>
    <w:rsid w:val="005D1461"/>
    <w:rsid w:val="005D2522"/>
    <w:rsid w:val="005D3197"/>
    <w:rsid w:val="005D33B5"/>
    <w:rsid w:val="005D374E"/>
    <w:rsid w:val="005D397D"/>
    <w:rsid w:val="005D3F28"/>
    <w:rsid w:val="005D5C6E"/>
    <w:rsid w:val="005D5EF2"/>
    <w:rsid w:val="005D6720"/>
    <w:rsid w:val="005D67E6"/>
    <w:rsid w:val="005D74B0"/>
    <w:rsid w:val="005D792D"/>
    <w:rsid w:val="005D7951"/>
    <w:rsid w:val="005E0191"/>
    <w:rsid w:val="005E111C"/>
    <w:rsid w:val="005E1781"/>
    <w:rsid w:val="005E18A2"/>
    <w:rsid w:val="005E1F2F"/>
    <w:rsid w:val="005E2305"/>
    <w:rsid w:val="005E28CC"/>
    <w:rsid w:val="005E365A"/>
    <w:rsid w:val="005E3E49"/>
    <w:rsid w:val="005E4790"/>
    <w:rsid w:val="005E4B85"/>
    <w:rsid w:val="005E4E9C"/>
    <w:rsid w:val="005E5300"/>
    <w:rsid w:val="005E58D3"/>
    <w:rsid w:val="005E72FC"/>
    <w:rsid w:val="005E768D"/>
    <w:rsid w:val="005E7B13"/>
    <w:rsid w:val="005F00B1"/>
    <w:rsid w:val="005F00E7"/>
    <w:rsid w:val="005F0B0D"/>
    <w:rsid w:val="005F121A"/>
    <w:rsid w:val="005F150A"/>
    <w:rsid w:val="005F191A"/>
    <w:rsid w:val="005F19A7"/>
    <w:rsid w:val="005F19DD"/>
    <w:rsid w:val="005F1ABB"/>
    <w:rsid w:val="005F208A"/>
    <w:rsid w:val="005F23B2"/>
    <w:rsid w:val="005F4AD8"/>
    <w:rsid w:val="005F4EC7"/>
    <w:rsid w:val="005F5ADA"/>
    <w:rsid w:val="005F5D53"/>
    <w:rsid w:val="005F695C"/>
    <w:rsid w:val="005F71B8"/>
    <w:rsid w:val="005F72A8"/>
    <w:rsid w:val="005F7C51"/>
    <w:rsid w:val="00600A10"/>
    <w:rsid w:val="00600C8C"/>
    <w:rsid w:val="006019C4"/>
    <w:rsid w:val="00601A22"/>
    <w:rsid w:val="00601B97"/>
    <w:rsid w:val="0060253B"/>
    <w:rsid w:val="00602731"/>
    <w:rsid w:val="00602976"/>
    <w:rsid w:val="00604860"/>
    <w:rsid w:val="00604BBF"/>
    <w:rsid w:val="00605CE6"/>
    <w:rsid w:val="00606F70"/>
    <w:rsid w:val="00607638"/>
    <w:rsid w:val="006079B9"/>
    <w:rsid w:val="00607EFE"/>
    <w:rsid w:val="00610293"/>
    <w:rsid w:val="006104BB"/>
    <w:rsid w:val="006111B6"/>
    <w:rsid w:val="006117D4"/>
    <w:rsid w:val="00611832"/>
    <w:rsid w:val="006118E7"/>
    <w:rsid w:val="0061206B"/>
    <w:rsid w:val="00612605"/>
    <w:rsid w:val="00612729"/>
    <w:rsid w:val="0061394D"/>
    <w:rsid w:val="00614447"/>
    <w:rsid w:val="0061447F"/>
    <w:rsid w:val="00614744"/>
    <w:rsid w:val="00614CA2"/>
    <w:rsid w:val="00614E85"/>
    <w:rsid w:val="00615E8C"/>
    <w:rsid w:val="00615F0D"/>
    <w:rsid w:val="00616288"/>
    <w:rsid w:val="00617046"/>
    <w:rsid w:val="006203B9"/>
    <w:rsid w:val="00620AA8"/>
    <w:rsid w:val="00620F63"/>
    <w:rsid w:val="00621286"/>
    <w:rsid w:val="00621441"/>
    <w:rsid w:val="006217EB"/>
    <w:rsid w:val="00621C01"/>
    <w:rsid w:val="006220AF"/>
    <w:rsid w:val="0062216A"/>
    <w:rsid w:val="0062254C"/>
    <w:rsid w:val="0062298E"/>
    <w:rsid w:val="006232BE"/>
    <w:rsid w:val="0062350A"/>
    <w:rsid w:val="00623758"/>
    <w:rsid w:val="00623E1F"/>
    <w:rsid w:val="0062440B"/>
    <w:rsid w:val="00624F1A"/>
    <w:rsid w:val="006254B0"/>
    <w:rsid w:val="00625AC9"/>
    <w:rsid w:val="00625C33"/>
    <w:rsid w:val="00625CE2"/>
    <w:rsid w:val="00626D26"/>
    <w:rsid w:val="00627AFD"/>
    <w:rsid w:val="006302F7"/>
    <w:rsid w:val="00630808"/>
    <w:rsid w:val="00631EB7"/>
    <w:rsid w:val="00631ED0"/>
    <w:rsid w:val="00632336"/>
    <w:rsid w:val="00632641"/>
    <w:rsid w:val="00632C73"/>
    <w:rsid w:val="00633A8F"/>
    <w:rsid w:val="00633D14"/>
    <w:rsid w:val="006346CB"/>
    <w:rsid w:val="006348DF"/>
    <w:rsid w:val="00635200"/>
    <w:rsid w:val="0063532B"/>
    <w:rsid w:val="006354F6"/>
    <w:rsid w:val="006362D2"/>
    <w:rsid w:val="006363AF"/>
    <w:rsid w:val="00636633"/>
    <w:rsid w:val="006372FE"/>
    <w:rsid w:val="00637D47"/>
    <w:rsid w:val="00640111"/>
    <w:rsid w:val="006403A1"/>
    <w:rsid w:val="00640D8E"/>
    <w:rsid w:val="00641444"/>
    <w:rsid w:val="006416FF"/>
    <w:rsid w:val="006425D3"/>
    <w:rsid w:val="006431F8"/>
    <w:rsid w:val="00643931"/>
    <w:rsid w:val="0064398C"/>
    <w:rsid w:val="00643FAA"/>
    <w:rsid w:val="00644E29"/>
    <w:rsid w:val="0064617E"/>
    <w:rsid w:val="006461D8"/>
    <w:rsid w:val="00646871"/>
    <w:rsid w:val="00647908"/>
    <w:rsid w:val="00647990"/>
    <w:rsid w:val="00650900"/>
    <w:rsid w:val="00650B38"/>
    <w:rsid w:val="00650CCA"/>
    <w:rsid w:val="00650F21"/>
    <w:rsid w:val="00650FB0"/>
    <w:rsid w:val="00651442"/>
    <w:rsid w:val="00651FCD"/>
    <w:rsid w:val="00652DAA"/>
    <w:rsid w:val="00652F6A"/>
    <w:rsid w:val="00653020"/>
    <w:rsid w:val="006548B7"/>
    <w:rsid w:val="00654B3B"/>
    <w:rsid w:val="00654F5A"/>
    <w:rsid w:val="00655ADD"/>
    <w:rsid w:val="00656882"/>
    <w:rsid w:val="00656BFD"/>
    <w:rsid w:val="00657061"/>
    <w:rsid w:val="00657363"/>
    <w:rsid w:val="0065796C"/>
    <w:rsid w:val="0065798A"/>
    <w:rsid w:val="00657B70"/>
    <w:rsid w:val="00657C2C"/>
    <w:rsid w:val="00657C61"/>
    <w:rsid w:val="00657DBD"/>
    <w:rsid w:val="00660120"/>
    <w:rsid w:val="00660798"/>
    <w:rsid w:val="00660ACE"/>
    <w:rsid w:val="00660C74"/>
    <w:rsid w:val="00660F53"/>
    <w:rsid w:val="00661D12"/>
    <w:rsid w:val="00662343"/>
    <w:rsid w:val="00662672"/>
    <w:rsid w:val="00662A0C"/>
    <w:rsid w:val="0066376A"/>
    <w:rsid w:val="0066379D"/>
    <w:rsid w:val="00663C31"/>
    <w:rsid w:val="00664744"/>
    <w:rsid w:val="0066483B"/>
    <w:rsid w:val="00664C2F"/>
    <w:rsid w:val="00664CCC"/>
    <w:rsid w:val="00664D94"/>
    <w:rsid w:val="0066581B"/>
    <w:rsid w:val="00665A70"/>
    <w:rsid w:val="006660BE"/>
    <w:rsid w:val="00666105"/>
    <w:rsid w:val="006664CE"/>
    <w:rsid w:val="00667E8E"/>
    <w:rsid w:val="0067069C"/>
    <w:rsid w:val="00671AC2"/>
    <w:rsid w:val="00671C1F"/>
    <w:rsid w:val="00671F29"/>
    <w:rsid w:val="006724A4"/>
    <w:rsid w:val="00672DE5"/>
    <w:rsid w:val="00672E83"/>
    <w:rsid w:val="0067305F"/>
    <w:rsid w:val="00673E73"/>
    <w:rsid w:val="00674891"/>
    <w:rsid w:val="00674B89"/>
    <w:rsid w:val="0067614E"/>
    <w:rsid w:val="0067737F"/>
    <w:rsid w:val="00677511"/>
    <w:rsid w:val="00677AD1"/>
    <w:rsid w:val="00680308"/>
    <w:rsid w:val="00680AD5"/>
    <w:rsid w:val="00680B2A"/>
    <w:rsid w:val="006813E4"/>
    <w:rsid w:val="00681A12"/>
    <w:rsid w:val="00681F09"/>
    <w:rsid w:val="0068276E"/>
    <w:rsid w:val="00682E51"/>
    <w:rsid w:val="0068382D"/>
    <w:rsid w:val="0068429C"/>
    <w:rsid w:val="00684AD9"/>
    <w:rsid w:val="006851CC"/>
    <w:rsid w:val="006853DA"/>
    <w:rsid w:val="006853ED"/>
    <w:rsid w:val="00685816"/>
    <w:rsid w:val="006861D2"/>
    <w:rsid w:val="00686494"/>
    <w:rsid w:val="0068691B"/>
    <w:rsid w:val="0068691C"/>
    <w:rsid w:val="00686F97"/>
    <w:rsid w:val="00687476"/>
    <w:rsid w:val="00687B31"/>
    <w:rsid w:val="00687C81"/>
    <w:rsid w:val="00687E53"/>
    <w:rsid w:val="0069038E"/>
    <w:rsid w:val="00690612"/>
    <w:rsid w:val="00690DF1"/>
    <w:rsid w:val="00690EB5"/>
    <w:rsid w:val="00690FF3"/>
    <w:rsid w:val="006910E4"/>
    <w:rsid w:val="00691A09"/>
    <w:rsid w:val="006925B5"/>
    <w:rsid w:val="006928DB"/>
    <w:rsid w:val="0069303D"/>
    <w:rsid w:val="00693B88"/>
    <w:rsid w:val="0069444D"/>
    <w:rsid w:val="00694672"/>
    <w:rsid w:val="00694AF4"/>
    <w:rsid w:val="0069501E"/>
    <w:rsid w:val="006961B7"/>
    <w:rsid w:val="0069670B"/>
    <w:rsid w:val="006976B8"/>
    <w:rsid w:val="006A041F"/>
    <w:rsid w:val="006A0AF0"/>
    <w:rsid w:val="006A0D04"/>
    <w:rsid w:val="006A179C"/>
    <w:rsid w:val="006A1A19"/>
    <w:rsid w:val="006A1C26"/>
    <w:rsid w:val="006A291E"/>
    <w:rsid w:val="006A2B46"/>
    <w:rsid w:val="006A3117"/>
    <w:rsid w:val="006A31A9"/>
    <w:rsid w:val="006A3A0E"/>
    <w:rsid w:val="006A3EAC"/>
    <w:rsid w:val="006A3EB3"/>
    <w:rsid w:val="006A4395"/>
    <w:rsid w:val="006A4F60"/>
    <w:rsid w:val="006A503E"/>
    <w:rsid w:val="006A5689"/>
    <w:rsid w:val="006A5883"/>
    <w:rsid w:val="006A59BC"/>
    <w:rsid w:val="006A653F"/>
    <w:rsid w:val="006A67EB"/>
    <w:rsid w:val="006A6A83"/>
    <w:rsid w:val="006A6D34"/>
    <w:rsid w:val="006A7B03"/>
    <w:rsid w:val="006A7F86"/>
    <w:rsid w:val="006B0551"/>
    <w:rsid w:val="006B0688"/>
    <w:rsid w:val="006B0EDE"/>
    <w:rsid w:val="006B1AE5"/>
    <w:rsid w:val="006B23C4"/>
    <w:rsid w:val="006B294F"/>
    <w:rsid w:val="006B325E"/>
    <w:rsid w:val="006B4874"/>
    <w:rsid w:val="006B4C7F"/>
    <w:rsid w:val="006B5B8C"/>
    <w:rsid w:val="006B6E9D"/>
    <w:rsid w:val="006B7B06"/>
    <w:rsid w:val="006C013B"/>
    <w:rsid w:val="006C0178"/>
    <w:rsid w:val="006C063A"/>
    <w:rsid w:val="006C0CDE"/>
    <w:rsid w:val="006C12B1"/>
    <w:rsid w:val="006C13B0"/>
    <w:rsid w:val="006C1627"/>
    <w:rsid w:val="006C1785"/>
    <w:rsid w:val="006C1ED2"/>
    <w:rsid w:val="006C1FA8"/>
    <w:rsid w:val="006C2011"/>
    <w:rsid w:val="006C2540"/>
    <w:rsid w:val="006C2C97"/>
    <w:rsid w:val="006C2D43"/>
    <w:rsid w:val="006C3C41"/>
    <w:rsid w:val="006C4D20"/>
    <w:rsid w:val="006C4F7D"/>
    <w:rsid w:val="006C52D4"/>
    <w:rsid w:val="006C5695"/>
    <w:rsid w:val="006C61CA"/>
    <w:rsid w:val="006C71D1"/>
    <w:rsid w:val="006D00BF"/>
    <w:rsid w:val="006D067C"/>
    <w:rsid w:val="006D0767"/>
    <w:rsid w:val="006D0E13"/>
    <w:rsid w:val="006D0EFC"/>
    <w:rsid w:val="006D2293"/>
    <w:rsid w:val="006D23E1"/>
    <w:rsid w:val="006D2722"/>
    <w:rsid w:val="006D2E84"/>
    <w:rsid w:val="006D3377"/>
    <w:rsid w:val="006D3414"/>
    <w:rsid w:val="006D3D07"/>
    <w:rsid w:val="006D3D2C"/>
    <w:rsid w:val="006D3E5E"/>
    <w:rsid w:val="006D4143"/>
    <w:rsid w:val="006D45A5"/>
    <w:rsid w:val="006D4C00"/>
    <w:rsid w:val="006D4DE2"/>
    <w:rsid w:val="006D5362"/>
    <w:rsid w:val="006D5378"/>
    <w:rsid w:val="006D5EF1"/>
    <w:rsid w:val="006D612C"/>
    <w:rsid w:val="006D696D"/>
    <w:rsid w:val="006D6DCA"/>
    <w:rsid w:val="006D7E9B"/>
    <w:rsid w:val="006E0317"/>
    <w:rsid w:val="006E05A9"/>
    <w:rsid w:val="006E1091"/>
    <w:rsid w:val="006E1723"/>
    <w:rsid w:val="006E181A"/>
    <w:rsid w:val="006E195A"/>
    <w:rsid w:val="006E21CA"/>
    <w:rsid w:val="006E2A5A"/>
    <w:rsid w:val="006E2D44"/>
    <w:rsid w:val="006E332B"/>
    <w:rsid w:val="006E3CA9"/>
    <w:rsid w:val="006E3DB7"/>
    <w:rsid w:val="006E6B68"/>
    <w:rsid w:val="006E6E2B"/>
    <w:rsid w:val="006E753D"/>
    <w:rsid w:val="006F0EBC"/>
    <w:rsid w:val="006F1352"/>
    <w:rsid w:val="006F14CD"/>
    <w:rsid w:val="006F2144"/>
    <w:rsid w:val="006F2378"/>
    <w:rsid w:val="006F2D97"/>
    <w:rsid w:val="006F36A8"/>
    <w:rsid w:val="006F3DD4"/>
    <w:rsid w:val="006F4414"/>
    <w:rsid w:val="006F4484"/>
    <w:rsid w:val="006F48CD"/>
    <w:rsid w:val="006F4B21"/>
    <w:rsid w:val="006F58E9"/>
    <w:rsid w:val="006F623F"/>
    <w:rsid w:val="006F6A57"/>
    <w:rsid w:val="006F6E4C"/>
    <w:rsid w:val="006F73EC"/>
    <w:rsid w:val="006F7C6D"/>
    <w:rsid w:val="006F7F06"/>
    <w:rsid w:val="0070013B"/>
    <w:rsid w:val="00700189"/>
    <w:rsid w:val="00700354"/>
    <w:rsid w:val="007017B4"/>
    <w:rsid w:val="00701EAA"/>
    <w:rsid w:val="0070212B"/>
    <w:rsid w:val="00702828"/>
    <w:rsid w:val="00702CA2"/>
    <w:rsid w:val="007036AF"/>
    <w:rsid w:val="007042CC"/>
    <w:rsid w:val="007045BD"/>
    <w:rsid w:val="00704A42"/>
    <w:rsid w:val="00704FDD"/>
    <w:rsid w:val="0070547C"/>
    <w:rsid w:val="0070556F"/>
    <w:rsid w:val="00705AF9"/>
    <w:rsid w:val="00706724"/>
    <w:rsid w:val="007069F6"/>
    <w:rsid w:val="007070DE"/>
    <w:rsid w:val="00707412"/>
    <w:rsid w:val="007100AA"/>
    <w:rsid w:val="00710695"/>
    <w:rsid w:val="0071091F"/>
    <w:rsid w:val="00710D88"/>
    <w:rsid w:val="00711472"/>
    <w:rsid w:val="00711D72"/>
    <w:rsid w:val="00711E05"/>
    <w:rsid w:val="007121E9"/>
    <w:rsid w:val="007125CD"/>
    <w:rsid w:val="00713826"/>
    <w:rsid w:val="00714DE0"/>
    <w:rsid w:val="0071565F"/>
    <w:rsid w:val="00715B07"/>
    <w:rsid w:val="007164A7"/>
    <w:rsid w:val="007165B5"/>
    <w:rsid w:val="00716984"/>
    <w:rsid w:val="00716DFF"/>
    <w:rsid w:val="00716E97"/>
    <w:rsid w:val="00717645"/>
    <w:rsid w:val="00721258"/>
    <w:rsid w:val="00721809"/>
    <w:rsid w:val="00721A60"/>
    <w:rsid w:val="007220CF"/>
    <w:rsid w:val="007221A5"/>
    <w:rsid w:val="00722B04"/>
    <w:rsid w:val="007231F6"/>
    <w:rsid w:val="00723821"/>
    <w:rsid w:val="00723CB7"/>
    <w:rsid w:val="00724942"/>
    <w:rsid w:val="00724D84"/>
    <w:rsid w:val="0072610C"/>
    <w:rsid w:val="00726B2A"/>
    <w:rsid w:val="00726F53"/>
    <w:rsid w:val="00727341"/>
    <w:rsid w:val="00727E1D"/>
    <w:rsid w:val="007301C8"/>
    <w:rsid w:val="00731438"/>
    <w:rsid w:val="00731AC0"/>
    <w:rsid w:val="00732598"/>
    <w:rsid w:val="00732658"/>
    <w:rsid w:val="007326C7"/>
    <w:rsid w:val="007339D2"/>
    <w:rsid w:val="00734AC1"/>
    <w:rsid w:val="00734C35"/>
    <w:rsid w:val="00734F1A"/>
    <w:rsid w:val="00736065"/>
    <w:rsid w:val="0073619A"/>
    <w:rsid w:val="00736C8F"/>
    <w:rsid w:val="0073703B"/>
    <w:rsid w:val="00737237"/>
    <w:rsid w:val="0074006F"/>
    <w:rsid w:val="007404B0"/>
    <w:rsid w:val="00741015"/>
    <w:rsid w:val="00741115"/>
    <w:rsid w:val="00741B39"/>
    <w:rsid w:val="00741D75"/>
    <w:rsid w:val="00741FC7"/>
    <w:rsid w:val="007421CA"/>
    <w:rsid w:val="007428D7"/>
    <w:rsid w:val="00742D87"/>
    <w:rsid w:val="0074306D"/>
    <w:rsid w:val="00743746"/>
    <w:rsid w:val="00744E40"/>
    <w:rsid w:val="00744EB3"/>
    <w:rsid w:val="00745ADD"/>
    <w:rsid w:val="0074621F"/>
    <w:rsid w:val="007463FB"/>
    <w:rsid w:val="007469E2"/>
    <w:rsid w:val="007502A9"/>
    <w:rsid w:val="00750D73"/>
    <w:rsid w:val="00750E7E"/>
    <w:rsid w:val="00751350"/>
    <w:rsid w:val="007513CD"/>
    <w:rsid w:val="00751C21"/>
    <w:rsid w:val="00751F14"/>
    <w:rsid w:val="007526CC"/>
    <w:rsid w:val="00752D8F"/>
    <w:rsid w:val="007530E9"/>
    <w:rsid w:val="00753ADB"/>
    <w:rsid w:val="0075469A"/>
    <w:rsid w:val="007546BF"/>
    <w:rsid w:val="007546E8"/>
    <w:rsid w:val="00754E30"/>
    <w:rsid w:val="007557EA"/>
    <w:rsid w:val="00755CA6"/>
    <w:rsid w:val="00755D22"/>
    <w:rsid w:val="0075678D"/>
    <w:rsid w:val="007571C4"/>
    <w:rsid w:val="00757259"/>
    <w:rsid w:val="007578DC"/>
    <w:rsid w:val="00757AD1"/>
    <w:rsid w:val="00757FFC"/>
    <w:rsid w:val="00760099"/>
    <w:rsid w:val="00760700"/>
    <w:rsid w:val="007608D9"/>
    <w:rsid w:val="0076096A"/>
    <w:rsid w:val="00760C38"/>
    <w:rsid w:val="00760E8D"/>
    <w:rsid w:val="0076196C"/>
    <w:rsid w:val="00761B37"/>
    <w:rsid w:val="00762273"/>
    <w:rsid w:val="007640B4"/>
    <w:rsid w:val="007644C8"/>
    <w:rsid w:val="00764F0E"/>
    <w:rsid w:val="0076589F"/>
    <w:rsid w:val="007658BE"/>
    <w:rsid w:val="00766B1A"/>
    <w:rsid w:val="00766DFE"/>
    <w:rsid w:val="00766F40"/>
    <w:rsid w:val="00767BB9"/>
    <w:rsid w:val="00770F04"/>
    <w:rsid w:val="00772027"/>
    <w:rsid w:val="00772F22"/>
    <w:rsid w:val="0077315C"/>
    <w:rsid w:val="00773388"/>
    <w:rsid w:val="0077584D"/>
    <w:rsid w:val="0077642B"/>
    <w:rsid w:val="00776FCA"/>
    <w:rsid w:val="00777003"/>
    <w:rsid w:val="0077763F"/>
    <w:rsid w:val="0077797F"/>
    <w:rsid w:val="00777B97"/>
    <w:rsid w:val="00777C3B"/>
    <w:rsid w:val="007801A3"/>
    <w:rsid w:val="0078043C"/>
    <w:rsid w:val="00780D1A"/>
    <w:rsid w:val="00781099"/>
    <w:rsid w:val="0078114D"/>
    <w:rsid w:val="007811AA"/>
    <w:rsid w:val="00782217"/>
    <w:rsid w:val="00782291"/>
    <w:rsid w:val="00782658"/>
    <w:rsid w:val="00783113"/>
    <w:rsid w:val="00783B46"/>
    <w:rsid w:val="00784800"/>
    <w:rsid w:val="00786605"/>
    <w:rsid w:val="00786A15"/>
    <w:rsid w:val="007914E4"/>
    <w:rsid w:val="007914F3"/>
    <w:rsid w:val="00791BFC"/>
    <w:rsid w:val="00791F2A"/>
    <w:rsid w:val="007926D8"/>
    <w:rsid w:val="00792720"/>
    <w:rsid w:val="0079273B"/>
    <w:rsid w:val="00792B69"/>
    <w:rsid w:val="00792DF5"/>
    <w:rsid w:val="0079300E"/>
    <w:rsid w:val="0079373D"/>
    <w:rsid w:val="007938F1"/>
    <w:rsid w:val="00793CDD"/>
    <w:rsid w:val="00793F73"/>
    <w:rsid w:val="00794BC4"/>
    <w:rsid w:val="00794F1E"/>
    <w:rsid w:val="00795316"/>
    <w:rsid w:val="0079538C"/>
    <w:rsid w:val="00795945"/>
    <w:rsid w:val="00795B29"/>
    <w:rsid w:val="00795C50"/>
    <w:rsid w:val="00796212"/>
    <w:rsid w:val="00797952"/>
    <w:rsid w:val="00797A1F"/>
    <w:rsid w:val="00797A22"/>
    <w:rsid w:val="00797B88"/>
    <w:rsid w:val="007A0586"/>
    <w:rsid w:val="007A098E"/>
    <w:rsid w:val="007A0EB9"/>
    <w:rsid w:val="007A149D"/>
    <w:rsid w:val="007A1BDE"/>
    <w:rsid w:val="007A2B87"/>
    <w:rsid w:val="007A2C10"/>
    <w:rsid w:val="007A4ACE"/>
    <w:rsid w:val="007A5765"/>
    <w:rsid w:val="007A5B44"/>
    <w:rsid w:val="007A5B89"/>
    <w:rsid w:val="007A74BB"/>
    <w:rsid w:val="007A77FC"/>
    <w:rsid w:val="007A78CC"/>
    <w:rsid w:val="007A7F48"/>
    <w:rsid w:val="007B058E"/>
    <w:rsid w:val="007B0864"/>
    <w:rsid w:val="007B0BB7"/>
    <w:rsid w:val="007B0E05"/>
    <w:rsid w:val="007B1E7E"/>
    <w:rsid w:val="007B2379"/>
    <w:rsid w:val="007B2509"/>
    <w:rsid w:val="007B2BDF"/>
    <w:rsid w:val="007B31C8"/>
    <w:rsid w:val="007B3BC2"/>
    <w:rsid w:val="007B3C69"/>
    <w:rsid w:val="007B4E71"/>
    <w:rsid w:val="007B5316"/>
    <w:rsid w:val="007B5DB4"/>
    <w:rsid w:val="007B6190"/>
    <w:rsid w:val="007B6A0C"/>
    <w:rsid w:val="007B7DB6"/>
    <w:rsid w:val="007C0411"/>
    <w:rsid w:val="007C0795"/>
    <w:rsid w:val="007C11D4"/>
    <w:rsid w:val="007C13AC"/>
    <w:rsid w:val="007C14AD"/>
    <w:rsid w:val="007C1A9E"/>
    <w:rsid w:val="007C2DC7"/>
    <w:rsid w:val="007C3196"/>
    <w:rsid w:val="007C54E2"/>
    <w:rsid w:val="007C5947"/>
    <w:rsid w:val="007C6C61"/>
    <w:rsid w:val="007C6F96"/>
    <w:rsid w:val="007C7E1F"/>
    <w:rsid w:val="007D08BB"/>
    <w:rsid w:val="007D1085"/>
    <w:rsid w:val="007D1926"/>
    <w:rsid w:val="007D198B"/>
    <w:rsid w:val="007D1D12"/>
    <w:rsid w:val="007D2518"/>
    <w:rsid w:val="007D27DC"/>
    <w:rsid w:val="007D2B29"/>
    <w:rsid w:val="007D362A"/>
    <w:rsid w:val="007D3950"/>
    <w:rsid w:val="007D3C15"/>
    <w:rsid w:val="007D467E"/>
    <w:rsid w:val="007D4AF8"/>
    <w:rsid w:val="007D4D44"/>
    <w:rsid w:val="007D50FF"/>
    <w:rsid w:val="007D58A9"/>
    <w:rsid w:val="007D5DB1"/>
    <w:rsid w:val="007D67C7"/>
    <w:rsid w:val="007D6B5D"/>
    <w:rsid w:val="007D7FFC"/>
    <w:rsid w:val="007E012B"/>
    <w:rsid w:val="007E0339"/>
    <w:rsid w:val="007E11B3"/>
    <w:rsid w:val="007E1870"/>
    <w:rsid w:val="007E1E88"/>
    <w:rsid w:val="007E21DF"/>
    <w:rsid w:val="007E27C9"/>
    <w:rsid w:val="007E2C89"/>
    <w:rsid w:val="007E2FE0"/>
    <w:rsid w:val="007E38AD"/>
    <w:rsid w:val="007E3F70"/>
    <w:rsid w:val="007E40A2"/>
    <w:rsid w:val="007E4100"/>
    <w:rsid w:val="007E41CB"/>
    <w:rsid w:val="007E52CE"/>
    <w:rsid w:val="007E5479"/>
    <w:rsid w:val="007E54D7"/>
    <w:rsid w:val="007E5942"/>
    <w:rsid w:val="007E5AC9"/>
    <w:rsid w:val="007E5F8E"/>
    <w:rsid w:val="007E6620"/>
    <w:rsid w:val="007E6BEB"/>
    <w:rsid w:val="007E6DE8"/>
    <w:rsid w:val="007E77F9"/>
    <w:rsid w:val="007E7844"/>
    <w:rsid w:val="007E79A4"/>
    <w:rsid w:val="007F072E"/>
    <w:rsid w:val="007F1039"/>
    <w:rsid w:val="007F2366"/>
    <w:rsid w:val="007F27D8"/>
    <w:rsid w:val="007F329B"/>
    <w:rsid w:val="007F330C"/>
    <w:rsid w:val="007F3638"/>
    <w:rsid w:val="007F3EA5"/>
    <w:rsid w:val="007F5475"/>
    <w:rsid w:val="007F640D"/>
    <w:rsid w:val="007F6EC7"/>
    <w:rsid w:val="007F75A8"/>
    <w:rsid w:val="007F7EA7"/>
    <w:rsid w:val="00802B50"/>
    <w:rsid w:val="00802FC5"/>
    <w:rsid w:val="00805607"/>
    <w:rsid w:val="0080610D"/>
    <w:rsid w:val="008064B8"/>
    <w:rsid w:val="008065F1"/>
    <w:rsid w:val="008072DA"/>
    <w:rsid w:val="0080737E"/>
    <w:rsid w:val="008077DC"/>
    <w:rsid w:val="00807A91"/>
    <w:rsid w:val="008101F7"/>
    <w:rsid w:val="00810624"/>
    <w:rsid w:val="0081078F"/>
    <w:rsid w:val="008107E9"/>
    <w:rsid w:val="008117FD"/>
    <w:rsid w:val="00811E37"/>
    <w:rsid w:val="00811E82"/>
    <w:rsid w:val="0081264E"/>
    <w:rsid w:val="00812782"/>
    <w:rsid w:val="008138C1"/>
    <w:rsid w:val="00813982"/>
    <w:rsid w:val="008143CA"/>
    <w:rsid w:val="00814B30"/>
    <w:rsid w:val="00815DA5"/>
    <w:rsid w:val="00815E16"/>
    <w:rsid w:val="00816255"/>
    <w:rsid w:val="00816B48"/>
    <w:rsid w:val="008204A2"/>
    <w:rsid w:val="00820548"/>
    <w:rsid w:val="008208CB"/>
    <w:rsid w:val="00820B60"/>
    <w:rsid w:val="00820DEE"/>
    <w:rsid w:val="00820FB6"/>
    <w:rsid w:val="00821363"/>
    <w:rsid w:val="00821BB7"/>
    <w:rsid w:val="00822070"/>
    <w:rsid w:val="00822142"/>
    <w:rsid w:val="008222FE"/>
    <w:rsid w:val="00822E59"/>
    <w:rsid w:val="00822EA3"/>
    <w:rsid w:val="00822F85"/>
    <w:rsid w:val="0082369F"/>
    <w:rsid w:val="00824168"/>
    <w:rsid w:val="0082437A"/>
    <w:rsid w:val="00824E4C"/>
    <w:rsid w:val="00824EBE"/>
    <w:rsid w:val="00826AE4"/>
    <w:rsid w:val="0082721C"/>
    <w:rsid w:val="0082753D"/>
    <w:rsid w:val="00827FCD"/>
    <w:rsid w:val="00827FF1"/>
    <w:rsid w:val="008304AF"/>
    <w:rsid w:val="00830882"/>
    <w:rsid w:val="00830ACB"/>
    <w:rsid w:val="00830FAC"/>
    <w:rsid w:val="0083127F"/>
    <w:rsid w:val="008312B9"/>
    <w:rsid w:val="008316D1"/>
    <w:rsid w:val="00831C53"/>
    <w:rsid w:val="00831EDC"/>
    <w:rsid w:val="00831FFE"/>
    <w:rsid w:val="00832700"/>
    <w:rsid w:val="00832898"/>
    <w:rsid w:val="008328BE"/>
    <w:rsid w:val="008328E9"/>
    <w:rsid w:val="00832F64"/>
    <w:rsid w:val="00834471"/>
    <w:rsid w:val="008350F7"/>
    <w:rsid w:val="0083513E"/>
    <w:rsid w:val="0083524E"/>
    <w:rsid w:val="0083537E"/>
    <w:rsid w:val="00835499"/>
    <w:rsid w:val="00835A0A"/>
    <w:rsid w:val="00835ECD"/>
    <w:rsid w:val="00836027"/>
    <w:rsid w:val="008369E5"/>
    <w:rsid w:val="008377E3"/>
    <w:rsid w:val="008378E7"/>
    <w:rsid w:val="00837AB1"/>
    <w:rsid w:val="00837C12"/>
    <w:rsid w:val="00837C18"/>
    <w:rsid w:val="00840667"/>
    <w:rsid w:val="0084148E"/>
    <w:rsid w:val="00841D54"/>
    <w:rsid w:val="00842BDD"/>
    <w:rsid w:val="00842C27"/>
    <w:rsid w:val="00842C5E"/>
    <w:rsid w:val="00842E36"/>
    <w:rsid w:val="0084314E"/>
    <w:rsid w:val="00843C93"/>
    <w:rsid w:val="00844659"/>
    <w:rsid w:val="00844882"/>
    <w:rsid w:val="00844DEA"/>
    <w:rsid w:val="0084643B"/>
    <w:rsid w:val="00847535"/>
    <w:rsid w:val="00847CF2"/>
    <w:rsid w:val="00850365"/>
    <w:rsid w:val="00850566"/>
    <w:rsid w:val="0085126C"/>
    <w:rsid w:val="0085275A"/>
    <w:rsid w:val="0085295D"/>
    <w:rsid w:val="00852B3C"/>
    <w:rsid w:val="00852CA0"/>
    <w:rsid w:val="008530D6"/>
    <w:rsid w:val="008532A5"/>
    <w:rsid w:val="008532E6"/>
    <w:rsid w:val="00853E48"/>
    <w:rsid w:val="00853F2A"/>
    <w:rsid w:val="00853FF2"/>
    <w:rsid w:val="008548AC"/>
    <w:rsid w:val="008551F2"/>
    <w:rsid w:val="00855910"/>
    <w:rsid w:val="00855D17"/>
    <w:rsid w:val="00857231"/>
    <w:rsid w:val="0085795D"/>
    <w:rsid w:val="00857F27"/>
    <w:rsid w:val="00861D80"/>
    <w:rsid w:val="00862936"/>
    <w:rsid w:val="00862B72"/>
    <w:rsid w:val="0086524C"/>
    <w:rsid w:val="0086603C"/>
    <w:rsid w:val="008661B9"/>
    <w:rsid w:val="0086745D"/>
    <w:rsid w:val="0086785A"/>
    <w:rsid w:val="008701AB"/>
    <w:rsid w:val="00870BF0"/>
    <w:rsid w:val="008716D8"/>
    <w:rsid w:val="008717FD"/>
    <w:rsid w:val="00872077"/>
    <w:rsid w:val="008730B6"/>
    <w:rsid w:val="00873D1F"/>
    <w:rsid w:val="0087408A"/>
    <w:rsid w:val="00875ABA"/>
    <w:rsid w:val="00875E8F"/>
    <w:rsid w:val="00876585"/>
    <w:rsid w:val="00876C75"/>
    <w:rsid w:val="008771D6"/>
    <w:rsid w:val="008773AB"/>
    <w:rsid w:val="008776B0"/>
    <w:rsid w:val="0088006C"/>
    <w:rsid w:val="0088012D"/>
    <w:rsid w:val="008814B1"/>
    <w:rsid w:val="00881703"/>
    <w:rsid w:val="00881C47"/>
    <w:rsid w:val="00882C14"/>
    <w:rsid w:val="008831D9"/>
    <w:rsid w:val="00884237"/>
    <w:rsid w:val="00884CB7"/>
    <w:rsid w:val="00885A77"/>
    <w:rsid w:val="00887583"/>
    <w:rsid w:val="00891445"/>
    <w:rsid w:val="0089217E"/>
    <w:rsid w:val="00892570"/>
    <w:rsid w:val="00892781"/>
    <w:rsid w:val="00892994"/>
    <w:rsid w:val="00892EF3"/>
    <w:rsid w:val="0089304E"/>
    <w:rsid w:val="008939BF"/>
    <w:rsid w:val="00894C35"/>
    <w:rsid w:val="00894FE1"/>
    <w:rsid w:val="0089578F"/>
    <w:rsid w:val="0089595C"/>
    <w:rsid w:val="00895A28"/>
    <w:rsid w:val="00895B4C"/>
    <w:rsid w:val="00895FCD"/>
    <w:rsid w:val="00897183"/>
    <w:rsid w:val="008A04CF"/>
    <w:rsid w:val="008A07E4"/>
    <w:rsid w:val="008A133E"/>
    <w:rsid w:val="008A2992"/>
    <w:rsid w:val="008A29FC"/>
    <w:rsid w:val="008A2B5C"/>
    <w:rsid w:val="008A3DA9"/>
    <w:rsid w:val="008A3E3C"/>
    <w:rsid w:val="008A5547"/>
    <w:rsid w:val="008A57DE"/>
    <w:rsid w:val="008A5AFD"/>
    <w:rsid w:val="008A67A8"/>
    <w:rsid w:val="008A6CD4"/>
    <w:rsid w:val="008A6E73"/>
    <w:rsid w:val="008A72E2"/>
    <w:rsid w:val="008A74BF"/>
    <w:rsid w:val="008A775D"/>
    <w:rsid w:val="008A788A"/>
    <w:rsid w:val="008B1070"/>
    <w:rsid w:val="008B188F"/>
    <w:rsid w:val="008B1DE9"/>
    <w:rsid w:val="008B257D"/>
    <w:rsid w:val="008B3022"/>
    <w:rsid w:val="008B36D7"/>
    <w:rsid w:val="008B3792"/>
    <w:rsid w:val="008B38BE"/>
    <w:rsid w:val="008B3DCD"/>
    <w:rsid w:val="008B47B4"/>
    <w:rsid w:val="008B48B3"/>
    <w:rsid w:val="008B4A29"/>
    <w:rsid w:val="008B5396"/>
    <w:rsid w:val="008B581F"/>
    <w:rsid w:val="008B5A15"/>
    <w:rsid w:val="008B5F8B"/>
    <w:rsid w:val="008B6513"/>
    <w:rsid w:val="008B711B"/>
    <w:rsid w:val="008B72AE"/>
    <w:rsid w:val="008B74DD"/>
    <w:rsid w:val="008B7D2B"/>
    <w:rsid w:val="008C0FD0"/>
    <w:rsid w:val="008C2F09"/>
    <w:rsid w:val="008C3418"/>
    <w:rsid w:val="008C341A"/>
    <w:rsid w:val="008C394E"/>
    <w:rsid w:val="008C40EC"/>
    <w:rsid w:val="008C4628"/>
    <w:rsid w:val="008C4913"/>
    <w:rsid w:val="008C49F2"/>
    <w:rsid w:val="008C4AB5"/>
    <w:rsid w:val="008C4B46"/>
    <w:rsid w:val="008C4CEB"/>
    <w:rsid w:val="008C5246"/>
    <w:rsid w:val="008C5478"/>
    <w:rsid w:val="008C57E5"/>
    <w:rsid w:val="008C5AD6"/>
    <w:rsid w:val="008C5B80"/>
    <w:rsid w:val="008C5D4E"/>
    <w:rsid w:val="008C5EBE"/>
    <w:rsid w:val="008C607E"/>
    <w:rsid w:val="008C60DB"/>
    <w:rsid w:val="008C68CA"/>
    <w:rsid w:val="008C7758"/>
    <w:rsid w:val="008C7902"/>
    <w:rsid w:val="008C7A4B"/>
    <w:rsid w:val="008D0020"/>
    <w:rsid w:val="008D09D1"/>
    <w:rsid w:val="008D0C05"/>
    <w:rsid w:val="008D0EF4"/>
    <w:rsid w:val="008D151A"/>
    <w:rsid w:val="008D4192"/>
    <w:rsid w:val="008D5000"/>
    <w:rsid w:val="008D58BD"/>
    <w:rsid w:val="008D668D"/>
    <w:rsid w:val="008D6888"/>
    <w:rsid w:val="008D6BAA"/>
    <w:rsid w:val="008D6D40"/>
    <w:rsid w:val="008D71CE"/>
    <w:rsid w:val="008E0780"/>
    <w:rsid w:val="008E0852"/>
    <w:rsid w:val="008E0E94"/>
    <w:rsid w:val="008E1234"/>
    <w:rsid w:val="008E197A"/>
    <w:rsid w:val="008E20F4"/>
    <w:rsid w:val="008E22C4"/>
    <w:rsid w:val="008E25B6"/>
    <w:rsid w:val="008E25BE"/>
    <w:rsid w:val="008E407F"/>
    <w:rsid w:val="008E444B"/>
    <w:rsid w:val="008E4B49"/>
    <w:rsid w:val="008E5517"/>
    <w:rsid w:val="008E5664"/>
    <w:rsid w:val="008E5787"/>
    <w:rsid w:val="008F039B"/>
    <w:rsid w:val="008F06F1"/>
    <w:rsid w:val="008F09D8"/>
    <w:rsid w:val="008F0D38"/>
    <w:rsid w:val="008F1C67"/>
    <w:rsid w:val="008F238D"/>
    <w:rsid w:val="008F2611"/>
    <w:rsid w:val="008F4312"/>
    <w:rsid w:val="008F4C21"/>
    <w:rsid w:val="008F4C86"/>
    <w:rsid w:val="008F4F74"/>
    <w:rsid w:val="008F519E"/>
    <w:rsid w:val="008F63D2"/>
    <w:rsid w:val="008F6CE3"/>
    <w:rsid w:val="008F7CF5"/>
    <w:rsid w:val="009009DF"/>
    <w:rsid w:val="00901503"/>
    <w:rsid w:val="0090301E"/>
    <w:rsid w:val="009034D3"/>
    <w:rsid w:val="00903884"/>
    <w:rsid w:val="00903CDB"/>
    <w:rsid w:val="00904130"/>
    <w:rsid w:val="009050EB"/>
    <w:rsid w:val="009057D2"/>
    <w:rsid w:val="00905A7F"/>
    <w:rsid w:val="00905BE1"/>
    <w:rsid w:val="009060DF"/>
    <w:rsid w:val="00906247"/>
    <w:rsid w:val="009062FD"/>
    <w:rsid w:val="009064A2"/>
    <w:rsid w:val="00907CF0"/>
    <w:rsid w:val="00910128"/>
    <w:rsid w:val="00910A3F"/>
    <w:rsid w:val="00910F8F"/>
    <w:rsid w:val="0091118D"/>
    <w:rsid w:val="009115B3"/>
    <w:rsid w:val="00911830"/>
    <w:rsid w:val="0091261A"/>
    <w:rsid w:val="0091363A"/>
    <w:rsid w:val="009148AD"/>
    <w:rsid w:val="00914B7E"/>
    <w:rsid w:val="00914B92"/>
    <w:rsid w:val="009155BC"/>
    <w:rsid w:val="00915758"/>
    <w:rsid w:val="00915A29"/>
    <w:rsid w:val="00915E96"/>
    <w:rsid w:val="0091674E"/>
    <w:rsid w:val="009168FE"/>
    <w:rsid w:val="00917114"/>
    <w:rsid w:val="00917E6C"/>
    <w:rsid w:val="00920333"/>
    <w:rsid w:val="00920771"/>
    <w:rsid w:val="00920C8A"/>
    <w:rsid w:val="009225A7"/>
    <w:rsid w:val="009229A9"/>
    <w:rsid w:val="009233BA"/>
    <w:rsid w:val="00923C02"/>
    <w:rsid w:val="00924519"/>
    <w:rsid w:val="009250C5"/>
    <w:rsid w:val="00925583"/>
    <w:rsid w:val="0092560D"/>
    <w:rsid w:val="0092590E"/>
    <w:rsid w:val="009259D4"/>
    <w:rsid w:val="00925A39"/>
    <w:rsid w:val="00927043"/>
    <w:rsid w:val="009278D5"/>
    <w:rsid w:val="00927EF3"/>
    <w:rsid w:val="00927FEB"/>
    <w:rsid w:val="009304C2"/>
    <w:rsid w:val="0093063C"/>
    <w:rsid w:val="009308FC"/>
    <w:rsid w:val="009317BC"/>
    <w:rsid w:val="00932AB3"/>
    <w:rsid w:val="00932BAD"/>
    <w:rsid w:val="00932F94"/>
    <w:rsid w:val="009346B2"/>
    <w:rsid w:val="00934930"/>
    <w:rsid w:val="00934BB2"/>
    <w:rsid w:val="00935CC3"/>
    <w:rsid w:val="0093666E"/>
    <w:rsid w:val="00936989"/>
    <w:rsid w:val="00936D66"/>
    <w:rsid w:val="009377C9"/>
    <w:rsid w:val="0093797F"/>
    <w:rsid w:val="0094033A"/>
    <w:rsid w:val="009405D0"/>
    <w:rsid w:val="0094091B"/>
    <w:rsid w:val="009409F4"/>
    <w:rsid w:val="00940EA4"/>
    <w:rsid w:val="00941581"/>
    <w:rsid w:val="00941A8D"/>
    <w:rsid w:val="00941CDA"/>
    <w:rsid w:val="00942A1A"/>
    <w:rsid w:val="00943027"/>
    <w:rsid w:val="00943A02"/>
    <w:rsid w:val="0094412B"/>
    <w:rsid w:val="009441DB"/>
    <w:rsid w:val="00944591"/>
    <w:rsid w:val="00944CAA"/>
    <w:rsid w:val="00944D72"/>
    <w:rsid w:val="00944EF3"/>
    <w:rsid w:val="00945377"/>
    <w:rsid w:val="009459AC"/>
    <w:rsid w:val="009459D6"/>
    <w:rsid w:val="00945D55"/>
    <w:rsid w:val="009460BB"/>
    <w:rsid w:val="00946224"/>
    <w:rsid w:val="00946403"/>
    <w:rsid w:val="00946444"/>
    <w:rsid w:val="00946EAB"/>
    <w:rsid w:val="009475C2"/>
    <w:rsid w:val="00947C26"/>
    <w:rsid w:val="00947FF8"/>
    <w:rsid w:val="009501BB"/>
    <w:rsid w:val="009506EF"/>
    <w:rsid w:val="009509D2"/>
    <w:rsid w:val="00950EFC"/>
    <w:rsid w:val="0095165A"/>
    <w:rsid w:val="00951CE8"/>
    <w:rsid w:val="009522BD"/>
    <w:rsid w:val="00952360"/>
    <w:rsid w:val="009525B3"/>
    <w:rsid w:val="00952C23"/>
    <w:rsid w:val="00952D70"/>
    <w:rsid w:val="00953565"/>
    <w:rsid w:val="009542F0"/>
    <w:rsid w:val="00954C90"/>
    <w:rsid w:val="00955651"/>
    <w:rsid w:val="00955A8E"/>
    <w:rsid w:val="0095603A"/>
    <w:rsid w:val="00956436"/>
    <w:rsid w:val="009568A7"/>
    <w:rsid w:val="0095758E"/>
    <w:rsid w:val="009606DB"/>
    <w:rsid w:val="00961347"/>
    <w:rsid w:val="00962267"/>
    <w:rsid w:val="00962377"/>
    <w:rsid w:val="00962382"/>
    <w:rsid w:val="009627C7"/>
    <w:rsid w:val="00962886"/>
    <w:rsid w:val="00962BCC"/>
    <w:rsid w:val="00963C58"/>
    <w:rsid w:val="00964681"/>
    <w:rsid w:val="0096497A"/>
    <w:rsid w:val="00965252"/>
    <w:rsid w:val="0096628F"/>
    <w:rsid w:val="00967192"/>
    <w:rsid w:val="00967FC7"/>
    <w:rsid w:val="00970206"/>
    <w:rsid w:val="009704BC"/>
    <w:rsid w:val="00970C0C"/>
    <w:rsid w:val="009710AE"/>
    <w:rsid w:val="0097180F"/>
    <w:rsid w:val="009723A1"/>
    <w:rsid w:val="00972DB2"/>
    <w:rsid w:val="00972E97"/>
    <w:rsid w:val="00972FBA"/>
    <w:rsid w:val="00973614"/>
    <w:rsid w:val="00973CC2"/>
    <w:rsid w:val="009742AB"/>
    <w:rsid w:val="00974874"/>
    <w:rsid w:val="009749B1"/>
    <w:rsid w:val="00974E1F"/>
    <w:rsid w:val="00975557"/>
    <w:rsid w:val="00976993"/>
    <w:rsid w:val="0097724C"/>
    <w:rsid w:val="009777AF"/>
    <w:rsid w:val="00977F39"/>
    <w:rsid w:val="00980866"/>
    <w:rsid w:val="009808DC"/>
    <w:rsid w:val="00980D24"/>
    <w:rsid w:val="009814D8"/>
    <w:rsid w:val="00981731"/>
    <w:rsid w:val="00982037"/>
    <w:rsid w:val="009822AD"/>
    <w:rsid w:val="009824DF"/>
    <w:rsid w:val="00982B69"/>
    <w:rsid w:val="0098358E"/>
    <w:rsid w:val="00983C2E"/>
    <w:rsid w:val="0098405A"/>
    <w:rsid w:val="0098426F"/>
    <w:rsid w:val="009843FA"/>
    <w:rsid w:val="00986610"/>
    <w:rsid w:val="009877D2"/>
    <w:rsid w:val="0098780B"/>
    <w:rsid w:val="00987845"/>
    <w:rsid w:val="00987F7B"/>
    <w:rsid w:val="00990965"/>
    <w:rsid w:val="00991A93"/>
    <w:rsid w:val="00992857"/>
    <w:rsid w:val="009928D5"/>
    <w:rsid w:val="009931C7"/>
    <w:rsid w:val="0099338C"/>
    <w:rsid w:val="00993AA3"/>
    <w:rsid w:val="009948C1"/>
    <w:rsid w:val="00995B27"/>
    <w:rsid w:val="00996166"/>
    <w:rsid w:val="00996772"/>
    <w:rsid w:val="00996C9F"/>
    <w:rsid w:val="00997037"/>
    <w:rsid w:val="00997A7D"/>
    <w:rsid w:val="009A0E5E"/>
    <w:rsid w:val="009A0F09"/>
    <w:rsid w:val="009A1229"/>
    <w:rsid w:val="009A12F2"/>
    <w:rsid w:val="009A1835"/>
    <w:rsid w:val="009A2E63"/>
    <w:rsid w:val="009A3188"/>
    <w:rsid w:val="009A3A3D"/>
    <w:rsid w:val="009A4083"/>
    <w:rsid w:val="009A44FA"/>
    <w:rsid w:val="009A4689"/>
    <w:rsid w:val="009A5698"/>
    <w:rsid w:val="009A5903"/>
    <w:rsid w:val="009A6BB1"/>
    <w:rsid w:val="009B00E6"/>
    <w:rsid w:val="009B0184"/>
    <w:rsid w:val="009B09CD"/>
    <w:rsid w:val="009B1028"/>
    <w:rsid w:val="009B2383"/>
    <w:rsid w:val="009B3EC7"/>
    <w:rsid w:val="009B4078"/>
    <w:rsid w:val="009B4356"/>
    <w:rsid w:val="009B4872"/>
    <w:rsid w:val="009B4AF2"/>
    <w:rsid w:val="009B4CC9"/>
    <w:rsid w:val="009B54E7"/>
    <w:rsid w:val="009B596B"/>
    <w:rsid w:val="009B5A6F"/>
    <w:rsid w:val="009B6193"/>
    <w:rsid w:val="009C0566"/>
    <w:rsid w:val="009C07D4"/>
    <w:rsid w:val="009C0A18"/>
    <w:rsid w:val="009C0F46"/>
    <w:rsid w:val="009C1272"/>
    <w:rsid w:val="009C1595"/>
    <w:rsid w:val="009C1726"/>
    <w:rsid w:val="009C1886"/>
    <w:rsid w:val="009C23A8"/>
    <w:rsid w:val="009C2AC9"/>
    <w:rsid w:val="009C2B44"/>
    <w:rsid w:val="009C2BD0"/>
    <w:rsid w:val="009C2F2E"/>
    <w:rsid w:val="009C30AA"/>
    <w:rsid w:val="009C43D1"/>
    <w:rsid w:val="009C4A81"/>
    <w:rsid w:val="009C4CD4"/>
    <w:rsid w:val="009C5608"/>
    <w:rsid w:val="009C59A6"/>
    <w:rsid w:val="009C59FC"/>
    <w:rsid w:val="009C5BA9"/>
    <w:rsid w:val="009C6A52"/>
    <w:rsid w:val="009D006D"/>
    <w:rsid w:val="009D068B"/>
    <w:rsid w:val="009D0A30"/>
    <w:rsid w:val="009D0AB2"/>
    <w:rsid w:val="009D1575"/>
    <w:rsid w:val="009D15DD"/>
    <w:rsid w:val="009D2304"/>
    <w:rsid w:val="009D29C0"/>
    <w:rsid w:val="009D3276"/>
    <w:rsid w:val="009D3715"/>
    <w:rsid w:val="009D3EFF"/>
    <w:rsid w:val="009D444C"/>
    <w:rsid w:val="009D4525"/>
    <w:rsid w:val="009D473A"/>
    <w:rsid w:val="009D4B14"/>
    <w:rsid w:val="009D5577"/>
    <w:rsid w:val="009D5952"/>
    <w:rsid w:val="009D6105"/>
    <w:rsid w:val="009D72BD"/>
    <w:rsid w:val="009E0ACE"/>
    <w:rsid w:val="009E0D69"/>
    <w:rsid w:val="009E0E79"/>
    <w:rsid w:val="009E1533"/>
    <w:rsid w:val="009E16D8"/>
    <w:rsid w:val="009E1EBE"/>
    <w:rsid w:val="009E232D"/>
    <w:rsid w:val="009E2383"/>
    <w:rsid w:val="009E2715"/>
    <w:rsid w:val="009E2785"/>
    <w:rsid w:val="009E2FA9"/>
    <w:rsid w:val="009E3804"/>
    <w:rsid w:val="009E3BB3"/>
    <w:rsid w:val="009E3FD2"/>
    <w:rsid w:val="009E4ABC"/>
    <w:rsid w:val="009E5870"/>
    <w:rsid w:val="009E5E1D"/>
    <w:rsid w:val="009E61AC"/>
    <w:rsid w:val="009E6485"/>
    <w:rsid w:val="009E6EA5"/>
    <w:rsid w:val="009E750B"/>
    <w:rsid w:val="009E7A6A"/>
    <w:rsid w:val="009F08F6"/>
    <w:rsid w:val="009F0CDB"/>
    <w:rsid w:val="009F0EA4"/>
    <w:rsid w:val="009F2A0F"/>
    <w:rsid w:val="009F2FCB"/>
    <w:rsid w:val="009F31DF"/>
    <w:rsid w:val="009F3403"/>
    <w:rsid w:val="009F39CB"/>
    <w:rsid w:val="009F3F07"/>
    <w:rsid w:val="009F481B"/>
    <w:rsid w:val="009F599D"/>
    <w:rsid w:val="009F72B9"/>
    <w:rsid w:val="009F7CEA"/>
    <w:rsid w:val="009F7E7A"/>
    <w:rsid w:val="00A00347"/>
    <w:rsid w:val="00A00BCC"/>
    <w:rsid w:val="00A00EE5"/>
    <w:rsid w:val="00A01FB8"/>
    <w:rsid w:val="00A03489"/>
    <w:rsid w:val="00A03832"/>
    <w:rsid w:val="00A047C0"/>
    <w:rsid w:val="00A0486F"/>
    <w:rsid w:val="00A049C9"/>
    <w:rsid w:val="00A049E2"/>
    <w:rsid w:val="00A05320"/>
    <w:rsid w:val="00A054DF"/>
    <w:rsid w:val="00A05711"/>
    <w:rsid w:val="00A061AF"/>
    <w:rsid w:val="00A06AE1"/>
    <w:rsid w:val="00A070C0"/>
    <w:rsid w:val="00A077D4"/>
    <w:rsid w:val="00A104D8"/>
    <w:rsid w:val="00A1050D"/>
    <w:rsid w:val="00A10A84"/>
    <w:rsid w:val="00A10B3E"/>
    <w:rsid w:val="00A111E9"/>
    <w:rsid w:val="00A119F1"/>
    <w:rsid w:val="00A11C6A"/>
    <w:rsid w:val="00A11C74"/>
    <w:rsid w:val="00A11CD2"/>
    <w:rsid w:val="00A12364"/>
    <w:rsid w:val="00A12B34"/>
    <w:rsid w:val="00A1344B"/>
    <w:rsid w:val="00A13908"/>
    <w:rsid w:val="00A13F03"/>
    <w:rsid w:val="00A1471D"/>
    <w:rsid w:val="00A151FD"/>
    <w:rsid w:val="00A152E6"/>
    <w:rsid w:val="00A15EB1"/>
    <w:rsid w:val="00A16C34"/>
    <w:rsid w:val="00A16C49"/>
    <w:rsid w:val="00A16FD2"/>
    <w:rsid w:val="00A17423"/>
    <w:rsid w:val="00A17B98"/>
    <w:rsid w:val="00A17C0E"/>
    <w:rsid w:val="00A20076"/>
    <w:rsid w:val="00A200E9"/>
    <w:rsid w:val="00A201AB"/>
    <w:rsid w:val="00A201C6"/>
    <w:rsid w:val="00A216A2"/>
    <w:rsid w:val="00A219E7"/>
    <w:rsid w:val="00A2290B"/>
    <w:rsid w:val="00A229E4"/>
    <w:rsid w:val="00A2417A"/>
    <w:rsid w:val="00A246C2"/>
    <w:rsid w:val="00A24A6A"/>
    <w:rsid w:val="00A26318"/>
    <w:rsid w:val="00A26D8D"/>
    <w:rsid w:val="00A275DA"/>
    <w:rsid w:val="00A27692"/>
    <w:rsid w:val="00A31236"/>
    <w:rsid w:val="00A31C6F"/>
    <w:rsid w:val="00A328C6"/>
    <w:rsid w:val="00A339BD"/>
    <w:rsid w:val="00A33C4A"/>
    <w:rsid w:val="00A3403E"/>
    <w:rsid w:val="00A3560F"/>
    <w:rsid w:val="00A35AE5"/>
    <w:rsid w:val="00A35D4E"/>
    <w:rsid w:val="00A35D99"/>
    <w:rsid w:val="00A35DD1"/>
    <w:rsid w:val="00A35E25"/>
    <w:rsid w:val="00A366DD"/>
    <w:rsid w:val="00A36DC1"/>
    <w:rsid w:val="00A403E2"/>
    <w:rsid w:val="00A40714"/>
    <w:rsid w:val="00A40884"/>
    <w:rsid w:val="00A40F83"/>
    <w:rsid w:val="00A41B7C"/>
    <w:rsid w:val="00A423F1"/>
    <w:rsid w:val="00A42C28"/>
    <w:rsid w:val="00A43765"/>
    <w:rsid w:val="00A43A51"/>
    <w:rsid w:val="00A43B6B"/>
    <w:rsid w:val="00A43D46"/>
    <w:rsid w:val="00A44144"/>
    <w:rsid w:val="00A452E5"/>
    <w:rsid w:val="00A45C7E"/>
    <w:rsid w:val="00A466E5"/>
    <w:rsid w:val="00A46AF0"/>
    <w:rsid w:val="00A47344"/>
    <w:rsid w:val="00A477E6"/>
    <w:rsid w:val="00A4790E"/>
    <w:rsid w:val="00A47AA2"/>
    <w:rsid w:val="00A47C1B"/>
    <w:rsid w:val="00A50003"/>
    <w:rsid w:val="00A50008"/>
    <w:rsid w:val="00A50895"/>
    <w:rsid w:val="00A50C86"/>
    <w:rsid w:val="00A50D64"/>
    <w:rsid w:val="00A518F1"/>
    <w:rsid w:val="00A51BD6"/>
    <w:rsid w:val="00A51D48"/>
    <w:rsid w:val="00A51FB5"/>
    <w:rsid w:val="00A524A3"/>
    <w:rsid w:val="00A526AD"/>
    <w:rsid w:val="00A5337D"/>
    <w:rsid w:val="00A5422E"/>
    <w:rsid w:val="00A544B9"/>
    <w:rsid w:val="00A55079"/>
    <w:rsid w:val="00A554DA"/>
    <w:rsid w:val="00A5564B"/>
    <w:rsid w:val="00A55C6C"/>
    <w:rsid w:val="00A56251"/>
    <w:rsid w:val="00A57249"/>
    <w:rsid w:val="00A57C2D"/>
    <w:rsid w:val="00A57CE8"/>
    <w:rsid w:val="00A60293"/>
    <w:rsid w:val="00A61155"/>
    <w:rsid w:val="00A61854"/>
    <w:rsid w:val="00A61E27"/>
    <w:rsid w:val="00A61E76"/>
    <w:rsid w:val="00A61F48"/>
    <w:rsid w:val="00A62B97"/>
    <w:rsid w:val="00A62DE2"/>
    <w:rsid w:val="00A62E6C"/>
    <w:rsid w:val="00A6389A"/>
    <w:rsid w:val="00A63A09"/>
    <w:rsid w:val="00A63DC8"/>
    <w:rsid w:val="00A647A0"/>
    <w:rsid w:val="00A65246"/>
    <w:rsid w:val="00A65D67"/>
    <w:rsid w:val="00A66056"/>
    <w:rsid w:val="00A66143"/>
    <w:rsid w:val="00A66CBC"/>
    <w:rsid w:val="00A66F58"/>
    <w:rsid w:val="00A6799F"/>
    <w:rsid w:val="00A70990"/>
    <w:rsid w:val="00A71EEB"/>
    <w:rsid w:val="00A726A7"/>
    <w:rsid w:val="00A72F13"/>
    <w:rsid w:val="00A73765"/>
    <w:rsid w:val="00A73AFE"/>
    <w:rsid w:val="00A754F3"/>
    <w:rsid w:val="00A7683F"/>
    <w:rsid w:val="00A8008C"/>
    <w:rsid w:val="00A802FB"/>
    <w:rsid w:val="00A80403"/>
    <w:rsid w:val="00A809AC"/>
    <w:rsid w:val="00A80E2F"/>
    <w:rsid w:val="00A81018"/>
    <w:rsid w:val="00A8102E"/>
    <w:rsid w:val="00A81B03"/>
    <w:rsid w:val="00A8273B"/>
    <w:rsid w:val="00A83AA1"/>
    <w:rsid w:val="00A8409A"/>
    <w:rsid w:val="00A841CC"/>
    <w:rsid w:val="00A844CE"/>
    <w:rsid w:val="00A84C8E"/>
    <w:rsid w:val="00A84D1C"/>
    <w:rsid w:val="00A84FE2"/>
    <w:rsid w:val="00A856A2"/>
    <w:rsid w:val="00A8679A"/>
    <w:rsid w:val="00A86908"/>
    <w:rsid w:val="00A869D2"/>
    <w:rsid w:val="00A86B48"/>
    <w:rsid w:val="00A8738A"/>
    <w:rsid w:val="00A878E8"/>
    <w:rsid w:val="00A90385"/>
    <w:rsid w:val="00A907A8"/>
    <w:rsid w:val="00A91A5F"/>
    <w:rsid w:val="00A91B47"/>
    <w:rsid w:val="00A91EAA"/>
    <w:rsid w:val="00A924EA"/>
    <w:rsid w:val="00A9264B"/>
    <w:rsid w:val="00A93000"/>
    <w:rsid w:val="00A941C9"/>
    <w:rsid w:val="00A942A7"/>
    <w:rsid w:val="00A943BB"/>
    <w:rsid w:val="00A95C85"/>
    <w:rsid w:val="00A95E21"/>
    <w:rsid w:val="00A9616A"/>
    <w:rsid w:val="00A96237"/>
    <w:rsid w:val="00A963A4"/>
    <w:rsid w:val="00A966A4"/>
    <w:rsid w:val="00A96DCC"/>
    <w:rsid w:val="00A97736"/>
    <w:rsid w:val="00A97DC1"/>
    <w:rsid w:val="00A97E66"/>
    <w:rsid w:val="00AA0AC1"/>
    <w:rsid w:val="00AA100F"/>
    <w:rsid w:val="00AA188F"/>
    <w:rsid w:val="00AA1EA4"/>
    <w:rsid w:val="00AA2B9C"/>
    <w:rsid w:val="00AA30AF"/>
    <w:rsid w:val="00AA3C3D"/>
    <w:rsid w:val="00AA4739"/>
    <w:rsid w:val="00AA47EA"/>
    <w:rsid w:val="00AA5091"/>
    <w:rsid w:val="00AA530D"/>
    <w:rsid w:val="00AA53B0"/>
    <w:rsid w:val="00AA5B4D"/>
    <w:rsid w:val="00AA63A9"/>
    <w:rsid w:val="00AA6F19"/>
    <w:rsid w:val="00AA7A0A"/>
    <w:rsid w:val="00AA7E07"/>
    <w:rsid w:val="00AB0121"/>
    <w:rsid w:val="00AB013A"/>
    <w:rsid w:val="00AB0B3D"/>
    <w:rsid w:val="00AB0DD2"/>
    <w:rsid w:val="00AB1112"/>
    <w:rsid w:val="00AB12DD"/>
    <w:rsid w:val="00AB1607"/>
    <w:rsid w:val="00AB17F6"/>
    <w:rsid w:val="00AB1D47"/>
    <w:rsid w:val="00AB3558"/>
    <w:rsid w:val="00AB39C9"/>
    <w:rsid w:val="00AB4292"/>
    <w:rsid w:val="00AB4E03"/>
    <w:rsid w:val="00AB4E76"/>
    <w:rsid w:val="00AB5252"/>
    <w:rsid w:val="00AB5407"/>
    <w:rsid w:val="00AB5C71"/>
    <w:rsid w:val="00AB6B77"/>
    <w:rsid w:val="00AB71C8"/>
    <w:rsid w:val="00AC00B9"/>
    <w:rsid w:val="00AC0237"/>
    <w:rsid w:val="00AC0460"/>
    <w:rsid w:val="00AC0933"/>
    <w:rsid w:val="00AC0A30"/>
    <w:rsid w:val="00AC100B"/>
    <w:rsid w:val="00AC1B7C"/>
    <w:rsid w:val="00AC26D8"/>
    <w:rsid w:val="00AC307C"/>
    <w:rsid w:val="00AC3A4B"/>
    <w:rsid w:val="00AC3D72"/>
    <w:rsid w:val="00AC3ECC"/>
    <w:rsid w:val="00AC455A"/>
    <w:rsid w:val="00AC4734"/>
    <w:rsid w:val="00AC4B40"/>
    <w:rsid w:val="00AC60C2"/>
    <w:rsid w:val="00AC6CC4"/>
    <w:rsid w:val="00AC6D00"/>
    <w:rsid w:val="00AC76C6"/>
    <w:rsid w:val="00AD0973"/>
    <w:rsid w:val="00AD2182"/>
    <w:rsid w:val="00AD2392"/>
    <w:rsid w:val="00AD268D"/>
    <w:rsid w:val="00AD28E5"/>
    <w:rsid w:val="00AD2E6D"/>
    <w:rsid w:val="00AD3749"/>
    <w:rsid w:val="00AD3C4C"/>
    <w:rsid w:val="00AD3DBC"/>
    <w:rsid w:val="00AD3F85"/>
    <w:rsid w:val="00AD4279"/>
    <w:rsid w:val="00AD4337"/>
    <w:rsid w:val="00AD4CEB"/>
    <w:rsid w:val="00AD4E2E"/>
    <w:rsid w:val="00AD5AE6"/>
    <w:rsid w:val="00AD6723"/>
    <w:rsid w:val="00AD6AE6"/>
    <w:rsid w:val="00AD70E7"/>
    <w:rsid w:val="00AE04A6"/>
    <w:rsid w:val="00AE0842"/>
    <w:rsid w:val="00AE1115"/>
    <w:rsid w:val="00AE1401"/>
    <w:rsid w:val="00AE1A5F"/>
    <w:rsid w:val="00AE3781"/>
    <w:rsid w:val="00AE45F9"/>
    <w:rsid w:val="00AE4917"/>
    <w:rsid w:val="00AE49C5"/>
    <w:rsid w:val="00AE4B49"/>
    <w:rsid w:val="00AE5693"/>
    <w:rsid w:val="00AE5AB9"/>
    <w:rsid w:val="00AE62D5"/>
    <w:rsid w:val="00AE68FA"/>
    <w:rsid w:val="00AE75D4"/>
    <w:rsid w:val="00AE7A23"/>
    <w:rsid w:val="00AE7BCF"/>
    <w:rsid w:val="00AE7D6D"/>
    <w:rsid w:val="00AE7FAF"/>
    <w:rsid w:val="00AF00F5"/>
    <w:rsid w:val="00AF0BAD"/>
    <w:rsid w:val="00AF0D91"/>
    <w:rsid w:val="00AF136A"/>
    <w:rsid w:val="00AF1B15"/>
    <w:rsid w:val="00AF1C91"/>
    <w:rsid w:val="00AF1D18"/>
    <w:rsid w:val="00AF23EC"/>
    <w:rsid w:val="00AF2919"/>
    <w:rsid w:val="00AF34C4"/>
    <w:rsid w:val="00AF4524"/>
    <w:rsid w:val="00AF476B"/>
    <w:rsid w:val="00AF4DCE"/>
    <w:rsid w:val="00AF5C08"/>
    <w:rsid w:val="00AF6B7C"/>
    <w:rsid w:val="00AF78EF"/>
    <w:rsid w:val="00AF794B"/>
    <w:rsid w:val="00B0015F"/>
    <w:rsid w:val="00B00169"/>
    <w:rsid w:val="00B0051A"/>
    <w:rsid w:val="00B00E3E"/>
    <w:rsid w:val="00B011D5"/>
    <w:rsid w:val="00B021A5"/>
    <w:rsid w:val="00B02838"/>
    <w:rsid w:val="00B02952"/>
    <w:rsid w:val="00B02A57"/>
    <w:rsid w:val="00B038C3"/>
    <w:rsid w:val="00B03DB7"/>
    <w:rsid w:val="00B04834"/>
    <w:rsid w:val="00B04957"/>
    <w:rsid w:val="00B04CB8"/>
    <w:rsid w:val="00B05435"/>
    <w:rsid w:val="00B05768"/>
    <w:rsid w:val="00B0609E"/>
    <w:rsid w:val="00B06258"/>
    <w:rsid w:val="00B0647E"/>
    <w:rsid w:val="00B06967"/>
    <w:rsid w:val="00B0696C"/>
    <w:rsid w:val="00B076B3"/>
    <w:rsid w:val="00B07F24"/>
    <w:rsid w:val="00B10B4E"/>
    <w:rsid w:val="00B116A0"/>
    <w:rsid w:val="00B11876"/>
    <w:rsid w:val="00B11981"/>
    <w:rsid w:val="00B11C94"/>
    <w:rsid w:val="00B124DD"/>
    <w:rsid w:val="00B15372"/>
    <w:rsid w:val="00B157ED"/>
    <w:rsid w:val="00B15B4F"/>
    <w:rsid w:val="00B16515"/>
    <w:rsid w:val="00B17F46"/>
    <w:rsid w:val="00B20519"/>
    <w:rsid w:val="00B205C7"/>
    <w:rsid w:val="00B20778"/>
    <w:rsid w:val="00B207CA"/>
    <w:rsid w:val="00B20D13"/>
    <w:rsid w:val="00B2110C"/>
    <w:rsid w:val="00B21416"/>
    <w:rsid w:val="00B2146A"/>
    <w:rsid w:val="00B21C5C"/>
    <w:rsid w:val="00B22038"/>
    <w:rsid w:val="00B22112"/>
    <w:rsid w:val="00B22C00"/>
    <w:rsid w:val="00B2361F"/>
    <w:rsid w:val="00B24391"/>
    <w:rsid w:val="00B24D90"/>
    <w:rsid w:val="00B25805"/>
    <w:rsid w:val="00B26364"/>
    <w:rsid w:val="00B2692B"/>
    <w:rsid w:val="00B2718B"/>
    <w:rsid w:val="00B27622"/>
    <w:rsid w:val="00B3040A"/>
    <w:rsid w:val="00B305D3"/>
    <w:rsid w:val="00B3185B"/>
    <w:rsid w:val="00B3189D"/>
    <w:rsid w:val="00B31C09"/>
    <w:rsid w:val="00B33EEE"/>
    <w:rsid w:val="00B348D8"/>
    <w:rsid w:val="00B34B07"/>
    <w:rsid w:val="00B350FD"/>
    <w:rsid w:val="00B3524B"/>
    <w:rsid w:val="00B352B3"/>
    <w:rsid w:val="00B35ECD"/>
    <w:rsid w:val="00B360E8"/>
    <w:rsid w:val="00B361A1"/>
    <w:rsid w:val="00B40221"/>
    <w:rsid w:val="00B40612"/>
    <w:rsid w:val="00B41FC5"/>
    <w:rsid w:val="00B422A1"/>
    <w:rsid w:val="00B439C8"/>
    <w:rsid w:val="00B447D8"/>
    <w:rsid w:val="00B44C22"/>
    <w:rsid w:val="00B4521B"/>
    <w:rsid w:val="00B4527D"/>
    <w:rsid w:val="00B45A5E"/>
    <w:rsid w:val="00B45BF4"/>
    <w:rsid w:val="00B46A2D"/>
    <w:rsid w:val="00B47256"/>
    <w:rsid w:val="00B47ABF"/>
    <w:rsid w:val="00B509F8"/>
    <w:rsid w:val="00B51003"/>
    <w:rsid w:val="00B51194"/>
    <w:rsid w:val="00B517D3"/>
    <w:rsid w:val="00B51CF7"/>
    <w:rsid w:val="00B52374"/>
    <w:rsid w:val="00B526C7"/>
    <w:rsid w:val="00B52826"/>
    <w:rsid w:val="00B5292B"/>
    <w:rsid w:val="00B53FCC"/>
    <w:rsid w:val="00B548D9"/>
    <w:rsid w:val="00B5499F"/>
    <w:rsid w:val="00B54BCB"/>
    <w:rsid w:val="00B554BA"/>
    <w:rsid w:val="00B566B8"/>
    <w:rsid w:val="00B5697E"/>
    <w:rsid w:val="00B56B13"/>
    <w:rsid w:val="00B5732F"/>
    <w:rsid w:val="00B5776D"/>
    <w:rsid w:val="00B579DB"/>
    <w:rsid w:val="00B60AAF"/>
    <w:rsid w:val="00B60CA9"/>
    <w:rsid w:val="00B60DD2"/>
    <w:rsid w:val="00B6166F"/>
    <w:rsid w:val="00B6207F"/>
    <w:rsid w:val="00B6215A"/>
    <w:rsid w:val="00B626F0"/>
    <w:rsid w:val="00B628CB"/>
    <w:rsid w:val="00B62F2F"/>
    <w:rsid w:val="00B63155"/>
    <w:rsid w:val="00B6341B"/>
    <w:rsid w:val="00B6352E"/>
    <w:rsid w:val="00B636A7"/>
    <w:rsid w:val="00B637F9"/>
    <w:rsid w:val="00B63974"/>
    <w:rsid w:val="00B63977"/>
    <w:rsid w:val="00B63D30"/>
    <w:rsid w:val="00B63F1C"/>
    <w:rsid w:val="00B641A1"/>
    <w:rsid w:val="00B64F5A"/>
    <w:rsid w:val="00B65800"/>
    <w:rsid w:val="00B65F8D"/>
    <w:rsid w:val="00B661D7"/>
    <w:rsid w:val="00B66398"/>
    <w:rsid w:val="00B6656D"/>
    <w:rsid w:val="00B67FFA"/>
    <w:rsid w:val="00B7006B"/>
    <w:rsid w:val="00B708EF"/>
    <w:rsid w:val="00B70D8F"/>
    <w:rsid w:val="00B714BA"/>
    <w:rsid w:val="00B71596"/>
    <w:rsid w:val="00B71B5E"/>
    <w:rsid w:val="00B73208"/>
    <w:rsid w:val="00B73547"/>
    <w:rsid w:val="00B735DC"/>
    <w:rsid w:val="00B73918"/>
    <w:rsid w:val="00B73BF7"/>
    <w:rsid w:val="00B73C63"/>
    <w:rsid w:val="00B74726"/>
    <w:rsid w:val="00B74739"/>
    <w:rsid w:val="00B74E3D"/>
    <w:rsid w:val="00B753D1"/>
    <w:rsid w:val="00B756CE"/>
    <w:rsid w:val="00B76BCF"/>
    <w:rsid w:val="00B77094"/>
    <w:rsid w:val="00B772E7"/>
    <w:rsid w:val="00B772EB"/>
    <w:rsid w:val="00B77BB8"/>
    <w:rsid w:val="00B77D57"/>
    <w:rsid w:val="00B8242B"/>
    <w:rsid w:val="00B82A9E"/>
    <w:rsid w:val="00B83455"/>
    <w:rsid w:val="00B83D06"/>
    <w:rsid w:val="00B844E8"/>
    <w:rsid w:val="00B85A3A"/>
    <w:rsid w:val="00B85A70"/>
    <w:rsid w:val="00B876EE"/>
    <w:rsid w:val="00B87791"/>
    <w:rsid w:val="00B9029D"/>
    <w:rsid w:val="00B90809"/>
    <w:rsid w:val="00B912FE"/>
    <w:rsid w:val="00B918DD"/>
    <w:rsid w:val="00B91B6F"/>
    <w:rsid w:val="00B922BC"/>
    <w:rsid w:val="00B92315"/>
    <w:rsid w:val="00B92345"/>
    <w:rsid w:val="00B925F3"/>
    <w:rsid w:val="00B9272C"/>
    <w:rsid w:val="00B936F0"/>
    <w:rsid w:val="00B94390"/>
    <w:rsid w:val="00B947D1"/>
    <w:rsid w:val="00B94B98"/>
    <w:rsid w:val="00B94CAC"/>
    <w:rsid w:val="00B95897"/>
    <w:rsid w:val="00B96285"/>
    <w:rsid w:val="00B96C04"/>
    <w:rsid w:val="00BA06B3"/>
    <w:rsid w:val="00BA273B"/>
    <w:rsid w:val="00BA32BA"/>
    <w:rsid w:val="00BA32CA"/>
    <w:rsid w:val="00BA3545"/>
    <w:rsid w:val="00BA39B3"/>
    <w:rsid w:val="00BA3F26"/>
    <w:rsid w:val="00BA43E0"/>
    <w:rsid w:val="00BA44EB"/>
    <w:rsid w:val="00BA453C"/>
    <w:rsid w:val="00BA4765"/>
    <w:rsid w:val="00BA477A"/>
    <w:rsid w:val="00BA4B18"/>
    <w:rsid w:val="00BA58DF"/>
    <w:rsid w:val="00BA5A2F"/>
    <w:rsid w:val="00BA5A59"/>
    <w:rsid w:val="00BA5DC2"/>
    <w:rsid w:val="00BA607F"/>
    <w:rsid w:val="00BA6143"/>
    <w:rsid w:val="00BA6C7C"/>
    <w:rsid w:val="00BA7016"/>
    <w:rsid w:val="00BA76D0"/>
    <w:rsid w:val="00BA787B"/>
    <w:rsid w:val="00BB0401"/>
    <w:rsid w:val="00BB05B4"/>
    <w:rsid w:val="00BB20BB"/>
    <w:rsid w:val="00BB20F2"/>
    <w:rsid w:val="00BB2212"/>
    <w:rsid w:val="00BB2A22"/>
    <w:rsid w:val="00BB4A95"/>
    <w:rsid w:val="00BB5178"/>
    <w:rsid w:val="00BB5A41"/>
    <w:rsid w:val="00BB5F94"/>
    <w:rsid w:val="00BB67AE"/>
    <w:rsid w:val="00BB6C5F"/>
    <w:rsid w:val="00BB6E85"/>
    <w:rsid w:val="00BB728B"/>
    <w:rsid w:val="00BB7702"/>
    <w:rsid w:val="00BB7718"/>
    <w:rsid w:val="00BB7B92"/>
    <w:rsid w:val="00BB7E43"/>
    <w:rsid w:val="00BC0410"/>
    <w:rsid w:val="00BC049F"/>
    <w:rsid w:val="00BC0D53"/>
    <w:rsid w:val="00BC0E5C"/>
    <w:rsid w:val="00BC1AD9"/>
    <w:rsid w:val="00BC2F30"/>
    <w:rsid w:val="00BC3045"/>
    <w:rsid w:val="00BC3609"/>
    <w:rsid w:val="00BC3791"/>
    <w:rsid w:val="00BC4040"/>
    <w:rsid w:val="00BC465F"/>
    <w:rsid w:val="00BC5869"/>
    <w:rsid w:val="00BC58D3"/>
    <w:rsid w:val="00BC5ECB"/>
    <w:rsid w:val="00BC6099"/>
    <w:rsid w:val="00BC62F7"/>
    <w:rsid w:val="00BC683C"/>
    <w:rsid w:val="00BC6B01"/>
    <w:rsid w:val="00BC757F"/>
    <w:rsid w:val="00BC7EA6"/>
    <w:rsid w:val="00BD003A"/>
    <w:rsid w:val="00BD175A"/>
    <w:rsid w:val="00BD1D45"/>
    <w:rsid w:val="00BD1EA1"/>
    <w:rsid w:val="00BD2865"/>
    <w:rsid w:val="00BD3099"/>
    <w:rsid w:val="00BD3E62"/>
    <w:rsid w:val="00BD477A"/>
    <w:rsid w:val="00BD48F1"/>
    <w:rsid w:val="00BD4C36"/>
    <w:rsid w:val="00BD51C1"/>
    <w:rsid w:val="00BD5261"/>
    <w:rsid w:val="00BD5557"/>
    <w:rsid w:val="00BD5932"/>
    <w:rsid w:val="00BD686B"/>
    <w:rsid w:val="00BD6CB8"/>
    <w:rsid w:val="00BD712E"/>
    <w:rsid w:val="00BD73E6"/>
    <w:rsid w:val="00BD762C"/>
    <w:rsid w:val="00BE0446"/>
    <w:rsid w:val="00BE21A9"/>
    <w:rsid w:val="00BE263E"/>
    <w:rsid w:val="00BE2C35"/>
    <w:rsid w:val="00BE3045"/>
    <w:rsid w:val="00BE3611"/>
    <w:rsid w:val="00BE37BD"/>
    <w:rsid w:val="00BE3917"/>
    <w:rsid w:val="00BE3953"/>
    <w:rsid w:val="00BE3F11"/>
    <w:rsid w:val="00BE438D"/>
    <w:rsid w:val="00BE4675"/>
    <w:rsid w:val="00BE552A"/>
    <w:rsid w:val="00BE5851"/>
    <w:rsid w:val="00BE5916"/>
    <w:rsid w:val="00BE5F64"/>
    <w:rsid w:val="00BE603A"/>
    <w:rsid w:val="00BE6CB3"/>
    <w:rsid w:val="00BE6DCE"/>
    <w:rsid w:val="00BE7DBE"/>
    <w:rsid w:val="00BF099D"/>
    <w:rsid w:val="00BF0CC9"/>
    <w:rsid w:val="00BF128A"/>
    <w:rsid w:val="00BF15A0"/>
    <w:rsid w:val="00BF17F7"/>
    <w:rsid w:val="00BF1948"/>
    <w:rsid w:val="00BF1B10"/>
    <w:rsid w:val="00BF2436"/>
    <w:rsid w:val="00BF2C8B"/>
    <w:rsid w:val="00BF321B"/>
    <w:rsid w:val="00BF36A4"/>
    <w:rsid w:val="00BF3773"/>
    <w:rsid w:val="00BF3ACA"/>
    <w:rsid w:val="00BF3E14"/>
    <w:rsid w:val="00BF3F57"/>
    <w:rsid w:val="00BF4644"/>
    <w:rsid w:val="00BF5030"/>
    <w:rsid w:val="00BF6269"/>
    <w:rsid w:val="00BF63AA"/>
    <w:rsid w:val="00BF64C7"/>
    <w:rsid w:val="00BF6B2F"/>
    <w:rsid w:val="00BF6C32"/>
    <w:rsid w:val="00C005E1"/>
    <w:rsid w:val="00C00D18"/>
    <w:rsid w:val="00C00D63"/>
    <w:rsid w:val="00C00D9F"/>
    <w:rsid w:val="00C0171D"/>
    <w:rsid w:val="00C01AC1"/>
    <w:rsid w:val="00C022B3"/>
    <w:rsid w:val="00C02D9F"/>
    <w:rsid w:val="00C03604"/>
    <w:rsid w:val="00C03B8D"/>
    <w:rsid w:val="00C04130"/>
    <w:rsid w:val="00C0428C"/>
    <w:rsid w:val="00C04532"/>
    <w:rsid w:val="00C048D9"/>
    <w:rsid w:val="00C051B8"/>
    <w:rsid w:val="00C05358"/>
    <w:rsid w:val="00C05492"/>
    <w:rsid w:val="00C0604C"/>
    <w:rsid w:val="00C06D1A"/>
    <w:rsid w:val="00C06FC3"/>
    <w:rsid w:val="00C070D1"/>
    <w:rsid w:val="00C075F3"/>
    <w:rsid w:val="00C078F3"/>
    <w:rsid w:val="00C11262"/>
    <w:rsid w:val="00C11963"/>
    <w:rsid w:val="00C11CDA"/>
    <w:rsid w:val="00C11DE6"/>
    <w:rsid w:val="00C1261F"/>
    <w:rsid w:val="00C12A01"/>
    <w:rsid w:val="00C12AEB"/>
    <w:rsid w:val="00C12BF4"/>
    <w:rsid w:val="00C1315F"/>
    <w:rsid w:val="00C1356B"/>
    <w:rsid w:val="00C1421A"/>
    <w:rsid w:val="00C151D0"/>
    <w:rsid w:val="00C1593E"/>
    <w:rsid w:val="00C17526"/>
    <w:rsid w:val="00C17C1B"/>
    <w:rsid w:val="00C20366"/>
    <w:rsid w:val="00C21579"/>
    <w:rsid w:val="00C21A09"/>
    <w:rsid w:val="00C2309E"/>
    <w:rsid w:val="00C237EF"/>
    <w:rsid w:val="00C237F5"/>
    <w:rsid w:val="00C24241"/>
    <w:rsid w:val="00C2441E"/>
    <w:rsid w:val="00C24516"/>
    <w:rsid w:val="00C247D2"/>
    <w:rsid w:val="00C24A70"/>
    <w:rsid w:val="00C25C61"/>
    <w:rsid w:val="00C26BC4"/>
    <w:rsid w:val="00C26C34"/>
    <w:rsid w:val="00C27C76"/>
    <w:rsid w:val="00C27E40"/>
    <w:rsid w:val="00C317AA"/>
    <w:rsid w:val="00C31FE9"/>
    <w:rsid w:val="00C323D0"/>
    <w:rsid w:val="00C325C5"/>
    <w:rsid w:val="00C328F2"/>
    <w:rsid w:val="00C338F1"/>
    <w:rsid w:val="00C34A7D"/>
    <w:rsid w:val="00C34B1A"/>
    <w:rsid w:val="00C34CD5"/>
    <w:rsid w:val="00C35441"/>
    <w:rsid w:val="00C3596F"/>
    <w:rsid w:val="00C36167"/>
    <w:rsid w:val="00C36247"/>
    <w:rsid w:val="00C3671A"/>
    <w:rsid w:val="00C36D69"/>
    <w:rsid w:val="00C370EF"/>
    <w:rsid w:val="00C373F2"/>
    <w:rsid w:val="00C402D0"/>
    <w:rsid w:val="00C40424"/>
    <w:rsid w:val="00C410E5"/>
    <w:rsid w:val="00C41387"/>
    <w:rsid w:val="00C42132"/>
    <w:rsid w:val="00C4276C"/>
    <w:rsid w:val="00C4329D"/>
    <w:rsid w:val="00C43374"/>
    <w:rsid w:val="00C43B2E"/>
    <w:rsid w:val="00C447B4"/>
    <w:rsid w:val="00C44BC0"/>
    <w:rsid w:val="00C45A69"/>
    <w:rsid w:val="00C46033"/>
    <w:rsid w:val="00C468ED"/>
    <w:rsid w:val="00C469D7"/>
    <w:rsid w:val="00C46AA2"/>
    <w:rsid w:val="00C46C48"/>
    <w:rsid w:val="00C46F3F"/>
    <w:rsid w:val="00C4733A"/>
    <w:rsid w:val="00C503A9"/>
    <w:rsid w:val="00C50BCF"/>
    <w:rsid w:val="00C510FF"/>
    <w:rsid w:val="00C5196E"/>
    <w:rsid w:val="00C5217A"/>
    <w:rsid w:val="00C52960"/>
    <w:rsid w:val="00C52979"/>
    <w:rsid w:val="00C52B00"/>
    <w:rsid w:val="00C52B98"/>
    <w:rsid w:val="00C530BE"/>
    <w:rsid w:val="00C54147"/>
    <w:rsid w:val="00C542F0"/>
    <w:rsid w:val="00C54D63"/>
    <w:rsid w:val="00C55F0E"/>
    <w:rsid w:val="00C5709A"/>
    <w:rsid w:val="00C57231"/>
    <w:rsid w:val="00C575D0"/>
    <w:rsid w:val="00C57611"/>
    <w:rsid w:val="00C5762D"/>
    <w:rsid w:val="00C57CDB"/>
    <w:rsid w:val="00C600FC"/>
    <w:rsid w:val="00C60A9B"/>
    <w:rsid w:val="00C60BFF"/>
    <w:rsid w:val="00C60F8E"/>
    <w:rsid w:val="00C6108B"/>
    <w:rsid w:val="00C61703"/>
    <w:rsid w:val="00C634A7"/>
    <w:rsid w:val="00C63B0E"/>
    <w:rsid w:val="00C64C4E"/>
    <w:rsid w:val="00C65239"/>
    <w:rsid w:val="00C65488"/>
    <w:rsid w:val="00C66B2F"/>
    <w:rsid w:val="00C67911"/>
    <w:rsid w:val="00C704E9"/>
    <w:rsid w:val="00C712B2"/>
    <w:rsid w:val="00C71559"/>
    <w:rsid w:val="00C71E86"/>
    <w:rsid w:val="00C72159"/>
    <w:rsid w:val="00C7233D"/>
    <w:rsid w:val="00C723BC"/>
    <w:rsid w:val="00C72E68"/>
    <w:rsid w:val="00C73810"/>
    <w:rsid w:val="00C73D4E"/>
    <w:rsid w:val="00C73F85"/>
    <w:rsid w:val="00C7480A"/>
    <w:rsid w:val="00C75495"/>
    <w:rsid w:val="00C754BD"/>
    <w:rsid w:val="00C75896"/>
    <w:rsid w:val="00C76025"/>
    <w:rsid w:val="00C76210"/>
    <w:rsid w:val="00C76888"/>
    <w:rsid w:val="00C768AA"/>
    <w:rsid w:val="00C7740D"/>
    <w:rsid w:val="00C77983"/>
    <w:rsid w:val="00C77ECF"/>
    <w:rsid w:val="00C80A88"/>
    <w:rsid w:val="00C80C9F"/>
    <w:rsid w:val="00C80D03"/>
    <w:rsid w:val="00C80D37"/>
    <w:rsid w:val="00C811D4"/>
    <w:rsid w:val="00C81346"/>
    <w:rsid w:val="00C8151A"/>
    <w:rsid w:val="00C815E9"/>
    <w:rsid w:val="00C81770"/>
    <w:rsid w:val="00C81C99"/>
    <w:rsid w:val="00C81E51"/>
    <w:rsid w:val="00C82355"/>
    <w:rsid w:val="00C824CE"/>
    <w:rsid w:val="00C82609"/>
    <w:rsid w:val="00C82804"/>
    <w:rsid w:val="00C8315B"/>
    <w:rsid w:val="00C85C0F"/>
    <w:rsid w:val="00C86257"/>
    <w:rsid w:val="00C866FA"/>
    <w:rsid w:val="00C868C3"/>
    <w:rsid w:val="00C87775"/>
    <w:rsid w:val="00C87821"/>
    <w:rsid w:val="00C8795F"/>
    <w:rsid w:val="00C87DB1"/>
    <w:rsid w:val="00C87FF6"/>
    <w:rsid w:val="00C904C6"/>
    <w:rsid w:val="00C91DF9"/>
    <w:rsid w:val="00C92726"/>
    <w:rsid w:val="00C9294E"/>
    <w:rsid w:val="00C934EE"/>
    <w:rsid w:val="00C9365B"/>
    <w:rsid w:val="00C93A8A"/>
    <w:rsid w:val="00C94343"/>
    <w:rsid w:val="00C94642"/>
    <w:rsid w:val="00C94AEE"/>
    <w:rsid w:val="00C95FF7"/>
    <w:rsid w:val="00C96AF0"/>
    <w:rsid w:val="00C96D00"/>
    <w:rsid w:val="00C97264"/>
    <w:rsid w:val="00C975ED"/>
    <w:rsid w:val="00C97A3C"/>
    <w:rsid w:val="00CA1130"/>
    <w:rsid w:val="00CA12D4"/>
    <w:rsid w:val="00CA1F8F"/>
    <w:rsid w:val="00CA2552"/>
    <w:rsid w:val="00CA2591"/>
    <w:rsid w:val="00CA27EC"/>
    <w:rsid w:val="00CA4FB5"/>
    <w:rsid w:val="00CA547D"/>
    <w:rsid w:val="00CA564F"/>
    <w:rsid w:val="00CA57B4"/>
    <w:rsid w:val="00CA6092"/>
    <w:rsid w:val="00CA6443"/>
    <w:rsid w:val="00CA6689"/>
    <w:rsid w:val="00CA6A17"/>
    <w:rsid w:val="00CA74E3"/>
    <w:rsid w:val="00CB090A"/>
    <w:rsid w:val="00CB147A"/>
    <w:rsid w:val="00CB1F42"/>
    <w:rsid w:val="00CB285C"/>
    <w:rsid w:val="00CB2FB6"/>
    <w:rsid w:val="00CB38B6"/>
    <w:rsid w:val="00CB3B01"/>
    <w:rsid w:val="00CB3D53"/>
    <w:rsid w:val="00CB41F3"/>
    <w:rsid w:val="00CB4E2B"/>
    <w:rsid w:val="00CB58E2"/>
    <w:rsid w:val="00CB5F32"/>
    <w:rsid w:val="00CB6234"/>
    <w:rsid w:val="00CB62CB"/>
    <w:rsid w:val="00CB64F3"/>
    <w:rsid w:val="00CB6D1F"/>
    <w:rsid w:val="00CB6FB2"/>
    <w:rsid w:val="00CB74B4"/>
    <w:rsid w:val="00CB7A46"/>
    <w:rsid w:val="00CB7B00"/>
    <w:rsid w:val="00CC00A4"/>
    <w:rsid w:val="00CC11D8"/>
    <w:rsid w:val="00CC2E58"/>
    <w:rsid w:val="00CC3806"/>
    <w:rsid w:val="00CC4281"/>
    <w:rsid w:val="00CC4FB4"/>
    <w:rsid w:val="00CC5C57"/>
    <w:rsid w:val="00CC6070"/>
    <w:rsid w:val="00CC648A"/>
    <w:rsid w:val="00CC6DA9"/>
    <w:rsid w:val="00CC76CE"/>
    <w:rsid w:val="00CD0ABD"/>
    <w:rsid w:val="00CD0D56"/>
    <w:rsid w:val="00CD0EC6"/>
    <w:rsid w:val="00CD1224"/>
    <w:rsid w:val="00CD168A"/>
    <w:rsid w:val="00CD1869"/>
    <w:rsid w:val="00CD259C"/>
    <w:rsid w:val="00CD385C"/>
    <w:rsid w:val="00CD416D"/>
    <w:rsid w:val="00CD4C78"/>
    <w:rsid w:val="00CD5474"/>
    <w:rsid w:val="00CD5A14"/>
    <w:rsid w:val="00CD5BF0"/>
    <w:rsid w:val="00CD63DC"/>
    <w:rsid w:val="00CD673F"/>
    <w:rsid w:val="00CD7E46"/>
    <w:rsid w:val="00CE07BB"/>
    <w:rsid w:val="00CE09AE"/>
    <w:rsid w:val="00CE0C7A"/>
    <w:rsid w:val="00CE14D2"/>
    <w:rsid w:val="00CE1C87"/>
    <w:rsid w:val="00CE2137"/>
    <w:rsid w:val="00CE3B09"/>
    <w:rsid w:val="00CE3DDC"/>
    <w:rsid w:val="00CE3F65"/>
    <w:rsid w:val="00CE3FFA"/>
    <w:rsid w:val="00CE4BAA"/>
    <w:rsid w:val="00CE5E93"/>
    <w:rsid w:val="00CE630D"/>
    <w:rsid w:val="00CE63EE"/>
    <w:rsid w:val="00CE695B"/>
    <w:rsid w:val="00CE7EE1"/>
    <w:rsid w:val="00CE7EFF"/>
    <w:rsid w:val="00CF0428"/>
    <w:rsid w:val="00CF1344"/>
    <w:rsid w:val="00CF16FB"/>
    <w:rsid w:val="00CF2220"/>
    <w:rsid w:val="00CF2295"/>
    <w:rsid w:val="00CF28F3"/>
    <w:rsid w:val="00CF290D"/>
    <w:rsid w:val="00CF2A3D"/>
    <w:rsid w:val="00CF3BDE"/>
    <w:rsid w:val="00CF3F1A"/>
    <w:rsid w:val="00CF40AC"/>
    <w:rsid w:val="00CF47B9"/>
    <w:rsid w:val="00CF4822"/>
    <w:rsid w:val="00CF5899"/>
    <w:rsid w:val="00CF6654"/>
    <w:rsid w:val="00CF6910"/>
    <w:rsid w:val="00CF6A5B"/>
    <w:rsid w:val="00CF6F66"/>
    <w:rsid w:val="00CF72B2"/>
    <w:rsid w:val="00CF754C"/>
    <w:rsid w:val="00CF7E12"/>
    <w:rsid w:val="00D00717"/>
    <w:rsid w:val="00D00DCF"/>
    <w:rsid w:val="00D01500"/>
    <w:rsid w:val="00D020F4"/>
    <w:rsid w:val="00D02592"/>
    <w:rsid w:val="00D02627"/>
    <w:rsid w:val="00D03344"/>
    <w:rsid w:val="00D03B0C"/>
    <w:rsid w:val="00D04391"/>
    <w:rsid w:val="00D04C4C"/>
    <w:rsid w:val="00D05286"/>
    <w:rsid w:val="00D05B09"/>
    <w:rsid w:val="00D05F32"/>
    <w:rsid w:val="00D0627F"/>
    <w:rsid w:val="00D06AD0"/>
    <w:rsid w:val="00D06D66"/>
    <w:rsid w:val="00D06E9F"/>
    <w:rsid w:val="00D07ABE"/>
    <w:rsid w:val="00D07CEE"/>
    <w:rsid w:val="00D07D25"/>
    <w:rsid w:val="00D10338"/>
    <w:rsid w:val="00D103C0"/>
    <w:rsid w:val="00D10F21"/>
    <w:rsid w:val="00D118A8"/>
    <w:rsid w:val="00D11C17"/>
    <w:rsid w:val="00D12474"/>
    <w:rsid w:val="00D124AC"/>
    <w:rsid w:val="00D12CD5"/>
    <w:rsid w:val="00D12DEE"/>
    <w:rsid w:val="00D132EA"/>
    <w:rsid w:val="00D134E7"/>
    <w:rsid w:val="00D1367A"/>
    <w:rsid w:val="00D13972"/>
    <w:rsid w:val="00D150CF"/>
    <w:rsid w:val="00D152E1"/>
    <w:rsid w:val="00D1531F"/>
    <w:rsid w:val="00D15A47"/>
    <w:rsid w:val="00D15A73"/>
    <w:rsid w:val="00D15DEC"/>
    <w:rsid w:val="00D16BB1"/>
    <w:rsid w:val="00D16D15"/>
    <w:rsid w:val="00D16E1C"/>
    <w:rsid w:val="00D17833"/>
    <w:rsid w:val="00D2019A"/>
    <w:rsid w:val="00D202C0"/>
    <w:rsid w:val="00D203FB"/>
    <w:rsid w:val="00D20618"/>
    <w:rsid w:val="00D22352"/>
    <w:rsid w:val="00D225E8"/>
    <w:rsid w:val="00D22964"/>
    <w:rsid w:val="00D23550"/>
    <w:rsid w:val="00D2498A"/>
    <w:rsid w:val="00D25B23"/>
    <w:rsid w:val="00D2694A"/>
    <w:rsid w:val="00D277CF"/>
    <w:rsid w:val="00D27B4F"/>
    <w:rsid w:val="00D27CDC"/>
    <w:rsid w:val="00D3003A"/>
    <w:rsid w:val="00D30195"/>
    <w:rsid w:val="00D30761"/>
    <w:rsid w:val="00D307A6"/>
    <w:rsid w:val="00D30A2F"/>
    <w:rsid w:val="00D312F2"/>
    <w:rsid w:val="00D316E3"/>
    <w:rsid w:val="00D329E8"/>
    <w:rsid w:val="00D32D79"/>
    <w:rsid w:val="00D32EFC"/>
    <w:rsid w:val="00D33562"/>
    <w:rsid w:val="00D33709"/>
    <w:rsid w:val="00D33929"/>
    <w:rsid w:val="00D33C85"/>
    <w:rsid w:val="00D33F81"/>
    <w:rsid w:val="00D351F3"/>
    <w:rsid w:val="00D36178"/>
    <w:rsid w:val="00D36C35"/>
    <w:rsid w:val="00D36D37"/>
    <w:rsid w:val="00D37107"/>
    <w:rsid w:val="00D3754E"/>
    <w:rsid w:val="00D37B0B"/>
    <w:rsid w:val="00D37F44"/>
    <w:rsid w:val="00D37FD0"/>
    <w:rsid w:val="00D40387"/>
    <w:rsid w:val="00D4096A"/>
    <w:rsid w:val="00D41C47"/>
    <w:rsid w:val="00D41CF1"/>
    <w:rsid w:val="00D42073"/>
    <w:rsid w:val="00D43EE3"/>
    <w:rsid w:val="00D44748"/>
    <w:rsid w:val="00D44888"/>
    <w:rsid w:val="00D44A8F"/>
    <w:rsid w:val="00D44D35"/>
    <w:rsid w:val="00D44FF2"/>
    <w:rsid w:val="00D461AF"/>
    <w:rsid w:val="00D472B8"/>
    <w:rsid w:val="00D47475"/>
    <w:rsid w:val="00D476C0"/>
    <w:rsid w:val="00D50927"/>
    <w:rsid w:val="00D50C11"/>
    <w:rsid w:val="00D51031"/>
    <w:rsid w:val="00D528F4"/>
    <w:rsid w:val="00D52AAA"/>
    <w:rsid w:val="00D53033"/>
    <w:rsid w:val="00D53161"/>
    <w:rsid w:val="00D53A8F"/>
    <w:rsid w:val="00D53E81"/>
    <w:rsid w:val="00D5432B"/>
    <w:rsid w:val="00D544EE"/>
    <w:rsid w:val="00D548D6"/>
    <w:rsid w:val="00D5494D"/>
    <w:rsid w:val="00D54BC4"/>
    <w:rsid w:val="00D551D6"/>
    <w:rsid w:val="00D564F4"/>
    <w:rsid w:val="00D567F3"/>
    <w:rsid w:val="00D57377"/>
    <w:rsid w:val="00D574CA"/>
    <w:rsid w:val="00D57819"/>
    <w:rsid w:val="00D57ED8"/>
    <w:rsid w:val="00D60332"/>
    <w:rsid w:val="00D6072C"/>
    <w:rsid w:val="00D60767"/>
    <w:rsid w:val="00D60E49"/>
    <w:rsid w:val="00D618A3"/>
    <w:rsid w:val="00D62195"/>
    <w:rsid w:val="00D6235C"/>
    <w:rsid w:val="00D62544"/>
    <w:rsid w:val="00D645B8"/>
    <w:rsid w:val="00D65117"/>
    <w:rsid w:val="00D6558D"/>
    <w:rsid w:val="00D65620"/>
    <w:rsid w:val="00D65C15"/>
    <w:rsid w:val="00D65FF8"/>
    <w:rsid w:val="00D6608E"/>
    <w:rsid w:val="00D66334"/>
    <w:rsid w:val="00D663C6"/>
    <w:rsid w:val="00D66C08"/>
    <w:rsid w:val="00D66E43"/>
    <w:rsid w:val="00D67062"/>
    <w:rsid w:val="00D6710D"/>
    <w:rsid w:val="00D679AB"/>
    <w:rsid w:val="00D67FED"/>
    <w:rsid w:val="00D70BB5"/>
    <w:rsid w:val="00D70D9F"/>
    <w:rsid w:val="00D70FAB"/>
    <w:rsid w:val="00D71583"/>
    <w:rsid w:val="00D72906"/>
    <w:rsid w:val="00D72BC8"/>
    <w:rsid w:val="00D72BCE"/>
    <w:rsid w:val="00D72CB6"/>
    <w:rsid w:val="00D731B6"/>
    <w:rsid w:val="00D731BD"/>
    <w:rsid w:val="00D736E5"/>
    <w:rsid w:val="00D73B54"/>
    <w:rsid w:val="00D73E07"/>
    <w:rsid w:val="00D74A52"/>
    <w:rsid w:val="00D74DE9"/>
    <w:rsid w:val="00D75E45"/>
    <w:rsid w:val="00D769D2"/>
    <w:rsid w:val="00D77021"/>
    <w:rsid w:val="00D7707D"/>
    <w:rsid w:val="00D77B5F"/>
    <w:rsid w:val="00D77C55"/>
    <w:rsid w:val="00D77DA4"/>
    <w:rsid w:val="00D77E65"/>
    <w:rsid w:val="00D80BB9"/>
    <w:rsid w:val="00D80D24"/>
    <w:rsid w:val="00D80F71"/>
    <w:rsid w:val="00D81A8A"/>
    <w:rsid w:val="00D81C96"/>
    <w:rsid w:val="00D826B4"/>
    <w:rsid w:val="00D8390C"/>
    <w:rsid w:val="00D83B5E"/>
    <w:rsid w:val="00D84566"/>
    <w:rsid w:val="00D84C96"/>
    <w:rsid w:val="00D84EE9"/>
    <w:rsid w:val="00D86542"/>
    <w:rsid w:val="00D87E63"/>
    <w:rsid w:val="00D900A7"/>
    <w:rsid w:val="00D90165"/>
    <w:rsid w:val="00D90D74"/>
    <w:rsid w:val="00D910C8"/>
    <w:rsid w:val="00D91A29"/>
    <w:rsid w:val="00D91B1D"/>
    <w:rsid w:val="00D922A5"/>
    <w:rsid w:val="00D92951"/>
    <w:rsid w:val="00D92963"/>
    <w:rsid w:val="00D92D94"/>
    <w:rsid w:val="00D92F9C"/>
    <w:rsid w:val="00D93005"/>
    <w:rsid w:val="00D93481"/>
    <w:rsid w:val="00D93788"/>
    <w:rsid w:val="00D9485C"/>
    <w:rsid w:val="00D94B05"/>
    <w:rsid w:val="00D959F0"/>
    <w:rsid w:val="00D9667F"/>
    <w:rsid w:val="00D979A7"/>
    <w:rsid w:val="00D97DF1"/>
    <w:rsid w:val="00D97E5A"/>
    <w:rsid w:val="00D97F7D"/>
    <w:rsid w:val="00DA0303"/>
    <w:rsid w:val="00DA0B84"/>
    <w:rsid w:val="00DA122F"/>
    <w:rsid w:val="00DA1BD6"/>
    <w:rsid w:val="00DA1EE3"/>
    <w:rsid w:val="00DA2568"/>
    <w:rsid w:val="00DA3576"/>
    <w:rsid w:val="00DA3A26"/>
    <w:rsid w:val="00DA3D06"/>
    <w:rsid w:val="00DA3D0C"/>
    <w:rsid w:val="00DA3EDB"/>
    <w:rsid w:val="00DA4A1E"/>
    <w:rsid w:val="00DA4CE8"/>
    <w:rsid w:val="00DA519C"/>
    <w:rsid w:val="00DA63CC"/>
    <w:rsid w:val="00DA6B12"/>
    <w:rsid w:val="00DA72BB"/>
    <w:rsid w:val="00DA7631"/>
    <w:rsid w:val="00DA7F0D"/>
    <w:rsid w:val="00DB1E11"/>
    <w:rsid w:val="00DB21C4"/>
    <w:rsid w:val="00DB222D"/>
    <w:rsid w:val="00DB277A"/>
    <w:rsid w:val="00DB3360"/>
    <w:rsid w:val="00DB368B"/>
    <w:rsid w:val="00DB3BDE"/>
    <w:rsid w:val="00DB4B3A"/>
    <w:rsid w:val="00DB4DB4"/>
    <w:rsid w:val="00DB549E"/>
    <w:rsid w:val="00DB5542"/>
    <w:rsid w:val="00DB5AD9"/>
    <w:rsid w:val="00DB6B0C"/>
    <w:rsid w:val="00DB6EB0"/>
    <w:rsid w:val="00DB714D"/>
    <w:rsid w:val="00DB7960"/>
    <w:rsid w:val="00DB7AF8"/>
    <w:rsid w:val="00DB7D1B"/>
    <w:rsid w:val="00DC0C7A"/>
    <w:rsid w:val="00DC0C81"/>
    <w:rsid w:val="00DC0CA2"/>
    <w:rsid w:val="00DC176F"/>
    <w:rsid w:val="00DC1C04"/>
    <w:rsid w:val="00DC2348"/>
    <w:rsid w:val="00DC2B1D"/>
    <w:rsid w:val="00DC3EDD"/>
    <w:rsid w:val="00DC40E8"/>
    <w:rsid w:val="00DC5242"/>
    <w:rsid w:val="00DC6045"/>
    <w:rsid w:val="00DC6D66"/>
    <w:rsid w:val="00DC70F5"/>
    <w:rsid w:val="00DC7682"/>
    <w:rsid w:val="00DC77AA"/>
    <w:rsid w:val="00DD0A5D"/>
    <w:rsid w:val="00DD0B1F"/>
    <w:rsid w:val="00DD1045"/>
    <w:rsid w:val="00DD2D46"/>
    <w:rsid w:val="00DD2FB0"/>
    <w:rsid w:val="00DD3578"/>
    <w:rsid w:val="00DD369B"/>
    <w:rsid w:val="00DD3BD5"/>
    <w:rsid w:val="00DD3FBC"/>
    <w:rsid w:val="00DD4535"/>
    <w:rsid w:val="00DD4BFF"/>
    <w:rsid w:val="00DD4F4B"/>
    <w:rsid w:val="00DD5DC5"/>
    <w:rsid w:val="00DD5DDD"/>
    <w:rsid w:val="00DD5F1A"/>
    <w:rsid w:val="00DD630F"/>
    <w:rsid w:val="00DD64AA"/>
    <w:rsid w:val="00DD6EB7"/>
    <w:rsid w:val="00DD70FA"/>
    <w:rsid w:val="00DD772B"/>
    <w:rsid w:val="00DE05AC"/>
    <w:rsid w:val="00DE14CE"/>
    <w:rsid w:val="00DE1517"/>
    <w:rsid w:val="00DE157B"/>
    <w:rsid w:val="00DE157E"/>
    <w:rsid w:val="00DE1D7D"/>
    <w:rsid w:val="00DE29A7"/>
    <w:rsid w:val="00DE2C77"/>
    <w:rsid w:val="00DE2E19"/>
    <w:rsid w:val="00DE303A"/>
    <w:rsid w:val="00DE3143"/>
    <w:rsid w:val="00DE35F8"/>
    <w:rsid w:val="00DE385C"/>
    <w:rsid w:val="00DE39F5"/>
    <w:rsid w:val="00DE4946"/>
    <w:rsid w:val="00DE4EFA"/>
    <w:rsid w:val="00DE572C"/>
    <w:rsid w:val="00DE5E05"/>
    <w:rsid w:val="00DE6B23"/>
    <w:rsid w:val="00DE6B30"/>
    <w:rsid w:val="00DE710B"/>
    <w:rsid w:val="00DE750A"/>
    <w:rsid w:val="00DE780F"/>
    <w:rsid w:val="00DF043A"/>
    <w:rsid w:val="00DF15D7"/>
    <w:rsid w:val="00DF1741"/>
    <w:rsid w:val="00DF2C7D"/>
    <w:rsid w:val="00DF3527"/>
    <w:rsid w:val="00DF3B36"/>
    <w:rsid w:val="00DF3E12"/>
    <w:rsid w:val="00DF3E35"/>
    <w:rsid w:val="00DF4754"/>
    <w:rsid w:val="00DF4A7D"/>
    <w:rsid w:val="00DF4ED0"/>
    <w:rsid w:val="00DF622B"/>
    <w:rsid w:val="00DF6699"/>
    <w:rsid w:val="00DF69A3"/>
    <w:rsid w:val="00DF6CC2"/>
    <w:rsid w:val="00DF76AA"/>
    <w:rsid w:val="00DF7A81"/>
    <w:rsid w:val="00DF7F91"/>
    <w:rsid w:val="00E006E4"/>
    <w:rsid w:val="00E0174C"/>
    <w:rsid w:val="00E01E9F"/>
    <w:rsid w:val="00E02527"/>
    <w:rsid w:val="00E02660"/>
    <w:rsid w:val="00E02800"/>
    <w:rsid w:val="00E02AAD"/>
    <w:rsid w:val="00E02D4E"/>
    <w:rsid w:val="00E02E88"/>
    <w:rsid w:val="00E02F34"/>
    <w:rsid w:val="00E03A4B"/>
    <w:rsid w:val="00E03C85"/>
    <w:rsid w:val="00E04543"/>
    <w:rsid w:val="00E04621"/>
    <w:rsid w:val="00E05076"/>
    <w:rsid w:val="00E0518B"/>
    <w:rsid w:val="00E051FD"/>
    <w:rsid w:val="00E0769B"/>
    <w:rsid w:val="00E07E20"/>
    <w:rsid w:val="00E07E4A"/>
    <w:rsid w:val="00E10122"/>
    <w:rsid w:val="00E10AE5"/>
    <w:rsid w:val="00E10DEB"/>
    <w:rsid w:val="00E11083"/>
    <w:rsid w:val="00E11383"/>
    <w:rsid w:val="00E119A7"/>
    <w:rsid w:val="00E11C34"/>
    <w:rsid w:val="00E13273"/>
    <w:rsid w:val="00E13E51"/>
    <w:rsid w:val="00E14AFB"/>
    <w:rsid w:val="00E15583"/>
    <w:rsid w:val="00E15B24"/>
    <w:rsid w:val="00E16539"/>
    <w:rsid w:val="00E16650"/>
    <w:rsid w:val="00E17859"/>
    <w:rsid w:val="00E17EEA"/>
    <w:rsid w:val="00E20963"/>
    <w:rsid w:val="00E20A2F"/>
    <w:rsid w:val="00E20E6F"/>
    <w:rsid w:val="00E215AC"/>
    <w:rsid w:val="00E2181D"/>
    <w:rsid w:val="00E244E0"/>
    <w:rsid w:val="00E245D5"/>
    <w:rsid w:val="00E248BF"/>
    <w:rsid w:val="00E24E05"/>
    <w:rsid w:val="00E24F94"/>
    <w:rsid w:val="00E275C5"/>
    <w:rsid w:val="00E31075"/>
    <w:rsid w:val="00E3116F"/>
    <w:rsid w:val="00E3176D"/>
    <w:rsid w:val="00E31C35"/>
    <w:rsid w:val="00E328C8"/>
    <w:rsid w:val="00E32CD5"/>
    <w:rsid w:val="00E332E8"/>
    <w:rsid w:val="00E337D4"/>
    <w:rsid w:val="00E339B3"/>
    <w:rsid w:val="00E33B8F"/>
    <w:rsid w:val="00E341B7"/>
    <w:rsid w:val="00E34E4E"/>
    <w:rsid w:val="00E36A31"/>
    <w:rsid w:val="00E40624"/>
    <w:rsid w:val="00E408BF"/>
    <w:rsid w:val="00E415D2"/>
    <w:rsid w:val="00E423FE"/>
    <w:rsid w:val="00E4283A"/>
    <w:rsid w:val="00E42C75"/>
    <w:rsid w:val="00E42CE8"/>
    <w:rsid w:val="00E4329F"/>
    <w:rsid w:val="00E43C19"/>
    <w:rsid w:val="00E448B1"/>
    <w:rsid w:val="00E457E7"/>
    <w:rsid w:val="00E45AD9"/>
    <w:rsid w:val="00E46B4D"/>
    <w:rsid w:val="00E46D15"/>
    <w:rsid w:val="00E470BA"/>
    <w:rsid w:val="00E47A90"/>
    <w:rsid w:val="00E5035C"/>
    <w:rsid w:val="00E504BE"/>
    <w:rsid w:val="00E506B0"/>
    <w:rsid w:val="00E50717"/>
    <w:rsid w:val="00E50D4A"/>
    <w:rsid w:val="00E50FC3"/>
    <w:rsid w:val="00E51AC1"/>
    <w:rsid w:val="00E53632"/>
    <w:rsid w:val="00E53AC4"/>
    <w:rsid w:val="00E53C1B"/>
    <w:rsid w:val="00E53CF3"/>
    <w:rsid w:val="00E544C1"/>
    <w:rsid w:val="00E54B66"/>
    <w:rsid w:val="00E54D26"/>
    <w:rsid w:val="00E54FE5"/>
    <w:rsid w:val="00E550EC"/>
    <w:rsid w:val="00E55DFC"/>
    <w:rsid w:val="00E56064"/>
    <w:rsid w:val="00E561BD"/>
    <w:rsid w:val="00E56BC6"/>
    <w:rsid w:val="00E5708C"/>
    <w:rsid w:val="00E57E6F"/>
    <w:rsid w:val="00E57F35"/>
    <w:rsid w:val="00E6076E"/>
    <w:rsid w:val="00E610D6"/>
    <w:rsid w:val="00E617F0"/>
    <w:rsid w:val="00E61EB1"/>
    <w:rsid w:val="00E62599"/>
    <w:rsid w:val="00E62A4F"/>
    <w:rsid w:val="00E63977"/>
    <w:rsid w:val="00E63DBB"/>
    <w:rsid w:val="00E64AB4"/>
    <w:rsid w:val="00E64BAC"/>
    <w:rsid w:val="00E64D0B"/>
    <w:rsid w:val="00E65013"/>
    <w:rsid w:val="00E651DE"/>
    <w:rsid w:val="00E654B6"/>
    <w:rsid w:val="00E65A27"/>
    <w:rsid w:val="00E66019"/>
    <w:rsid w:val="00E66E21"/>
    <w:rsid w:val="00E671A0"/>
    <w:rsid w:val="00E7010C"/>
    <w:rsid w:val="00E703AC"/>
    <w:rsid w:val="00E70405"/>
    <w:rsid w:val="00E70877"/>
    <w:rsid w:val="00E70B2F"/>
    <w:rsid w:val="00E70BBA"/>
    <w:rsid w:val="00E71C91"/>
    <w:rsid w:val="00E71E0D"/>
    <w:rsid w:val="00E71F62"/>
    <w:rsid w:val="00E7243A"/>
    <w:rsid w:val="00E7278B"/>
    <w:rsid w:val="00E72803"/>
    <w:rsid w:val="00E72D22"/>
    <w:rsid w:val="00E7371E"/>
    <w:rsid w:val="00E73744"/>
    <w:rsid w:val="00E73884"/>
    <w:rsid w:val="00E74178"/>
    <w:rsid w:val="00E74D39"/>
    <w:rsid w:val="00E74E87"/>
    <w:rsid w:val="00E755C1"/>
    <w:rsid w:val="00E756C9"/>
    <w:rsid w:val="00E75A7B"/>
    <w:rsid w:val="00E774B0"/>
    <w:rsid w:val="00E80182"/>
    <w:rsid w:val="00E8027B"/>
    <w:rsid w:val="00E806D2"/>
    <w:rsid w:val="00E80849"/>
    <w:rsid w:val="00E80D29"/>
    <w:rsid w:val="00E80E54"/>
    <w:rsid w:val="00E8132C"/>
    <w:rsid w:val="00E81437"/>
    <w:rsid w:val="00E81BA0"/>
    <w:rsid w:val="00E8250F"/>
    <w:rsid w:val="00E827FE"/>
    <w:rsid w:val="00E83067"/>
    <w:rsid w:val="00E840DC"/>
    <w:rsid w:val="00E840E7"/>
    <w:rsid w:val="00E84F6A"/>
    <w:rsid w:val="00E8510D"/>
    <w:rsid w:val="00E85F2F"/>
    <w:rsid w:val="00E8624F"/>
    <w:rsid w:val="00E86A5A"/>
    <w:rsid w:val="00E873C2"/>
    <w:rsid w:val="00E906B2"/>
    <w:rsid w:val="00E9097E"/>
    <w:rsid w:val="00E920E1"/>
    <w:rsid w:val="00E93EC3"/>
    <w:rsid w:val="00E94720"/>
    <w:rsid w:val="00E94A6B"/>
    <w:rsid w:val="00E94CEE"/>
    <w:rsid w:val="00E9535F"/>
    <w:rsid w:val="00E95B0F"/>
    <w:rsid w:val="00E95CC4"/>
    <w:rsid w:val="00E96895"/>
    <w:rsid w:val="00E96C3B"/>
    <w:rsid w:val="00E96E8E"/>
    <w:rsid w:val="00E97743"/>
    <w:rsid w:val="00E97B43"/>
    <w:rsid w:val="00EA0BB5"/>
    <w:rsid w:val="00EA19CA"/>
    <w:rsid w:val="00EA1C8E"/>
    <w:rsid w:val="00EA247B"/>
    <w:rsid w:val="00EA2CE4"/>
    <w:rsid w:val="00EA2FF8"/>
    <w:rsid w:val="00EA33A2"/>
    <w:rsid w:val="00EA3F96"/>
    <w:rsid w:val="00EA48D0"/>
    <w:rsid w:val="00EA593A"/>
    <w:rsid w:val="00EA6128"/>
    <w:rsid w:val="00EA6977"/>
    <w:rsid w:val="00EA6A6E"/>
    <w:rsid w:val="00EA6A98"/>
    <w:rsid w:val="00EA6DCB"/>
    <w:rsid w:val="00EA7C6B"/>
    <w:rsid w:val="00EB0F01"/>
    <w:rsid w:val="00EB1582"/>
    <w:rsid w:val="00EB1A7C"/>
    <w:rsid w:val="00EB1F03"/>
    <w:rsid w:val="00EB2838"/>
    <w:rsid w:val="00EB3E8D"/>
    <w:rsid w:val="00EB5ADB"/>
    <w:rsid w:val="00EB6218"/>
    <w:rsid w:val="00EB66A5"/>
    <w:rsid w:val="00EB69EF"/>
    <w:rsid w:val="00EB7706"/>
    <w:rsid w:val="00EB778C"/>
    <w:rsid w:val="00EC0128"/>
    <w:rsid w:val="00EC0E8A"/>
    <w:rsid w:val="00EC1521"/>
    <w:rsid w:val="00EC225C"/>
    <w:rsid w:val="00EC34F3"/>
    <w:rsid w:val="00EC375B"/>
    <w:rsid w:val="00EC3ACC"/>
    <w:rsid w:val="00EC4F39"/>
    <w:rsid w:val="00EC54AE"/>
    <w:rsid w:val="00EC5873"/>
    <w:rsid w:val="00EC5E3F"/>
    <w:rsid w:val="00EC5E78"/>
    <w:rsid w:val="00EC6022"/>
    <w:rsid w:val="00EC6320"/>
    <w:rsid w:val="00EC6EF4"/>
    <w:rsid w:val="00EC70E0"/>
    <w:rsid w:val="00EC714F"/>
    <w:rsid w:val="00EC7772"/>
    <w:rsid w:val="00EC79C5"/>
    <w:rsid w:val="00ED174D"/>
    <w:rsid w:val="00ED1ACA"/>
    <w:rsid w:val="00ED2041"/>
    <w:rsid w:val="00ED20E8"/>
    <w:rsid w:val="00ED2F98"/>
    <w:rsid w:val="00ED3E1B"/>
    <w:rsid w:val="00ED43E7"/>
    <w:rsid w:val="00ED5F52"/>
    <w:rsid w:val="00ED6774"/>
    <w:rsid w:val="00ED6892"/>
    <w:rsid w:val="00ED69D3"/>
    <w:rsid w:val="00ED6ACA"/>
    <w:rsid w:val="00ED6FC5"/>
    <w:rsid w:val="00ED726B"/>
    <w:rsid w:val="00EE0355"/>
    <w:rsid w:val="00EE0A27"/>
    <w:rsid w:val="00EE13AE"/>
    <w:rsid w:val="00EE1D33"/>
    <w:rsid w:val="00EE2281"/>
    <w:rsid w:val="00EE2336"/>
    <w:rsid w:val="00EE25EA"/>
    <w:rsid w:val="00EE276D"/>
    <w:rsid w:val="00EE2AF3"/>
    <w:rsid w:val="00EE34B6"/>
    <w:rsid w:val="00EE4741"/>
    <w:rsid w:val="00EE4F1E"/>
    <w:rsid w:val="00EE5409"/>
    <w:rsid w:val="00EE55B2"/>
    <w:rsid w:val="00EE5FD1"/>
    <w:rsid w:val="00EE5FF4"/>
    <w:rsid w:val="00EE69F5"/>
    <w:rsid w:val="00EE71EF"/>
    <w:rsid w:val="00EE73E5"/>
    <w:rsid w:val="00EE7940"/>
    <w:rsid w:val="00EE7DA9"/>
    <w:rsid w:val="00EF05A7"/>
    <w:rsid w:val="00EF0C15"/>
    <w:rsid w:val="00EF214A"/>
    <w:rsid w:val="00EF23CE"/>
    <w:rsid w:val="00EF27E8"/>
    <w:rsid w:val="00EF34D3"/>
    <w:rsid w:val="00EF38CF"/>
    <w:rsid w:val="00EF3C89"/>
    <w:rsid w:val="00EF475A"/>
    <w:rsid w:val="00EF5339"/>
    <w:rsid w:val="00EF5ECE"/>
    <w:rsid w:val="00EF6651"/>
    <w:rsid w:val="00EF6B9E"/>
    <w:rsid w:val="00EF6E0F"/>
    <w:rsid w:val="00EF7148"/>
    <w:rsid w:val="00EF7EF1"/>
    <w:rsid w:val="00F016E6"/>
    <w:rsid w:val="00F0173A"/>
    <w:rsid w:val="00F01988"/>
    <w:rsid w:val="00F01BB0"/>
    <w:rsid w:val="00F02C85"/>
    <w:rsid w:val="00F02F18"/>
    <w:rsid w:val="00F03081"/>
    <w:rsid w:val="00F03B0F"/>
    <w:rsid w:val="00F03EC4"/>
    <w:rsid w:val="00F047A1"/>
    <w:rsid w:val="00F04926"/>
    <w:rsid w:val="00F04D2F"/>
    <w:rsid w:val="00F04D8C"/>
    <w:rsid w:val="00F04FF6"/>
    <w:rsid w:val="00F0504C"/>
    <w:rsid w:val="00F055FF"/>
    <w:rsid w:val="00F057C3"/>
    <w:rsid w:val="00F0582B"/>
    <w:rsid w:val="00F06AC9"/>
    <w:rsid w:val="00F07352"/>
    <w:rsid w:val="00F076B8"/>
    <w:rsid w:val="00F100D0"/>
    <w:rsid w:val="00F101C2"/>
    <w:rsid w:val="00F109FC"/>
    <w:rsid w:val="00F12750"/>
    <w:rsid w:val="00F13A94"/>
    <w:rsid w:val="00F13D95"/>
    <w:rsid w:val="00F1480E"/>
    <w:rsid w:val="00F1493B"/>
    <w:rsid w:val="00F14BD8"/>
    <w:rsid w:val="00F14EE0"/>
    <w:rsid w:val="00F151BE"/>
    <w:rsid w:val="00F15E3A"/>
    <w:rsid w:val="00F16057"/>
    <w:rsid w:val="00F16227"/>
    <w:rsid w:val="00F16324"/>
    <w:rsid w:val="00F1636E"/>
    <w:rsid w:val="00F164BA"/>
    <w:rsid w:val="00F17007"/>
    <w:rsid w:val="00F17A5D"/>
    <w:rsid w:val="00F20DC2"/>
    <w:rsid w:val="00F2277E"/>
    <w:rsid w:val="00F22820"/>
    <w:rsid w:val="00F22F76"/>
    <w:rsid w:val="00F233C0"/>
    <w:rsid w:val="00F2375B"/>
    <w:rsid w:val="00F23798"/>
    <w:rsid w:val="00F237B7"/>
    <w:rsid w:val="00F247DC"/>
    <w:rsid w:val="00F24F93"/>
    <w:rsid w:val="00F255BC"/>
    <w:rsid w:val="00F2561F"/>
    <w:rsid w:val="00F2575E"/>
    <w:rsid w:val="00F25865"/>
    <w:rsid w:val="00F26232"/>
    <w:rsid w:val="00F2637D"/>
    <w:rsid w:val="00F26D44"/>
    <w:rsid w:val="00F27EE6"/>
    <w:rsid w:val="00F3047C"/>
    <w:rsid w:val="00F3058F"/>
    <w:rsid w:val="00F30D43"/>
    <w:rsid w:val="00F3121C"/>
    <w:rsid w:val="00F31296"/>
    <w:rsid w:val="00F31334"/>
    <w:rsid w:val="00F32724"/>
    <w:rsid w:val="00F32E76"/>
    <w:rsid w:val="00F33998"/>
    <w:rsid w:val="00F33D92"/>
    <w:rsid w:val="00F340EE"/>
    <w:rsid w:val="00F342FD"/>
    <w:rsid w:val="00F34E9E"/>
    <w:rsid w:val="00F34FE2"/>
    <w:rsid w:val="00F35FA1"/>
    <w:rsid w:val="00F36DA9"/>
    <w:rsid w:val="00F36DC0"/>
    <w:rsid w:val="00F37E1F"/>
    <w:rsid w:val="00F400A1"/>
    <w:rsid w:val="00F40AB0"/>
    <w:rsid w:val="00F40C6D"/>
    <w:rsid w:val="00F41374"/>
    <w:rsid w:val="00F41670"/>
    <w:rsid w:val="00F41684"/>
    <w:rsid w:val="00F418ED"/>
    <w:rsid w:val="00F42EFD"/>
    <w:rsid w:val="00F43914"/>
    <w:rsid w:val="00F43EA4"/>
    <w:rsid w:val="00F43FE0"/>
    <w:rsid w:val="00F4401D"/>
    <w:rsid w:val="00F44662"/>
    <w:rsid w:val="00F44755"/>
    <w:rsid w:val="00F451CD"/>
    <w:rsid w:val="00F455E0"/>
    <w:rsid w:val="00F45DF7"/>
    <w:rsid w:val="00F45E7C"/>
    <w:rsid w:val="00F466BA"/>
    <w:rsid w:val="00F478C8"/>
    <w:rsid w:val="00F5119D"/>
    <w:rsid w:val="00F518D0"/>
    <w:rsid w:val="00F52826"/>
    <w:rsid w:val="00F53A9C"/>
    <w:rsid w:val="00F5458D"/>
    <w:rsid w:val="00F5467B"/>
    <w:rsid w:val="00F548D4"/>
    <w:rsid w:val="00F54F3A"/>
    <w:rsid w:val="00F55028"/>
    <w:rsid w:val="00F55DFB"/>
    <w:rsid w:val="00F5670E"/>
    <w:rsid w:val="00F56ADF"/>
    <w:rsid w:val="00F5767D"/>
    <w:rsid w:val="00F5789A"/>
    <w:rsid w:val="00F57DC5"/>
    <w:rsid w:val="00F60654"/>
    <w:rsid w:val="00F60892"/>
    <w:rsid w:val="00F60DBB"/>
    <w:rsid w:val="00F61E6F"/>
    <w:rsid w:val="00F62854"/>
    <w:rsid w:val="00F6299D"/>
    <w:rsid w:val="00F62A14"/>
    <w:rsid w:val="00F63E50"/>
    <w:rsid w:val="00F64473"/>
    <w:rsid w:val="00F646B2"/>
    <w:rsid w:val="00F64876"/>
    <w:rsid w:val="00F649DE"/>
    <w:rsid w:val="00F64A34"/>
    <w:rsid w:val="00F653A1"/>
    <w:rsid w:val="00F659E1"/>
    <w:rsid w:val="00F667D7"/>
    <w:rsid w:val="00F668FF"/>
    <w:rsid w:val="00F670F7"/>
    <w:rsid w:val="00F702E2"/>
    <w:rsid w:val="00F7058F"/>
    <w:rsid w:val="00F70B2E"/>
    <w:rsid w:val="00F70FD5"/>
    <w:rsid w:val="00F710B8"/>
    <w:rsid w:val="00F71272"/>
    <w:rsid w:val="00F71FAA"/>
    <w:rsid w:val="00F72413"/>
    <w:rsid w:val="00F73385"/>
    <w:rsid w:val="00F73FE1"/>
    <w:rsid w:val="00F74C9F"/>
    <w:rsid w:val="00F759EE"/>
    <w:rsid w:val="00F7677E"/>
    <w:rsid w:val="00F76B93"/>
    <w:rsid w:val="00F76D1A"/>
    <w:rsid w:val="00F76F3C"/>
    <w:rsid w:val="00F77911"/>
    <w:rsid w:val="00F77AA0"/>
    <w:rsid w:val="00F808C5"/>
    <w:rsid w:val="00F81D0E"/>
    <w:rsid w:val="00F82B0E"/>
    <w:rsid w:val="00F832E1"/>
    <w:rsid w:val="00F844A6"/>
    <w:rsid w:val="00F84BB0"/>
    <w:rsid w:val="00F85369"/>
    <w:rsid w:val="00F8565C"/>
    <w:rsid w:val="00F858DD"/>
    <w:rsid w:val="00F8644C"/>
    <w:rsid w:val="00F8644F"/>
    <w:rsid w:val="00F8650B"/>
    <w:rsid w:val="00F86802"/>
    <w:rsid w:val="00F8682C"/>
    <w:rsid w:val="00F873D9"/>
    <w:rsid w:val="00F8787D"/>
    <w:rsid w:val="00F90413"/>
    <w:rsid w:val="00F91ACF"/>
    <w:rsid w:val="00F91B63"/>
    <w:rsid w:val="00F9269B"/>
    <w:rsid w:val="00F9319A"/>
    <w:rsid w:val="00F93DC9"/>
    <w:rsid w:val="00F945A1"/>
    <w:rsid w:val="00F947D7"/>
    <w:rsid w:val="00F94872"/>
    <w:rsid w:val="00F9547F"/>
    <w:rsid w:val="00F95A5A"/>
    <w:rsid w:val="00F96717"/>
    <w:rsid w:val="00F9679F"/>
    <w:rsid w:val="00F967E0"/>
    <w:rsid w:val="00F96A6A"/>
    <w:rsid w:val="00F97003"/>
    <w:rsid w:val="00F97337"/>
    <w:rsid w:val="00F97C20"/>
    <w:rsid w:val="00FA054F"/>
    <w:rsid w:val="00FA08AC"/>
    <w:rsid w:val="00FA1115"/>
    <w:rsid w:val="00FA114D"/>
    <w:rsid w:val="00FA11F6"/>
    <w:rsid w:val="00FA156D"/>
    <w:rsid w:val="00FA236E"/>
    <w:rsid w:val="00FA251E"/>
    <w:rsid w:val="00FA3316"/>
    <w:rsid w:val="00FA3E5C"/>
    <w:rsid w:val="00FA3F9A"/>
    <w:rsid w:val="00FA43B6"/>
    <w:rsid w:val="00FA4C14"/>
    <w:rsid w:val="00FA4EA2"/>
    <w:rsid w:val="00FA5A3F"/>
    <w:rsid w:val="00FA5CCF"/>
    <w:rsid w:val="00FA5D88"/>
    <w:rsid w:val="00FA5FE5"/>
    <w:rsid w:val="00FA6C88"/>
    <w:rsid w:val="00FA6D0A"/>
    <w:rsid w:val="00FA6EEE"/>
    <w:rsid w:val="00FA7113"/>
    <w:rsid w:val="00FA751A"/>
    <w:rsid w:val="00FA7AEE"/>
    <w:rsid w:val="00FB0152"/>
    <w:rsid w:val="00FB0218"/>
    <w:rsid w:val="00FB0AEE"/>
    <w:rsid w:val="00FB1323"/>
    <w:rsid w:val="00FB1482"/>
    <w:rsid w:val="00FB1A63"/>
    <w:rsid w:val="00FB1C22"/>
    <w:rsid w:val="00FB1F30"/>
    <w:rsid w:val="00FB2017"/>
    <w:rsid w:val="00FB212A"/>
    <w:rsid w:val="00FB2772"/>
    <w:rsid w:val="00FB2835"/>
    <w:rsid w:val="00FB29A4"/>
    <w:rsid w:val="00FB33E4"/>
    <w:rsid w:val="00FB3858"/>
    <w:rsid w:val="00FB3CBA"/>
    <w:rsid w:val="00FB5641"/>
    <w:rsid w:val="00FB5A78"/>
    <w:rsid w:val="00FB65C2"/>
    <w:rsid w:val="00FB6C2B"/>
    <w:rsid w:val="00FB7378"/>
    <w:rsid w:val="00FC0E82"/>
    <w:rsid w:val="00FC0F9B"/>
    <w:rsid w:val="00FC119B"/>
    <w:rsid w:val="00FC11FE"/>
    <w:rsid w:val="00FC14AA"/>
    <w:rsid w:val="00FC18E0"/>
    <w:rsid w:val="00FC19AE"/>
    <w:rsid w:val="00FC1BCE"/>
    <w:rsid w:val="00FC20C3"/>
    <w:rsid w:val="00FC2188"/>
    <w:rsid w:val="00FC21E4"/>
    <w:rsid w:val="00FC2390"/>
    <w:rsid w:val="00FC29BA"/>
    <w:rsid w:val="00FC3B63"/>
    <w:rsid w:val="00FC3E02"/>
    <w:rsid w:val="00FC492C"/>
    <w:rsid w:val="00FC5073"/>
    <w:rsid w:val="00FC50FE"/>
    <w:rsid w:val="00FC5522"/>
    <w:rsid w:val="00FC5CFA"/>
    <w:rsid w:val="00FC64E4"/>
    <w:rsid w:val="00FD01EE"/>
    <w:rsid w:val="00FD0236"/>
    <w:rsid w:val="00FD050B"/>
    <w:rsid w:val="00FD066C"/>
    <w:rsid w:val="00FD163D"/>
    <w:rsid w:val="00FD16D0"/>
    <w:rsid w:val="00FD17F7"/>
    <w:rsid w:val="00FD298B"/>
    <w:rsid w:val="00FD32B6"/>
    <w:rsid w:val="00FD34F8"/>
    <w:rsid w:val="00FD514D"/>
    <w:rsid w:val="00FD554D"/>
    <w:rsid w:val="00FD5812"/>
    <w:rsid w:val="00FD5B24"/>
    <w:rsid w:val="00FD5D95"/>
    <w:rsid w:val="00FD6125"/>
    <w:rsid w:val="00FD68C6"/>
    <w:rsid w:val="00FD74DD"/>
    <w:rsid w:val="00FD7A42"/>
    <w:rsid w:val="00FD7DFC"/>
    <w:rsid w:val="00FE05B4"/>
    <w:rsid w:val="00FE072A"/>
    <w:rsid w:val="00FE1231"/>
    <w:rsid w:val="00FE1593"/>
    <w:rsid w:val="00FE1BCE"/>
    <w:rsid w:val="00FE30C5"/>
    <w:rsid w:val="00FE31E9"/>
    <w:rsid w:val="00FE362B"/>
    <w:rsid w:val="00FE37EF"/>
    <w:rsid w:val="00FE3C95"/>
    <w:rsid w:val="00FE4AF8"/>
    <w:rsid w:val="00FE4FBE"/>
    <w:rsid w:val="00FE5C16"/>
    <w:rsid w:val="00FE5F5F"/>
    <w:rsid w:val="00FE7308"/>
    <w:rsid w:val="00FE7542"/>
    <w:rsid w:val="00FE7D49"/>
    <w:rsid w:val="00FF0D93"/>
    <w:rsid w:val="00FF17CA"/>
    <w:rsid w:val="00FF1C6B"/>
    <w:rsid w:val="00FF1E3C"/>
    <w:rsid w:val="00FF25D6"/>
    <w:rsid w:val="00FF2BC7"/>
    <w:rsid w:val="00FF322C"/>
    <w:rsid w:val="00FF32B1"/>
    <w:rsid w:val="00FF34C7"/>
    <w:rsid w:val="00FF373C"/>
    <w:rsid w:val="00FF3D50"/>
    <w:rsid w:val="00FF42CB"/>
    <w:rsid w:val="00FF435C"/>
    <w:rsid w:val="00FF4A2D"/>
    <w:rsid w:val="00FF5739"/>
    <w:rsid w:val="00FF5E81"/>
    <w:rsid w:val="00FF7139"/>
    <w:rsid w:val="00FF7593"/>
    <w:rsid w:val="00FF7D0B"/>
    <w:rsid w:val="00FF7DFD"/>
    <w:rsid w:val="00FF7E7B"/>
    <w:rsid w:val="00FF7EE7"/>
    <w:rsid w:val="00FF7EFD"/>
    <w:rsid w:val="00FF7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7490837"/>
  <w15:docId w15:val="{8CF14D82-315A-4A3B-9232-9D5524975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rPr>
  </w:style>
  <w:style w:type="paragraph" w:styleId="Heading1">
    <w:name w:val="heading 1"/>
    <w:basedOn w:val="Normal"/>
    <w:next w:val="Normal"/>
    <w:link w:val="Heading1Char"/>
    <w:uiPriority w:val="1"/>
    <w:qFormat/>
    <w:rsid w:val="00654B3B"/>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654B3B"/>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1"/>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iPriority w:val="1"/>
    <w:unhideWhenUsed/>
    <w:qFormat/>
    <w:rsid w:val="009F7E7A"/>
    <w:pPr>
      <w:keepNext/>
      <w:keepLines/>
      <w:spacing w:before="40"/>
      <w:outlineLvl w:val="3"/>
    </w:pPr>
    <w:rPr>
      <w:rFonts w:ascii="Malgun Gothic" w:eastAsia="SimSun" w:hAnsi="Malgun Gothic"/>
      <w:i/>
      <w:iCs/>
      <w:color w:val="365F91"/>
    </w:rPr>
  </w:style>
  <w:style w:type="paragraph" w:styleId="Heading5">
    <w:name w:val="heading 5"/>
    <w:basedOn w:val="Heading4"/>
    <w:next w:val="Normal"/>
    <w:link w:val="Heading5Char"/>
    <w:unhideWhenUsed/>
    <w:qFormat/>
    <w:rsid w:val="009F7E7A"/>
    <w:pPr>
      <w:spacing w:after="60"/>
      <w:ind w:left="360" w:hanging="360"/>
      <w:outlineLvl w:val="4"/>
    </w:pPr>
    <w:rPr>
      <w:b/>
      <w:i w:val="0"/>
      <w:color w:val="auto"/>
      <w:sz w:val="24"/>
    </w:rPr>
  </w:style>
  <w:style w:type="paragraph" w:styleId="Heading6">
    <w:name w:val="heading 6"/>
    <w:basedOn w:val="Heading5"/>
    <w:next w:val="Normal"/>
    <w:link w:val="Heading6Char"/>
    <w:unhideWhenUsed/>
    <w:qFormat/>
    <w:rsid w:val="009F7E7A"/>
    <w:pPr>
      <w:outlineLvl w:val="5"/>
    </w:pPr>
  </w:style>
  <w:style w:type="paragraph" w:styleId="Heading7">
    <w:name w:val="heading 7"/>
    <w:basedOn w:val="Normal"/>
    <w:next w:val="Normal"/>
    <w:link w:val="Heading7Char"/>
    <w:semiHidden/>
    <w:unhideWhenUsed/>
    <w:qFormat/>
    <w:rsid w:val="009F7E7A"/>
    <w:pPr>
      <w:keepNext/>
      <w:keepLines/>
      <w:spacing w:before="40"/>
      <w:ind w:left="360" w:hanging="360"/>
      <w:outlineLvl w:val="6"/>
    </w:pPr>
    <w:rPr>
      <w:rFonts w:ascii="Malgun Gothic" w:eastAsia="SimSun" w:hAnsi="Malgun Gothic"/>
      <w:i/>
      <w:iCs/>
      <w:color w:val="243F60"/>
      <w:sz w:val="22"/>
    </w:rPr>
  </w:style>
  <w:style w:type="paragraph" w:styleId="Heading8">
    <w:name w:val="heading 8"/>
    <w:basedOn w:val="Normal"/>
    <w:next w:val="Normal"/>
    <w:link w:val="Heading8Char"/>
    <w:semiHidden/>
    <w:unhideWhenUsed/>
    <w:qFormat/>
    <w:rsid w:val="009F7E7A"/>
    <w:pPr>
      <w:keepNext/>
      <w:keepLines/>
      <w:spacing w:before="40"/>
      <w:ind w:left="360" w:hanging="360"/>
      <w:outlineLvl w:val="7"/>
    </w:pPr>
    <w:rPr>
      <w:rFonts w:ascii="Malgun Gothic" w:eastAsia="SimSun" w:hAnsi="Malgun Gothic"/>
      <w:color w:val="272727"/>
      <w:sz w:val="21"/>
      <w:szCs w:val="21"/>
    </w:rPr>
  </w:style>
  <w:style w:type="paragraph" w:styleId="Heading9">
    <w:name w:val="heading 9"/>
    <w:basedOn w:val="Normal"/>
    <w:next w:val="Normal"/>
    <w:link w:val="Heading9Char"/>
    <w:semiHidden/>
    <w:unhideWhenUsed/>
    <w:qFormat/>
    <w:rsid w:val="009F7E7A"/>
    <w:pPr>
      <w:keepNext/>
      <w:keepLines/>
      <w:spacing w:before="40"/>
      <w:ind w:left="360" w:hanging="360"/>
      <w:outlineLvl w:val="8"/>
    </w:pPr>
    <w:rPr>
      <w:rFonts w:ascii="Malgun Gothic" w:eastAsia="SimSun" w:hAnsi="Malgun Gothic"/>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rPr>
  </w:style>
  <w:style w:type="paragraph" w:customStyle="1" w:styleId="-11">
    <w:name w:val="색상형 음영 - 강조색 11"/>
    <w:hidden/>
    <w:uiPriority w:val="99"/>
    <w:semiHidden/>
    <w:rsid w:val="00B87617"/>
    <w:rPr>
      <w:sz w:val="22"/>
      <w:lang w:val="en-GB"/>
    </w:rPr>
  </w:style>
  <w:style w:type="paragraph" w:styleId="Revision">
    <w:name w:val="Revision"/>
    <w:hidden/>
    <w:uiPriority w:val="99"/>
    <w:semiHidden/>
    <w:rsid w:val="00E81437"/>
    <w:rPr>
      <w:sz w:val="22"/>
      <w:lang w:val="en-GB"/>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Body">
    <w:name w:val="Body"/>
    <w:rsid w:val="00C82609"/>
    <w:pPr>
      <w:widowControl w:val="0"/>
      <w:autoSpaceDE w:val="0"/>
      <w:autoSpaceDN w:val="0"/>
      <w:adjustRightInd w:val="0"/>
      <w:spacing w:before="240" w:line="240" w:lineRule="atLeast"/>
      <w:jc w:val="both"/>
    </w:pPr>
    <w:rPr>
      <w:color w:val="000000"/>
      <w:w w:val="0"/>
      <w:lang w:eastAsia="ko-KR"/>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lang w:eastAsia="ko-KR"/>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lang w:eastAsia="ko-KR"/>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lang w:eastAsia="ko-KR"/>
    </w:rPr>
  </w:style>
  <w:style w:type="character" w:styleId="PlaceholderText">
    <w:name w:val="Placeholder Tex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lang w:eastAsia="ko-KR"/>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SimSun"/>
      <w:color w:val="000000"/>
      <w:w w:val="0"/>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SimSun" w:hAnsi="Arial" w:cs="Arial"/>
      <w:b/>
      <w:bCs/>
      <w:color w:val="000000"/>
      <w:w w:val="0"/>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AP5"/>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SimSun" w:hAnsi="Arial" w:cs="Arial"/>
      <w:b/>
      <w:bCs/>
      <w:color w:val="000000"/>
      <w:w w:val="0"/>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SimSun"/>
      <w:color w:val="000000"/>
      <w:w w:val="0"/>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SimSun" w:hAnsi="Arial" w:cs="Arial"/>
      <w:color w:val="000000"/>
      <w:w w:val="0"/>
      <w:sz w:val="16"/>
      <w:szCs w:val="16"/>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character" w:customStyle="1" w:styleId="Heading4Char">
    <w:name w:val="Heading 4 Char"/>
    <w:link w:val="Heading4"/>
    <w:uiPriority w:val="9"/>
    <w:rsid w:val="009F7E7A"/>
    <w:rPr>
      <w:rFonts w:ascii="Malgun Gothic" w:eastAsia="SimSun" w:hAnsi="Malgun Gothic" w:cs="Times New Roman"/>
      <w:i/>
      <w:iCs/>
      <w:color w:val="365F91"/>
      <w:sz w:val="18"/>
      <w:lang w:val="en-GB" w:eastAsia="en-US"/>
    </w:rPr>
  </w:style>
  <w:style w:type="character" w:customStyle="1" w:styleId="Heading5Char">
    <w:name w:val="Heading 5 Char"/>
    <w:link w:val="Heading5"/>
    <w:rsid w:val="009F7E7A"/>
    <w:rPr>
      <w:rFonts w:ascii="Malgun Gothic" w:eastAsia="SimSun" w:hAnsi="Malgun Gothic" w:cs="Times New Roman"/>
      <w:b/>
      <w:iCs/>
      <w:sz w:val="24"/>
      <w:lang w:val="en-GB" w:eastAsia="en-US"/>
    </w:rPr>
  </w:style>
  <w:style w:type="character" w:customStyle="1" w:styleId="Heading6Char">
    <w:name w:val="Heading 6 Char"/>
    <w:link w:val="Heading6"/>
    <w:rsid w:val="009F7E7A"/>
    <w:rPr>
      <w:rFonts w:ascii="Malgun Gothic" w:eastAsia="SimSun" w:hAnsi="Malgun Gothic" w:cs="Times New Roman"/>
      <w:b/>
      <w:iCs/>
      <w:sz w:val="24"/>
      <w:lang w:val="en-GB" w:eastAsia="en-US"/>
    </w:rPr>
  </w:style>
  <w:style w:type="character" w:customStyle="1" w:styleId="Heading7Char">
    <w:name w:val="Heading 7 Char"/>
    <w:link w:val="Heading7"/>
    <w:semiHidden/>
    <w:rsid w:val="009F7E7A"/>
    <w:rPr>
      <w:rFonts w:ascii="Malgun Gothic" w:eastAsia="SimSun" w:hAnsi="Malgun Gothic" w:cs="Times New Roman"/>
      <w:i/>
      <w:iCs/>
      <w:color w:val="243F60"/>
      <w:sz w:val="22"/>
      <w:lang w:val="en-GB" w:eastAsia="en-US"/>
    </w:rPr>
  </w:style>
  <w:style w:type="character" w:customStyle="1" w:styleId="Heading8Char">
    <w:name w:val="Heading 8 Char"/>
    <w:link w:val="Heading8"/>
    <w:semiHidden/>
    <w:rsid w:val="009F7E7A"/>
    <w:rPr>
      <w:rFonts w:ascii="Malgun Gothic" w:eastAsia="SimSun" w:hAnsi="Malgun Gothic" w:cs="Times New Roman"/>
      <w:color w:val="272727"/>
      <w:sz w:val="21"/>
      <w:szCs w:val="21"/>
      <w:lang w:val="en-GB" w:eastAsia="en-US"/>
    </w:rPr>
  </w:style>
  <w:style w:type="character" w:customStyle="1" w:styleId="Heading9Char">
    <w:name w:val="Heading 9 Char"/>
    <w:link w:val="Heading9"/>
    <w:semiHidden/>
    <w:rsid w:val="009F7E7A"/>
    <w:rPr>
      <w:rFonts w:ascii="Malgun Gothic" w:eastAsia="SimSun" w:hAnsi="Malgun Gothic" w:cs="Times New Roman"/>
      <w:i/>
      <w:iCs/>
      <w:color w:val="272727"/>
      <w:sz w:val="21"/>
      <w:szCs w:val="21"/>
      <w:lang w:val="en-GB" w:eastAsia="en-US"/>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9F7E7A"/>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link w:val="Caption"/>
    <w:rsid w:val="009F7E7A"/>
    <w:rPr>
      <w:rFonts w:ascii="Arial" w:eastAsia="Batang" w:hAnsi="Arial"/>
      <w:b/>
      <w:iCs/>
      <w:sz w:val="18"/>
      <w:szCs w:val="18"/>
      <w:lang w:val="en-GB" w:eastAsia="en-US"/>
    </w:rPr>
  </w:style>
  <w:style w:type="paragraph" w:customStyle="1" w:styleId="BodyText">
    <w:name w:val="BodyText"/>
    <w:basedOn w:val="Normal"/>
    <w:qFormat/>
    <w:rsid w:val="009F7E7A"/>
    <w:pPr>
      <w:spacing w:before="120" w:after="120"/>
      <w:jc w:val="both"/>
    </w:pPr>
    <w:rPr>
      <w:rFonts w:eastAsia="Batang"/>
      <w:sz w:val="22"/>
    </w:rPr>
  </w:style>
  <w:style w:type="paragraph" w:customStyle="1" w:styleId="CellText">
    <w:name w:val="CellText"/>
    <w:basedOn w:val="Normal"/>
    <w:qFormat/>
    <w:rsid w:val="009F7E7A"/>
    <w:rPr>
      <w:rFonts w:eastAsia="Batang"/>
      <w:lang w:val="en-US" w:eastAsia="ko-KR"/>
    </w:rPr>
  </w:style>
  <w:style w:type="paragraph" w:customStyle="1" w:styleId="SP16204982">
    <w:name w:val="SP.16.204982"/>
    <w:basedOn w:val="Default"/>
    <w:next w:val="Default"/>
    <w:uiPriority w:val="99"/>
    <w:rsid w:val="00074C82"/>
    <w:rPr>
      <w:rFonts w:ascii="Arial" w:hAnsi="Arial" w:cs="Arial"/>
      <w:color w:val="auto"/>
    </w:rPr>
  </w:style>
  <w:style w:type="character" w:customStyle="1" w:styleId="SC164062">
    <w:name w:val="SC.16.4062"/>
    <w:uiPriority w:val="99"/>
    <w:rsid w:val="00074C82"/>
    <w:rPr>
      <w:b/>
      <w:bCs/>
      <w:color w:val="000000"/>
      <w:sz w:val="28"/>
      <w:szCs w:val="28"/>
    </w:rPr>
  </w:style>
  <w:style w:type="paragraph" w:customStyle="1" w:styleId="SP16205024">
    <w:name w:val="SP.16.205024"/>
    <w:basedOn w:val="Default"/>
    <w:next w:val="Default"/>
    <w:uiPriority w:val="99"/>
    <w:rsid w:val="00074C82"/>
    <w:rPr>
      <w:rFonts w:ascii="Arial" w:hAnsi="Arial" w:cs="Arial"/>
      <w:color w:val="auto"/>
    </w:rPr>
  </w:style>
  <w:style w:type="character" w:customStyle="1" w:styleId="SC164028">
    <w:name w:val="SC.16.4028"/>
    <w:uiPriority w:val="99"/>
    <w:rsid w:val="00074C82"/>
    <w:rPr>
      <w:color w:val="000000"/>
    </w:rPr>
  </w:style>
  <w:style w:type="paragraph" w:customStyle="1" w:styleId="SP16204934">
    <w:name w:val="SP.16.204934"/>
    <w:basedOn w:val="Default"/>
    <w:next w:val="Default"/>
    <w:uiPriority w:val="99"/>
    <w:rsid w:val="00074C82"/>
    <w:rPr>
      <w:rFonts w:ascii="Courier New" w:hAnsi="Courier New" w:cs="Courier New"/>
      <w:color w:val="auto"/>
    </w:rPr>
  </w:style>
  <w:style w:type="paragraph" w:customStyle="1" w:styleId="SP16205075">
    <w:name w:val="SP.16.205075"/>
    <w:basedOn w:val="Default"/>
    <w:next w:val="Default"/>
    <w:uiPriority w:val="99"/>
    <w:rsid w:val="00074C82"/>
    <w:rPr>
      <w:rFonts w:ascii="Courier New" w:hAnsi="Courier New" w:cs="Courier New"/>
      <w:color w:val="auto"/>
    </w:rPr>
  </w:style>
  <w:style w:type="character" w:customStyle="1" w:styleId="SC164040">
    <w:name w:val="SC.16.4040"/>
    <w:uiPriority w:val="99"/>
    <w:rsid w:val="00074C82"/>
    <w:rPr>
      <w:color w:val="000000"/>
      <w:sz w:val="18"/>
      <w:szCs w:val="18"/>
    </w:rPr>
  </w:style>
  <w:style w:type="paragraph" w:customStyle="1" w:styleId="SP9258100">
    <w:name w:val="SP.9.258100"/>
    <w:basedOn w:val="Default"/>
    <w:next w:val="Default"/>
    <w:uiPriority w:val="99"/>
    <w:rsid w:val="009168FE"/>
    <w:rPr>
      <w:rFonts w:ascii="Arial" w:hAnsi="Arial" w:cs="Arial"/>
      <w:color w:val="auto"/>
    </w:rPr>
  </w:style>
  <w:style w:type="paragraph" w:styleId="DocumentMap">
    <w:name w:val="Document Map"/>
    <w:basedOn w:val="Normal"/>
    <w:link w:val="DocumentMapChar"/>
    <w:semiHidden/>
    <w:unhideWhenUsed/>
    <w:rsid w:val="00920333"/>
    <w:rPr>
      <w:rFonts w:ascii="SimSun" w:eastAsia="SimSun"/>
      <w:szCs w:val="18"/>
    </w:rPr>
  </w:style>
  <w:style w:type="character" w:customStyle="1" w:styleId="DocumentMapChar">
    <w:name w:val="Document Map Char"/>
    <w:link w:val="DocumentMap"/>
    <w:semiHidden/>
    <w:rsid w:val="00920333"/>
    <w:rPr>
      <w:rFonts w:ascii="SimSun" w:eastAsia="SimSun"/>
      <w:sz w:val="18"/>
      <w:szCs w:val="18"/>
      <w:lang w:val="en-GB" w:eastAsia="en-US"/>
    </w:rPr>
  </w:style>
  <w:style w:type="paragraph" w:styleId="Date">
    <w:name w:val="Date"/>
    <w:basedOn w:val="Normal"/>
    <w:next w:val="Normal"/>
    <w:link w:val="DateChar"/>
    <w:rsid w:val="00D12CD5"/>
  </w:style>
  <w:style w:type="character" w:customStyle="1" w:styleId="DateChar">
    <w:name w:val="Date Char"/>
    <w:link w:val="Date"/>
    <w:rsid w:val="00D12CD5"/>
    <w:rPr>
      <w:sz w:val="18"/>
      <w:lang w:val="en-GB" w:eastAsia="en-US"/>
    </w:rPr>
  </w:style>
  <w:style w:type="paragraph" w:customStyle="1" w:styleId="SP10282754">
    <w:name w:val="SP.10.282754"/>
    <w:basedOn w:val="Default"/>
    <w:next w:val="Default"/>
    <w:uiPriority w:val="99"/>
    <w:rsid w:val="000D7EC5"/>
    <w:rPr>
      <w:rFonts w:ascii="Arial" w:hAnsi="Arial" w:cs="Arial"/>
      <w:color w:val="auto"/>
    </w:rPr>
  </w:style>
  <w:style w:type="paragraph" w:customStyle="1" w:styleId="VariableList">
    <w:name w:val="VariableList"/>
    <w:uiPriority w:val="99"/>
    <w:rsid w:val="003C395D"/>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SimSun"/>
      <w:color w:val="000000"/>
      <w:w w:val="0"/>
      <w:lang w:eastAsia="ko-KR"/>
    </w:rPr>
  </w:style>
  <w:style w:type="paragraph" w:customStyle="1" w:styleId="Equation">
    <w:name w:val="Equation"/>
    <w:uiPriority w:val="99"/>
    <w:rsid w:val="0084314E"/>
    <w:pPr>
      <w:suppressAutoHyphens/>
      <w:autoSpaceDE w:val="0"/>
      <w:autoSpaceDN w:val="0"/>
      <w:adjustRightInd w:val="0"/>
      <w:spacing w:before="240" w:after="240" w:line="200" w:lineRule="atLeast"/>
      <w:ind w:firstLine="200"/>
    </w:pPr>
    <w:rPr>
      <w:rFonts w:eastAsia="SimSun"/>
      <w:color w:val="000000"/>
      <w:w w:val="0"/>
      <w:lang w:eastAsia="ko-KR"/>
    </w:rPr>
  </w:style>
  <w:style w:type="character" w:customStyle="1" w:styleId="Symbol">
    <w:name w:val="Symbol"/>
    <w:uiPriority w:val="99"/>
    <w:rsid w:val="00BE7DBE"/>
    <w:rPr>
      <w:rFonts w:ascii="Symbol" w:hAnsi="Symbol" w:cs="Symbol"/>
      <w:color w:val="000000"/>
      <w:spacing w:val="0"/>
      <w:sz w:val="20"/>
      <w:szCs w:val="20"/>
      <w:u w:val="none"/>
      <w:vertAlign w:val="baseline"/>
    </w:rPr>
  </w:style>
  <w:style w:type="paragraph" w:customStyle="1" w:styleId="EditorNote">
    <w:name w:val="Editor_Note"/>
    <w:uiPriority w:val="99"/>
    <w:rsid w:val="003C218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SimSun"/>
      <w:b/>
      <w:bCs/>
      <w:i/>
      <w:iCs/>
      <w:color w:val="FF0000"/>
      <w:w w:val="1"/>
      <w:lang w:eastAsia="ko-KR"/>
    </w:rPr>
  </w:style>
  <w:style w:type="paragraph" w:customStyle="1" w:styleId="AI">
    <w:name w:val="AI"/>
    <w:aliases w:val="Annex"/>
    <w:next w:val="Normal"/>
    <w:uiPriority w:val="99"/>
    <w:rsid w:val="00A726A7"/>
    <w:pPr>
      <w:keepNext/>
      <w:autoSpaceDE w:val="0"/>
      <w:autoSpaceDN w:val="0"/>
      <w:adjustRightInd w:val="0"/>
      <w:spacing w:before="480" w:after="240" w:line="320" w:lineRule="atLeast"/>
    </w:pPr>
    <w:rPr>
      <w:rFonts w:ascii="Arial" w:eastAsia="SimSun" w:hAnsi="Arial" w:cs="Arial"/>
      <w:b/>
      <w:bCs/>
      <w:color w:val="000000"/>
      <w:w w:val="1"/>
      <w:sz w:val="28"/>
      <w:szCs w:val="28"/>
      <w:lang w:eastAsia="ko-KR"/>
    </w:rPr>
  </w:style>
  <w:style w:type="paragraph" w:customStyle="1" w:styleId="AT">
    <w:name w:val="AT"/>
    <w:aliases w:val="AnnexTitle"/>
    <w:next w:val="Normal"/>
    <w:uiPriority w:val="99"/>
    <w:rsid w:val="00A726A7"/>
    <w:pPr>
      <w:keepNext/>
      <w:autoSpaceDE w:val="0"/>
      <w:autoSpaceDN w:val="0"/>
      <w:adjustRightInd w:val="0"/>
      <w:spacing w:after="240" w:line="320" w:lineRule="atLeast"/>
    </w:pPr>
    <w:rPr>
      <w:rFonts w:ascii="Arial" w:eastAsia="SimSun" w:hAnsi="Arial" w:cs="Arial"/>
      <w:b/>
      <w:bCs/>
      <w:color w:val="000000"/>
      <w:w w:val="1"/>
      <w:sz w:val="28"/>
      <w:szCs w:val="28"/>
      <w:lang w:eastAsia="ko-KR"/>
    </w:rPr>
  </w:style>
  <w:style w:type="paragraph" w:customStyle="1" w:styleId="Nor">
    <w:name w:val="Nor"/>
    <w:aliases w:val="Normative"/>
    <w:next w:val="AT"/>
    <w:uiPriority w:val="99"/>
    <w:rsid w:val="00A726A7"/>
    <w:pPr>
      <w:keepNext/>
      <w:autoSpaceDE w:val="0"/>
      <w:autoSpaceDN w:val="0"/>
      <w:adjustRightInd w:val="0"/>
      <w:spacing w:before="240" w:after="360" w:line="280" w:lineRule="atLeast"/>
    </w:pPr>
    <w:rPr>
      <w:rFonts w:ascii="Arial" w:eastAsia="SimSun" w:hAnsi="Arial" w:cs="Arial"/>
      <w:color w:val="000000"/>
      <w:w w:val="1"/>
      <w:sz w:val="24"/>
      <w:szCs w:val="24"/>
      <w:lang w:eastAsia="ko-KR"/>
    </w:rPr>
  </w:style>
  <w:style w:type="paragraph" w:customStyle="1" w:styleId="Code">
    <w:name w:val="Code"/>
    <w:uiPriority w:val="99"/>
    <w:rsid w:val="00764F0E"/>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SimSun" w:hAnsi="Courier New" w:cs="Courier New"/>
      <w:color w:val="000000"/>
      <w:w w:val="1"/>
      <w:sz w:val="18"/>
      <w:szCs w:val="18"/>
      <w:lang w:eastAsia="ko-KR"/>
    </w:rPr>
  </w:style>
  <w:style w:type="character" w:styleId="UnresolvedMention">
    <w:name w:val="Unresolved Mention"/>
    <w:uiPriority w:val="99"/>
    <w:semiHidden/>
    <w:unhideWhenUsed/>
    <w:rsid w:val="006A179C"/>
    <w:rPr>
      <w:color w:val="605E5C"/>
      <w:shd w:val="clear" w:color="auto" w:fill="E1DFDD"/>
    </w:rPr>
  </w:style>
  <w:style w:type="paragraph" w:customStyle="1" w:styleId="Equationvariable">
    <w:name w:val="Equation variable"/>
    <w:uiPriority w:val="99"/>
    <w:rsid w:val="00FB2017"/>
    <w:pPr>
      <w:tabs>
        <w:tab w:val="left" w:pos="1080"/>
        <w:tab w:val="left" w:pos="1800"/>
      </w:tabs>
      <w:suppressAutoHyphens/>
      <w:autoSpaceDE w:val="0"/>
      <w:autoSpaceDN w:val="0"/>
      <w:adjustRightInd w:val="0"/>
      <w:spacing w:before="100" w:after="20" w:line="240" w:lineRule="atLeast"/>
      <w:ind w:left="760" w:hanging="560"/>
    </w:pPr>
    <w:rPr>
      <w:rFonts w:eastAsia="SimSun"/>
      <w:color w:val="000000"/>
      <w:w w:val="0"/>
      <w:lang w:eastAsia="ko-KR"/>
    </w:rPr>
  </w:style>
  <w:style w:type="character" w:customStyle="1" w:styleId="fontstyle01">
    <w:name w:val="fontstyle01"/>
    <w:rsid w:val="00A91B47"/>
    <w:rPr>
      <w:rFonts w:ascii="TimesNewRomanPSMT" w:eastAsia="TimesNewRomanPSMT" w:hint="eastAsia"/>
      <w:b w:val="0"/>
      <w:bCs w:val="0"/>
      <w:i w:val="0"/>
      <w:iCs w:val="0"/>
      <w:color w:val="000000"/>
      <w:sz w:val="20"/>
      <w:szCs w:val="20"/>
    </w:rPr>
  </w:style>
  <w:style w:type="paragraph" w:styleId="BodyText0">
    <w:name w:val="Body Text"/>
    <w:basedOn w:val="Normal"/>
    <w:link w:val="BodyTextChar"/>
    <w:uiPriority w:val="1"/>
    <w:unhideWhenUsed/>
    <w:qFormat/>
    <w:rsid w:val="00CF5899"/>
    <w:pPr>
      <w:spacing w:after="120"/>
    </w:pPr>
  </w:style>
  <w:style w:type="character" w:customStyle="1" w:styleId="BodyTextChar">
    <w:name w:val="Body Text Char"/>
    <w:link w:val="BodyText0"/>
    <w:uiPriority w:val="1"/>
    <w:semiHidden/>
    <w:rsid w:val="00CF5899"/>
    <w:rPr>
      <w:sz w:val="18"/>
      <w:lang w:val="en-GB" w:eastAsia="en-US"/>
    </w:rPr>
  </w:style>
  <w:style w:type="character" w:customStyle="1" w:styleId="Heading1Char">
    <w:name w:val="Heading 1 Char"/>
    <w:link w:val="Heading1"/>
    <w:uiPriority w:val="1"/>
    <w:rsid w:val="003442E6"/>
    <w:rPr>
      <w:rFonts w:ascii="Arial" w:hAnsi="Arial"/>
      <w:b/>
      <w:sz w:val="32"/>
      <w:u w:val="single"/>
      <w:lang w:val="en-GB"/>
    </w:rPr>
  </w:style>
  <w:style w:type="character" w:customStyle="1" w:styleId="Heading2Char">
    <w:name w:val="Heading 2 Char"/>
    <w:link w:val="Heading2"/>
    <w:uiPriority w:val="1"/>
    <w:rsid w:val="003442E6"/>
    <w:rPr>
      <w:rFonts w:ascii="Arial" w:hAnsi="Arial"/>
      <w:b/>
      <w:sz w:val="28"/>
      <w:u w:val="single"/>
      <w:lang w:val="en-GB"/>
    </w:rPr>
  </w:style>
  <w:style w:type="character" w:customStyle="1" w:styleId="Heading3Char">
    <w:name w:val="Heading 3 Char"/>
    <w:link w:val="Heading3"/>
    <w:uiPriority w:val="1"/>
    <w:rsid w:val="003442E6"/>
    <w:rPr>
      <w:rFonts w:ascii="Arial" w:hAnsi="Arial"/>
      <w:b/>
      <w:sz w:val="24"/>
      <w:lang w:val="en-GB"/>
    </w:rPr>
  </w:style>
  <w:style w:type="paragraph" w:customStyle="1" w:styleId="TableParagraph">
    <w:name w:val="Table Paragraph"/>
    <w:basedOn w:val="Normal"/>
    <w:uiPriority w:val="1"/>
    <w:qFormat/>
    <w:rsid w:val="003442E6"/>
    <w:pPr>
      <w:widowControl w:val="0"/>
      <w:autoSpaceDE w:val="0"/>
      <w:autoSpaceDN w:val="0"/>
      <w:adjustRightInd w:val="0"/>
    </w:pPr>
    <w:rPr>
      <w:rFonts w:eastAsia="SimSun"/>
      <w:sz w:val="24"/>
      <w:szCs w:val="24"/>
      <w:lang w:val="en-US"/>
    </w:rPr>
  </w:style>
  <w:style w:type="character" w:customStyle="1" w:styleId="FooterChar">
    <w:name w:val="Footer Char"/>
    <w:link w:val="Footer"/>
    <w:uiPriority w:val="99"/>
    <w:rsid w:val="002F0E0F"/>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3723152">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47917449">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5857285">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1660481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402141">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2602014">
      <w:bodyDiv w:val="1"/>
      <w:marLeft w:val="0"/>
      <w:marRight w:val="0"/>
      <w:marTop w:val="0"/>
      <w:marBottom w:val="0"/>
      <w:divBdr>
        <w:top w:val="none" w:sz="0" w:space="0" w:color="auto"/>
        <w:left w:val="none" w:sz="0" w:space="0" w:color="auto"/>
        <w:bottom w:val="none" w:sz="0" w:space="0" w:color="auto"/>
        <w:right w:val="none" w:sz="0" w:space="0" w:color="auto"/>
      </w:divBdr>
    </w:div>
    <w:div w:id="205800069">
      <w:bodyDiv w:val="1"/>
      <w:marLeft w:val="0"/>
      <w:marRight w:val="0"/>
      <w:marTop w:val="0"/>
      <w:marBottom w:val="0"/>
      <w:divBdr>
        <w:top w:val="none" w:sz="0" w:space="0" w:color="auto"/>
        <w:left w:val="none" w:sz="0" w:space="0" w:color="auto"/>
        <w:bottom w:val="none" w:sz="0" w:space="0" w:color="auto"/>
        <w:right w:val="none" w:sz="0" w:space="0" w:color="auto"/>
      </w:divBdr>
      <w:divsChild>
        <w:div w:id="274480223">
          <w:marLeft w:val="547"/>
          <w:marRight w:val="0"/>
          <w:marTop w:val="115"/>
          <w:marBottom w:val="0"/>
          <w:divBdr>
            <w:top w:val="none" w:sz="0" w:space="0" w:color="auto"/>
            <w:left w:val="none" w:sz="0" w:space="0" w:color="auto"/>
            <w:bottom w:val="none" w:sz="0" w:space="0" w:color="auto"/>
            <w:right w:val="none" w:sz="0" w:space="0" w:color="auto"/>
          </w:divBdr>
        </w:div>
        <w:div w:id="325016236">
          <w:marLeft w:val="1166"/>
          <w:marRight w:val="0"/>
          <w:marTop w:val="96"/>
          <w:marBottom w:val="0"/>
          <w:divBdr>
            <w:top w:val="none" w:sz="0" w:space="0" w:color="auto"/>
            <w:left w:val="none" w:sz="0" w:space="0" w:color="auto"/>
            <w:bottom w:val="none" w:sz="0" w:space="0" w:color="auto"/>
            <w:right w:val="none" w:sz="0" w:space="0" w:color="auto"/>
          </w:divBdr>
        </w:div>
        <w:div w:id="480583752">
          <w:marLeft w:val="1166"/>
          <w:marRight w:val="0"/>
          <w:marTop w:val="96"/>
          <w:marBottom w:val="0"/>
          <w:divBdr>
            <w:top w:val="none" w:sz="0" w:space="0" w:color="auto"/>
            <w:left w:val="none" w:sz="0" w:space="0" w:color="auto"/>
            <w:bottom w:val="none" w:sz="0" w:space="0" w:color="auto"/>
            <w:right w:val="none" w:sz="0" w:space="0" w:color="auto"/>
          </w:divBdr>
        </w:div>
        <w:div w:id="655498921">
          <w:marLeft w:val="547"/>
          <w:marRight w:val="0"/>
          <w:marTop w:val="115"/>
          <w:marBottom w:val="0"/>
          <w:divBdr>
            <w:top w:val="none" w:sz="0" w:space="0" w:color="auto"/>
            <w:left w:val="none" w:sz="0" w:space="0" w:color="auto"/>
            <w:bottom w:val="none" w:sz="0" w:space="0" w:color="auto"/>
            <w:right w:val="none" w:sz="0" w:space="0" w:color="auto"/>
          </w:divBdr>
        </w:div>
        <w:div w:id="1469010169">
          <w:marLeft w:val="547"/>
          <w:marRight w:val="0"/>
          <w:marTop w:val="115"/>
          <w:marBottom w:val="0"/>
          <w:divBdr>
            <w:top w:val="none" w:sz="0" w:space="0" w:color="auto"/>
            <w:left w:val="none" w:sz="0" w:space="0" w:color="auto"/>
            <w:bottom w:val="none" w:sz="0" w:space="0" w:color="auto"/>
            <w:right w:val="none" w:sz="0" w:space="0" w:color="auto"/>
          </w:divBdr>
        </w:div>
        <w:div w:id="1682275757">
          <w:marLeft w:val="547"/>
          <w:marRight w:val="0"/>
          <w:marTop w:val="115"/>
          <w:marBottom w:val="0"/>
          <w:divBdr>
            <w:top w:val="none" w:sz="0" w:space="0" w:color="auto"/>
            <w:left w:val="none" w:sz="0" w:space="0" w:color="auto"/>
            <w:bottom w:val="none" w:sz="0" w:space="0" w:color="auto"/>
            <w:right w:val="none" w:sz="0" w:space="0" w:color="auto"/>
          </w:divBdr>
        </w:div>
        <w:div w:id="1973096366">
          <w:marLeft w:val="1166"/>
          <w:marRight w:val="0"/>
          <w:marTop w:val="96"/>
          <w:marBottom w:val="0"/>
          <w:divBdr>
            <w:top w:val="none" w:sz="0" w:space="0" w:color="auto"/>
            <w:left w:val="none" w:sz="0" w:space="0" w:color="auto"/>
            <w:bottom w:val="none" w:sz="0" w:space="0" w:color="auto"/>
            <w:right w:val="none" w:sz="0" w:space="0" w:color="auto"/>
          </w:divBdr>
        </w:div>
      </w:divsChild>
    </w:div>
    <w:div w:id="20900447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0674177">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5690503">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396712779">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37990469">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2625680">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2966623">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2140363">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59634589">
      <w:bodyDiv w:val="1"/>
      <w:marLeft w:val="0"/>
      <w:marRight w:val="0"/>
      <w:marTop w:val="0"/>
      <w:marBottom w:val="0"/>
      <w:divBdr>
        <w:top w:val="none" w:sz="0" w:space="0" w:color="auto"/>
        <w:left w:val="none" w:sz="0" w:space="0" w:color="auto"/>
        <w:bottom w:val="none" w:sz="0" w:space="0" w:color="auto"/>
        <w:right w:val="none" w:sz="0" w:space="0" w:color="auto"/>
      </w:divBdr>
    </w:div>
    <w:div w:id="569734112">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82439181">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29771812">
      <w:bodyDiv w:val="1"/>
      <w:marLeft w:val="0"/>
      <w:marRight w:val="0"/>
      <w:marTop w:val="0"/>
      <w:marBottom w:val="0"/>
      <w:divBdr>
        <w:top w:val="none" w:sz="0" w:space="0" w:color="auto"/>
        <w:left w:val="none" w:sz="0" w:space="0" w:color="auto"/>
        <w:bottom w:val="none" w:sz="0" w:space="0" w:color="auto"/>
        <w:right w:val="none" w:sz="0" w:space="0" w:color="auto"/>
      </w:divBdr>
    </w:div>
    <w:div w:id="729882582">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32703608">
      <w:bodyDiv w:val="1"/>
      <w:marLeft w:val="0"/>
      <w:marRight w:val="0"/>
      <w:marTop w:val="0"/>
      <w:marBottom w:val="0"/>
      <w:divBdr>
        <w:top w:val="none" w:sz="0" w:space="0" w:color="auto"/>
        <w:left w:val="none" w:sz="0" w:space="0" w:color="auto"/>
        <w:bottom w:val="none" w:sz="0" w:space="0" w:color="auto"/>
        <w:right w:val="none" w:sz="0" w:space="0" w:color="auto"/>
      </w:divBdr>
    </w:div>
    <w:div w:id="736053447">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7409530">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56894833">
      <w:bodyDiv w:val="1"/>
      <w:marLeft w:val="0"/>
      <w:marRight w:val="0"/>
      <w:marTop w:val="0"/>
      <w:marBottom w:val="0"/>
      <w:divBdr>
        <w:top w:val="none" w:sz="0" w:space="0" w:color="auto"/>
        <w:left w:val="none" w:sz="0" w:space="0" w:color="auto"/>
        <w:bottom w:val="none" w:sz="0" w:space="0" w:color="auto"/>
        <w:right w:val="none" w:sz="0" w:space="0" w:color="auto"/>
      </w:divBdr>
    </w:div>
    <w:div w:id="869415709">
      <w:bodyDiv w:val="1"/>
      <w:marLeft w:val="0"/>
      <w:marRight w:val="0"/>
      <w:marTop w:val="0"/>
      <w:marBottom w:val="0"/>
      <w:divBdr>
        <w:top w:val="none" w:sz="0" w:space="0" w:color="auto"/>
        <w:left w:val="none" w:sz="0" w:space="0" w:color="auto"/>
        <w:bottom w:val="none" w:sz="0" w:space="0" w:color="auto"/>
        <w:right w:val="none" w:sz="0" w:space="0" w:color="auto"/>
      </w:divBdr>
    </w:div>
    <w:div w:id="873544949">
      <w:bodyDiv w:val="1"/>
      <w:marLeft w:val="0"/>
      <w:marRight w:val="0"/>
      <w:marTop w:val="0"/>
      <w:marBottom w:val="0"/>
      <w:divBdr>
        <w:top w:val="none" w:sz="0" w:space="0" w:color="auto"/>
        <w:left w:val="none" w:sz="0" w:space="0" w:color="auto"/>
        <w:bottom w:val="none" w:sz="0" w:space="0" w:color="auto"/>
        <w:right w:val="none" w:sz="0" w:space="0" w:color="auto"/>
      </w:divBdr>
    </w:div>
    <w:div w:id="8755774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0581102">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7324711">
      <w:bodyDiv w:val="1"/>
      <w:marLeft w:val="0"/>
      <w:marRight w:val="0"/>
      <w:marTop w:val="0"/>
      <w:marBottom w:val="0"/>
      <w:divBdr>
        <w:top w:val="none" w:sz="0" w:space="0" w:color="auto"/>
        <w:left w:val="none" w:sz="0" w:space="0" w:color="auto"/>
        <w:bottom w:val="none" w:sz="0" w:space="0" w:color="auto"/>
        <w:right w:val="none" w:sz="0" w:space="0" w:color="auto"/>
      </w:divBdr>
      <w:divsChild>
        <w:div w:id="1814642010">
          <w:marLeft w:val="1166"/>
          <w:marRight w:val="0"/>
          <w:marTop w:val="96"/>
          <w:marBottom w:val="0"/>
          <w:divBdr>
            <w:top w:val="none" w:sz="0" w:space="0" w:color="auto"/>
            <w:left w:val="none" w:sz="0" w:space="0" w:color="auto"/>
            <w:bottom w:val="none" w:sz="0" w:space="0" w:color="auto"/>
            <w:right w:val="none" w:sz="0" w:space="0" w:color="auto"/>
          </w:divBdr>
        </w:div>
      </w:divsChild>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57225958">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68243012">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85471601">
      <w:bodyDiv w:val="1"/>
      <w:marLeft w:val="0"/>
      <w:marRight w:val="0"/>
      <w:marTop w:val="0"/>
      <w:marBottom w:val="0"/>
      <w:divBdr>
        <w:top w:val="none" w:sz="0" w:space="0" w:color="auto"/>
        <w:left w:val="none" w:sz="0" w:space="0" w:color="auto"/>
        <w:bottom w:val="none" w:sz="0" w:space="0" w:color="auto"/>
        <w:right w:val="none" w:sz="0" w:space="0" w:color="auto"/>
      </w:divBdr>
    </w:div>
    <w:div w:id="988242426">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08364132">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0227751">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038305">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7507610">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2699850">
      <w:bodyDiv w:val="1"/>
      <w:marLeft w:val="0"/>
      <w:marRight w:val="0"/>
      <w:marTop w:val="0"/>
      <w:marBottom w:val="0"/>
      <w:divBdr>
        <w:top w:val="none" w:sz="0" w:space="0" w:color="auto"/>
        <w:left w:val="none" w:sz="0" w:space="0" w:color="auto"/>
        <w:bottom w:val="none" w:sz="0" w:space="0" w:color="auto"/>
        <w:right w:val="none" w:sz="0" w:space="0" w:color="auto"/>
      </w:divBdr>
    </w:div>
    <w:div w:id="1112749837">
      <w:bodyDiv w:val="1"/>
      <w:marLeft w:val="0"/>
      <w:marRight w:val="0"/>
      <w:marTop w:val="0"/>
      <w:marBottom w:val="0"/>
      <w:divBdr>
        <w:top w:val="none" w:sz="0" w:space="0" w:color="auto"/>
        <w:left w:val="none" w:sz="0" w:space="0" w:color="auto"/>
        <w:bottom w:val="none" w:sz="0" w:space="0" w:color="auto"/>
        <w:right w:val="none" w:sz="0" w:space="0" w:color="auto"/>
      </w:divBdr>
    </w:div>
    <w:div w:id="1117485816">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67482151">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781517">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09806801">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681665">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6696235">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1715286">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126602">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4342520">
      <w:bodyDiv w:val="1"/>
      <w:marLeft w:val="0"/>
      <w:marRight w:val="0"/>
      <w:marTop w:val="0"/>
      <w:marBottom w:val="0"/>
      <w:divBdr>
        <w:top w:val="none" w:sz="0" w:space="0" w:color="auto"/>
        <w:left w:val="none" w:sz="0" w:space="0" w:color="auto"/>
        <w:bottom w:val="none" w:sz="0" w:space="0" w:color="auto"/>
        <w:right w:val="none" w:sz="0" w:space="0" w:color="auto"/>
      </w:divBdr>
    </w:div>
    <w:div w:id="1264874881">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799488">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295334422">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194839">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45398063">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3770787">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4742812">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30085552">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6268669">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55052631">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0483471">
      <w:bodyDiv w:val="1"/>
      <w:marLeft w:val="0"/>
      <w:marRight w:val="0"/>
      <w:marTop w:val="0"/>
      <w:marBottom w:val="0"/>
      <w:divBdr>
        <w:top w:val="none" w:sz="0" w:space="0" w:color="auto"/>
        <w:left w:val="none" w:sz="0" w:space="0" w:color="auto"/>
        <w:bottom w:val="none" w:sz="0" w:space="0" w:color="auto"/>
        <w:right w:val="none" w:sz="0" w:space="0" w:color="auto"/>
      </w:divBdr>
    </w:div>
    <w:div w:id="1535340356">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55197601">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0966376">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3641655">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1619158">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56257929">
      <w:bodyDiv w:val="1"/>
      <w:marLeft w:val="0"/>
      <w:marRight w:val="0"/>
      <w:marTop w:val="0"/>
      <w:marBottom w:val="0"/>
      <w:divBdr>
        <w:top w:val="none" w:sz="0" w:space="0" w:color="auto"/>
        <w:left w:val="none" w:sz="0" w:space="0" w:color="auto"/>
        <w:bottom w:val="none" w:sz="0" w:space="0" w:color="auto"/>
        <w:right w:val="none" w:sz="0" w:space="0" w:color="auto"/>
      </w:divBdr>
    </w:div>
    <w:div w:id="1657688580">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7482683">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3115886">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57509648">
      <w:bodyDiv w:val="1"/>
      <w:marLeft w:val="0"/>
      <w:marRight w:val="0"/>
      <w:marTop w:val="0"/>
      <w:marBottom w:val="0"/>
      <w:divBdr>
        <w:top w:val="none" w:sz="0" w:space="0" w:color="auto"/>
        <w:left w:val="none" w:sz="0" w:space="0" w:color="auto"/>
        <w:bottom w:val="none" w:sz="0" w:space="0" w:color="auto"/>
        <w:right w:val="none" w:sz="0" w:space="0" w:color="auto"/>
      </w:divBdr>
    </w:div>
    <w:div w:id="1764183059">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7170818">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0411711">
      <w:bodyDiv w:val="1"/>
      <w:marLeft w:val="0"/>
      <w:marRight w:val="0"/>
      <w:marTop w:val="0"/>
      <w:marBottom w:val="0"/>
      <w:divBdr>
        <w:top w:val="none" w:sz="0" w:space="0" w:color="auto"/>
        <w:left w:val="none" w:sz="0" w:space="0" w:color="auto"/>
        <w:bottom w:val="none" w:sz="0" w:space="0" w:color="auto"/>
        <w:right w:val="none" w:sz="0" w:space="0" w:color="auto"/>
      </w:divBdr>
    </w:div>
    <w:div w:id="1801875718">
      <w:bodyDiv w:val="1"/>
      <w:marLeft w:val="0"/>
      <w:marRight w:val="0"/>
      <w:marTop w:val="0"/>
      <w:marBottom w:val="0"/>
      <w:divBdr>
        <w:top w:val="none" w:sz="0" w:space="0" w:color="auto"/>
        <w:left w:val="none" w:sz="0" w:space="0" w:color="auto"/>
        <w:bottom w:val="none" w:sz="0" w:space="0" w:color="auto"/>
        <w:right w:val="none" w:sz="0" w:space="0" w:color="auto"/>
      </w:divBdr>
    </w:div>
    <w:div w:id="1805610564">
      <w:bodyDiv w:val="1"/>
      <w:marLeft w:val="0"/>
      <w:marRight w:val="0"/>
      <w:marTop w:val="0"/>
      <w:marBottom w:val="0"/>
      <w:divBdr>
        <w:top w:val="none" w:sz="0" w:space="0" w:color="auto"/>
        <w:left w:val="none" w:sz="0" w:space="0" w:color="auto"/>
        <w:bottom w:val="none" w:sz="0" w:space="0" w:color="auto"/>
        <w:right w:val="none" w:sz="0" w:space="0" w:color="auto"/>
      </w:divBdr>
    </w:div>
    <w:div w:id="180731250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18834977">
      <w:bodyDiv w:val="1"/>
      <w:marLeft w:val="0"/>
      <w:marRight w:val="0"/>
      <w:marTop w:val="0"/>
      <w:marBottom w:val="0"/>
      <w:divBdr>
        <w:top w:val="none" w:sz="0" w:space="0" w:color="auto"/>
        <w:left w:val="none" w:sz="0" w:space="0" w:color="auto"/>
        <w:bottom w:val="none" w:sz="0" w:space="0" w:color="auto"/>
        <w:right w:val="none" w:sz="0" w:space="0" w:color="auto"/>
      </w:divBdr>
    </w:div>
    <w:div w:id="1819758935">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38812761">
      <w:bodyDiv w:val="1"/>
      <w:marLeft w:val="0"/>
      <w:marRight w:val="0"/>
      <w:marTop w:val="0"/>
      <w:marBottom w:val="0"/>
      <w:divBdr>
        <w:top w:val="none" w:sz="0" w:space="0" w:color="auto"/>
        <w:left w:val="none" w:sz="0" w:space="0" w:color="auto"/>
        <w:bottom w:val="none" w:sz="0" w:space="0" w:color="auto"/>
        <w:right w:val="none" w:sz="0" w:space="0" w:color="auto"/>
      </w:divBdr>
    </w:div>
    <w:div w:id="1840652608">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6481146">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6142899">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8756632">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72974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2753117">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2363267">
      <w:bodyDiv w:val="1"/>
      <w:marLeft w:val="0"/>
      <w:marRight w:val="0"/>
      <w:marTop w:val="0"/>
      <w:marBottom w:val="0"/>
      <w:divBdr>
        <w:top w:val="none" w:sz="0" w:space="0" w:color="auto"/>
        <w:left w:val="none" w:sz="0" w:space="0" w:color="auto"/>
        <w:bottom w:val="none" w:sz="0" w:space="0" w:color="auto"/>
        <w:right w:val="none" w:sz="0" w:space="0" w:color="auto"/>
      </w:divBdr>
    </w:div>
    <w:div w:id="2063093188">
      <w:bodyDiv w:val="1"/>
      <w:marLeft w:val="0"/>
      <w:marRight w:val="0"/>
      <w:marTop w:val="0"/>
      <w:marBottom w:val="0"/>
      <w:divBdr>
        <w:top w:val="none" w:sz="0" w:space="0" w:color="auto"/>
        <w:left w:val="none" w:sz="0" w:space="0" w:color="auto"/>
        <w:bottom w:val="none" w:sz="0" w:space="0" w:color="auto"/>
        <w:right w:val="none" w:sz="0" w:space="0" w:color="auto"/>
      </w:divBdr>
    </w:div>
    <w:div w:id="2067222983">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73043431">
      <w:bodyDiv w:val="1"/>
      <w:marLeft w:val="0"/>
      <w:marRight w:val="0"/>
      <w:marTop w:val="0"/>
      <w:marBottom w:val="0"/>
      <w:divBdr>
        <w:top w:val="none" w:sz="0" w:space="0" w:color="auto"/>
        <w:left w:val="none" w:sz="0" w:space="0" w:color="auto"/>
        <w:bottom w:val="none" w:sz="0" w:space="0" w:color="auto"/>
        <w:right w:val="none" w:sz="0" w:space="0" w:color="auto"/>
      </w:divBdr>
    </w:div>
    <w:div w:id="2097819260">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youhank@qti.qualcomm.com" TargetMode="External"/><Relationship Id="rId18" Type="http://schemas.microsoft.com/office/2016/09/relationships/commentsIds" Target="commentsIds.xml"/><Relationship Id="rId26" Type="http://schemas.openxmlformats.org/officeDocument/2006/relationships/hyperlink" Target="https://mentor.ieee.org/802.11/dcn/21/11-21-0325-06-00be-u-sig-comment-resolution-part-1.docx" TargetMode="External"/><Relationship Id="rId39" Type="http://schemas.openxmlformats.org/officeDocument/2006/relationships/hyperlink" Target="https://qualcomm-my.sharepoint.com/personal/alicel_qti_qualcomm_com/Documents/Documents/Work/EHT/Spec/11-21-0325-00-00be-u-sig-comment-resolution-part-1_backup.docx" TargetMode="External"/><Relationship Id="rId3" Type="http://schemas.openxmlformats.org/officeDocument/2006/relationships/customXml" Target="../customXml/item3.xml"/><Relationship Id="rId21" Type="http://schemas.openxmlformats.org/officeDocument/2006/relationships/hyperlink" Target="https://mentor.ieee.org/802.11/dcn/21/11-21-0325-05-00be-u-sig-comment-resolution-part-1.docx" TargetMode="External"/><Relationship Id="rId34" Type="http://schemas.openxmlformats.org/officeDocument/2006/relationships/hyperlink" Target="https://mentor.ieee.org/802.11/dcn/21/11-21-0325-06-00be-u-sig-comment-resolution-part-1.docx" TargetMode="External"/><Relationship Id="rId42" Type="http://schemas.openxmlformats.org/officeDocument/2006/relationships/hyperlink" Target="https://qualcomm-my.sharepoint.com/personal/alicel_qti_qualcomm_com/Documents/Documents/Work/EHT/Spec/11-21-0354-00-00be-u-sig-comment-resolution-part-3.docx" TargetMode="Externa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alicel@qti.qualcomm.com" TargetMode="External"/><Relationship Id="rId17" Type="http://schemas.microsoft.com/office/2011/relationships/commentsExtended" Target="commentsExtended.xml"/><Relationship Id="rId25" Type="http://schemas.openxmlformats.org/officeDocument/2006/relationships/hyperlink" Target="https://mentor.ieee.org/802.11/dcn/21/11-21-0325-06-00be-u-sig-comment-resolution-part-1.docx" TargetMode="External"/><Relationship Id="rId33" Type="http://schemas.openxmlformats.org/officeDocument/2006/relationships/hyperlink" Target="https://mentor.ieee.org/802.11/dcn/21/11-21-0325-06-00be-u-sig-comment-resolution-part-1.docx" TargetMode="External"/><Relationship Id="rId38" Type="http://schemas.openxmlformats.org/officeDocument/2006/relationships/hyperlink" Target="https://mentor.ieee.org/802.11/dcn/21/11-21-0325-05-00be-u-sig-comment-resolution-part-1.docx" TargetMode="External"/><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yperlink" Target="https://mentor.ieee.org/802.11/dcn/21/11-21-0325-05-00be-u-sig-comment-resolution-part-1.docx" TargetMode="External"/><Relationship Id="rId29" Type="http://schemas.openxmlformats.org/officeDocument/2006/relationships/hyperlink" Target="https://mentor.ieee.org/802.11/dcn/21/11-21-0325-06-00be-u-sig-comment-resolution-part-1.docx" TargetMode="External"/><Relationship Id="rId41" Type="http://schemas.openxmlformats.org/officeDocument/2006/relationships/hyperlink" Target="https://qualcomm-my.sharepoint.com/personal/alicel_qti_qualcomm_com/Documents/Documents/Work/EHT/Spec/11-21-0325-00-00be-u-sig-comment-resolution-part-1_backup.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verman@qti.qualcomm.com" TargetMode="External"/><Relationship Id="rId24" Type="http://schemas.openxmlformats.org/officeDocument/2006/relationships/hyperlink" Target="https://mentor.ieee.org/802.11/dcn/21/11-21-0325-05-00be-u-sig-comment-resolution-part-1.docx" TargetMode="External"/><Relationship Id="rId32" Type="http://schemas.openxmlformats.org/officeDocument/2006/relationships/hyperlink" Target="https://mentor.ieee.org/802.11/dcn/21/11-21-0325-06-00be-u-sig-comment-resolution-part-1.docx" TargetMode="External"/><Relationship Id="rId37" Type="http://schemas.openxmlformats.org/officeDocument/2006/relationships/hyperlink" Target="https://mentor.ieee.org/802.11/dcn/21/11-21-0325-05-00be-u-sig-comment-resolution-part-1.docx" TargetMode="External"/><Relationship Id="rId40" Type="http://schemas.openxmlformats.org/officeDocument/2006/relationships/hyperlink" Target="https://qualcomm-my.sharepoint.com/personal/alicel_qti_qualcomm_com/Documents/Documents/Work/EHT/Spec/11-21-0325-00-00be-u-sig-comment-resolution-part-1_backup.docx" TargetMode="External"/><Relationship Id="rId45"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brainh@cisco.com" TargetMode="External"/><Relationship Id="rId23" Type="http://schemas.openxmlformats.org/officeDocument/2006/relationships/hyperlink" Target="https://mentor.ieee.org/802.11/dcn/21/11-21-0325-05-00be-u-sig-comment-resolution-part-1.docx" TargetMode="External"/><Relationship Id="rId28" Type="http://schemas.openxmlformats.org/officeDocument/2006/relationships/hyperlink" Target="https://mentor.ieee.org/802.11/dcn/21/11-21-0325-05-00be-u-sig-comment-resolution-part-1.docx" TargetMode="External"/><Relationship Id="rId36" Type="http://schemas.openxmlformats.org/officeDocument/2006/relationships/hyperlink" Target="https://mentor.ieee.org/802.11/dcn/21/11-21-0325-05-00be-u-sig-comment-resolution-part-1.docx" TargetMode="External"/><Relationship Id="rId49" Type="http://schemas.openxmlformats.org/officeDocument/2006/relationships/theme" Target="theme/theme1.xml"/><Relationship Id="rId10" Type="http://schemas.openxmlformats.org/officeDocument/2006/relationships/endnotes" Target="endnotes.xml"/><Relationship Id="rId19" Type="http://schemas.microsoft.com/office/2018/08/relationships/commentsExtensible" Target="commentsExtensible.xml"/><Relationship Id="rId31" Type="http://schemas.openxmlformats.org/officeDocument/2006/relationships/hyperlink" Target="https://mentor.ieee.org/802.11/dcn/21/11-21-0325-06-00be-u-sig-comment-resolution-part-1.docx" TargetMode="External"/><Relationship Id="rId44" Type="http://schemas.openxmlformats.org/officeDocument/2006/relationships/hyperlink" Target="https://qualcomm-my.sharepoint.com/personal/alicel_qti_qualcomm_com/Documents/Documents/Work/EHT/Spec/11-21-0354-00-00be-u-sig-comment-resolution-part-3.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tian@qti.qualcomm.com" TargetMode="External"/><Relationship Id="rId22" Type="http://schemas.openxmlformats.org/officeDocument/2006/relationships/hyperlink" Target="https://mentor.ieee.org/802.11/dcn/21/11-21-0325-05-00be-u-sig-comment-resolution-part-1.docx" TargetMode="External"/><Relationship Id="rId27" Type="http://schemas.openxmlformats.org/officeDocument/2006/relationships/hyperlink" Target="https://mentor.ieee.org/802.11/dcn/21/11-21-0325-06-00be-u-sig-comment-resolution-part-1.docx" TargetMode="External"/><Relationship Id="rId30" Type="http://schemas.openxmlformats.org/officeDocument/2006/relationships/hyperlink" Target="https://mentor.ieee.org/802.11/dcn/21/11-21-0325-06-00be-u-sig-comment-resolution-part-1.docx" TargetMode="External"/><Relationship Id="rId35" Type="http://schemas.openxmlformats.org/officeDocument/2006/relationships/hyperlink" Target="https://mentor.ieee.org/802.11/dcn/21/11-21-0325-05-00be-u-sig-comment-resolution-part-1.docx" TargetMode="External"/><Relationship Id="rId43" Type="http://schemas.openxmlformats.org/officeDocument/2006/relationships/hyperlink" Target="https://qualcomm-my.sharepoint.com/personal/alicel_qti_qualcomm_com/Documents/Documents/Work/EHT/Spec/11-21-0354-00-00be-u-sig-comment-resolution-part-3.docx" TargetMode="External"/><Relationship Id="rId48" Type="http://schemas.microsoft.com/office/2011/relationships/people" Target="peop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DDA8A-DFE5-4A98-AA2C-C8D19E5E654F}">
  <ds:schemaRefs>
    <ds:schemaRef ds:uri="http://schemas.openxmlformats.org/officeDocument/2006/bibliography"/>
  </ds:schemaRefs>
</ds:datastoreItem>
</file>

<file path=customXml/itemProps2.xml><?xml version="1.0" encoding="utf-8"?>
<ds:datastoreItem xmlns:ds="http://schemas.openxmlformats.org/officeDocument/2006/customXml" ds:itemID="{7774F73C-22D9-4C17-ACE4-CFB376603090}">
  <ds:schemaRefs>
    <ds:schemaRef ds:uri="http://schemas.openxmlformats.org/officeDocument/2006/bibliography"/>
  </ds:schemaRefs>
</ds:datastoreItem>
</file>

<file path=customXml/itemProps3.xml><?xml version="1.0" encoding="utf-8"?>
<ds:datastoreItem xmlns:ds="http://schemas.openxmlformats.org/officeDocument/2006/customXml" ds:itemID="{5560AEFF-14AE-4003-B853-14EF5CDF4451}">
  <ds:schemaRefs>
    <ds:schemaRef ds:uri="http://schemas.openxmlformats.org/officeDocument/2006/bibliography"/>
  </ds:schemaRefs>
</ds:datastoreItem>
</file>

<file path=customXml/itemProps4.xml><?xml version="1.0" encoding="utf-8"?>
<ds:datastoreItem xmlns:ds="http://schemas.openxmlformats.org/officeDocument/2006/customXml" ds:itemID="{173CEBFE-BD84-4F47-BA80-22C42D276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18</Pages>
  <Words>5524</Words>
  <Characters>31492</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doc.: IEEE 802.11-20/1519r1</vt:lpstr>
    </vt:vector>
  </TitlesOfParts>
  <Company>Huawei Technologies Co.,Ltd.</Company>
  <LinksUpToDate>false</LinksUpToDate>
  <CharactersWithSpaces>36943</CharactersWithSpaces>
  <SharedDoc>false</SharedDoc>
  <HyperlinkBase/>
  <HLinks>
    <vt:vector size="186" baseType="variant">
      <vt:variant>
        <vt:i4>3604523</vt:i4>
      </vt:variant>
      <vt:variant>
        <vt:i4>63</vt:i4>
      </vt:variant>
      <vt:variant>
        <vt:i4>0</vt:i4>
      </vt:variant>
      <vt:variant>
        <vt:i4>5</vt:i4>
      </vt:variant>
      <vt:variant>
        <vt:lpwstr/>
      </vt:variant>
      <vt:variant>
        <vt:lpwstr>bookmark99</vt:lpwstr>
      </vt:variant>
      <vt:variant>
        <vt:i4>3538987</vt:i4>
      </vt:variant>
      <vt:variant>
        <vt:i4>51</vt:i4>
      </vt:variant>
      <vt:variant>
        <vt:i4>0</vt:i4>
      </vt:variant>
      <vt:variant>
        <vt:i4>5</vt:i4>
      </vt:variant>
      <vt:variant>
        <vt:lpwstr/>
      </vt:variant>
      <vt:variant>
        <vt:lpwstr>bookmark98</vt:lpwstr>
      </vt:variant>
      <vt:variant>
        <vt:i4>3538987</vt:i4>
      </vt:variant>
      <vt:variant>
        <vt:i4>48</vt:i4>
      </vt:variant>
      <vt:variant>
        <vt:i4>0</vt:i4>
      </vt:variant>
      <vt:variant>
        <vt:i4>5</vt:i4>
      </vt:variant>
      <vt:variant>
        <vt:lpwstr/>
      </vt:variant>
      <vt:variant>
        <vt:lpwstr>bookmark98</vt:lpwstr>
      </vt:variant>
      <vt:variant>
        <vt:i4>3538981</vt:i4>
      </vt:variant>
      <vt:variant>
        <vt:i4>45</vt:i4>
      </vt:variant>
      <vt:variant>
        <vt:i4>0</vt:i4>
      </vt:variant>
      <vt:variant>
        <vt:i4>5</vt:i4>
      </vt:variant>
      <vt:variant>
        <vt:lpwstr/>
      </vt:variant>
      <vt:variant>
        <vt:lpwstr>bookmark78</vt:lpwstr>
      </vt:variant>
      <vt:variant>
        <vt:i4>3538981</vt:i4>
      </vt:variant>
      <vt:variant>
        <vt:i4>42</vt:i4>
      </vt:variant>
      <vt:variant>
        <vt:i4>0</vt:i4>
      </vt:variant>
      <vt:variant>
        <vt:i4>5</vt:i4>
      </vt:variant>
      <vt:variant>
        <vt:lpwstr/>
      </vt:variant>
      <vt:variant>
        <vt:lpwstr>bookmark78</vt:lpwstr>
      </vt:variant>
      <vt:variant>
        <vt:i4>3801125</vt:i4>
      </vt:variant>
      <vt:variant>
        <vt:i4>39</vt:i4>
      </vt:variant>
      <vt:variant>
        <vt:i4>0</vt:i4>
      </vt:variant>
      <vt:variant>
        <vt:i4>5</vt:i4>
      </vt:variant>
      <vt:variant>
        <vt:lpwstr/>
      </vt:variant>
      <vt:variant>
        <vt:lpwstr>bookmark74</vt:lpwstr>
      </vt:variant>
      <vt:variant>
        <vt:i4>3801125</vt:i4>
      </vt:variant>
      <vt:variant>
        <vt:i4>36</vt:i4>
      </vt:variant>
      <vt:variant>
        <vt:i4>0</vt:i4>
      </vt:variant>
      <vt:variant>
        <vt:i4>5</vt:i4>
      </vt:variant>
      <vt:variant>
        <vt:lpwstr/>
      </vt:variant>
      <vt:variant>
        <vt:lpwstr>bookmark74</vt:lpwstr>
      </vt:variant>
      <vt:variant>
        <vt:i4>4063268</vt:i4>
      </vt:variant>
      <vt:variant>
        <vt:i4>33</vt:i4>
      </vt:variant>
      <vt:variant>
        <vt:i4>0</vt:i4>
      </vt:variant>
      <vt:variant>
        <vt:i4>5</vt:i4>
      </vt:variant>
      <vt:variant>
        <vt:lpwstr/>
      </vt:variant>
      <vt:variant>
        <vt:lpwstr>bookmark60</vt:lpwstr>
      </vt:variant>
      <vt:variant>
        <vt:i4>3801127</vt:i4>
      </vt:variant>
      <vt:variant>
        <vt:i4>30</vt:i4>
      </vt:variant>
      <vt:variant>
        <vt:i4>0</vt:i4>
      </vt:variant>
      <vt:variant>
        <vt:i4>5</vt:i4>
      </vt:variant>
      <vt:variant>
        <vt:lpwstr/>
      </vt:variant>
      <vt:variant>
        <vt:lpwstr>bookmark54</vt:lpwstr>
      </vt:variant>
      <vt:variant>
        <vt:i4>3997733</vt:i4>
      </vt:variant>
      <vt:variant>
        <vt:i4>27</vt:i4>
      </vt:variant>
      <vt:variant>
        <vt:i4>0</vt:i4>
      </vt:variant>
      <vt:variant>
        <vt:i4>5</vt:i4>
      </vt:variant>
      <vt:variant>
        <vt:lpwstr/>
      </vt:variant>
      <vt:variant>
        <vt:lpwstr>bookmark73</vt:lpwstr>
      </vt:variant>
      <vt:variant>
        <vt:i4>3735595</vt:i4>
      </vt:variant>
      <vt:variant>
        <vt:i4>24</vt:i4>
      </vt:variant>
      <vt:variant>
        <vt:i4>0</vt:i4>
      </vt:variant>
      <vt:variant>
        <vt:i4>5</vt:i4>
      </vt:variant>
      <vt:variant>
        <vt:lpwstr/>
      </vt:variant>
      <vt:variant>
        <vt:lpwstr>bookmark97</vt:lpwstr>
      </vt:variant>
      <vt:variant>
        <vt:i4>3735595</vt:i4>
      </vt:variant>
      <vt:variant>
        <vt:i4>21</vt:i4>
      </vt:variant>
      <vt:variant>
        <vt:i4>0</vt:i4>
      </vt:variant>
      <vt:variant>
        <vt:i4>5</vt:i4>
      </vt:variant>
      <vt:variant>
        <vt:lpwstr/>
      </vt:variant>
      <vt:variant>
        <vt:lpwstr>bookmark97</vt:lpwstr>
      </vt:variant>
      <vt:variant>
        <vt:i4>3866667</vt:i4>
      </vt:variant>
      <vt:variant>
        <vt:i4>18</vt:i4>
      </vt:variant>
      <vt:variant>
        <vt:i4>0</vt:i4>
      </vt:variant>
      <vt:variant>
        <vt:i4>5</vt:i4>
      </vt:variant>
      <vt:variant>
        <vt:lpwstr/>
      </vt:variant>
      <vt:variant>
        <vt:lpwstr>bookmark95</vt:lpwstr>
      </vt:variant>
      <vt:variant>
        <vt:i4>3866667</vt:i4>
      </vt:variant>
      <vt:variant>
        <vt:i4>15</vt:i4>
      </vt:variant>
      <vt:variant>
        <vt:i4>0</vt:i4>
      </vt:variant>
      <vt:variant>
        <vt:i4>5</vt:i4>
      </vt:variant>
      <vt:variant>
        <vt:lpwstr/>
      </vt:variant>
      <vt:variant>
        <vt:lpwstr>bookmark95</vt:lpwstr>
      </vt:variant>
      <vt:variant>
        <vt:i4>3801131</vt:i4>
      </vt:variant>
      <vt:variant>
        <vt:i4>12</vt:i4>
      </vt:variant>
      <vt:variant>
        <vt:i4>0</vt:i4>
      </vt:variant>
      <vt:variant>
        <vt:i4>5</vt:i4>
      </vt:variant>
      <vt:variant>
        <vt:lpwstr/>
      </vt:variant>
      <vt:variant>
        <vt:lpwstr>bookmark94</vt:lpwstr>
      </vt:variant>
      <vt:variant>
        <vt:i4>3801131</vt:i4>
      </vt:variant>
      <vt:variant>
        <vt:i4>9</vt:i4>
      </vt:variant>
      <vt:variant>
        <vt:i4>0</vt:i4>
      </vt:variant>
      <vt:variant>
        <vt:i4>5</vt:i4>
      </vt:variant>
      <vt:variant>
        <vt:lpwstr/>
      </vt:variant>
      <vt:variant>
        <vt:lpwstr>bookmark94</vt:lpwstr>
      </vt:variant>
      <vt:variant>
        <vt:i4>4128811</vt:i4>
      </vt:variant>
      <vt:variant>
        <vt:i4>6</vt:i4>
      </vt:variant>
      <vt:variant>
        <vt:i4>0</vt:i4>
      </vt:variant>
      <vt:variant>
        <vt:i4>5</vt:i4>
      </vt:variant>
      <vt:variant>
        <vt:lpwstr/>
      </vt:variant>
      <vt:variant>
        <vt:lpwstr>bookmark91</vt:lpwstr>
      </vt:variant>
      <vt:variant>
        <vt:i4>4128811</vt:i4>
      </vt:variant>
      <vt:variant>
        <vt:i4>3</vt:i4>
      </vt:variant>
      <vt:variant>
        <vt:i4>0</vt:i4>
      </vt:variant>
      <vt:variant>
        <vt:i4>5</vt:i4>
      </vt:variant>
      <vt:variant>
        <vt:lpwstr/>
      </vt:variant>
      <vt:variant>
        <vt:lpwstr>bookmark91</vt:lpwstr>
      </vt:variant>
      <vt:variant>
        <vt:i4>3538976</vt:i4>
      </vt:variant>
      <vt:variant>
        <vt:i4>0</vt:i4>
      </vt:variant>
      <vt:variant>
        <vt:i4>0</vt:i4>
      </vt:variant>
      <vt:variant>
        <vt:i4>5</vt:i4>
      </vt:variant>
      <vt:variant>
        <vt:lpwstr/>
      </vt:variant>
      <vt:variant>
        <vt:lpwstr>bookmark282</vt:lpwstr>
      </vt:variant>
      <vt:variant>
        <vt:i4>3670059</vt:i4>
      </vt:variant>
      <vt:variant>
        <vt:i4>33</vt:i4>
      </vt:variant>
      <vt:variant>
        <vt:i4>0</vt:i4>
      </vt:variant>
      <vt:variant>
        <vt:i4>5</vt:i4>
      </vt:variant>
      <vt:variant>
        <vt:lpwstr/>
      </vt:variant>
      <vt:variant>
        <vt:lpwstr>bookmark96</vt:lpwstr>
      </vt:variant>
      <vt:variant>
        <vt:i4>3670059</vt:i4>
      </vt:variant>
      <vt:variant>
        <vt:i4>30</vt:i4>
      </vt:variant>
      <vt:variant>
        <vt:i4>0</vt:i4>
      </vt:variant>
      <vt:variant>
        <vt:i4>5</vt:i4>
      </vt:variant>
      <vt:variant>
        <vt:lpwstr/>
      </vt:variant>
      <vt:variant>
        <vt:lpwstr>bookmark96</vt:lpwstr>
      </vt:variant>
      <vt:variant>
        <vt:i4>3932203</vt:i4>
      </vt:variant>
      <vt:variant>
        <vt:i4>27</vt:i4>
      </vt:variant>
      <vt:variant>
        <vt:i4>0</vt:i4>
      </vt:variant>
      <vt:variant>
        <vt:i4>5</vt:i4>
      </vt:variant>
      <vt:variant>
        <vt:lpwstr/>
      </vt:variant>
      <vt:variant>
        <vt:lpwstr>bookmark92</vt:lpwstr>
      </vt:variant>
      <vt:variant>
        <vt:i4>3932203</vt:i4>
      </vt:variant>
      <vt:variant>
        <vt:i4>24</vt:i4>
      </vt:variant>
      <vt:variant>
        <vt:i4>0</vt:i4>
      </vt:variant>
      <vt:variant>
        <vt:i4>5</vt:i4>
      </vt:variant>
      <vt:variant>
        <vt:lpwstr/>
      </vt:variant>
      <vt:variant>
        <vt:lpwstr>bookmark92</vt:lpwstr>
      </vt:variant>
      <vt:variant>
        <vt:i4>3932203</vt:i4>
      </vt:variant>
      <vt:variant>
        <vt:i4>21</vt:i4>
      </vt:variant>
      <vt:variant>
        <vt:i4>0</vt:i4>
      </vt:variant>
      <vt:variant>
        <vt:i4>5</vt:i4>
      </vt:variant>
      <vt:variant>
        <vt:lpwstr/>
      </vt:variant>
      <vt:variant>
        <vt:lpwstr>bookmark92</vt:lpwstr>
      </vt:variant>
      <vt:variant>
        <vt:i4>3670059</vt:i4>
      </vt:variant>
      <vt:variant>
        <vt:i4>18</vt:i4>
      </vt:variant>
      <vt:variant>
        <vt:i4>0</vt:i4>
      </vt:variant>
      <vt:variant>
        <vt:i4>5</vt:i4>
      </vt:variant>
      <vt:variant>
        <vt:lpwstr/>
      </vt:variant>
      <vt:variant>
        <vt:lpwstr>bookmark96</vt:lpwstr>
      </vt:variant>
      <vt:variant>
        <vt:i4>3997739</vt:i4>
      </vt:variant>
      <vt:variant>
        <vt:i4>15</vt:i4>
      </vt:variant>
      <vt:variant>
        <vt:i4>0</vt:i4>
      </vt:variant>
      <vt:variant>
        <vt:i4>5</vt:i4>
      </vt:variant>
      <vt:variant>
        <vt:lpwstr/>
      </vt:variant>
      <vt:variant>
        <vt:lpwstr>bookmark93</vt:lpwstr>
      </vt:variant>
      <vt:variant>
        <vt:i4>3997739</vt:i4>
      </vt:variant>
      <vt:variant>
        <vt:i4>12</vt:i4>
      </vt:variant>
      <vt:variant>
        <vt:i4>0</vt:i4>
      </vt:variant>
      <vt:variant>
        <vt:i4>5</vt:i4>
      </vt:variant>
      <vt:variant>
        <vt:lpwstr/>
      </vt:variant>
      <vt:variant>
        <vt:lpwstr>bookmark93</vt:lpwstr>
      </vt:variant>
      <vt:variant>
        <vt:i4>3997739</vt:i4>
      </vt:variant>
      <vt:variant>
        <vt:i4>9</vt:i4>
      </vt:variant>
      <vt:variant>
        <vt:i4>0</vt:i4>
      </vt:variant>
      <vt:variant>
        <vt:i4>5</vt:i4>
      </vt:variant>
      <vt:variant>
        <vt:lpwstr/>
      </vt:variant>
      <vt:variant>
        <vt:lpwstr>bookmark93</vt:lpwstr>
      </vt:variant>
      <vt:variant>
        <vt:i4>3932203</vt:i4>
      </vt:variant>
      <vt:variant>
        <vt:i4>6</vt:i4>
      </vt:variant>
      <vt:variant>
        <vt:i4>0</vt:i4>
      </vt:variant>
      <vt:variant>
        <vt:i4>5</vt:i4>
      </vt:variant>
      <vt:variant>
        <vt:lpwstr/>
      </vt:variant>
      <vt:variant>
        <vt:lpwstr>bookmark92</vt:lpwstr>
      </vt:variant>
      <vt:variant>
        <vt:i4>3932203</vt:i4>
      </vt:variant>
      <vt:variant>
        <vt:i4>3</vt:i4>
      </vt:variant>
      <vt:variant>
        <vt:i4>0</vt:i4>
      </vt:variant>
      <vt:variant>
        <vt:i4>5</vt:i4>
      </vt:variant>
      <vt:variant>
        <vt:lpwstr/>
      </vt:variant>
      <vt:variant>
        <vt:lpwstr>bookmark92</vt:lpwstr>
      </vt:variant>
      <vt:variant>
        <vt:i4>3932203</vt:i4>
      </vt:variant>
      <vt:variant>
        <vt:i4>0</vt:i4>
      </vt:variant>
      <vt:variant>
        <vt:i4>0</vt:i4>
      </vt:variant>
      <vt:variant>
        <vt:i4>5</vt:i4>
      </vt:variant>
      <vt:variant>
        <vt:lpwstr/>
      </vt:variant>
      <vt:variant>
        <vt:lpwstr>bookmark92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802.11-20/1519r1</dc:title>
  <dc:subject>Submission</dc:subject>
  <dc:creator>Youhan Kim (Qualcomm)</dc:creator>
  <cp:keywords>Sep. 2020</cp:keywords>
  <cp:lastModifiedBy>Sameer Vermani</cp:lastModifiedBy>
  <cp:revision>18</cp:revision>
  <cp:lastPrinted>2017-05-01T13:09:00Z</cp:lastPrinted>
  <dcterms:created xsi:type="dcterms:W3CDTF">2021-03-11T02:06:00Z</dcterms:created>
  <dcterms:modified xsi:type="dcterms:W3CDTF">2021-03-11T02:21:00Z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(2)DZ3/bWvzeozCJe+loIQv/OjlZdMvV8cRjSdK5m8+9bUw3bp8tzI+7gay0V7tPqMVtMPWV6x+
0FvzZWRjB8t+h6Y18wbIXz1ViJA80VEQdQhrZEy3XsNqicC1r9nW2rDvJk+JEx0y/naEpAcm
OU35xTeUoWSJ4BQQLMlF7ZmNgZFv6cK+JEHZxNHvy9hY2sWD6tf3djI50D4FonDjbbdAlS/6
BlYQL7oFW7dVzTY5rr</vt:lpwstr>
  </property>
  <property fmtid="{D5CDD505-2E9C-101B-9397-08002B2CF9AE}" pid="4" name="_2015_ms_pID_7253431">
    <vt:lpwstr>skR1EajI2gFEqsDTfdIfj8VA+0OJf1bZFVD2hyDcJan3Ajkq9/+1m4
ihBrDOx1g3nax4DyILMgtyKRGye37qpKXFT11Nj4MaWW+90kCz0yBVjghFC67co8vqum/F30
44PdFQN3kkOLWXq8U1NaQU7MuTlVvsCazjPcFrLVBh3Hpw==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1467622149</vt:lpwstr>
  </property>
  <property fmtid="{D5CDD505-2E9C-101B-9397-08002B2CF9AE}" pid="9" name="TitusGUID">
    <vt:lpwstr>04ec1365-c4e8-4dc5-845f-f01ba12fd3d0</vt:lpwstr>
  </property>
  <property fmtid="{D5CDD505-2E9C-101B-9397-08002B2CF9AE}" pid="10" name="CTP_BU">
    <vt:lpwstr>COMMUNICATION &amp;DEVICES GROUP</vt:lpwstr>
  </property>
  <property fmtid="{D5CDD505-2E9C-101B-9397-08002B2CF9AE}" pid="11" name="CTP_TimeStamp">
    <vt:lpwstr>2016-09-14 07:37:16Z</vt:lpwstr>
  </property>
  <property fmtid="{D5CDD505-2E9C-101B-9397-08002B2CF9AE}" pid="12" name="CTPClassification">
    <vt:lpwstr>CTP_IC</vt:lpwstr>
  </property>
  <property fmtid="{D5CDD505-2E9C-101B-9397-08002B2CF9AE}" pid="13" name="_AdHocReviewCycleID">
    <vt:i4>393725984</vt:i4>
  </property>
  <property fmtid="{D5CDD505-2E9C-101B-9397-08002B2CF9AE}" pid="14" name="_EmailSubject">
    <vt:lpwstr>21/325r6</vt:lpwstr>
  </property>
  <property fmtid="{D5CDD505-2E9C-101B-9397-08002B2CF9AE}" pid="15" name="_AuthorEmail">
    <vt:lpwstr>svverman@qti.qualcomm.com</vt:lpwstr>
  </property>
  <property fmtid="{D5CDD505-2E9C-101B-9397-08002B2CF9AE}" pid="16" name="_AuthorEmailDisplayName">
    <vt:lpwstr>Sameer Vermani</vt:lpwstr>
  </property>
  <property fmtid="{D5CDD505-2E9C-101B-9397-08002B2CF9AE}" pid="17" name="_PreviousAdHocReviewCycleID">
    <vt:i4>-2133768201</vt:i4>
  </property>
  <property fmtid="{D5CDD505-2E9C-101B-9397-08002B2CF9AE}" pid="18" name="_ReviewingToolsShownOnce">
    <vt:lpwstr/>
  </property>
</Properties>
</file>