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7CC6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1530"/>
        <w:gridCol w:w="2340"/>
      </w:tblGrid>
      <w:tr w:rsidR="00CA09B2" w:rsidRPr="00FA777D" w14:paraId="14A294DA" w14:textId="77777777" w:rsidTr="00794260">
        <w:trPr>
          <w:trHeight w:val="485"/>
          <w:jc w:val="center"/>
        </w:trPr>
        <w:tc>
          <w:tcPr>
            <w:tcW w:w="10023" w:type="dxa"/>
            <w:gridSpan w:val="5"/>
            <w:vAlign w:val="center"/>
          </w:tcPr>
          <w:p w14:paraId="661A28F8" w14:textId="3B13BA24" w:rsidR="00CA09B2" w:rsidRPr="00FA777D" w:rsidRDefault="004403A7" w:rsidP="007005A0">
            <w:pPr>
              <w:pStyle w:val="T2"/>
              <w:rPr>
                <w:lang w:val="en-US" w:eastAsia="zh-CN"/>
              </w:rPr>
            </w:pPr>
            <w:r w:rsidRPr="00FA777D">
              <w:rPr>
                <w:lang w:val="en-US"/>
              </w:rPr>
              <w:t xml:space="preserve">Comment Resolutions </w:t>
            </w:r>
            <w:r w:rsidR="00B90B7A">
              <w:rPr>
                <w:lang w:val="en-US"/>
              </w:rPr>
              <w:t xml:space="preserve">for </w:t>
            </w:r>
            <w:r w:rsidR="00713940">
              <w:rPr>
                <w:lang w:val="en-US"/>
              </w:rPr>
              <w:t>C</w:t>
            </w:r>
            <w:r w:rsidR="00B90B7A">
              <w:rPr>
                <w:lang w:val="en-US"/>
              </w:rPr>
              <w:t>lause 36.3.1</w:t>
            </w:r>
            <w:r w:rsidR="00532AFC">
              <w:rPr>
                <w:lang w:val="en-US"/>
              </w:rPr>
              <w:t>2.3</w:t>
            </w:r>
            <w:r w:rsidR="00B90B7A">
              <w:rPr>
                <w:lang w:val="en-US"/>
              </w:rPr>
              <w:t xml:space="preserve"> </w:t>
            </w:r>
            <w:r w:rsidR="009D35CB">
              <w:rPr>
                <w:lang w:val="en-US"/>
              </w:rPr>
              <w:t>coding</w:t>
            </w:r>
          </w:p>
        </w:tc>
      </w:tr>
      <w:tr w:rsidR="00CA09B2" w:rsidRPr="00FA777D" w14:paraId="5FD01783" w14:textId="77777777" w:rsidTr="00794260">
        <w:trPr>
          <w:trHeight w:val="359"/>
          <w:jc w:val="center"/>
        </w:trPr>
        <w:tc>
          <w:tcPr>
            <w:tcW w:w="10023" w:type="dxa"/>
            <w:gridSpan w:val="5"/>
            <w:vAlign w:val="center"/>
          </w:tcPr>
          <w:p w14:paraId="3C35321B" w14:textId="7E370554" w:rsidR="00CA09B2" w:rsidRPr="00FA777D" w:rsidRDefault="00CA09B2" w:rsidP="00611863">
            <w:pPr>
              <w:pStyle w:val="T2"/>
              <w:ind w:left="0"/>
              <w:rPr>
                <w:sz w:val="20"/>
                <w:lang w:eastAsia="zh-CN"/>
              </w:rPr>
            </w:pPr>
            <w:r w:rsidRPr="00FA777D">
              <w:rPr>
                <w:sz w:val="20"/>
              </w:rPr>
              <w:t>Date:</w:t>
            </w:r>
            <w:r w:rsidR="00B847FE" w:rsidRPr="00FA777D">
              <w:rPr>
                <w:b w:val="0"/>
                <w:sz w:val="20"/>
              </w:rPr>
              <w:t xml:space="preserve">  20</w:t>
            </w:r>
            <w:r w:rsidR="00D618C5">
              <w:rPr>
                <w:b w:val="0"/>
                <w:sz w:val="20"/>
              </w:rPr>
              <w:t>21</w:t>
            </w:r>
            <w:r w:rsidR="009635A1" w:rsidRPr="00FA777D">
              <w:rPr>
                <w:b w:val="0"/>
                <w:sz w:val="20"/>
              </w:rPr>
              <w:t>-</w:t>
            </w:r>
            <w:r w:rsidR="00DA7CDA">
              <w:rPr>
                <w:b w:val="0"/>
                <w:sz w:val="20"/>
                <w:lang w:eastAsia="zh-CN"/>
              </w:rPr>
              <w:t>0</w:t>
            </w:r>
            <w:r w:rsidR="00D618C5">
              <w:rPr>
                <w:b w:val="0"/>
                <w:sz w:val="20"/>
                <w:lang w:eastAsia="zh-CN"/>
              </w:rPr>
              <w:t>2</w:t>
            </w:r>
            <w:r w:rsidR="00421500">
              <w:rPr>
                <w:b w:val="0"/>
                <w:sz w:val="20"/>
                <w:lang w:eastAsia="zh-CN"/>
              </w:rPr>
              <w:t>-</w:t>
            </w:r>
            <w:r w:rsidR="00D618C5">
              <w:rPr>
                <w:b w:val="0"/>
                <w:sz w:val="20"/>
                <w:lang w:eastAsia="zh-CN"/>
              </w:rPr>
              <w:t>1</w:t>
            </w:r>
            <w:r w:rsidR="00532AFC">
              <w:rPr>
                <w:b w:val="0"/>
                <w:sz w:val="20"/>
                <w:lang w:eastAsia="zh-CN"/>
              </w:rPr>
              <w:t>1</w:t>
            </w:r>
          </w:p>
        </w:tc>
      </w:tr>
      <w:tr w:rsidR="00CA09B2" w:rsidRPr="00FA777D" w14:paraId="5179D2BB" w14:textId="77777777" w:rsidTr="00794260">
        <w:trPr>
          <w:cantSplit/>
          <w:jc w:val="center"/>
        </w:trPr>
        <w:tc>
          <w:tcPr>
            <w:tcW w:w="10023" w:type="dxa"/>
            <w:gridSpan w:val="5"/>
            <w:vAlign w:val="center"/>
          </w:tcPr>
          <w:p w14:paraId="4D22F766" w14:textId="77777777" w:rsidR="00CA09B2" w:rsidRPr="00FA777D" w:rsidRDefault="00CA09B2">
            <w:pPr>
              <w:pStyle w:val="T2"/>
              <w:spacing w:after="0"/>
              <w:ind w:left="0" w:right="0"/>
              <w:jc w:val="left"/>
              <w:rPr>
                <w:sz w:val="20"/>
              </w:rPr>
            </w:pPr>
            <w:r w:rsidRPr="00FA777D">
              <w:rPr>
                <w:sz w:val="20"/>
              </w:rPr>
              <w:t>Author(s):</w:t>
            </w:r>
          </w:p>
        </w:tc>
      </w:tr>
      <w:tr w:rsidR="00CA09B2" w:rsidRPr="00FA777D" w14:paraId="45E8ECAB" w14:textId="77777777" w:rsidTr="00794260">
        <w:trPr>
          <w:jc w:val="center"/>
        </w:trPr>
        <w:tc>
          <w:tcPr>
            <w:tcW w:w="1711" w:type="dxa"/>
            <w:vAlign w:val="center"/>
          </w:tcPr>
          <w:p w14:paraId="49961F22" w14:textId="77777777" w:rsidR="00CA09B2" w:rsidRPr="00FA777D" w:rsidRDefault="00CA09B2">
            <w:pPr>
              <w:pStyle w:val="T2"/>
              <w:spacing w:after="0"/>
              <w:ind w:left="0" w:right="0"/>
              <w:jc w:val="left"/>
              <w:rPr>
                <w:sz w:val="20"/>
              </w:rPr>
            </w:pPr>
            <w:r w:rsidRPr="00FA777D">
              <w:rPr>
                <w:sz w:val="20"/>
              </w:rPr>
              <w:t>Name</w:t>
            </w:r>
          </w:p>
        </w:tc>
        <w:tc>
          <w:tcPr>
            <w:tcW w:w="1472" w:type="dxa"/>
            <w:vAlign w:val="center"/>
          </w:tcPr>
          <w:p w14:paraId="1F3534F8" w14:textId="77777777" w:rsidR="00CA09B2" w:rsidRPr="00FA777D" w:rsidRDefault="0062440B">
            <w:pPr>
              <w:pStyle w:val="T2"/>
              <w:spacing w:after="0"/>
              <w:ind w:left="0" w:right="0"/>
              <w:jc w:val="left"/>
              <w:rPr>
                <w:sz w:val="20"/>
              </w:rPr>
            </w:pPr>
            <w:r w:rsidRPr="00FA777D">
              <w:rPr>
                <w:sz w:val="20"/>
              </w:rPr>
              <w:t>Affiliation</w:t>
            </w:r>
          </w:p>
        </w:tc>
        <w:tc>
          <w:tcPr>
            <w:tcW w:w="2970" w:type="dxa"/>
            <w:vAlign w:val="center"/>
          </w:tcPr>
          <w:p w14:paraId="573DCADC" w14:textId="77777777" w:rsidR="00CA09B2" w:rsidRPr="00FA777D" w:rsidRDefault="00CA09B2">
            <w:pPr>
              <w:pStyle w:val="T2"/>
              <w:spacing w:after="0"/>
              <w:ind w:left="0" w:right="0"/>
              <w:jc w:val="left"/>
              <w:rPr>
                <w:sz w:val="20"/>
              </w:rPr>
            </w:pPr>
            <w:r w:rsidRPr="00FA777D">
              <w:rPr>
                <w:sz w:val="20"/>
              </w:rPr>
              <w:t>Address</w:t>
            </w:r>
          </w:p>
        </w:tc>
        <w:tc>
          <w:tcPr>
            <w:tcW w:w="1530" w:type="dxa"/>
            <w:vAlign w:val="center"/>
          </w:tcPr>
          <w:p w14:paraId="789C3FAC" w14:textId="77777777" w:rsidR="00CA09B2" w:rsidRPr="00FA777D" w:rsidRDefault="00CA09B2">
            <w:pPr>
              <w:pStyle w:val="T2"/>
              <w:spacing w:after="0"/>
              <w:ind w:left="0" w:right="0"/>
              <w:jc w:val="left"/>
              <w:rPr>
                <w:sz w:val="20"/>
              </w:rPr>
            </w:pPr>
            <w:r w:rsidRPr="00FA777D">
              <w:rPr>
                <w:sz w:val="20"/>
              </w:rPr>
              <w:t>Phone</w:t>
            </w:r>
          </w:p>
        </w:tc>
        <w:tc>
          <w:tcPr>
            <w:tcW w:w="2340" w:type="dxa"/>
            <w:vAlign w:val="center"/>
          </w:tcPr>
          <w:p w14:paraId="1D439CF4" w14:textId="77777777" w:rsidR="00CA09B2" w:rsidRPr="00FA777D" w:rsidRDefault="00925EDB">
            <w:pPr>
              <w:pStyle w:val="T2"/>
              <w:spacing w:after="0"/>
              <w:ind w:left="0" w:right="0"/>
              <w:jc w:val="left"/>
              <w:rPr>
                <w:sz w:val="20"/>
              </w:rPr>
            </w:pPr>
            <w:r w:rsidRPr="00FA777D">
              <w:rPr>
                <w:sz w:val="20"/>
              </w:rPr>
              <w:t>E</w:t>
            </w:r>
            <w:r w:rsidR="00CA09B2" w:rsidRPr="00FA777D">
              <w:rPr>
                <w:sz w:val="20"/>
              </w:rPr>
              <w:t>mail</w:t>
            </w:r>
          </w:p>
        </w:tc>
      </w:tr>
      <w:tr w:rsidR="005761A8" w:rsidRPr="00FA777D" w14:paraId="58540F7A" w14:textId="77777777" w:rsidTr="0056723C">
        <w:trPr>
          <w:jc w:val="center"/>
        </w:trPr>
        <w:tc>
          <w:tcPr>
            <w:tcW w:w="1711" w:type="dxa"/>
            <w:vAlign w:val="center"/>
          </w:tcPr>
          <w:p w14:paraId="13CC4686" w14:textId="77777777" w:rsidR="005761A8" w:rsidRPr="00FA777D" w:rsidRDefault="005761A8" w:rsidP="005761A8">
            <w:pPr>
              <w:pStyle w:val="T2"/>
              <w:spacing w:after="0"/>
              <w:ind w:left="0" w:right="0"/>
              <w:rPr>
                <w:b w:val="0"/>
                <w:sz w:val="20"/>
                <w:lang w:eastAsia="zh-CN"/>
              </w:rPr>
            </w:pPr>
            <w:r>
              <w:rPr>
                <w:b w:val="0"/>
                <w:sz w:val="20"/>
                <w:lang w:eastAsia="zh-CN"/>
              </w:rPr>
              <w:t>Yan Zhang</w:t>
            </w:r>
          </w:p>
        </w:tc>
        <w:tc>
          <w:tcPr>
            <w:tcW w:w="1472" w:type="dxa"/>
            <w:vAlign w:val="center"/>
          </w:tcPr>
          <w:p w14:paraId="1EBA3376" w14:textId="49942082" w:rsidR="005761A8" w:rsidRPr="00FA777D" w:rsidRDefault="005761A8" w:rsidP="005761A8">
            <w:pPr>
              <w:pStyle w:val="T2"/>
              <w:spacing w:after="0"/>
              <w:ind w:left="0" w:right="0"/>
              <w:rPr>
                <w:b w:val="0"/>
                <w:sz w:val="20"/>
              </w:rPr>
            </w:pPr>
            <w:r>
              <w:rPr>
                <w:b w:val="0"/>
                <w:sz w:val="20"/>
              </w:rPr>
              <w:t>NXP</w:t>
            </w:r>
          </w:p>
        </w:tc>
        <w:tc>
          <w:tcPr>
            <w:tcW w:w="2970" w:type="dxa"/>
          </w:tcPr>
          <w:p w14:paraId="1DF5B638" w14:textId="6F57BDE8" w:rsidR="005761A8" w:rsidRPr="005761A8" w:rsidRDefault="005761A8" w:rsidP="005761A8">
            <w:pPr>
              <w:pStyle w:val="T2"/>
              <w:spacing w:after="0"/>
              <w:ind w:left="0" w:right="0"/>
              <w:rPr>
                <w:b w:val="0"/>
                <w:sz w:val="20"/>
                <w:lang w:val="en-US"/>
              </w:rPr>
            </w:pPr>
            <w:r>
              <w:rPr>
                <w:b w:val="0"/>
                <w:sz w:val="20"/>
                <w:lang w:val="en-US"/>
              </w:rPr>
              <w:t xml:space="preserve">350 Holger Way, San Jose, CA, </w:t>
            </w:r>
          </w:p>
        </w:tc>
        <w:tc>
          <w:tcPr>
            <w:tcW w:w="1530" w:type="dxa"/>
          </w:tcPr>
          <w:p w14:paraId="765C4314" w14:textId="141D50F0" w:rsidR="005761A8" w:rsidRPr="00FA777D" w:rsidRDefault="005761A8" w:rsidP="005761A8">
            <w:pPr>
              <w:pStyle w:val="T2"/>
              <w:spacing w:after="0"/>
              <w:ind w:left="0" w:right="0"/>
              <w:rPr>
                <w:b w:val="0"/>
                <w:sz w:val="20"/>
              </w:rPr>
            </w:pPr>
          </w:p>
        </w:tc>
        <w:tc>
          <w:tcPr>
            <w:tcW w:w="2340" w:type="dxa"/>
          </w:tcPr>
          <w:p w14:paraId="4C865412" w14:textId="578236A1" w:rsidR="005761A8" w:rsidRPr="00FA777D" w:rsidRDefault="0042153D" w:rsidP="005761A8">
            <w:pPr>
              <w:pStyle w:val="T2"/>
              <w:spacing w:after="0"/>
              <w:ind w:left="0" w:right="0"/>
              <w:rPr>
                <w:b w:val="0"/>
                <w:sz w:val="16"/>
              </w:rPr>
            </w:pPr>
            <w:hyperlink r:id="rId8" w:history="1">
              <w:r w:rsidR="005761A8" w:rsidRPr="00640372">
                <w:rPr>
                  <w:rStyle w:val="Hyperlink"/>
                  <w:b w:val="0"/>
                  <w:sz w:val="16"/>
                  <w:szCs w:val="16"/>
                  <w:lang w:val="en-US"/>
                </w:rPr>
                <w:t>yan.zhang_5@nxp.com</w:t>
              </w:r>
            </w:hyperlink>
          </w:p>
        </w:tc>
      </w:tr>
    </w:tbl>
    <w:p w14:paraId="1D253BA4" w14:textId="77777777" w:rsidR="00EA4F6A" w:rsidRDefault="00EA4F6A" w:rsidP="004066BE">
      <w:pPr>
        <w:pStyle w:val="Heading5"/>
        <w:rPr>
          <w:lang w:eastAsia="zh-CN"/>
        </w:rPr>
      </w:pPr>
    </w:p>
    <w:p w14:paraId="386DC15E" w14:textId="3DB3AFEF" w:rsidR="00CF7849" w:rsidRPr="00843B05" w:rsidRDefault="00EA4F6A" w:rsidP="00CF7849">
      <w:pPr>
        <w:rPr>
          <w:lang w:eastAsia="zh-CN"/>
        </w:rPr>
      </w:pPr>
      <w:r>
        <w:t xml:space="preserve">Abstract: </w:t>
      </w:r>
      <w:r w:rsidR="00031AE3">
        <w:t>This document contains proposed resolutions for</w:t>
      </w:r>
      <w:r w:rsidR="00CF7849">
        <w:rPr>
          <w:rFonts w:hint="eastAsia"/>
          <w:lang w:eastAsia="zh-CN"/>
        </w:rPr>
        <w:t xml:space="preserve"> </w:t>
      </w:r>
      <w:r w:rsidR="00031AE3">
        <w:rPr>
          <w:rFonts w:hint="eastAsia"/>
          <w:lang w:eastAsia="zh-CN"/>
        </w:rPr>
        <w:t xml:space="preserve">comments in </w:t>
      </w:r>
      <w:r w:rsidR="005B7909">
        <w:rPr>
          <w:rFonts w:hint="eastAsia"/>
          <w:i/>
          <w:lang w:eastAsia="zh-CN"/>
        </w:rPr>
        <w:t>C</w:t>
      </w:r>
      <w:r w:rsidR="004370BF" w:rsidRPr="00A77670">
        <w:rPr>
          <w:i/>
          <w:lang w:eastAsia="zh-CN"/>
        </w:rPr>
        <w:t>lause</w:t>
      </w:r>
      <w:r w:rsidR="00031AE3" w:rsidRPr="00A77670">
        <w:rPr>
          <w:rFonts w:hint="eastAsia"/>
          <w:i/>
          <w:lang w:eastAsia="zh-CN"/>
        </w:rPr>
        <w:t xml:space="preserve"> </w:t>
      </w:r>
      <w:r w:rsidR="00CC677C">
        <w:rPr>
          <w:i/>
          <w:lang w:eastAsia="zh-CN"/>
        </w:rPr>
        <w:t>36.3.1</w:t>
      </w:r>
      <w:r w:rsidR="006040B9">
        <w:rPr>
          <w:i/>
          <w:lang w:eastAsia="zh-CN"/>
        </w:rPr>
        <w:t>2.3</w:t>
      </w:r>
      <w:r w:rsidR="00CC677C">
        <w:rPr>
          <w:i/>
          <w:lang w:eastAsia="zh-CN"/>
        </w:rPr>
        <w:t xml:space="preserve"> </w:t>
      </w:r>
      <w:r w:rsidR="00935A38">
        <w:rPr>
          <w:i/>
          <w:lang w:eastAsia="zh-CN"/>
        </w:rPr>
        <w:t xml:space="preserve"> </w:t>
      </w:r>
      <w:r w:rsidR="00681A85" w:rsidRPr="00681A85">
        <w:rPr>
          <w:rFonts w:hint="eastAsia"/>
          <w:lang w:eastAsia="zh-CN"/>
        </w:rPr>
        <w:t>f</w:t>
      </w:r>
      <w:r w:rsidR="00031AE3" w:rsidRPr="00031AE3">
        <w:rPr>
          <w:rFonts w:hint="eastAsia"/>
          <w:lang w:eastAsia="zh-CN"/>
        </w:rPr>
        <w:t xml:space="preserve">rom </w:t>
      </w:r>
      <w:r w:rsidR="005367D9">
        <w:rPr>
          <w:lang w:eastAsia="zh-CN"/>
        </w:rPr>
        <w:t>11</w:t>
      </w:r>
      <w:r w:rsidR="00CC677C">
        <w:rPr>
          <w:lang w:eastAsia="zh-CN"/>
        </w:rPr>
        <w:t>be</w:t>
      </w:r>
      <w:r w:rsidR="00044F09">
        <w:rPr>
          <w:rFonts w:hint="eastAsia"/>
          <w:lang w:eastAsia="zh-CN"/>
        </w:rPr>
        <w:t xml:space="preserve"> D</w:t>
      </w:r>
      <w:r w:rsidR="00CC677C">
        <w:rPr>
          <w:lang w:eastAsia="zh-CN"/>
        </w:rPr>
        <w:t>0</w:t>
      </w:r>
      <w:r w:rsidR="00FF673C">
        <w:rPr>
          <w:lang w:eastAsia="zh-CN"/>
        </w:rPr>
        <w:t>.</w:t>
      </w:r>
      <w:r w:rsidR="00CC677C">
        <w:rPr>
          <w:lang w:eastAsia="zh-CN"/>
        </w:rPr>
        <w:t>3</w:t>
      </w:r>
      <w:r w:rsidR="00CF7849">
        <w:rPr>
          <w:rFonts w:hint="eastAsia"/>
          <w:lang w:eastAsia="zh-CN"/>
        </w:rPr>
        <w:t xml:space="preserve"> with </w:t>
      </w:r>
      <w:r w:rsidR="001F4940">
        <w:rPr>
          <w:lang w:eastAsia="zh-CN"/>
        </w:rPr>
        <w:t>6</w:t>
      </w:r>
      <w:r w:rsidR="00CF7849">
        <w:rPr>
          <w:rFonts w:hint="eastAsia"/>
          <w:lang w:eastAsia="zh-CN"/>
        </w:rPr>
        <w:t xml:space="preserve"> CIDs</w:t>
      </w:r>
      <w:r w:rsidR="00BC0A12">
        <w:rPr>
          <w:lang w:eastAsia="zh-CN"/>
        </w:rPr>
        <w:t xml:space="preserve"> below</w:t>
      </w:r>
      <w:r w:rsidR="00BA54D1">
        <w:rPr>
          <w:lang w:eastAsia="zh-CN"/>
        </w:rPr>
        <w:t xml:space="preserve">, and </w:t>
      </w:r>
      <w:r w:rsidR="00BA54D1">
        <w:rPr>
          <w:rFonts w:hint="eastAsia"/>
          <w:lang w:eastAsia="zh-CN"/>
        </w:rPr>
        <w:t xml:space="preserve">in </w:t>
      </w:r>
      <w:r w:rsidR="00BA54D1">
        <w:rPr>
          <w:rFonts w:hint="eastAsia"/>
          <w:i/>
          <w:lang w:eastAsia="zh-CN"/>
        </w:rPr>
        <w:t>C</w:t>
      </w:r>
      <w:r w:rsidR="00BA54D1" w:rsidRPr="00A77670">
        <w:rPr>
          <w:i/>
          <w:lang w:eastAsia="zh-CN"/>
        </w:rPr>
        <w:t>lause</w:t>
      </w:r>
      <w:r w:rsidR="00BA54D1" w:rsidRPr="00A77670">
        <w:rPr>
          <w:rFonts w:hint="eastAsia"/>
          <w:i/>
          <w:lang w:eastAsia="zh-CN"/>
        </w:rPr>
        <w:t xml:space="preserve"> </w:t>
      </w:r>
      <w:r w:rsidR="00BA54D1">
        <w:rPr>
          <w:i/>
          <w:lang w:eastAsia="zh-CN"/>
        </w:rPr>
        <w:t xml:space="preserve">36.3.12.7  </w:t>
      </w:r>
      <w:r w:rsidR="00BA54D1" w:rsidRPr="00681A85">
        <w:rPr>
          <w:rFonts w:hint="eastAsia"/>
          <w:lang w:eastAsia="zh-CN"/>
        </w:rPr>
        <w:t>f</w:t>
      </w:r>
      <w:r w:rsidR="00BA54D1" w:rsidRPr="00031AE3">
        <w:rPr>
          <w:rFonts w:hint="eastAsia"/>
          <w:lang w:eastAsia="zh-CN"/>
        </w:rPr>
        <w:t xml:space="preserve">rom </w:t>
      </w:r>
      <w:r w:rsidR="00BA54D1">
        <w:rPr>
          <w:lang w:eastAsia="zh-CN"/>
        </w:rPr>
        <w:t>11be</w:t>
      </w:r>
      <w:r w:rsidR="00BA54D1">
        <w:rPr>
          <w:rFonts w:hint="eastAsia"/>
          <w:lang w:eastAsia="zh-CN"/>
        </w:rPr>
        <w:t xml:space="preserve"> D</w:t>
      </w:r>
      <w:r w:rsidR="00BA54D1">
        <w:rPr>
          <w:lang w:eastAsia="zh-CN"/>
        </w:rPr>
        <w:t>0.3</w:t>
      </w:r>
      <w:r w:rsidR="00BA54D1">
        <w:rPr>
          <w:rFonts w:hint="eastAsia"/>
          <w:lang w:eastAsia="zh-CN"/>
        </w:rPr>
        <w:t xml:space="preserve"> with </w:t>
      </w:r>
      <w:r w:rsidR="00BA54D1">
        <w:rPr>
          <w:lang w:eastAsia="zh-CN"/>
        </w:rPr>
        <w:t>2</w:t>
      </w:r>
      <w:r w:rsidR="00BA54D1">
        <w:rPr>
          <w:rFonts w:hint="eastAsia"/>
          <w:lang w:eastAsia="zh-CN"/>
        </w:rPr>
        <w:t>CIDs</w:t>
      </w:r>
      <w:r w:rsidR="00BA54D1">
        <w:rPr>
          <w:lang w:eastAsia="zh-CN"/>
        </w:rPr>
        <w:t xml:space="preserve"> below</w:t>
      </w:r>
    </w:p>
    <w:p w14:paraId="65A0153A" w14:textId="77777777" w:rsidR="005F0B08" w:rsidRDefault="005F0B08" w:rsidP="00CF7849">
      <w:pPr>
        <w:rPr>
          <w:lang w:eastAsia="zh-CN"/>
        </w:rPr>
      </w:pPr>
    </w:p>
    <w:tbl>
      <w:tblPr>
        <w:tblW w:w="0" w:type="auto"/>
        <w:tblInd w:w="-67" w:type="dxa"/>
        <w:tblLook w:val="04A0" w:firstRow="1" w:lastRow="0" w:firstColumn="1" w:lastColumn="0" w:noHBand="0" w:noVBand="1"/>
      </w:tblPr>
      <w:tblGrid>
        <w:gridCol w:w="685"/>
        <w:gridCol w:w="265"/>
        <w:gridCol w:w="682"/>
        <w:gridCol w:w="889"/>
        <w:gridCol w:w="2049"/>
        <w:gridCol w:w="1325"/>
        <w:gridCol w:w="1114"/>
        <w:gridCol w:w="2369"/>
        <w:gridCol w:w="589"/>
        <w:gridCol w:w="180"/>
      </w:tblGrid>
      <w:tr w:rsidR="007B13ED" w:rsidRPr="00FA777D" w14:paraId="5553D4F2" w14:textId="77777777" w:rsidTr="00660056">
        <w:trPr>
          <w:gridBefore w:val="2"/>
          <w:gridAfter w:val="1"/>
          <w:wBefore w:w="985" w:type="dxa"/>
          <w:wAfter w:w="131" w:type="dxa"/>
          <w:trHeight w:val="244"/>
        </w:trPr>
        <w:tc>
          <w:tcPr>
            <w:tcW w:w="6757" w:type="dxa"/>
            <w:gridSpan w:val="5"/>
          </w:tcPr>
          <w:p w14:paraId="495B495B" w14:textId="5580D48C" w:rsidR="00C244FC" w:rsidRPr="00516F49" w:rsidRDefault="00C244FC" w:rsidP="00C244FC">
            <w:pPr>
              <w:rPr>
                <w:b/>
                <w:i/>
                <w:lang w:eastAsia="zh-CN"/>
              </w:rPr>
            </w:pPr>
            <w:r w:rsidRPr="00516F49">
              <w:rPr>
                <w:b/>
                <w:i/>
                <w:lang w:eastAsia="zh-CN"/>
              </w:rPr>
              <w:t>Clause</w:t>
            </w:r>
            <w:r>
              <w:rPr>
                <w:b/>
                <w:i/>
                <w:lang w:eastAsia="zh-CN"/>
              </w:rPr>
              <w:t xml:space="preserve"> </w:t>
            </w:r>
            <w:r w:rsidR="00BA54D1">
              <w:rPr>
                <w:b/>
                <w:i/>
                <w:lang w:eastAsia="zh-CN"/>
              </w:rPr>
              <w:t>36</w:t>
            </w:r>
            <w:r>
              <w:rPr>
                <w:b/>
                <w:i/>
                <w:lang w:eastAsia="zh-CN"/>
              </w:rPr>
              <w:t>.3.</w:t>
            </w:r>
            <w:r w:rsidR="00BA54D1">
              <w:rPr>
                <w:b/>
                <w:i/>
                <w:lang w:eastAsia="zh-CN"/>
              </w:rPr>
              <w:t>12.3</w:t>
            </w:r>
          </w:p>
          <w:p w14:paraId="4E1A087E" w14:textId="325E646A" w:rsidR="00C244FC" w:rsidRPr="00ED6EF4" w:rsidRDefault="003C4BBF" w:rsidP="00C244FC">
            <w:pPr>
              <w:pStyle w:val="ListParagraph"/>
              <w:numPr>
                <w:ilvl w:val="0"/>
                <w:numId w:val="20"/>
              </w:numPr>
              <w:ind w:left="342" w:hanging="270"/>
              <w:rPr>
                <w:sz w:val="22"/>
                <w:szCs w:val="22"/>
                <w:lang w:eastAsia="zh-CN"/>
              </w:rPr>
            </w:pPr>
            <w:r>
              <w:rPr>
                <w:sz w:val="20"/>
                <w:szCs w:val="20"/>
                <w:lang w:eastAsia="zh-CN"/>
              </w:rPr>
              <w:t xml:space="preserve">1142, </w:t>
            </w:r>
            <w:r w:rsidR="00621B1C">
              <w:rPr>
                <w:sz w:val="20"/>
                <w:szCs w:val="20"/>
                <w:lang w:eastAsia="zh-CN"/>
              </w:rPr>
              <w:t xml:space="preserve">2642, </w:t>
            </w:r>
            <w:r w:rsidR="001A5779">
              <w:rPr>
                <w:sz w:val="20"/>
                <w:szCs w:val="20"/>
                <w:lang w:eastAsia="zh-CN"/>
              </w:rPr>
              <w:t xml:space="preserve">2648, </w:t>
            </w:r>
            <w:r w:rsidR="00A07D44">
              <w:rPr>
                <w:sz w:val="20"/>
                <w:szCs w:val="20"/>
                <w:lang w:eastAsia="zh-CN"/>
              </w:rPr>
              <w:t>2649</w:t>
            </w:r>
            <w:r w:rsidR="00885818">
              <w:rPr>
                <w:sz w:val="20"/>
                <w:szCs w:val="20"/>
                <w:lang w:eastAsia="zh-CN"/>
              </w:rPr>
              <w:t>, 2903</w:t>
            </w:r>
            <w:r w:rsidR="00AE0342">
              <w:rPr>
                <w:sz w:val="20"/>
                <w:szCs w:val="20"/>
                <w:lang w:eastAsia="zh-CN"/>
              </w:rPr>
              <w:t>, 2950</w:t>
            </w:r>
          </w:p>
          <w:p w14:paraId="57C49AD8" w14:textId="77777777" w:rsidR="00ED6EF4" w:rsidRPr="006476A3" w:rsidRDefault="00ED6EF4" w:rsidP="007847CE">
            <w:pPr>
              <w:pStyle w:val="ListParagraph"/>
              <w:ind w:left="342"/>
              <w:rPr>
                <w:sz w:val="22"/>
                <w:szCs w:val="22"/>
                <w:lang w:eastAsia="zh-CN"/>
              </w:rPr>
            </w:pPr>
          </w:p>
          <w:p w14:paraId="66E5E1DF" w14:textId="22D3A87D" w:rsidR="00E74E6F" w:rsidRPr="00516F49" w:rsidRDefault="00E74E6F" w:rsidP="00E74E6F">
            <w:pPr>
              <w:rPr>
                <w:b/>
                <w:i/>
                <w:lang w:eastAsia="zh-CN"/>
              </w:rPr>
            </w:pPr>
            <w:r w:rsidRPr="00516F49">
              <w:rPr>
                <w:b/>
                <w:i/>
                <w:lang w:eastAsia="zh-CN"/>
              </w:rPr>
              <w:t>Clause</w:t>
            </w:r>
            <w:r>
              <w:rPr>
                <w:b/>
                <w:i/>
                <w:lang w:eastAsia="zh-CN"/>
              </w:rPr>
              <w:t xml:space="preserve"> 36.3.12.7</w:t>
            </w:r>
          </w:p>
          <w:p w14:paraId="1C171988" w14:textId="3B51EB36" w:rsidR="00E74E6F" w:rsidRPr="00476B25" w:rsidRDefault="00A56234" w:rsidP="00E74E6F">
            <w:pPr>
              <w:pStyle w:val="ListParagraph"/>
              <w:numPr>
                <w:ilvl w:val="0"/>
                <w:numId w:val="20"/>
              </w:numPr>
              <w:ind w:left="342" w:hanging="270"/>
              <w:rPr>
                <w:sz w:val="22"/>
                <w:szCs w:val="22"/>
                <w:lang w:eastAsia="zh-CN"/>
              </w:rPr>
            </w:pPr>
            <w:r>
              <w:rPr>
                <w:sz w:val="20"/>
                <w:szCs w:val="20"/>
                <w:lang w:eastAsia="zh-CN"/>
              </w:rPr>
              <w:t>3115, 3116</w:t>
            </w:r>
          </w:p>
          <w:p w14:paraId="50B95447" w14:textId="77777777" w:rsidR="00476B25" w:rsidRPr="00ED6EF4" w:rsidRDefault="00476B25" w:rsidP="00476B25">
            <w:pPr>
              <w:pStyle w:val="ListParagraph"/>
              <w:ind w:left="342"/>
              <w:rPr>
                <w:sz w:val="22"/>
                <w:szCs w:val="22"/>
                <w:lang w:eastAsia="zh-CN"/>
              </w:rPr>
            </w:pPr>
          </w:p>
          <w:p w14:paraId="1B09C8EE" w14:textId="77777777" w:rsidR="00A83C80" w:rsidRPr="00FA777D" w:rsidRDefault="00A83C80" w:rsidP="0070406F">
            <w:pPr>
              <w:rPr>
                <w:b/>
                <w:i/>
                <w:lang w:eastAsia="zh-CN"/>
              </w:rPr>
            </w:pPr>
          </w:p>
        </w:tc>
        <w:tc>
          <w:tcPr>
            <w:tcW w:w="2004" w:type="dxa"/>
            <w:gridSpan w:val="2"/>
          </w:tcPr>
          <w:p w14:paraId="616E08C8" w14:textId="77777777" w:rsidR="00A83C80" w:rsidRPr="00FA777D" w:rsidRDefault="00A83C80" w:rsidP="001E3C86">
            <w:pPr>
              <w:rPr>
                <w:b/>
                <w:i/>
                <w:lang w:eastAsia="zh-CN"/>
              </w:rPr>
            </w:pPr>
          </w:p>
        </w:tc>
      </w:tr>
      <w:tr w:rsidR="00A83C80" w:rsidRPr="00FA777D" w14:paraId="68371118" w14:textId="77777777" w:rsidTr="00660056">
        <w:trPr>
          <w:gridBefore w:val="2"/>
          <w:gridAfter w:val="1"/>
          <w:wBefore w:w="985" w:type="dxa"/>
          <w:wAfter w:w="131" w:type="dxa"/>
          <w:trHeight w:val="80"/>
        </w:trPr>
        <w:tc>
          <w:tcPr>
            <w:tcW w:w="8539" w:type="dxa"/>
            <w:gridSpan w:val="6"/>
          </w:tcPr>
          <w:p w14:paraId="0C4E14EF" w14:textId="441938A2" w:rsidR="00E76535" w:rsidRPr="00A129AD" w:rsidRDefault="00E76535" w:rsidP="00BA6C1D">
            <w:pPr>
              <w:pStyle w:val="ListParagraph"/>
              <w:ind w:left="342"/>
              <w:rPr>
                <w:sz w:val="20"/>
                <w:lang w:eastAsia="zh-CN"/>
              </w:rPr>
            </w:pPr>
          </w:p>
        </w:tc>
        <w:tc>
          <w:tcPr>
            <w:tcW w:w="222" w:type="dxa"/>
          </w:tcPr>
          <w:p w14:paraId="2A85C082" w14:textId="77777777" w:rsidR="00A83C80" w:rsidRPr="00FA777D" w:rsidRDefault="00A83C80" w:rsidP="00D70B47">
            <w:pPr>
              <w:pStyle w:val="ListParagraph"/>
              <w:ind w:left="342"/>
              <w:rPr>
                <w:sz w:val="22"/>
                <w:szCs w:val="22"/>
                <w:lang w:eastAsia="zh-CN"/>
              </w:rPr>
            </w:pPr>
          </w:p>
        </w:tc>
      </w:tr>
      <w:tr w:rsidR="00A83C80" w:rsidRPr="00FA777D" w14:paraId="61EC522F" w14:textId="77777777" w:rsidTr="00660056">
        <w:trPr>
          <w:gridBefore w:val="2"/>
          <w:gridAfter w:val="1"/>
          <w:wBefore w:w="985" w:type="dxa"/>
          <w:wAfter w:w="131" w:type="dxa"/>
          <w:trHeight w:val="80"/>
        </w:trPr>
        <w:tc>
          <w:tcPr>
            <w:tcW w:w="8539" w:type="dxa"/>
            <w:gridSpan w:val="6"/>
          </w:tcPr>
          <w:p w14:paraId="2397A5B4" w14:textId="77777777" w:rsidR="002262D9" w:rsidRPr="00DF787A" w:rsidRDefault="002262D9" w:rsidP="00DF787A">
            <w:pPr>
              <w:rPr>
                <w:sz w:val="20"/>
                <w:lang w:eastAsia="zh-CN"/>
              </w:rPr>
            </w:pPr>
          </w:p>
        </w:tc>
        <w:tc>
          <w:tcPr>
            <w:tcW w:w="222" w:type="dxa"/>
          </w:tcPr>
          <w:p w14:paraId="0BBCB805" w14:textId="77777777" w:rsidR="00A83C80" w:rsidRPr="00FA777D" w:rsidRDefault="00A83C80" w:rsidP="00D70B47">
            <w:pPr>
              <w:pStyle w:val="ListParagraph"/>
              <w:ind w:left="72"/>
              <w:rPr>
                <w:sz w:val="22"/>
                <w:szCs w:val="22"/>
                <w:lang w:eastAsia="zh-CN"/>
              </w:rPr>
            </w:pPr>
          </w:p>
        </w:tc>
      </w:tr>
      <w:tr w:rsidR="000C77A7" w:rsidRPr="00FA777D" w14:paraId="61261241" w14:textId="77777777" w:rsidTr="00660056">
        <w:trPr>
          <w:gridBefore w:val="2"/>
          <w:gridAfter w:val="1"/>
          <w:wBefore w:w="985" w:type="dxa"/>
          <w:wAfter w:w="131" w:type="dxa"/>
          <w:trHeight w:val="244"/>
        </w:trPr>
        <w:tc>
          <w:tcPr>
            <w:tcW w:w="6757" w:type="dxa"/>
            <w:gridSpan w:val="5"/>
          </w:tcPr>
          <w:p w14:paraId="4219C205" w14:textId="77777777" w:rsidR="00DF787A" w:rsidRDefault="00DF787A" w:rsidP="00DF787A">
            <w:pPr>
              <w:rPr>
                <w:b/>
                <w:i/>
                <w:lang w:eastAsia="zh-CN"/>
              </w:rPr>
            </w:pPr>
          </w:p>
          <w:p w14:paraId="713517B3" w14:textId="77777777" w:rsidR="00660056" w:rsidRDefault="00660056" w:rsidP="00DF787A">
            <w:pPr>
              <w:rPr>
                <w:b/>
                <w:i/>
                <w:lang w:eastAsia="zh-CN"/>
              </w:rPr>
            </w:pPr>
          </w:p>
          <w:p w14:paraId="1CDB1EB9" w14:textId="77777777" w:rsidR="00660056" w:rsidRDefault="00660056" w:rsidP="00DF787A">
            <w:pPr>
              <w:rPr>
                <w:b/>
                <w:i/>
                <w:lang w:eastAsia="zh-CN"/>
              </w:rPr>
            </w:pPr>
          </w:p>
          <w:p w14:paraId="1D3659E1" w14:textId="77777777" w:rsidR="00660056" w:rsidRDefault="00660056" w:rsidP="00DF787A">
            <w:pPr>
              <w:rPr>
                <w:b/>
                <w:i/>
                <w:lang w:eastAsia="zh-CN"/>
              </w:rPr>
            </w:pPr>
          </w:p>
          <w:p w14:paraId="4922C8D5" w14:textId="77777777" w:rsidR="00660056" w:rsidRDefault="00660056" w:rsidP="00DF787A">
            <w:pPr>
              <w:rPr>
                <w:b/>
                <w:i/>
                <w:lang w:eastAsia="zh-CN"/>
              </w:rPr>
            </w:pPr>
          </w:p>
          <w:p w14:paraId="567F60C7" w14:textId="77777777" w:rsidR="00660056" w:rsidRDefault="00660056" w:rsidP="00DF787A">
            <w:pPr>
              <w:rPr>
                <w:b/>
                <w:i/>
                <w:lang w:eastAsia="zh-CN"/>
              </w:rPr>
            </w:pPr>
          </w:p>
          <w:p w14:paraId="6FB0A47B" w14:textId="77777777" w:rsidR="00660056" w:rsidRDefault="00660056" w:rsidP="00DF787A">
            <w:pPr>
              <w:rPr>
                <w:b/>
                <w:i/>
                <w:lang w:eastAsia="zh-CN"/>
              </w:rPr>
            </w:pPr>
          </w:p>
          <w:p w14:paraId="66A2FBFE" w14:textId="77777777" w:rsidR="00660056" w:rsidRDefault="00660056" w:rsidP="00DF787A">
            <w:pPr>
              <w:rPr>
                <w:b/>
                <w:i/>
                <w:lang w:eastAsia="zh-CN"/>
              </w:rPr>
            </w:pPr>
          </w:p>
          <w:p w14:paraId="15AA1C1D" w14:textId="77777777" w:rsidR="00660056" w:rsidRDefault="00660056" w:rsidP="00DF787A">
            <w:pPr>
              <w:rPr>
                <w:b/>
                <w:i/>
                <w:lang w:eastAsia="zh-CN"/>
              </w:rPr>
            </w:pPr>
          </w:p>
          <w:p w14:paraId="3A053A09" w14:textId="63759463" w:rsidR="00660056" w:rsidRDefault="00660056" w:rsidP="00DF787A">
            <w:pPr>
              <w:rPr>
                <w:b/>
                <w:i/>
                <w:lang w:eastAsia="zh-CN"/>
              </w:rPr>
            </w:pPr>
          </w:p>
          <w:p w14:paraId="30CA7D9F" w14:textId="63420690" w:rsidR="008E05A3" w:rsidRDefault="008E05A3" w:rsidP="00DF787A">
            <w:pPr>
              <w:rPr>
                <w:b/>
                <w:i/>
                <w:lang w:eastAsia="zh-CN"/>
              </w:rPr>
            </w:pPr>
          </w:p>
          <w:p w14:paraId="7702BF4A" w14:textId="3F717930" w:rsidR="008E05A3" w:rsidRDefault="008E05A3" w:rsidP="00DF787A">
            <w:pPr>
              <w:rPr>
                <w:b/>
                <w:i/>
                <w:lang w:eastAsia="zh-CN"/>
              </w:rPr>
            </w:pPr>
          </w:p>
          <w:p w14:paraId="7F42F14A" w14:textId="462F8F54" w:rsidR="008E05A3" w:rsidRDefault="008E05A3" w:rsidP="00DF787A">
            <w:pPr>
              <w:rPr>
                <w:b/>
                <w:i/>
                <w:lang w:eastAsia="zh-CN"/>
              </w:rPr>
            </w:pPr>
          </w:p>
          <w:p w14:paraId="299A75A4" w14:textId="259FCC2D" w:rsidR="008E05A3" w:rsidRDefault="008E05A3" w:rsidP="00DF787A">
            <w:pPr>
              <w:rPr>
                <w:b/>
                <w:i/>
                <w:lang w:eastAsia="zh-CN"/>
              </w:rPr>
            </w:pPr>
          </w:p>
          <w:p w14:paraId="7E68ABA4" w14:textId="108DB5DB" w:rsidR="008E05A3" w:rsidRDefault="008E05A3" w:rsidP="00DF787A">
            <w:pPr>
              <w:rPr>
                <w:b/>
                <w:i/>
                <w:lang w:eastAsia="zh-CN"/>
              </w:rPr>
            </w:pPr>
          </w:p>
          <w:p w14:paraId="27864F07" w14:textId="6692896C" w:rsidR="008E05A3" w:rsidRDefault="008E05A3" w:rsidP="00DF787A">
            <w:pPr>
              <w:rPr>
                <w:b/>
                <w:i/>
                <w:lang w:eastAsia="zh-CN"/>
              </w:rPr>
            </w:pPr>
          </w:p>
          <w:p w14:paraId="1EAED1D2" w14:textId="33B43A1C" w:rsidR="008E05A3" w:rsidRDefault="008E05A3" w:rsidP="00DF787A">
            <w:pPr>
              <w:rPr>
                <w:b/>
                <w:i/>
                <w:lang w:eastAsia="zh-CN"/>
              </w:rPr>
            </w:pPr>
          </w:p>
          <w:p w14:paraId="24260F54" w14:textId="6326C41C" w:rsidR="008E05A3" w:rsidRDefault="008E05A3" w:rsidP="00DF787A">
            <w:pPr>
              <w:rPr>
                <w:b/>
                <w:i/>
                <w:lang w:eastAsia="zh-CN"/>
              </w:rPr>
            </w:pPr>
          </w:p>
          <w:p w14:paraId="613E41A8" w14:textId="2C69C1EB" w:rsidR="008E05A3" w:rsidRDefault="008E05A3" w:rsidP="00DF787A">
            <w:pPr>
              <w:rPr>
                <w:b/>
                <w:i/>
                <w:lang w:eastAsia="zh-CN"/>
              </w:rPr>
            </w:pPr>
          </w:p>
          <w:p w14:paraId="70411FD2" w14:textId="0D6EB81F" w:rsidR="008E05A3" w:rsidRDefault="008E05A3" w:rsidP="00DF787A">
            <w:pPr>
              <w:rPr>
                <w:b/>
                <w:i/>
                <w:lang w:eastAsia="zh-CN"/>
              </w:rPr>
            </w:pPr>
          </w:p>
          <w:p w14:paraId="6B9A486A" w14:textId="18D8EB78" w:rsidR="008E05A3" w:rsidRDefault="008E05A3" w:rsidP="00DF787A">
            <w:pPr>
              <w:rPr>
                <w:b/>
                <w:i/>
                <w:lang w:eastAsia="zh-CN"/>
              </w:rPr>
            </w:pPr>
          </w:p>
          <w:p w14:paraId="54CE0FDE" w14:textId="0043971C" w:rsidR="008E05A3" w:rsidRDefault="008E05A3" w:rsidP="00DF787A">
            <w:pPr>
              <w:rPr>
                <w:b/>
                <w:i/>
                <w:lang w:eastAsia="zh-CN"/>
              </w:rPr>
            </w:pPr>
          </w:p>
          <w:p w14:paraId="3C08D062" w14:textId="392F16D2" w:rsidR="008E05A3" w:rsidRDefault="008E05A3" w:rsidP="00DF787A">
            <w:pPr>
              <w:rPr>
                <w:b/>
                <w:i/>
                <w:lang w:eastAsia="zh-CN"/>
              </w:rPr>
            </w:pPr>
          </w:p>
          <w:p w14:paraId="5E8B48A2" w14:textId="77777777" w:rsidR="008E05A3" w:rsidRDefault="008E05A3" w:rsidP="00DF787A">
            <w:pPr>
              <w:rPr>
                <w:b/>
                <w:i/>
                <w:lang w:eastAsia="zh-CN"/>
              </w:rPr>
            </w:pPr>
          </w:p>
          <w:p w14:paraId="75903944" w14:textId="77777777" w:rsidR="00660056" w:rsidRDefault="00660056" w:rsidP="00DF787A">
            <w:pPr>
              <w:rPr>
                <w:b/>
                <w:i/>
                <w:lang w:eastAsia="zh-CN"/>
              </w:rPr>
            </w:pPr>
          </w:p>
          <w:p w14:paraId="38F1E947" w14:textId="77777777" w:rsidR="00660056" w:rsidRDefault="00660056" w:rsidP="00DF787A">
            <w:pPr>
              <w:rPr>
                <w:b/>
                <w:i/>
                <w:lang w:eastAsia="zh-CN"/>
              </w:rPr>
            </w:pPr>
          </w:p>
          <w:p w14:paraId="338F2122" w14:textId="77777777" w:rsidR="00660056" w:rsidRPr="00FA777D" w:rsidRDefault="00660056" w:rsidP="00DF787A">
            <w:pPr>
              <w:rPr>
                <w:b/>
                <w:i/>
                <w:lang w:eastAsia="zh-CN"/>
              </w:rPr>
            </w:pPr>
          </w:p>
        </w:tc>
        <w:tc>
          <w:tcPr>
            <w:tcW w:w="2004" w:type="dxa"/>
            <w:gridSpan w:val="2"/>
          </w:tcPr>
          <w:p w14:paraId="14F6F51D" w14:textId="77777777" w:rsidR="00DF787A" w:rsidRPr="00FA777D" w:rsidRDefault="00DF787A" w:rsidP="00DF787A">
            <w:pPr>
              <w:rPr>
                <w:b/>
                <w:i/>
                <w:lang w:eastAsia="zh-CN"/>
              </w:rPr>
            </w:pPr>
          </w:p>
        </w:tc>
      </w:tr>
      <w:tr w:rsidR="00246E5A" w:rsidRPr="00FA777D" w14:paraId="4BD0C786" w14:textId="77777777" w:rsidTr="001C28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c>
          <w:tcPr>
            <w:tcW w:w="720" w:type="dxa"/>
          </w:tcPr>
          <w:p w14:paraId="0C9734B6" w14:textId="0D0BA637" w:rsidR="00246E5A" w:rsidRDefault="000928BF" w:rsidP="00897066">
            <w:pPr>
              <w:rPr>
                <w:rFonts w:ascii="Calibri" w:hAnsi="Calibri"/>
                <w:szCs w:val="22"/>
              </w:rPr>
            </w:pPr>
            <w:r>
              <w:rPr>
                <w:rFonts w:ascii="Calibri" w:hAnsi="Calibri"/>
                <w:szCs w:val="22"/>
              </w:rPr>
              <w:lastRenderedPageBreak/>
              <w:t>1142</w:t>
            </w:r>
          </w:p>
        </w:tc>
        <w:tc>
          <w:tcPr>
            <w:tcW w:w="1052" w:type="dxa"/>
            <w:gridSpan w:val="2"/>
          </w:tcPr>
          <w:p w14:paraId="3A6CC2DA" w14:textId="767052E4" w:rsidR="00246E5A" w:rsidRDefault="001C28D3" w:rsidP="00897066">
            <w:pPr>
              <w:rPr>
                <w:rFonts w:ascii="Calibri" w:hAnsi="Calibri"/>
                <w:szCs w:val="22"/>
              </w:rPr>
            </w:pPr>
            <w:r>
              <w:rPr>
                <w:rFonts w:ascii="Calibri" w:hAnsi="Calibri"/>
                <w:szCs w:val="22"/>
              </w:rPr>
              <w:t>10.6.11</w:t>
            </w:r>
          </w:p>
        </w:tc>
        <w:tc>
          <w:tcPr>
            <w:tcW w:w="990" w:type="dxa"/>
          </w:tcPr>
          <w:p w14:paraId="797C06F9" w14:textId="73E7068D" w:rsidR="00246E5A" w:rsidRDefault="001C28D3" w:rsidP="00897066">
            <w:pPr>
              <w:rPr>
                <w:rFonts w:ascii="Calibri" w:hAnsi="Calibri"/>
                <w:szCs w:val="22"/>
              </w:rPr>
            </w:pPr>
            <w:r>
              <w:rPr>
                <w:rFonts w:ascii="Calibri" w:hAnsi="Calibri"/>
                <w:szCs w:val="22"/>
              </w:rPr>
              <w:t>273.29</w:t>
            </w:r>
          </w:p>
        </w:tc>
        <w:tc>
          <w:tcPr>
            <w:tcW w:w="2430" w:type="dxa"/>
          </w:tcPr>
          <w:p w14:paraId="2624803C" w14:textId="1C78D509" w:rsidR="00246E5A" w:rsidRPr="00D27575" w:rsidRDefault="001C28D3" w:rsidP="00897066">
            <w:pPr>
              <w:rPr>
                <w:rFonts w:ascii="Calibri" w:hAnsi="Calibri" w:cs="Arial"/>
                <w:sz w:val="24"/>
                <w:lang w:val="en-US" w:eastAsia="zh-CN"/>
              </w:rPr>
            </w:pPr>
            <w:r w:rsidRPr="001C28D3">
              <w:rPr>
                <w:rFonts w:ascii="Calibri" w:hAnsi="Calibri" w:cs="Arial"/>
                <w:sz w:val="24"/>
                <w:lang w:val="en-US" w:eastAsia="zh-CN"/>
              </w:rPr>
              <w:t xml:space="preserve">Add 4K QAM to the table(references relative to </w:t>
            </w:r>
            <w:proofErr w:type="spellStart"/>
            <w:r w:rsidRPr="001C28D3">
              <w:rPr>
                <w:rFonts w:ascii="Calibri" w:hAnsi="Calibri" w:cs="Arial"/>
                <w:sz w:val="24"/>
                <w:lang w:val="en-US" w:eastAsia="zh-CN"/>
              </w:rPr>
              <w:t>TGax</w:t>
            </w:r>
            <w:proofErr w:type="spellEnd"/>
            <w:r w:rsidRPr="001C28D3">
              <w:rPr>
                <w:rFonts w:ascii="Calibri" w:hAnsi="Calibri" w:cs="Arial"/>
                <w:sz w:val="24"/>
                <w:lang w:val="en-US" w:eastAsia="zh-CN"/>
              </w:rPr>
              <w:t xml:space="preserve"> 8.0)</w:t>
            </w:r>
          </w:p>
        </w:tc>
        <w:tc>
          <w:tcPr>
            <w:tcW w:w="1715" w:type="dxa"/>
          </w:tcPr>
          <w:p w14:paraId="42830396" w14:textId="77777777" w:rsidR="001C28D3" w:rsidRDefault="001C28D3" w:rsidP="001C28D3">
            <w:pPr>
              <w:rPr>
                <w:rFonts w:ascii="Arial" w:hAnsi="Arial" w:cs="Arial"/>
                <w:sz w:val="20"/>
                <w:lang w:val="en-US"/>
              </w:rPr>
            </w:pPr>
            <w:r>
              <w:rPr>
                <w:rFonts w:ascii="Arial" w:hAnsi="Arial" w:cs="Arial"/>
                <w:sz w:val="20"/>
              </w:rPr>
              <w:t>As in comment.</w:t>
            </w:r>
          </w:p>
          <w:p w14:paraId="7FE7606A" w14:textId="3239ABF8" w:rsidR="00246E5A" w:rsidRPr="00BB7152" w:rsidRDefault="00246E5A" w:rsidP="00ED20D3">
            <w:pPr>
              <w:rPr>
                <w:rFonts w:ascii="Arial" w:hAnsi="Arial" w:cs="Arial"/>
                <w:sz w:val="20"/>
                <w:lang w:val="en-US" w:eastAsia="zh-CN"/>
              </w:rPr>
            </w:pPr>
          </w:p>
        </w:tc>
        <w:tc>
          <w:tcPr>
            <w:tcW w:w="2970" w:type="dxa"/>
            <w:gridSpan w:val="4"/>
          </w:tcPr>
          <w:p w14:paraId="6A6AD07F" w14:textId="34532F07" w:rsidR="00246E5A" w:rsidRDefault="00246E5A" w:rsidP="002D4D25">
            <w:pPr>
              <w:rPr>
                <w:rFonts w:ascii="Calibri" w:hAnsi="Calibri" w:cs="Arial"/>
                <w:b/>
                <w:szCs w:val="22"/>
                <w:lang w:eastAsia="zh-CN"/>
              </w:rPr>
            </w:pPr>
            <w:r>
              <w:rPr>
                <w:rFonts w:ascii="Calibri" w:hAnsi="Calibri" w:cs="Arial"/>
                <w:b/>
                <w:szCs w:val="22"/>
                <w:lang w:eastAsia="zh-CN"/>
              </w:rPr>
              <w:t>Revised.</w:t>
            </w:r>
          </w:p>
          <w:p w14:paraId="763FDE1B" w14:textId="44655D59" w:rsidR="00055042" w:rsidRPr="00985386" w:rsidRDefault="00055042" w:rsidP="002D4D25">
            <w:pPr>
              <w:rPr>
                <w:rFonts w:ascii="Calibri" w:hAnsi="Calibri"/>
                <w:bCs/>
                <w:szCs w:val="22"/>
                <w:lang w:eastAsia="zh-CN"/>
              </w:rPr>
            </w:pPr>
            <w:r w:rsidRPr="00985386">
              <w:rPr>
                <w:rFonts w:ascii="Calibri" w:hAnsi="Calibri"/>
                <w:bCs/>
                <w:szCs w:val="22"/>
                <w:lang w:eastAsia="zh-CN"/>
              </w:rPr>
              <w:t>Agree with commentor</w:t>
            </w:r>
            <w:r w:rsidR="00985386">
              <w:rPr>
                <w:rFonts w:ascii="Calibri" w:hAnsi="Calibri"/>
                <w:bCs/>
                <w:szCs w:val="22"/>
                <w:lang w:eastAsia="zh-CN"/>
              </w:rPr>
              <w:t xml:space="preserve"> to add 4K QAM to Table 10-10 Non-HT reference rate</w:t>
            </w:r>
            <w:r w:rsidRPr="00985386">
              <w:rPr>
                <w:rFonts w:ascii="Calibri" w:hAnsi="Calibri"/>
                <w:bCs/>
                <w:szCs w:val="22"/>
                <w:lang w:eastAsia="zh-CN"/>
              </w:rPr>
              <w:t>.</w:t>
            </w:r>
            <w:r w:rsidR="00985386" w:rsidRPr="00985386">
              <w:rPr>
                <w:rFonts w:ascii="Calibri" w:hAnsi="Calibri"/>
                <w:bCs/>
                <w:szCs w:val="22"/>
                <w:lang w:eastAsia="zh-CN"/>
              </w:rPr>
              <w:t xml:space="preserve"> (Pages are referred to 11ax D8.0).</w:t>
            </w:r>
          </w:p>
          <w:p w14:paraId="234B0DDD" w14:textId="77777777" w:rsidR="00055042" w:rsidRDefault="00055042" w:rsidP="002D4D25">
            <w:pPr>
              <w:rPr>
                <w:rFonts w:ascii="Calibri" w:hAnsi="Calibri" w:cs="Arial"/>
                <w:b/>
                <w:szCs w:val="22"/>
                <w:lang w:eastAsia="zh-CN"/>
              </w:rPr>
            </w:pPr>
          </w:p>
          <w:p w14:paraId="1ECD7A12" w14:textId="4E0B396F" w:rsidR="00246E5A" w:rsidRPr="00FA777D" w:rsidRDefault="00382078" w:rsidP="002D4D25">
            <w:pPr>
              <w:rPr>
                <w:rFonts w:ascii="Calibri" w:hAnsi="Calibri" w:cs="Arial"/>
                <w:szCs w:val="22"/>
                <w:lang w:eastAsia="zh-CN"/>
              </w:rPr>
            </w:pPr>
            <w:proofErr w:type="spellStart"/>
            <w:r>
              <w:rPr>
                <w:rFonts w:ascii="Arial" w:hAnsi="Arial" w:cs="Arial"/>
                <w:szCs w:val="18"/>
                <w:lang w:eastAsia="ko-KR"/>
              </w:rPr>
              <w:t>TGbe</w:t>
            </w:r>
            <w:proofErr w:type="spellEnd"/>
            <w:r w:rsidR="009D35CB" w:rsidRPr="00CF62B1">
              <w:rPr>
                <w:rFonts w:ascii="Arial" w:hAnsi="Arial" w:cs="Arial"/>
                <w:szCs w:val="18"/>
                <w:lang w:eastAsia="ko-KR"/>
              </w:rPr>
              <w:t xml:space="preserve"> editor</w:t>
            </w:r>
            <w:r w:rsidR="009D35CB">
              <w:rPr>
                <w:rFonts w:ascii="Arial" w:hAnsi="Arial" w:cs="Arial"/>
                <w:szCs w:val="18"/>
                <w:lang w:eastAsia="ko-KR"/>
              </w:rPr>
              <w:t xml:space="preserve">: Incorporate the changes in </w:t>
            </w:r>
            <w:hyperlink r:id="rId9" w:history="1">
              <w:r w:rsidR="0024096B" w:rsidRPr="00545C3E">
                <w:rPr>
                  <w:rStyle w:val="Hyperlink"/>
                  <w:rFonts w:ascii="Arial" w:hAnsi="Arial" w:cs="Arial"/>
                  <w:szCs w:val="18"/>
                  <w:lang w:eastAsia="ko-KR"/>
                </w:rPr>
                <w:t>https://mentor.ieee.org/802.11/dcn/21/11-21-</w:t>
              </w:r>
              <w:r w:rsidR="0024096B" w:rsidRPr="00545C3E">
                <w:rPr>
                  <w:rStyle w:val="Hyperlink"/>
                  <w:rFonts w:ascii="Arial" w:hAnsi="Arial" w:cs="Arial"/>
                  <w:szCs w:val="18"/>
                  <w:lang w:eastAsia="ko-KR"/>
                </w:rPr>
                <w:t>0324</w:t>
              </w:r>
              <w:r w:rsidR="0024096B" w:rsidRPr="00545C3E">
                <w:rPr>
                  <w:rStyle w:val="Hyperlink"/>
                  <w:rFonts w:ascii="Arial" w:hAnsi="Arial" w:cs="Arial"/>
                  <w:szCs w:val="18"/>
                  <w:lang w:eastAsia="ko-KR"/>
                </w:rPr>
                <w:t>-0</w:t>
              </w:r>
              <w:r w:rsidR="0024096B" w:rsidRPr="00545C3E">
                <w:rPr>
                  <w:rStyle w:val="Hyperlink"/>
                  <w:rFonts w:ascii="Arial" w:hAnsi="Arial" w:cs="Arial"/>
                  <w:szCs w:val="18"/>
                  <w:lang w:eastAsia="ko-KR"/>
                </w:rPr>
                <w:t>0</w:t>
              </w:r>
              <w:r w:rsidR="0024096B" w:rsidRPr="00545C3E">
                <w:rPr>
                  <w:rStyle w:val="Hyperlink"/>
                  <w:rFonts w:ascii="Arial" w:hAnsi="Arial" w:cs="Arial"/>
                  <w:szCs w:val="18"/>
                  <w:lang w:eastAsia="ko-KR"/>
                </w:rPr>
                <w:t>-00b</w:t>
              </w:r>
              <w:r w:rsidR="0024096B" w:rsidRPr="00545C3E">
                <w:rPr>
                  <w:rStyle w:val="Hyperlink"/>
                  <w:rFonts w:ascii="Arial" w:hAnsi="Arial" w:cs="Arial"/>
                  <w:szCs w:val="18"/>
                  <w:lang w:eastAsia="ko-KR"/>
                </w:rPr>
                <w:t>e</w:t>
              </w:r>
              <w:r w:rsidR="0024096B" w:rsidRPr="00545C3E">
                <w:rPr>
                  <w:rStyle w:val="Hyperlink"/>
                  <w:rFonts w:ascii="Arial" w:hAnsi="Arial" w:cs="Arial"/>
                  <w:szCs w:val="18"/>
                  <w:lang w:eastAsia="ko-KR"/>
                </w:rPr>
                <w:t>-comment-resolution</w:t>
              </w:r>
              <w:r w:rsidR="0024096B" w:rsidRPr="00545C3E">
                <w:rPr>
                  <w:rStyle w:val="Hyperlink"/>
                  <w:rFonts w:ascii="Arial" w:hAnsi="Arial" w:cs="Arial"/>
                  <w:szCs w:val="18"/>
                  <w:lang w:eastAsia="ko-KR"/>
                </w:rPr>
                <w:t>s</w:t>
              </w:r>
              <w:r w:rsidR="0024096B" w:rsidRPr="00545C3E">
                <w:rPr>
                  <w:rStyle w:val="Hyperlink"/>
                  <w:rFonts w:ascii="Arial" w:hAnsi="Arial" w:cs="Arial"/>
                  <w:szCs w:val="18"/>
                  <w:lang w:eastAsia="ko-KR"/>
                </w:rPr>
                <w:t>-for-</w:t>
              </w:r>
              <w:r w:rsidR="0024096B" w:rsidRPr="00545C3E">
                <w:rPr>
                  <w:rStyle w:val="Hyperlink"/>
                  <w:rFonts w:ascii="Arial" w:hAnsi="Arial" w:cs="Arial"/>
                  <w:szCs w:val="18"/>
                  <w:lang w:eastAsia="ko-KR"/>
                </w:rPr>
                <w:t>clause-36-3-12-3-coding</w:t>
              </w:r>
              <w:r w:rsidR="0024096B" w:rsidRPr="00545C3E">
                <w:rPr>
                  <w:rStyle w:val="Hyperlink"/>
                  <w:rFonts w:ascii="Arial" w:hAnsi="Arial" w:cs="Arial"/>
                  <w:szCs w:val="18"/>
                  <w:lang w:eastAsia="ko-KR"/>
                </w:rPr>
                <w:t>.docx</w:t>
              </w:r>
            </w:hyperlink>
            <w:r w:rsidR="0024096B">
              <w:rPr>
                <w:rFonts w:ascii="Arial" w:hAnsi="Arial" w:cs="Arial"/>
                <w:szCs w:val="18"/>
                <w:lang w:eastAsia="ko-KR"/>
              </w:rPr>
              <w:t>.</w:t>
            </w:r>
          </w:p>
        </w:tc>
      </w:tr>
    </w:tbl>
    <w:p w14:paraId="2383485B" w14:textId="77777777" w:rsidR="00992C6D" w:rsidRDefault="00992C6D" w:rsidP="00992C6D">
      <w:pPr>
        <w:autoSpaceDE w:val="0"/>
        <w:autoSpaceDN w:val="0"/>
        <w:adjustRightInd w:val="0"/>
        <w:rPr>
          <w:sz w:val="24"/>
          <w:szCs w:val="24"/>
          <w:highlight w:val="yellow"/>
          <w:lang w:eastAsia="zh-CN"/>
        </w:rPr>
      </w:pPr>
    </w:p>
    <w:p w14:paraId="7E7B9B61" w14:textId="2294CB18" w:rsidR="00992C6D" w:rsidRPr="00203859" w:rsidRDefault="00055042" w:rsidP="00992C6D">
      <w:pPr>
        <w:autoSpaceDE w:val="0"/>
        <w:autoSpaceDN w:val="0"/>
        <w:adjustRightInd w:val="0"/>
        <w:rPr>
          <w:sz w:val="24"/>
          <w:szCs w:val="24"/>
          <w:highlight w:val="yellow"/>
        </w:rPr>
      </w:pPr>
      <w:r>
        <w:rPr>
          <w:sz w:val="24"/>
          <w:szCs w:val="24"/>
          <w:highlight w:val="yellow"/>
          <w:lang w:eastAsia="zh-CN"/>
        </w:rPr>
        <w:t>be</w:t>
      </w:r>
      <w:r w:rsidR="00992C6D" w:rsidRPr="00271A96">
        <w:rPr>
          <w:sz w:val="24"/>
          <w:szCs w:val="24"/>
          <w:highlight w:val="yellow"/>
          <w:lang w:eastAsia="zh-CN"/>
        </w:rPr>
        <w:t xml:space="preserve"> </w:t>
      </w:r>
      <w:r w:rsidR="00992C6D" w:rsidRPr="00271A96">
        <w:rPr>
          <w:sz w:val="24"/>
          <w:szCs w:val="24"/>
          <w:highlight w:val="yellow"/>
        </w:rPr>
        <w:t xml:space="preserve">editor: please </w:t>
      </w:r>
      <w:r w:rsidR="00A341B7">
        <w:rPr>
          <w:sz w:val="24"/>
          <w:szCs w:val="24"/>
          <w:highlight w:val="yellow"/>
        </w:rPr>
        <w:t>add new</w:t>
      </w:r>
      <w:r w:rsidR="00992C6D">
        <w:rPr>
          <w:sz w:val="24"/>
          <w:szCs w:val="24"/>
          <w:highlight w:val="yellow"/>
        </w:rPr>
        <w:t xml:space="preserve"> </w:t>
      </w:r>
      <w:r w:rsidR="00992C6D" w:rsidRPr="00271A96">
        <w:rPr>
          <w:i/>
          <w:sz w:val="24"/>
          <w:szCs w:val="24"/>
          <w:highlight w:val="yellow"/>
        </w:rPr>
        <w:t xml:space="preserve">Clause </w:t>
      </w:r>
      <w:r>
        <w:rPr>
          <w:i/>
          <w:sz w:val="24"/>
          <w:szCs w:val="24"/>
          <w:highlight w:val="yellow"/>
        </w:rPr>
        <w:t>10.6.11</w:t>
      </w:r>
      <w:r w:rsidR="00A341B7">
        <w:rPr>
          <w:i/>
          <w:sz w:val="24"/>
          <w:szCs w:val="24"/>
          <w:highlight w:val="yellow"/>
        </w:rPr>
        <w:t xml:space="preserve"> in D0.3</w:t>
      </w:r>
    </w:p>
    <w:p w14:paraId="6704CDA6" w14:textId="77777777" w:rsidR="00992C6D" w:rsidRPr="00271A96" w:rsidRDefault="00992C6D" w:rsidP="00992C6D">
      <w:pPr>
        <w:autoSpaceDE w:val="0"/>
        <w:autoSpaceDN w:val="0"/>
        <w:adjustRightInd w:val="0"/>
        <w:rPr>
          <w:sz w:val="24"/>
          <w:szCs w:val="24"/>
          <w:lang w:val="en-US" w:eastAsia="zh-CN"/>
        </w:rPr>
      </w:pPr>
    </w:p>
    <w:p w14:paraId="55D1A518" w14:textId="662D4F1C" w:rsidR="00A831CA" w:rsidRPr="00F03463" w:rsidRDefault="0066145C" w:rsidP="00F03463">
      <w:pPr>
        <w:pStyle w:val="ListParagraph"/>
        <w:numPr>
          <w:ilvl w:val="0"/>
          <w:numId w:val="33"/>
        </w:numPr>
        <w:autoSpaceDE w:val="0"/>
        <w:autoSpaceDN w:val="0"/>
        <w:adjustRightInd w:val="0"/>
        <w:rPr>
          <w:lang w:eastAsia="zh-CN"/>
        </w:rPr>
      </w:pPr>
      <w:r>
        <w:rPr>
          <w:color w:val="000000"/>
          <w:highlight w:val="yellow"/>
          <w:lang w:eastAsia="zh-CN"/>
        </w:rPr>
        <w:t>On P</w:t>
      </w:r>
      <w:r w:rsidR="004F0ED9">
        <w:rPr>
          <w:color w:val="000000"/>
          <w:highlight w:val="yellow"/>
          <w:lang w:eastAsia="zh-CN"/>
        </w:rPr>
        <w:t>84</w:t>
      </w:r>
      <w:r>
        <w:rPr>
          <w:color w:val="000000"/>
          <w:highlight w:val="yellow"/>
          <w:lang w:eastAsia="zh-CN"/>
        </w:rPr>
        <w:t>L</w:t>
      </w:r>
      <w:r w:rsidR="004F0ED9">
        <w:rPr>
          <w:color w:val="000000"/>
          <w:highlight w:val="yellow"/>
          <w:lang w:eastAsia="zh-CN"/>
        </w:rPr>
        <w:t>56</w:t>
      </w:r>
      <w:r w:rsidR="00992C6D" w:rsidRPr="000F098D">
        <w:rPr>
          <w:color w:val="000000"/>
          <w:highlight w:val="yellow"/>
          <w:lang w:eastAsia="zh-CN"/>
        </w:rPr>
        <w:t xml:space="preserve"> (CID #</w:t>
      </w:r>
      <w:r w:rsidR="004F0ED9">
        <w:rPr>
          <w:color w:val="000000"/>
          <w:highlight w:val="yellow"/>
          <w:lang w:eastAsia="zh-CN"/>
        </w:rPr>
        <w:t>1142</w:t>
      </w:r>
      <w:r w:rsidR="00992C6D" w:rsidRPr="000F098D">
        <w:rPr>
          <w:color w:val="000000"/>
          <w:highlight w:val="yellow"/>
          <w:lang w:eastAsia="zh-CN"/>
        </w:rPr>
        <w:t>):</w:t>
      </w:r>
      <w:r w:rsidR="00992C6D" w:rsidRPr="000F098D">
        <w:rPr>
          <w:color w:val="000000"/>
          <w:lang w:eastAsia="zh-CN"/>
        </w:rPr>
        <w:t xml:space="preserve"> </w:t>
      </w:r>
    </w:p>
    <w:p w14:paraId="7340C23B" w14:textId="5C043DB3" w:rsidR="00F03463" w:rsidRDefault="00F03463" w:rsidP="00F03463">
      <w:pPr>
        <w:autoSpaceDE w:val="0"/>
        <w:autoSpaceDN w:val="0"/>
        <w:adjustRightInd w:val="0"/>
        <w:rPr>
          <w:lang w:eastAsia="zh-CN"/>
        </w:rPr>
      </w:pPr>
    </w:p>
    <w:p w14:paraId="29BFD3FF" w14:textId="2224578B" w:rsidR="00F03463" w:rsidRPr="00F03463" w:rsidRDefault="00F03463" w:rsidP="00F03463">
      <w:pPr>
        <w:autoSpaceDE w:val="0"/>
        <w:autoSpaceDN w:val="0"/>
        <w:adjustRightInd w:val="0"/>
        <w:rPr>
          <w:rFonts w:ascii="Arial-BoldMT" w:hAnsi="Arial-BoldMT" w:cs="Arial-BoldMT"/>
          <w:b/>
          <w:bCs/>
          <w:sz w:val="28"/>
          <w:szCs w:val="28"/>
          <w:lang w:val="en-US"/>
        </w:rPr>
      </w:pPr>
      <w:r w:rsidRPr="00F03463">
        <w:rPr>
          <w:rFonts w:ascii="Arial-BoldMT" w:hAnsi="Arial-BoldMT" w:cs="Arial-BoldMT"/>
          <w:b/>
          <w:bCs/>
          <w:sz w:val="28"/>
          <w:szCs w:val="28"/>
          <w:lang w:val="en-US"/>
        </w:rPr>
        <w:t>10.6.11 Non-HT basic rate calculation</w:t>
      </w:r>
    </w:p>
    <w:p w14:paraId="673F2418" w14:textId="7C589A30" w:rsidR="00F03463" w:rsidRDefault="00F03463" w:rsidP="00F03463">
      <w:pPr>
        <w:autoSpaceDE w:val="0"/>
        <w:autoSpaceDN w:val="0"/>
        <w:adjustRightInd w:val="0"/>
        <w:rPr>
          <w:rFonts w:ascii="Arial-BoldMT" w:hAnsi="Arial-BoldMT" w:cs="Arial-BoldMT"/>
          <w:b/>
          <w:bCs/>
          <w:sz w:val="20"/>
          <w:lang w:val="en-US"/>
        </w:rPr>
      </w:pPr>
    </w:p>
    <w:p w14:paraId="6E200BBC" w14:textId="14A054E2" w:rsidR="00F03463" w:rsidRPr="00F03463" w:rsidRDefault="00F03463" w:rsidP="00F03463">
      <w:pPr>
        <w:autoSpaceDE w:val="0"/>
        <w:autoSpaceDN w:val="0"/>
        <w:adjustRightInd w:val="0"/>
        <w:rPr>
          <w:rFonts w:ascii="TimesNewRomanPS-BoldItalicMT" w:hAnsi="TimesNewRomanPS-BoldItalicMT" w:cs="TimesNewRomanPS-BoldItalicMT"/>
          <w:b/>
          <w:bCs/>
          <w:i/>
          <w:iCs/>
          <w:sz w:val="24"/>
          <w:szCs w:val="24"/>
          <w:lang w:val="en-US"/>
        </w:rPr>
      </w:pPr>
      <w:r w:rsidRPr="00F03463">
        <w:rPr>
          <w:rFonts w:ascii="TimesNewRomanPS-BoldItalicMT" w:hAnsi="TimesNewRomanPS-BoldItalicMT" w:cs="TimesNewRomanPS-BoldItalicMT"/>
          <w:b/>
          <w:bCs/>
          <w:i/>
          <w:iCs/>
          <w:sz w:val="24"/>
          <w:szCs w:val="24"/>
          <w:lang w:val="en-US"/>
        </w:rPr>
        <w:t>Change as follows:</w:t>
      </w:r>
    </w:p>
    <w:p w14:paraId="65E5295B" w14:textId="23707E4C" w:rsidR="00F03463" w:rsidRDefault="00F03463" w:rsidP="00F03463">
      <w:pPr>
        <w:autoSpaceDE w:val="0"/>
        <w:autoSpaceDN w:val="0"/>
        <w:adjustRightInd w:val="0"/>
        <w:rPr>
          <w:rFonts w:ascii="TimesNewRomanPS-BoldItalicMT" w:hAnsi="TimesNewRomanPS-BoldItalicMT" w:cs="TimesNewRomanPS-BoldItalicMT"/>
          <w:b/>
          <w:bCs/>
          <w:i/>
          <w:iCs/>
          <w:sz w:val="20"/>
          <w:lang w:val="en-US"/>
        </w:rPr>
      </w:pPr>
    </w:p>
    <w:p w14:paraId="24DC0FAA" w14:textId="784CBB3A" w:rsid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This subclause defines how to convert an HT-MCS, a VHT-MCS</w:t>
      </w:r>
      <w:ins w:id="0" w:author="Yan(msi) Zhang" w:date="2021-02-16T14:08:00Z">
        <w:r w:rsidR="001C0F7F">
          <w:rPr>
            <w:rFonts w:ascii="TimesNewRomanPSMT" w:hAnsi="TimesNewRomanPSMT" w:cs="TimesNewRomanPSMT"/>
            <w:sz w:val="24"/>
            <w:szCs w:val="24"/>
            <w:lang w:val="en-US"/>
          </w:rPr>
          <w:t>,</w:t>
        </w:r>
      </w:ins>
      <w:r w:rsidRPr="00F03463">
        <w:rPr>
          <w:rFonts w:ascii="TimesNewRomanPSMT" w:hAnsi="TimesNewRomanPSMT" w:cs="TimesNewRomanPSMT"/>
          <w:sz w:val="24"/>
          <w:szCs w:val="24"/>
          <w:lang w:val="en-US"/>
        </w:rPr>
        <w:t xml:space="preserve"> </w:t>
      </w:r>
      <w:del w:id="1" w:author="Yan(msi) Zhang" w:date="2021-02-16T14:09:00Z">
        <w:r w:rsidRPr="00F03463" w:rsidDel="001C0F7F">
          <w:rPr>
            <w:rFonts w:ascii="TimesNewRomanPSMT" w:hAnsi="TimesNewRomanPSMT" w:cs="TimesNewRomanPSMT"/>
            <w:sz w:val="24"/>
            <w:szCs w:val="24"/>
            <w:lang w:val="en-US"/>
          </w:rPr>
          <w:delText xml:space="preserve">or </w:delText>
        </w:r>
      </w:del>
      <w:proofErr w:type="spellStart"/>
      <w:r w:rsidRPr="00F03463">
        <w:rPr>
          <w:rFonts w:ascii="TimesNewRomanPSMT" w:hAnsi="TimesNewRomanPSMT" w:cs="TimesNewRomanPSMT"/>
          <w:sz w:val="24"/>
          <w:szCs w:val="24"/>
          <w:lang w:val="en-US"/>
        </w:rPr>
        <w:t>an</w:t>
      </w:r>
      <w:proofErr w:type="spellEnd"/>
      <w:r w:rsidRPr="00F03463">
        <w:rPr>
          <w:rFonts w:ascii="TimesNewRomanPSMT" w:hAnsi="TimesNewRomanPSMT" w:cs="TimesNewRomanPSMT"/>
          <w:sz w:val="24"/>
          <w:szCs w:val="24"/>
          <w:lang w:val="en-US"/>
        </w:rPr>
        <w:t xml:space="preserve"> HE-MCS</w:t>
      </w:r>
      <w:ins w:id="2" w:author="Yan(msi) Zhang" w:date="2021-02-16T14:09:00Z">
        <w:r w:rsidR="001C0F7F">
          <w:rPr>
            <w:rFonts w:ascii="TimesNewRomanPSMT" w:hAnsi="TimesNewRomanPSMT" w:cs="TimesNewRomanPSMT"/>
            <w:sz w:val="24"/>
            <w:szCs w:val="24"/>
            <w:lang w:val="en-US"/>
          </w:rPr>
          <w:t>, or an EHT-MCS</w:t>
        </w:r>
      </w:ins>
      <w:r w:rsidRPr="00F03463">
        <w:rPr>
          <w:rFonts w:ascii="TimesNewRomanPSMT" w:hAnsi="TimesNewRomanPSMT" w:cs="TimesNewRomanPSMT"/>
          <w:sz w:val="24"/>
          <w:szCs w:val="24"/>
          <w:lang w:val="en-US"/>
        </w:rPr>
        <w:t xml:space="preserve"> to a non-HT basic rate for</w:t>
      </w:r>
      <w:r>
        <w:rPr>
          <w:rFonts w:ascii="TimesNewRomanPSMT" w:hAnsi="TimesNewRomanPSMT" w:cs="TimesNewRomanPSMT"/>
          <w:sz w:val="24"/>
          <w:szCs w:val="24"/>
          <w:lang w:val="en-US"/>
        </w:rPr>
        <w:t xml:space="preserve"> </w:t>
      </w:r>
      <w:r w:rsidRPr="00F03463">
        <w:rPr>
          <w:rFonts w:ascii="TimesNewRomanPSMT" w:hAnsi="TimesNewRomanPSMT" w:cs="TimesNewRomanPSMT"/>
          <w:sz w:val="24"/>
          <w:szCs w:val="24"/>
          <w:lang w:val="en-US"/>
        </w:rPr>
        <w:t>the purpose of determining the rate of the response frame. It consists of two steps as follows:</w:t>
      </w:r>
    </w:p>
    <w:p w14:paraId="01F73F47" w14:textId="77777777" w:rsidR="00F03463" w:rsidRPr="00F03463" w:rsidRDefault="00F03463" w:rsidP="00F03463">
      <w:pPr>
        <w:autoSpaceDE w:val="0"/>
        <w:autoSpaceDN w:val="0"/>
        <w:adjustRightInd w:val="0"/>
        <w:rPr>
          <w:rFonts w:ascii="TimesNewRomanPSMT" w:hAnsi="TimesNewRomanPSMT" w:cs="TimesNewRomanPSMT"/>
          <w:sz w:val="24"/>
          <w:szCs w:val="24"/>
          <w:lang w:val="en-US"/>
        </w:rPr>
      </w:pPr>
    </w:p>
    <w:p w14:paraId="2951B25E" w14:textId="77777777" w:rsidR="00F03463" w:rsidRP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a) Use the modulation and coding rate determined from the HT-MCS (defined in 19.5 (Parameters for</w:t>
      </w:r>
    </w:p>
    <w:p w14:paraId="3E34902C" w14:textId="77777777" w:rsidR="00F03463" w:rsidRP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HT-MCSs)) or VHT-MCS (defined in 21.5 (Parameters for VHT-MCSs)) or HE-MCS (defined in</w:t>
      </w:r>
    </w:p>
    <w:p w14:paraId="698C0DD7" w14:textId="79292C1B" w:rsidR="00F03463" w:rsidRP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 xml:space="preserve">27.5 (Parameters for HE-MCSs)) </w:t>
      </w:r>
      <w:ins w:id="3" w:author="Yan(msi) Zhang" w:date="2021-02-16T14:09:00Z">
        <w:r w:rsidR="001C0F7F">
          <w:rPr>
            <w:rFonts w:ascii="TimesNewRomanPSMT" w:hAnsi="TimesNewRomanPSMT" w:cs="TimesNewRomanPSMT"/>
            <w:sz w:val="24"/>
            <w:szCs w:val="24"/>
            <w:lang w:val="en-US"/>
          </w:rPr>
          <w:t xml:space="preserve">or EHT-MCS (defined in </w:t>
        </w:r>
      </w:ins>
      <w:ins w:id="4" w:author="Yan(msi) Zhang" w:date="2021-02-16T14:10:00Z">
        <w:r w:rsidR="001C0F7F">
          <w:rPr>
            <w:rFonts w:ascii="TimesNewRomanPSMT" w:hAnsi="TimesNewRomanPSMT" w:cs="TimesNewRomanPSMT"/>
            <w:sz w:val="24"/>
            <w:szCs w:val="24"/>
            <w:lang w:val="en-US"/>
          </w:rPr>
          <w:t xml:space="preserve">36.5 (Parameters for EHT-MCSs)) </w:t>
        </w:r>
      </w:ins>
      <w:r w:rsidRPr="00F03463">
        <w:rPr>
          <w:rFonts w:ascii="TimesNewRomanPSMT" w:hAnsi="TimesNewRomanPSMT" w:cs="TimesNewRomanPSMT"/>
          <w:sz w:val="24"/>
          <w:szCs w:val="24"/>
          <w:lang w:val="en-US"/>
        </w:rPr>
        <w:t>to locate a non-HT reference rate by lookup into Table 10-10</w:t>
      </w:r>
      <w:r w:rsidR="001C0F7F">
        <w:rPr>
          <w:rFonts w:ascii="TimesNewRomanPSMT" w:hAnsi="TimesNewRomanPSMT" w:cs="TimesNewRomanPSMT"/>
          <w:sz w:val="24"/>
          <w:szCs w:val="24"/>
          <w:lang w:val="en-US"/>
        </w:rPr>
        <w:t xml:space="preserve"> </w:t>
      </w:r>
      <w:r w:rsidRPr="00F03463">
        <w:rPr>
          <w:rFonts w:ascii="TimesNewRomanPSMT" w:hAnsi="TimesNewRomanPSMT" w:cs="TimesNewRomanPSMT"/>
          <w:sz w:val="24"/>
          <w:szCs w:val="24"/>
          <w:lang w:val="en-US"/>
        </w:rPr>
        <w:t>(Non-HT reference rate).</w:t>
      </w:r>
      <w:r w:rsidRPr="00F03463">
        <w:rPr>
          <w:rFonts w:ascii="TimesNewRomanPSMT" w:hAnsi="TimesNewRomanPSMT" w:cs="TimesNewRomanPSMT"/>
          <w:sz w:val="24"/>
          <w:szCs w:val="24"/>
          <w:vertAlign w:val="superscript"/>
          <w:lang w:val="en-US"/>
        </w:rPr>
        <w:t>1</w:t>
      </w:r>
      <w:r w:rsidRPr="00F03463">
        <w:rPr>
          <w:rFonts w:ascii="TimesNewRomanPSMT" w:hAnsi="TimesNewRomanPSMT" w:cs="TimesNewRomanPSMT"/>
          <w:sz w:val="24"/>
          <w:szCs w:val="24"/>
          <w:lang w:val="en-US"/>
        </w:rPr>
        <w:t xml:space="preserve"> In the case of an MCS with UEQM, the modulation of stream 1 is used.</w:t>
      </w:r>
    </w:p>
    <w:p w14:paraId="00025087" w14:textId="77777777" w:rsidR="00F03463" w:rsidRDefault="00F03463" w:rsidP="00F03463">
      <w:pPr>
        <w:autoSpaceDE w:val="0"/>
        <w:autoSpaceDN w:val="0"/>
        <w:adjustRightInd w:val="0"/>
        <w:rPr>
          <w:rFonts w:ascii="TimesNewRomanPSMT" w:hAnsi="TimesNewRomanPSMT" w:cs="TimesNewRomanPSMT"/>
          <w:sz w:val="24"/>
          <w:szCs w:val="24"/>
          <w:lang w:val="en-US"/>
        </w:rPr>
      </w:pPr>
    </w:p>
    <w:p w14:paraId="3CFBDAFB" w14:textId="05434031" w:rsidR="00F03463" w:rsidRP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 xml:space="preserve">b) The non-HT basic rate is the highest rate in the </w:t>
      </w:r>
      <w:proofErr w:type="spellStart"/>
      <w:r w:rsidRPr="00F03463">
        <w:rPr>
          <w:rFonts w:ascii="TimesNewRomanPSMT" w:hAnsi="TimesNewRomanPSMT" w:cs="TimesNewRomanPSMT"/>
          <w:sz w:val="24"/>
          <w:szCs w:val="24"/>
          <w:lang w:val="en-US"/>
        </w:rPr>
        <w:t>BSSBasicRateSet</w:t>
      </w:r>
      <w:proofErr w:type="spellEnd"/>
      <w:r w:rsidRPr="00F03463">
        <w:rPr>
          <w:rFonts w:ascii="TimesNewRomanPSMT" w:hAnsi="TimesNewRomanPSMT" w:cs="TimesNewRomanPSMT"/>
          <w:sz w:val="24"/>
          <w:szCs w:val="24"/>
          <w:lang w:val="en-US"/>
        </w:rPr>
        <w:t xml:space="preserve"> that is less than or equal to this</w:t>
      </w:r>
    </w:p>
    <w:p w14:paraId="250CA760" w14:textId="77635F13" w:rsid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non-HT reference rate.</w:t>
      </w:r>
    </w:p>
    <w:p w14:paraId="3A435417" w14:textId="77777777" w:rsidR="003B37C3" w:rsidRPr="00F03463" w:rsidRDefault="003B37C3" w:rsidP="00F03463">
      <w:pPr>
        <w:autoSpaceDE w:val="0"/>
        <w:autoSpaceDN w:val="0"/>
        <w:adjustRightInd w:val="0"/>
        <w:rPr>
          <w:rFonts w:ascii="TimesNewRomanPSMT" w:hAnsi="TimesNewRomanPSMT" w:cs="TimesNewRomanPSMT"/>
          <w:sz w:val="24"/>
          <w:szCs w:val="24"/>
          <w:lang w:val="en-US"/>
        </w:rPr>
      </w:pPr>
    </w:p>
    <w:p w14:paraId="04FB96FE" w14:textId="15C2705F" w:rsid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 xml:space="preserve">NOTE 1—The selection of a non-HT basic rate for the frame sent in response to an </w:t>
      </w:r>
      <w:r w:rsidR="007137D1">
        <w:rPr>
          <w:rFonts w:ascii="TimesNewRomanPSMT" w:hAnsi="TimesNewRomanPSMT" w:cs="TimesNewRomanPSMT"/>
          <w:sz w:val="24"/>
          <w:szCs w:val="24"/>
          <w:lang w:val="en-US"/>
        </w:rPr>
        <w:t xml:space="preserve">HE </w:t>
      </w:r>
      <w:ins w:id="5" w:author="Yan(msi) Zhang" w:date="2021-02-26T08:59:00Z">
        <w:r w:rsidR="006B0EE4">
          <w:rPr>
            <w:rFonts w:ascii="TimesNewRomanPSMT" w:hAnsi="TimesNewRomanPSMT" w:cs="TimesNewRomanPSMT"/>
            <w:sz w:val="24"/>
            <w:szCs w:val="24"/>
            <w:lang w:val="en-US"/>
          </w:rPr>
          <w:t xml:space="preserve">or EHT </w:t>
        </w:r>
      </w:ins>
      <w:r w:rsidRPr="00F03463">
        <w:rPr>
          <w:rFonts w:ascii="TimesNewRomanPSMT" w:hAnsi="TimesNewRomanPSMT" w:cs="TimesNewRomanPSMT"/>
          <w:sz w:val="24"/>
          <w:szCs w:val="24"/>
          <w:lang w:val="en-US"/>
        </w:rPr>
        <w:t>PPDU is not influenced by DCM</w:t>
      </w:r>
      <w:r w:rsidR="003B37C3">
        <w:rPr>
          <w:rFonts w:ascii="TimesNewRomanPSMT" w:hAnsi="TimesNewRomanPSMT" w:cs="TimesNewRomanPSMT"/>
          <w:sz w:val="24"/>
          <w:szCs w:val="24"/>
          <w:lang w:val="en-US"/>
        </w:rPr>
        <w:t xml:space="preserve"> </w:t>
      </w:r>
      <w:r w:rsidRPr="00F03463">
        <w:rPr>
          <w:rFonts w:ascii="TimesNewRomanPSMT" w:hAnsi="TimesNewRomanPSMT" w:cs="TimesNewRomanPSMT"/>
          <w:sz w:val="24"/>
          <w:szCs w:val="24"/>
          <w:lang w:val="en-US"/>
        </w:rPr>
        <w:t xml:space="preserve">encoding in the </w:t>
      </w:r>
      <w:r w:rsidR="007137D1">
        <w:rPr>
          <w:rFonts w:ascii="TimesNewRomanPSMT" w:hAnsi="TimesNewRomanPSMT" w:cs="TimesNewRomanPSMT"/>
          <w:sz w:val="24"/>
          <w:szCs w:val="24"/>
          <w:lang w:val="en-US"/>
        </w:rPr>
        <w:t xml:space="preserve">HE </w:t>
      </w:r>
      <w:ins w:id="6" w:author="Yan(msi) Zhang" w:date="2021-02-26T08:59:00Z">
        <w:r w:rsidR="006B0EE4">
          <w:rPr>
            <w:rFonts w:ascii="TimesNewRomanPSMT" w:hAnsi="TimesNewRomanPSMT" w:cs="TimesNewRomanPSMT"/>
            <w:sz w:val="24"/>
            <w:szCs w:val="24"/>
            <w:lang w:val="en-US"/>
          </w:rPr>
          <w:t xml:space="preserve">or EHT </w:t>
        </w:r>
      </w:ins>
      <w:r w:rsidRPr="00F03463">
        <w:rPr>
          <w:rFonts w:ascii="TimesNewRomanPSMT" w:hAnsi="TimesNewRomanPSMT" w:cs="TimesNewRomanPSMT"/>
          <w:sz w:val="24"/>
          <w:szCs w:val="24"/>
          <w:lang w:val="en-US"/>
        </w:rPr>
        <w:t>PPDU.</w:t>
      </w:r>
    </w:p>
    <w:p w14:paraId="1F075956" w14:textId="77777777" w:rsidR="003B37C3" w:rsidRPr="00F03463" w:rsidRDefault="003B37C3" w:rsidP="00F03463">
      <w:pPr>
        <w:autoSpaceDE w:val="0"/>
        <w:autoSpaceDN w:val="0"/>
        <w:adjustRightInd w:val="0"/>
        <w:rPr>
          <w:rFonts w:ascii="TimesNewRomanPSMT" w:hAnsi="TimesNewRomanPSMT" w:cs="TimesNewRomanPSMT"/>
          <w:sz w:val="24"/>
          <w:szCs w:val="24"/>
          <w:lang w:val="en-US"/>
        </w:rPr>
      </w:pPr>
    </w:p>
    <w:p w14:paraId="42DC5455" w14:textId="089DD1DB" w:rsidR="00F03463" w:rsidRDefault="00F03463" w:rsidP="00F03463">
      <w:pPr>
        <w:autoSpaceDE w:val="0"/>
        <w:autoSpaceDN w:val="0"/>
        <w:adjustRightInd w:val="0"/>
        <w:rPr>
          <w:rFonts w:ascii="TimesNewRomanPSMT" w:hAnsi="TimesNewRomanPSMT" w:cs="TimesNewRomanPSMT"/>
          <w:sz w:val="24"/>
          <w:szCs w:val="24"/>
          <w:lang w:val="en-US"/>
        </w:rPr>
      </w:pPr>
      <w:r w:rsidRPr="00F03463">
        <w:rPr>
          <w:rFonts w:ascii="TimesNewRomanPSMT" w:hAnsi="TimesNewRomanPSMT" w:cs="TimesNewRomanPSMT"/>
          <w:sz w:val="24"/>
          <w:szCs w:val="24"/>
          <w:lang w:val="en-US"/>
        </w:rPr>
        <w:t>NOTE 2—In a TVWS band, the non-HT reference rate is scaled as described in 22.2.4</w:t>
      </w:r>
      <w:ins w:id="7" w:author="Yan(msi) Zhang" w:date="2021-02-16T14:23:00Z">
        <w:r w:rsidR="003171F6">
          <w:rPr>
            <w:rFonts w:ascii="TimesNewRomanPSMT" w:hAnsi="TimesNewRomanPSMT" w:cs="TimesNewRomanPSMT"/>
            <w:sz w:val="24"/>
            <w:szCs w:val="24"/>
            <w:lang w:val="en-US"/>
          </w:rPr>
          <w:t xml:space="preserve"> (Support for </w:t>
        </w:r>
        <w:proofErr w:type="spellStart"/>
        <w:r w:rsidR="003171F6">
          <w:rPr>
            <w:rFonts w:ascii="TimesNewRomanPSMT" w:hAnsi="TimesNewRomanPSMT" w:cs="TimesNewRomanPSMT"/>
            <w:sz w:val="24"/>
            <w:szCs w:val="24"/>
            <w:lang w:val="en-US"/>
          </w:rPr>
          <w:t>Non_HT</w:t>
        </w:r>
        <w:proofErr w:type="spellEnd"/>
        <w:r w:rsidR="003171F6">
          <w:rPr>
            <w:rFonts w:ascii="TimesNewRomanPSMT" w:hAnsi="TimesNewRomanPSMT" w:cs="TimesNewRomanPSMT"/>
            <w:sz w:val="24"/>
            <w:szCs w:val="24"/>
            <w:lang w:val="en-US"/>
          </w:rPr>
          <w:t xml:space="preserve"> and HT formats)</w:t>
        </w:r>
      </w:ins>
      <w:r w:rsidRPr="00F03463">
        <w:rPr>
          <w:rFonts w:ascii="TimesNewRomanPSMT" w:hAnsi="TimesNewRomanPSMT" w:cs="TimesNewRomanPSMT"/>
          <w:sz w:val="24"/>
          <w:szCs w:val="24"/>
          <w:lang w:val="en-US"/>
        </w:rPr>
        <w:t>.</w:t>
      </w:r>
    </w:p>
    <w:p w14:paraId="71DE103E" w14:textId="77777777" w:rsidR="003B37C3" w:rsidRPr="00F03463" w:rsidRDefault="003B37C3" w:rsidP="00F03463">
      <w:pPr>
        <w:autoSpaceDE w:val="0"/>
        <w:autoSpaceDN w:val="0"/>
        <w:adjustRightInd w:val="0"/>
        <w:rPr>
          <w:rFonts w:ascii="TimesNewRomanPSMT" w:hAnsi="TimesNewRomanPSMT" w:cs="TimesNewRomanPSMT"/>
          <w:sz w:val="24"/>
          <w:szCs w:val="24"/>
          <w:lang w:val="en-US"/>
        </w:rPr>
      </w:pPr>
    </w:p>
    <w:p w14:paraId="2DA9F537" w14:textId="586ADFF5" w:rsidR="00F03463" w:rsidRPr="00F03463" w:rsidRDefault="00F03463" w:rsidP="00F03463">
      <w:pPr>
        <w:autoSpaceDE w:val="0"/>
        <w:autoSpaceDN w:val="0"/>
        <w:adjustRightInd w:val="0"/>
        <w:rPr>
          <w:rFonts w:ascii="TimesNewRomanPS-BoldItalicMT" w:hAnsi="TimesNewRomanPS-BoldItalicMT" w:cs="TimesNewRomanPS-BoldItalicMT"/>
          <w:b/>
          <w:bCs/>
          <w:i/>
          <w:iCs/>
          <w:sz w:val="24"/>
          <w:szCs w:val="24"/>
          <w:lang w:val="en-US"/>
        </w:rPr>
      </w:pPr>
      <w:r w:rsidRPr="00F03463">
        <w:rPr>
          <w:rFonts w:ascii="TimesNewRomanPS-BoldItalicMT" w:hAnsi="TimesNewRomanPS-BoldItalicMT" w:cs="TimesNewRomanPS-BoldItalicMT"/>
          <w:b/>
          <w:bCs/>
          <w:i/>
          <w:iCs/>
          <w:sz w:val="24"/>
          <w:szCs w:val="24"/>
          <w:lang w:val="en-US"/>
        </w:rPr>
        <w:t>Change Table 10-10 (Non-HT reference rate) as follows:</w:t>
      </w:r>
    </w:p>
    <w:p w14:paraId="171EA48E" w14:textId="77777777" w:rsidR="00F03463" w:rsidRDefault="00F03463" w:rsidP="00F03463">
      <w:pPr>
        <w:autoSpaceDE w:val="0"/>
        <w:autoSpaceDN w:val="0"/>
        <w:adjustRightInd w:val="0"/>
        <w:rPr>
          <w:lang w:eastAsia="zh-CN"/>
        </w:rPr>
      </w:pPr>
    </w:p>
    <w:p w14:paraId="601A06E9" w14:textId="0AE75C51" w:rsidR="00F03463" w:rsidRPr="003B37C3" w:rsidRDefault="003B37C3" w:rsidP="003B37C3">
      <w:pPr>
        <w:autoSpaceDE w:val="0"/>
        <w:autoSpaceDN w:val="0"/>
        <w:adjustRightInd w:val="0"/>
        <w:jc w:val="center"/>
        <w:rPr>
          <w:b/>
          <w:bCs/>
          <w:sz w:val="24"/>
          <w:szCs w:val="24"/>
          <w:lang w:eastAsia="zh-CN"/>
        </w:rPr>
      </w:pPr>
      <w:r w:rsidRPr="003B37C3">
        <w:rPr>
          <w:b/>
          <w:bCs/>
          <w:sz w:val="24"/>
          <w:szCs w:val="24"/>
          <w:lang w:eastAsia="zh-CN"/>
        </w:rPr>
        <w:t xml:space="preserve">Table 10-10 </w:t>
      </w:r>
      <w:r w:rsidRPr="003B37C3">
        <w:rPr>
          <w:b/>
          <w:bCs/>
          <w:sz w:val="24"/>
          <w:szCs w:val="24"/>
          <w:lang w:eastAsia="zh-CN"/>
        </w:rPr>
        <w:sym w:font="Symbol" w:char="F0BE"/>
      </w:r>
      <w:r w:rsidRPr="003B37C3">
        <w:rPr>
          <w:b/>
          <w:bCs/>
          <w:sz w:val="24"/>
          <w:szCs w:val="24"/>
          <w:lang w:eastAsia="zh-CN"/>
        </w:rPr>
        <w:t>Non-HT reference rate</w:t>
      </w:r>
    </w:p>
    <w:p w14:paraId="68CD351D" w14:textId="237B8163" w:rsidR="003B37C3" w:rsidRDefault="003B37C3" w:rsidP="003B37C3">
      <w:pPr>
        <w:autoSpaceDE w:val="0"/>
        <w:autoSpaceDN w:val="0"/>
        <w:adjustRightInd w:val="0"/>
        <w:jc w:val="center"/>
        <w:rPr>
          <w:lang w:eastAsia="zh-CN"/>
        </w:rPr>
      </w:pPr>
    </w:p>
    <w:tbl>
      <w:tblPr>
        <w:tblStyle w:val="TableGrid"/>
        <w:tblW w:w="0" w:type="auto"/>
        <w:tblLook w:val="04A0" w:firstRow="1" w:lastRow="0" w:firstColumn="1" w:lastColumn="0" w:noHBand="0" w:noVBand="1"/>
      </w:tblPr>
      <w:tblGrid>
        <w:gridCol w:w="3356"/>
        <w:gridCol w:w="3357"/>
        <w:gridCol w:w="3357"/>
      </w:tblGrid>
      <w:tr w:rsidR="003B37C3" w14:paraId="5C2A38FA" w14:textId="77777777" w:rsidTr="003B37C3">
        <w:tc>
          <w:tcPr>
            <w:tcW w:w="3356" w:type="dxa"/>
          </w:tcPr>
          <w:p w14:paraId="7FA0FF0B" w14:textId="4C343944" w:rsidR="003B37C3" w:rsidRPr="003B37C3" w:rsidRDefault="003B37C3" w:rsidP="003B37C3">
            <w:pPr>
              <w:autoSpaceDE w:val="0"/>
              <w:autoSpaceDN w:val="0"/>
              <w:adjustRightInd w:val="0"/>
              <w:jc w:val="center"/>
              <w:rPr>
                <w:b/>
                <w:bCs/>
                <w:lang w:eastAsia="zh-CN"/>
              </w:rPr>
            </w:pPr>
            <w:r>
              <w:rPr>
                <w:b/>
                <w:bCs/>
                <w:lang w:eastAsia="zh-CN"/>
              </w:rPr>
              <w:t>Modulation</w:t>
            </w:r>
          </w:p>
        </w:tc>
        <w:tc>
          <w:tcPr>
            <w:tcW w:w="3357" w:type="dxa"/>
          </w:tcPr>
          <w:p w14:paraId="5E65514A" w14:textId="6DCC9F1A" w:rsidR="003B37C3" w:rsidRPr="003B37C3" w:rsidRDefault="003B37C3" w:rsidP="003B37C3">
            <w:pPr>
              <w:autoSpaceDE w:val="0"/>
              <w:autoSpaceDN w:val="0"/>
              <w:adjustRightInd w:val="0"/>
              <w:jc w:val="center"/>
              <w:rPr>
                <w:b/>
                <w:bCs/>
                <w:lang w:eastAsia="zh-CN"/>
              </w:rPr>
            </w:pPr>
            <w:r w:rsidRPr="003B37C3">
              <w:rPr>
                <w:b/>
                <w:bCs/>
                <w:lang w:eastAsia="zh-CN"/>
              </w:rPr>
              <w:t>Coding rate (R)</w:t>
            </w:r>
          </w:p>
        </w:tc>
        <w:tc>
          <w:tcPr>
            <w:tcW w:w="3357" w:type="dxa"/>
          </w:tcPr>
          <w:p w14:paraId="6FEC6D4E" w14:textId="183C92BB" w:rsidR="003B37C3" w:rsidRPr="003B37C3" w:rsidRDefault="003B37C3" w:rsidP="003B37C3">
            <w:pPr>
              <w:autoSpaceDE w:val="0"/>
              <w:autoSpaceDN w:val="0"/>
              <w:adjustRightInd w:val="0"/>
              <w:jc w:val="center"/>
              <w:rPr>
                <w:b/>
                <w:bCs/>
                <w:lang w:eastAsia="zh-CN"/>
              </w:rPr>
            </w:pPr>
            <w:r>
              <w:rPr>
                <w:b/>
                <w:bCs/>
                <w:lang w:eastAsia="zh-CN"/>
              </w:rPr>
              <w:t>Non-HT reference rate (Mb/s)</w:t>
            </w:r>
          </w:p>
        </w:tc>
      </w:tr>
      <w:tr w:rsidR="003B37C3" w14:paraId="166F9239" w14:textId="77777777" w:rsidTr="003B37C3">
        <w:tc>
          <w:tcPr>
            <w:tcW w:w="3356" w:type="dxa"/>
          </w:tcPr>
          <w:p w14:paraId="5AD8C189" w14:textId="6DAE6B08" w:rsidR="003B37C3" w:rsidRDefault="00F603AD" w:rsidP="003B37C3">
            <w:pPr>
              <w:autoSpaceDE w:val="0"/>
              <w:autoSpaceDN w:val="0"/>
              <w:adjustRightInd w:val="0"/>
              <w:jc w:val="center"/>
              <w:rPr>
                <w:lang w:eastAsia="zh-CN"/>
              </w:rPr>
            </w:pPr>
            <w:r>
              <w:rPr>
                <w:lang w:eastAsia="zh-CN"/>
              </w:rPr>
              <w:t>BPSK</w:t>
            </w:r>
          </w:p>
        </w:tc>
        <w:tc>
          <w:tcPr>
            <w:tcW w:w="3357" w:type="dxa"/>
          </w:tcPr>
          <w:p w14:paraId="48858221" w14:textId="713895E1" w:rsidR="003B37C3" w:rsidRDefault="00F40316" w:rsidP="00F40316">
            <w:pPr>
              <w:autoSpaceDE w:val="0"/>
              <w:autoSpaceDN w:val="0"/>
              <w:adjustRightInd w:val="0"/>
              <w:jc w:val="center"/>
              <w:rPr>
                <w:lang w:eastAsia="zh-CN"/>
              </w:rPr>
            </w:pPr>
            <w:r>
              <w:rPr>
                <w:lang w:eastAsia="zh-CN"/>
              </w:rPr>
              <w:t>1/2</w:t>
            </w:r>
          </w:p>
        </w:tc>
        <w:tc>
          <w:tcPr>
            <w:tcW w:w="3357" w:type="dxa"/>
          </w:tcPr>
          <w:p w14:paraId="44DE1244" w14:textId="34FA9DAA" w:rsidR="003B37C3" w:rsidRDefault="00F603AD" w:rsidP="003B37C3">
            <w:pPr>
              <w:autoSpaceDE w:val="0"/>
              <w:autoSpaceDN w:val="0"/>
              <w:adjustRightInd w:val="0"/>
              <w:jc w:val="center"/>
              <w:rPr>
                <w:lang w:eastAsia="zh-CN"/>
              </w:rPr>
            </w:pPr>
            <w:r>
              <w:rPr>
                <w:lang w:eastAsia="zh-CN"/>
              </w:rPr>
              <w:t>6</w:t>
            </w:r>
          </w:p>
        </w:tc>
      </w:tr>
      <w:tr w:rsidR="003B37C3" w14:paraId="67966CBD" w14:textId="77777777" w:rsidTr="003B37C3">
        <w:tc>
          <w:tcPr>
            <w:tcW w:w="3356" w:type="dxa"/>
          </w:tcPr>
          <w:p w14:paraId="51494E2D" w14:textId="05DC5DBB" w:rsidR="003B37C3" w:rsidRDefault="00F603AD" w:rsidP="003B37C3">
            <w:pPr>
              <w:autoSpaceDE w:val="0"/>
              <w:autoSpaceDN w:val="0"/>
              <w:adjustRightInd w:val="0"/>
              <w:jc w:val="center"/>
              <w:rPr>
                <w:lang w:eastAsia="zh-CN"/>
              </w:rPr>
            </w:pPr>
            <w:r>
              <w:rPr>
                <w:lang w:eastAsia="zh-CN"/>
              </w:rPr>
              <w:t>BPSK</w:t>
            </w:r>
          </w:p>
        </w:tc>
        <w:tc>
          <w:tcPr>
            <w:tcW w:w="3357" w:type="dxa"/>
          </w:tcPr>
          <w:p w14:paraId="0448FA67" w14:textId="3BBE2C04" w:rsidR="003B37C3" w:rsidRDefault="00F40316" w:rsidP="00F40316">
            <w:pPr>
              <w:autoSpaceDE w:val="0"/>
              <w:autoSpaceDN w:val="0"/>
              <w:adjustRightInd w:val="0"/>
              <w:jc w:val="center"/>
              <w:rPr>
                <w:lang w:eastAsia="zh-CN"/>
              </w:rPr>
            </w:pPr>
            <w:r>
              <w:rPr>
                <w:lang w:eastAsia="zh-CN"/>
              </w:rPr>
              <w:t>3/4</w:t>
            </w:r>
          </w:p>
        </w:tc>
        <w:tc>
          <w:tcPr>
            <w:tcW w:w="3357" w:type="dxa"/>
          </w:tcPr>
          <w:p w14:paraId="7EBB0407" w14:textId="65BA3EC8" w:rsidR="003B37C3" w:rsidRDefault="00F603AD" w:rsidP="003B37C3">
            <w:pPr>
              <w:autoSpaceDE w:val="0"/>
              <w:autoSpaceDN w:val="0"/>
              <w:adjustRightInd w:val="0"/>
              <w:jc w:val="center"/>
              <w:rPr>
                <w:lang w:eastAsia="zh-CN"/>
              </w:rPr>
            </w:pPr>
            <w:r>
              <w:rPr>
                <w:lang w:eastAsia="zh-CN"/>
              </w:rPr>
              <w:t>9</w:t>
            </w:r>
          </w:p>
        </w:tc>
      </w:tr>
      <w:tr w:rsidR="003B37C3" w14:paraId="359FA41C" w14:textId="77777777" w:rsidTr="003B37C3">
        <w:tc>
          <w:tcPr>
            <w:tcW w:w="3356" w:type="dxa"/>
          </w:tcPr>
          <w:p w14:paraId="10D67397" w14:textId="3B142954" w:rsidR="003B37C3" w:rsidRDefault="00F603AD" w:rsidP="003B37C3">
            <w:pPr>
              <w:autoSpaceDE w:val="0"/>
              <w:autoSpaceDN w:val="0"/>
              <w:adjustRightInd w:val="0"/>
              <w:jc w:val="center"/>
              <w:rPr>
                <w:lang w:eastAsia="zh-CN"/>
              </w:rPr>
            </w:pPr>
            <w:r>
              <w:rPr>
                <w:lang w:eastAsia="zh-CN"/>
              </w:rPr>
              <w:t>QPSK</w:t>
            </w:r>
          </w:p>
        </w:tc>
        <w:tc>
          <w:tcPr>
            <w:tcW w:w="3357" w:type="dxa"/>
          </w:tcPr>
          <w:p w14:paraId="0E1D3509" w14:textId="40DB08F8" w:rsidR="003B37C3" w:rsidRDefault="00F40316" w:rsidP="00F40316">
            <w:pPr>
              <w:autoSpaceDE w:val="0"/>
              <w:autoSpaceDN w:val="0"/>
              <w:adjustRightInd w:val="0"/>
              <w:jc w:val="center"/>
              <w:rPr>
                <w:lang w:eastAsia="zh-CN"/>
              </w:rPr>
            </w:pPr>
            <w:r>
              <w:rPr>
                <w:lang w:eastAsia="zh-CN"/>
              </w:rPr>
              <w:t>1/2</w:t>
            </w:r>
          </w:p>
        </w:tc>
        <w:tc>
          <w:tcPr>
            <w:tcW w:w="3357" w:type="dxa"/>
          </w:tcPr>
          <w:p w14:paraId="11885132" w14:textId="2845D191" w:rsidR="003B37C3" w:rsidRDefault="00F603AD" w:rsidP="003B37C3">
            <w:pPr>
              <w:autoSpaceDE w:val="0"/>
              <w:autoSpaceDN w:val="0"/>
              <w:adjustRightInd w:val="0"/>
              <w:jc w:val="center"/>
              <w:rPr>
                <w:lang w:eastAsia="zh-CN"/>
              </w:rPr>
            </w:pPr>
            <w:r>
              <w:rPr>
                <w:lang w:eastAsia="zh-CN"/>
              </w:rPr>
              <w:t>12</w:t>
            </w:r>
          </w:p>
        </w:tc>
      </w:tr>
      <w:tr w:rsidR="003B37C3" w14:paraId="0AD63887" w14:textId="77777777" w:rsidTr="003B37C3">
        <w:tc>
          <w:tcPr>
            <w:tcW w:w="3356" w:type="dxa"/>
          </w:tcPr>
          <w:p w14:paraId="4867A1CF" w14:textId="0548DBCA" w:rsidR="003B37C3" w:rsidRDefault="00F603AD" w:rsidP="003B37C3">
            <w:pPr>
              <w:autoSpaceDE w:val="0"/>
              <w:autoSpaceDN w:val="0"/>
              <w:adjustRightInd w:val="0"/>
              <w:jc w:val="center"/>
              <w:rPr>
                <w:lang w:eastAsia="zh-CN"/>
              </w:rPr>
            </w:pPr>
            <w:r>
              <w:rPr>
                <w:lang w:eastAsia="zh-CN"/>
              </w:rPr>
              <w:t>QPSK</w:t>
            </w:r>
          </w:p>
        </w:tc>
        <w:tc>
          <w:tcPr>
            <w:tcW w:w="3357" w:type="dxa"/>
          </w:tcPr>
          <w:p w14:paraId="4AB761A8" w14:textId="75001F73" w:rsidR="003B37C3" w:rsidRDefault="00F40316" w:rsidP="00F40316">
            <w:pPr>
              <w:autoSpaceDE w:val="0"/>
              <w:autoSpaceDN w:val="0"/>
              <w:adjustRightInd w:val="0"/>
              <w:jc w:val="center"/>
              <w:rPr>
                <w:lang w:eastAsia="zh-CN"/>
              </w:rPr>
            </w:pPr>
            <w:r>
              <w:rPr>
                <w:lang w:eastAsia="zh-CN"/>
              </w:rPr>
              <w:t>3/4</w:t>
            </w:r>
          </w:p>
        </w:tc>
        <w:tc>
          <w:tcPr>
            <w:tcW w:w="3357" w:type="dxa"/>
          </w:tcPr>
          <w:p w14:paraId="782A539A" w14:textId="4C579C7C" w:rsidR="003B37C3" w:rsidRDefault="00F603AD" w:rsidP="003B37C3">
            <w:pPr>
              <w:autoSpaceDE w:val="0"/>
              <w:autoSpaceDN w:val="0"/>
              <w:adjustRightInd w:val="0"/>
              <w:jc w:val="center"/>
              <w:rPr>
                <w:lang w:eastAsia="zh-CN"/>
              </w:rPr>
            </w:pPr>
            <w:r>
              <w:rPr>
                <w:lang w:eastAsia="zh-CN"/>
              </w:rPr>
              <w:t>18</w:t>
            </w:r>
          </w:p>
        </w:tc>
      </w:tr>
      <w:tr w:rsidR="0032025E" w14:paraId="4AC970CE" w14:textId="77777777" w:rsidTr="003B37C3">
        <w:tc>
          <w:tcPr>
            <w:tcW w:w="3356" w:type="dxa"/>
          </w:tcPr>
          <w:p w14:paraId="57435700" w14:textId="40AF6FE0" w:rsidR="0032025E" w:rsidRDefault="0032025E" w:rsidP="0032025E">
            <w:pPr>
              <w:autoSpaceDE w:val="0"/>
              <w:autoSpaceDN w:val="0"/>
              <w:adjustRightInd w:val="0"/>
              <w:jc w:val="center"/>
              <w:rPr>
                <w:lang w:eastAsia="zh-CN"/>
              </w:rPr>
            </w:pPr>
            <w:r>
              <w:rPr>
                <w:lang w:eastAsia="zh-CN"/>
              </w:rPr>
              <w:t>16-QAM</w:t>
            </w:r>
          </w:p>
        </w:tc>
        <w:tc>
          <w:tcPr>
            <w:tcW w:w="3357" w:type="dxa"/>
          </w:tcPr>
          <w:p w14:paraId="4D6D9189" w14:textId="24264EF9" w:rsidR="0032025E" w:rsidRDefault="00F40316" w:rsidP="00F40316">
            <w:pPr>
              <w:autoSpaceDE w:val="0"/>
              <w:autoSpaceDN w:val="0"/>
              <w:adjustRightInd w:val="0"/>
              <w:jc w:val="center"/>
              <w:rPr>
                <w:lang w:eastAsia="zh-CN"/>
              </w:rPr>
            </w:pPr>
            <w:r>
              <w:rPr>
                <w:lang w:eastAsia="zh-CN"/>
              </w:rPr>
              <w:t>1/2</w:t>
            </w:r>
          </w:p>
        </w:tc>
        <w:tc>
          <w:tcPr>
            <w:tcW w:w="3357" w:type="dxa"/>
          </w:tcPr>
          <w:p w14:paraId="7F751C3E" w14:textId="6CE7558D" w:rsidR="0032025E" w:rsidRDefault="0032025E" w:rsidP="0032025E">
            <w:pPr>
              <w:autoSpaceDE w:val="0"/>
              <w:autoSpaceDN w:val="0"/>
              <w:adjustRightInd w:val="0"/>
              <w:jc w:val="center"/>
              <w:rPr>
                <w:lang w:eastAsia="zh-CN"/>
              </w:rPr>
            </w:pPr>
            <w:r>
              <w:rPr>
                <w:lang w:eastAsia="zh-CN"/>
              </w:rPr>
              <w:t>24</w:t>
            </w:r>
          </w:p>
        </w:tc>
      </w:tr>
      <w:tr w:rsidR="0032025E" w14:paraId="56309C79" w14:textId="77777777" w:rsidTr="003B37C3">
        <w:tc>
          <w:tcPr>
            <w:tcW w:w="3356" w:type="dxa"/>
          </w:tcPr>
          <w:p w14:paraId="2CF97976" w14:textId="42AAB1E8" w:rsidR="0032025E" w:rsidRDefault="0032025E" w:rsidP="0032025E">
            <w:pPr>
              <w:autoSpaceDE w:val="0"/>
              <w:autoSpaceDN w:val="0"/>
              <w:adjustRightInd w:val="0"/>
              <w:jc w:val="center"/>
              <w:rPr>
                <w:lang w:eastAsia="zh-CN"/>
              </w:rPr>
            </w:pPr>
            <w:r>
              <w:rPr>
                <w:lang w:eastAsia="zh-CN"/>
              </w:rPr>
              <w:t>16-QAM</w:t>
            </w:r>
          </w:p>
        </w:tc>
        <w:tc>
          <w:tcPr>
            <w:tcW w:w="3357" w:type="dxa"/>
          </w:tcPr>
          <w:p w14:paraId="79B5698C" w14:textId="7802D304" w:rsidR="0032025E" w:rsidRDefault="00F40316" w:rsidP="00F40316">
            <w:pPr>
              <w:autoSpaceDE w:val="0"/>
              <w:autoSpaceDN w:val="0"/>
              <w:adjustRightInd w:val="0"/>
              <w:jc w:val="center"/>
              <w:rPr>
                <w:lang w:eastAsia="zh-CN"/>
              </w:rPr>
            </w:pPr>
            <w:r>
              <w:rPr>
                <w:lang w:eastAsia="zh-CN"/>
              </w:rPr>
              <w:t>3/4</w:t>
            </w:r>
          </w:p>
        </w:tc>
        <w:tc>
          <w:tcPr>
            <w:tcW w:w="3357" w:type="dxa"/>
          </w:tcPr>
          <w:p w14:paraId="3F9F1D37" w14:textId="39E66E25" w:rsidR="0032025E" w:rsidRDefault="0032025E" w:rsidP="0032025E">
            <w:pPr>
              <w:autoSpaceDE w:val="0"/>
              <w:autoSpaceDN w:val="0"/>
              <w:adjustRightInd w:val="0"/>
              <w:jc w:val="center"/>
              <w:rPr>
                <w:lang w:eastAsia="zh-CN"/>
              </w:rPr>
            </w:pPr>
            <w:r>
              <w:rPr>
                <w:lang w:eastAsia="zh-CN"/>
              </w:rPr>
              <w:t>36</w:t>
            </w:r>
          </w:p>
        </w:tc>
      </w:tr>
      <w:tr w:rsidR="0032025E" w14:paraId="418B4CBE" w14:textId="77777777" w:rsidTr="003B37C3">
        <w:tc>
          <w:tcPr>
            <w:tcW w:w="3356" w:type="dxa"/>
          </w:tcPr>
          <w:p w14:paraId="21EFB177" w14:textId="50130930" w:rsidR="0032025E" w:rsidRDefault="0032025E" w:rsidP="0032025E">
            <w:pPr>
              <w:autoSpaceDE w:val="0"/>
              <w:autoSpaceDN w:val="0"/>
              <w:adjustRightInd w:val="0"/>
              <w:jc w:val="center"/>
              <w:rPr>
                <w:lang w:eastAsia="zh-CN"/>
              </w:rPr>
            </w:pPr>
            <w:r>
              <w:rPr>
                <w:lang w:eastAsia="zh-CN"/>
              </w:rPr>
              <w:t>64-QAM</w:t>
            </w:r>
          </w:p>
        </w:tc>
        <w:tc>
          <w:tcPr>
            <w:tcW w:w="3357" w:type="dxa"/>
          </w:tcPr>
          <w:p w14:paraId="0377DE1A" w14:textId="52CB3755" w:rsidR="0032025E" w:rsidRDefault="00F40316" w:rsidP="00F40316">
            <w:pPr>
              <w:autoSpaceDE w:val="0"/>
              <w:autoSpaceDN w:val="0"/>
              <w:adjustRightInd w:val="0"/>
              <w:jc w:val="center"/>
              <w:rPr>
                <w:lang w:eastAsia="zh-CN"/>
              </w:rPr>
            </w:pPr>
            <w:r>
              <w:rPr>
                <w:lang w:eastAsia="zh-CN"/>
              </w:rPr>
              <w:t>1/2</w:t>
            </w:r>
          </w:p>
        </w:tc>
        <w:tc>
          <w:tcPr>
            <w:tcW w:w="3357" w:type="dxa"/>
          </w:tcPr>
          <w:p w14:paraId="289043F1" w14:textId="546AD05F" w:rsidR="0032025E" w:rsidRDefault="0032025E" w:rsidP="0032025E">
            <w:pPr>
              <w:autoSpaceDE w:val="0"/>
              <w:autoSpaceDN w:val="0"/>
              <w:adjustRightInd w:val="0"/>
              <w:jc w:val="center"/>
              <w:rPr>
                <w:lang w:eastAsia="zh-CN"/>
              </w:rPr>
            </w:pPr>
            <w:r>
              <w:rPr>
                <w:lang w:eastAsia="zh-CN"/>
              </w:rPr>
              <w:t>48</w:t>
            </w:r>
          </w:p>
        </w:tc>
      </w:tr>
      <w:tr w:rsidR="0032025E" w14:paraId="7C470838" w14:textId="77777777" w:rsidTr="003B37C3">
        <w:tc>
          <w:tcPr>
            <w:tcW w:w="3356" w:type="dxa"/>
          </w:tcPr>
          <w:p w14:paraId="180BE6D9" w14:textId="3C778423" w:rsidR="0032025E" w:rsidRDefault="0032025E" w:rsidP="0032025E">
            <w:pPr>
              <w:autoSpaceDE w:val="0"/>
              <w:autoSpaceDN w:val="0"/>
              <w:adjustRightInd w:val="0"/>
              <w:jc w:val="center"/>
              <w:rPr>
                <w:lang w:eastAsia="zh-CN"/>
              </w:rPr>
            </w:pPr>
            <w:r>
              <w:rPr>
                <w:lang w:eastAsia="zh-CN"/>
              </w:rPr>
              <w:t>64-QAM</w:t>
            </w:r>
          </w:p>
        </w:tc>
        <w:tc>
          <w:tcPr>
            <w:tcW w:w="3357" w:type="dxa"/>
          </w:tcPr>
          <w:p w14:paraId="1BA3D3CC" w14:textId="6B29E680" w:rsidR="0032025E" w:rsidRDefault="0032025E" w:rsidP="00F40316">
            <w:pPr>
              <w:autoSpaceDE w:val="0"/>
              <w:autoSpaceDN w:val="0"/>
              <w:adjustRightInd w:val="0"/>
              <w:jc w:val="center"/>
              <w:rPr>
                <w:lang w:eastAsia="zh-CN"/>
              </w:rPr>
            </w:pPr>
            <w:r>
              <w:rPr>
                <w:lang w:eastAsia="zh-CN"/>
              </w:rPr>
              <w:t>2/3</w:t>
            </w:r>
          </w:p>
        </w:tc>
        <w:tc>
          <w:tcPr>
            <w:tcW w:w="3357" w:type="dxa"/>
          </w:tcPr>
          <w:p w14:paraId="7700FF17" w14:textId="4E128BD0" w:rsidR="0032025E" w:rsidRDefault="0032025E" w:rsidP="0032025E">
            <w:pPr>
              <w:autoSpaceDE w:val="0"/>
              <w:autoSpaceDN w:val="0"/>
              <w:adjustRightInd w:val="0"/>
              <w:jc w:val="center"/>
              <w:rPr>
                <w:lang w:eastAsia="zh-CN"/>
              </w:rPr>
            </w:pPr>
            <w:r>
              <w:rPr>
                <w:lang w:eastAsia="zh-CN"/>
              </w:rPr>
              <w:t>48</w:t>
            </w:r>
          </w:p>
        </w:tc>
      </w:tr>
      <w:tr w:rsidR="0032025E" w14:paraId="67266BDB" w14:textId="77777777" w:rsidTr="003B37C3">
        <w:tc>
          <w:tcPr>
            <w:tcW w:w="3356" w:type="dxa"/>
          </w:tcPr>
          <w:p w14:paraId="4C1337B7" w14:textId="604BC2B5" w:rsidR="0032025E" w:rsidRDefault="0032025E" w:rsidP="0032025E">
            <w:pPr>
              <w:autoSpaceDE w:val="0"/>
              <w:autoSpaceDN w:val="0"/>
              <w:adjustRightInd w:val="0"/>
              <w:jc w:val="center"/>
              <w:rPr>
                <w:lang w:eastAsia="zh-CN"/>
              </w:rPr>
            </w:pPr>
            <w:r>
              <w:rPr>
                <w:lang w:eastAsia="zh-CN"/>
              </w:rPr>
              <w:t>64-QAM</w:t>
            </w:r>
          </w:p>
        </w:tc>
        <w:tc>
          <w:tcPr>
            <w:tcW w:w="3357" w:type="dxa"/>
          </w:tcPr>
          <w:p w14:paraId="184D4C90" w14:textId="7E644C27" w:rsidR="0032025E" w:rsidRDefault="00F40316" w:rsidP="00F40316">
            <w:pPr>
              <w:autoSpaceDE w:val="0"/>
              <w:autoSpaceDN w:val="0"/>
              <w:adjustRightInd w:val="0"/>
              <w:jc w:val="center"/>
              <w:rPr>
                <w:lang w:eastAsia="zh-CN"/>
              </w:rPr>
            </w:pPr>
            <w:r>
              <w:rPr>
                <w:lang w:eastAsia="zh-CN"/>
              </w:rPr>
              <w:t>3/4</w:t>
            </w:r>
          </w:p>
        </w:tc>
        <w:tc>
          <w:tcPr>
            <w:tcW w:w="3357" w:type="dxa"/>
          </w:tcPr>
          <w:p w14:paraId="687EE50F" w14:textId="3664E550" w:rsidR="0032025E" w:rsidRDefault="0032025E" w:rsidP="0032025E">
            <w:pPr>
              <w:autoSpaceDE w:val="0"/>
              <w:autoSpaceDN w:val="0"/>
              <w:adjustRightInd w:val="0"/>
              <w:jc w:val="center"/>
              <w:rPr>
                <w:lang w:eastAsia="zh-CN"/>
              </w:rPr>
            </w:pPr>
            <w:r>
              <w:rPr>
                <w:lang w:eastAsia="zh-CN"/>
              </w:rPr>
              <w:t>54</w:t>
            </w:r>
          </w:p>
        </w:tc>
      </w:tr>
      <w:tr w:rsidR="0032025E" w14:paraId="3633A06C" w14:textId="77777777" w:rsidTr="003B37C3">
        <w:tc>
          <w:tcPr>
            <w:tcW w:w="3356" w:type="dxa"/>
          </w:tcPr>
          <w:p w14:paraId="4804909E" w14:textId="5F6953F4" w:rsidR="0032025E" w:rsidRDefault="0032025E" w:rsidP="0032025E">
            <w:pPr>
              <w:autoSpaceDE w:val="0"/>
              <w:autoSpaceDN w:val="0"/>
              <w:adjustRightInd w:val="0"/>
              <w:jc w:val="center"/>
              <w:rPr>
                <w:lang w:eastAsia="zh-CN"/>
              </w:rPr>
            </w:pPr>
            <w:r>
              <w:rPr>
                <w:lang w:eastAsia="zh-CN"/>
              </w:rPr>
              <w:t>64-QAM</w:t>
            </w:r>
          </w:p>
        </w:tc>
        <w:tc>
          <w:tcPr>
            <w:tcW w:w="3357" w:type="dxa"/>
          </w:tcPr>
          <w:p w14:paraId="722CD1FD" w14:textId="360B056B" w:rsidR="0032025E" w:rsidRDefault="0032025E" w:rsidP="00F40316">
            <w:pPr>
              <w:autoSpaceDE w:val="0"/>
              <w:autoSpaceDN w:val="0"/>
              <w:adjustRightInd w:val="0"/>
              <w:jc w:val="center"/>
              <w:rPr>
                <w:lang w:eastAsia="zh-CN"/>
              </w:rPr>
            </w:pPr>
            <w:r>
              <w:rPr>
                <w:lang w:eastAsia="zh-CN"/>
              </w:rPr>
              <w:t>5/6</w:t>
            </w:r>
          </w:p>
        </w:tc>
        <w:tc>
          <w:tcPr>
            <w:tcW w:w="3357" w:type="dxa"/>
          </w:tcPr>
          <w:p w14:paraId="3C80D9E3" w14:textId="2F95825A" w:rsidR="0032025E" w:rsidRDefault="0032025E" w:rsidP="0032025E">
            <w:pPr>
              <w:autoSpaceDE w:val="0"/>
              <w:autoSpaceDN w:val="0"/>
              <w:adjustRightInd w:val="0"/>
              <w:jc w:val="center"/>
              <w:rPr>
                <w:lang w:eastAsia="zh-CN"/>
              </w:rPr>
            </w:pPr>
            <w:r>
              <w:rPr>
                <w:lang w:eastAsia="zh-CN"/>
              </w:rPr>
              <w:t>54</w:t>
            </w:r>
          </w:p>
        </w:tc>
      </w:tr>
      <w:tr w:rsidR="0032025E" w14:paraId="081CF244" w14:textId="77777777" w:rsidTr="003B37C3">
        <w:tc>
          <w:tcPr>
            <w:tcW w:w="3356" w:type="dxa"/>
          </w:tcPr>
          <w:p w14:paraId="759E2998" w14:textId="0157A6DC" w:rsidR="0032025E" w:rsidRDefault="0032025E" w:rsidP="0032025E">
            <w:pPr>
              <w:autoSpaceDE w:val="0"/>
              <w:autoSpaceDN w:val="0"/>
              <w:adjustRightInd w:val="0"/>
              <w:jc w:val="center"/>
              <w:rPr>
                <w:lang w:eastAsia="zh-CN"/>
              </w:rPr>
            </w:pPr>
            <w:r>
              <w:rPr>
                <w:lang w:eastAsia="zh-CN"/>
              </w:rPr>
              <w:t>256-QAM</w:t>
            </w:r>
          </w:p>
        </w:tc>
        <w:tc>
          <w:tcPr>
            <w:tcW w:w="3357" w:type="dxa"/>
          </w:tcPr>
          <w:p w14:paraId="4FAEAEAB" w14:textId="4EEEC22B" w:rsidR="0032025E" w:rsidRDefault="00F40316" w:rsidP="00F40316">
            <w:pPr>
              <w:autoSpaceDE w:val="0"/>
              <w:autoSpaceDN w:val="0"/>
              <w:adjustRightInd w:val="0"/>
              <w:jc w:val="center"/>
              <w:rPr>
                <w:lang w:eastAsia="zh-CN"/>
              </w:rPr>
            </w:pPr>
            <w:r>
              <w:rPr>
                <w:lang w:eastAsia="zh-CN"/>
              </w:rPr>
              <w:t>3/4</w:t>
            </w:r>
          </w:p>
        </w:tc>
        <w:tc>
          <w:tcPr>
            <w:tcW w:w="3357" w:type="dxa"/>
          </w:tcPr>
          <w:p w14:paraId="7B6FB919" w14:textId="15B67ACF" w:rsidR="0032025E" w:rsidRDefault="0032025E" w:rsidP="0032025E">
            <w:pPr>
              <w:autoSpaceDE w:val="0"/>
              <w:autoSpaceDN w:val="0"/>
              <w:adjustRightInd w:val="0"/>
              <w:jc w:val="center"/>
              <w:rPr>
                <w:lang w:eastAsia="zh-CN"/>
              </w:rPr>
            </w:pPr>
            <w:r>
              <w:rPr>
                <w:lang w:eastAsia="zh-CN"/>
              </w:rPr>
              <w:t>54</w:t>
            </w:r>
          </w:p>
        </w:tc>
      </w:tr>
      <w:tr w:rsidR="0032025E" w14:paraId="38EA6655" w14:textId="77777777" w:rsidTr="003B37C3">
        <w:tc>
          <w:tcPr>
            <w:tcW w:w="3356" w:type="dxa"/>
          </w:tcPr>
          <w:p w14:paraId="5986C9AF" w14:textId="7E27FB9A" w:rsidR="0032025E" w:rsidRDefault="0032025E" w:rsidP="0032025E">
            <w:pPr>
              <w:autoSpaceDE w:val="0"/>
              <w:autoSpaceDN w:val="0"/>
              <w:adjustRightInd w:val="0"/>
              <w:jc w:val="center"/>
              <w:rPr>
                <w:lang w:eastAsia="zh-CN"/>
              </w:rPr>
            </w:pPr>
            <w:r>
              <w:rPr>
                <w:lang w:eastAsia="zh-CN"/>
              </w:rPr>
              <w:t>256-QAM</w:t>
            </w:r>
          </w:p>
        </w:tc>
        <w:tc>
          <w:tcPr>
            <w:tcW w:w="3357" w:type="dxa"/>
          </w:tcPr>
          <w:p w14:paraId="22F41425" w14:textId="1C40C1A4" w:rsidR="0032025E" w:rsidRDefault="0032025E" w:rsidP="0032025E">
            <w:pPr>
              <w:autoSpaceDE w:val="0"/>
              <w:autoSpaceDN w:val="0"/>
              <w:adjustRightInd w:val="0"/>
              <w:jc w:val="center"/>
              <w:rPr>
                <w:lang w:eastAsia="zh-CN"/>
              </w:rPr>
            </w:pPr>
            <w:r>
              <w:rPr>
                <w:lang w:eastAsia="zh-CN"/>
              </w:rPr>
              <w:t>5/6</w:t>
            </w:r>
          </w:p>
        </w:tc>
        <w:tc>
          <w:tcPr>
            <w:tcW w:w="3357" w:type="dxa"/>
          </w:tcPr>
          <w:p w14:paraId="08B5938E" w14:textId="14920EF3" w:rsidR="0032025E" w:rsidRDefault="0032025E" w:rsidP="0032025E">
            <w:pPr>
              <w:autoSpaceDE w:val="0"/>
              <w:autoSpaceDN w:val="0"/>
              <w:adjustRightInd w:val="0"/>
              <w:jc w:val="center"/>
              <w:rPr>
                <w:lang w:eastAsia="zh-CN"/>
              </w:rPr>
            </w:pPr>
            <w:r>
              <w:rPr>
                <w:lang w:eastAsia="zh-CN"/>
              </w:rPr>
              <w:t>54</w:t>
            </w:r>
          </w:p>
        </w:tc>
      </w:tr>
      <w:tr w:rsidR="0032025E" w14:paraId="28F2C1CB" w14:textId="77777777" w:rsidTr="003B37C3">
        <w:tc>
          <w:tcPr>
            <w:tcW w:w="3356" w:type="dxa"/>
          </w:tcPr>
          <w:p w14:paraId="1364AA1E" w14:textId="3FF81AC7" w:rsidR="0032025E" w:rsidRDefault="0032025E" w:rsidP="0032025E">
            <w:pPr>
              <w:autoSpaceDE w:val="0"/>
              <w:autoSpaceDN w:val="0"/>
              <w:adjustRightInd w:val="0"/>
              <w:jc w:val="center"/>
              <w:rPr>
                <w:lang w:eastAsia="zh-CN"/>
              </w:rPr>
            </w:pPr>
            <w:r>
              <w:rPr>
                <w:lang w:eastAsia="zh-CN"/>
              </w:rPr>
              <w:t>1024-QAM</w:t>
            </w:r>
          </w:p>
        </w:tc>
        <w:tc>
          <w:tcPr>
            <w:tcW w:w="3357" w:type="dxa"/>
          </w:tcPr>
          <w:p w14:paraId="17DEEF35" w14:textId="5F5876AA" w:rsidR="0032025E" w:rsidRDefault="00F40316" w:rsidP="0032025E">
            <w:pPr>
              <w:autoSpaceDE w:val="0"/>
              <w:autoSpaceDN w:val="0"/>
              <w:adjustRightInd w:val="0"/>
              <w:jc w:val="center"/>
              <w:rPr>
                <w:lang w:eastAsia="zh-CN"/>
              </w:rPr>
            </w:pPr>
            <w:r>
              <w:rPr>
                <w:lang w:eastAsia="zh-CN"/>
              </w:rPr>
              <w:t>3/4</w:t>
            </w:r>
          </w:p>
        </w:tc>
        <w:tc>
          <w:tcPr>
            <w:tcW w:w="3357" w:type="dxa"/>
          </w:tcPr>
          <w:p w14:paraId="5E8B8178" w14:textId="42543926" w:rsidR="0032025E" w:rsidRDefault="0032025E" w:rsidP="0032025E">
            <w:pPr>
              <w:autoSpaceDE w:val="0"/>
              <w:autoSpaceDN w:val="0"/>
              <w:adjustRightInd w:val="0"/>
              <w:jc w:val="center"/>
              <w:rPr>
                <w:lang w:eastAsia="zh-CN"/>
              </w:rPr>
            </w:pPr>
            <w:r>
              <w:rPr>
                <w:lang w:eastAsia="zh-CN"/>
              </w:rPr>
              <w:t>54</w:t>
            </w:r>
          </w:p>
        </w:tc>
      </w:tr>
      <w:tr w:rsidR="0032025E" w14:paraId="706F1AF6" w14:textId="77777777" w:rsidTr="003B37C3">
        <w:tc>
          <w:tcPr>
            <w:tcW w:w="3356" w:type="dxa"/>
          </w:tcPr>
          <w:p w14:paraId="0401637D" w14:textId="52CD4504" w:rsidR="0032025E" w:rsidRDefault="0032025E" w:rsidP="0032025E">
            <w:pPr>
              <w:autoSpaceDE w:val="0"/>
              <w:autoSpaceDN w:val="0"/>
              <w:adjustRightInd w:val="0"/>
              <w:jc w:val="center"/>
              <w:rPr>
                <w:lang w:eastAsia="zh-CN"/>
              </w:rPr>
            </w:pPr>
            <w:r>
              <w:rPr>
                <w:lang w:eastAsia="zh-CN"/>
              </w:rPr>
              <w:t>1024-QAM</w:t>
            </w:r>
          </w:p>
        </w:tc>
        <w:tc>
          <w:tcPr>
            <w:tcW w:w="3357" w:type="dxa"/>
          </w:tcPr>
          <w:p w14:paraId="4452649D" w14:textId="11E32991" w:rsidR="0032025E" w:rsidRDefault="0032025E" w:rsidP="0032025E">
            <w:pPr>
              <w:autoSpaceDE w:val="0"/>
              <w:autoSpaceDN w:val="0"/>
              <w:adjustRightInd w:val="0"/>
              <w:jc w:val="center"/>
              <w:rPr>
                <w:lang w:eastAsia="zh-CN"/>
              </w:rPr>
            </w:pPr>
            <w:r>
              <w:rPr>
                <w:lang w:eastAsia="zh-CN"/>
              </w:rPr>
              <w:t>5/6</w:t>
            </w:r>
          </w:p>
        </w:tc>
        <w:tc>
          <w:tcPr>
            <w:tcW w:w="3357" w:type="dxa"/>
          </w:tcPr>
          <w:p w14:paraId="27EAA956" w14:textId="34213B7A" w:rsidR="0032025E" w:rsidRDefault="0032025E" w:rsidP="0032025E">
            <w:pPr>
              <w:autoSpaceDE w:val="0"/>
              <w:autoSpaceDN w:val="0"/>
              <w:adjustRightInd w:val="0"/>
              <w:jc w:val="center"/>
              <w:rPr>
                <w:lang w:eastAsia="zh-CN"/>
              </w:rPr>
            </w:pPr>
            <w:r>
              <w:rPr>
                <w:lang w:eastAsia="zh-CN"/>
              </w:rPr>
              <w:t>54</w:t>
            </w:r>
          </w:p>
        </w:tc>
      </w:tr>
      <w:tr w:rsidR="0032025E" w14:paraId="5F7EF28C" w14:textId="77777777" w:rsidTr="003B37C3">
        <w:tc>
          <w:tcPr>
            <w:tcW w:w="3356" w:type="dxa"/>
          </w:tcPr>
          <w:p w14:paraId="716A3D96" w14:textId="56AC3319" w:rsidR="0032025E" w:rsidRDefault="007B1E18" w:rsidP="0032025E">
            <w:pPr>
              <w:autoSpaceDE w:val="0"/>
              <w:autoSpaceDN w:val="0"/>
              <w:adjustRightInd w:val="0"/>
              <w:jc w:val="center"/>
              <w:rPr>
                <w:lang w:eastAsia="zh-CN"/>
              </w:rPr>
            </w:pPr>
            <w:ins w:id="8" w:author="Yan(msi) Zhang" w:date="2021-02-16T14:04:00Z">
              <w:r>
                <w:rPr>
                  <w:lang w:eastAsia="zh-CN"/>
                </w:rPr>
                <w:t>4096-</w:t>
              </w:r>
            </w:ins>
            <w:ins w:id="9" w:author="Yan(msi) Zhang" w:date="2021-02-16T14:05:00Z">
              <w:r>
                <w:rPr>
                  <w:lang w:eastAsia="zh-CN"/>
                </w:rPr>
                <w:t>QAM</w:t>
              </w:r>
            </w:ins>
          </w:p>
        </w:tc>
        <w:tc>
          <w:tcPr>
            <w:tcW w:w="3357" w:type="dxa"/>
          </w:tcPr>
          <w:p w14:paraId="13C984D4" w14:textId="2DC7A89A" w:rsidR="0032025E" w:rsidRDefault="007B1E18" w:rsidP="0032025E">
            <w:pPr>
              <w:autoSpaceDE w:val="0"/>
              <w:autoSpaceDN w:val="0"/>
              <w:adjustRightInd w:val="0"/>
              <w:jc w:val="center"/>
              <w:rPr>
                <w:lang w:eastAsia="zh-CN"/>
              </w:rPr>
            </w:pPr>
            <w:ins w:id="10" w:author="Yan(msi) Zhang" w:date="2021-02-16T14:05:00Z">
              <w:r>
                <w:rPr>
                  <w:lang w:eastAsia="zh-CN"/>
                </w:rPr>
                <w:t>3/4</w:t>
              </w:r>
            </w:ins>
          </w:p>
        </w:tc>
        <w:tc>
          <w:tcPr>
            <w:tcW w:w="3357" w:type="dxa"/>
          </w:tcPr>
          <w:p w14:paraId="34F96AB2" w14:textId="1D346473" w:rsidR="0032025E" w:rsidRDefault="007B1E18" w:rsidP="0032025E">
            <w:pPr>
              <w:autoSpaceDE w:val="0"/>
              <w:autoSpaceDN w:val="0"/>
              <w:adjustRightInd w:val="0"/>
              <w:jc w:val="center"/>
              <w:rPr>
                <w:lang w:eastAsia="zh-CN"/>
              </w:rPr>
            </w:pPr>
            <w:ins w:id="11" w:author="Yan(msi) Zhang" w:date="2021-02-16T14:05:00Z">
              <w:r>
                <w:rPr>
                  <w:lang w:eastAsia="zh-CN"/>
                </w:rPr>
                <w:t>54</w:t>
              </w:r>
            </w:ins>
          </w:p>
        </w:tc>
      </w:tr>
      <w:tr w:rsidR="0032025E" w14:paraId="05FFA7E7" w14:textId="77777777" w:rsidTr="003B37C3">
        <w:tc>
          <w:tcPr>
            <w:tcW w:w="3356" w:type="dxa"/>
          </w:tcPr>
          <w:p w14:paraId="242BD46E" w14:textId="47A7E375" w:rsidR="0032025E" w:rsidRDefault="007B1E18" w:rsidP="0032025E">
            <w:pPr>
              <w:autoSpaceDE w:val="0"/>
              <w:autoSpaceDN w:val="0"/>
              <w:adjustRightInd w:val="0"/>
              <w:jc w:val="center"/>
              <w:rPr>
                <w:lang w:eastAsia="zh-CN"/>
              </w:rPr>
            </w:pPr>
            <w:ins w:id="12" w:author="Yan(msi) Zhang" w:date="2021-02-16T14:05:00Z">
              <w:r>
                <w:rPr>
                  <w:lang w:eastAsia="zh-CN"/>
                </w:rPr>
                <w:t>4096-QAM</w:t>
              </w:r>
            </w:ins>
          </w:p>
        </w:tc>
        <w:tc>
          <w:tcPr>
            <w:tcW w:w="3357" w:type="dxa"/>
          </w:tcPr>
          <w:p w14:paraId="40814532" w14:textId="5276B3C1" w:rsidR="0032025E" w:rsidRDefault="007B1E18" w:rsidP="0032025E">
            <w:pPr>
              <w:autoSpaceDE w:val="0"/>
              <w:autoSpaceDN w:val="0"/>
              <w:adjustRightInd w:val="0"/>
              <w:jc w:val="center"/>
              <w:rPr>
                <w:lang w:eastAsia="zh-CN"/>
              </w:rPr>
            </w:pPr>
            <w:ins w:id="13" w:author="Yan(msi) Zhang" w:date="2021-02-16T14:05:00Z">
              <w:r>
                <w:rPr>
                  <w:lang w:eastAsia="zh-CN"/>
                </w:rPr>
                <w:t>5/6</w:t>
              </w:r>
            </w:ins>
          </w:p>
        </w:tc>
        <w:tc>
          <w:tcPr>
            <w:tcW w:w="3357" w:type="dxa"/>
          </w:tcPr>
          <w:p w14:paraId="3A4862B6" w14:textId="214C84EC" w:rsidR="0032025E" w:rsidRDefault="007B1E18" w:rsidP="0032025E">
            <w:pPr>
              <w:autoSpaceDE w:val="0"/>
              <w:autoSpaceDN w:val="0"/>
              <w:adjustRightInd w:val="0"/>
              <w:jc w:val="center"/>
              <w:rPr>
                <w:lang w:eastAsia="zh-CN"/>
              </w:rPr>
            </w:pPr>
            <w:ins w:id="14" w:author="Yan(msi) Zhang" w:date="2021-02-16T14:05:00Z">
              <w:r>
                <w:rPr>
                  <w:lang w:eastAsia="zh-CN"/>
                </w:rPr>
                <w:t>54</w:t>
              </w:r>
            </w:ins>
          </w:p>
        </w:tc>
      </w:tr>
    </w:tbl>
    <w:p w14:paraId="541F835D" w14:textId="57FF5CCD" w:rsidR="003B37C3" w:rsidRDefault="003B37C3" w:rsidP="003B37C3">
      <w:pPr>
        <w:autoSpaceDE w:val="0"/>
        <w:autoSpaceDN w:val="0"/>
        <w:adjustRightInd w:val="0"/>
        <w:jc w:val="center"/>
        <w:rPr>
          <w:lang w:eastAsia="zh-CN"/>
        </w:rPr>
      </w:pPr>
    </w:p>
    <w:p w14:paraId="7590EB3C" w14:textId="25180925" w:rsidR="007B4961" w:rsidRPr="007B4961" w:rsidRDefault="007B4961" w:rsidP="007B4961">
      <w:pPr>
        <w:autoSpaceDE w:val="0"/>
        <w:autoSpaceDN w:val="0"/>
        <w:adjustRightInd w:val="0"/>
        <w:rPr>
          <w:rFonts w:ascii="TimesNewRomanPSMT" w:hAnsi="TimesNewRomanPSMT" w:cs="TimesNewRomanPSMT"/>
          <w:sz w:val="24"/>
          <w:szCs w:val="24"/>
          <w:lang w:val="en-US"/>
        </w:rPr>
      </w:pPr>
      <w:del w:id="15" w:author="Yan(msi) Zhang" w:date="2021-02-16T14:23:00Z">
        <w:r w:rsidRPr="007B4961" w:rsidDel="003171F6">
          <w:rPr>
            <w:rFonts w:ascii="TimesNewRomanPSMT" w:hAnsi="TimesNewRomanPSMT" w:cs="TimesNewRomanPSMT"/>
            <w:sz w:val="24"/>
            <w:szCs w:val="24"/>
            <w:lang w:val="en-US"/>
          </w:rPr>
          <w:delText>NOTE—In a TVWS band, the non-HT reference rate is scaled as described in 22.2.4 (Support for NON_HT and HT formats).</w:delText>
        </w:r>
      </w:del>
    </w:p>
    <w:p w14:paraId="79C31222" w14:textId="77777777" w:rsidR="00525B23" w:rsidRDefault="00525B23" w:rsidP="00525B23">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sym w:font="Symbol" w:char="F0BE"/>
      </w:r>
      <w:r>
        <w:rPr>
          <w:rFonts w:ascii="TimesNewRomanPSMT" w:hAnsi="TimesNewRomanPSMT" w:cs="TimesNewRomanPSMT"/>
          <w:sz w:val="18"/>
          <w:szCs w:val="18"/>
          <w:lang w:val="en-US"/>
        </w:rPr>
        <w:sym w:font="Symbol" w:char="F0BE"/>
      </w:r>
      <w:r>
        <w:rPr>
          <w:rFonts w:ascii="TimesNewRomanPSMT" w:hAnsi="TimesNewRomanPSMT" w:cs="TimesNewRomanPSMT"/>
          <w:sz w:val="18"/>
          <w:szCs w:val="18"/>
          <w:lang w:val="en-US"/>
        </w:rPr>
        <w:sym w:font="Symbol" w:char="F0BE"/>
      </w:r>
      <w:r>
        <w:rPr>
          <w:rFonts w:ascii="TimesNewRomanPSMT" w:hAnsi="TimesNewRomanPSMT" w:cs="TimesNewRomanPSMT"/>
          <w:sz w:val="18"/>
          <w:szCs w:val="18"/>
          <w:lang w:val="en-US"/>
        </w:rPr>
        <w:sym w:font="Symbol" w:char="F0BE"/>
      </w:r>
      <w:r>
        <w:rPr>
          <w:rFonts w:ascii="TimesNewRomanPSMT" w:hAnsi="TimesNewRomanPSMT" w:cs="TimesNewRomanPSMT"/>
          <w:sz w:val="18"/>
          <w:szCs w:val="18"/>
          <w:lang w:val="en-US"/>
        </w:rPr>
        <w:sym w:font="Symbol" w:char="F0BE"/>
      </w:r>
      <w:r>
        <w:rPr>
          <w:rFonts w:ascii="TimesNewRomanPSMT" w:hAnsi="TimesNewRomanPSMT" w:cs="TimesNewRomanPSMT"/>
          <w:sz w:val="18"/>
          <w:szCs w:val="18"/>
          <w:lang w:val="en-US"/>
        </w:rPr>
        <w:sym w:font="Symbol" w:char="F0BE"/>
      </w:r>
      <w:r>
        <w:rPr>
          <w:rFonts w:ascii="TimesNewRomanPSMT" w:hAnsi="TimesNewRomanPSMT" w:cs="TimesNewRomanPSMT"/>
          <w:sz w:val="18"/>
          <w:szCs w:val="18"/>
          <w:lang w:val="en-US"/>
        </w:rPr>
        <w:sym w:font="Symbol" w:char="F0BE"/>
      </w:r>
      <w:r>
        <w:rPr>
          <w:rFonts w:ascii="TimesNewRomanPSMT" w:hAnsi="TimesNewRomanPSMT" w:cs="TimesNewRomanPSMT"/>
          <w:sz w:val="18"/>
          <w:szCs w:val="18"/>
          <w:lang w:val="en-US"/>
        </w:rPr>
        <w:sym w:font="Symbol" w:char="F0BE"/>
      </w:r>
    </w:p>
    <w:p w14:paraId="7A981264" w14:textId="770DFB1D" w:rsidR="003B37C3" w:rsidRDefault="007B4961" w:rsidP="007B4961">
      <w:pPr>
        <w:autoSpaceDE w:val="0"/>
        <w:autoSpaceDN w:val="0"/>
        <w:adjustRightInd w:val="0"/>
        <w:rPr>
          <w:rFonts w:ascii="TimesNewRomanPSMT" w:hAnsi="TimesNewRomanPSMT" w:cs="TimesNewRomanPSMT"/>
          <w:szCs w:val="22"/>
          <w:lang w:val="en-US"/>
        </w:rPr>
      </w:pPr>
      <w:r w:rsidRPr="007B4961">
        <w:rPr>
          <w:rFonts w:ascii="TimesNewRomanPSMT" w:hAnsi="TimesNewRomanPSMT" w:cs="TimesNewRomanPSMT"/>
          <w:sz w:val="24"/>
          <w:szCs w:val="24"/>
          <w:vertAlign w:val="superscript"/>
          <w:lang w:val="en-US"/>
        </w:rPr>
        <w:t>1</w:t>
      </w:r>
      <w:r w:rsidRPr="007B4961">
        <w:rPr>
          <w:rFonts w:ascii="TimesNewRomanPSMT" w:hAnsi="TimesNewRomanPSMT" w:cs="TimesNewRomanPSMT"/>
          <w:sz w:val="24"/>
          <w:szCs w:val="24"/>
          <w:lang w:val="en-US"/>
        </w:rPr>
        <w:t xml:space="preserve"> </w:t>
      </w:r>
      <w:r w:rsidRPr="007B4961">
        <w:rPr>
          <w:rFonts w:ascii="TimesNewRomanPSMT" w:hAnsi="TimesNewRomanPSMT" w:cs="TimesNewRomanPSMT"/>
          <w:szCs w:val="22"/>
          <w:lang w:val="en-US"/>
        </w:rPr>
        <w:t>For example, if an HT PPDU transmission uses 64-QAM and coding rate of 3/4, the related non-HT reference rate is 54 Mb/s.</w:t>
      </w:r>
    </w:p>
    <w:p w14:paraId="489DD363" w14:textId="1C2FACE3" w:rsidR="008F59C8" w:rsidRDefault="008F59C8" w:rsidP="00A831CA">
      <w:pPr>
        <w:autoSpaceDE w:val="0"/>
        <w:autoSpaceDN w:val="0"/>
        <w:adjustRightInd w:val="0"/>
        <w:rPr>
          <w:lang w:eastAsia="zh-CN"/>
        </w:rPr>
      </w:pPr>
    </w:p>
    <w:p w14:paraId="6C083822" w14:textId="77777777" w:rsidR="00D55E37" w:rsidRDefault="00D55E37" w:rsidP="00A831CA">
      <w:pPr>
        <w:autoSpaceDE w:val="0"/>
        <w:autoSpaceDN w:val="0"/>
        <w:adjustRightInd w:val="0"/>
        <w:rPr>
          <w:lang w:eastAsia="zh-CN"/>
        </w:rPr>
      </w:pPr>
    </w:p>
    <w:tbl>
      <w:tblPr>
        <w:tblW w:w="101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7"/>
        <w:gridCol w:w="900"/>
        <w:gridCol w:w="990"/>
        <w:gridCol w:w="2430"/>
        <w:gridCol w:w="2430"/>
        <w:gridCol w:w="2520"/>
      </w:tblGrid>
      <w:tr w:rsidR="00FD25EC" w:rsidRPr="00FA777D" w14:paraId="5501D9D7" w14:textId="77777777" w:rsidTr="00CA42EF">
        <w:tc>
          <w:tcPr>
            <w:tcW w:w="877" w:type="dxa"/>
          </w:tcPr>
          <w:p w14:paraId="69C361E4" w14:textId="0D4483C7" w:rsidR="00FD25EC" w:rsidRDefault="00FD25EC" w:rsidP="00E96FDB">
            <w:pPr>
              <w:rPr>
                <w:rFonts w:ascii="Calibri" w:hAnsi="Calibri"/>
                <w:szCs w:val="22"/>
              </w:rPr>
            </w:pPr>
            <w:r>
              <w:rPr>
                <w:rFonts w:ascii="Calibri" w:hAnsi="Calibri"/>
                <w:szCs w:val="22"/>
              </w:rPr>
              <w:t>2642</w:t>
            </w:r>
          </w:p>
        </w:tc>
        <w:tc>
          <w:tcPr>
            <w:tcW w:w="900" w:type="dxa"/>
          </w:tcPr>
          <w:p w14:paraId="21B10270" w14:textId="0B651557" w:rsidR="00FD25EC" w:rsidRDefault="00FD25EC" w:rsidP="00E96FDB">
            <w:pPr>
              <w:rPr>
                <w:rFonts w:ascii="Calibri" w:hAnsi="Calibri"/>
                <w:szCs w:val="22"/>
              </w:rPr>
            </w:pPr>
            <w:r>
              <w:rPr>
                <w:rFonts w:ascii="Calibri" w:hAnsi="Calibri"/>
                <w:szCs w:val="22"/>
              </w:rPr>
              <w:t>36.3.12.3.1</w:t>
            </w:r>
          </w:p>
        </w:tc>
        <w:tc>
          <w:tcPr>
            <w:tcW w:w="990" w:type="dxa"/>
          </w:tcPr>
          <w:p w14:paraId="1EB73BA3" w14:textId="5482686C" w:rsidR="00FD25EC" w:rsidRDefault="00FD25EC" w:rsidP="00E96FDB">
            <w:pPr>
              <w:rPr>
                <w:rFonts w:ascii="Calibri" w:hAnsi="Calibri"/>
                <w:szCs w:val="22"/>
              </w:rPr>
            </w:pPr>
            <w:r>
              <w:rPr>
                <w:rFonts w:ascii="Calibri" w:hAnsi="Calibri"/>
                <w:szCs w:val="22"/>
              </w:rPr>
              <w:t>288.26</w:t>
            </w:r>
          </w:p>
        </w:tc>
        <w:tc>
          <w:tcPr>
            <w:tcW w:w="2430" w:type="dxa"/>
          </w:tcPr>
          <w:p w14:paraId="7677917C" w14:textId="7677B329" w:rsidR="00FD25EC" w:rsidRPr="00D27575" w:rsidRDefault="00BB0EA6" w:rsidP="00E96FDB">
            <w:pPr>
              <w:rPr>
                <w:rFonts w:ascii="Calibri" w:hAnsi="Calibri" w:cs="Arial"/>
                <w:sz w:val="24"/>
                <w:lang w:val="en-US" w:eastAsia="zh-CN"/>
              </w:rPr>
            </w:pPr>
            <w:proofErr w:type="spellStart"/>
            <w:r w:rsidRPr="00BB0EA6">
              <w:rPr>
                <w:rFonts w:ascii="Calibri" w:hAnsi="Calibri" w:cs="Arial"/>
                <w:sz w:val="24"/>
                <w:lang w:val="en-US" w:eastAsia="zh-CN"/>
              </w:rPr>
              <w:t>Misc</w:t>
            </w:r>
            <w:proofErr w:type="spellEnd"/>
            <w:r w:rsidRPr="00BB0EA6">
              <w:rPr>
                <w:rFonts w:ascii="Calibri" w:hAnsi="Calibri" w:cs="Arial"/>
                <w:sz w:val="24"/>
                <w:lang w:val="en-US" w:eastAsia="zh-CN"/>
              </w:rPr>
              <w:t xml:space="preserve"> fixes to introduction section for Coding</w:t>
            </w:r>
          </w:p>
        </w:tc>
        <w:tc>
          <w:tcPr>
            <w:tcW w:w="2430" w:type="dxa"/>
          </w:tcPr>
          <w:p w14:paraId="7505A6FF" w14:textId="77777777" w:rsidR="00104D14" w:rsidRPr="00104D14" w:rsidRDefault="00104D14" w:rsidP="00104D14">
            <w:pPr>
              <w:rPr>
                <w:rFonts w:ascii="Arial" w:hAnsi="Arial" w:cs="Arial"/>
                <w:sz w:val="20"/>
                <w:lang w:val="en-US" w:eastAsia="zh-CN"/>
              </w:rPr>
            </w:pPr>
            <w:r w:rsidRPr="00104D14">
              <w:rPr>
                <w:rFonts w:ascii="Arial" w:hAnsi="Arial" w:cs="Arial"/>
                <w:sz w:val="20"/>
                <w:lang w:val="en-US" w:eastAsia="zh-CN"/>
              </w:rPr>
              <w:t>1) Edit as follows:</w:t>
            </w:r>
          </w:p>
          <w:p w14:paraId="74E47B65" w14:textId="77777777" w:rsidR="00104D14" w:rsidRPr="00104D14" w:rsidRDefault="00104D14" w:rsidP="00104D14">
            <w:pPr>
              <w:rPr>
                <w:rFonts w:ascii="Arial" w:hAnsi="Arial" w:cs="Arial"/>
                <w:sz w:val="20"/>
                <w:lang w:val="en-US" w:eastAsia="zh-CN"/>
              </w:rPr>
            </w:pPr>
          </w:p>
          <w:p w14:paraId="7C5ECE25" w14:textId="77777777" w:rsidR="00104D14" w:rsidRPr="00104D14" w:rsidRDefault="00104D14" w:rsidP="00104D14">
            <w:pPr>
              <w:rPr>
                <w:rFonts w:ascii="Arial" w:hAnsi="Arial" w:cs="Arial"/>
                <w:sz w:val="20"/>
                <w:lang w:val="en-US" w:eastAsia="zh-CN"/>
              </w:rPr>
            </w:pPr>
            <w:r w:rsidRPr="00104D14">
              <w:rPr>
                <w:rFonts w:ascii="Arial" w:hAnsi="Arial" w:cs="Arial"/>
                <w:sz w:val="20"/>
                <w:lang w:val="en-US" w:eastAsia="zh-CN"/>
              </w:rPr>
              <w:t>For an EHT MU PPDU, the coding type is selected by the Coding subfield in the User field of EHT-SIG, as defined in 36.3.11.8 (EHT-SIG), if the RU/MRU size for that user is smaller than or equal to 242 tones.</w:t>
            </w:r>
          </w:p>
          <w:p w14:paraId="5C175667" w14:textId="77777777" w:rsidR="00104D14" w:rsidRPr="00104D14" w:rsidRDefault="00104D14" w:rsidP="00104D14">
            <w:pPr>
              <w:rPr>
                <w:rFonts w:ascii="Arial" w:hAnsi="Arial" w:cs="Arial"/>
                <w:sz w:val="20"/>
                <w:lang w:val="en-US" w:eastAsia="zh-CN"/>
              </w:rPr>
            </w:pPr>
          </w:p>
          <w:p w14:paraId="641547DE" w14:textId="065A9C17" w:rsidR="00FD25EC" w:rsidRPr="00BB7152" w:rsidRDefault="00104D14" w:rsidP="00104D14">
            <w:pPr>
              <w:rPr>
                <w:rFonts w:ascii="Arial" w:hAnsi="Arial" w:cs="Arial"/>
                <w:sz w:val="20"/>
                <w:lang w:val="en-US" w:eastAsia="zh-CN"/>
              </w:rPr>
            </w:pPr>
            <w:r w:rsidRPr="00104D14">
              <w:rPr>
                <w:rFonts w:ascii="Arial" w:hAnsi="Arial" w:cs="Arial"/>
                <w:sz w:val="20"/>
                <w:lang w:val="en-US" w:eastAsia="zh-CN"/>
              </w:rPr>
              <w:t>2) Similar to 27.3.12.5 in P802.11ax D8.0, include information on number of BCC encoders.</w:t>
            </w:r>
          </w:p>
        </w:tc>
        <w:tc>
          <w:tcPr>
            <w:tcW w:w="2520" w:type="dxa"/>
          </w:tcPr>
          <w:p w14:paraId="1F72F960" w14:textId="70A3D834" w:rsidR="00FD25EC" w:rsidRDefault="00FD25EC" w:rsidP="00E96FDB">
            <w:pPr>
              <w:rPr>
                <w:rFonts w:ascii="Calibri" w:hAnsi="Calibri" w:cs="Arial"/>
                <w:b/>
                <w:szCs w:val="22"/>
                <w:lang w:eastAsia="zh-CN"/>
              </w:rPr>
            </w:pPr>
            <w:r>
              <w:rPr>
                <w:rFonts w:ascii="Calibri" w:hAnsi="Calibri" w:cs="Arial"/>
                <w:b/>
                <w:szCs w:val="22"/>
                <w:lang w:eastAsia="zh-CN"/>
              </w:rPr>
              <w:t>Revised.</w:t>
            </w:r>
          </w:p>
          <w:p w14:paraId="58AA44BD" w14:textId="2B8A587E" w:rsidR="00E34C2C" w:rsidRPr="0092545A" w:rsidRDefault="00E34C2C" w:rsidP="00E96FDB">
            <w:pPr>
              <w:rPr>
                <w:rFonts w:ascii="Arial" w:hAnsi="Arial" w:cs="Arial"/>
                <w:sz w:val="20"/>
                <w:lang w:val="en-US" w:eastAsia="zh-CN"/>
              </w:rPr>
            </w:pPr>
            <w:r w:rsidRPr="0092545A">
              <w:rPr>
                <w:rFonts w:ascii="Arial" w:hAnsi="Arial" w:cs="Arial"/>
                <w:sz w:val="20"/>
                <w:lang w:val="en-US" w:eastAsia="zh-CN"/>
              </w:rPr>
              <w:t>Agreed with commentor that LDPC is mandatory for RU/MRU size greater than 242 tones.</w:t>
            </w:r>
          </w:p>
          <w:p w14:paraId="757199FC" w14:textId="77777777" w:rsidR="00926FE0" w:rsidRPr="00E34C2C" w:rsidRDefault="00926FE0" w:rsidP="00E96FDB">
            <w:pPr>
              <w:rPr>
                <w:rFonts w:ascii="Calibri" w:hAnsi="Calibri" w:cs="Arial"/>
                <w:bCs/>
                <w:szCs w:val="22"/>
                <w:lang w:eastAsia="zh-CN"/>
              </w:rPr>
            </w:pPr>
          </w:p>
          <w:p w14:paraId="18D596AB" w14:textId="12F8E121" w:rsidR="00FD25EC" w:rsidRPr="00FA777D" w:rsidRDefault="00382078" w:rsidP="00E96FDB">
            <w:pPr>
              <w:rPr>
                <w:rFonts w:ascii="Calibri" w:hAnsi="Calibri" w:cs="Arial"/>
                <w:szCs w:val="22"/>
                <w:lang w:eastAsia="zh-CN"/>
              </w:rPr>
            </w:pPr>
            <w:proofErr w:type="spellStart"/>
            <w:r w:rsidRPr="00CD6F1E">
              <w:rPr>
                <w:rFonts w:ascii="Arial" w:hAnsi="Arial" w:cs="Arial"/>
                <w:sz w:val="20"/>
                <w:lang w:eastAsia="ko-KR"/>
              </w:rPr>
              <w:t>TGbe</w:t>
            </w:r>
            <w:proofErr w:type="spellEnd"/>
            <w:r w:rsidR="00C6387D" w:rsidRPr="00CD6F1E">
              <w:rPr>
                <w:rFonts w:ascii="Arial" w:hAnsi="Arial" w:cs="Arial"/>
                <w:sz w:val="20"/>
                <w:lang w:eastAsia="ko-KR"/>
              </w:rPr>
              <w:t xml:space="preserve"> editor: Incorporate the changes in </w:t>
            </w:r>
            <w:hyperlink r:id="rId10" w:history="1">
              <w:r w:rsidR="0024096B" w:rsidRPr="00CD6F1E">
                <w:rPr>
                  <w:rStyle w:val="Hyperlink"/>
                  <w:rFonts w:ascii="Arial" w:hAnsi="Arial" w:cs="Arial"/>
                  <w:sz w:val="20"/>
                  <w:lang w:eastAsia="ko-KR"/>
                </w:rPr>
                <w:t>https://mentor.ieee.org/802.11/dcn/21/11-21-0324-00-00be-comment-resolutions-for-clause-36-3-12-3-coding.docx</w:t>
              </w:r>
            </w:hyperlink>
            <w:r w:rsidR="0024096B">
              <w:rPr>
                <w:rFonts w:ascii="Arial" w:hAnsi="Arial" w:cs="Arial"/>
                <w:szCs w:val="18"/>
                <w:lang w:eastAsia="ko-KR"/>
              </w:rPr>
              <w:t>.</w:t>
            </w:r>
          </w:p>
        </w:tc>
      </w:tr>
    </w:tbl>
    <w:p w14:paraId="430EDE07" w14:textId="77777777" w:rsidR="00A831CA" w:rsidRDefault="00A831CA" w:rsidP="00A831CA">
      <w:pPr>
        <w:autoSpaceDE w:val="0"/>
        <w:autoSpaceDN w:val="0"/>
        <w:adjustRightInd w:val="0"/>
        <w:rPr>
          <w:sz w:val="24"/>
          <w:szCs w:val="24"/>
          <w:highlight w:val="yellow"/>
          <w:lang w:eastAsia="zh-CN"/>
        </w:rPr>
      </w:pPr>
    </w:p>
    <w:p w14:paraId="50E61B5B" w14:textId="77777777" w:rsidR="00D916EA" w:rsidRDefault="00D916EA" w:rsidP="00A831CA">
      <w:pPr>
        <w:autoSpaceDE w:val="0"/>
        <w:autoSpaceDN w:val="0"/>
        <w:adjustRightInd w:val="0"/>
        <w:rPr>
          <w:sz w:val="24"/>
          <w:szCs w:val="24"/>
          <w:highlight w:val="yellow"/>
          <w:lang w:eastAsia="zh-CN"/>
        </w:rPr>
      </w:pPr>
    </w:p>
    <w:p w14:paraId="26B4612E" w14:textId="7DC9DC91" w:rsidR="00A831CA" w:rsidRPr="00203859" w:rsidRDefault="00E34C2C" w:rsidP="00A831CA">
      <w:pPr>
        <w:autoSpaceDE w:val="0"/>
        <w:autoSpaceDN w:val="0"/>
        <w:adjustRightInd w:val="0"/>
        <w:rPr>
          <w:sz w:val="24"/>
          <w:szCs w:val="24"/>
          <w:highlight w:val="yellow"/>
        </w:rPr>
      </w:pPr>
      <w:r>
        <w:rPr>
          <w:sz w:val="24"/>
          <w:szCs w:val="24"/>
          <w:highlight w:val="yellow"/>
          <w:lang w:eastAsia="zh-CN"/>
        </w:rPr>
        <w:t>be</w:t>
      </w:r>
      <w:r w:rsidR="00A831CA" w:rsidRPr="00271A96">
        <w:rPr>
          <w:sz w:val="24"/>
          <w:szCs w:val="24"/>
          <w:highlight w:val="yellow"/>
          <w:lang w:eastAsia="zh-CN"/>
        </w:rPr>
        <w:t xml:space="preserve"> </w:t>
      </w:r>
      <w:r w:rsidR="00A831CA" w:rsidRPr="00271A96">
        <w:rPr>
          <w:sz w:val="24"/>
          <w:szCs w:val="24"/>
          <w:highlight w:val="yellow"/>
        </w:rPr>
        <w:t>editor: please make the chang</w:t>
      </w:r>
      <w:r w:rsidR="00A831CA">
        <w:rPr>
          <w:sz w:val="24"/>
          <w:szCs w:val="24"/>
          <w:highlight w:val="yellow"/>
        </w:rPr>
        <w:t>es</w:t>
      </w:r>
      <w:r w:rsidR="00A831CA" w:rsidRPr="00271A96">
        <w:rPr>
          <w:sz w:val="24"/>
          <w:szCs w:val="24"/>
          <w:highlight w:val="yellow"/>
        </w:rPr>
        <w:t xml:space="preserve"> in </w:t>
      </w:r>
      <w:r w:rsidR="00201C12">
        <w:rPr>
          <w:sz w:val="24"/>
          <w:szCs w:val="24"/>
          <w:highlight w:val="yellow"/>
        </w:rPr>
        <w:t>D</w:t>
      </w:r>
      <w:r>
        <w:rPr>
          <w:sz w:val="24"/>
          <w:szCs w:val="24"/>
          <w:highlight w:val="yellow"/>
        </w:rPr>
        <w:t>0</w:t>
      </w:r>
      <w:r w:rsidR="00201C12">
        <w:rPr>
          <w:sz w:val="24"/>
          <w:szCs w:val="24"/>
          <w:highlight w:val="yellow"/>
        </w:rPr>
        <w:t>.3</w:t>
      </w:r>
      <w:r w:rsidR="00A831CA">
        <w:rPr>
          <w:sz w:val="24"/>
          <w:szCs w:val="24"/>
          <w:highlight w:val="yellow"/>
        </w:rPr>
        <w:t xml:space="preserve"> </w:t>
      </w:r>
      <w:r w:rsidR="00A831CA" w:rsidRPr="00271A96">
        <w:rPr>
          <w:i/>
          <w:sz w:val="24"/>
          <w:szCs w:val="24"/>
          <w:highlight w:val="yellow"/>
        </w:rPr>
        <w:t xml:space="preserve">Clause </w:t>
      </w:r>
      <w:r>
        <w:rPr>
          <w:i/>
          <w:sz w:val="24"/>
          <w:szCs w:val="24"/>
          <w:highlight w:val="yellow"/>
          <w:lang w:eastAsia="zh-CN"/>
        </w:rPr>
        <w:t>36</w:t>
      </w:r>
      <w:r w:rsidR="00A831CA" w:rsidRPr="00271A96">
        <w:rPr>
          <w:i/>
          <w:sz w:val="24"/>
          <w:szCs w:val="24"/>
          <w:highlight w:val="yellow"/>
          <w:lang w:eastAsia="zh-CN"/>
        </w:rPr>
        <w:t>.3.</w:t>
      </w:r>
      <w:r w:rsidR="00A831CA">
        <w:rPr>
          <w:i/>
          <w:sz w:val="24"/>
          <w:szCs w:val="24"/>
          <w:highlight w:val="yellow"/>
        </w:rPr>
        <w:t>1</w:t>
      </w:r>
      <w:r>
        <w:rPr>
          <w:i/>
          <w:sz w:val="24"/>
          <w:szCs w:val="24"/>
          <w:highlight w:val="yellow"/>
        </w:rPr>
        <w:t>2</w:t>
      </w:r>
      <w:r w:rsidR="00A831CA">
        <w:rPr>
          <w:i/>
          <w:sz w:val="24"/>
          <w:szCs w:val="24"/>
          <w:highlight w:val="yellow"/>
        </w:rPr>
        <w:t>.</w:t>
      </w:r>
      <w:r>
        <w:rPr>
          <w:i/>
          <w:sz w:val="24"/>
          <w:szCs w:val="24"/>
          <w:highlight w:val="yellow"/>
        </w:rPr>
        <w:t>3.1</w:t>
      </w:r>
    </w:p>
    <w:p w14:paraId="7100E37F" w14:textId="77777777" w:rsidR="00A831CA" w:rsidRPr="00271A96" w:rsidRDefault="00A831CA" w:rsidP="00A831CA">
      <w:pPr>
        <w:autoSpaceDE w:val="0"/>
        <w:autoSpaceDN w:val="0"/>
        <w:adjustRightInd w:val="0"/>
        <w:rPr>
          <w:sz w:val="24"/>
          <w:szCs w:val="24"/>
          <w:lang w:val="en-US" w:eastAsia="zh-CN"/>
        </w:rPr>
      </w:pPr>
    </w:p>
    <w:p w14:paraId="0500596B" w14:textId="499D0715" w:rsidR="002B4938" w:rsidRDefault="00D73BD3" w:rsidP="00F517C3">
      <w:pPr>
        <w:pStyle w:val="ListParagraph"/>
        <w:numPr>
          <w:ilvl w:val="0"/>
          <w:numId w:val="33"/>
        </w:numPr>
        <w:autoSpaceDE w:val="0"/>
        <w:autoSpaceDN w:val="0"/>
        <w:adjustRightInd w:val="0"/>
        <w:rPr>
          <w:rStyle w:val="SC16323600"/>
        </w:rPr>
      </w:pPr>
      <w:r w:rsidRPr="00793E05">
        <w:rPr>
          <w:color w:val="000000"/>
          <w:highlight w:val="yellow"/>
          <w:lang w:eastAsia="zh-CN"/>
        </w:rPr>
        <w:t>On P</w:t>
      </w:r>
      <w:r w:rsidR="002B4938" w:rsidRPr="00793E05">
        <w:rPr>
          <w:color w:val="000000"/>
          <w:highlight w:val="yellow"/>
          <w:lang w:eastAsia="zh-CN"/>
        </w:rPr>
        <w:t>288</w:t>
      </w:r>
      <w:r w:rsidRPr="00793E05">
        <w:rPr>
          <w:color w:val="000000"/>
          <w:highlight w:val="yellow"/>
          <w:lang w:eastAsia="zh-CN"/>
        </w:rPr>
        <w:t>L2</w:t>
      </w:r>
      <w:r w:rsidR="002B4938" w:rsidRPr="00793E05">
        <w:rPr>
          <w:color w:val="000000"/>
          <w:highlight w:val="yellow"/>
          <w:lang w:eastAsia="zh-CN"/>
        </w:rPr>
        <w:t>6</w:t>
      </w:r>
      <w:r w:rsidR="00A831CA" w:rsidRPr="00793E05">
        <w:rPr>
          <w:color w:val="000000"/>
          <w:highlight w:val="yellow"/>
          <w:lang w:eastAsia="zh-CN"/>
        </w:rPr>
        <w:t xml:space="preserve"> (CID #</w:t>
      </w:r>
      <w:r w:rsidR="002B4938" w:rsidRPr="00793E05">
        <w:rPr>
          <w:color w:val="000000"/>
          <w:highlight w:val="yellow"/>
          <w:lang w:eastAsia="zh-CN"/>
        </w:rPr>
        <w:t>2642</w:t>
      </w:r>
      <w:r w:rsidR="00A831CA" w:rsidRPr="00793E05">
        <w:rPr>
          <w:color w:val="000000"/>
          <w:highlight w:val="yellow"/>
          <w:lang w:eastAsia="zh-CN"/>
        </w:rPr>
        <w:t>):</w:t>
      </w:r>
      <w:r w:rsidR="00A831CA" w:rsidRPr="00793E05">
        <w:rPr>
          <w:color w:val="000000"/>
          <w:lang w:eastAsia="zh-CN"/>
        </w:rPr>
        <w:t xml:space="preserve"> </w:t>
      </w:r>
    </w:p>
    <w:p w14:paraId="52C5474F" w14:textId="6A786FA6" w:rsidR="002B4938" w:rsidRPr="002B4938" w:rsidRDefault="002B4938" w:rsidP="00B770B5">
      <w:pPr>
        <w:pStyle w:val="SP1690506"/>
        <w:spacing w:before="480" w:after="240"/>
        <w:rPr>
          <w:rFonts w:ascii="TimesNewRomanPSMT" w:hAnsi="TimesNewRomanPSMT" w:cs="TimesNewRomanPSMT"/>
        </w:rPr>
      </w:pPr>
      <w:r w:rsidRPr="002B4938">
        <w:rPr>
          <w:rFonts w:ascii="TimesNewRomanPSMT" w:hAnsi="TimesNewRomanPSMT" w:cs="TimesNewRomanPSMT"/>
        </w:rPr>
        <w:t>For an EHT MU PPDU, the coding type is selected by the Coding subfield in the User field of EHT-SIG, as defined in 36.3.11.8 (EHT-SIG).</w:t>
      </w:r>
      <w:r w:rsidR="00B770B5">
        <w:rPr>
          <w:rFonts w:ascii="TimesNewRomanPSMT" w:hAnsi="TimesNewRomanPSMT" w:cs="TimesNewRomanPSMT"/>
        </w:rPr>
        <w:t xml:space="preserve"> </w:t>
      </w:r>
      <w:r w:rsidR="00B770B5" w:rsidRPr="00B770B5">
        <w:rPr>
          <w:color w:val="FF0000"/>
        </w:rPr>
        <w:t>For an EHT TB PPDU, the coding type is selected by the UL FEC Coding Type subfield in User Info field in the soliciting Trigger frame, or the RU size indicated in RU Allocation subfield in the soliciting frame carrying a TRS Control subfield, as defined in 9.3.1.22 (Trigger frame format) and 35.4.1.1 (TXVECTOR parameters for EHT TB PPDU response to TRS Control subfield), respectively (TBD).</w:t>
      </w:r>
      <w:ins w:id="16" w:author="Yan(msi) Zhang" w:date="2021-02-16T17:05:00Z">
        <w:r>
          <w:rPr>
            <w:rFonts w:ascii="TimesNewRomanPSMT" w:hAnsi="TimesNewRomanPSMT" w:cs="TimesNewRomanPSMT"/>
          </w:rPr>
          <w:t xml:space="preserve"> </w:t>
        </w:r>
      </w:ins>
      <w:ins w:id="17" w:author="Yan(msi) Zhang" w:date="2021-02-16T17:08:00Z">
        <w:r w:rsidR="006D5EAF">
          <w:rPr>
            <w:rFonts w:ascii="TimesNewRomanPSMT" w:hAnsi="TimesNewRomanPSMT" w:cs="TimesNewRomanPSMT"/>
          </w:rPr>
          <w:t>The coding type can be either BCC or LDPC if the size of the RU</w:t>
        </w:r>
      </w:ins>
      <w:ins w:id="18" w:author="Yan(msi) Zhang" w:date="2021-02-26T09:04:00Z">
        <w:r w:rsidR="003B490C">
          <w:rPr>
            <w:rFonts w:ascii="TimesNewRomanPSMT" w:hAnsi="TimesNewRomanPSMT" w:cs="TimesNewRomanPSMT"/>
          </w:rPr>
          <w:t xml:space="preserve"> or </w:t>
        </w:r>
      </w:ins>
      <w:ins w:id="19" w:author="Yan(msi) Zhang" w:date="2021-02-16T17:08:00Z">
        <w:r w:rsidR="006D5EAF">
          <w:rPr>
            <w:rFonts w:ascii="TimesNewRomanPSMT" w:hAnsi="TimesNewRomanPSMT" w:cs="TimesNewRomanPSMT"/>
          </w:rPr>
          <w:t>MRU assigned to the STA is less than or equal to 242 tones</w:t>
        </w:r>
        <w:r w:rsidR="006D5EAF">
          <w:rPr>
            <w:rFonts w:ascii="TimesNewRomanPSMT" w:hAnsi="TimesNewRomanPSMT" w:cs="TimesNewRomanPSMT"/>
          </w:rPr>
          <w:t xml:space="preserve">, otherwise </w:t>
        </w:r>
      </w:ins>
      <w:ins w:id="20" w:author="Yan(msi) Zhang" w:date="2021-02-16T17:09:00Z">
        <w:r w:rsidR="006D5EAF">
          <w:rPr>
            <w:rFonts w:ascii="TimesNewRomanPSMT" w:hAnsi="TimesNewRomanPSMT" w:cs="TimesNewRomanPSMT"/>
          </w:rPr>
          <w:t>it</w:t>
        </w:r>
      </w:ins>
      <w:ins w:id="21" w:author="Yan(msi) Zhang" w:date="2021-02-16T17:05:00Z">
        <w:r>
          <w:rPr>
            <w:rFonts w:ascii="TimesNewRomanPSMT" w:hAnsi="TimesNewRomanPSMT" w:cs="TimesNewRomanPSMT"/>
          </w:rPr>
          <w:t xml:space="preserve"> </w:t>
        </w:r>
        <w:r w:rsidR="006D5EAF">
          <w:rPr>
            <w:rFonts w:ascii="TimesNewRomanPSMT" w:hAnsi="TimesNewRomanPSMT" w:cs="TimesNewRomanPSMT"/>
          </w:rPr>
          <w:t>shall be LDPC</w:t>
        </w:r>
      </w:ins>
      <w:ins w:id="22" w:author="Yan(msi) Zhang" w:date="2021-02-16T17:09:00Z">
        <w:r w:rsidR="006D5EAF">
          <w:rPr>
            <w:rFonts w:ascii="TimesNewRomanPSMT" w:hAnsi="TimesNewRomanPSMT" w:cs="TimesNewRomanPSMT"/>
          </w:rPr>
          <w:t>.</w:t>
        </w:r>
      </w:ins>
    </w:p>
    <w:p w14:paraId="1E851D6B" w14:textId="1C2B1460" w:rsidR="00A94790" w:rsidRDefault="00FA0AE5" w:rsidP="00A94790">
      <w:pPr>
        <w:autoSpaceDE w:val="0"/>
        <w:autoSpaceDN w:val="0"/>
        <w:adjustRightInd w:val="0"/>
        <w:rPr>
          <w:rFonts w:ascii="Calibri" w:hAnsi="Calibri" w:cs="Arial"/>
          <w:sz w:val="24"/>
          <w:lang w:val="en-US" w:eastAsia="zh-CN"/>
        </w:rPr>
      </w:pPr>
      <w:ins w:id="23" w:author="Yan(msi) Zhang" w:date="2021-02-16T17:14:00Z">
        <w:r>
          <w:rPr>
            <w:rFonts w:ascii="Calibri" w:hAnsi="Calibri" w:cs="Arial"/>
            <w:sz w:val="24"/>
            <w:lang w:val="en-US" w:eastAsia="zh-CN"/>
          </w:rPr>
          <w:t xml:space="preserve">When conducting </w:t>
        </w:r>
      </w:ins>
      <w:ins w:id="24" w:author="Yan(msi) Zhang" w:date="2021-02-16T17:15:00Z">
        <w:r>
          <w:rPr>
            <w:rFonts w:ascii="Calibri" w:hAnsi="Calibri" w:cs="Arial"/>
            <w:sz w:val="24"/>
            <w:lang w:val="en-US" w:eastAsia="zh-CN"/>
          </w:rPr>
          <w:t>BCC FEC encoding for an EHT</w:t>
        </w:r>
      </w:ins>
      <w:ins w:id="25" w:author="Yan(msi) Zhang" w:date="2021-02-24T10:17:00Z">
        <w:r w:rsidR="003F7A31">
          <w:rPr>
            <w:rFonts w:ascii="Calibri" w:hAnsi="Calibri" w:cs="Arial"/>
            <w:sz w:val="24"/>
            <w:lang w:val="en-US" w:eastAsia="zh-CN"/>
          </w:rPr>
          <w:t xml:space="preserve"> </w:t>
        </w:r>
      </w:ins>
      <w:ins w:id="26" w:author="Yan(msi) Zhang" w:date="2021-02-16T17:15:00Z">
        <w:r>
          <w:rPr>
            <w:rFonts w:ascii="Calibri" w:hAnsi="Calibri" w:cs="Arial"/>
            <w:sz w:val="24"/>
            <w:lang w:val="en-US" w:eastAsia="zh-CN"/>
          </w:rPr>
          <w:t xml:space="preserve">PPDU, </w:t>
        </w:r>
      </w:ins>
      <w:ins w:id="27" w:author="Yan(msi) Zhang" w:date="2021-02-16T17:29:00Z">
        <w:r w:rsidR="00A02BAA">
          <w:rPr>
            <w:rFonts w:ascii="Calibri" w:hAnsi="Calibri" w:cs="Arial"/>
            <w:sz w:val="24"/>
            <w:lang w:val="en-US" w:eastAsia="zh-CN"/>
          </w:rPr>
          <w:t xml:space="preserve">the number of encoders is always 1 </w:t>
        </w:r>
      </w:ins>
      <w:ins w:id="28" w:author="Yan(msi) Zhang" w:date="2021-02-24T10:20:00Z">
        <w:r w:rsidR="003F7A31">
          <w:rPr>
            <w:rFonts w:ascii="Calibri" w:hAnsi="Calibri" w:cs="Arial"/>
            <w:sz w:val="24"/>
            <w:lang w:val="en-US" w:eastAsia="zh-CN"/>
          </w:rPr>
          <w:t xml:space="preserve">per </w:t>
        </w:r>
        <w:r w:rsidR="00A94790">
          <w:rPr>
            <w:rFonts w:ascii="Calibri" w:hAnsi="Calibri" w:cs="Arial"/>
            <w:sz w:val="24"/>
            <w:lang w:val="en-US" w:eastAsia="zh-CN"/>
          </w:rPr>
          <w:t>STA</w:t>
        </w:r>
      </w:ins>
      <w:ins w:id="29" w:author="Yan(msi) Zhang" w:date="2021-02-16T17:18:00Z">
        <w:r w:rsidR="00830DEB">
          <w:rPr>
            <w:rFonts w:ascii="Calibri" w:hAnsi="Calibri" w:cs="Arial"/>
            <w:sz w:val="24"/>
            <w:lang w:val="en-US" w:eastAsia="zh-CN"/>
          </w:rPr>
          <w:t>.</w:t>
        </w:r>
      </w:ins>
    </w:p>
    <w:p w14:paraId="3BB96DD5" w14:textId="77777777" w:rsidR="00A94790" w:rsidRDefault="00A94790" w:rsidP="00A94790">
      <w:pPr>
        <w:autoSpaceDE w:val="0"/>
        <w:autoSpaceDN w:val="0"/>
        <w:adjustRightInd w:val="0"/>
        <w:rPr>
          <w:color w:val="000000"/>
        </w:rPr>
      </w:pPr>
    </w:p>
    <w:p w14:paraId="4BBC9EA6" w14:textId="73C662A4" w:rsidR="00A94790" w:rsidRPr="00A94790" w:rsidRDefault="00A94790" w:rsidP="00A94790">
      <w:pPr>
        <w:autoSpaceDE w:val="0"/>
        <w:autoSpaceDN w:val="0"/>
        <w:adjustRightInd w:val="0"/>
        <w:rPr>
          <w:rFonts w:ascii="TimesNewRomanPSMT" w:hAnsi="TimesNewRomanPSMT" w:cs="TimesNewRomanPSMT"/>
          <w:sz w:val="24"/>
          <w:szCs w:val="24"/>
          <w:lang w:val="en-US"/>
        </w:rPr>
      </w:pPr>
      <w:r w:rsidRPr="00A94790">
        <w:rPr>
          <w:rFonts w:ascii="TimesNewRomanPSMT" w:hAnsi="TimesNewRomanPSMT" w:cs="TimesNewRomanPSMT"/>
          <w:sz w:val="24"/>
          <w:szCs w:val="24"/>
          <w:lang w:val="en-US"/>
        </w:rPr>
        <w:t>When conducting FEC encoding for multi-link operation, one FEC encoder is applied to one PSDU per STA for each link.</w:t>
      </w:r>
    </w:p>
    <w:p w14:paraId="76D84341" w14:textId="77777777" w:rsidR="00FA0AE5" w:rsidRDefault="00FA0AE5" w:rsidP="00203859">
      <w:pPr>
        <w:autoSpaceDE w:val="0"/>
        <w:autoSpaceDN w:val="0"/>
        <w:adjustRightInd w:val="0"/>
        <w:rPr>
          <w:rFonts w:ascii="Calibri" w:hAnsi="Calibri" w:cs="Arial"/>
          <w:sz w:val="24"/>
          <w:lang w:val="en-US"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30"/>
        <w:gridCol w:w="2947"/>
        <w:gridCol w:w="1890"/>
      </w:tblGrid>
      <w:tr w:rsidR="00FD1800" w14:paraId="0503EABF" w14:textId="77777777" w:rsidTr="00CA42EF">
        <w:tc>
          <w:tcPr>
            <w:tcW w:w="720" w:type="dxa"/>
          </w:tcPr>
          <w:p w14:paraId="560FC441" w14:textId="5326C7AA" w:rsidR="00FD1800" w:rsidRDefault="00FD1800" w:rsidP="00511F07">
            <w:pPr>
              <w:rPr>
                <w:rFonts w:ascii="Arial" w:hAnsi="Arial" w:cs="Arial"/>
                <w:color w:val="000000"/>
                <w:sz w:val="20"/>
                <w:lang w:eastAsia="zh-CN"/>
              </w:rPr>
            </w:pPr>
            <w:r>
              <w:rPr>
                <w:rFonts w:ascii="Arial" w:hAnsi="Arial" w:cs="Arial"/>
                <w:color w:val="000000"/>
                <w:sz w:val="20"/>
                <w:lang w:eastAsia="zh-CN"/>
              </w:rPr>
              <w:t>2648</w:t>
            </w:r>
          </w:p>
        </w:tc>
        <w:tc>
          <w:tcPr>
            <w:tcW w:w="900" w:type="dxa"/>
          </w:tcPr>
          <w:p w14:paraId="3F2B0ECE" w14:textId="649D312C" w:rsidR="00FD1800" w:rsidRDefault="001142C4" w:rsidP="00C04ECC">
            <w:pPr>
              <w:rPr>
                <w:rFonts w:ascii="Arial" w:hAnsi="Arial" w:cs="Arial"/>
                <w:sz w:val="20"/>
              </w:rPr>
            </w:pPr>
            <w:r>
              <w:rPr>
                <w:rFonts w:ascii="Calibri" w:hAnsi="Calibri"/>
                <w:szCs w:val="22"/>
              </w:rPr>
              <w:t>36.3.12.3.</w:t>
            </w:r>
            <w:r w:rsidR="00DE5E02">
              <w:rPr>
                <w:rFonts w:ascii="Calibri" w:hAnsi="Calibri"/>
                <w:szCs w:val="22"/>
              </w:rPr>
              <w:t>3</w:t>
            </w:r>
          </w:p>
        </w:tc>
        <w:tc>
          <w:tcPr>
            <w:tcW w:w="900" w:type="dxa"/>
          </w:tcPr>
          <w:p w14:paraId="71E3C18F" w14:textId="32A7021D" w:rsidR="00FD1800" w:rsidRDefault="006E7E4E" w:rsidP="00511F07">
            <w:pPr>
              <w:rPr>
                <w:rFonts w:ascii="Arial" w:hAnsi="Arial" w:cs="Arial"/>
                <w:sz w:val="20"/>
              </w:rPr>
            </w:pPr>
            <w:r>
              <w:rPr>
                <w:rFonts w:ascii="Arial" w:hAnsi="Arial" w:cs="Arial"/>
                <w:sz w:val="20"/>
              </w:rPr>
              <w:t>288.57</w:t>
            </w:r>
          </w:p>
        </w:tc>
        <w:tc>
          <w:tcPr>
            <w:tcW w:w="2430" w:type="dxa"/>
          </w:tcPr>
          <w:p w14:paraId="49858B27" w14:textId="41F7316A" w:rsidR="00FD1800" w:rsidRPr="007C23C9" w:rsidRDefault="00B93E40" w:rsidP="00511F07">
            <w:pPr>
              <w:rPr>
                <w:rFonts w:ascii="Calibri" w:hAnsi="Calibri" w:cs="Arial"/>
              </w:rPr>
            </w:pPr>
            <w:r w:rsidRPr="00B93E40">
              <w:rPr>
                <w:rFonts w:ascii="Calibri" w:hAnsi="Calibri" w:cs="Arial"/>
              </w:rPr>
              <w:t>Clarify that LDPC is the only supported coding type for EHT MCS 14 (DUP mode), and mandatory support based on EHT MCS capability</w:t>
            </w:r>
          </w:p>
        </w:tc>
        <w:tc>
          <w:tcPr>
            <w:tcW w:w="2947" w:type="dxa"/>
          </w:tcPr>
          <w:p w14:paraId="09D9E522" w14:textId="77777777" w:rsidR="00CA42EF" w:rsidRPr="00CA42EF" w:rsidRDefault="00CA42EF" w:rsidP="00CA42EF">
            <w:pPr>
              <w:rPr>
                <w:rFonts w:ascii="Arial" w:hAnsi="Arial" w:cs="Arial"/>
                <w:sz w:val="20"/>
              </w:rPr>
            </w:pPr>
            <w:r w:rsidRPr="00CA42EF">
              <w:rPr>
                <w:rFonts w:ascii="Arial" w:hAnsi="Arial" w:cs="Arial"/>
                <w:sz w:val="20"/>
              </w:rPr>
              <w:t>Edit as follows:</w:t>
            </w:r>
          </w:p>
          <w:p w14:paraId="07380573" w14:textId="77777777" w:rsidR="00CA42EF" w:rsidRPr="00CA42EF" w:rsidRDefault="00CA42EF" w:rsidP="00CA42EF">
            <w:pPr>
              <w:rPr>
                <w:rFonts w:ascii="Arial" w:hAnsi="Arial" w:cs="Arial"/>
                <w:sz w:val="20"/>
              </w:rPr>
            </w:pPr>
          </w:p>
          <w:p w14:paraId="0B35B3D2" w14:textId="77777777" w:rsidR="00CA42EF" w:rsidRPr="00CA42EF" w:rsidRDefault="00CA42EF" w:rsidP="00CA42EF">
            <w:pPr>
              <w:rPr>
                <w:rFonts w:ascii="Arial" w:hAnsi="Arial" w:cs="Arial"/>
                <w:sz w:val="20"/>
              </w:rPr>
            </w:pPr>
            <w:r w:rsidRPr="00CA42EF">
              <w:rPr>
                <w:rFonts w:ascii="Arial" w:hAnsi="Arial" w:cs="Arial"/>
                <w:sz w:val="20"/>
              </w:rPr>
              <w:t>LDPC is the only FEC coding scheme in the EHT PPDU Data field for EHT-MCSs 10 to 13 14</w:t>
            </w:r>
          </w:p>
          <w:p w14:paraId="264024C1" w14:textId="77777777" w:rsidR="00CA42EF" w:rsidRPr="00CA42EF" w:rsidRDefault="00CA42EF" w:rsidP="00CA42EF">
            <w:pPr>
              <w:rPr>
                <w:rFonts w:ascii="Arial" w:hAnsi="Arial" w:cs="Arial"/>
                <w:sz w:val="20"/>
              </w:rPr>
            </w:pPr>
          </w:p>
          <w:p w14:paraId="233828EB" w14:textId="05CED310" w:rsidR="00FD1800" w:rsidRPr="0030733C" w:rsidRDefault="00CA42EF" w:rsidP="00CA42EF">
            <w:pPr>
              <w:rPr>
                <w:rFonts w:ascii="Arial" w:hAnsi="Arial" w:cs="Arial"/>
                <w:sz w:val="20"/>
              </w:rPr>
            </w:pPr>
            <w:r w:rsidRPr="00CA42EF">
              <w:rPr>
                <w:rFonts w:ascii="Arial" w:hAnsi="Arial" w:cs="Arial"/>
                <w:sz w:val="20"/>
              </w:rPr>
              <w:t>Support for LDPC coding (for both transmit and receive) is mandatory for EHT STAs declaring support for at least one of EHT 40/80/160/320 MHz PPDU bandwidths for SU transmission, for EHT STAs declaring support for more than four spatial streams, or for EHT STAs declaring support for EHT-MCSs 10 and 11 up to 10, 11, 12 or 13, or for EHT-MCS 14 ..</w:t>
            </w:r>
          </w:p>
        </w:tc>
        <w:tc>
          <w:tcPr>
            <w:tcW w:w="1890" w:type="dxa"/>
          </w:tcPr>
          <w:p w14:paraId="58104ADB" w14:textId="6FFFF854" w:rsidR="00CA42EF" w:rsidRDefault="00FD1800" w:rsidP="00CA42EF">
            <w:pPr>
              <w:rPr>
                <w:rFonts w:ascii="Calibri" w:hAnsi="Calibri" w:cs="Arial"/>
                <w:b/>
                <w:szCs w:val="22"/>
                <w:lang w:eastAsia="zh-CN"/>
              </w:rPr>
            </w:pPr>
            <w:r>
              <w:rPr>
                <w:rFonts w:ascii="Calibri" w:hAnsi="Calibri" w:cs="Arial"/>
                <w:b/>
                <w:szCs w:val="22"/>
                <w:lang w:eastAsia="zh-CN"/>
              </w:rPr>
              <w:t>Revised.</w:t>
            </w:r>
          </w:p>
          <w:p w14:paraId="0414A1B5" w14:textId="4B7BCD59" w:rsidR="00CA42EF" w:rsidRPr="0090242C" w:rsidRDefault="00CA42EF" w:rsidP="00CA42EF">
            <w:pPr>
              <w:rPr>
                <w:rFonts w:ascii="Arial" w:hAnsi="Arial" w:cs="Arial"/>
                <w:sz w:val="20"/>
              </w:rPr>
            </w:pPr>
            <w:r w:rsidRPr="0090242C">
              <w:rPr>
                <w:rFonts w:ascii="Arial" w:hAnsi="Arial" w:cs="Arial"/>
                <w:sz w:val="20"/>
              </w:rPr>
              <w:t xml:space="preserve">Agreed with commentor that LDPC is mandatory for </w:t>
            </w:r>
            <w:r w:rsidRPr="0090242C">
              <w:rPr>
                <w:rFonts w:ascii="Arial" w:hAnsi="Arial" w:cs="Arial"/>
                <w:sz w:val="20"/>
              </w:rPr>
              <w:t>MCS 14 since RU size is greater than 242 tones</w:t>
            </w:r>
            <w:r w:rsidRPr="0090242C">
              <w:rPr>
                <w:rFonts w:ascii="Arial" w:hAnsi="Arial" w:cs="Arial"/>
                <w:sz w:val="20"/>
              </w:rPr>
              <w:t>.</w:t>
            </w:r>
          </w:p>
          <w:p w14:paraId="67819A68" w14:textId="77777777" w:rsidR="0071373D" w:rsidRPr="00E34C2C" w:rsidRDefault="0071373D" w:rsidP="00CA42EF">
            <w:pPr>
              <w:rPr>
                <w:rFonts w:ascii="Calibri" w:hAnsi="Calibri" w:cs="Arial"/>
                <w:bCs/>
                <w:szCs w:val="22"/>
                <w:lang w:eastAsia="zh-CN"/>
              </w:rPr>
            </w:pPr>
          </w:p>
          <w:p w14:paraId="0DEAD542" w14:textId="14628030" w:rsidR="00FD1800" w:rsidRDefault="00382078" w:rsidP="00CA42EF">
            <w:pPr>
              <w:rPr>
                <w:rFonts w:ascii="Calibri" w:hAnsi="Calibri" w:cs="Arial"/>
                <w:b/>
                <w:szCs w:val="22"/>
                <w:lang w:eastAsia="zh-CN"/>
              </w:rPr>
            </w:pPr>
            <w:proofErr w:type="spellStart"/>
            <w:r w:rsidRPr="0090242C">
              <w:rPr>
                <w:rFonts w:ascii="Arial" w:hAnsi="Arial" w:cs="Arial"/>
                <w:sz w:val="20"/>
                <w:lang w:eastAsia="ko-KR"/>
              </w:rPr>
              <w:t>TGbe</w:t>
            </w:r>
            <w:proofErr w:type="spellEnd"/>
            <w:r w:rsidR="00CA42EF" w:rsidRPr="0090242C">
              <w:rPr>
                <w:rFonts w:ascii="Arial" w:hAnsi="Arial" w:cs="Arial"/>
                <w:sz w:val="20"/>
                <w:lang w:eastAsia="ko-KR"/>
              </w:rPr>
              <w:t xml:space="preserve"> editor: Incorporate the changes in </w:t>
            </w:r>
            <w:hyperlink r:id="rId11" w:history="1">
              <w:r w:rsidR="0024096B" w:rsidRPr="0090242C">
                <w:rPr>
                  <w:rStyle w:val="Hyperlink"/>
                  <w:rFonts w:ascii="Arial" w:hAnsi="Arial" w:cs="Arial"/>
                  <w:sz w:val="20"/>
                  <w:lang w:eastAsia="ko-KR"/>
                </w:rPr>
                <w:t>https://mentor.ieee.org/802.11/dcn/21/11-21-0324-00-00be-comment-resolutions-for-clause-36-3-12-3-coding.docx</w:t>
              </w:r>
            </w:hyperlink>
            <w:r w:rsidR="0024096B">
              <w:rPr>
                <w:rFonts w:ascii="Arial" w:hAnsi="Arial" w:cs="Arial"/>
                <w:szCs w:val="18"/>
                <w:lang w:eastAsia="ko-KR"/>
              </w:rPr>
              <w:t>.</w:t>
            </w:r>
          </w:p>
        </w:tc>
      </w:tr>
    </w:tbl>
    <w:p w14:paraId="0251437C" w14:textId="77777777" w:rsidR="00810F87" w:rsidRDefault="00810F87" w:rsidP="00810F87">
      <w:pPr>
        <w:pStyle w:val="ListParagraph"/>
        <w:ind w:left="360"/>
        <w:rPr>
          <w:sz w:val="20"/>
        </w:rPr>
      </w:pPr>
    </w:p>
    <w:p w14:paraId="029691F7" w14:textId="255746FA" w:rsidR="00810F87" w:rsidRPr="00271A96" w:rsidRDefault="00FA429D" w:rsidP="00810F87">
      <w:pPr>
        <w:autoSpaceDE w:val="0"/>
        <w:autoSpaceDN w:val="0"/>
        <w:adjustRightInd w:val="0"/>
        <w:rPr>
          <w:color w:val="000000"/>
          <w:sz w:val="24"/>
          <w:szCs w:val="24"/>
          <w:lang w:val="en-US" w:eastAsia="zh-CN"/>
        </w:rPr>
      </w:pPr>
      <w:r>
        <w:rPr>
          <w:sz w:val="24"/>
          <w:szCs w:val="24"/>
          <w:highlight w:val="yellow"/>
          <w:lang w:val="en-US" w:eastAsia="zh-CN"/>
        </w:rPr>
        <w:t>be</w:t>
      </w:r>
      <w:r w:rsidR="00810F87" w:rsidRPr="00271A96">
        <w:rPr>
          <w:sz w:val="24"/>
          <w:szCs w:val="24"/>
          <w:highlight w:val="yellow"/>
          <w:lang w:eastAsia="zh-CN"/>
        </w:rPr>
        <w:t xml:space="preserve"> </w:t>
      </w:r>
      <w:r w:rsidR="00810F87" w:rsidRPr="00271A96">
        <w:rPr>
          <w:sz w:val="24"/>
          <w:szCs w:val="24"/>
          <w:highlight w:val="yellow"/>
        </w:rPr>
        <w:t xml:space="preserve">editor: please make the following changes in </w:t>
      </w:r>
      <w:r w:rsidR="00810F87">
        <w:rPr>
          <w:sz w:val="24"/>
          <w:szCs w:val="24"/>
          <w:highlight w:val="yellow"/>
        </w:rPr>
        <w:t>D</w:t>
      </w:r>
      <w:r>
        <w:rPr>
          <w:sz w:val="24"/>
          <w:szCs w:val="24"/>
          <w:highlight w:val="yellow"/>
        </w:rPr>
        <w:t>0</w:t>
      </w:r>
      <w:r w:rsidR="00810F87">
        <w:rPr>
          <w:sz w:val="24"/>
          <w:szCs w:val="24"/>
          <w:highlight w:val="yellow"/>
        </w:rPr>
        <w:t>.</w:t>
      </w:r>
      <w:r w:rsidR="008E76D1">
        <w:rPr>
          <w:sz w:val="24"/>
          <w:szCs w:val="24"/>
          <w:highlight w:val="yellow"/>
        </w:rPr>
        <w:t>3</w:t>
      </w:r>
      <w:r w:rsidR="00810F87">
        <w:rPr>
          <w:sz w:val="24"/>
          <w:szCs w:val="24"/>
          <w:highlight w:val="yellow"/>
        </w:rPr>
        <w:t xml:space="preserve"> </w:t>
      </w:r>
      <w:r w:rsidR="00810F87" w:rsidRPr="00271A96">
        <w:rPr>
          <w:i/>
          <w:sz w:val="24"/>
          <w:szCs w:val="24"/>
          <w:highlight w:val="yellow"/>
        </w:rPr>
        <w:t xml:space="preserve">Clause </w:t>
      </w:r>
      <w:r>
        <w:rPr>
          <w:i/>
          <w:sz w:val="24"/>
          <w:szCs w:val="24"/>
          <w:highlight w:val="yellow"/>
        </w:rPr>
        <w:t>36</w:t>
      </w:r>
      <w:r w:rsidR="00216AD0">
        <w:rPr>
          <w:i/>
          <w:sz w:val="24"/>
          <w:szCs w:val="24"/>
          <w:highlight w:val="yellow"/>
          <w:lang w:eastAsia="zh-CN"/>
        </w:rPr>
        <w:t>.3.1</w:t>
      </w:r>
      <w:r>
        <w:rPr>
          <w:i/>
          <w:sz w:val="24"/>
          <w:szCs w:val="24"/>
          <w:highlight w:val="yellow"/>
          <w:lang w:eastAsia="zh-CN"/>
        </w:rPr>
        <w:t>2</w:t>
      </w:r>
      <w:r w:rsidR="00216AD0">
        <w:rPr>
          <w:i/>
          <w:sz w:val="24"/>
          <w:szCs w:val="24"/>
          <w:highlight w:val="yellow"/>
          <w:lang w:eastAsia="zh-CN"/>
        </w:rPr>
        <w:t>.</w:t>
      </w:r>
      <w:r>
        <w:rPr>
          <w:i/>
          <w:sz w:val="24"/>
          <w:szCs w:val="24"/>
          <w:highlight w:val="yellow"/>
          <w:lang w:eastAsia="zh-CN"/>
        </w:rPr>
        <w:t>3.3</w:t>
      </w:r>
      <w:r w:rsidR="00810F87" w:rsidRPr="00271A96">
        <w:rPr>
          <w:sz w:val="24"/>
          <w:szCs w:val="24"/>
          <w:highlight w:val="yellow"/>
        </w:rPr>
        <w:t>:</w:t>
      </w:r>
    </w:p>
    <w:p w14:paraId="656A60C3" w14:textId="77777777" w:rsidR="00810F87" w:rsidRPr="00271A96" w:rsidRDefault="00810F87" w:rsidP="00810F87">
      <w:pPr>
        <w:autoSpaceDE w:val="0"/>
        <w:autoSpaceDN w:val="0"/>
        <w:adjustRightInd w:val="0"/>
        <w:rPr>
          <w:sz w:val="24"/>
          <w:szCs w:val="24"/>
          <w:lang w:val="en-US" w:eastAsia="zh-CN"/>
        </w:rPr>
      </w:pPr>
    </w:p>
    <w:p w14:paraId="01AE9ED0" w14:textId="6FF73A31" w:rsidR="00406286" w:rsidRPr="00E41F4D" w:rsidRDefault="00C054BE" w:rsidP="00895BE9">
      <w:pPr>
        <w:pStyle w:val="ListParagraph"/>
        <w:numPr>
          <w:ilvl w:val="0"/>
          <w:numId w:val="33"/>
        </w:numPr>
        <w:autoSpaceDE w:val="0"/>
        <w:autoSpaceDN w:val="0"/>
        <w:adjustRightInd w:val="0"/>
        <w:rPr>
          <w:color w:val="000000"/>
          <w:lang w:eastAsia="zh-CN"/>
        </w:rPr>
      </w:pPr>
      <w:r w:rsidRPr="00E41F4D">
        <w:rPr>
          <w:color w:val="000000"/>
          <w:highlight w:val="yellow"/>
          <w:lang w:eastAsia="zh-CN"/>
        </w:rPr>
        <w:t>On P</w:t>
      </w:r>
      <w:r w:rsidR="00FA429D" w:rsidRPr="00E41F4D">
        <w:rPr>
          <w:color w:val="000000"/>
          <w:highlight w:val="yellow"/>
          <w:lang w:eastAsia="zh-CN"/>
        </w:rPr>
        <w:t>288</w:t>
      </w:r>
      <w:r w:rsidR="00A849D6" w:rsidRPr="00E41F4D">
        <w:rPr>
          <w:color w:val="000000"/>
          <w:highlight w:val="yellow"/>
          <w:lang w:eastAsia="zh-CN"/>
        </w:rPr>
        <w:t>L</w:t>
      </w:r>
      <w:r w:rsidR="000545E3" w:rsidRPr="00E41F4D">
        <w:rPr>
          <w:color w:val="000000"/>
          <w:highlight w:val="yellow"/>
          <w:lang w:eastAsia="zh-CN"/>
        </w:rPr>
        <w:t>33</w:t>
      </w:r>
      <w:r w:rsidR="00A849D6" w:rsidRPr="00E41F4D">
        <w:rPr>
          <w:color w:val="000000"/>
          <w:highlight w:val="yellow"/>
          <w:lang w:eastAsia="zh-CN"/>
        </w:rPr>
        <w:t xml:space="preserve"> (CID #</w:t>
      </w:r>
      <w:r w:rsidR="00465301">
        <w:rPr>
          <w:color w:val="000000"/>
          <w:highlight w:val="yellow"/>
          <w:lang w:eastAsia="zh-CN"/>
        </w:rPr>
        <w:t>2648</w:t>
      </w:r>
      <w:r w:rsidR="00810F87" w:rsidRPr="00E41F4D">
        <w:rPr>
          <w:color w:val="000000"/>
          <w:highlight w:val="yellow"/>
          <w:lang w:eastAsia="zh-CN"/>
        </w:rPr>
        <w:t>):</w:t>
      </w:r>
    </w:p>
    <w:p w14:paraId="1A5CF361" w14:textId="7EAE74CF" w:rsidR="002F7A56" w:rsidRPr="00E41F4D" w:rsidRDefault="009F22AE" w:rsidP="00E41F4D">
      <w:pPr>
        <w:pStyle w:val="SP1690506"/>
        <w:spacing w:before="480" w:after="240"/>
        <w:rPr>
          <w:w w:val="0"/>
          <w:lang w:eastAsia="zh-CN"/>
        </w:rPr>
      </w:pPr>
      <w:r w:rsidRPr="009F22AE">
        <w:rPr>
          <w:w w:val="0"/>
          <w:lang w:eastAsia="zh-CN"/>
        </w:rPr>
        <w:t>LDPC is the only FEC coding scheme in the EHT PPDU Data field for EHT-MCSs 10 to</w:t>
      </w:r>
      <w:del w:id="30" w:author="Yan(msi) Zhang" w:date="2021-02-16T18:00:00Z">
        <w:r w:rsidRPr="009F22AE" w:rsidDel="00AE2522">
          <w:rPr>
            <w:w w:val="0"/>
            <w:lang w:eastAsia="zh-CN"/>
          </w:rPr>
          <w:delText xml:space="preserve"> 13</w:delText>
        </w:r>
      </w:del>
      <w:ins w:id="31" w:author="Yan(msi) Zhang" w:date="2021-02-16T18:00:00Z">
        <w:r w:rsidR="00AE2522">
          <w:rPr>
            <w:w w:val="0"/>
            <w:lang w:eastAsia="zh-CN"/>
          </w:rPr>
          <w:t>14</w:t>
        </w:r>
      </w:ins>
      <w:r w:rsidRPr="009F22AE">
        <w:rPr>
          <w:w w:val="0"/>
          <w:lang w:eastAsia="zh-CN"/>
        </w:rPr>
        <w:t>.</w:t>
      </w:r>
      <w:r w:rsidR="00E41F4D">
        <w:rPr>
          <w:w w:val="0"/>
          <w:lang w:eastAsia="zh-CN"/>
        </w:rPr>
        <w:t xml:space="preserve"> </w:t>
      </w:r>
      <w:r w:rsidR="00E41F4D" w:rsidRPr="00E41F4D">
        <w:rPr>
          <w:w w:val="0"/>
          <w:lang w:eastAsia="zh-CN"/>
        </w:rPr>
        <w:t xml:space="preserve">The LDPC Coding In Payload subfield of the EHT Capabilities element indicates support for the transmission and reception of the LDPC encoded PPDUs. Support for LDPC coding (for both transmit and receive) is mandatory for EHT STAs declaring support for at least one of EHT 40/80/160/320 MHz PPDU bandwidths for SU transmission, for EHT STAs declaring support for more than four spatial streams, </w:t>
      </w:r>
      <w:del w:id="32" w:author="Yan(msi) Zhang" w:date="2021-02-26T09:08:00Z">
        <w:r w:rsidR="00E41F4D" w:rsidRPr="00E41F4D" w:rsidDel="00C14F84">
          <w:rPr>
            <w:w w:val="0"/>
            <w:lang w:eastAsia="zh-CN"/>
          </w:rPr>
          <w:delText xml:space="preserve">or </w:delText>
        </w:r>
      </w:del>
      <w:r w:rsidR="00E41F4D" w:rsidRPr="00E41F4D">
        <w:rPr>
          <w:w w:val="0"/>
          <w:lang w:eastAsia="zh-CN"/>
        </w:rPr>
        <w:t>for EHT STAs declaring support for EHT-MCSs 10 and 11</w:t>
      </w:r>
      <w:ins w:id="33" w:author="Yan(msi) Zhang" w:date="2021-02-16T18:00:00Z">
        <w:r w:rsidR="00AE2522">
          <w:rPr>
            <w:w w:val="0"/>
            <w:lang w:eastAsia="zh-CN"/>
          </w:rPr>
          <w:t xml:space="preserve">, or </w:t>
        </w:r>
      </w:ins>
      <w:ins w:id="34" w:author="Yan(msi) Zhang" w:date="2021-02-16T18:01:00Z">
        <w:r w:rsidR="00AE2522">
          <w:rPr>
            <w:w w:val="0"/>
            <w:lang w:eastAsia="zh-CN"/>
          </w:rPr>
          <w:t xml:space="preserve">for EHT STAs declaring support for </w:t>
        </w:r>
      </w:ins>
      <w:ins w:id="35" w:author="Yan(msi) Zhang" w:date="2021-02-16T18:00:00Z">
        <w:r w:rsidR="00AE2522">
          <w:rPr>
            <w:w w:val="0"/>
            <w:lang w:eastAsia="zh-CN"/>
          </w:rPr>
          <w:t>EHT-MCS</w:t>
        </w:r>
      </w:ins>
      <w:ins w:id="36" w:author="Yan(msi) Zhang" w:date="2021-02-16T18:01:00Z">
        <w:r w:rsidR="00AE2522">
          <w:rPr>
            <w:w w:val="0"/>
            <w:lang w:eastAsia="zh-CN"/>
          </w:rPr>
          <w:t xml:space="preserve"> 14</w:t>
        </w:r>
      </w:ins>
      <w:r w:rsidR="00E41F4D" w:rsidRPr="00E41F4D">
        <w:rPr>
          <w:w w:val="0"/>
          <w:lang w:eastAsia="zh-CN"/>
        </w:rPr>
        <w:t>, according to the LDPC Coding In Payload subfield</w:t>
      </w:r>
      <w:r w:rsidR="00E41F4D">
        <w:rPr>
          <w:w w:val="0"/>
          <w:lang w:eastAsia="zh-CN"/>
        </w:rPr>
        <w:t xml:space="preserve"> </w:t>
      </w:r>
      <w:r w:rsidR="00E41F4D" w:rsidRPr="00E41F4D">
        <w:rPr>
          <w:w w:val="0"/>
          <w:lang w:eastAsia="zh-CN"/>
        </w:rPr>
        <w:t>of the EHT Capabilities element as defined in 9.4.2.295c (EHT Capabilities element).</w:t>
      </w:r>
    </w:p>
    <w:p w14:paraId="7AF1A128" w14:textId="77777777" w:rsidR="002F7A56" w:rsidRPr="009F22AE" w:rsidRDefault="002F7A56" w:rsidP="002F7A56">
      <w:pPr>
        <w:autoSpaceDE w:val="0"/>
        <w:autoSpaceDN w:val="0"/>
        <w:adjustRightInd w:val="0"/>
        <w:rPr>
          <w:color w:val="000000"/>
          <w:w w:val="0"/>
          <w:sz w:val="24"/>
          <w:szCs w:val="24"/>
          <w:lang w:val="en-US" w:eastAsia="zh-CN"/>
        </w:rPr>
      </w:pPr>
    </w:p>
    <w:tbl>
      <w:tblPr>
        <w:tblW w:w="978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30"/>
        <w:gridCol w:w="2947"/>
        <w:gridCol w:w="1890"/>
      </w:tblGrid>
      <w:tr w:rsidR="0001541A" w14:paraId="24D9E0CB" w14:textId="77777777" w:rsidTr="0001541A">
        <w:tc>
          <w:tcPr>
            <w:tcW w:w="720" w:type="dxa"/>
          </w:tcPr>
          <w:p w14:paraId="22C08254" w14:textId="4F739DE1" w:rsidR="0001541A" w:rsidRDefault="0001541A" w:rsidP="00511F07">
            <w:pPr>
              <w:rPr>
                <w:rFonts w:ascii="Arial" w:hAnsi="Arial" w:cs="Arial"/>
                <w:color w:val="000000"/>
                <w:sz w:val="20"/>
                <w:lang w:eastAsia="zh-CN"/>
              </w:rPr>
            </w:pPr>
            <w:r>
              <w:rPr>
                <w:rFonts w:ascii="Arial" w:hAnsi="Arial" w:cs="Arial"/>
                <w:color w:val="000000"/>
                <w:sz w:val="20"/>
                <w:lang w:eastAsia="zh-CN"/>
              </w:rPr>
              <w:t>2649</w:t>
            </w:r>
          </w:p>
        </w:tc>
        <w:tc>
          <w:tcPr>
            <w:tcW w:w="900" w:type="dxa"/>
          </w:tcPr>
          <w:p w14:paraId="1FCAC5BC" w14:textId="3A0AC613" w:rsidR="0001541A" w:rsidRDefault="007B0B3C" w:rsidP="00BF333F">
            <w:pPr>
              <w:rPr>
                <w:rFonts w:ascii="Arial" w:hAnsi="Arial" w:cs="Arial"/>
                <w:sz w:val="20"/>
              </w:rPr>
            </w:pPr>
            <w:r>
              <w:rPr>
                <w:rFonts w:ascii="Arial" w:hAnsi="Arial" w:cs="Arial"/>
                <w:sz w:val="20"/>
              </w:rPr>
              <w:t>36.3.12.3.5</w:t>
            </w:r>
          </w:p>
        </w:tc>
        <w:tc>
          <w:tcPr>
            <w:tcW w:w="900" w:type="dxa"/>
          </w:tcPr>
          <w:p w14:paraId="41108202" w14:textId="643FB510" w:rsidR="0001541A" w:rsidRDefault="00337F18" w:rsidP="008927AF">
            <w:pPr>
              <w:rPr>
                <w:rFonts w:ascii="Arial" w:hAnsi="Arial" w:cs="Arial"/>
                <w:sz w:val="20"/>
              </w:rPr>
            </w:pPr>
            <w:r>
              <w:rPr>
                <w:rFonts w:ascii="Arial" w:hAnsi="Arial" w:cs="Arial"/>
                <w:sz w:val="20"/>
              </w:rPr>
              <w:t>291</w:t>
            </w:r>
            <w:r w:rsidR="00E60C86">
              <w:rPr>
                <w:rFonts w:ascii="Arial" w:hAnsi="Arial" w:cs="Arial"/>
                <w:sz w:val="20"/>
              </w:rPr>
              <w:t>.10</w:t>
            </w:r>
          </w:p>
        </w:tc>
        <w:tc>
          <w:tcPr>
            <w:tcW w:w="2430" w:type="dxa"/>
          </w:tcPr>
          <w:p w14:paraId="31584FDC" w14:textId="274278AF" w:rsidR="0001541A" w:rsidRPr="007C23C9" w:rsidRDefault="001229EE" w:rsidP="00511F07">
            <w:pPr>
              <w:rPr>
                <w:rFonts w:ascii="Calibri" w:hAnsi="Calibri" w:cs="Arial"/>
              </w:rPr>
            </w:pPr>
            <w:proofErr w:type="spellStart"/>
            <w:r w:rsidRPr="005862D4">
              <w:rPr>
                <w:rFonts w:ascii="Arial" w:hAnsi="Arial" w:cs="Arial"/>
                <w:sz w:val="20"/>
              </w:rPr>
              <w:t>N_SD,short</w:t>
            </w:r>
            <w:proofErr w:type="spellEnd"/>
            <w:r w:rsidRPr="005862D4">
              <w:rPr>
                <w:rFonts w:ascii="Arial" w:hAnsi="Arial" w:cs="Arial"/>
                <w:sz w:val="20"/>
              </w:rPr>
              <w:t xml:space="preserve"> should be undefined for MRUs 2x996+484 and 3x996+484 with MCS15</w:t>
            </w:r>
          </w:p>
        </w:tc>
        <w:tc>
          <w:tcPr>
            <w:tcW w:w="2947" w:type="dxa"/>
          </w:tcPr>
          <w:p w14:paraId="23FC6930" w14:textId="3D25B737" w:rsidR="0001541A" w:rsidRPr="0030733C" w:rsidRDefault="001229EE" w:rsidP="00511F07">
            <w:pPr>
              <w:rPr>
                <w:rFonts w:ascii="Arial" w:hAnsi="Arial" w:cs="Arial"/>
                <w:sz w:val="20"/>
              </w:rPr>
            </w:pPr>
            <w:r w:rsidRPr="001229EE">
              <w:rPr>
                <w:rFonts w:ascii="Arial" w:hAnsi="Arial" w:cs="Arial"/>
                <w:sz w:val="20"/>
              </w:rPr>
              <w:t>Set entries corresponding to rows "2x996+484-tone" and "3x996+484-tone" under column "MCS = 15" to "-", and add a NOTE below the table that MCS15 is undefined for these RU types</w:t>
            </w:r>
          </w:p>
        </w:tc>
        <w:tc>
          <w:tcPr>
            <w:tcW w:w="1890" w:type="dxa"/>
          </w:tcPr>
          <w:p w14:paraId="255C2E1B" w14:textId="77777777" w:rsidR="0001541A" w:rsidRDefault="0001541A" w:rsidP="00511F07">
            <w:pPr>
              <w:rPr>
                <w:rFonts w:ascii="Calibri" w:hAnsi="Calibri" w:cs="Arial"/>
                <w:b/>
                <w:szCs w:val="22"/>
                <w:lang w:eastAsia="zh-CN"/>
              </w:rPr>
            </w:pPr>
            <w:r>
              <w:rPr>
                <w:rFonts w:ascii="Calibri" w:hAnsi="Calibri" w:cs="Arial"/>
                <w:b/>
                <w:szCs w:val="22"/>
                <w:lang w:eastAsia="zh-CN"/>
              </w:rPr>
              <w:t>Revised.</w:t>
            </w:r>
          </w:p>
          <w:p w14:paraId="0BE57108" w14:textId="2606CF7F" w:rsidR="00F17D9F" w:rsidRPr="005862D4" w:rsidRDefault="00F17D9F" w:rsidP="00F17D9F">
            <w:pPr>
              <w:rPr>
                <w:rFonts w:ascii="Arial" w:hAnsi="Arial" w:cs="Arial"/>
                <w:sz w:val="20"/>
              </w:rPr>
            </w:pPr>
            <w:r w:rsidRPr="005862D4">
              <w:rPr>
                <w:rFonts w:ascii="Arial" w:hAnsi="Arial" w:cs="Arial"/>
                <w:sz w:val="20"/>
              </w:rPr>
              <w:t>Agreed with commentor that MRUs 2x996+484 and 3x996+484</w:t>
            </w:r>
            <w:r w:rsidRPr="005862D4">
              <w:rPr>
                <w:rFonts w:ascii="Arial" w:hAnsi="Arial" w:cs="Arial"/>
                <w:sz w:val="20"/>
              </w:rPr>
              <w:t xml:space="preserve"> do not apply to MCS15</w:t>
            </w:r>
            <w:r w:rsidRPr="005862D4">
              <w:rPr>
                <w:rFonts w:ascii="Arial" w:hAnsi="Arial" w:cs="Arial"/>
                <w:sz w:val="20"/>
              </w:rPr>
              <w:t>.</w:t>
            </w:r>
          </w:p>
          <w:p w14:paraId="7C2DF0E8" w14:textId="77777777" w:rsidR="00F17D9F" w:rsidRPr="00E34C2C" w:rsidRDefault="00F17D9F" w:rsidP="00F17D9F">
            <w:pPr>
              <w:rPr>
                <w:rFonts w:ascii="Calibri" w:hAnsi="Calibri" w:cs="Arial"/>
                <w:bCs/>
                <w:szCs w:val="22"/>
                <w:lang w:eastAsia="zh-CN"/>
              </w:rPr>
            </w:pPr>
          </w:p>
          <w:p w14:paraId="5C618937" w14:textId="052ECB16" w:rsidR="0001541A" w:rsidRDefault="00382078" w:rsidP="00F17D9F">
            <w:pPr>
              <w:rPr>
                <w:rFonts w:ascii="Calibri" w:hAnsi="Calibri" w:cs="Arial"/>
                <w:b/>
                <w:szCs w:val="22"/>
                <w:lang w:eastAsia="zh-CN"/>
              </w:rPr>
            </w:pPr>
            <w:proofErr w:type="spellStart"/>
            <w:r w:rsidRPr="005862D4">
              <w:rPr>
                <w:rFonts w:ascii="Arial" w:hAnsi="Arial" w:cs="Arial"/>
                <w:sz w:val="20"/>
                <w:lang w:eastAsia="ko-KR"/>
              </w:rPr>
              <w:t>TGbe</w:t>
            </w:r>
            <w:proofErr w:type="spellEnd"/>
            <w:r w:rsidR="00F17D9F" w:rsidRPr="005862D4">
              <w:rPr>
                <w:rFonts w:ascii="Arial" w:hAnsi="Arial" w:cs="Arial"/>
                <w:sz w:val="20"/>
                <w:lang w:eastAsia="ko-KR"/>
              </w:rPr>
              <w:t xml:space="preserve"> editor: Incorporate the changes in </w:t>
            </w:r>
            <w:hyperlink r:id="rId12" w:history="1">
              <w:r w:rsidR="006C16E2" w:rsidRPr="005862D4">
                <w:rPr>
                  <w:rStyle w:val="Hyperlink"/>
                  <w:rFonts w:ascii="Arial" w:hAnsi="Arial" w:cs="Arial"/>
                  <w:sz w:val="20"/>
                  <w:lang w:eastAsia="ko-KR"/>
                </w:rPr>
                <w:t>https://mentor.ieee.org/802.11/dcn/21/11-21-0324-00-00be-comment-resolutions-for-clause-36-3-12-3-coding.docx</w:t>
              </w:r>
            </w:hyperlink>
            <w:r w:rsidR="006C16E2">
              <w:rPr>
                <w:rFonts w:ascii="Arial" w:hAnsi="Arial" w:cs="Arial"/>
                <w:szCs w:val="18"/>
                <w:lang w:eastAsia="ko-KR"/>
              </w:rPr>
              <w:t>.</w:t>
            </w:r>
          </w:p>
        </w:tc>
      </w:tr>
      <w:tr w:rsidR="00063BC3" w14:paraId="5AE33960" w14:textId="77777777" w:rsidTr="0001541A">
        <w:tc>
          <w:tcPr>
            <w:tcW w:w="720" w:type="dxa"/>
          </w:tcPr>
          <w:p w14:paraId="671AC339" w14:textId="7F5F4BA8" w:rsidR="00063BC3" w:rsidRDefault="00063BC3" w:rsidP="00063BC3">
            <w:pPr>
              <w:rPr>
                <w:rFonts w:ascii="Arial" w:hAnsi="Arial" w:cs="Arial"/>
                <w:color w:val="000000"/>
                <w:sz w:val="20"/>
                <w:lang w:eastAsia="zh-CN"/>
              </w:rPr>
            </w:pPr>
            <w:r>
              <w:rPr>
                <w:rFonts w:ascii="Arial" w:hAnsi="Arial" w:cs="Arial"/>
                <w:color w:val="000000"/>
                <w:sz w:val="20"/>
                <w:lang w:eastAsia="zh-CN"/>
              </w:rPr>
              <w:t>2903</w:t>
            </w:r>
          </w:p>
        </w:tc>
        <w:tc>
          <w:tcPr>
            <w:tcW w:w="900" w:type="dxa"/>
          </w:tcPr>
          <w:p w14:paraId="08C04C8F" w14:textId="3AF06CAE" w:rsidR="00063BC3" w:rsidRDefault="00063BC3" w:rsidP="00063BC3">
            <w:pPr>
              <w:rPr>
                <w:rFonts w:ascii="Arial" w:hAnsi="Arial" w:cs="Arial"/>
                <w:sz w:val="20"/>
              </w:rPr>
            </w:pPr>
            <w:r>
              <w:rPr>
                <w:rFonts w:ascii="Arial" w:hAnsi="Arial" w:cs="Arial"/>
                <w:sz w:val="20"/>
              </w:rPr>
              <w:t>36.3.12.3.5</w:t>
            </w:r>
          </w:p>
        </w:tc>
        <w:tc>
          <w:tcPr>
            <w:tcW w:w="900" w:type="dxa"/>
          </w:tcPr>
          <w:p w14:paraId="5445BE2C" w14:textId="18327CCC" w:rsidR="00063BC3" w:rsidRDefault="00063BC3" w:rsidP="00063BC3">
            <w:pPr>
              <w:rPr>
                <w:rFonts w:ascii="Arial" w:hAnsi="Arial" w:cs="Arial"/>
                <w:sz w:val="20"/>
              </w:rPr>
            </w:pPr>
            <w:r>
              <w:rPr>
                <w:rFonts w:ascii="Arial" w:hAnsi="Arial" w:cs="Arial"/>
                <w:sz w:val="20"/>
              </w:rPr>
              <w:t>291.10</w:t>
            </w:r>
          </w:p>
        </w:tc>
        <w:tc>
          <w:tcPr>
            <w:tcW w:w="2430" w:type="dxa"/>
          </w:tcPr>
          <w:p w14:paraId="71F55F18" w14:textId="77777777" w:rsidR="00BF268B" w:rsidRPr="005862D4" w:rsidRDefault="00BF268B" w:rsidP="00BF268B">
            <w:pPr>
              <w:rPr>
                <w:rFonts w:ascii="Arial" w:hAnsi="Arial" w:cs="Arial"/>
                <w:sz w:val="20"/>
              </w:rPr>
            </w:pPr>
            <w:r w:rsidRPr="005862D4">
              <w:rPr>
                <w:rFonts w:ascii="Arial" w:hAnsi="Arial" w:cs="Arial"/>
                <w:sz w:val="20"/>
              </w:rPr>
              <w:t>MRU 996x2 +484 and MRU 996x3+484 does NOT support MCS15.</w:t>
            </w:r>
          </w:p>
          <w:p w14:paraId="129D8EFB" w14:textId="6D4E07B0" w:rsidR="00063BC3" w:rsidRPr="001229EE" w:rsidRDefault="00BF268B" w:rsidP="00BF268B">
            <w:pPr>
              <w:rPr>
                <w:rFonts w:ascii="Calibri" w:hAnsi="Calibri" w:cs="Arial"/>
              </w:rPr>
            </w:pPr>
            <w:r w:rsidRPr="005862D4">
              <w:rPr>
                <w:rFonts w:ascii="Arial" w:hAnsi="Arial" w:cs="Arial"/>
                <w:sz w:val="20"/>
              </w:rPr>
              <w:t xml:space="preserve">However, </w:t>
            </w:r>
            <w:proofErr w:type="spellStart"/>
            <w:r w:rsidRPr="005862D4">
              <w:rPr>
                <w:rFonts w:ascii="Arial" w:hAnsi="Arial" w:cs="Arial"/>
                <w:sz w:val="20"/>
              </w:rPr>
              <w:t>Nsd,short</w:t>
            </w:r>
            <w:proofErr w:type="spellEnd"/>
            <w:r w:rsidRPr="005862D4">
              <w:rPr>
                <w:rFonts w:ascii="Arial" w:hAnsi="Arial" w:cs="Arial"/>
                <w:sz w:val="20"/>
              </w:rPr>
              <w:t xml:space="preserve"> values are shown in table for these two configure for mcs15.</w:t>
            </w:r>
          </w:p>
        </w:tc>
        <w:tc>
          <w:tcPr>
            <w:tcW w:w="2947" w:type="dxa"/>
          </w:tcPr>
          <w:p w14:paraId="4182E35D" w14:textId="51C4A2D5" w:rsidR="00063BC3" w:rsidRPr="001229EE" w:rsidRDefault="00BF268B" w:rsidP="00063BC3">
            <w:pPr>
              <w:rPr>
                <w:rFonts w:ascii="Arial" w:hAnsi="Arial" w:cs="Arial"/>
                <w:sz w:val="20"/>
              </w:rPr>
            </w:pPr>
            <w:r w:rsidRPr="00BF268B">
              <w:rPr>
                <w:rFonts w:ascii="Arial" w:hAnsi="Arial" w:cs="Arial"/>
                <w:sz w:val="20"/>
              </w:rPr>
              <w:t xml:space="preserve">In table 36-35, remove </w:t>
            </w:r>
            <w:proofErr w:type="spellStart"/>
            <w:r w:rsidRPr="00BF268B">
              <w:rPr>
                <w:rFonts w:ascii="Arial" w:hAnsi="Arial" w:cs="Arial"/>
                <w:sz w:val="20"/>
              </w:rPr>
              <w:t>Nsd</w:t>
            </w:r>
            <w:proofErr w:type="spellEnd"/>
            <w:r w:rsidRPr="00BF268B">
              <w:rPr>
                <w:rFonts w:ascii="Arial" w:hAnsi="Arial" w:cs="Arial"/>
                <w:sz w:val="20"/>
              </w:rPr>
              <w:t>, short value for MCS15 with MRU size 996x2 +484 and 996x3 +484</w:t>
            </w:r>
          </w:p>
        </w:tc>
        <w:tc>
          <w:tcPr>
            <w:tcW w:w="1890" w:type="dxa"/>
          </w:tcPr>
          <w:p w14:paraId="2A4A04C3" w14:textId="77777777" w:rsidR="00063BC3" w:rsidRDefault="00063BC3" w:rsidP="00063BC3">
            <w:pPr>
              <w:rPr>
                <w:rFonts w:ascii="Calibri" w:hAnsi="Calibri" w:cs="Arial"/>
                <w:b/>
                <w:szCs w:val="22"/>
                <w:lang w:eastAsia="zh-CN"/>
              </w:rPr>
            </w:pPr>
            <w:r>
              <w:rPr>
                <w:rFonts w:ascii="Calibri" w:hAnsi="Calibri" w:cs="Arial"/>
                <w:b/>
                <w:szCs w:val="22"/>
                <w:lang w:eastAsia="zh-CN"/>
              </w:rPr>
              <w:t>Revised.</w:t>
            </w:r>
          </w:p>
          <w:p w14:paraId="555938C1" w14:textId="60DD8151" w:rsidR="00063BC3" w:rsidRDefault="00BF268B" w:rsidP="00063BC3">
            <w:pPr>
              <w:rPr>
                <w:rFonts w:ascii="Calibri" w:hAnsi="Calibri" w:cs="Arial"/>
                <w:b/>
                <w:szCs w:val="22"/>
                <w:lang w:eastAsia="zh-CN"/>
              </w:rPr>
            </w:pPr>
            <w:r>
              <w:rPr>
                <w:rFonts w:ascii="Arial" w:hAnsi="Arial" w:cs="Arial"/>
                <w:sz w:val="20"/>
                <w:lang w:eastAsia="zh-CN"/>
              </w:rPr>
              <w:t>It is resolved by the resolution of CID</w:t>
            </w:r>
            <w:r>
              <w:rPr>
                <w:rFonts w:ascii="Arial" w:hAnsi="Arial" w:cs="Arial"/>
                <w:sz w:val="20"/>
                <w:lang w:eastAsia="zh-CN"/>
              </w:rPr>
              <w:t xml:space="preserve">2649 as in doc: </w:t>
            </w:r>
            <w:hyperlink r:id="rId13" w:history="1">
              <w:r w:rsidR="006C16E2" w:rsidRPr="005862D4">
                <w:rPr>
                  <w:rStyle w:val="Hyperlink"/>
                  <w:rFonts w:ascii="Arial" w:hAnsi="Arial" w:cs="Arial"/>
                  <w:sz w:val="20"/>
                  <w:lang w:eastAsia="ko-KR"/>
                </w:rPr>
                <w:t>https://mentor.ieee.org/802.11/dcn/21/11-21-0324-00-00be-comment-resolutions-for-clause-36-3-12-3-coding.docx</w:t>
              </w:r>
            </w:hyperlink>
            <w:r w:rsidR="006C16E2" w:rsidRPr="005862D4">
              <w:rPr>
                <w:rFonts w:ascii="Arial" w:hAnsi="Arial" w:cs="Arial"/>
                <w:sz w:val="20"/>
                <w:lang w:eastAsia="ko-KR"/>
              </w:rPr>
              <w:t>.</w:t>
            </w:r>
          </w:p>
        </w:tc>
      </w:tr>
    </w:tbl>
    <w:p w14:paraId="55918F1B" w14:textId="77777777" w:rsidR="002F7A56" w:rsidRDefault="002F7A56" w:rsidP="002F7A56">
      <w:pPr>
        <w:pStyle w:val="ListParagraph"/>
        <w:ind w:left="360"/>
        <w:rPr>
          <w:sz w:val="20"/>
        </w:rPr>
      </w:pPr>
    </w:p>
    <w:p w14:paraId="4C2BE3F6" w14:textId="20FD8CC8" w:rsidR="002F7A56" w:rsidRPr="00271A96" w:rsidRDefault="00C725BD" w:rsidP="002F7A56">
      <w:pPr>
        <w:autoSpaceDE w:val="0"/>
        <w:autoSpaceDN w:val="0"/>
        <w:adjustRightInd w:val="0"/>
        <w:rPr>
          <w:color w:val="000000"/>
          <w:sz w:val="24"/>
          <w:szCs w:val="24"/>
          <w:lang w:val="en-US" w:eastAsia="zh-CN"/>
        </w:rPr>
      </w:pPr>
      <w:r>
        <w:rPr>
          <w:sz w:val="24"/>
          <w:szCs w:val="24"/>
          <w:highlight w:val="yellow"/>
          <w:lang w:val="en-US" w:eastAsia="zh-CN"/>
        </w:rPr>
        <w:t>be</w:t>
      </w:r>
      <w:r w:rsidR="002F7A56" w:rsidRPr="00271A96">
        <w:rPr>
          <w:sz w:val="24"/>
          <w:szCs w:val="24"/>
          <w:highlight w:val="yellow"/>
          <w:lang w:eastAsia="zh-CN"/>
        </w:rPr>
        <w:t xml:space="preserve"> </w:t>
      </w:r>
      <w:r w:rsidR="002F7A56" w:rsidRPr="00271A96">
        <w:rPr>
          <w:sz w:val="24"/>
          <w:szCs w:val="24"/>
          <w:highlight w:val="yellow"/>
        </w:rPr>
        <w:t xml:space="preserve">editor: please make the following changes in </w:t>
      </w:r>
      <w:r w:rsidR="00E03B3C">
        <w:rPr>
          <w:sz w:val="24"/>
          <w:szCs w:val="24"/>
          <w:highlight w:val="yellow"/>
        </w:rPr>
        <w:t>D</w:t>
      </w:r>
      <w:r>
        <w:rPr>
          <w:sz w:val="24"/>
          <w:szCs w:val="24"/>
          <w:highlight w:val="yellow"/>
        </w:rPr>
        <w:t>0</w:t>
      </w:r>
      <w:r w:rsidR="00E03B3C">
        <w:rPr>
          <w:sz w:val="24"/>
          <w:szCs w:val="24"/>
          <w:highlight w:val="yellow"/>
        </w:rPr>
        <w:t>.3</w:t>
      </w:r>
      <w:r w:rsidR="002F7A56">
        <w:rPr>
          <w:sz w:val="24"/>
          <w:szCs w:val="24"/>
          <w:highlight w:val="yellow"/>
        </w:rPr>
        <w:t xml:space="preserve"> </w:t>
      </w:r>
      <w:r w:rsidR="002F7A56" w:rsidRPr="00271A96">
        <w:rPr>
          <w:i/>
          <w:sz w:val="24"/>
          <w:szCs w:val="24"/>
          <w:highlight w:val="yellow"/>
        </w:rPr>
        <w:t xml:space="preserve">Clause </w:t>
      </w:r>
      <w:r w:rsidR="000A49B5">
        <w:rPr>
          <w:i/>
          <w:sz w:val="24"/>
          <w:szCs w:val="24"/>
          <w:highlight w:val="yellow"/>
          <w:lang w:eastAsia="zh-CN"/>
        </w:rPr>
        <w:t>3</w:t>
      </w:r>
      <w:r>
        <w:rPr>
          <w:i/>
          <w:sz w:val="24"/>
          <w:szCs w:val="24"/>
          <w:highlight w:val="yellow"/>
          <w:lang w:eastAsia="zh-CN"/>
        </w:rPr>
        <w:t>6</w:t>
      </w:r>
      <w:r w:rsidR="000A49B5">
        <w:rPr>
          <w:i/>
          <w:sz w:val="24"/>
          <w:szCs w:val="24"/>
          <w:highlight w:val="yellow"/>
          <w:lang w:eastAsia="zh-CN"/>
        </w:rPr>
        <w:t>.</w:t>
      </w:r>
      <w:r>
        <w:rPr>
          <w:i/>
          <w:sz w:val="24"/>
          <w:szCs w:val="24"/>
          <w:highlight w:val="yellow"/>
          <w:lang w:eastAsia="zh-CN"/>
        </w:rPr>
        <w:t>3.</w:t>
      </w:r>
      <w:r w:rsidR="000A49B5">
        <w:rPr>
          <w:i/>
          <w:sz w:val="24"/>
          <w:szCs w:val="24"/>
          <w:highlight w:val="yellow"/>
          <w:lang w:eastAsia="zh-CN"/>
        </w:rPr>
        <w:t>1</w:t>
      </w:r>
      <w:r>
        <w:rPr>
          <w:i/>
          <w:sz w:val="24"/>
          <w:szCs w:val="24"/>
          <w:highlight w:val="yellow"/>
          <w:lang w:eastAsia="zh-CN"/>
        </w:rPr>
        <w:t>2</w:t>
      </w:r>
      <w:r w:rsidR="000A49B5">
        <w:rPr>
          <w:i/>
          <w:sz w:val="24"/>
          <w:szCs w:val="24"/>
          <w:highlight w:val="yellow"/>
          <w:lang w:eastAsia="zh-CN"/>
        </w:rPr>
        <w:t>.</w:t>
      </w:r>
      <w:r>
        <w:rPr>
          <w:i/>
          <w:sz w:val="24"/>
          <w:szCs w:val="24"/>
          <w:highlight w:val="yellow"/>
          <w:lang w:eastAsia="zh-CN"/>
        </w:rPr>
        <w:t>3.5</w:t>
      </w:r>
      <w:r w:rsidR="002F7A56" w:rsidRPr="00271A96">
        <w:rPr>
          <w:sz w:val="24"/>
          <w:szCs w:val="24"/>
          <w:highlight w:val="yellow"/>
        </w:rPr>
        <w:t>:</w:t>
      </w:r>
    </w:p>
    <w:p w14:paraId="4AD53673" w14:textId="77777777" w:rsidR="002F7A56" w:rsidRPr="00271A96" w:rsidRDefault="002F7A56" w:rsidP="002F7A56">
      <w:pPr>
        <w:autoSpaceDE w:val="0"/>
        <w:autoSpaceDN w:val="0"/>
        <w:adjustRightInd w:val="0"/>
        <w:rPr>
          <w:sz w:val="24"/>
          <w:szCs w:val="24"/>
          <w:lang w:val="en-US" w:eastAsia="zh-CN"/>
        </w:rPr>
      </w:pPr>
    </w:p>
    <w:p w14:paraId="7096AAB2" w14:textId="635E5144" w:rsidR="002F7A56" w:rsidRPr="00FC1BB5" w:rsidRDefault="00F72EC5" w:rsidP="002F7A56">
      <w:pPr>
        <w:pStyle w:val="ListParagraph"/>
        <w:numPr>
          <w:ilvl w:val="0"/>
          <w:numId w:val="33"/>
        </w:numPr>
        <w:autoSpaceDE w:val="0"/>
        <w:autoSpaceDN w:val="0"/>
        <w:adjustRightInd w:val="0"/>
        <w:rPr>
          <w:color w:val="000000"/>
          <w:lang w:eastAsia="zh-CN"/>
        </w:rPr>
      </w:pPr>
      <w:r>
        <w:rPr>
          <w:color w:val="000000"/>
          <w:highlight w:val="yellow"/>
          <w:lang w:eastAsia="zh-CN"/>
        </w:rPr>
        <w:t>On P</w:t>
      </w:r>
      <w:r w:rsidR="00E60C86">
        <w:rPr>
          <w:color w:val="000000"/>
          <w:highlight w:val="yellow"/>
          <w:lang w:eastAsia="zh-CN"/>
        </w:rPr>
        <w:t>291</w:t>
      </w:r>
      <w:r w:rsidR="002F7A56" w:rsidRPr="00FC1BB5">
        <w:rPr>
          <w:color w:val="000000"/>
          <w:highlight w:val="yellow"/>
          <w:lang w:eastAsia="zh-CN"/>
        </w:rPr>
        <w:t>L</w:t>
      </w:r>
      <w:r w:rsidR="00E60C86">
        <w:rPr>
          <w:color w:val="000000"/>
          <w:highlight w:val="yellow"/>
          <w:lang w:eastAsia="zh-CN"/>
        </w:rPr>
        <w:t>1</w:t>
      </w:r>
      <w:r>
        <w:rPr>
          <w:color w:val="000000"/>
          <w:highlight w:val="yellow"/>
          <w:lang w:eastAsia="zh-CN"/>
        </w:rPr>
        <w:t>0</w:t>
      </w:r>
      <w:r w:rsidR="00113139">
        <w:rPr>
          <w:color w:val="000000"/>
          <w:highlight w:val="yellow"/>
          <w:lang w:eastAsia="zh-CN"/>
        </w:rPr>
        <w:t xml:space="preserve"> (CID #</w:t>
      </w:r>
      <w:r w:rsidR="00271E7E">
        <w:rPr>
          <w:color w:val="000000"/>
          <w:highlight w:val="yellow"/>
          <w:lang w:eastAsia="zh-CN"/>
        </w:rPr>
        <w:t>2649</w:t>
      </w:r>
      <w:r w:rsidR="002F7A56" w:rsidRPr="00FC1BB5">
        <w:rPr>
          <w:color w:val="000000"/>
          <w:highlight w:val="yellow"/>
          <w:lang w:eastAsia="zh-CN"/>
        </w:rPr>
        <w:t>):</w:t>
      </w:r>
    </w:p>
    <w:p w14:paraId="3322B93D" w14:textId="77777777" w:rsidR="00E60C86" w:rsidRDefault="00E60C86" w:rsidP="00E60C86">
      <w:pPr>
        <w:autoSpaceDE w:val="0"/>
        <w:autoSpaceDN w:val="0"/>
        <w:adjustRightInd w:val="0"/>
        <w:jc w:val="center"/>
        <w:rPr>
          <w:rFonts w:ascii="TimesNewRomanPSMT" w:eastAsia="TimesNewRomanPSMT" w:cs="TimesNewRomanPSMT"/>
          <w:b/>
          <w:bCs/>
          <w:szCs w:val="22"/>
        </w:rPr>
      </w:pPr>
    </w:p>
    <w:p w14:paraId="75996D2F" w14:textId="7E4FDD27" w:rsidR="00E60C86" w:rsidRPr="00405BEE" w:rsidRDefault="00E60C86" w:rsidP="00E60C86">
      <w:pPr>
        <w:autoSpaceDE w:val="0"/>
        <w:autoSpaceDN w:val="0"/>
        <w:adjustRightInd w:val="0"/>
        <w:jc w:val="center"/>
        <w:rPr>
          <w:rFonts w:ascii="TimesNewRomanPSMT" w:eastAsia="TimesNewRomanPSMT" w:cs="TimesNewRomanPSMT"/>
          <w:b/>
          <w:bCs/>
          <w:sz w:val="24"/>
          <w:szCs w:val="24"/>
          <w:lang w:val="en-US"/>
        </w:rPr>
      </w:pPr>
      <w:r w:rsidRPr="00405BEE">
        <w:rPr>
          <w:rFonts w:ascii="TimesNewRomanPSMT" w:eastAsia="TimesNewRomanPSMT" w:cs="TimesNewRomanPSMT"/>
          <w:b/>
          <w:bCs/>
          <w:sz w:val="24"/>
          <w:szCs w:val="24"/>
        </w:rPr>
        <w:t>Table 36-</w:t>
      </w:r>
      <w:r w:rsidR="00B42569" w:rsidRPr="00405BEE">
        <w:rPr>
          <w:rFonts w:ascii="TimesNewRomanPSMT" w:eastAsia="TimesNewRomanPSMT" w:cs="TimesNewRomanPSMT"/>
          <w:b/>
          <w:bCs/>
          <w:sz w:val="24"/>
          <w:szCs w:val="24"/>
        </w:rPr>
        <w:t>35</w:t>
      </w:r>
      <w:r w:rsidRPr="00405BEE">
        <w:rPr>
          <w:rFonts w:ascii="TimesNewRomanPSMT" w:eastAsia="TimesNewRomanPSMT" w:cs="TimesNewRomanPSMT"/>
          <w:b/>
          <w:bCs/>
          <w:sz w:val="24"/>
          <w:szCs w:val="24"/>
        </w:rPr>
        <w:t xml:space="preserve"> </w:t>
      </w:r>
      <m:oMath>
        <m:sSub>
          <m:sSubPr>
            <m:ctrlPr>
              <w:rPr>
                <w:rFonts w:ascii="Cambria Math" w:eastAsia="TimesNewRomanPSMT" w:hAnsi="Cambria Math" w:cs="TimesNewRomanPSMT"/>
                <w:b/>
                <w:bCs/>
                <w:i/>
                <w:sz w:val="24"/>
                <w:szCs w:val="24"/>
              </w:rPr>
            </m:ctrlPr>
          </m:sSubPr>
          <m:e>
            <m:r>
              <m:rPr>
                <m:sty m:val="bi"/>
              </m:rPr>
              <w:rPr>
                <w:rFonts w:ascii="Cambria Math" w:eastAsia="TimesNewRomanPSMT" w:hAnsi="Cambria Math" w:cs="TimesNewRomanPSMT"/>
                <w:sz w:val="24"/>
                <w:szCs w:val="24"/>
              </w:rPr>
              <m:t>N</m:t>
            </m:r>
          </m:e>
          <m:sub>
            <m:r>
              <m:rPr>
                <m:sty m:val="bi"/>
              </m:rPr>
              <w:rPr>
                <w:rFonts w:ascii="Cambria Math" w:eastAsia="TimesNewRomanPSMT" w:hAnsi="Cambria Math" w:cs="TimesNewRomanPSMT"/>
                <w:sz w:val="24"/>
                <w:szCs w:val="24"/>
              </w:rPr>
              <m:t>SD,short</m:t>
            </m:r>
          </m:sub>
        </m:sSub>
      </m:oMath>
      <w:r w:rsidRPr="00405BEE">
        <w:rPr>
          <w:rFonts w:ascii="TimesNewRomanPSMT" w:eastAsia="TimesNewRomanPSMT" w:cs="TimesNewRomanPSMT"/>
          <w:b/>
          <w:bCs/>
          <w:sz w:val="24"/>
          <w:szCs w:val="24"/>
        </w:rPr>
        <w:t xml:space="preserve"> values</w:t>
      </w:r>
      <w:r w:rsidRPr="00405BEE">
        <w:rPr>
          <w:rFonts w:ascii="TimesNewRomanPSMT" w:eastAsia="TimesNewRomanPSMT" w:cs="TimesNewRomanPSMT"/>
          <w:sz w:val="24"/>
          <w:szCs w:val="24"/>
        </w:rPr>
        <w:t xml:space="preserve"> </w:t>
      </w:r>
      <w:r w:rsidR="002F0D61" w:rsidRPr="00405BEE">
        <w:rPr>
          <w:rFonts w:ascii="TimesNewRomanPSMT" w:eastAsia="TimesNewRomanPSMT" w:cs="TimesNewRomanPSMT"/>
          <w:sz w:val="24"/>
          <w:szCs w:val="24"/>
        </w:rPr>
        <w:t>for EHT-</w:t>
      </w:r>
      <w:r w:rsidRPr="00405BEE">
        <w:rPr>
          <w:rFonts w:ascii="TimesNewRomanPSMT" w:eastAsia="TimesNewRomanPSMT" w:cs="TimesNewRomanPSMT"/>
          <w:sz w:val="24"/>
          <w:szCs w:val="24"/>
        </w:rPr>
        <w:t xml:space="preserve"> MCS values from 0 to 13</w:t>
      </w:r>
      <w:r w:rsidR="002F0D61" w:rsidRPr="00405BEE">
        <w:rPr>
          <w:rFonts w:ascii="TimesNewRomanPSMT" w:eastAsia="TimesNewRomanPSMT" w:cs="TimesNewRomanPSMT"/>
          <w:sz w:val="24"/>
          <w:szCs w:val="24"/>
        </w:rPr>
        <w:t xml:space="preserve"> and 15 (continued)</w:t>
      </w:r>
    </w:p>
    <w:p w14:paraId="19FE8CAD" w14:textId="77777777" w:rsidR="00E60C86" w:rsidRDefault="00E60C86" w:rsidP="00E60C86">
      <w:pPr>
        <w:autoSpaceDE w:val="0"/>
        <w:autoSpaceDN w:val="0"/>
        <w:adjustRightInd w:val="0"/>
        <w:rPr>
          <w:rFonts w:ascii="TimesNewRomanPSMT" w:eastAsia="TimesNewRomanPSMT" w:cs="TimesNewRomanPSMT"/>
          <w:sz w:val="20"/>
          <w:lang w:val="en-US"/>
        </w:rPr>
      </w:pPr>
    </w:p>
    <w:tbl>
      <w:tblPr>
        <w:tblStyle w:val="TableGrid"/>
        <w:tblW w:w="0" w:type="auto"/>
        <w:tblInd w:w="1750" w:type="dxa"/>
        <w:tblLook w:val="04A0" w:firstRow="1" w:lastRow="0" w:firstColumn="1" w:lastColumn="0" w:noHBand="0" w:noVBand="1"/>
      </w:tblPr>
      <w:tblGrid>
        <w:gridCol w:w="2374"/>
        <w:gridCol w:w="2301"/>
        <w:gridCol w:w="2138"/>
      </w:tblGrid>
      <w:tr w:rsidR="00E60C86" w14:paraId="741C391D" w14:textId="77777777" w:rsidTr="002F0D61">
        <w:tc>
          <w:tcPr>
            <w:tcW w:w="2374" w:type="dxa"/>
            <w:vMerge w:val="restart"/>
          </w:tcPr>
          <w:p w14:paraId="55679234" w14:textId="77777777" w:rsidR="00E60C86" w:rsidRPr="00A10365" w:rsidRDefault="00E60C86" w:rsidP="00C71737">
            <w:pPr>
              <w:autoSpaceDE w:val="0"/>
              <w:autoSpaceDN w:val="0"/>
              <w:adjustRightInd w:val="0"/>
              <w:jc w:val="center"/>
              <w:rPr>
                <w:rFonts w:ascii="TimesNewRomanPSMT" w:eastAsia="TimesNewRomanPSMT" w:cs="TimesNewRomanPSMT"/>
                <w:b/>
                <w:bCs/>
                <w:sz w:val="24"/>
                <w:szCs w:val="24"/>
              </w:rPr>
            </w:pPr>
            <w:r w:rsidRPr="00A10365">
              <w:rPr>
                <w:rFonts w:ascii="TimesNewRomanPSMT" w:eastAsia="TimesNewRomanPSMT" w:cs="TimesNewRomanPSMT"/>
                <w:b/>
                <w:bCs/>
                <w:sz w:val="24"/>
                <w:szCs w:val="24"/>
              </w:rPr>
              <w:t>RU/MRU size</w:t>
            </w:r>
          </w:p>
        </w:tc>
        <w:tc>
          <w:tcPr>
            <w:tcW w:w="4439" w:type="dxa"/>
            <w:gridSpan w:val="2"/>
          </w:tcPr>
          <w:p w14:paraId="0160A811" w14:textId="77777777" w:rsidR="00E60C86" w:rsidRPr="00A10365" w:rsidRDefault="00E60C86" w:rsidP="00C71737">
            <w:pPr>
              <w:autoSpaceDE w:val="0"/>
              <w:autoSpaceDN w:val="0"/>
              <w:adjustRightInd w:val="0"/>
              <w:jc w:val="center"/>
              <w:rPr>
                <w:b/>
                <w:bCs/>
                <w:sz w:val="24"/>
                <w:szCs w:val="24"/>
              </w:rPr>
            </w:pPr>
            <m:oMathPara>
              <m:oMath>
                <m:sSub>
                  <m:sSubPr>
                    <m:ctrlPr>
                      <w:rPr>
                        <w:rFonts w:ascii="Cambria Math" w:eastAsia="TimesNewRomanPSMT" w:hAnsi="Cambria Math" w:cs="TimesNewRomanPSMT"/>
                        <w:b/>
                        <w:bCs/>
                        <w:i/>
                        <w:sz w:val="24"/>
                        <w:szCs w:val="24"/>
                      </w:rPr>
                    </m:ctrlPr>
                  </m:sSubPr>
                  <m:e>
                    <m:r>
                      <m:rPr>
                        <m:sty m:val="bi"/>
                      </m:rPr>
                      <w:rPr>
                        <w:rFonts w:ascii="Cambria Math" w:eastAsia="TimesNewRomanPSMT" w:hAnsi="Cambria Math" w:cs="TimesNewRomanPSMT"/>
                        <w:sz w:val="24"/>
                        <w:szCs w:val="24"/>
                      </w:rPr>
                      <m:t>N</m:t>
                    </m:r>
                  </m:e>
                  <m:sub>
                    <m:r>
                      <m:rPr>
                        <m:sty m:val="bi"/>
                      </m:rPr>
                      <w:rPr>
                        <w:rFonts w:ascii="Cambria Math" w:eastAsia="TimesNewRomanPSMT" w:hAnsi="Cambria Math" w:cs="TimesNewRomanPSMT"/>
                        <w:sz w:val="24"/>
                        <w:szCs w:val="24"/>
                      </w:rPr>
                      <m:t>SD,short</m:t>
                    </m:r>
                  </m:sub>
                </m:sSub>
              </m:oMath>
            </m:oMathPara>
          </w:p>
        </w:tc>
      </w:tr>
      <w:tr w:rsidR="002F0D61" w14:paraId="475AE3E1" w14:textId="77777777" w:rsidTr="002F0D61">
        <w:tc>
          <w:tcPr>
            <w:tcW w:w="2374" w:type="dxa"/>
            <w:vMerge/>
          </w:tcPr>
          <w:p w14:paraId="79C7FC6D"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p>
        </w:tc>
        <w:tc>
          <w:tcPr>
            <w:tcW w:w="2301" w:type="dxa"/>
          </w:tcPr>
          <w:p w14:paraId="082BE6C0" w14:textId="77777777" w:rsidR="002F0D61" w:rsidRPr="00A10365" w:rsidRDefault="002F0D61" w:rsidP="00C71737">
            <w:pPr>
              <w:autoSpaceDE w:val="0"/>
              <w:autoSpaceDN w:val="0"/>
              <w:adjustRightInd w:val="0"/>
              <w:jc w:val="center"/>
              <w:rPr>
                <w:rFonts w:ascii="TimesNewRomanPSMT" w:eastAsia="TimesNewRomanPSMT" w:cs="TimesNewRomanPSMT"/>
                <w:b/>
                <w:bCs/>
                <w:sz w:val="24"/>
                <w:szCs w:val="24"/>
              </w:rPr>
            </w:pPr>
            <w:r w:rsidRPr="00A10365">
              <w:rPr>
                <w:rFonts w:ascii="TimesNewRomanPSMT" w:eastAsia="TimesNewRomanPSMT" w:cs="TimesNewRomanPSMT"/>
                <w:b/>
                <w:bCs/>
                <w:sz w:val="24"/>
                <w:szCs w:val="24"/>
              </w:rPr>
              <w:t>MCS</w:t>
            </w:r>
            <m:oMath>
              <m:r>
                <m:rPr>
                  <m:sty m:val="bi"/>
                </m:rPr>
                <w:rPr>
                  <w:rFonts w:ascii="Cambria Math" w:eastAsia="TimesNewRomanPSMT" w:hAnsi="Cambria Math" w:cs="TimesNewRomanPSMT"/>
                  <w:sz w:val="24"/>
                  <w:szCs w:val="24"/>
                </w:rPr>
                <m:t>∈[0,13]</m:t>
              </m:r>
            </m:oMath>
          </w:p>
        </w:tc>
        <w:tc>
          <w:tcPr>
            <w:tcW w:w="2138" w:type="dxa"/>
          </w:tcPr>
          <w:p w14:paraId="173FFEB0" w14:textId="77777777" w:rsidR="002F0D61" w:rsidRPr="00A10365" w:rsidRDefault="002F0D61" w:rsidP="00C71737">
            <w:pPr>
              <w:autoSpaceDE w:val="0"/>
              <w:autoSpaceDN w:val="0"/>
              <w:adjustRightInd w:val="0"/>
              <w:jc w:val="center"/>
              <w:rPr>
                <w:rFonts w:ascii="TimesNewRomanPSMT" w:eastAsia="TimesNewRomanPSMT" w:cs="TimesNewRomanPSMT"/>
                <w:b/>
                <w:bCs/>
                <w:sz w:val="24"/>
                <w:szCs w:val="24"/>
              </w:rPr>
            </w:pPr>
            <w:r w:rsidRPr="00A10365">
              <w:rPr>
                <w:rFonts w:ascii="TimesNewRomanPSMT" w:eastAsia="TimesNewRomanPSMT" w:cs="TimesNewRomanPSMT"/>
                <w:b/>
                <w:bCs/>
                <w:sz w:val="24"/>
                <w:szCs w:val="24"/>
              </w:rPr>
              <w:t>MCS = 15</w:t>
            </w:r>
          </w:p>
        </w:tc>
      </w:tr>
      <w:tr w:rsidR="002F0D61" w14:paraId="1C992AC2" w14:textId="77777777" w:rsidTr="002F0D61">
        <w:tc>
          <w:tcPr>
            <w:tcW w:w="2374" w:type="dxa"/>
          </w:tcPr>
          <w:p w14:paraId="7E033F38"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r w:rsidRPr="00A10365">
              <w:rPr>
                <w:rFonts w:ascii="TimesNewRomanPSMT" w:eastAsia="TimesNewRomanPSMT" w:cs="TimesNewRomanPSMT"/>
                <w:sz w:val="24"/>
                <w:szCs w:val="24"/>
              </w:rPr>
              <w:t>2x996-tone</w:t>
            </w:r>
          </w:p>
        </w:tc>
        <w:tc>
          <w:tcPr>
            <w:tcW w:w="2301" w:type="dxa"/>
          </w:tcPr>
          <w:p w14:paraId="5D9D393C"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r w:rsidRPr="00A10365">
              <w:rPr>
                <w:rFonts w:ascii="TimesNewRomanPSMT" w:eastAsia="TimesNewRomanPSMT" w:cs="TimesNewRomanPSMT"/>
                <w:sz w:val="24"/>
                <w:szCs w:val="24"/>
              </w:rPr>
              <w:t>492</w:t>
            </w:r>
          </w:p>
        </w:tc>
        <w:tc>
          <w:tcPr>
            <w:tcW w:w="2138" w:type="dxa"/>
          </w:tcPr>
          <w:p w14:paraId="73A9903B"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r w:rsidRPr="00A10365">
              <w:rPr>
                <w:rFonts w:ascii="TimesNewRomanPSMT" w:eastAsia="TimesNewRomanPSMT" w:cs="TimesNewRomanPSMT"/>
                <w:sz w:val="24"/>
                <w:szCs w:val="24"/>
              </w:rPr>
              <w:t>246</w:t>
            </w:r>
          </w:p>
        </w:tc>
      </w:tr>
      <w:tr w:rsidR="002F0D61" w14:paraId="397BF5E6" w14:textId="77777777" w:rsidTr="002F0D61">
        <w:tc>
          <w:tcPr>
            <w:tcW w:w="2374" w:type="dxa"/>
          </w:tcPr>
          <w:p w14:paraId="3B0A1C42"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r w:rsidRPr="00A10365">
              <w:rPr>
                <w:rFonts w:ascii="TimesNewRomanPSMT" w:eastAsia="TimesNewRomanPSMT" w:cs="TimesNewRomanPSMT"/>
                <w:sz w:val="24"/>
                <w:szCs w:val="24"/>
              </w:rPr>
              <w:t>2x996+484-tone</w:t>
            </w:r>
          </w:p>
        </w:tc>
        <w:tc>
          <w:tcPr>
            <w:tcW w:w="2301" w:type="dxa"/>
          </w:tcPr>
          <w:p w14:paraId="0DEAEA45" w14:textId="77777777" w:rsidR="002F0D61" w:rsidRPr="00A10365" w:rsidRDefault="002F0D61" w:rsidP="00C71737">
            <w:pPr>
              <w:autoSpaceDE w:val="0"/>
              <w:autoSpaceDN w:val="0"/>
              <w:adjustRightInd w:val="0"/>
              <w:jc w:val="center"/>
              <w:rPr>
                <w:rFonts w:ascii="TimesNewRomanPSMT" w:eastAsia="TimesNewRomanPSMT" w:cs="TimesNewRomanPSMT"/>
                <w:color w:val="000000" w:themeColor="text1"/>
                <w:sz w:val="24"/>
                <w:szCs w:val="24"/>
              </w:rPr>
            </w:pPr>
            <w:r w:rsidRPr="00A10365">
              <w:rPr>
                <w:rFonts w:ascii="TimesNewRomanPSMT" w:eastAsia="TimesNewRomanPSMT" w:cs="TimesNewRomanPSMT"/>
                <w:color w:val="000000" w:themeColor="text1"/>
                <w:sz w:val="24"/>
                <w:szCs w:val="24"/>
              </w:rPr>
              <w:t xml:space="preserve">612 </w:t>
            </w:r>
          </w:p>
        </w:tc>
        <w:tc>
          <w:tcPr>
            <w:tcW w:w="2138" w:type="dxa"/>
          </w:tcPr>
          <w:p w14:paraId="082A07D3" w14:textId="37FB8834" w:rsidR="002F0D61" w:rsidRPr="00A10365" w:rsidRDefault="002F0D61" w:rsidP="00C71737">
            <w:pPr>
              <w:autoSpaceDE w:val="0"/>
              <w:autoSpaceDN w:val="0"/>
              <w:adjustRightInd w:val="0"/>
              <w:jc w:val="center"/>
              <w:rPr>
                <w:rFonts w:ascii="TimesNewRomanPSMT" w:eastAsia="TimesNewRomanPSMT" w:cs="TimesNewRomanPSMT"/>
                <w:color w:val="000000" w:themeColor="text1"/>
                <w:sz w:val="24"/>
                <w:szCs w:val="24"/>
              </w:rPr>
            </w:pPr>
            <w:del w:id="37" w:author="Yan(msi) Zhang" w:date="2021-02-16T18:17:00Z">
              <w:r w:rsidRPr="00A10365" w:rsidDel="007A7E36">
                <w:rPr>
                  <w:rFonts w:ascii="TimesNewRomanPSMT" w:eastAsia="TimesNewRomanPSMT" w:cs="TimesNewRomanPSMT"/>
                  <w:color w:val="000000" w:themeColor="text1"/>
                  <w:sz w:val="24"/>
                  <w:szCs w:val="24"/>
                </w:rPr>
                <w:delText xml:space="preserve">306 </w:delText>
              </w:r>
            </w:del>
            <w:ins w:id="38" w:author="Yan(msi) Zhang" w:date="2021-02-16T18:17:00Z">
              <w:r w:rsidR="007A7E36" w:rsidRPr="00A10365">
                <w:rPr>
                  <w:rFonts w:ascii="TimesNewRomanPSMT" w:eastAsia="TimesNewRomanPSMT" w:cs="TimesNewRomanPSMT"/>
                  <w:color w:val="000000" w:themeColor="text1"/>
                  <w:sz w:val="24"/>
                  <w:szCs w:val="24"/>
                </w:rPr>
                <w:t>N</w:t>
              </w:r>
            </w:ins>
            <w:ins w:id="39" w:author="Yan(msi) Zhang" w:date="2021-02-16T18:21:00Z">
              <w:r w:rsidR="00C22AEB" w:rsidRPr="00A10365">
                <w:rPr>
                  <w:rFonts w:ascii="TimesNewRomanPSMT" w:eastAsia="TimesNewRomanPSMT" w:cs="TimesNewRomanPSMT"/>
                  <w:color w:val="000000" w:themeColor="text1"/>
                  <w:sz w:val="24"/>
                  <w:szCs w:val="24"/>
                </w:rPr>
                <w:t>/</w:t>
              </w:r>
            </w:ins>
            <w:ins w:id="40" w:author="Yan(msi) Zhang" w:date="2021-02-16T18:17:00Z">
              <w:r w:rsidR="007A7E36" w:rsidRPr="00A10365">
                <w:rPr>
                  <w:rFonts w:ascii="TimesNewRomanPSMT" w:eastAsia="TimesNewRomanPSMT" w:cs="TimesNewRomanPSMT"/>
                  <w:color w:val="000000" w:themeColor="text1"/>
                  <w:sz w:val="24"/>
                  <w:szCs w:val="24"/>
                </w:rPr>
                <w:t>A</w:t>
              </w:r>
            </w:ins>
          </w:p>
        </w:tc>
      </w:tr>
      <w:tr w:rsidR="002F0D61" w14:paraId="0EE96B87" w14:textId="77777777" w:rsidTr="002F0D61">
        <w:tc>
          <w:tcPr>
            <w:tcW w:w="2374" w:type="dxa"/>
          </w:tcPr>
          <w:p w14:paraId="6395558A"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r w:rsidRPr="00A10365">
              <w:rPr>
                <w:rFonts w:ascii="TimesNewRomanPSMT" w:eastAsia="TimesNewRomanPSMT" w:cs="TimesNewRomanPSMT"/>
                <w:sz w:val="24"/>
                <w:szCs w:val="24"/>
              </w:rPr>
              <w:t>3x996-tone</w:t>
            </w:r>
          </w:p>
        </w:tc>
        <w:tc>
          <w:tcPr>
            <w:tcW w:w="2301" w:type="dxa"/>
          </w:tcPr>
          <w:p w14:paraId="72FF78EE" w14:textId="77777777" w:rsidR="002F0D61" w:rsidRPr="00A10365" w:rsidRDefault="002F0D61" w:rsidP="00C71737">
            <w:pPr>
              <w:autoSpaceDE w:val="0"/>
              <w:autoSpaceDN w:val="0"/>
              <w:adjustRightInd w:val="0"/>
              <w:jc w:val="center"/>
              <w:rPr>
                <w:rFonts w:ascii="TimesNewRomanPSMT" w:eastAsia="TimesNewRomanPSMT" w:cs="TimesNewRomanPSMT"/>
                <w:color w:val="000000" w:themeColor="text1"/>
                <w:sz w:val="24"/>
                <w:szCs w:val="24"/>
              </w:rPr>
            </w:pPr>
            <w:r w:rsidRPr="00A10365">
              <w:rPr>
                <w:rFonts w:ascii="TimesNewRomanPSMT" w:eastAsia="TimesNewRomanPSMT" w:cs="TimesNewRomanPSMT"/>
                <w:color w:val="000000" w:themeColor="text1"/>
                <w:sz w:val="24"/>
                <w:szCs w:val="24"/>
              </w:rPr>
              <w:t xml:space="preserve">732 </w:t>
            </w:r>
          </w:p>
        </w:tc>
        <w:tc>
          <w:tcPr>
            <w:tcW w:w="2138" w:type="dxa"/>
          </w:tcPr>
          <w:p w14:paraId="4DCF2E95" w14:textId="04624B85" w:rsidR="002F0D61" w:rsidRPr="00A10365" w:rsidRDefault="009657C9" w:rsidP="00C71737">
            <w:pPr>
              <w:autoSpaceDE w:val="0"/>
              <w:autoSpaceDN w:val="0"/>
              <w:adjustRightInd w:val="0"/>
              <w:jc w:val="center"/>
              <w:rPr>
                <w:rFonts w:ascii="TimesNewRomanPSMT" w:eastAsia="TimesNewRomanPSMT" w:cs="TimesNewRomanPSMT"/>
                <w:color w:val="000000" w:themeColor="text1"/>
                <w:sz w:val="24"/>
                <w:szCs w:val="24"/>
              </w:rPr>
            </w:pPr>
            <w:r w:rsidRPr="00A10365">
              <w:rPr>
                <w:rFonts w:ascii="TimesNewRomanPSMT" w:eastAsia="TimesNewRomanPSMT" w:cs="TimesNewRomanPSMT"/>
                <w:color w:val="000000" w:themeColor="text1"/>
                <w:sz w:val="24"/>
                <w:szCs w:val="24"/>
              </w:rPr>
              <w:t>366</w:t>
            </w:r>
          </w:p>
        </w:tc>
      </w:tr>
      <w:tr w:rsidR="002F0D61" w14:paraId="272ED41E" w14:textId="77777777" w:rsidTr="002F0D61">
        <w:tc>
          <w:tcPr>
            <w:tcW w:w="2374" w:type="dxa"/>
          </w:tcPr>
          <w:p w14:paraId="2BCECC79"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r w:rsidRPr="00A10365">
              <w:rPr>
                <w:rFonts w:ascii="TimesNewRomanPSMT" w:eastAsia="TimesNewRomanPSMT" w:cs="TimesNewRomanPSMT"/>
                <w:sz w:val="24"/>
                <w:szCs w:val="24"/>
              </w:rPr>
              <w:t>3x996+484-tone</w:t>
            </w:r>
          </w:p>
        </w:tc>
        <w:tc>
          <w:tcPr>
            <w:tcW w:w="2301" w:type="dxa"/>
          </w:tcPr>
          <w:p w14:paraId="3786FACD" w14:textId="77777777" w:rsidR="002F0D61" w:rsidRPr="00A10365" w:rsidRDefault="002F0D61" w:rsidP="00C71737">
            <w:pPr>
              <w:autoSpaceDE w:val="0"/>
              <w:autoSpaceDN w:val="0"/>
              <w:adjustRightInd w:val="0"/>
              <w:jc w:val="center"/>
              <w:rPr>
                <w:rFonts w:ascii="TimesNewRomanPSMT" w:eastAsia="TimesNewRomanPSMT" w:cs="TimesNewRomanPSMT"/>
                <w:color w:val="000000" w:themeColor="text1"/>
                <w:sz w:val="24"/>
                <w:szCs w:val="24"/>
              </w:rPr>
            </w:pPr>
            <w:r w:rsidRPr="00A10365">
              <w:rPr>
                <w:rFonts w:ascii="TimesNewRomanPSMT" w:eastAsia="TimesNewRomanPSMT" w:cs="TimesNewRomanPSMT"/>
                <w:color w:val="000000" w:themeColor="text1"/>
                <w:sz w:val="24"/>
                <w:szCs w:val="24"/>
              </w:rPr>
              <w:t xml:space="preserve">852 </w:t>
            </w:r>
          </w:p>
        </w:tc>
        <w:tc>
          <w:tcPr>
            <w:tcW w:w="2138" w:type="dxa"/>
          </w:tcPr>
          <w:p w14:paraId="505050D4" w14:textId="47A4F594" w:rsidR="002F0D61" w:rsidRPr="00A10365" w:rsidRDefault="002F0D61" w:rsidP="00C71737">
            <w:pPr>
              <w:autoSpaceDE w:val="0"/>
              <w:autoSpaceDN w:val="0"/>
              <w:adjustRightInd w:val="0"/>
              <w:jc w:val="center"/>
              <w:rPr>
                <w:rFonts w:ascii="TimesNewRomanPSMT" w:eastAsia="TimesNewRomanPSMT" w:cs="TimesNewRomanPSMT"/>
                <w:color w:val="000000" w:themeColor="text1"/>
                <w:sz w:val="24"/>
                <w:szCs w:val="24"/>
              </w:rPr>
            </w:pPr>
            <w:del w:id="41" w:author="Yan(msi) Zhang" w:date="2021-02-16T18:18:00Z">
              <w:r w:rsidRPr="00A10365" w:rsidDel="007A7E36">
                <w:rPr>
                  <w:rFonts w:ascii="TimesNewRomanPSMT" w:eastAsia="TimesNewRomanPSMT" w:cs="TimesNewRomanPSMT"/>
                  <w:color w:val="000000" w:themeColor="text1"/>
                  <w:sz w:val="24"/>
                  <w:szCs w:val="24"/>
                </w:rPr>
                <w:delText xml:space="preserve">426 </w:delText>
              </w:r>
            </w:del>
            <w:ins w:id="42" w:author="Yan(msi) Zhang" w:date="2021-02-16T18:18:00Z">
              <w:r w:rsidR="007A7E36" w:rsidRPr="00A10365">
                <w:rPr>
                  <w:rFonts w:ascii="TimesNewRomanPSMT" w:eastAsia="TimesNewRomanPSMT" w:cs="TimesNewRomanPSMT"/>
                  <w:color w:val="000000" w:themeColor="text1"/>
                  <w:sz w:val="24"/>
                  <w:szCs w:val="24"/>
                </w:rPr>
                <w:t>N</w:t>
              </w:r>
            </w:ins>
            <w:ins w:id="43" w:author="Yan(msi) Zhang" w:date="2021-02-16T18:21:00Z">
              <w:r w:rsidR="00C22AEB" w:rsidRPr="00A10365">
                <w:rPr>
                  <w:rFonts w:ascii="TimesNewRomanPSMT" w:eastAsia="TimesNewRomanPSMT" w:cs="TimesNewRomanPSMT"/>
                  <w:color w:val="000000" w:themeColor="text1"/>
                  <w:sz w:val="24"/>
                  <w:szCs w:val="24"/>
                </w:rPr>
                <w:t>/</w:t>
              </w:r>
            </w:ins>
            <w:ins w:id="44" w:author="Yan(msi) Zhang" w:date="2021-02-16T18:18:00Z">
              <w:r w:rsidR="007A7E36" w:rsidRPr="00A10365">
                <w:rPr>
                  <w:rFonts w:ascii="TimesNewRomanPSMT" w:eastAsia="TimesNewRomanPSMT" w:cs="TimesNewRomanPSMT"/>
                  <w:color w:val="000000" w:themeColor="text1"/>
                  <w:sz w:val="24"/>
                  <w:szCs w:val="24"/>
                </w:rPr>
                <w:t>A</w:t>
              </w:r>
            </w:ins>
          </w:p>
        </w:tc>
      </w:tr>
      <w:tr w:rsidR="002F0D61" w14:paraId="7B91836C" w14:textId="77777777" w:rsidTr="002F0D61">
        <w:tc>
          <w:tcPr>
            <w:tcW w:w="2374" w:type="dxa"/>
          </w:tcPr>
          <w:p w14:paraId="4A8C3C71" w14:textId="77777777" w:rsidR="002F0D61" w:rsidRPr="00A10365" w:rsidRDefault="002F0D61" w:rsidP="00C71737">
            <w:pPr>
              <w:autoSpaceDE w:val="0"/>
              <w:autoSpaceDN w:val="0"/>
              <w:adjustRightInd w:val="0"/>
              <w:jc w:val="center"/>
              <w:rPr>
                <w:rFonts w:ascii="TimesNewRomanPSMT" w:eastAsia="TimesNewRomanPSMT" w:cs="TimesNewRomanPSMT"/>
                <w:sz w:val="24"/>
                <w:szCs w:val="24"/>
              </w:rPr>
            </w:pPr>
            <w:r w:rsidRPr="00A10365">
              <w:rPr>
                <w:rFonts w:ascii="TimesNewRomanPSMT" w:eastAsia="TimesNewRomanPSMT" w:cs="TimesNewRomanPSMT"/>
                <w:sz w:val="24"/>
                <w:szCs w:val="24"/>
              </w:rPr>
              <w:t>4x996-tone</w:t>
            </w:r>
          </w:p>
        </w:tc>
        <w:tc>
          <w:tcPr>
            <w:tcW w:w="2301" w:type="dxa"/>
          </w:tcPr>
          <w:p w14:paraId="00F7A813" w14:textId="77777777" w:rsidR="002F0D61" w:rsidRPr="00A10365" w:rsidRDefault="002F0D61" w:rsidP="00C71737">
            <w:pPr>
              <w:autoSpaceDE w:val="0"/>
              <w:autoSpaceDN w:val="0"/>
              <w:adjustRightInd w:val="0"/>
              <w:jc w:val="center"/>
              <w:rPr>
                <w:rFonts w:ascii="TimesNewRomanPSMT" w:eastAsia="TimesNewRomanPSMT" w:cs="TimesNewRomanPSMT"/>
                <w:color w:val="000000" w:themeColor="text1"/>
                <w:sz w:val="24"/>
                <w:szCs w:val="24"/>
              </w:rPr>
            </w:pPr>
            <w:r w:rsidRPr="00A10365">
              <w:rPr>
                <w:rFonts w:ascii="TimesNewRomanPSMT" w:eastAsia="TimesNewRomanPSMT" w:cs="TimesNewRomanPSMT"/>
                <w:color w:val="000000" w:themeColor="text1"/>
                <w:sz w:val="24"/>
                <w:szCs w:val="24"/>
              </w:rPr>
              <w:t xml:space="preserve">984 </w:t>
            </w:r>
          </w:p>
        </w:tc>
        <w:tc>
          <w:tcPr>
            <w:tcW w:w="2138" w:type="dxa"/>
          </w:tcPr>
          <w:p w14:paraId="37F79F65" w14:textId="77777777" w:rsidR="002F0D61" w:rsidRPr="00A10365" w:rsidRDefault="002F0D61" w:rsidP="00C71737">
            <w:pPr>
              <w:autoSpaceDE w:val="0"/>
              <w:autoSpaceDN w:val="0"/>
              <w:adjustRightInd w:val="0"/>
              <w:jc w:val="center"/>
              <w:rPr>
                <w:rFonts w:ascii="TimesNewRomanPSMT" w:eastAsia="TimesNewRomanPSMT" w:cs="TimesNewRomanPSMT"/>
                <w:color w:val="000000" w:themeColor="text1"/>
                <w:sz w:val="24"/>
                <w:szCs w:val="24"/>
              </w:rPr>
            </w:pPr>
            <w:r w:rsidRPr="00A10365">
              <w:rPr>
                <w:rFonts w:ascii="TimesNewRomanPSMT" w:eastAsia="TimesNewRomanPSMT" w:cs="TimesNewRomanPSMT"/>
                <w:color w:val="000000" w:themeColor="text1"/>
                <w:sz w:val="24"/>
                <w:szCs w:val="24"/>
              </w:rPr>
              <w:t xml:space="preserve">492 </w:t>
            </w:r>
          </w:p>
        </w:tc>
      </w:tr>
    </w:tbl>
    <w:p w14:paraId="186BC384" w14:textId="77777777" w:rsidR="00E60C86" w:rsidRDefault="00E60C86" w:rsidP="00E60C86">
      <w:pPr>
        <w:autoSpaceDE w:val="0"/>
        <w:autoSpaceDN w:val="0"/>
        <w:adjustRightInd w:val="0"/>
        <w:rPr>
          <w:rFonts w:ascii="TimesNewRomanPSMT" w:eastAsia="TimesNewRomanPSMT" w:cs="TimesNewRomanPSMT"/>
          <w:lang w:val="en-US"/>
        </w:rPr>
      </w:pPr>
    </w:p>
    <w:p w14:paraId="44BAC065" w14:textId="77777777" w:rsidR="00AE0342" w:rsidRDefault="00AE0342" w:rsidP="00AE0342">
      <w:pPr>
        <w:autoSpaceDE w:val="0"/>
        <w:autoSpaceDN w:val="0"/>
        <w:adjustRightInd w:val="0"/>
        <w:rPr>
          <w:rFonts w:ascii="Calibri" w:hAnsi="Calibri" w:cs="Arial"/>
          <w:sz w:val="24"/>
          <w:lang w:val="en-US" w:eastAsia="zh-CN"/>
        </w:rPr>
      </w:pPr>
    </w:p>
    <w:tbl>
      <w:tblPr>
        <w:tblW w:w="987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30"/>
        <w:gridCol w:w="2947"/>
        <w:gridCol w:w="1980"/>
      </w:tblGrid>
      <w:tr w:rsidR="00AE0342" w14:paraId="1B963F01" w14:textId="77777777" w:rsidTr="00C71737">
        <w:tc>
          <w:tcPr>
            <w:tcW w:w="720" w:type="dxa"/>
          </w:tcPr>
          <w:p w14:paraId="4B73AEAB" w14:textId="69F15588" w:rsidR="00AE0342" w:rsidRDefault="00B40BB0" w:rsidP="00C71737">
            <w:pPr>
              <w:rPr>
                <w:rFonts w:ascii="Arial" w:hAnsi="Arial" w:cs="Arial"/>
                <w:color w:val="000000"/>
                <w:sz w:val="20"/>
                <w:lang w:eastAsia="zh-CN"/>
              </w:rPr>
            </w:pPr>
            <w:r>
              <w:rPr>
                <w:rFonts w:ascii="Arial" w:hAnsi="Arial" w:cs="Arial"/>
                <w:color w:val="000000"/>
                <w:sz w:val="20"/>
                <w:lang w:eastAsia="zh-CN"/>
              </w:rPr>
              <w:t>2950</w:t>
            </w:r>
          </w:p>
        </w:tc>
        <w:tc>
          <w:tcPr>
            <w:tcW w:w="900" w:type="dxa"/>
          </w:tcPr>
          <w:p w14:paraId="3000B701" w14:textId="0D698B6F" w:rsidR="00AE0342" w:rsidRDefault="00AE0342" w:rsidP="00C71737">
            <w:pPr>
              <w:rPr>
                <w:rFonts w:ascii="Arial" w:hAnsi="Arial" w:cs="Arial"/>
                <w:sz w:val="20"/>
              </w:rPr>
            </w:pPr>
            <w:r>
              <w:rPr>
                <w:rFonts w:ascii="Arial" w:hAnsi="Arial" w:cs="Arial"/>
                <w:sz w:val="20"/>
              </w:rPr>
              <w:t>36.3.12.</w:t>
            </w:r>
            <w:r w:rsidR="00B40BB0">
              <w:rPr>
                <w:rFonts w:ascii="Arial" w:hAnsi="Arial" w:cs="Arial"/>
                <w:sz w:val="20"/>
              </w:rPr>
              <w:t>3.5</w:t>
            </w:r>
          </w:p>
        </w:tc>
        <w:tc>
          <w:tcPr>
            <w:tcW w:w="900" w:type="dxa"/>
          </w:tcPr>
          <w:p w14:paraId="267975E2" w14:textId="7F68C339" w:rsidR="00AE0342" w:rsidRDefault="008B20B2" w:rsidP="00C71737">
            <w:pPr>
              <w:rPr>
                <w:rFonts w:ascii="Arial" w:hAnsi="Arial" w:cs="Arial"/>
                <w:sz w:val="20"/>
              </w:rPr>
            </w:pPr>
            <w:r>
              <w:rPr>
                <w:rFonts w:ascii="Arial" w:hAnsi="Arial" w:cs="Arial"/>
                <w:sz w:val="20"/>
              </w:rPr>
              <w:t>291.40</w:t>
            </w:r>
          </w:p>
        </w:tc>
        <w:tc>
          <w:tcPr>
            <w:tcW w:w="2430" w:type="dxa"/>
          </w:tcPr>
          <w:p w14:paraId="1CAC34BF" w14:textId="43135AA9" w:rsidR="00AE0342" w:rsidRPr="007C23C9" w:rsidRDefault="008C3DBB" w:rsidP="00C71737">
            <w:pPr>
              <w:rPr>
                <w:rFonts w:ascii="Calibri" w:hAnsi="Calibri" w:cs="Arial"/>
              </w:rPr>
            </w:pPr>
            <w:r w:rsidRPr="008C3DBB">
              <w:rPr>
                <w:rFonts w:ascii="Arial" w:hAnsi="Arial" w:cs="Arial"/>
                <w:sz w:val="20"/>
              </w:rPr>
              <w:t>The equation has some typo. "^" should be "}"</w:t>
            </w:r>
          </w:p>
        </w:tc>
        <w:tc>
          <w:tcPr>
            <w:tcW w:w="2947" w:type="dxa"/>
          </w:tcPr>
          <w:p w14:paraId="15704E78" w14:textId="55CF141A" w:rsidR="00AE0342" w:rsidRPr="0030733C" w:rsidRDefault="008C3DBB" w:rsidP="00C71737">
            <w:pPr>
              <w:rPr>
                <w:rFonts w:ascii="Arial" w:hAnsi="Arial" w:cs="Arial"/>
                <w:sz w:val="20"/>
              </w:rPr>
            </w:pPr>
            <w:r w:rsidRPr="008C3DBB">
              <w:rPr>
                <w:rFonts w:ascii="Arial" w:hAnsi="Arial" w:cs="Arial"/>
                <w:sz w:val="20"/>
              </w:rPr>
              <w:t>Correct the equation.</w:t>
            </w:r>
          </w:p>
        </w:tc>
        <w:tc>
          <w:tcPr>
            <w:tcW w:w="1980" w:type="dxa"/>
          </w:tcPr>
          <w:p w14:paraId="107F0539" w14:textId="0F8A5E9D" w:rsidR="00AE0342" w:rsidRDefault="00AE0342" w:rsidP="00C71737">
            <w:pPr>
              <w:rPr>
                <w:rFonts w:ascii="Calibri" w:hAnsi="Calibri" w:cs="Arial"/>
                <w:b/>
                <w:szCs w:val="22"/>
                <w:lang w:eastAsia="zh-CN"/>
              </w:rPr>
            </w:pPr>
            <w:r>
              <w:rPr>
                <w:rFonts w:ascii="Calibri" w:hAnsi="Calibri" w:cs="Arial"/>
                <w:b/>
                <w:szCs w:val="22"/>
                <w:lang w:eastAsia="zh-CN"/>
              </w:rPr>
              <w:t>Re</w:t>
            </w:r>
            <w:r w:rsidR="008C3DBB">
              <w:rPr>
                <w:rFonts w:ascii="Calibri" w:hAnsi="Calibri" w:cs="Arial"/>
                <w:b/>
                <w:szCs w:val="22"/>
                <w:lang w:eastAsia="zh-CN"/>
              </w:rPr>
              <w:t>jected</w:t>
            </w:r>
            <w:r>
              <w:rPr>
                <w:rFonts w:ascii="Calibri" w:hAnsi="Calibri" w:cs="Arial"/>
                <w:b/>
                <w:szCs w:val="22"/>
                <w:lang w:eastAsia="zh-CN"/>
              </w:rPr>
              <w:t>.</w:t>
            </w:r>
          </w:p>
          <w:p w14:paraId="710D056E" w14:textId="6DBA810F" w:rsidR="00AE0342" w:rsidRDefault="008C3DBB" w:rsidP="00C71737">
            <w:pPr>
              <w:rPr>
                <w:rFonts w:ascii="Calibri" w:hAnsi="Calibri" w:cs="Arial"/>
                <w:b/>
                <w:szCs w:val="22"/>
                <w:lang w:eastAsia="zh-CN"/>
              </w:rPr>
            </w:pPr>
            <w:r>
              <w:rPr>
                <w:rFonts w:ascii="Cambria Math" w:hAnsi="Cambria Math" w:cs="Arial"/>
                <w:szCs w:val="18"/>
                <w:lang w:eastAsia="ko-KR"/>
              </w:rPr>
              <w:t>⋀</w:t>
            </w:r>
            <w:r>
              <w:rPr>
                <w:rFonts w:ascii="Arial" w:hAnsi="Arial" w:cs="Arial"/>
                <w:szCs w:val="18"/>
                <w:lang w:eastAsia="ko-KR"/>
              </w:rPr>
              <w:t xml:space="preserve"> is not a typo, it is a </w:t>
            </w:r>
            <w:r w:rsidR="00B529B9">
              <w:rPr>
                <w:rFonts w:ascii="Arial" w:hAnsi="Arial" w:cs="Arial"/>
                <w:szCs w:val="18"/>
                <w:lang w:eastAsia="ko-KR"/>
              </w:rPr>
              <w:t xml:space="preserve">logical symbol used in </w:t>
            </w:r>
            <w:r>
              <w:rPr>
                <w:rFonts w:ascii="Arial" w:hAnsi="Arial" w:cs="Arial"/>
                <w:szCs w:val="18"/>
                <w:lang w:eastAsia="ko-KR"/>
              </w:rPr>
              <w:t>mathemati</w:t>
            </w:r>
            <w:r w:rsidR="00B529B9">
              <w:rPr>
                <w:rFonts w:ascii="Arial" w:hAnsi="Arial" w:cs="Arial"/>
                <w:szCs w:val="18"/>
                <w:lang w:eastAsia="ko-KR"/>
              </w:rPr>
              <w:t>cs</w:t>
            </w:r>
            <w:r>
              <w:rPr>
                <w:rFonts w:ascii="Arial" w:hAnsi="Arial" w:cs="Arial"/>
                <w:szCs w:val="18"/>
                <w:lang w:eastAsia="ko-KR"/>
              </w:rPr>
              <w:t xml:space="preserve"> </w:t>
            </w:r>
            <w:r w:rsidR="00B529B9">
              <w:rPr>
                <w:rFonts w:ascii="Arial" w:hAnsi="Arial" w:cs="Arial"/>
                <w:szCs w:val="18"/>
                <w:lang w:eastAsia="ko-KR"/>
              </w:rPr>
              <w:t xml:space="preserve">denoting </w:t>
            </w:r>
            <w:r>
              <w:rPr>
                <w:rFonts w:ascii="Arial" w:hAnsi="Arial" w:cs="Arial"/>
                <w:szCs w:val="18"/>
                <w:lang w:eastAsia="ko-KR"/>
              </w:rPr>
              <w:t>“</w:t>
            </w:r>
            <w:r w:rsidR="00B529B9">
              <w:rPr>
                <w:rFonts w:ascii="Arial" w:hAnsi="Arial" w:cs="Arial"/>
                <w:szCs w:val="18"/>
                <w:lang w:eastAsia="ko-KR"/>
              </w:rPr>
              <w:t xml:space="preserve">logical </w:t>
            </w:r>
            <w:r>
              <w:rPr>
                <w:rFonts w:ascii="Arial" w:hAnsi="Arial" w:cs="Arial"/>
                <w:szCs w:val="18"/>
                <w:lang w:eastAsia="ko-KR"/>
              </w:rPr>
              <w:t>and”</w:t>
            </w:r>
            <w:r w:rsidR="00AE0342">
              <w:rPr>
                <w:rFonts w:ascii="Arial" w:hAnsi="Arial" w:cs="Arial"/>
                <w:szCs w:val="18"/>
                <w:lang w:eastAsia="ko-KR"/>
              </w:rPr>
              <w:t>.</w:t>
            </w:r>
          </w:p>
        </w:tc>
      </w:tr>
    </w:tbl>
    <w:p w14:paraId="54EA0103" w14:textId="77777777" w:rsidR="003172FA" w:rsidRPr="00AE0342" w:rsidRDefault="003172FA" w:rsidP="00810F87">
      <w:pPr>
        <w:autoSpaceDE w:val="0"/>
        <w:autoSpaceDN w:val="0"/>
        <w:adjustRightInd w:val="0"/>
        <w:rPr>
          <w:color w:val="000000"/>
          <w:w w:val="0"/>
          <w:sz w:val="24"/>
          <w:szCs w:val="24"/>
          <w:lang w:eastAsia="zh-CN"/>
        </w:rPr>
      </w:pPr>
    </w:p>
    <w:p w14:paraId="3035C56E" w14:textId="77777777" w:rsidR="003172FA" w:rsidRDefault="003172FA" w:rsidP="003172FA">
      <w:pPr>
        <w:autoSpaceDE w:val="0"/>
        <w:autoSpaceDN w:val="0"/>
        <w:adjustRightInd w:val="0"/>
        <w:rPr>
          <w:rFonts w:ascii="Calibri" w:hAnsi="Calibri" w:cs="Arial"/>
          <w:sz w:val="24"/>
          <w:lang w:val="en-US" w:eastAsia="zh-CN"/>
        </w:rPr>
      </w:pPr>
    </w:p>
    <w:tbl>
      <w:tblPr>
        <w:tblW w:w="987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30"/>
        <w:gridCol w:w="2947"/>
        <w:gridCol w:w="1980"/>
      </w:tblGrid>
      <w:tr w:rsidR="0086291C" w14:paraId="3B0BC05D" w14:textId="77777777" w:rsidTr="0086291C">
        <w:tc>
          <w:tcPr>
            <w:tcW w:w="720" w:type="dxa"/>
          </w:tcPr>
          <w:p w14:paraId="19E3D1AC" w14:textId="0BCC5771" w:rsidR="0086291C" w:rsidRDefault="00616D65" w:rsidP="00511F07">
            <w:pPr>
              <w:rPr>
                <w:rFonts w:ascii="Arial" w:hAnsi="Arial" w:cs="Arial"/>
                <w:color w:val="000000"/>
                <w:sz w:val="20"/>
                <w:lang w:eastAsia="zh-CN"/>
              </w:rPr>
            </w:pPr>
            <w:r>
              <w:rPr>
                <w:rFonts w:ascii="Arial" w:hAnsi="Arial" w:cs="Arial"/>
                <w:color w:val="000000"/>
                <w:sz w:val="20"/>
                <w:lang w:eastAsia="zh-CN"/>
              </w:rPr>
              <w:t>3115</w:t>
            </w:r>
          </w:p>
        </w:tc>
        <w:tc>
          <w:tcPr>
            <w:tcW w:w="900" w:type="dxa"/>
          </w:tcPr>
          <w:p w14:paraId="258C77AA" w14:textId="47FB9CF7" w:rsidR="0086291C" w:rsidRDefault="00F7491D" w:rsidP="00BF333F">
            <w:pPr>
              <w:rPr>
                <w:rFonts w:ascii="Arial" w:hAnsi="Arial" w:cs="Arial"/>
                <w:sz w:val="20"/>
              </w:rPr>
            </w:pPr>
            <w:r>
              <w:rPr>
                <w:rFonts w:ascii="Arial" w:hAnsi="Arial" w:cs="Arial"/>
                <w:sz w:val="20"/>
              </w:rPr>
              <w:t>36.3.12.7</w:t>
            </w:r>
          </w:p>
        </w:tc>
        <w:tc>
          <w:tcPr>
            <w:tcW w:w="900" w:type="dxa"/>
          </w:tcPr>
          <w:p w14:paraId="18D78C6D" w14:textId="6255414B" w:rsidR="0086291C" w:rsidRDefault="00D616A5" w:rsidP="00511F07">
            <w:pPr>
              <w:rPr>
                <w:rFonts w:ascii="Arial" w:hAnsi="Arial" w:cs="Arial"/>
                <w:sz w:val="20"/>
              </w:rPr>
            </w:pPr>
            <w:r>
              <w:rPr>
                <w:rFonts w:ascii="Arial" w:hAnsi="Arial" w:cs="Arial"/>
                <w:sz w:val="20"/>
              </w:rPr>
              <w:t>298.36</w:t>
            </w:r>
          </w:p>
        </w:tc>
        <w:tc>
          <w:tcPr>
            <w:tcW w:w="2430" w:type="dxa"/>
          </w:tcPr>
          <w:p w14:paraId="2032F902" w14:textId="5CD9A4E8" w:rsidR="0086291C" w:rsidRPr="007C23C9" w:rsidRDefault="00F7491D" w:rsidP="00511F07">
            <w:pPr>
              <w:rPr>
                <w:rFonts w:ascii="Calibri" w:hAnsi="Calibri" w:cs="Arial"/>
              </w:rPr>
            </w:pPr>
            <w:r w:rsidRPr="00485FF5">
              <w:rPr>
                <w:rFonts w:ascii="Arial" w:hAnsi="Arial" w:cs="Arial"/>
                <w:sz w:val="20"/>
              </w:rPr>
              <w:t>LDPC tone mapper subclause should be</w:t>
            </w:r>
            <w:r w:rsidRPr="00485FF5">
              <w:rPr>
                <w:rFonts w:ascii="Arial" w:hAnsi="Arial" w:cs="Arial"/>
                <w:sz w:val="20"/>
              </w:rPr>
              <w:t xml:space="preserve"> placed</w:t>
            </w:r>
            <w:r w:rsidRPr="00485FF5">
              <w:rPr>
                <w:rFonts w:ascii="Arial" w:hAnsi="Arial" w:cs="Arial"/>
                <w:sz w:val="20"/>
              </w:rPr>
              <w:t xml:space="preserve"> after Constellation mapping since it is done on the modulated QAM symbol. The current order i</w:t>
            </w:r>
            <w:r w:rsidR="002E67DD" w:rsidRPr="00485FF5">
              <w:rPr>
                <w:rFonts w:ascii="Arial" w:hAnsi="Arial" w:cs="Arial"/>
                <w:sz w:val="20"/>
              </w:rPr>
              <w:t>n</w:t>
            </w:r>
            <w:r w:rsidRPr="00485FF5">
              <w:rPr>
                <w:rFonts w:ascii="Arial" w:hAnsi="Arial" w:cs="Arial"/>
                <w:sz w:val="20"/>
              </w:rPr>
              <w:t xml:space="preserve"> spec is not aligned with transmit block diagram.</w:t>
            </w:r>
          </w:p>
        </w:tc>
        <w:tc>
          <w:tcPr>
            <w:tcW w:w="2947" w:type="dxa"/>
          </w:tcPr>
          <w:p w14:paraId="5E87792C" w14:textId="6DAABB55" w:rsidR="0086291C" w:rsidRPr="0030733C" w:rsidRDefault="00F7491D" w:rsidP="00511F07">
            <w:pPr>
              <w:rPr>
                <w:rFonts w:ascii="Arial" w:hAnsi="Arial" w:cs="Arial"/>
                <w:sz w:val="20"/>
              </w:rPr>
            </w:pPr>
            <w:r>
              <w:rPr>
                <w:rFonts w:ascii="Arial" w:hAnsi="Arial" w:cs="Arial"/>
                <w:sz w:val="20"/>
              </w:rPr>
              <w:t xml:space="preserve">As in </w:t>
            </w:r>
            <w:r w:rsidR="0086291C">
              <w:rPr>
                <w:rFonts w:ascii="Arial" w:hAnsi="Arial" w:cs="Arial"/>
                <w:sz w:val="20"/>
              </w:rPr>
              <w:t>comment</w:t>
            </w:r>
          </w:p>
        </w:tc>
        <w:tc>
          <w:tcPr>
            <w:tcW w:w="1980" w:type="dxa"/>
          </w:tcPr>
          <w:p w14:paraId="0E4076B6" w14:textId="24985257" w:rsidR="0086291C" w:rsidRDefault="0086291C" w:rsidP="00417C49">
            <w:pPr>
              <w:rPr>
                <w:rFonts w:ascii="Calibri" w:hAnsi="Calibri" w:cs="Arial"/>
                <w:b/>
                <w:szCs w:val="22"/>
                <w:lang w:eastAsia="zh-CN"/>
              </w:rPr>
            </w:pPr>
            <w:r>
              <w:rPr>
                <w:rFonts w:ascii="Calibri" w:hAnsi="Calibri" w:cs="Arial"/>
                <w:b/>
                <w:szCs w:val="22"/>
                <w:lang w:eastAsia="zh-CN"/>
              </w:rPr>
              <w:t>Revised.</w:t>
            </w:r>
          </w:p>
          <w:p w14:paraId="029BA954" w14:textId="4BAD5F53" w:rsidR="002E67DD" w:rsidRPr="00485FF5" w:rsidRDefault="002E67DD" w:rsidP="00417C49">
            <w:pPr>
              <w:rPr>
                <w:rFonts w:ascii="Arial" w:hAnsi="Arial" w:cs="Arial"/>
                <w:sz w:val="20"/>
              </w:rPr>
            </w:pPr>
            <w:r w:rsidRPr="00485FF5">
              <w:rPr>
                <w:rFonts w:ascii="Arial" w:hAnsi="Arial" w:cs="Arial"/>
                <w:sz w:val="20"/>
              </w:rPr>
              <w:t>Agreed with commentor</w:t>
            </w:r>
            <w:r w:rsidRPr="00485FF5">
              <w:rPr>
                <w:rFonts w:ascii="Arial" w:hAnsi="Arial" w:cs="Arial"/>
                <w:sz w:val="20"/>
              </w:rPr>
              <w:t xml:space="preserve"> that Constellation mapping </w:t>
            </w:r>
            <w:r w:rsidR="004E1761" w:rsidRPr="00485FF5">
              <w:rPr>
                <w:rFonts w:ascii="Arial" w:hAnsi="Arial" w:cs="Arial"/>
                <w:sz w:val="20"/>
              </w:rPr>
              <w:t xml:space="preserve">process </w:t>
            </w:r>
            <w:r w:rsidRPr="00485FF5">
              <w:rPr>
                <w:rFonts w:ascii="Arial" w:hAnsi="Arial" w:cs="Arial"/>
                <w:sz w:val="20"/>
              </w:rPr>
              <w:t>should be done before LDPC tone mapper.</w:t>
            </w:r>
          </w:p>
          <w:p w14:paraId="0EEFF93E" w14:textId="77777777" w:rsidR="002E67DD" w:rsidRDefault="002E67DD" w:rsidP="00417C49">
            <w:pPr>
              <w:rPr>
                <w:rFonts w:ascii="Calibri" w:hAnsi="Calibri" w:cs="Arial"/>
                <w:b/>
                <w:szCs w:val="22"/>
                <w:lang w:eastAsia="zh-CN"/>
              </w:rPr>
            </w:pPr>
          </w:p>
          <w:p w14:paraId="5A16E2E8" w14:textId="2CDF67BE" w:rsidR="0086291C" w:rsidRDefault="00382078" w:rsidP="00417C49">
            <w:pPr>
              <w:rPr>
                <w:rFonts w:ascii="Calibri" w:hAnsi="Calibri" w:cs="Arial"/>
                <w:b/>
                <w:szCs w:val="22"/>
                <w:lang w:eastAsia="zh-CN"/>
              </w:rPr>
            </w:pPr>
            <w:proofErr w:type="spellStart"/>
            <w:r w:rsidRPr="00485FF5">
              <w:rPr>
                <w:rFonts w:ascii="Arial" w:hAnsi="Arial" w:cs="Arial"/>
                <w:sz w:val="20"/>
                <w:lang w:eastAsia="ko-KR"/>
              </w:rPr>
              <w:t>TGbe</w:t>
            </w:r>
            <w:proofErr w:type="spellEnd"/>
            <w:r w:rsidR="00F7491D" w:rsidRPr="00485FF5">
              <w:rPr>
                <w:rFonts w:ascii="Arial" w:hAnsi="Arial" w:cs="Arial"/>
                <w:sz w:val="20"/>
                <w:lang w:eastAsia="ko-KR"/>
              </w:rPr>
              <w:t xml:space="preserve"> editor: Incorporate the changes in </w:t>
            </w:r>
            <w:hyperlink r:id="rId14" w:history="1">
              <w:r w:rsidR="006C16E2" w:rsidRPr="00485FF5">
                <w:rPr>
                  <w:rStyle w:val="Hyperlink"/>
                  <w:rFonts w:ascii="Arial" w:hAnsi="Arial" w:cs="Arial"/>
                  <w:sz w:val="20"/>
                  <w:lang w:eastAsia="ko-KR"/>
                </w:rPr>
                <w:t>https://mentor.ieee.org/802.11/dcn/21/11-21-0324-00-00be-comment-resolutions-for-clause-36-3-12-3-coding.docx</w:t>
              </w:r>
            </w:hyperlink>
            <w:r w:rsidR="006C16E2">
              <w:rPr>
                <w:rFonts w:ascii="Arial" w:hAnsi="Arial" w:cs="Arial"/>
                <w:szCs w:val="18"/>
                <w:lang w:eastAsia="ko-KR"/>
              </w:rPr>
              <w:t>.</w:t>
            </w:r>
          </w:p>
        </w:tc>
      </w:tr>
    </w:tbl>
    <w:p w14:paraId="4CDF80B5" w14:textId="77777777" w:rsidR="003172FA" w:rsidRDefault="003172FA" w:rsidP="00810F87">
      <w:pPr>
        <w:autoSpaceDE w:val="0"/>
        <w:autoSpaceDN w:val="0"/>
        <w:adjustRightInd w:val="0"/>
        <w:rPr>
          <w:color w:val="000000"/>
          <w:w w:val="0"/>
          <w:sz w:val="24"/>
          <w:szCs w:val="24"/>
          <w:lang w:val="en-US" w:eastAsia="zh-CN"/>
        </w:rPr>
      </w:pPr>
    </w:p>
    <w:p w14:paraId="35598030" w14:textId="2F450A55" w:rsidR="00B33182" w:rsidRPr="00271A96" w:rsidRDefault="005634E7" w:rsidP="00B33182">
      <w:pPr>
        <w:autoSpaceDE w:val="0"/>
        <w:autoSpaceDN w:val="0"/>
        <w:adjustRightInd w:val="0"/>
        <w:rPr>
          <w:color w:val="000000"/>
          <w:sz w:val="24"/>
          <w:szCs w:val="24"/>
          <w:lang w:val="en-US" w:eastAsia="zh-CN"/>
        </w:rPr>
      </w:pPr>
      <w:r>
        <w:rPr>
          <w:sz w:val="24"/>
          <w:szCs w:val="24"/>
          <w:highlight w:val="yellow"/>
          <w:lang w:val="en-US" w:eastAsia="zh-CN"/>
        </w:rPr>
        <w:t>be</w:t>
      </w:r>
      <w:r w:rsidR="00B33182" w:rsidRPr="00271A96">
        <w:rPr>
          <w:sz w:val="24"/>
          <w:szCs w:val="24"/>
          <w:highlight w:val="yellow"/>
          <w:lang w:eastAsia="zh-CN"/>
        </w:rPr>
        <w:t xml:space="preserve"> </w:t>
      </w:r>
      <w:r w:rsidR="00B33182" w:rsidRPr="00271A96">
        <w:rPr>
          <w:sz w:val="24"/>
          <w:szCs w:val="24"/>
          <w:highlight w:val="yellow"/>
        </w:rPr>
        <w:t xml:space="preserve">editor: please make the following changes in </w:t>
      </w:r>
      <w:r w:rsidR="00B76E11">
        <w:rPr>
          <w:sz w:val="24"/>
          <w:szCs w:val="24"/>
          <w:highlight w:val="yellow"/>
        </w:rPr>
        <w:t>D</w:t>
      </w:r>
      <w:r>
        <w:rPr>
          <w:sz w:val="24"/>
          <w:szCs w:val="24"/>
          <w:highlight w:val="yellow"/>
        </w:rPr>
        <w:t>0</w:t>
      </w:r>
      <w:r w:rsidR="00B76E11">
        <w:rPr>
          <w:sz w:val="24"/>
          <w:szCs w:val="24"/>
          <w:highlight w:val="yellow"/>
        </w:rPr>
        <w:t>.3</w:t>
      </w:r>
      <w:r w:rsidR="00B33182">
        <w:rPr>
          <w:sz w:val="24"/>
          <w:szCs w:val="24"/>
          <w:highlight w:val="yellow"/>
        </w:rPr>
        <w:t xml:space="preserve"> </w:t>
      </w:r>
      <w:r w:rsidR="00B33182" w:rsidRPr="00271A96">
        <w:rPr>
          <w:i/>
          <w:sz w:val="24"/>
          <w:szCs w:val="24"/>
          <w:highlight w:val="yellow"/>
        </w:rPr>
        <w:t xml:space="preserve">Clause </w:t>
      </w:r>
      <w:r>
        <w:rPr>
          <w:i/>
          <w:sz w:val="24"/>
          <w:szCs w:val="24"/>
          <w:highlight w:val="yellow"/>
        </w:rPr>
        <w:t>36</w:t>
      </w:r>
      <w:r w:rsidR="00B72168">
        <w:rPr>
          <w:i/>
          <w:sz w:val="24"/>
          <w:szCs w:val="24"/>
          <w:highlight w:val="yellow"/>
          <w:lang w:eastAsia="zh-CN"/>
        </w:rPr>
        <w:t>.3.1</w:t>
      </w:r>
      <w:r>
        <w:rPr>
          <w:i/>
          <w:sz w:val="24"/>
          <w:szCs w:val="24"/>
          <w:highlight w:val="yellow"/>
          <w:lang w:eastAsia="zh-CN"/>
        </w:rPr>
        <w:t>2</w:t>
      </w:r>
      <w:r w:rsidR="00B72168">
        <w:rPr>
          <w:i/>
          <w:sz w:val="24"/>
          <w:szCs w:val="24"/>
          <w:highlight w:val="yellow"/>
          <w:lang w:eastAsia="zh-CN"/>
        </w:rPr>
        <w:t>.</w:t>
      </w:r>
      <w:r>
        <w:rPr>
          <w:i/>
          <w:sz w:val="24"/>
          <w:szCs w:val="24"/>
          <w:highlight w:val="yellow"/>
          <w:lang w:eastAsia="zh-CN"/>
        </w:rPr>
        <w:t>7</w:t>
      </w:r>
      <w:r w:rsidR="00B33182" w:rsidRPr="00271A96">
        <w:rPr>
          <w:sz w:val="24"/>
          <w:szCs w:val="24"/>
          <w:highlight w:val="yellow"/>
        </w:rPr>
        <w:t>:</w:t>
      </w:r>
    </w:p>
    <w:p w14:paraId="45978283" w14:textId="77777777" w:rsidR="00B33182" w:rsidRPr="00271A96" w:rsidRDefault="00B33182" w:rsidP="00B33182">
      <w:pPr>
        <w:autoSpaceDE w:val="0"/>
        <w:autoSpaceDN w:val="0"/>
        <w:adjustRightInd w:val="0"/>
        <w:rPr>
          <w:sz w:val="24"/>
          <w:szCs w:val="24"/>
          <w:lang w:val="en-US" w:eastAsia="zh-CN"/>
        </w:rPr>
      </w:pPr>
    </w:p>
    <w:p w14:paraId="6076A398" w14:textId="3FC32B79" w:rsidR="00B33182" w:rsidRPr="00CB484C" w:rsidRDefault="00EF5E41" w:rsidP="004D393D">
      <w:pPr>
        <w:pStyle w:val="ListParagraph"/>
        <w:numPr>
          <w:ilvl w:val="0"/>
          <w:numId w:val="33"/>
        </w:numPr>
        <w:autoSpaceDE w:val="0"/>
        <w:autoSpaceDN w:val="0"/>
        <w:adjustRightInd w:val="0"/>
        <w:rPr>
          <w:color w:val="000000"/>
          <w:w w:val="0"/>
          <w:lang w:eastAsia="zh-CN"/>
        </w:rPr>
      </w:pPr>
      <w:r>
        <w:rPr>
          <w:color w:val="000000"/>
          <w:highlight w:val="yellow"/>
          <w:lang w:eastAsia="zh-CN"/>
        </w:rPr>
        <w:t>On P</w:t>
      </w:r>
      <w:r w:rsidR="00177C7A">
        <w:rPr>
          <w:color w:val="000000"/>
          <w:highlight w:val="yellow"/>
          <w:lang w:eastAsia="zh-CN"/>
        </w:rPr>
        <w:t>298</w:t>
      </w:r>
      <w:r w:rsidR="00B33182" w:rsidRPr="00CB484C">
        <w:rPr>
          <w:color w:val="000000"/>
          <w:highlight w:val="yellow"/>
          <w:lang w:eastAsia="zh-CN"/>
        </w:rPr>
        <w:t>L</w:t>
      </w:r>
      <w:r w:rsidR="00177C7A">
        <w:rPr>
          <w:color w:val="000000"/>
          <w:highlight w:val="yellow"/>
          <w:lang w:eastAsia="zh-CN"/>
        </w:rPr>
        <w:t>36</w:t>
      </w:r>
      <w:r w:rsidR="00DF75D1" w:rsidRPr="00CB484C">
        <w:rPr>
          <w:color w:val="000000"/>
          <w:highlight w:val="yellow"/>
          <w:lang w:eastAsia="zh-CN"/>
        </w:rPr>
        <w:t xml:space="preserve"> (CID #</w:t>
      </w:r>
      <w:r w:rsidR="00177C7A">
        <w:rPr>
          <w:color w:val="000000"/>
          <w:highlight w:val="yellow"/>
          <w:lang w:eastAsia="zh-CN"/>
        </w:rPr>
        <w:t>3115</w:t>
      </w:r>
      <w:r w:rsidR="00B33182" w:rsidRPr="00CB484C">
        <w:rPr>
          <w:color w:val="000000"/>
          <w:highlight w:val="yellow"/>
          <w:lang w:eastAsia="zh-CN"/>
        </w:rPr>
        <w:t>):</w:t>
      </w:r>
    </w:p>
    <w:p w14:paraId="2C59DEC6" w14:textId="77777777" w:rsidR="00177C7A" w:rsidRDefault="00177C7A" w:rsidP="00810F87">
      <w:pPr>
        <w:autoSpaceDE w:val="0"/>
        <w:autoSpaceDN w:val="0"/>
        <w:adjustRightInd w:val="0"/>
        <w:rPr>
          <w:color w:val="000000"/>
          <w:w w:val="0"/>
          <w:sz w:val="24"/>
          <w:szCs w:val="24"/>
          <w:lang w:val="en-US" w:eastAsia="zh-CN"/>
        </w:rPr>
      </w:pPr>
      <w:r>
        <w:rPr>
          <w:color w:val="000000"/>
          <w:w w:val="0"/>
          <w:sz w:val="24"/>
          <w:szCs w:val="24"/>
          <w:lang w:val="en-US" w:eastAsia="zh-CN"/>
        </w:rPr>
        <w:t>Exchange the order of subclause LDPC tone mapper and Constellation mapping.</w:t>
      </w:r>
    </w:p>
    <w:p w14:paraId="1EA2F4E0" w14:textId="74239286" w:rsidR="00177C7A" w:rsidRDefault="00177C7A" w:rsidP="00810F87">
      <w:pPr>
        <w:autoSpaceDE w:val="0"/>
        <w:autoSpaceDN w:val="0"/>
        <w:adjustRightInd w:val="0"/>
        <w:rPr>
          <w:b/>
          <w:bCs/>
          <w:color w:val="000000"/>
          <w:w w:val="0"/>
          <w:sz w:val="24"/>
          <w:szCs w:val="24"/>
          <w:lang w:val="en-US" w:eastAsia="zh-CN"/>
        </w:rPr>
      </w:pPr>
      <w:r>
        <w:rPr>
          <w:b/>
          <w:bCs/>
          <w:color w:val="000000"/>
          <w:w w:val="0"/>
          <w:sz w:val="24"/>
          <w:szCs w:val="24"/>
          <w:lang w:val="en-US" w:eastAsia="zh-CN"/>
        </w:rPr>
        <w:t>36.3.12.</w:t>
      </w:r>
      <w:del w:id="45" w:author="Yan(msi) Zhang" w:date="2021-02-16T18:39:00Z">
        <w:r w:rsidDel="00177C7A">
          <w:rPr>
            <w:b/>
            <w:bCs/>
            <w:color w:val="000000"/>
            <w:w w:val="0"/>
            <w:sz w:val="24"/>
            <w:szCs w:val="24"/>
            <w:lang w:val="en-US" w:eastAsia="zh-CN"/>
          </w:rPr>
          <w:delText xml:space="preserve">8 </w:delText>
        </w:r>
      </w:del>
      <w:ins w:id="46" w:author="Yan(msi) Zhang" w:date="2021-02-16T18:39:00Z">
        <w:r>
          <w:rPr>
            <w:b/>
            <w:bCs/>
            <w:color w:val="000000"/>
            <w:w w:val="0"/>
            <w:sz w:val="24"/>
            <w:szCs w:val="24"/>
            <w:lang w:val="en-US" w:eastAsia="zh-CN"/>
          </w:rPr>
          <w:t>-7</w:t>
        </w:r>
        <w:r>
          <w:rPr>
            <w:b/>
            <w:bCs/>
            <w:color w:val="000000"/>
            <w:w w:val="0"/>
            <w:sz w:val="24"/>
            <w:szCs w:val="24"/>
            <w:lang w:val="en-US" w:eastAsia="zh-CN"/>
          </w:rPr>
          <w:t xml:space="preserve"> </w:t>
        </w:r>
      </w:ins>
      <w:r>
        <w:rPr>
          <w:b/>
          <w:bCs/>
          <w:color w:val="000000"/>
          <w:w w:val="0"/>
          <w:sz w:val="24"/>
          <w:szCs w:val="24"/>
          <w:lang w:val="en-US" w:eastAsia="zh-CN"/>
        </w:rPr>
        <w:t>Constellation mapping</w:t>
      </w:r>
    </w:p>
    <w:p w14:paraId="463A2A8B" w14:textId="77777777" w:rsidR="00177C7A" w:rsidRDefault="00177C7A" w:rsidP="00810F87">
      <w:pPr>
        <w:autoSpaceDE w:val="0"/>
        <w:autoSpaceDN w:val="0"/>
        <w:adjustRightInd w:val="0"/>
        <w:rPr>
          <w:b/>
          <w:bCs/>
          <w:color w:val="000000"/>
          <w:w w:val="0"/>
          <w:sz w:val="24"/>
          <w:szCs w:val="24"/>
          <w:lang w:val="en-US" w:eastAsia="zh-CN"/>
        </w:rPr>
      </w:pPr>
    </w:p>
    <w:p w14:paraId="61E52B01" w14:textId="6F663589" w:rsidR="00177C7A" w:rsidRDefault="00177C7A" w:rsidP="00810F87">
      <w:pPr>
        <w:autoSpaceDE w:val="0"/>
        <w:autoSpaceDN w:val="0"/>
        <w:adjustRightInd w:val="0"/>
        <w:rPr>
          <w:b/>
          <w:bCs/>
          <w:color w:val="000000"/>
          <w:w w:val="0"/>
          <w:sz w:val="24"/>
          <w:szCs w:val="24"/>
          <w:lang w:val="en-US" w:eastAsia="zh-CN"/>
        </w:rPr>
      </w:pPr>
      <w:r>
        <w:rPr>
          <w:b/>
          <w:bCs/>
          <w:color w:val="000000"/>
          <w:w w:val="0"/>
          <w:sz w:val="24"/>
          <w:szCs w:val="24"/>
          <w:lang w:val="en-US" w:eastAsia="zh-CN"/>
        </w:rPr>
        <w:t>36.3.12.</w:t>
      </w:r>
      <w:del w:id="47" w:author="Yan(msi) Zhang" w:date="2021-02-16T18:39:00Z">
        <w:r w:rsidDel="00177C7A">
          <w:rPr>
            <w:b/>
            <w:bCs/>
            <w:color w:val="000000"/>
            <w:w w:val="0"/>
            <w:sz w:val="24"/>
            <w:szCs w:val="24"/>
            <w:lang w:val="en-US" w:eastAsia="zh-CN"/>
          </w:rPr>
          <w:delText xml:space="preserve">7 </w:delText>
        </w:r>
      </w:del>
      <w:ins w:id="48" w:author="Yan(msi) Zhang" w:date="2021-02-16T18:39:00Z">
        <w:r>
          <w:rPr>
            <w:b/>
            <w:bCs/>
            <w:color w:val="000000"/>
            <w:w w:val="0"/>
            <w:sz w:val="24"/>
            <w:szCs w:val="24"/>
            <w:lang w:val="en-US" w:eastAsia="zh-CN"/>
          </w:rPr>
          <w:t>-8</w:t>
        </w:r>
        <w:r>
          <w:rPr>
            <w:b/>
            <w:bCs/>
            <w:color w:val="000000"/>
            <w:w w:val="0"/>
            <w:sz w:val="24"/>
            <w:szCs w:val="24"/>
            <w:lang w:val="en-US" w:eastAsia="zh-CN"/>
          </w:rPr>
          <w:t xml:space="preserve"> </w:t>
        </w:r>
      </w:ins>
      <w:r>
        <w:rPr>
          <w:b/>
          <w:bCs/>
          <w:color w:val="000000"/>
          <w:w w:val="0"/>
          <w:sz w:val="24"/>
          <w:szCs w:val="24"/>
          <w:lang w:val="en-US" w:eastAsia="zh-CN"/>
        </w:rPr>
        <w:t>LDPC tone mapper</w:t>
      </w:r>
    </w:p>
    <w:p w14:paraId="426EED6A" w14:textId="246C1819" w:rsidR="00B33182" w:rsidRDefault="00177C7A" w:rsidP="00810F87">
      <w:pPr>
        <w:autoSpaceDE w:val="0"/>
        <w:autoSpaceDN w:val="0"/>
        <w:adjustRightInd w:val="0"/>
        <w:rPr>
          <w:color w:val="000000"/>
          <w:w w:val="0"/>
          <w:sz w:val="24"/>
          <w:szCs w:val="24"/>
          <w:lang w:val="en-US" w:eastAsia="zh-CN"/>
        </w:rPr>
      </w:pPr>
      <w:r>
        <w:rPr>
          <w:color w:val="000000"/>
          <w:w w:val="0"/>
          <w:sz w:val="24"/>
          <w:szCs w:val="24"/>
          <w:lang w:val="en-US" w:eastAsia="zh-CN"/>
        </w:rPr>
        <w:t xml:space="preserve"> </w:t>
      </w:r>
    </w:p>
    <w:p w14:paraId="3496C444" w14:textId="77777777" w:rsidR="00F649B0" w:rsidRDefault="00F649B0" w:rsidP="00F649B0">
      <w:pPr>
        <w:autoSpaceDE w:val="0"/>
        <w:autoSpaceDN w:val="0"/>
        <w:adjustRightInd w:val="0"/>
        <w:rPr>
          <w:rFonts w:ascii="Calibri" w:hAnsi="Calibri" w:cs="Arial"/>
          <w:sz w:val="24"/>
          <w:lang w:val="en-US" w:eastAsia="zh-CN"/>
        </w:rPr>
      </w:pPr>
    </w:p>
    <w:tbl>
      <w:tblPr>
        <w:tblW w:w="987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900"/>
        <w:gridCol w:w="900"/>
        <w:gridCol w:w="2497"/>
        <w:gridCol w:w="2880"/>
        <w:gridCol w:w="1980"/>
      </w:tblGrid>
      <w:tr w:rsidR="00830AFD" w14:paraId="6788B218" w14:textId="77777777" w:rsidTr="00830AFD">
        <w:tc>
          <w:tcPr>
            <w:tcW w:w="720" w:type="dxa"/>
          </w:tcPr>
          <w:p w14:paraId="16F4267E" w14:textId="0669E6A4" w:rsidR="00830AFD" w:rsidRDefault="00830AFD" w:rsidP="00511F07">
            <w:pPr>
              <w:rPr>
                <w:rFonts w:ascii="Arial" w:hAnsi="Arial" w:cs="Arial"/>
                <w:color w:val="000000"/>
                <w:sz w:val="20"/>
                <w:lang w:eastAsia="zh-CN"/>
              </w:rPr>
            </w:pPr>
            <w:r>
              <w:rPr>
                <w:rFonts w:ascii="Arial" w:hAnsi="Arial" w:cs="Arial"/>
                <w:color w:val="000000"/>
                <w:sz w:val="20"/>
                <w:lang w:eastAsia="zh-CN"/>
              </w:rPr>
              <w:t>3116</w:t>
            </w:r>
          </w:p>
        </w:tc>
        <w:tc>
          <w:tcPr>
            <w:tcW w:w="900" w:type="dxa"/>
          </w:tcPr>
          <w:p w14:paraId="4830801C" w14:textId="199A6456" w:rsidR="00830AFD" w:rsidRDefault="00AF1CD6" w:rsidP="00726A2D">
            <w:pPr>
              <w:rPr>
                <w:rFonts w:ascii="Arial" w:hAnsi="Arial" w:cs="Arial"/>
                <w:sz w:val="20"/>
              </w:rPr>
            </w:pPr>
            <w:r>
              <w:rPr>
                <w:rFonts w:ascii="Arial" w:hAnsi="Arial" w:cs="Arial"/>
                <w:sz w:val="20"/>
              </w:rPr>
              <w:t>36.3.12.7</w:t>
            </w:r>
          </w:p>
        </w:tc>
        <w:tc>
          <w:tcPr>
            <w:tcW w:w="900" w:type="dxa"/>
          </w:tcPr>
          <w:p w14:paraId="07AF7B3B" w14:textId="49081DAF" w:rsidR="00830AFD" w:rsidRDefault="00830AFD" w:rsidP="00AB12A1">
            <w:pPr>
              <w:rPr>
                <w:rFonts w:ascii="Arial" w:hAnsi="Arial" w:cs="Arial"/>
                <w:sz w:val="20"/>
              </w:rPr>
            </w:pPr>
            <w:r>
              <w:rPr>
                <w:rFonts w:ascii="Arial" w:hAnsi="Arial" w:cs="Arial"/>
                <w:sz w:val="20"/>
              </w:rPr>
              <w:t>3</w:t>
            </w:r>
            <w:r w:rsidR="00AF1CD6">
              <w:rPr>
                <w:rFonts w:ascii="Arial" w:hAnsi="Arial" w:cs="Arial"/>
                <w:sz w:val="20"/>
              </w:rPr>
              <w:t>00.35</w:t>
            </w:r>
          </w:p>
        </w:tc>
        <w:tc>
          <w:tcPr>
            <w:tcW w:w="2497" w:type="dxa"/>
          </w:tcPr>
          <w:p w14:paraId="72173DBA" w14:textId="3C3751E8" w:rsidR="00830AFD" w:rsidRPr="007C23C9" w:rsidRDefault="00B2191B" w:rsidP="00511F07">
            <w:pPr>
              <w:rPr>
                <w:rFonts w:ascii="Calibri" w:hAnsi="Calibri" w:cs="Arial"/>
              </w:rPr>
            </w:pPr>
            <w:r w:rsidRPr="00485FF5">
              <w:rPr>
                <w:rFonts w:ascii="Arial" w:hAnsi="Arial" w:cs="Arial"/>
                <w:sz w:val="20"/>
              </w:rPr>
              <w:t>Since LDPC tone mapping is not performed on BCC coded streams, why using t(</w:t>
            </w:r>
            <w:proofErr w:type="spellStart"/>
            <w:r w:rsidRPr="00485FF5">
              <w:rPr>
                <w:rFonts w:ascii="Arial" w:hAnsi="Arial" w:cs="Arial"/>
                <w:sz w:val="20"/>
              </w:rPr>
              <w:t>k,l</w:t>
            </w:r>
            <w:proofErr w:type="spellEnd"/>
            <w:r w:rsidRPr="00485FF5">
              <w:rPr>
                <w:rFonts w:ascii="Arial" w:hAnsi="Arial" w:cs="Arial"/>
                <w:sz w:val="20"/>
              </w:rPr>
              <w:t>) instead of k in equation (36-65)? Please change t(</w:t>
            </w:r>
            <w:proofErr w:type="spellStart"/>
            <w:r w:rsidRPr="00485FF5">
              <w:rPr>
                <w:rFonts w:ascii="Arial" w:hAnsi="Arial" w:cs="Arial"/>
                <w:sz w:val="20"/>
              </w:rPr>
              <w:t>k,l</w:t>
            </w:r>
            <w:proofErr w:type="spellEnd"/>
            <w:r w:rsidRPr="00485FF5">
              <w:rPr>
                <w:rFonts w:ascii="Arial" w:hAnsi="Arial" w:cs="Arial"/>
                <w:sz w:val="20"/>
              </w:rPr>
              <w:t>) to k.</w:t>
            </w:r>
          </w:p>
        </w:tc>
        <w:tc>
          <w:tcPr>
            <w:tcW w:w="2880" w:type="dxa"/>
          </w:tcPr>
          <w:p w14:paraId="00A80ABA" w14:textId="0033D48E" w:rsidR="00830AFD" w:rsidRPr="0030733C" w:rsidRDefault="00B2191B" w:rsidP="00511F07">
            <w:pPr>
              <w:rPr>
                <w:rFonts w:ascii="Arial" w:hAnsi="Arial" w:cs="Arial"/>
                <w:sz w:val="20"/>
              </w:rPr>
            </w:pPr>
            <w:r>
              <w:rPr>
                <w:rFonts w:ascii="Arial" w:hAnsi="Arial" w:cs="Arial"/>
                <w:sz w:val="20"/>
              </w:rPr>
              <w:t>As in comment</w:t>
            </w:r>
          </w:p>
        </w:tc>
        <w:tc>
          <w:tcPr>
            <w:tcW w:w="1980" w:type="dxa"/>
          </w:tcPr>
          <w:p w14:paraId="49B02250" w14:textId="7F1DB7E8" w:rsidR="00830AFD" w:rsidRDefault="00830AFD" w:rsidP="00511F07">
            <w:pPr>
              <w:rPr>
                <w:rFonts w:ascii="Calibri" w:hAnsi="Calibri" w:cs="Arial"/>
                <w:b/>
                <w:szCs w:val="22"/>
                <w:lang w:eastAsia="zh-CN"/>
              </w:rPr>
            </w:pPr>
            <w:r>
              <w:rPr>
                <w:rFonts w:ascii="Calibri" w:hAnsi="Calibri" w:cs="Arial"/>
                <w:b/>
                <w:szCs w:val="22"/>
                <w:lang w:eastAsia="zh-CN"/>
              </w:rPr>
              <w:t>Accepted.</w:t>
            </w:r>
          </w:p>
          <w:p w14:paraId="32254DA5" w14:textId="5C92A774" w:rsidR="00F1467D" w:rsidRPr="00485FF5" w:rsidRDefault="00F1467D" w:rsidP="00511F07">
            <w:pPr>
              <w:rPr>
                <w:rFonts w:ascii="Arial" w:hAnsi="Arial" w:cs="Arial"/>
                <w:sz w:val="20"/>
              </w:rPr>
            </w:pPr>
            <w:r w:rsidRPr="00485FF5">
              <w:rPr>
                <w:rFonts w:ascii="Arial" w:hAnsi="Arial" w:cs="Arial"/>
                <w:sz w:val="20"/>
              </w:rPr>
              <w:t xml:space="preserve">Agree with the commentor </w:t>
            </w:r>
            <w:r w:rsidR="00DB29D2" w:rsidRPr="00485FF5">
              <w:rPr>
                <w:rFonts w:ascii="Arial" w:hAnsi="Arial" w:cs="Arial"/>
                <w:sz w:val="20"/>
              </w:rPr>
              <w:t xml:space="preserve">that tone indices of LDPC tone mapper </w:t>
            </w:r>
            <w:r w:rsidRPr="00485FF5">
              <w:rPr>
                <w:rFonts w:ascii="Arial" w:hAnsi="Arial" w:cs="Arial"/>
                <w:sz w:val="20"/>
              </w:rPr>
              <w:t>input and output</w:t>
            </w:r>
            <w:r w:rsidR="00DB29D2" w:rsidRPr="00485FF5">
              <w:rPr>
                <w:rFonts w:ascii="Arial" w:hAnsi="Arial" w:cs="Arial"/>
                <w:sz w:val="20"/>
              </w:rPr>
              <w:t xml:space="preserve"> in Equation (36-35)</w:t>
            </w:r>
            <w:r w:rsidRPr="00485FF5">
              <w:rPr>
                <w:rFonts w:ascii="Arial" w:hAnsi="Arial" w:cs="Arial"/>
                <w:sz w:val="20"/>
              </w:rPr>
              <w:t xml:space="preserve"> shall be the same since LDPC tone mapping is not performed on BCC coded streams.</w:t>
            </w:r>
          </w:p>
          <w:p w14:paraId="05213F5E" w14:textId="1CC4707F" w:rsidR="00830AFD" w:rsidRDefault="00382078" w:rsidP="00511F07">
            <w:pPr>
              <w:rPr>
                <w:rFonts w:ascii="Calibri" w:hAnsi="Calibri" w:cs="Arial"/>
                <w:b/>
                <w:szCs w:val="22"/>
                <w:lang w:eastAsia="zh-CN"/>
              </w:rPr>
            </w:pPr>
            <w:proofErr w:type="spellStart"/>
            <w:r w:rsidRPr="00485FF5">
              <w:rPr>
                <w:rFonts w:ascii="Arial" w:hAnsi="Arial" w:cs="Arial"/>
                <w:sz w:val="20"/>
              </w:rPr>
              <w:t>TGbe</w:t>
            </w:r>
            <w:proofErr w:type="spellEnd"/>
            <w:r w:rsidR="00B763E6" w:rsidRPr="00485FF5">
              <w:rPr>
                <w:rFonts w:ascii="Arial" w:hAnsi="Arial" w:cs="Arial"/>
                <w:sz w:val="20"/>
              </w:rPr>
              <w:t xml:space="preserve"> editor: Incorporate the changes in</w:t>
            </w:r>
            <w:r w:rsidR="00B763E6">
              <w:rPr>
                <w:rFonts w:ascii="Arial" w:hAnsi="Arial" w:cs="Arial"/>
                <w:szCs w:val="18"/>
                <w:lang w:eastAsia="ko-KR"/>
              </w:rPr>
              <w:t xml:space="preserve"> </w:t>
            </w:r>
            <w:hyperlink r:id="rId15" w:history="1">
              <w:r w:rsidR="006C16E2" w:rsidRPr="00485FF5">
                <w:rPr>
                  <w:rStyle w:val="Hyperlink"/>
                  <w:rFonts w:ascii="Arial" w:hAnsi="Arial" w:cs="Arial"/>
                  <w:sz w:val="20"/>
                  <w:lang w:eastAsia="ko-KR"/>
                </w:rPr>
                <w:t>https://mentor.ieee.org/802.11/dcn/21/11-21-0324-00-00be-comment-resolutions-for-clause-36-3-12-3-coding.docx</w:t>
              </w:r>
            </w:hyperlink>
            <w:r w:rsidR="006C16E2" w:rsidRPr="00485FF5">
              <w:rPr>
                <w:rFonts w:ascii="Arial" w:hAnsi="Arial" w:cs="Arial"/>
                <w:sz w:val="20"/>
                <w:lang w:eastAsia="ko-KR"/>
              </w:rPr>
              <w:t>.</w:t>
            </w:r>
          </w:p>
        </w:tc>
      </w:tr>
    </w:tbl>
    <w:p w14:paraId="02251E5C" w14:textId="51FCBF03" w:rsidR="00F649B0" w:rsidRDefault="00F649B0" w:rsidP="00F649B0">
      <w:pPr>
        <w:pStyle w:val="ListParagraph"/>
        <w:ind w:left="360"/>
        <w:rPr>
          <w:sz w:val="20"/>
        </w:rPr>
      </w:pPr>
    </w:p>
    <w:p w14:paraId="64938EAC" w14:textId="77777777" w:rsidR="005F6709" w:rsidRPr="00271A96" w:rsidRDefault="005F6709" w:rsidP="005F6709">
      <w:pPr>
        <w:autoSpaceDE w:val="0"/>
        <w:autoSpaceDN w:val="0"/>
        <w:adjustRightInd w:val="0"/>
        <w:rPr>
          <w:color w:val="000000"/>
          <w:sz w:val="24"/>
          <w:szCs w:val="24"/>
          <w:lang w:val="en-US" w:eastAsia="zh-CN"/>
        </w:rPr>
      </w:pPr>
      <w:r>
        <w:rPr>
          <w:sz w:val="24"/>
          <w:szCs w:val="24"/>
          <w:highlight w:val="yellow"/>
          <w:lang w:val="en-US" w:eastAsia="zh-CN"/>
        </w:rPr>
        <w:t>be</w:t>
      </w:r>
      <w:r w:rsidRPr="00271A96">
        <w:rPr>
          <w:sz w:val="24"/>
          <w:szCs w:val="24"/>
          <w:highlight w:val="yellow"/>
          <w:lang w:eastAsia="zh-CN"/>
        </w:rPr>
        <w:t xml:space="preserve"> </w:t>
      </w:r>
      <w:r w:rsidRPr="00271A96">
        <w:rPr>
          <w:sz w:val="24"/>
          <w:szCs w:val="24"/>
          <w:highlight w:val="yellow"/>
        </w:rPr>
        <w:t xml:space="preserve">editor: please make the following changes in </w:t>
      </w:r>
      <w:r>
        <w:rPr>
          <w:sz w:val="24"/>
          <w:szCs w:val="24"/>
          <w:highlight w:val="yellow"/>
        </w:rPr>
        <w:t xml:space="preserve">D0.3 </w:t>
      </w:r>
      <w:r w:rsidRPr="00271A96">
        <w:rPr>
          <w:i/>
          <w:sz w:val="24"/>
          <w:szCs w:val="24"/>
          <w:highlight w:val="yellow"/>
        </w:rPr>
        <w:t xml:space="preserve">Clause </w:t>
      </w:r>
      <w:r>
        <w:rPr>
          <w:i/>
          <w:sz w:val="24"/>
          <w:szCs w:val="24"/>
          <w:highlight w:val="yellow"/>
        </w:rPr>
        <w:t>36</w:t>
      </w:r>
      <w:r>
        <w:rPr>
          <w:i/>
          <w:sz w:val="24"/>
          <w:szCs w:val="24"/>
          <w:highlight w:val="yellow"/>
          <w:lang w:eastAsia="zh-CN"/>
        </w:rPr>
        <w:t>.3.12.3.3</w:t>
      </w:r>
      <w:r w:rsidRPr="00271A96">
        <w:rPr>
          <w:sz w:val="24"/>
          <w:szCs w:val="24"/>
          <w:highlight w:val="yellow"/>
        </w:rPr>
        <w:t>:</w:t>
      </w:r>
    </w:p>
    <w:p w14:paraId="0BD5374D" w14:textId="77777777" w:rsidR="005F6709" w:rsidRPr="00271A96" w:rsidRDefault="005F6709" w:rsidP="005F6709">
      <w:pPr>
        <w:autoSpaceDE w:val="0"/>
        <w:autoSpaceDN w:val="0"/>
        <w:adjustRightInd w:val="0"/>
        <w:rPr>
          <w:sz w:val="24"/>
          <w:szCs w:val="24"/>
          <w:lang w:val="en-US" w:eastAsia="zh-CN"/>
        </w:rPr>
      </w:pPr>
    </w:p>
    <w:p w14:paraId="0DB73E25" w14:textId="1169A7FD" w:rsidR="005F6709" w:rsidRPr="00E41F4D" w:rsidRDefault="005F6709" w:rsidP="005F6709">
      <w:pPr>
        <w:pStyle w:val="ListParagraph"/>
        <w:numPr>
          <w:ilvl w:val="0"/>
          <w:numId w:val="33"/>
        </w:numPr>
        <w:autoSpaceDE w:val="0"/>
        <w:autoSpaceDN w:val="0"/>
        <w:adjustRightInd w:val="0"/>
        <w:rPr>
          <w:color w:val="000000"/>
          <w:lang w:eastAsia="zh-CN"/>
        </w:rPr>
      </w:pPr>
      <w:r w:rsidRPr="00E41F4D">
        <w:rPr>
          <w:color w:val="000000"/>
          <w:highlight w:val="yellow"/>
          <w:lang w:eastAsia="zh-CN"/>
        </w:rPr>
        <w:t>On P</w:t>
      </w:r>
      <w:r>
        <w:rPr>
          <w:color w:val="000000"/>
          <w:highlight w:val="yellow"/>
          <w:lang w:eastAsia="zh-CN"/>
        </w:rPr>
        <w:t>300</w:t>
      </w:r>
      <w:r w:rsidRPr="00E41F4D">
        <w:rPr>
          <w:color w:val="000000"/>
          <w:highlight w:val="yellow"/>
          <w:lang w:eastAsia="zh-CN"/>
        </w:rPr>
        <w:t>L3</w:t>
      </w:r>
      <w:r>
        <w:rPr>
          <w:color w:val="000000"/>
          <w:highlight w:val="yellow"/>
          <w:lang w:eastAsia="zh-CN"/>
        </w:rPr>
        <w:t>5</w:t>
      </w:r>
      <w:r w:rsidRPr="00E41F4D">
        <w:rPr>
          <w:color w:val="000000"/>
          <w:highlight w:val="yellow"/>
          <w:lang w:eastAsia="zh-CN"/>
        </w:rPr>
        <w:t xml:space="preserve"> (CID #</w:t>
      </w:r>
      <w:r>
        <w:rPr>
          <w:color w:val="000000"/>
          <w:highlight w:val="yellow"/>
          <w:lang w:eastAsia="zh-CN"/>
        </w:rPr>
        <w:t>3116</w:t>
      </w:r>
      <w:r w:rsidRPr="00E41F4D">
        <w:rPr>
          <w:color w:val="000000"/>
          <w:highlight w:val="yellow"/>
          <w:lang w:eastAsia="zh-CN"/>
        </w:rPr>
        <w:t>):</w:t>
      </w:r>
    </w:p>
    <w:p w14:paraId="420C1F77" w14:textId="77777777" w:rsidR="00DB29D2" w:rsidRDefault="00DB29D2" w:rsidP="005F6709">
      <w:pPr>
        <w:pStyle w:val="ListParagraph"/>
        <w:ind w:left="360"/>
        <w:rPr>
          <w:w w:val="0"/>
          <w:lang w:eastAsia="zh-CN"/>
        </w:rPr>
      </w:pPr>
    </w:p>
    <w:p w14:paraId="6838C2BC" w14:textId="561CD7A0" w:rsidR="005F6709" w:rsidRDefault="00DB29D2" w:rsidP="00DB29D2">
      <w:pPr>
        <w:pStyle w:val="ListParagraph"/>
        <w:ind w:left="360"/>
      </w:pPr>
      <w:r w:rsidRPr="00DB29D2">
        <w:t>Since LDPC tone mapping is not performed on BCC coded streams, for BCC coded spatial streams, Equation (36-65) applies.</w:t>
      </w:r>
    </w:p>
    <w:p w14:paraId="2B890345" w14:textId="424F485B" w:rsidR="00DB29D2" w:rsidRDefault="00DB29D2" w:rsidP="00DB29D2">
      <w:pPr>
        <w:pStyle w:val="ListParagraph"/>
        <w:ind w:left="360"/>
      </w:pPr>
    </w:p>
    <w:p w14:paraId="7697A02D" w14:textId="599D041F" w:rsidR="00DB29D2" w:rsidRDefault="00DB29D2" w:rsidP="00DB29D2">
      <w:pPr>
        <w:ind w:firstLine="360"/>
      </w:pPr>
      <m:oMath>
        <m:sSubSup>
          <m:sSubSupPr>
            <m:ctrlPr>
              <w:del w:id="49" w:author="Yan(msi) Zhang" w:date="2021-02-16T18:51:00Z">
                <w:rPr>
                  <w:rFonts w:ascii="Cambria Math" w:hAnsi="Cambria Math"/>
                  <w:i/>
                  <w:sz w:val="24"/>
                  <w:szCs w:val="24"/>
                  <w:lang w:val="en-US"/>
                </w:rPr>
              </w:del>
            </m:ctrlPr>
          </m:sSubSupPr>
          <m:e>
            <m:r>
              <w:del w:id="50" w:author="Yan(msi) Zhang" w:date="2021-02-16T18:51:00Z">
                <w:rPr>
                  <w:rFonts w:ascii="Cambria Math" w:hAnsi="Cambria Math"/>
                </w:rPr>
                <m:t>d</m:t>
              </w:del>
            </m:r>
          </m:e>
          <m:sub>
            <m:r>
              <w:del w:id="51" w:author="Yan(msi) Zhang" w:date="2021-02-16T18:51:00Z">
                <w:rPr>
                  <w:rFonts w:ascii="Cambria Math" w:hAnsi="Cambria Math"/>
                </w:rPr>
                <m:t>t</m:t>
              </w:del>
            </m:r>
            <m:d>
              <m:dPr>
                <m:ctrlPr>
                  <w:del w:id="52" w:author="Yan(msi) Zhang" w:date="2021-02-16T18:51:00Z">
                    <w:rPr>
                      <w:rFonts w:ascii="Cambria Math" w:hAnsi="Cambria Math"/>
                      <w:i/>
                    </w:rPr>
                  </w:del>
                </m:ctrlPr>
              </m:dPr>
              <m:e>
                <m:r>
                  <w:del w:id="53" w:author="Yan(msi) Zhang" w:date="2021-02-16T18:51:00Z">
                    <w:rPr>
                      <w:rFonts w:ascii="Cambria Math" w:hAnsi="Cambria Math"/>
                    </w:rPr>
                    <m:t>k,l</m:t>
                  </w:del>
                </m:r>
              </m:e>
            </m:d>
            <m:r>
              <w:del w:id="54" w:author="Yan(msi) Zhang" w:date="2021-02-16T18:51:00Z">
                <w:rPr>
                  <w:rFonts w:ascii="Cambria Math" w:hAnsi="Cambria Math"/>
                </w:rPr>
                <m:t>,i,n,l,r,u</m:t>
              </w:del>
            </m:r>
          </m:sub>
          <m:sup>
            <m:r>
              <w:del w:id="55" w:author="Yan(msi) Zhang" w:date="2021-02-16T18:51:00Z">
                <w:rPr>
                  <w:rFonts w:ascii="Cambria Math" w:hAnsi="Cambria Math"/>
                </w:rPr>
                <m:t>"</m:t>
              </w:del>
            </m:r>
          </m:sup>
        </m:sSubSup>
        <m:r>
          <w:del w:id="56" w:author="Yan(msi) Zhang" w:date="2021-02-16T18:51:00Z">
            <w:rPr>
              <w:rFonts w:ascii="Cambria Math" w:hAnsi="Cambria Math"/>
            </w:rPr>
            <m:t>=</m:t>
          </w:del>
        </m:r>
        <m:sSubSup>
          <m:sSubSupPr>
            <m:ctrlPr>
              <w:del w:id="57" w:author="Yan(msi) Zhang" w:date="2021-02-16T18:51:00Z">
                <w:rPr>
                  <w:rFonts w:ascii="Cambria Math" w:hAnsi="Cambria Math"/>
                  <w:i/>
                  <w:sz w:val="24"/>
                  <w:szCs w:val="24"/>
                  <w:lang w:val="en-US"/>
                </w:rPr>
              </w:del>
            </m:ctrlPr>
          </m:sSubSupPr>
          <m:e>
            <m:r>
              <w:del w:id="58" w:author="Yan(msi) Zhang" w:date="2021-02-16T18:51:00Z">
                <w:rPr>
                  <w:rFonts w:ascii="Cambria Math" w:hAnsi="Cambria Math"/>
                </w:rPr>
                <m:t>d</m:t>
              </w:del>
            </m:r>
          </m:e>
          <m:sub>
            <m:r>
              <w:del w:id="59" w:author="Yan(msi) Zhang" w:date="2021-02-16T18:51:00Z">
                <w:rPr>
                  <w:rFonts w:ascii="Cambria Math" w:hAnsi="Cambria Math"/>
                </w:rPr>
                <m:t>k</m:t>
              </w:del>
            </m:r>
            <m:r>
              <w:del w:id="60" w:author="Yan(msi) Zhang" w:date="2021-02-16T18:51:00Z">
                <w:rPr>
                  <w:rFonts w:ascii="Cambria Math" w:hAnsi="Cambria Math"/>
                </w:rPr>
                <m:t>,i,n,l,r,u</m:t>
              </w:del>
            </m:r>
          </m:sub>
          <m:sup>
            <m:r>
              <w:del w:id="61" w:author="Yan(msi) Zhang" w:date="2021-02-16T18:51:00Z">
                <w:rPr>
                  <w:rFonts w:ascii="Cambria Math" w:hAnsi="Cambria Math"/>
                </w:rPr>
                <m:t>'</m:t>
              </w:del>
            </m:r>
          </m:sup>
        </m:sSubSup>
        <m:sSubSup>
          <m:sSubSupPr>
            <m:ctrlPr>
              <w:ins w:id="62" w:author="Yan(msi) Zhang" w:date="2021-02-16T18:51:00Z">
                <w:rPr>
                  <w:rFonts w:ascii="Cambria Math" w:hAnsi="Cambria Math"/>
                  <w:i/>
                  <w:sz w:val="24"/>
                  <w:szCs w:val="24"/>
                  <w:lang w:val="en-US"/>
                </w:rPr>
              </w:ins>
            </m:ctrlPr>
          </m:sSubSupPr>
          <m:e>
            <m:r>
              <w:ins w:id="63" w:author="Yan(msi) Zhang" w:date="2021-02-16T18:51:00Z">
                <w:rPr>
                  <w:rFonts w:ascii="Cambria Math" w:hAnsi="Cambria Math"/>
                </w:rPr>
                <m:t>d</m:t>
              </w:ins>
            </m:r>
          </m:e>
          <m:sub>
            <m:r>
              <w:ins w:id="64" w:author="Yan(msi) Zhang" w:date="2021-02-16T18:52:00Z">
                <w:rPr>
                  <w:rFonts w:ascii="Cambria Math" w:hAnsi="Cambria Math"/>
                </w:rPr>
                <m:t>k</m:t>
              </w:ins>
            </m:r>
            <m:r>
              <w:ins w:id="65" w:author="Yan(msi) Zhang" w:date="2021-02-16T18:51:00Z">
                <w:rPr>
                  <w:rFonts w:ascii="Cambria Math" w:hAnsi="Cambria Math"/>
                </w:rPr>
                <m:t>,i,n,l,r,u</m:t>
              </w:ins>
            </m:r>
          </m:sub>
          <m:sup>
            <m:r>
              <w:ins w:id="66" w:author="Yan(msi) Zhang" w:date="2021-02-16T18:51:00Z">
                <w:rPr>
                  <w:rFonts w:ascii="Cambria Math" w:hAnsi="Cambria Math"/>
                </w:rPr>
                <m:t>"</m:t>
              </w:ins>
            </m:r>
          </m:sup>
        </m:sSubSup>
        <m:r>
          <w:ins w:id="67" w:author="Yan(msi) Zhang" w:date="2021-02-16T18:51:00Z">
            <w:rPr>
              <w:rFonts w:ascii="Cambria Math" w:hAnsi="Cambria Math"/>
            </w:rPr>
            <m:t>=</m:t>
          </w:ins>
        </m:r>
        <m:sSubSup>
          <m:sSubSupPr>
            <m:ctrlPr>
              <w:ins w:id="68" w:author="Yan(msi) Zhang" w:date="2021-02-16T18:51:00Z">
                <w:rPr>
                  <w:rFonts w:ascii="Cambria Math" w:hAnsi="Cambria Math"/>
                  <w:i/>
                  <w:sz w:val="24"/>
                  <w:szCs w:val="24"/>
                  <w:lang w:val="en-US"/>
                </w:rPr>
              </w:ins>
            </m:ctrlPr>
          </m:sSubSupPr>
          <m:e>
            <m:r>
              <w:ins w:id="69" w:author="Yan(msi) Zhang" w:date="2021-02-16T18:51:00Z">
                <w:rPr>
                  <w:rFonts w:ascii="Cambria Math" w:hAnsi="Cambria Math"/>
                </w:rPr>
                <m:t>d</m:t>
              </w:ins>
            </m:r>
          </m:e>
          <m:sub>
            <m:r>
              <w:ins w:id="70" w:author="Yan(msi) Zhang" w:date="2021-02-16T18:51:00Z">
                <w:rPr>
                  <w:rFonts w:ascii="Cambria Math" w:hAnsi="Cambria Math"/>
                </w:rPr>
                <m:t>k,i,n,l,r,u</m:t>
              </w:ins>
            </m:r>
          </m:sub>
          <m:sup>
            <m:r>
              <w:ins w:id="71" w:author="Yan(msi) Zhang" w:date="2021-02-16T18:51:00Z">
                <w:rPr>
                  <w:rFonts w:ascii="Cambria Math" w:hAnsi="Cambria Math"/>
                </w:rPr>
                <m:t>'</m:t>
              </w:ins>
            </m:r>
          </m:sup>
        </m:sSubSup>
      </m:oMath>
      <w:r>
        <w:t xml:space="preserve">       (36-35)</w:t>
      </w:r>
    </w:p>
    <w:p w14:paraId="77B40801" w14:textId="2693A134" w:rsidR="00DB29D2" w:rsidRDefault="00DB29D2" w:rsidP="00DB29D2">
      <w:r>
        <w:t>where</w:t>
      </w:r>
    </w:p>
    <w:p w14:paraId="0C8A1975" w14:textId="46435287" w:rsidR="00DB29D2" w:rsidRPr="00DB29D2" w:rsidRDefault="00DB29D2" w:rsidP="00DB29D2">
      <m:oMathPara>
        <m:oMath>
          <m:r>
            <w:rPr>
              <w:rFonts w:ascii="Cambria Math" w:hAnsi="Cambria Math"/>
            </w:rPr>
            <m:t>k=0,1,⋯,</m:t>
          </m:r>
          <m:sSub>
            <m:sSubPr>
              <m:ctrlPr>
                <w:rPr>
                  <w:rFonts w:ascii="Cambria Math" w:hAnsi="Cambria Math"/>
                  <w:i/>
                </w:rPr>
              </m:ctrlPr>
            </m:sSubPr>
            <m:e>
              <m:r>
                <w:rPr>
                  <w:rFonts w:ascii="Cambria Math" w:hAnsi="Cambria Math"/>
                </w:rPr>
                <m:t>N</m:t>
              </m:r>
            </m:e>
            <m:sub>
              <m:r>
                <w:rPr>
                  <w:rFonts w:ascii="Cambria Math" w:hAnsi="Cambria Math"/>
                </w:rPr>
                <m:t>S</m:t>
              </m:r>
              <m:sSub>
                <m:sSubPr>
                  <m:ctrlPr>
                    <w:rPr>
                      <w:rFonts w:ascii="Cambria Math" w:hAnsi="Cambria Math"/>
                      <w:i/>
                    </w:rPr>
                  </m:ctrlPr>
                </m:sSubPr>
                <m:e>
                  <m:r>
                    <w:rPr>
                      <w:rFonts w:ascii="Cambria Math" w:hAnsi="Cambria Math"/>
                    </w:rPr>
                    <m:t>D</m:t>
                  </m:r>
                </m:e>
                <m:sub>
                  <m:r>
                    <w:rPr>
                      <w:rFonts w:ascii="Cambria Math" w:hAnsi="Cambria Math"/>
                    </w:rPr>
                    <m:t>l</m:t>
                  </m:r>
                </m:sub>
              </m:sSub>
            </m:sub>
          </m:sSub>
          <m:r>
            <w:rPr>
              <w:rFonts w:ascii="Cambria Math" w:hAnsi="Cambria Math"/>
            </w:rPr>
            <m:t xml:space="preserve">-1 </m:t>
          </m:r>
          <m:r>
            <m:rPr>
              <m:nor/>
            </m:rPr>
            <w:rPr>
              <w:rFonts w:ascii="Cambria Math" w:hAnsi="Cambria Math"/>
            </w:rPr>
            <m:t xml:space="preserve">for a 26-, 52- 52+26-, 106-, 106+26-, and 242-tone RU/MRU in the </m:t>
          </m:r>
          <m:r>
            <m:rPr>
              <m:nor/>
            </m:rPr>
            <w:rPr>
              <w:rFonts w:ascii="Cambria Math" w:hAnsi="Cambria Math"/>
              <w:i/>
              <w:iCs/>
            </w:rPr>
            <m:t>l</m:t>
          </m:r>
          <m:r>
            <m:rPr>
              <m:nor/>
            </m:rPr>
            <w:rPr>
              <w:rFonts w:ascii="Cambria Math" w:hAnsi="Cambria Math"/>
            </w:rPr>
            <m:t>-</m:t>
          </m:r>
          <w:proofErr w:type="spellStart"/>
          <m:r>
            <m:rPr>
              <m:nor/>
            </m:rPr>
            <w:rPr>
              <w:rFonts w:ascii="Cambria Math" w:hAnsi="Cambria Math"/>
            </w:rPr>
            <m:t>th</m:t>
          </m:r>
          <w:proofErr w:type="spellEnd"/>
          <m:r>
            <m:rPr>
              <m:nor/>
            </m:rPr>
            <w:rPr>
              <w:rFonts w:ascii="Cambria Math" w:hAnsi="Cambria Math"/>
            </w:rPr>
            <m:t xml:space="preserve"> subblock</m:t>
          </m:r>
        </m:oMath>
      </m:oMathPara>
    </w:p>
    <w:sectPr w:rsidR="00DB29D2" w:rsidRPr="00DB29D2" w:rsidSect="00D630ED">
      <w:headerReference w:type="default" r:id="rId16"/>
      <w:footerReference w:type="default" r:id="rId17"/>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4921D" w14:textId="77777777" w:rsidR="0042153D" w:rsidRDefault="0042153D">
      <w:r>
        <w:separator/>
      </w:r>
    </w:p>
  </w:endnote>
  <w:endnote w:type="continuationSeparator" w:id="0">
    <w:p w14:paraId="0212BA46" w14:textId="77777777" w:rsidR="0042153D" w:rsidRDefault="0042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ÏoUAA"/>
    <w:panose1 w:val="02030600000101010101"/>
    <w:charset w:val="81"/>
    <w:family w:val="roman"/>
    <w:pitch w:val="variable"/>
    <w:sig w:usb0="B00002AF" w:usb1="69D77CFB" w:usb2="00000030" w:usb3="00000000" w:csb0="0008009F" w:csb1="00000000"/>
  </w:font>
  <w:font w:name="MS Mincho">
    <w:altName w:val="?l?r ??fc"/>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auto"/>
    <w:notTrueType/>
    <w:pitch w:val="default"/>
    <w:sig w:usb0="00000003" w:usb1="080E0000" w:usb2="00000010" w:usb3="00000000" w:csb0="0004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5F43" w14:textId="05E50D98" w:rsidR="00E96FDB" w:rsidRPr="00EF1A28" w:rsidRDefault="006C5B9D">
    <w:pPr>
      <w:pStyle w:val="Footer"/>
      <w:tabs>
        <w:tab w:val="clear" w:pos="6480"/>
        <w:tab w:val="center" w:pos="4680"/>
        <w:tab w:val="right" w:pos="9360"/>
      </w:tabs>
      <w:rPr>
        <w:lang w:val="fr-FR"/>
      </w:rPr>
    </w:pPr>
    <w:r>
      <w:fldChar w:fldCharType="begin"/>
    </w:r>
    <w:r w:rsidRPr="005F1DA1">
      <w:rPr>
        <w:lang w:val="fr-FR"/>
      </w:rPr>
      <w:instrText xml:space="preserve"> SUBJECT  \* MERGEFORMAT </w:instrText>
    </w:r>
    <w:r>
      <w:fldChar w:fldCharType="separate"/>
    </w:r>
    <w:proofErr w:type="spellStart"/>
    <w:r w:rsidR="00E96FDB" w:rsidRPr="00CB32B9">
      <w:rPr>
        <w:lang w:val="fr-FR"/>
      </w:rPr>
      <w:t>Submission</w:t>
    </w:r>
    <w:proofErr w:type="spellEnd"/>
    <w:r>
      <w:rPr>
        <w:lang w:val="fr-FR"/>
      </w:rPr>
      <w:fldChar w:fldCharType="end"/>
    </w:r>
    <w:r w:rsidR="00E96FDB" w:rsidRPr="00EF1A28">
      <w:rPr>
        <w:lang w:val="fr-FR"/>
      </w:rPr>
      <w:tab/>
      <w:t xml:space="preserve">page </w:t>
    </w:r>
    <w:r w:rsidR="00E96FDB">
      <w:fldChar w:fldCharType="begin"/>
    </w:r>
    <w:r w:rsidR="00E96FDB" w:rsidRPr="00EF1A28">
      <w:rPr>
        <w:lang w:val="fr-FR"/>
      </w:rPr>
      <w:instrText xml:space="preserve">page </w:instrText>
    </w:r>
    <w:r w:rsidR="00E96FDB">
      <w:fldChar w:fldCharType="separate"/>
    </w:r>
    <w:r w:rsidR="00FF673C">
      <w:rPr>
        <w:noProof/>
        <w:lang w:val="fr-FR"/>
      </w:rPr>
      <w:t>7</w:t>
    </w:r>
    <w:r w:rsidR="00E96FDB">
      <w:fldChar w:fldCharType="end"/>
    </w:r>
    <w:r w:rsidR="00E96FDB">
      <w:rPr>
        <w:lang w:val="fr-FR"/>
      </w:rPr>
      <w:tab/>
    </w:r>
    <w:r w:rsidR="00E96FDB">
      <w:rPr>
        <w:lang w:val="fr-FR" w:eastAsia="zh-CN"/>
      </w:rPr>
      <w:t>Yan Zhang (</w:t>
    </w:r>
    <w:r w:rsidR="008E05A3">
      <w:rPr>
        <w:lang w:val="fr-FR" w:eastAsia="zh-CN"/>
      </w:rPr>
      <w:t>NXP</w:t>
    </w:r>
    <w:r w:rsidR="00E96FDB">
      <w:rPr>
        <w:lang w:val="fr-FR" w:eastAsia="zh-CN"/>
      </w:rPr>
      <w:t>)</w:t>
    </w:r>
    <w:r w:rsidR="00E96FDB" w:rsidRPr="00EF1A28">
      <w:rPr>
        <w:lang w:val="fr-FR"/>
      </w:rPr>
      <w:t>, et. al.</w:t>
    </w:r>
  </w:p>
  <w:p w14:paraId="42C74310" w14:textId="77777777" w:rsidR="00E96FDB" w:rsidRPr="00EF1A28" w:rsidRDefault="00E96FDB">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032BFE" w14:textId="77777777" w:rsidR="0042153D" w:rsidRDefault="0042153D">
      <w:r>
        <w:separator/>
      </w:r>
    </w:p>
  </w:footnote>
  <w:footnote w:type="continuationSeparator" w:id="0">
    <w:p w14:paraId="245BF7AC" w14:textId="77777777" w:rsidR="0042153D" w:rsidRDefault="00421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02C4" w14:textId="14DA3315" w:rsidR="00E96FDB" w:rsidRDefault="000F33CA">
    <w:pPr>
      <w:pStyle w:val="Header"/>
      <w:tabs>
        <w:tab w:val="clear" w:pos="6480"/>
        <w:tab w:val="center" w:pos="4680"/>
        <w:tab w:val="right" w:pos="9360"/>
      </w:tabs>
      <w:rPr>
        <w:lang w:eastAsia="zh-CN"/>
      </w:rPr>
    </w:pPr>
    <w:proofErr w:type="spellStart"/>
    <w:r>
      <w:rPr>
        <w:lang w:eastAsia="zh-CN"/>
      </w:rPr>
      <w:t>Feburary</w:t>
    </w:r>
    <w:proofErr w:type="spellEnd"/>
    <w:r w:rsidR="00E96FDB">
      <w:rPr>
        <w:lang w:eastAsia="zh-CN"/>
      </w:rPr>
      <w:t>, 20</w:t>
    </w:r>
    <w:r>
      <w:rPr>
        <w:lang w:eastAsia="zh-CN"/>
      </w:rPr>
      <w:t>21</w:t>
    </w:r>
    <w:r w:rsidR="00E96FDB">
      <w:tab/>
    </w:r>
    <w:r w:rsidR="00E96FDB">
      <w:tab/>
    </w:r>
    <w:r w:rsidR="0042153D">
      <w:fldChar w:fldCharType="begin"/>
    </w:r>
    <w:r w:rsidR="0042153D">
      <w:instrText xml:space="preserve"> TITLE  \* MERGEFORMAT </w:instrText>
    </w:r>
    <w:r w:rsidR="0042153D">
      <w:fldChar w:fldCharType="separate"/>
    </w:r>
    <w:r w:rsidR="00E96FDB">
      <w:t>doc.: IEEE 802.11-</w:t>
    </w:r>
    <w:r w:rsidR="003A49D0">
      <w:t>21</w:t>
    </w:r>
    <w:r w:rsidR="00E96FDB">
      <w:rPr>
        <w:lang w:eastAsia="zh-CN"/>
      </w:rPr>
      <w:t>/</w:t>
    </w:r>
    <w:r w:rsidR="0042153D">
      <w:rPr>
        <w:lang w:eastAsia="zh-CN"/>
      </w:rPr>
      <w:fldChar w:fldCharType="end"/>
    </w:r>
    <w:r w:rsidR="00631F9F">
      <w:t>0324</w:t>
    </w:r>
    <w:r w:rsidR="00E96FDB">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SimSun"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EC96E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SimSun"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5"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A4471"/>
    <w:multiLevelType w:val="hybridMultilevel"/>
    <w:tmpl w:val="AA9EF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853B2"/>
    <w:multiLevelType w:val="hybridMultilevel"/>
    <w:tmpl w:val="985A1982"/>
    <w:lvl w:ilvl="0" w:tplc="7826C608">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87896"/>
    <w:multiLevelType w:val="hybridMultilevel"/>
    <w:tmpl w:val="4FA038B4"/>
    <w:lvl w:ilvl="0" w:tplc="59545550">
      <w:start w:val="24"/>
      <w:numFmt w:val="bullet"/>
      <w:lvlText w:val="—"/>
      <w:lvlJc w:val="left"/>
      <w:pPr>
        <w:ind w:left="720" w:hanging="360"/>
      </w:pPr>
      <w:rPr>
        <w:rFonts w:ascii="TimesNewRomanPSMT" w:eastAsia="SimSun"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620732"/>
    <w:multiLevelType w:val="hybridMultilevel"/>
    <w:tmpl w:val="088C3768"/>
    <w:lvl w:ilvl="0" w:tplc="7C4CF448">
      <w:start w:val="24"/>
      <w:numFmt w:val="bullet"/>
      <w:lvlText w:val=""/>
      <w:lvlJc w:val="left"/>
      <w:pPr>
        <w:ind w:left="1080" w:hanging="360"/>
      </w:pPr>
      <w:rPr>
        <w:rFonts w:ascii="Wingdings" w:eastAsia="SimSun"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76051A"/>
    <w:multiLevelType w:val="hybridMultilevel"/>
    <w:tmpl w:val="2146F9D6"/>
    <w:lvl w:ilvl="0" w:tplc="0A98A554">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5"/>
  </w:num>
  <w:num w:numId="7">
    <w:abstractNumId w:val="20"/>
  </w:num>
  <w:num w:numId="8">
    <w:abstractNumId w:val="29"/>
  </w:num>
  <w:num w:numId="9">
    <w:abstractNumId w:val="18"/>
  </w:num>
  <w:num w:numId="10">
    <w:abstractNumId w:val="12"/>
  </w:num>
  <w:num w:numId="11">
    <w:abstractNumId w:val="35"/>
  </w:num>
  <w:num w:numId="12">
    <w:abstractNumId w:val="30"/>
  </w:num>
  <w:num w:numId="13">
    <w:abstractNumId w:val="13"/>
  </w:num>
  <w:num w:numId="14">
    <w:abstractNumId w:val="32"/>
  </w:num>
  <w:num w:numId="15">
    <w:abstractNumId w:val="11"/>
  </w:num>
  <w:num w:numId="16">
    <w:abstractNumId w:val="9"/>
  </w:num>
  <w:num w:numId="17">
    <w:abstractNumId w:val="7"/>
  </w:num>
  <w:num w:numId="18">
    <w:abstractNumId w:val="25"/>
  </w:num>
  <w:num w:numId="19">
    <w:abstractNumId w:val="14"/>
  </w:num>
  <w:num w:numId="20">
    <w:abstractNumId w:val="36"/>
  </w:num>
  <w:num w:numId="21">
    <w:abstractNumId w:val="31"/>
  </w:num>
  <w:num w:numId="22">
    <w:abstractNumId w:val="0"/>
  </w:num>
  <w:num w:numId="23">
    <w:abstractNumId w:val="5"/>
  </w:num>
  <w:num w:numId="24">
    <w:abstractNumId w:val="34"/>
  </w:num>
  <w:num w:numId="25">
    <w:abstractNumId w:val="3"/>
  </w:num>
  <w:num w:numId="26">
    <w:abstractNumId w:val="23"/>
  </w:num>
  <w:num w:numId="27">
    <w:abstractNumId w:val="2"/>
  </w:num>
  <w:num w:numId="28">
    <w:abstractNumId w:val="10"/>
  </w:num>
  <w:num w:numId="29">
    <w:abstractNumId w:val="24"/>
  </w:num>
  <w:num w:numId="30">
    <w:abstractNumId w:val="26"/>
  </w:num>
  <w:num w:numId="31">
    <w:abstractNumId w:val="17"/>
  </w:num>
  <w:num w:numId="32">
    <w:abstractNumId w:val="22"/>
  </w:num>
  <w:num w:numId="33">
    <w:abstractNumId w:val="6"/>
  </w:num>
  <w:num w:numId="34">
    <w:abstractNumId w:val="21"/>
  </w:num>
  <w:num w:numId="35">
    <w:abstractNumId w:val="27"/>
  </w:num>
  <w:num w:numId="36">
    <w:abstractNumId w:val="16"/>
  </w:num>
  <w:num w:numId="37">
    <w:abstractNumId w:val="33"/>
  </w:num>
  <w:num w:numId="3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35E"/>
    <w:rsid w:val="00000398"/>
    <w:rsid w:val="000004E7"/>
    <w:rsid w:val="000009C6"/>
    <w:rsid w:val="00000B3B"/>
    <w:rsid w:val="00000FF5"/>
    <w:rsid w:val="00001615"/>
    <w:rsid w:val="00002C85"/>
    <w:rsid w:val="00002CBF"/>
    <w:rsid w:val="000037DE"/>
    <w:rsid w:val="00003A11"/>
    <w:rsid w:val="000043AC"/>
    <w:rsid w:val="00004661"/>
    <w:rsid w:val="00005029"/>
    <w:rsid w:val="00005CEE"/>
    <w:rsid w:val="00006837"/>
    <w:rsid w:val="0001194F"/>
    <w:rsid w:val="00011F7A"/>
    <w:rsid w:val="00013824"/>
    <w:rsid w:val="00013966"/>
    <w:rsid w:val="00013A24"/>
    <w:rsid w:val="00013CA2"/>
    <w:rsid w:val="0001410C"/>
    <w:rsid w:val="000141B9"/>
    <w:rsid w:val="0001457C"/>
    <w:rsid w:val="00014AA7"/>
    <w:rsid w:val="0001541A"/>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40C0"/>
    <w:rsid w:val="00024117"/>
    <w:rsid w:val="000244B0"/>
    <w:rsid w:val="000251A0"/>
    <w:rsid w:val="0002595B"/>
    <w:rsid w:val="00025D37"/>
    <w:rsid w:val="00025F2A"/>
    <w:rsid w:val="00026180"/>
    <w:rsid w:val="000261D3"/>
    <w:rsid w:val="0002647E"/>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2149"/>
    <w:rsid w:val="00042DDD"/>
    <w:rsid w:val="0004312D"/>
    <w:rsid w:val="00043979"/>
    <w:rsid w:val="00044502"/>
    <w:rsid w:val="00044710"/>
    <w:rsid w:val="000448BD"/>
    <w:rsid w:val="00044E54"/>
    <w:rsid w:val="00044F09"/>
    <w:rsid w:val="00044F11"/>
    <w:rsid w:val="00045247"/>
    <w:rsid w:val="00045B3A"/>
    <w:rsid w:val="00045B9F"/>
    <w:rsid w:val="00045BB6"/>
    <w:rsid w:val="000466A7"/>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042"/>
    <w:rsid w:val="00055490"/>
    <w:rsid w:val="000557D8"/>
    <w:rsid w:val="00057784"/>
    <w:rsid w:val="0006095A"/>
    <w:rsid w:val="000610C2"/>
    <w:rsid w:val="00061731"/>
    <w:rsid w:val="00061BBA"/>
    <w:rsid w:val="00061D4F"/>
    <w:rsid w:val="000626F6"/>
    <w:rsid w:val="0006282F"/>
    <w:rsid w:val="00062AC0"/>
    <w:rsid w:val="00062BF6"/>
    <w:rsid w:val="000638A4"/>
    <w:rsid w:val="00063B27"/>
    <w:rsid w:val="00063BC3"/>
    <w:rsid w:val="0006466A"/>
    <w:rsid w:val="000650C6"/>
    <w:rsid w:val="00066598"/>
    <w:rsid w:val="000667DF"/>
    <w:rsid w:val="00067341"/>
    <w:rsid w:val="0006771A"/>
    <w:rsid w:val="000679C8"/>
    <w:rsid w:val="00067AC7"/>
    <w:rsid w:val="00067E33"/>
    <w:rsid w:val="000703A2"/>
    <w:rsid w:val="000707F9"/>
    <w:rsid w:val="00070E85"/>
    <w:rsid w:val="000713ED"/>
    <w:rsid w:val="000730E5"/>
    <w:rsid w:val="00073B86"/>
    <w:rsid w:val="00073E3C"/>
    <w:rsid w:val="00074624"/>
    <w:rsid w:val="0007492D"/>
    <w:rsid w:val="00075291"/>
    <w:rsid w:val="000755B3"/>
    <w:rsid w:val="00075764"/>
    <w:rsid w:val="00076E9E"/>
    <w:rsid w:val="00077390"/>
    <w:rsid w:val="0007794A"/>
    <w:rsid w:val="000805EE"/>
    <w:rsid w:val="000805FC"/>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28BF"/>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FB4"/>
    <w:rsid w:val="000D30C3"/>
    <w:rsid w:val="000D3C98"/>
    <w:rsid w:val="000D472D"/>
    <w:rsid w:val="000D5298"/>
    <w:rsid w:val="000D6088"/>
    <w:rsid w:val="000D6387"/>
    <w:rsid w:val="000D6419"/>
    <w:rsid w:val="000D6468"/>
    <w:rsid w:val="000D6FFA"/>
    <w:rsid w:val="000D7186"/>
    <w:rsid w:val="000D7285"/>
    <w:rsid w:val="000D788F"/>
    <w:rsid w:val="000D7CA7"/>
    <w:rsid w:val="000E0049"/>
    <w:rsid w:val="000E0208"/>
    <w:rsid w:val="000E0353"/>
    <w:rsid w:val="000E0690"/>
    <w:rsid w:val="000E133F"/>
    <w:rsid w:val="000E222A"/>
    <w:rsid w:val="000E2D26"/>
    <w:rsid w:val="000E333F"/>
    <w:rsid w:val="000E3488"/>
    <w:rsid w:val="000E3714"/>
    <w:rsid w:val="000E4ADE"/>
    <w:rsid w:val="000E576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3CA"/>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3B57"/>
    <w:rsid w:val="00104914"/>
    <w:rsid w:val="00104A6F"/>
    <w:rsid w:val="00104B9F"/>
    <w:rsid w:val="00104D14"/>
    <w:rsid w:val="00104FEB"/>
    <w:rsid w:val="0010550A"/>
    <w:rsid w:val="00105C92"/>
    <w:rsid w:val="00106115"/>
    <w:rsid w:val="001064DC"/>
    <w:rsid w:val="001068DD"/>
    <w:rsid w:val="00106DB5"/>
    <w:rsid w:val="00106EBC"/>
    <w:rsid w:val="00107055"/>
    <w:rsid w:val="0010774E"/>
    <w:rsid w:val="00107FC5"/>
    <w:rsid w:val="001106A5"/>
    <w:rsid w:val="00110BC2"/>
    <w:rsid w:val="00110C33"/>
    <w:rsid w:val="001110A4"/>
    <w:rsid w:val="001113D7"/>
    <w:rsid w:val="00113139"/>
    <w:rsid w:val="00113906"/>
    <w:rsid w:val="00113BDF"/>
    <w:rsid w:val="001140CC"/>
    <w:rsid w:val="001142C4"/>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AD8"/>
    <w:rsid w:val="00121B69"/>
    <w:rsid w:val="00121F43"/>
    <w:rsid w:val="001226B7"/>
    <w:rsid w:val="001226F7"/>
    <w:rsid w:val="00122764"/>
    <w:rsid w:val="001229EE"/>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29DA"/>
    <w:rsid w:val="00142CD0"/>
    <w:rsid w:val="0014349D"/>
    <w:rsid w:val="00143AC3"/>
    <w:rsid w:val="001441E0"/>
    <w:rsid w:val="001442B2"/>
    <w:rsid w:val="00144D97"/>
    <w:rsid w:val="00145317"/>
    <w:rsid w:val="00145B54"/>
    <w:rsid w:val="0014669B"/>
    <w:rsid w:val="00146C74"/>
    <w:rsid w:val="00146D88"/>
    <w:rsid w:val="00146F44"/>
    <w:rsid w:val="00147178"/>
    <w:rsid w:val="001475CE"/>
    <w:rsid w:val="00147728"/>
    <w:rsid w:val="00147B60"/>
    <w:rsid w:val="00150419"/>
    <w:rsid w:val="00150477"/>
    <w:rsid w:val="0015048B"/>
    <w:rsid w:val="001505B7"/>
    <w:rsid w:val="0015095F"/>
    <w:rsid w:val="00150A8A"/>
    <w:rsid w:val="001511C5"/>
    <w:rsid w:val="0015137E"/>
    <w:rsid w:val="00151381"/>
    <w:rsid w:val="001516B3"/>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72F7"/>
    <w:rsid w:val="001576D0"/>
    <w:rsid w:val="001606F2"/>
    <w:rsid w:val="00160AF5"/>
    <w:rsid w:val="00162566"/>
    <w:rsid w:val="00162E4F"/>
    <w:rsid w:val="00162EA7"/>
    <w:rsid w:val="00162F6C"/>
    <w:rsid w:val="001631E7"/>
    <w:rsid w:val="00163ABC"/>
    <w:rsid w:val="00163DFB"/>
    <w:rsid w:val="001644D9"/>
    <w:rsid w:val="001646CD"/>
    <w:rsid w:val="001649A6"/>
    <w:rsid w:val="00164B43"/>
    <w:rsid w:val="00165412"/>
    <w:rsid w:val="00166361"/>
    <w:rsid w:val="001667D9"/>
    <w:rsid w:val="00167594"/>
    <w:rsid w:val="001678E1"/>
    <w:rsid w:val="00167EDF"/>
    <w:rsid w:val="00170221"/>
    <w:rsid w:val="00170604"/>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E35"/>
    <w:rsid w:val="00175F8A"/>
    <w:rsid w:val="001770DC"/>
    <w:rsid w:val="0017724D"/>
    <w:rsid w:val="00177A45"/>
    <w:rsid w:val="00177C7A"/>
    <w:rsid w:val="00177E8A"/>
    <w:rsid w:val="0018052F"/>
    <w:rsid w:val="00180ECE"/>
    <w:rsid w:val="00180FB3"/>
    <w:rsid w:val="001818E1"/>
    <w:rsid w:val="001818E9"/>
    <w:rsid w:val="00181CDD"/>
    <w:rsid w:val="001821D9"/>
    <w:rsid w:val="0018245A"/>
    <w:rsid w:val="00182F79"/>
    <w:rsid w:val="00182FF1"/>
    <w:rsid w:val="00183ABF"/>
    <w:rsid w:val="00183D61"/>
    <w:rsid w:val="001853C3"/>
    <w:rsid w:val="001864A4"/>
    <w:rsid w:val="0018780C"/>
    <w:rsid w:val="001903D9"/>
    <w:rsid w:val="001905BE"/>
    <w:rsid w:val="00190D49"/>
    <w:rsid w:val="00190E09"/>
    <w:rsid w:val="00191082"/>
    <w:rsid w:val="0019117B"/>
    <w:rsid w:val="00191B53"/>
    <w:rsid w:val="00192709"/>
    <w:rsid w:val="001932E2"/>
    <w:rsid w:val="001944F8"/>
    <w:rsid w:val="00194C1B"/>
    <w:rsid w:val="00194D27"/>
    <w:rsid w:val="00194DBE"/>
    <w:rsid w:val="00195281"/>
    <w:rsid w:val="00195AD5"/>
    <w:rsid w:val="00195EA1"/>
    <w:rsid w:val="0019608A"/>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38"/>
    <w:rsid w:val="001A2681"/>
    <w:rsid w:val="001A2931"/>
    <w:rsid w:val="001A32CC"/>
    <w:rsid w:val="001A3576"/>
    <w:rsid w:val="001A40E7"/>
    <w:rsid w:val="001A52CE"/>
    <w:rsid w:val="001A5779"/>
    <w:rsid w:val="001A57D0"/>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CFD"/>
    <w:rsid w:val="001B710A"/>
    <w:rsid w:val="001B7142"/>
    <w:rsid w:val="001B7375"/>
    <w:rsid w:val="001B740B"/>
    <w:rsid w:val="001B795B"/>
    <w:rsid w:val="001B7E3D"/>
    <w:rsid w:val="001C0DC0"/>
    <w:rsid w:val="001C0F7F"/>
    <w:rsid w:val="001C1347"/>
    <w:rsid w:val="001C1769"/>
    <w:rsid w:val="001C1E25"/>
    <w:rsid w:val="001C27CE"/>
    <w:rsid w:val="001C28D3"/>
    <w:rsid w:val="001C2916"/>
    <w:rsid w:val="001C309E"/>
    <w:rsid w:val="001C31F9"/>
    <w:rsid w:val="001C3AA0"/>
    <w:rsid w:val="001C3F2F"/>
    <w:rsid w:val="001C44FC"/>
    <w:rsid w:val="001C4982"/>
    <w:rsid w:val="001C4AFE"/>
    <w:rsid w:val="001C5F57"/>
    <w:rsid w:val="001C61D7"/>
    <w:rsid w:val="001C691D"/>
    <w:rsid w:val="001C7798"/>
    <w:rsid w:val="001C7A76"/>
    <w:rsid w:val="001C7D73"/>
    <w:rsid w:val="001C7E11"/>
    <w:rsid w:val="001C7F97"/>
    <w:rsid w:val="001D0120"/>
    <w:rsid w:val="001D0193"/>
    <w:rsid w:val="001D0390"/>
    <w:rsid w:val="001D10D7"/>
    <w:rsid w:val="001D23D7"/>
    <w:rsid w:val="001D2C44"/>
    <w:rsid w:val="001D2D5C"/>
    <w:rsid w:val="001D2E10"/>
    <w:rsid w:val="001D35A0"/>
    <w:rsid w:val="001D376A"/>
    <w:rsid w:val="001D3D0C"/>
    <w:rsid w:val="001D3D8D"/>
    <w:rsid w:val="001D3DC9"/>
    <w:rsid w:val="001D3FE6"/>
    <w:rsid w:val="001D42FE"/>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A4C"/>
    <w:rsid w:val="001E1B0E"/>
    <w:rsid w:val="001E1E69"/>
    <w:rsid w:val="001E329E"/>
    <w:rsid w:val="001E3580"/>
    <w:rsid w:val="001E35ED"/>
    <w:rsid w:val="001E3C86"/>
    <w:rsid w:val="001E42D5"/>
    <w:rsid w:val="001E4824"/>
    <w:rsid w:val="001E484C"/>
    <w:rsid w:val="001E4A42"/>
    <w:rsid w:val="001E4B2B"/>
    <w:rsid w:val="001E6288"/>
    <w:rsid w:val="001E6627"/>
    <w:rsid w:val="001E7477"/>
    <w:rsid w:val="001E7739"/>
    <w:rsid w:val="001F041F"/>
    <w:rsid w:val="001F0B2F"/>
    <w:rsid w:val="001F1887"/>
    <w:rsid w:val="001F222A"/>
    <w:rsid w:val="001F263E"/>
    <w:rsid w:val="001F286D"/>
    <w:rsid w:val="001F29B6"/>
    <w:rsid w:val="001F2C2B"/>
    <w:rsid w:val="001F2C96"/>
    <w:rsid w:val="001F3370"/>
    <w:rsid w:val="001F4940"/>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64A2"/>
    <w:rsid w:val="00206C18"/>
    <w:rsid w:val="00206FE9"/>
    <w:rsid w:val="00207786"/>
    <w:rsid w:val="00207937"/>
    <w:rsid w:val="002079B3"/>
    <w:rsid w:val="00207CC0"/>
    <w:rsid w:val="00207DDB"/>
    <w:rsid w:val="00207E9B"/>
    <w:rsid w:val="00210203"/>
    <w:rsid w:val="00210BBC"/>
    <w:rsid w:val="00210BE8"/>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FCE"/>
    <w:rsid w:val="002258C2"/>
    <w:rsid w:val="00225E58"/>
    <w:rsid w:val="002262D9"/>
    <w:rsid w:val="00226A4D"/>
    <w:rsid w:val="00226A93"/>
    <w:rsid w:val="002273AF"/>
    <w:rsid w:val="00227F77"/>
    <w:rsid w:val="00230CAB"/>
    <w:rsid w:val="00232537"/>
    <w:rsid w:val="002327FD"/>
    <w:rsid w:val="00233784"/>
    <w:rsid w:val="002338DC"/>
    <w:rsid w:val="00233943"/>
    <w:rsid w:val="00233A1D"/>
    <w:rsid w:val="00233D86"/>
    <w:rsid w:val="00233DD5"/>
    <w:rsid w:val="00234D13"/>
    <w:rsid w:val="00234D45"/>
    <w:rsid w:val="0023534D"/>
    <w:rsid w:val="00235C7D"/>
    <w:rsid w:val="00236355"/>
    <w:rsid w:val="00236C2C"/>
    <w:rsid w:val="002372B1"/>
    <w:rsid w:val="002373C4"/>
    <w:rsid w:val="0023765C"/>
    <w:rsid w:val="00237948"/>
    <w:rsid w:val="00237ADA"/>
    <w:rsid w:val="002403F4"/>
    <w:rsid w:val="0024088A"/>
    <w:rsid w:val="0024096B"/>
    <w:rsid w:val="00240CAB"/>
    <w:rsid w:val="002410DA"/>
    <w:rsid w:val="00241F30"/>
    <w:rsid w:val="002426D2"/>
    <w:rsid w:val="00242AF5"/>
    <w:rsid w:val="00243D52"/>
    <w:rsid w:val="00244B95"/>
    <w:rsid w:val="00244DC0"/>
    <w:rsid w:val="0024576B"/>
    <w:rsid w:val="00246134"/>
    <w:rsid w:val="00246A3F"/>
    <w:rsid w:val="00246E5A"/>
    <w:rsid w:val="00250191"/>
    <w:rsid w:val="002501EF"/>
    <w:rsid w:val="0025123E"/>
    <w:rsid w:val="00251431"/>
    <w:rsid w:val="00251610"/>
    <w:rsid w:val="00251806"/>
    <w:rsid w:val="0025182D"/>
    <w:rsid w:val="002519CE"/>
    <w:rsid w:val="00251AC7"/>
    <w:rsid w:val="00251DA1"/>
    <w:rsid w:val="00252F78"/>
    <w:rsid w:val="00253413"/>
    <w:rsid w:val="00254EB7"/>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DEA"/>
    <w:rsid w:val="002620CD"/>
    <w:rsid w:val="0026242C"/>
    <w:rsid w:val="0026271A"/>
    <w:rsid w:val="0026291C"/>
    <w:rsid w:val="002629F4"/>
    <w:rsid w:val="00263034"/>
    <w:rsid w:val="00263064"/>
    <w:rsid w:val="00263216"/>
    <w:rsid w:val="00263251"/>
    <w:rsid w:val="002635C3"/>
    <w:rsid w:val="00263788"/>
    <w:rsid w:val="00263B8F"/>
    <w:rsid w:val="0026401E"/>
    <w:rsid w:val="00264347"/>
    <w:rsid w:val="002654CB"/>
    <w:rsid w:val="0026569F"/>
    <w:rsid w:val="002665F7"/>
    <w:rsid w:val="002669B7"/>
    <w:rsid w:val="00266CFE"/>
    <w:rsid w:val="00267C51"/>
    <w:rsid w:val="00267E6D"/>
    <w:rsid w:val="00267E6F"/>
    <w:rsid w:val="002709F7"/>
    <w:rsid w:val="00271A88"/>
    <w:rsid w:val="00271A96"/>
    <w:rsid w:val="00271E7E"/>
    <w:rsid w:val="002724F7"/>
    <w:rsid w:val="00272530"/>
    <w:rsid w:val="00272861"/>
    <w:rsid w:val="00273789"/>
    <w:rsid w:val="00274384"/>
    <w:rsid w:val="002743D7"/>
    <w:rsid w:val="00274827"/>
    <w:rsid w:val="0027539B"/>
    <w:rsid w:val="002761C9"/>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AE3"/>
    <w:rsid w:val="002943D3"/>
    <w:rsid w:val="002944F3"/>
    <w:rsid w:val="00294C7B"/>
    <w:rsid w:val="002952A8"/>
    <w:rsid w:val="0029543E"/>
    <w:rsid w:val="00295B6D"/>
    <w:rsid w:val="00295FFA"/>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5714"/>
    <w:rsid w:val="002A59C3"/>
    <w:rsid w:val="002A64E2"/>
    <w:rsid w:val="002A6914"/>
    <w:rsid w:val="002A756C"/>
    <w:rsid w:val="002A778E"/>
    <w:rsid w:val="002A7B75"/>
    <w:rsid w:val="002B024D"/>
    <w:rsid w:val="002B0825"/>
    <w:rsid w:val="002B0D01"/>
    <w:rsid w:val="002B1326"/>
    <w:rsid w:val="002B14D3"/>
    <w:rsid w:val="002B1CFD"/>
    <w:rsid w:val="002B1DC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4938"/>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8C0"/>
    <w:rsid w:val="002D5DB3"/>
    <w:rsid w:val="002D6063"/>
    <w:rsid w:val="002D6076"/>
    <w:rsid w:val="002D6CA8"/>
    <w:rsid w:val="002D709A"/>
    <w:rsid w:val="002D72F5"/>
    <w:rsid w:val="002D7EE7"/>
    <w:rsid w:val="002E02A6"/>
    <w:rsid w:val="002E098C"/>
    <w:rsid w:val="002E0C59"/>
    <w:rsid w:val="002E1004"/>
    <w:rsid w:val="002E18A4"/>
    <w:rsid w:val="002E1D12"/>
    <w:rsid w:val="002E1E55"/>
    <w:rsid w:val="002E230E"/>
    <w:rsid w:val="002E23D1"/>
    <w:rsid w:val="002E2DF7"/>
    <w:rsid w:val="002E2FBB"/>
    <w:rsid w:val="002E38D1"/>
    <w:rsid w:val="002E3B0B"/>
    <w:rsid w:val="002E4046"/>
    <w:rsid w:val="002E4A24"/>
    <w:rsid w:val="002E4E25"/>
    <w:rsid w:val="002E4EF9"/>
    <w:rsid w:val="002E55F9"/>
    <w:rsid w:val="002E570A"/>
    <w:rsid w:val="002E5A73"/>
    <w:rsid w:val="002E63B2"/>
    <w:rsid w:val="002E67DD"/>
    <w:rsid w:val="002E6C0C"/>
    <w:rsid w:val="002E6F17"/>
    <w:rsid w:val="002F0B54"/>
    <w:rsid w:val="002F0D61"/>
    <w:rsid w:val="002F0E2B"/>
    <w:rsid w:val="002F185B"/>
    <w:rsid w:val="002F1B55"/>
    <w:rsid w:val="002F1C0D"/>
    <w:rsid w:val="002F2092"/>
    <w:rsid w:val="002F2B74"/>
    <w:rsid w:val="002F2BBD"/>
    <w:rsid w:val="002F2D4D"/>
    <w:rsid w:val="002F2D78"/>
    <w:rsid w:val="002F3254"/>
    <w:rsid w:val="002F3F88"/>
    <w:rsid w:val="002F4952"/>
    <w:rsid w:val="002F4DDE"/>
    <w:rsid w:val="002F5D4F"/>
    <w:rsid w:val="002F622D"/>
    <w:rsid w:val="002F7170"/>
    <w:rsid w:val="002F720A"/>
    <w:rsid w:val="002F72DC"/>
    <w:rsid w:val="002F7A56"/>
    <w:rsid w:val="00300178"/>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1026E"/>
    <w:rsid w:val="003104C9"/>
    <w:rsid w:val="003105CB"/>
    <w:rsid w:val="00311333"/>
    <w:rsid w:val="00311544"/>
    <w:rsid w:val="00311A38"/>
    <w:rsid w:val="00311ABA"/>
    <w:rsid w:val="003125EB"/>
    <w:rsid w:val="00312873"/>
    <w:rsid w:val="00312A49"/>
    <w:rsid w:val="00312B8D"/>
    <w:rsid w:val="003135A2"/>
    <w:rsid w:val="00313607"/>
    <w:rsid w:val="0031368B"/>
    <w:rsid w:val="0031425A"/>
    <w:rsid w:val="0031466A"/>
    <w:rsid w:val="00314939"/>
    <w:rsid w:val="00316A88"/>
    <w:rsid w:val="00316B18"/>
    <w:rsid w:val="00316CED"/>
    <w:rsid w:val="003170F2"/>
    <w:rsid w:val="003171F6"/>
    <w:rsid w:val="003172FA"/>
    <w:rsid w:val="00317B08"/>
    <w:rsid w:val="003200F4"/>
    <w:rsid w:val="0032025E"/>
    <w:rsid w:val="00320808"/>
    <w:rsid w:val="0032082C"/>
    <w:rsid w:val="00320A08"/>
    <w:rsid w:val="00320A6E"/>
    <w:rsid w:val="0032152F"/>
    <w:rsid w:val="003217F6"/>
    <w:rsid w:val="00321C48"/>
    <w:rsid w:val="00322765"/>
    <w:rsid w:val="00322BC2"/>
    <w:rsid w:val="00322EC8"/>
    <w:rsid w:val="003236D1"/>
    <w:rsid w:val="00323EEA"/>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668"/>
    <w:rsid w:val="00333B84"/>
    <w:rsid w:val="003342AB"/>
    <w:rsid w:val="0033502A"/>
    <w:rsid w:val="00335543"/>
    <w:rsid w:val="0033597C"/>
    <w:rsid w:val="00336796"/>
    <w:rsid w:val="00336B4E"/>
    <w:rsid w:val="0033726E"/>
    <w:rsid w:val="00337831"/>
    <w:rsid w:val="00337F18"/>
    <w:rsid w:val="00337FE0"/>
    <w:rsid w:val="00340CFA"/>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72AA"/>
    <w:rsid w:val="0035780A"/>
    <w:rsid w:val="00360063"/>
    <w:rsid w:val="0036024A"/>
    <w:rsid w:val="0036047D"/>
    <w:rsid w:val="00360CE1"/>
    <w:rsid w:val="00361291"/>
    <w:rsid w:val="00362511"/>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FAD"/>
    <w:rsid w:val="0037706D"/>
    <w:rsid w:val="003778A0"/>
    <w:rsid w:val="00377B46"/>
    <w:rsid w:val="00380414"/>
    <w:rsid w:val="003804B0"/>
    <w:rsid w:val="00382078"/>
    <w:rsid w:val="00383EE7"/>
    <w:rsid w:val="00384E93"/>
    <w:rsid w:val="0038564C"/>
    <w:rsid w:val="0038567F"/>
    <w:rsid w:val="00385AF4"/>
    <w:rsid w:val="0038651C"/>
    <w:rsid w:val="00386D2D"/>
    <w:rsid w:val="00386DA0"/>
    <w:rsid w:val="00387A9B"/>
    <w:rsid w:val="00387D67"/>
    <w:rsid w:val="00387E87"/>
    <w:rsid w:val="0039058A"/>
    <w:rsid w:val="00391405"/>
    <w:rsid w:val="00391497"/>
    <w:rsid w:val="0039172E"/>
    <w:rsid w:val="003918A4"/>
    <w:rsid w:val="00391A3B"/>
    <w:rsid w:val="00391BB2"/>
    <w:rsid w:val="00391E5D"/>
    <w:rsid w:val="00393135"/>
    <w:rsid w:val="00393541"/>
    <w:rsid w:val="003945A2"/>
    <w:rsid w:val="00394992"/>
    <w:rsid w:val="00395E04"/>
    <w:rsid w:val="003961F5"/>
    <w:rsid w:val="00396634"/>
    <w:rsid w:val="0039669D"/>
    <w:rsid w:val="00396B1F"/>
    <w:rsid w:val="00396C98"/>
    <w:rsid w:val="003A02FD"/>
    <w:rsid w:val="003A0A19"/>
    <w:rsid w:val="003A0B38"/>
    <w:rsid w:val="003A1046"/>
    <w:rsid w:val="003A20B2"/>
    <w:rsid w:val="003A28E2"/>
    <w:rsid w:val="003A29FF"/>
    <w:rsid w:val="003A36F3"/>
    <w:rsid w:val="003A399F"/>
    <w:rsid w:val="003A3D26"/>
    <w:rsid w:val="003A4357"/>
    <w:rsid w:val="003A43B1"/>
    <w:rsid w:val="003A441C"/>
    <w:rsid w:val="003A49D0"/>
    <w:rsid w:val="003A58CB"/>
    <w:rsid w:val="003A5B11"/>
    <w:rsid w:val="003A6C75"/>
    <w:rsid w:val="003A706E"/>
    <w:rsid w:val="003A7FBA"/>
    <w:rsid w:val="003B04F3"/>
    <w:rsid w:val="003B0C1B"/>
    <w:rsid w:val="003B0D58"/>
    <w:rsid w:val="003B13FF"/>
    <w:rsid w:val="003B1E7F"/>
    <w:rsid w:val="003B233E"/>
    <w:rsid w:val="003B2563"/>
    <w:rsid w:val="003B25A0"/>
    <w:rsid w:val="003B376C"/>
    <w:rsid w:val="003B37C3"/>
    <w:rsid w:val="003B39BA"/>
    <w:rsid w:val="003B3E75"/>
    <w:rsid w:val="003B490C"/>
    <w:rsid w:val="003B4A90"/>
    <w:rsid w:val="003B4E94"/>
    <w:rsid w:val="003B51F5"/>
    <w:rsid w:val="003B52F4"/>
    <w:rsid w:val="003B588B"/>
    <w:rsid w:val="003B5D5B"/>
    <w:rsid w:val="003B61DB"/>
    <w:rsid w:val="003B64F0"/>
    <w:rsid w:val="003B6CE1"/>
    <w:rsid w:val="003B6DC6"/>
    <w:rsid w:val="003C00FF"/>
    <w:rsid w:val="003C044F"/>
    <w:rsid w:val="003C13DF"/>
    <w:rsid w:val="003C13F4"/>
    <w:rsid w:val="003C153D"/>
    <w:rsid w:val="003C1827"/>
    <w:rsid w:val="003C2127"/>
    <w:rsid w:val="003C2494"/>
    <w:rsid w:val="003C257C"/>
    <w:rsid w:val="003C4047"/>
    <w:rsid w:val="003C4180"/>
    <w:rsid w:val="003C4BBF"/>
    <w:rsid w:val="003C6686"/>
    <w:rsid w:val="003C6BF0"/>
    <w:rsid w:val="003C6D8D"/>
    <w:rsid w:val="003C7601"/>
    <w:rsid w:val="003D0C68"/>
    <w:rsid w:val="003D0CC9"/>
    <w:rsid w:val="003D0D47"/>
    <w:rsid w:val="003D1E1C"/>
    <w:rsid w:val="003D3385"/>
    <w:rsid w:val="003D3D83"/>
    <w:rsid w:val="003D41CF"/>
    <w:rsid w:val="003D43B5"/>
    <w:rsid w:val="003D4E4B"/>
    <w:rsid w:val="003D4E8B"/>
    <w:rsid w:val="003D5208"/>
    <w:rsid w:val="003D543E"/>
    <w:rsid w:val="003D57D6"/>
    <w:rsid w:val="003D6A9F"/>
    <w:rsid w:val="003D6E8A"/>
    <w:rsid w:val="003D722E"/>
    <w:rsid w:val="003D7363"/>
    <w:rsid w:val="003D7A4C"/>
    <w:rsid w:val="003E0899"/>
    <w:rsid w:val="003E1053"/>
    <w:rsid w:val="003E12C2"/>
    <w:rsid w:val="003E1B51"/>
    <w:rsid w:val="003E1F88"/>
    <w:rsid w:val="003E2624"/>
    <w:rsid w:val="003E427C"/>
    <w:rsid w:val="003E4B8C"/>
    <w:rsid w:val="003E5467"/>
    <w:rsid w:val="003E65B0"/>
    <w:rsid w:val="003E6BF3"/>
    <w:rsid w:val="003E6C13"/>
    <w:rsid w:val="003F1809"/>
    <w:rsid w:val="003F1B2E"/>
    <w:rsid w:val="003F1F19"/>
    <w:rsid w:val="003F286F"/>
    <w:rsid w:val="003F2F97"/>
    <w:rsid w:val="003F3196"/>
    <w:rsid w:val="003F3556"/>
    <w:rsid w:val="003F3DC0"/>
    <w:rsid w:val="003F602E"/>
    <w:rsid w:val="003F7A31"/>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BEE"/>
    <w:rsid w:val="00405F25"/>
    <w:rsid w:val="00406286"/>
    <w:rsid w:val="004066BE"/>
    <w:rsid w:val="004070F5"/>
    <w:rsid w:val="004076C0"/>
    <w:rsid w:val="00407FBD"/>
    <w:rsid w:val="004101BB"/>
    <w:rsid w:val="00410DE3"/>
    <w:rsid w:val="00410E49"/>
    <w:rsid w:val="004115E5"/>
    <w:rsid w:val="00411C6E"/>
    <w:rsid w:val="0041207D"/>
    <w:rsid w:val="00413C7C"/>
    <w:rsid w:val="00413FC0"/>
    <w:rsid w:val="0041471F"/>
    <w:rsid w:val="00415FDB"/>
    <w:rsid w:val="0041641F"/>
    <w:rsid w:val="004167B2"/>
    <w:rsid w:val="0041687A"/>
    <w:rsid w:val="00417BB6"/>
    <w:rsid w:val="00417C41"/>
    <w:rsid w:val="00417C49"/>
    <w:rsid w:val="00417ED0"/>
    <w:rsid w:val="0042053E"/>
    <w:rsid w:val="00420A22"/>
    <w:rsid w:val="00420F76"/>
    <w:rsid w:val="00421500"/>
    <w:rsid w:val="0042153D"/>
    <w:rsid w:val="0042179C"/>
    <w:rsid w:val="004224D5"/>
    <w:rsid w:val="004228B2"/>
    <w:rsid w:val="00423085"/>
    <w:rsid w:val="00423376"/>
    <w:rsid w:val="00423492"/>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20E2"/>
    <w:rsid w:val="00432BCD"/>
    <w:rsid w:val="00433012"/>
    <w:rsid w:val="004338E6"/>
    <w:rsid w:val="00433F7D"/>
    <w:rsid w:val="00434072"/>
    <w:rsid w:val="00434403"/>
    <w:rsid w:val="0043491A"/>
    <w:rsid w:val="00434C20"/>
    <w:rsid w:val="00434EBF"/>
    <w:rsid w:val="00435071"/>
    <w:rsid w:val="00435252"/>
    <w:rsid w:val="0043541F"/>
    <w:rsid w:val="004370BF"/>
    <w:rsid w:val="004403A7"/>
    <w:rsid w:val="0044043A"/>
    <w:rsid w:val="00440917"/>
    <w:rsid w:val="00440D4B"/>
    <w:rsid w:val="0044196C"/>
    <w:rsid w:val="00441AE9"/>
    <w:rsid w:val="00442037"/>
    <w:rsid w:val="00442084"/>
    <w:rsid w:val="00442473"/>
    <w:rsid w:val="004430D8"/>
    <w:rsid w:val="0044358F"/>
    <w:rsid w:val="004437DB"/>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C35"/>
    <w:rsid w:val="00457D3E"/>
    <w:rsid w:val="00457DAB"/>
    <w:rsid w:val="00457FE3"/>
    <w:rsid w:val="004603D2"/>
    <w:rsid w:val="00460CB6"/>
    <w:rsid w:val="00461779"/>
    <w:rsid w:val="0046184E"/>
    <w:rsid w:val="00462231"/>
    <w:rsid w:val="00462A03"/>
    <w:rsid w:val="00463EFE"/>
    <w:rsid w:val="00464BEE"/>
    <w:rsid w:val="00465301"/>
    <w:rsid w:val="00465CDD"/>
    <w:rsid w:val="00465F30"/>
    <w:rsid w:val="0046644B"/>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55BD"/>
    <w:rsid w:val="004756FF"/>
    <w:rsid w:val="00475B41"/>
    <w:rsid w:val="004765CA"/>
    <w:rsid w:val="00476675"/>
    <w:rsid w:val="00476B25"/>
    <w:rsid w:val="004808D1"/>
    <w:rsid w:val="00480A8B"/>
    <w:rsid w:val="0048117F"/>
    <w:rsid w:val="0048189F"/>
    <w:rsid w:val="004819D2"/>
    <w:rsid w:val="00482C1E"/>
    <w:rsid w:val="004832ED"/>
    <w:rsid w:val="00483A0C"/>
    <w:rsid w:val="004844C4"/>
    <w:rsid w:val="0048468E"/>
    <w:rsid w:val="004851C6"/>
    <w:rsid w:val="004857FD"/>
    <w:rsid w:val="00485B5E"/>
    <w:rsid w:val="00485FF5"/>
    <w:rsid w:val="00486676"/>
    <w:rsid w:val="00486AAE"/>
    <w:rsid w:val="004870C8"/>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91B"/>
    <w:rsid w:val="00496FF1"/>
    <w:rsid w:val="004972B2"/>
    <w:rsid w:val="004974E4"/>
    <w:rsid w:val="00497A07"/>
    <w:rsid w:val="004A0062"/>
    <w:rsid w:val="004A03C1"/>
    <w:rsid w:val="004A050D"/>
    <w:rsid w:val="004A0821"/>
    <w:rsid w:val="004A1ABF"/>
    <w:rsid w:val="004A1BD0"/>
    <w:rsid w:val="004A1FE4"/>
    <w:rsid w:val="004A26F9"/>
    <w:rsid w:val="004A36EA"/>
    <w:rsid w:val="004A37E1"/>
    <w:rsid w:val="004A392B"/>
    <w:rsid w:val="004A4AC7"/>
    <w:rsid w:val="004A579E"/>
    <w:rsid w:val="004A5F28"/>
    <w:rsid w:val="004A6F16"/>
    <w:rsid w:val="004B0089"/>
    <w:rsid w:val="004B0B7C"/>
    <w:rsid w:val="004B1065"/>
    <w:rsid w:val="004B1480"/>
    <w:rsid w:val="004B18D5"/>
    <w:rsid w:val="004B2F07"/>
    <w:rsid w:val="004B37F6"/>
    <w:rsid w:val="004B3CE0"/>
    <w:rsid w:val="004B4E21"/>
    <w:rsid w:val="004B5247"/>
    <w:rsid w:val="004B5297"/>
    <w:rsid w:val="004B541E"/>
    <w:rsid w:val="004B5503"/>
    <w:rsid w:val="004B5FEC"/>
    <w:rsid w:val="004B6357"/>
    <w:rsid w:val="004B666F"/>
    <w:rsid w:val="004B69BE"/>
    <w:rsid w:val="004B69EE"/>
    <w:rsid w:val="004B6F2E"/>
    <w:rsid w:val="004B72C1"/>
    <w:rsid w:val="004B744D"/>
    <w:rsid w:val="004B7870"/>
    <w:rsid w:val="004B7BC9"/>
    <w:rsid w:val="004B7BD0"/>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761"/>
    <w:rsid w:val="004E1AEF"/>
    <w:rsid w:val="004E2030"/>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0ED9"/>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A83"/>
    <w:rsid w:val="00507B85"/>
    <w:rsid w:val="00507B90"/>
    <w:rsid w:val="00507C3F"/>
    <w:rsid w:val="00507E00"/>
    <w:rsid w:val="00510076"/>
    <w:rsid w:val="005104FA"/>
    <w:rsid w:val="00510C23"/>
    <w:rsid w:val="0051159B"/>
    <w:rsid w:val="00511774"/>
    <w:rsid w:val="00511F07"/>
    <w:rsid w:val="005124FC"/>
    <w:rsid w:val="00512774"/>
    <w:rsid w:val="005127A4"/>
    <w:rsid w:val="00513EA4"/>
    <w:rsid w:val="0051469F"/>
    <w:rsid w:val="00514A6E"/>
    <w:rsid w:val="00514C60"/>
    <w:rsid w:val="00515666"/>
    <w:rsid w:val="005162AF"/>
    <w:rsid w:val="00516F49"/>
    <w:rsid w:val="00517CD1"/>
    <w:rsid w:val="00517D9A"/>
    <w:rsid w:val="005206ED"/>
    <w:rsid w:val="00520B2B"/>
    <w:rsid w:val="00520D31"/>
    <w:rsid w:val="0052147D"/>
    <w:rsid w:val="00522009"/>
    <w:rsid w:val="005223E8"/>
    <w:rsid w:val="005225C7"/>
    <w:rsid w:val="0052273B"/>
    <w:rsid w:val="00522847"/>
    <w:rsid w:val="00522A2A"/>
    <w:rsid w:val="00522A73"/>
    <w:rsid w:val="0052306D"/>
    <w:rsid w:val="00523280"/>
    <w:rsid w:val="00523A14"/>
    <w:rsid w:val="00523F27"/>
    <w:rsid w:val="005242B9"/>
    <w:rsid w:val="005245E0"/>
    <w:rsid w:val="00524614"/>
    <w:rsid w:val="0052461F"/>
    <w:rsid w:val="00524A7D"/>
    <w:rsid w:val="00524B5B"/>
    <w:rsid w:val="00524D08"/>
    <w:rsid w:val="00524F3A"/>
    <w:rsid w:val="0052556E"/>
    <w:rsid w:val="00525B23"/>
    <w:rsid w:val="00525D0C"/>
    <w:rsid w:val="005264C2"/>
    <w:rsid w:val="00526AA8"/>
    <w:rsid w:val="00527101"/>
    <w:rsid w:val="005272B4"/>
    <w:rsid w:val="00527628"/>
    <w:rsid w:val="00527A38"/>
    <w:rsid w:val="005306EA"/>
    <w:rsid w:val="0053173A"/>
    <w:rsid w:val="0053186C"/>
    <w:rsid w:val="00532130"/>
    <w:rsid w:val="00532A69"/>
    <w:rsid w:val="00532AFC"/>
    <w:rsid w:val="0053360C"/>
    <w:rsid w:val="005349FD"/>
    <w:rsid w:val="00535511"/>
    <w:rsid w:val="00535C0C"/>
    <w:rsid w:val="00536787"/>
    <w:rsid w:val="005367D9"/>
    <w:rsid w:val="00537505"/>
    <w:rsid w:val="00537DFF"/>
    <w:rsid w:val="005406A6"/>
    <w:rsid w:val="00540D5E"/>
    <w:rsid w:val="005417A2"/>
    <w:rsid w:val="005417DE"/>
    <w:rsid w:val="00541823"/>
    <w:rsid w:val="00542D92"/>
    <w:rsid w:val="005433BD"/>
    <w:rsid w:val="005454BA"/>
    <w:rsid w:val="00545BED"/>
    <w:rsid w:val="00545FA6"/>
    <w:rsid w:val="0054636F"/>
    <w:rsid w:val="005463C6"/>
    <w:rsid w:val="005466AB"/>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D8E"/>
    <w:rsid w:val="005630CE"/>
    <w:rsid w:val="005634E7"/>
    <w:rsid w:val="00564AFE"/>
    <w:rsid w:val="00564C37"/>
    <w:rsid w:val="00565A8D"/>
    <w:rsid w:val="00567DF3"/>
    <w:rsid w:val="00567E8B"/>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61A8"/>
    <w:rsid w:val="00576C74"/>
    <w:rsid w:val="00576CEE"/>
    <w:rsid w:val="00576DF1"/>
    <w:rsid w:val="00577361"/>
    <w:rsid w:val="00577744"/>
    <w:rsid w:val="005800A6"/>
    <w:rsid w:val="00580A0E"/>
    <w:rsid w:val="00580B0E"/>
    <w:rsid w:val="00580F03"/>
    <w:rsid w:val="00581AD4"/>
    <w:rsid w:val="00581D4B"/>
    <w:rsid w:val="005823FE"/>
    <w:rsid w:val="00583264"/>
    <w:rsid w:val="00583B9B"/>
    <w:rsid w:val="00583F2D"/>
    <w:rsid w:val="00584466"/>
    <w:rsid w:val="005845FF"/>
    <w:rsid w:val="005849DE"/>
    <w:rsid w:val="005852A9"/>
    <w:rsid w:val="00585577"/>
    <w:rsid w:val="005862D4"/>
    <w:rsid w:val="00586B15"/>
    <w:rsid w:val="005871B9"/>
    <w:rsid w:val="00587622"/>
    <w:rsid w:val="00587BF1"/>
    <w:rsid w:val="00590D53"/>
    <w:rsid w:val="0059199A"/>
    <w:rsid w:val="00591B2D"/>
    <w:rsid w:val="00591CE2"/>
    <w:rsid w:val="00592BD9"/>
    <w:rsid w:val="00592F7A"/>
    <w:rsid w:val="00592FF2"/>
    <w:rsid w:val="0059321D"/>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DBC"/>
    <w:rsid w:val="005B2F64"/>
    <w:rsid w:val="005B3311"/>
    <w:rsid w:val="005B3590"/>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CA8"/>
    <w:rsid w:val="005C2DBD"/>
    <w:rsid w:val="005C37F7"/>
    <w:rsid w:val="005C3EF5"/>
    <w:rsid w:val="005C3F17"/>
    <w:rsid w:val="005C4028"/>
    <w:rsid w:val="005C423F"/>
    <w:rsid w:val="005C4380"/>
    <w:rsid w:val="005C56E6"/>
    <w:rsid w:val="005C5BB8"/>
    <w:rsid w:val="005C60AA"/>
    <w:rsid w:val="005C6178"/>
    <w:rsid w:val="005C67F0"/>
    <w:rsid w:val="005C76F3"/>
    <w:rsid w:val="005C7AD7"/>
    <w:rsid w:val="005C7C45"/>
    <w:rsid w:val="005C7F17"/>
    <w:rsid w:val="005D0635"/>
    <w:rsid w:val="005D1337"/>
    <w:rsid w:val="005D158E"/>
    <w:rsid w:val="005D181D"/>
    <w:rsid w:val="005D1853"/>
    <w:rsid w:val="005D1AAE"/>
    <w:rsid w:val="005D1B1D"/>
    <w:rsid w:val="005D1CAF"/>
    <w:rsid w:val="005D2157"/>
    <w:rsid w:val="005D35C0"/>
    <w:rsid w:val="005D37C8"/>
    <w:rsid w:val="005D450E"/>
    <w:rsid w:val="005D4562"/>
    <w:rsid w:val="005D46C0"/>
    <w:rsid w:val="005D47ED"/>
    <w:rsid w:val="005D49D8"/>
    <w:rsid w:val="005D51EB"/>
    <w:rsid w:val="005D5712"/>
    <w:rsid w:val="005D623D"/>
    <w:rsid w:val="005D65B5"/>
    <w:rsid w:val="005D7433"/>
    <w:rsid w:val="005E0653"/>
    <w:rsid w:val="005E0969"/>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E7D28"/>
    <w:rsid w:val="005F07F1"/>
    <w:rsid w:val="005F08EA"/>
    <w:rsid w:val="005F0B08"/>
    <w:rsid w:val="005F0B64"/>
    <w:rsid w:val="005F136B"/>
    <w:rsid w:val="005F1A31"/>
    <w:rsid w:val="005F1DA1"/>
    <w:rsid w:val="005F21B1"/>
    <w:rsid w:val="005F2395"/>
    <w:rsid w:val="005F2787"/>
    <w:rsid w:val="005F28E7"/>
    <w:rsid w:val="005F345B"/>
    <w:rsid w:val="005F3FCD"/>
    <w:rsid w:val="005F41E2"/>
    <w:rsid w:val="005F4539"/>
    <w:rsid w:val="005F499A"/>
    <w:rsid w:val="005F4DCE"/>
    <w:rsid w:val="005F50DA"/>
    <w:rsid w:val="005F5100"/>
    <w:rsid w:val="005F5AC6"/>
    <w:rsid w:val="005F5BD5"/>
    <w:rsid w:val="005F5C13"/>
    <w:rsid w:val="005F614B"/>
    <w:rsid w:val="005F62AF"/>
    <w:rsid w:val="005F6709"/>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0B9"/>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CF7"/>
    <w:rsid w:val="006144D2"/>
    <w:rsid w:val="00614654"/>
    <w:rsid w:val="006148F9"/>
    <w:rsid w:val="00615354"/>
    <w:rsid w:val="0061556C"/>
    <w:rsid w:val="0061669B"/>
    <w:rsid w:val="00616D65"/>
    <w:rsid w:val="00616FD6"/>
    <w:rsid w:val="00617C9C"/>
    <w:rsid w:val="0062063D"/>
    <w:rsid w:val="00620781"/>
    <w:rsid w:val="00620BC3"/>
    <w:rsid w:val="006216F8"/>
    <w:rsid w:val="00621B1C"/>
    <w:rsid w:val="006220C9"/>
    <w:rsid w:val="0062215D"/>
    <w:rsid w:val="0062262D"/>
    <w:rsid w:val="00622B4D"/>
    <w:rsid w:val="00622B57"/>
    <w:rsid w:val="00622CA6"/>
    <w:rsid w:val="00623146"/>
    <w:rsid w:val="006237A8"/>
    <w:rsid w:val="0062440B"/>
    <w:rsid w:val="00624B69"/>
    <w:rsid w:val="00624BA2"/>
    <w:rsid w:val="006264E3"/>
    <w:rsid w:val="006275E1"/>
    <w:rsid w:val="00627902"/>
    <w:rsid w:val="00627BFC"/>
    <w:rsid w:val="00627CEC"/>
    <w:rsid w:val="00627D4B"/>
    <w:rsid w:val="00627FFA"/>
    <w:rsid w:val="0063015D"/>
    <w:rsid w:val="006303C7"/>
    <w:rsid w:val="00631979"/>
    <w:rsid w:val="00631F9F"/>
    <w:rsid w:val="00632406"/>
    <w:rsid w:val="00632B7A"/>
    <w:rsid w:val="006331AB"/>
    <w:rsid w:val="0063324F"/>
    <w:rsid w:val="0063349B"/>
    <w:rsid w:val="006335B4"/>
    <w:rsid w:val="00634318"/>
    <w:rsid w:val="00635664"/>
    <w:rsid w:val="006359DB"/>
    <w:rsid w:val="006365FB"/>
    <w:rsid w:val="00637981"/>
    <w:rsid w:val="00637E11"/>
    <w:rsid w:val="006406C0"/>
    <w:rsid w:val="006407BE"/>
    <w:rsid w:val="006415D7"/>
    <w:rsid w:val="00641D0E"/>
    <w:rsid w:val="00641D2E"/>
    <w:rsid w:val="00642104"/>
    <w:rsid w:val="006421EA"/>
    <w:rsid w:val="00642443"/>
    <w:rsid w:val="0064262C"/>
    <w:rsid w:val="00642821"/>
    <w:rsid w:val="00642ADD"/>
    <w:rsid w:val="00643724"/>
    <w:rsid w:val="0064387A"/>
    <w:rsid w:val="006439BC"/>
    <w:rsid w:val="00643C98"/>
    <w:rsid w:val="006441A1"/>
    <w:rsid w:val="00645233"/>
    <w:rsid w:val="0064554D"/>
    <w:rsid w:val="006457AF"/>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FAA"/>
    <w:rsid w:val="00652A17"/>
    <w:rsid w:val="00652E29"/>
    <w:rsid w:val="00652E64"/>
    <w:rsid w:val="006530B6"/>
    <w:rsid w:val="0065358A"/>
    <w:rsid w:val="00655240"/>
    <w:rsid w:val="006553C1"/>
    <w:rsid w:val="00655B6F"/>
    <w:rsid w:val="006561AC"/>
    <w:rsid w:val="00656FBE"/>
    <w:rsid w:val="006573C0"/>
    <w:rsid w:val="006575B1"/>
    <w:rsid w:val="0065784F"/>
    <w:rsid w:val="00657A53"/>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EDE"/>
    <w:rsid w:val="0066571B"/>
    <w:rsid w:val="00665770"/>
    <w:rsid w:val="0066594F"/>
    <w:rsid w:val="00666609"/>
    <w:rsid w:val="00670C28"/>
    <w:rsid w:val="00671018"/>
    <w:rsid w:val="00671E51"/>
    <w:rsid w:val="0067300A"/>
    <w:rsid w:val="00673DDB"/>
    <w:rsid w:val="0067407D"/>
    <w:rsid w:val="00674104"/>
    <w:rsid w:val="00674415"/>
    <w:rsid w:val="00674661"/>
    <w:rsid w:val="00674E4D"/>
    <w:rsid w:val="0067502E"/>
    <w:rsid w:val="00677061"/>
    <w:rsid w:val="0067719E"/>
    <w:rsid w:val="0067748D"/>
    <w:rsid w:val="00680BCD"/>
    <w:rsid w:val="00680BD3"/>
    <w:rsid w:val="006812BE"/>
    <w:rsid w:val="00681A85"/>
    <w:rsid w:val="0068298F"/>
    <w:rsid w:val="006829D2"/>
    <w:rsid w:val="00683BD6"/>
    <w:rsid w:val="00683BF6"/>
    <w:rsid w:val="00683C95"/>
    <w:rsid w:val="006843DA"/>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ECA"/>
    <w:rsid w:val="00693001"/>
    <w:rsid w:val="006933CA"/>
    <w:rsid w:val="006938E4"/>
    <w:rsid w:val="00693D0A"/>
    <w:rsid w:val="00693FD3"/>
    <w:rsid w:val="00695A77"/>
    <w:rsid w:val="00695D0E"/>
    <w:rsid w:val="00696140"/>
    <w:rsid w:val="0069634A"/>
    <w:rsid w:val="006964C2"/>
    <w:rsid w:val="00696A33"/>
    <w:rsid w:val="006975A2"/>
    <w:rsid w:val="00697975"/>
    <w:rsid w:val="006A09D7"/>
    <w:rsid w:val="006A0B43"/>
    <w:rsid w:val="006A0E82"/>
    <w:rsid w:val="006A0F20"/>
    <w:rsid w:val="006A12F8"/>
    <w:rsid w:val="006A14A4"/>
    <w:rsid w:val="006A16D6"/>
    <w:rsid w:val="006A22A6"/>
    <w:rsid w:val="006A31A1"/>
    <w:rsid w:val="006A32BB"/>
    <w:rsid w:val="006A35AF"/>
    <w:rsid w:val="006A3BEC"/>
    <w:rsid w:val="006A3F65"/>
    <w:rsid w:val="006A4266"/>
    <w:rsid w:val="006A5275"/>
    <w:rsid w:val="006A5713"/>
    <w:rsid w:val="006A63C7"/>
    <w:rsid w:val="006A6569"/>
    <w:rsid w:val="006A77B4"/>
    <w:rsid w:val="006A7879"/>
    <w:rsid w:val="006A789D"/>
    <w:rsid w:val="006B0EE4"/>
    <w:rsid w:val="006B2079"/>
    <w:rsid w:val="006B270D"/>
    <w:rsid w:val="006B2FB0"/>
    <w:rsid w:val="006B3406"/>
    <w:rsid w:val="006B3590"/>
    <w:rsid w:val="006B3C0B"/>
    <w:rsid w:val="006B5ADD"/>
    <w:rsid w:val="006B60BA"/>
    <w:rsid w:val="006B687E"/>
    <w:rsid w:val="006B69D8"/>
    <w:rsid w:val="006B6BCE"/>
    <w:rsid w:val="006B7161"/>
    <w:rsid w:val="006B7D79"/>
    <w:rsid w:val="006C0385"/>
    <w:rsid w:val="006C04CC"/>
    <w:rsid w:val="006C04E6"/>
    <w:rsid w:val="006C067D"/>
    <w:rsid w:val="006C0727"/>
    <w:rsid w:val="006C08FF"/>
    <w:rsid w:val="006C0A5F"/>
    <w:rsid w:val="006C11BE"/>
    <w:rsid w:val="006C16E2"/>
    <w:rsid w:val="006C1AC8"/>
    <w:rsid w:val="006C1B89"/>
    <w:rsid w:val="006C1F1F"/>
    <w:rsid w:val="006C20A3"/>
    <w:rsid w:val="006C2719"/>
    <w:rsid w:val="006C3964"/>
    <w:rsid w:val="006C3D27"/>
    <w:rsid w:val="006C3DBD"/>
    <w:rsid w:val="006C50B1"/>
    <w:rsid w:val="006C58A7"/>
    <w:rsid w:val="006C5B5D"/>
    <w:rsid w:val="006C5B9D"/>
    <w:rsid w:val="006C5F1F"/>
    <w:rsid w:val="006C607A"/>
    <w:rsid w:val="006C64B1"/>
    <w:rsid w:val="006C6EB8"/>
    <w:rsid w:val="006C73C3"/>
    <w:rsid w:val="006C7D42"/>
    <w:rsid w:val="006C7DBA"/>
    <w:rsid w:val="006D0147"/>
    <w:rsid w:val="006D014E"/>
    <w:rsid w:val="006D060F"/>
    <w:rsid w:val="006D10D1"/>
    <w:rsid w:val="006D2B45"/>
    <w:rsid w:val="006D33B5"/>
    <w:rsid w:val="006D3AB7"/>
    <w:rsid w:val="006D3EA5"/>
    <w:rsid w:val="006D4282"/>
    <w:rsid w:val="006D4FE7"/>
    <w:rsid w:val="006D5783"/>
    <w:rsid w:val="006D5EAF"/>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9A4"/>
    <w:rsid w:val="006E5FA2"/>
    <w:rsid w:val="006E6758"/>
    <w:rsid w:val="006E79CB"/>
    <w:rsid w:val="006E7E4E"/>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5A0"/>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72CB"/>
    <w:rsid w:val="007074B5"/>
    <w:rsid w:val="00707FFA"/>
    <w:rsid w:val="0071000F"/>
    <w:rsid w:val="00710131"/>
    <w:rsid w:val="00710246"/>
    <w:rsid w:val="00710994"/>
    <w:rsid w:val="00710BAA"/>
    <w:rsid w:val="00710CCC"/>
    <w:rsid w:val="00710E78"/>
    <w:rsid w:val="007116AD"/>
    <w:rsid w:val="007124FB"/>
    <w:rsid w:val="00712697"/>
    <w:rsid w:val="0071269F"/>
    <w:rsid w:val="00712987"/>
    <w:rsid w:val="00712DCC"/>
    <w:rsid w:val="007132AF"/>
    <w:rsid w:val="007132E8"/>
    <w:rsid w:val="0071372B"/>
    <w:rsid w:val="0071373D"/>
    <w:rsid w:val="00713757"/>
    <w:rsid w:val="007137D1"/>
    <w:rsid w:val="00713940"/>
    <w:rsid w:val="00713983"/>
    <w:rsid w:val="007141ED"/>
    <w:rsid w:val="007141F6"/>
    <w:rsid w:val="007144E8"/>
    <w:rsid w:val="00714602"/>
    <w:rsid w:val="00714B9C"/>
    <w:rsid w:val="0071504E"/>
    <w:rsid w:val="0071533E"/>
    <w:rsid w:val="007158BD"/>
    <w:rsid w:val="00715F85"/>
    <w:rsid w:val="007160AB"/>
    <w:rsid w:val="00716605"/>
    <w:rsid w:val="00716912"/>
    <w:rsid w:val="00717858"/>
    <w:rsid w:val="00717872"/>
    <w:rsid w:val="00717A02"/>
    <w:rsid w:val="00717B93"/>
    <w:rsid w:val="00720368"/>
    <w:rsid w:val="00720967"/>
    <w:rsid w:val="007211B6"/>
    <w:rsid w:val="00721B38"/>
    <w:rsid w:val="00721B9A"/>
    <w:rsid w:val="0072301B"/>
    <w:rsid w:val="00723157"/>
    <w:rsid w:val="00723D35"/>
    <w:rsid w:val="00723DEF"/>
    <w:rsid w:val="00723F0F"/>
    <w:rsid w:val="0072420E"/>
    <w:rsid w:val="007248F3"/>
    <w:rsid w:val="00724950"/>
    <w:rsid w:val="00725532"/>
    <w:rsid w:val="00725B4B"/>
    <w:rsid w:val="00726A2D"/>
    <w:rsid w:val="007274E1"/>
    <w:rsid w:val="00727B6D"/>
    <w:rsid w:val="00730027"/>
    <w:rsid w:val="007305B7"/>
    <w:rsid w:val="00730695"/>
    <w:rsid w:val="00730B15"/>
    <w:rsid w:val="00731BC0"/>
    <w:rsid w:val="00733596"/>
    <w:rsid w:val="00733DAA"/>
    <w:rsid w:val="007345FF"/>
    <w:rsid w:val="00734997"/>
    <w:rsid w:val="00735514"/>
    <w:rsid w:val="0073558A"/>
    <w:rsid w:val="00735623"/>
    <w:rsid w:val="007358BC"/>
    <w:rsid w:val="00735D75"/>
    <w:rsid w:val="00735EB0"/>
    <w:rsid w:val="007360AF"/>
    <w:rsid w:val="007361A9"/>
    <w:rsid w:val="007376C3"/>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EBA"/>
    <w:rsid w:val="0074627D"/>
    <w:rsid w:val="007463F8"/>
    <w:rsid w:val="007466B4"/>
    <w:rsid w:val="00746A9B"/>
    <w:rsid w:val="00746AC9"/>
    <w:rsid w:val="00746BEC"/>
    <w:rsid w:val="00746CFC"/>
    <w:rsid w:val="00747EF0"/>
    <w:rsid w:val="007505C0"/>
    <w:rsid w:val="007507C3"/>
    <w:rsid w:val="00750824"/>
    <w:rsid w:val="00750E17"/>
    <w:rsid w:val="00750F78"/>
    <w:rsid w:val="00751054"/>
    <w:rsid w:val="0075125F"/>
    <w:rsid w:val="00751998"/>
    <w:rsid w:val="007522DA"/>
    <w:rsid w:val="0075271B"/>
    <w:rsid w:val="00752C21"/>
    <w:rsid w:val="0075393C"/>
    <w:rsid w:val="00753CE5"/>
    <w:rsid w:val="00755206"/>
    <w:rsid w:val="00755336"/>
    <w:rsid w:val="0075599C"/>
    <w:rsid w:val="00755D41"/>
    <w:rsid w:val="00756029"/>
    <w:rsid w:val="00756CC7"/>
    <w:rsid w:val="00757069"/>
    <w:rsid w:val="00757596"/>
    <w:rsid w:val="00757C93"/>
    <w:rsid w:val="00757F88"/>
    <w:rsid w:val="0076093F"/>
    <w:rsid w:val="00761553"/>
    <w:rsid w:val="00761EA5"/>
    <w:rsid w:val="00761F5C"/>
    <w:rsid w:val="00762128"/>
    <w:rsid w:val="00762C25"/>
    <w:rsid w:val="007631EE"/>
    <w:rsid w:val="00763375"/>
    <w:rsid w:val="00763469"/>
    <w:rsid w:val="00764DA4"/>
    <w:rsid w:val="00764FD9"/>
    <w:rsid w:val="00765AB7"/>
    <w:rsid w:val="00765E02"/>
    <w:rsid w:val="00765F84"/>
    <w:rsid w:val="00765FD2"/>
    <w:rsid w:val="0076647B"/>
    <w:rsid w:val="00766C58"/>
    <w:rsid w:val="00767576"/>
    <w:rsid w:val="00767E0D"/>
    <w:rsid w:val="00767E31"/>
    <w:rsid w:val="00767F67"/>
    <w:rsid w:val="007703A0"/>
    <w:rsid w:val="007704BB"/>
    <w:rsid w:val="00770572"/>
    <w:rsid w:val="00770CD6"/>
    <w:rsid w:val="00771400"/>
    <w:rsid w:val="00771C90"/>
    <w:rsid w:val="00771E92"/>
    <w:rsid w:val="007720C1"/>
    <w:rsid w:val="00772E4E"/>
    <w:rsid w:val="00773681"/>
    <w:rsid w:val="00773761"/>
    <w:rsid w:val="00774445"/>
    <w:rsid w:val="00774736"/>
    <w:rsid w:val="00775B06"/>
    <w:rsid w:val="007766BB"/>
    <w:rsid w:val="00777276"/>
    <w:rsid w:val="007772DB"/>
    <w:rsid w:val="00777A13"/>
    <w:rsid w:val="00777ABE"/>
    <w:rsid w:val="00780211"/>
    <w:rsid w:val="0078058B"/>
    <w:rsid w:val="007809D5"/>
    <w:rsid w:val="00780BE0"/>
    <w:rsid w:val="00780EBF"/>
    <w:rsid w:val="00781946"/>
    <w:rsid w:val="00781BF7"/>
    <w:rsid w:val="00782936"/>
    <w:rsid w:val="007836B3"/>
    <w:rsid w:val="00783C17"/>
    <w:rsid w:val="007847CE"/>
    <w:rsid w:val="00785469"/>
    <w:rsid w:val="007861DA"/>
    <w:rsid w:val="007865ED"/>
    <w:rsid w:val="0078747A"/>
    <w:rsid w:val="007903E7"/>
    <w:rsid w:val="00790706"/>
    <w:rsid w:val="00790F74"/>
    <w:rsid w:val="00791161"/>
    <w:rsid w:val="00791995"/>
    <w:rsid w:val="00791FE4"/>
    <w:rsid w:val="00792B61"/>
    <w:rsid w:val="0079308A"/>
    <w:rsid w:val="00793403"/>
    <w:rsid w:val="00793534"/>
    <w:rsid w:val="00793E05"/>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A7E36"/>
    <w:rsid w:val="007B0678"/>
    <w:rsid w:val="007B0B3C"/>
    <w:rsid w:val="007B0BC1"/>
    <w:rsid w:val="007B0DEF"/>
    <w:rsid w:val="007B13ED"/>
    <w:rsid w:val="007B18AE"/>
    <w:rsid w:val="007B1E18"/>
    <w:rsid w:val="007B1E1A"/>
    <w:rsid w:val="007B25BD"/>
    <w:rsid w:val="007B261E"/>
    <w:rsid w:val="007B32E5"/>
    <w:rsid w:val="007B3E47"/>
    <w:rsid w:val="007B4961"/>
    <w:rsid w:val="007B528B"/>
    <w:rsid w:val="007B52AC"/>
    <w:rsid w:val="007B57AC"/>
    <w:rsid w:val="007B7338"/>
    <w:rsid w:val="007B7630"/>
    <w:rsid w:val="007B7C0C"/>
    <w:rsid w:val="007C1081"/>
    <w:rsid w:val="007C1425"/>
    <w:rsid w:val="007C1CBD"/>
    <w:rsid w:val="007C22F3"/>
    <w:rsid w:val="007C23C9"/>
    <w:rsid w:val="007C27E5"/>
    <w:rsid w:val="007C2BEE"/>
    <w:rsid w:val="007C2E1D"/>
    <w:rsid w:val="007C31F5"/>
    <w:rsid w:val="007C3395"/>
    <w:rsid w:val="007C41B7"/>
    <w:rsid w:val="007C44C9"/>
    <w:rsid w:val="007C467E"/>
    <w:rsid w:val="007C4E37"/>
    <w:rsid w:val="007C510F"/>
    <w:rsid w:val="007C6D23"/>
    <w:rsid w:val="007C729C"/>
    <w:rsid w:val="007C7995"/>
    <w:rsid w:val="007D1B76"/>
    <w:rsid w:val="007D2C97"/>
    <w:rsid w:val="007D2FCC"/>
    <w:rsid w:val="007D3B35"/>
    <w:rsid w:val="007D3C88"/>
    <w:rsid w:val="007D5722"/>
    <w:rsid w:val="007D5A52"/>
    <w:rsid w:val="007D5EB4"/>
    <w:rsid w:val="007D61CC"/>
    <w:rsid w:val="007D64C5"/>
    <w:rsid w:val="007D65B5"/>
    <w:rsid w:val="007D7156"/>
    <w:rsid w:val="007D7779"/>
    <w:rsid w:val="007D7F45"/>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B41"/>
    <w:rsid w:val="007F318C"/>
    <w:rsid w:val="007F34BA"/>
    <w:rsid w:val="007F37E3"/>
    <w:rsid w:val="007F41F4"/>
    <w:rsid w:val="007F4CBA"/>
    <w:rsid w:val="007F4D8A"/>
    <w:rsid w:val="007F5748"/>
    <w:rsid w:val="007F58D7"/>
    <w:rsid w:val="007F5C71"/>
    <w:rsid w:val="007F616B"/>
    <w:rsid w:val="007F6397"/>
    <w:rsid w:val="007F6405"/>
    <w:rsid w:val="007F7C37"/>
    <w:rsid w:val="008000C3"/>
    <w:rsid w:val="00800EBA"/>
    <w:rsid w:val="00801A90"/>
    <w:rsid w:val="00801F4D"/>
    <w:rsid w:val="008020C5"/>
    <w:rsid w:val="00802F30"/>
    <w:rsid w:val="00802F76"/>
    <w:rsid w:val="008033D7"/>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F87"/>
    <w:rsid w:val="00811759"/>
    <w:rsid w:val="008122BB"/>
    <w:rsid w:val="0081232B"/>
    <w:rsid w:val="00812753"/>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85A"/>
    <w:rsid w:val="00820DD5"/>
    <w:rsid w:val="00820F8F"/>
    <w:rsid w:val="00821034"/>
    <w:rsid w:val="00822D20"/>
    <w:rsid w:val="008239E9"/>
    <w:rsid w:val="00824079"/>
    <w:rsid w:val="0082419F"/>
    <w:rsid w:val="008261DE"/>
    <w:rsid w:val="00826C91"/>
    <w:rsid w:val="00827110"/>
    <w:rsid w:val="0082747A"/>
    <w:rsid w:val="0082779E"/>
    <w:rsid w:val="00827923"/>
    <w:rsid w:val="0082794D"/>
    <w:rsid w:val="00830523"/>
    <w:rsid w:val="008306B7"/>
    <w:rsid w:val="0083089E"/>
    <w:rsid w:val="00830AFD"/>
    <w:rsid w:val="00830DEB"/>
    <w:rsid w:val="008312A9"/>
    <w:rsid w:val="00831981"/>
    <w:rsid w:val="00832F93"/>
    <w:rsid w:val="008336BA"/>
    <w:rsid w:val="00833B6F"/>
    <w:rsid w:val="00833E75"/>
    <w:rsid w:val="008345E9"/>
    <w:rsid w:val="008346E0"/>
    <w:rsid w:val="0083492D"/>
    <w:rsid w:val="0083541E"/>
    <w:rsid w:val="00835CB4"/>
    <w:rsid w:val="00835E81"/>
    <w:rsid w:val="00836C57"/>
    <w:rsid w:val="008371D2"/>
    <w:rsid w:val="008374B4"/>
    <w:rsid w:val="00837C72"/>
    <w:rsid w:val="00840515"/>
    <w:rsid w:val="008405A9"/>
    <w:rsid w:val="00840C93"/>
    <w:rsid w:val="00840E44"/>
    <w:rsid w:val="008411BF"/>
    <w:rsid w:val="008411EC"/>
    <w:rsid w:val="008413FB"/>
    <w:rsid w:val="008414F6"/>
    <w:rsid w:val="00841FF2"/>
    <w:rsid w:val="008422E2"/>
    <w:rsid w:val="00842329"/>
    <w:rsid w:val="00843B05"/>
    <w:rsid w:val="00843EA2"/>
    <w:rsid w:val="008445EF"/>
    <w:rsid w:val="00845B22"/>
    <w:rsid w:val="0084604F"/>
    <w:rsid w:val="00846315"/>
    <w:rsid w:val="00846800"/>
    <w:rsid w:val="00846AFD"/>
    <w:rsid w:val="00846D26"/>
    <w:rsid w:val="0084702F"/>
    <w:rsid w:val="00847156"/>
    <w:rsid w:val="00847970"/>
    <w:rsid w:val="00847AFA"/>
    <w:rsid w:val="00847B01"/>
    <w:rsid w:val="00850558"/>
    <w:rsid w:val="008507BA"/>
    <w:rsid w:val="008508C9"/>
    <w:rsid w:val="00850F2A"/>
    <w:rsid w:val="008510BE"/>
    <w:rsid w:val="00851139"/>
    <w:rsid w:val="00851263"/>
    <w:rsid w:val="00852A48"/>
    <w:rsid w:val="0085554E"/>
    <w:rsid w:val="00855B73"/>
    <w:rsid w:val="00855FF5"/>
    <w:rsid w:val="00856084"/>
    <w:rsid w:val="00857925"/>
    <w:rsid w:val="00857FFD"/>
    <w:rsid w:val="00860DA5"/>
    <w:rsid w:val="00861211"/>
    <w:rsid w:val="0086238C"/>
    <w:rsid w:val="0086291C"/>
    <w:rsid w:val="00862D95"/>
    <w:rsid w:val="00863005"/>
    <w:rsid w:val="008630E7"/>
    <w:rsid w:val="00863CE8"/>
    <w:rsid w:val="00864609"/>
    <w:rsid w:val="00864EA7"/>
    <w:rsid w:val="00865743"/>
    <w:rsid w:val="0086589C"/>
    <w:rsid w:val="00865ED3"/>
    <w:rsid w:val="00866241"/>
    <w:rsid w:val="008662DF"/>
    <w:rsid w:val="00866590"/>
    <w:rsid w:val="00866F9B"/>
    <w:rsid w:val="00867DCE"/>
    <w:rsid w:val="00870421"/>
    <w:rsid w:val="00872D61"/>
    <w:rsid w:val="0087374F"/>
    <w:rsid w:val="00874050"/>
    <w:rsid w:val="00874073"/>
    <w:rsid w:val="00874468"/>
    <w:rsid w:val="0087600F"/>
    <w:rsid w:val="008760DE"/>
    <w:rsid w:val="00876443"/>
    <w:rsid w:val="00876444"/>
    <w:rsid w:val="008764BC"/>
    <w:rsid w:val="00880006"/>
    <w:rsid w:val="008800D6"/>
    <w:rsid w:val="00880C04"/>
    <w:rsid w:val="00880E50"/>
    <w:rsid w:val="00880FCD"/>
    <w:rsid w:val="008811D5"/>
    <w:rsid w:val="00881262"/>
    <w:rsid w:val="008815C6"/>
    <w:rsid w:val="008815D9"/>
    <w:rsid w:val="00881A4B"/>
    <w:rsid w:val="00883414"/>
    <w:rsid w:val="008845EC"/>
    <w:rsid w:val="00885182"/>
    <w:rsid w:val="00885256"/>
    <w:rsid w:val="00885638"/>
    <w:rsid w:val="00885818"/>
    <w:rsid w:val="00887124"/>
    <w:rsid w:val="00887149"/>
    <w:rsid w:val="0088774B"/>
    <w:rsid w:val="00890555"/>
    <w:rsid w:val="0089080E"/>
    <w:rsid w:val="00890A54"/>
    <w:rsid w:val="00890EE6"/>
    <w:rsid w:val="00891733"/>
    <w:rsid w:val="008918D1"/>
    <w:rsid w:val="0089195C"/>
    <w:rsid w:val="00891D46"/>
    <w:rsid w:val="00892614"/>
    <w:rsid w:val="008927AF"/>
    <w:rsid w:val="008928D3"/>
    <w:rsid w:val="00892AA6"/>
    <w:rsid w:val="0089318D"/>
    <w:rsid w:val="008943D1"/>
    <w:rsid w:val="00894466"/>
    <w:rsid w:val="00894543"/>
    <w:rsid w:val="00894A82"/>
    <w:rsid w:val="00895F9C"/>
    <w:rsid w:val="00896FF7"/>
    <w:rsid w:val="00897066"/>
    <w:rsid w:val="008A0ABD"/>
    <w:rsid w:val="008A0AF1"/>
    <w:rsid w:val="008A0FE3"/>
    <w:rsid w:val="008A15C3"/>
    <w:rsid w:val="008A16E1"/>
    <w:rsid w:val="008A1B24"/>
    <w:rsid w:val="008A1F2E"/>
    <w:rsid w:val="008A1FBB"/>
    <w:rsid w:val="008A2116"/>
    <w:rsid w:val="008A2DC0"/>
    <w:rsid w:val="008A2F6F"/>
    <w:rsid w:val="008A37C8"/>
    <w:rsid w:val="008A4365"/>
    <w:rsid w:val="008A4495"/>
    <w:rsid w:val="008A4939"/>
    <w:rsid w:val="008A4D7C"/>
    <w:rsid w:val="008A59A9"/>
    <w:rsid w:val="008A5D62"/>
    <w:rsid w:val="008A5D64"/>
    <w:rsid w:val="008A6124"/>
    <w:rsid w:val="008A6167"/>
    <w:rsid w:val="008A648E"/>
    <w:rsid w:val="008A7C5D"/>
    <w:rsid w:val="008B01B1"/>
    <w:rsid w:val="008B05EA"/>
    <w:rsid w:val="008B118F"/>
    <w:rsid w:val="008B1D39"/>
    <w:rsid w:val="008B20B2"/>
    <w:rsid w:val="008B2B76"/>
    <w:rsid w:val="008B2FAC"/>
    <w:rsid w:val="008B3292"/>
    <w:rsid w:val="008B3331"/>
    <w:rsid w:val="008B387B"/>
    <w:rsid w:val="008B5588"/>
    <w:rsid w:val="008B6098"/>
    <w:rsid w:val="008B62C9"/>
    <w:rsid w:val="008B6493"/>
    <w:rsid w:val="008B6BDD"/>
    <w:rsid w:val="008B6E01"/>
    <w:rsid w:val="008B706D"/>
    <w:rsid w:val="008B716F"/>
    <w:rsid w:val="008B7BFF"/>
    <w:rsid w:val="008B7C84"/>
    <w:rsid w:val="008B7E92"/>
    <w:rsid w:val="008C08CE"/>
    <w:rsid w:val="008C0B11"/>
    <w:rsid w:val="008C0FBF"/>
    <w:rsid w:val="008C1663"/>
    <w:rsid w:val="008C1A89"/>
    <w:rsid w:val="008C3327"/>
    <w:rsid w:val="008C36F3"/>
    <w:rsid w:val="008C3AD9"/>
    <w:rsid w:val="008C3DBB"/>
    <w:rsid w:val="008C3F20"/>
    <w:rsid w:val="008C4978"/>
    <w:rsid w:val="008C53FF"/>
    <w:rsid w:val="008C5459"/>
    <w:rsid w:val="008C54BE"/>
    <w:rsid w:val="008C55F5"/>
    <w:rsid w:val="008C5A59"/>
    <w:rsid w:val="008C5AB3"/>
    <w:rsid w:val="008C5D00"/>
    <w:rsid w:val="008C5F02"/>
    <w:rsid w:val="008C6268"/>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5A3"/>
    <w:rsid w:val="008E0C2D"/>
    <w:rsid w:val="008E0F8C"/>
    <w:rsid w:val="008E104C"/>
    <w:rsid w:val="008E10E0"/>
    <w:rsid w:val="008E14F1"/>
    <w:rsid w:val="008E17A5"/>
    <w:rsid w:val="008E1C4F"/>
    <w:rsid w:val="008E2467"/>
    <w:rsid w:val="008E2686"/>
    <w:rsid w:val="008E3083"/>
    <w:rsid w:val="008E360A"/>
    <w:rsid w:val="008E3C83"/>
    <w:rsid w:val="008E4FCB"/>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4067"/>
    <w:rsid w:val="008F4248"/>
    <w:rsid w:val="008F4346"/>
    <w:rsid w:val="008F4AE5"/>
    <w:rsid w:val="008F51CB"/>
    <w:rsid w:val="008F59C8"/>
    <w:rsid w:val="008F5B4D"/>
    <w:rsid w:val="008F6392"/>
    <w:rsid w:val="008F7881"/>
    <w:rsid w:val="00900BD9"/>
    <w:rsid w:val="00900C4B"/>
    <w:rsid w:val="00901468"/>
    <w:rsid w:val="0090242C"/>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994"/>
    <w:rsid w:val="00921F88"/>
    <w:rsid w:val="0092316A"/>
    <w:rsid w:val="00923311"/>
    <w:rsid w:val="00923450"/>
    <w:rsid w:val="009238BA"/>
    <w:rsid w:val="00923941"/>
    <w:rsid w:val="009243A7"/>
    <w:rsid w:val="0092448C"/>
    <w:rsid w:val="00924A98"/>
    <w:rsid w:val="009253F3"/>
    <w:rsid w:val="0092545A"/>
    <w:rsid w:val="00925546"/>
    <w:rsid w:val="00925D14"/>
    <w:rsid w:val="00925EDB"/>
    <w:rsid w:val="00926002"/>
    <w:rsid w:val="0092607C"/>
    <w:rsid w:val="009260D3"/>
    <w:rsid w:val="00926BA2"/>
    <w:rsid w:val="00926FE0"/>
    <w:rsid w:val="00926FEA"/>
    <w:rsid w:val="009301D5"/>
    <w:rsid w:val="009302E0"/>
    <w:rsid w:val="009306A6"/>
    <w:rsid w:val="00931986"/>
    <w:rsid w:val="0093256C"/>
    <w:rsid w:val="00932E93"/>
    <w:rsid w:val="009330DF"/>
    <w:rsid w:val="00933331"/>
    <w:rsid w:val="00933433"/>
    <w:rsid w:val="009334DA"/>
    <w:rsid w:val="009336FD"/>
    <w:rsid w:val="009338EB"/>
    <w:rsid w:val="00933FF3"/>
    <w:rsid w:val="00934571"/>
    <w:rsid w:val="009345C8"/>
    <w:rsid w:val="00934BE0"/>
    <w:rsid w:val="00934E22"/>
    <w:rsid w:val="009357CA"/>
    <w:rsid w:val="00935A38"/>
    <w:rsid w:val="00935EA9"/>
    <w:rsid w:val="00935F6C"/>
    <w:rsid w:val="00935F74"/>
    <w:rsid w:val="00937B8A"/>
    <w:rsid w:val="00937C7F"/>
    <w:rsid w:val="00940374"/>
    <w:rsid w:val="00940556"/>
    <w:rsid w:val="00940721"/>
    <w:rsid w:val="0094090C"/>
    <w:rsid w:val="009411F6"/>
    <w:rsid w:val="009417BB"/>
    <w:rsid w:val="00941BA7"/>
    <w:rsid w:val="00942F15"/>
    <w:rsid w:val="00943027"/>
    <w:rsid w:val="0094361F"/>
    <w:rsid w:val="00943C9D"/>
    <w:rsid w:val="00944E49"/>
    <w:rsid w:val="009454B4"/>
    <w:rsid w:val="00945ACC"/>
    <w:rsid w:val="00945F38"/>
    <w:rsid w:val="0094714D"/>
    <w:rsid w:val="00947446"/>
    <w:rsid w:val="00947834"/>
    <w:rsid w:val="00947CFF"/>
    <w:rsid w:val="009518E4"/>
    <w:rsid w:val="00952286"/>
    <w:rsid w:val="00952832"/>
    <w:rsid w:val="00952D1B"/>
    <w:rsid w:val="00952F78"/>
    <w:rsid w:val="009536BA"/>
    <w:rsid w:val="009539C8"/>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7C9"/>
    <w:rsid w:val="00965999"/>
    <w:rsid w:val="00966C8C"/>
    <w:rsid w:val="00966F23"/>
    <w:rsid w:val="00967741"/>
    <w:rsid w:val="009706C7"/>
    <w:rsid w:val="00971135"/>
    <w:rsid w:val="00971300"/>
    <w:rsid w:val="009715D6"/>
    <w:rsid w:val="00971FD6"/>
    <w:rsid w:val="009723E9"/>
    <w:rsid w:val="00972AB6"/>
    <w:rsid w:val="009749BC"/>
    <w:rsid w:val="009750A4"/>
    <w:rsid w:val="009750B2"/>
    <w:rsid w:val="009752F1"/>
    <w:rsid w:val="00975A7E"/>
    <w:rsid w:val="00976466"/>
    <w:rsid w:val="0097651B"/>
    <w:rsid w:val="009765D6"/>
    <w:rsid w:val="0097673A"/>
    <w:rsid w:val="0097699D"/>
    <w:rsid w:val="00976AE3"/>
    <w:rsid w:val="00976B79"/>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5386"/>
    <w:rsid w:val="00985623"/>
    <w:rsid w:val="00985732"/>
    <w:rsid w:val="0098576E"/>
    <w:rsid w:val="00985A9F"/>
    <w:rsid w:val="00985F7E"/>
    <w:rsid w:val="009873FD"/>
    <w:rsid w:val="00987981"/>
    <w:rsid w:val="00987E41"/>
    <w:rsid w:val="00987E8C"/>
    <w:rsid w:val="00987EBE"/>
    <w:rsid w:val="009917FB"/>
    <w:rsid w:val="009925E7"/>
    <w:rsid w:val="009927D7"/>
    <w:rsid w:val="00992BF7"/>
    <w:rsid w:val="00992C6D"/>
    <w:rsid w:val="00993FE1"/>
    <w:rsid w:val="0099415B"/>
    <w:rsid w:val="009943AF"/>
    <w:rsid w:val="00994B33"/>
    <w:rsid w:val="00994EEF"/>
    <w:rsid w:val="00995781"/>
    <w:rsid w:val="009958A1"/>
    <w:rsid w:val="00996D24"/>
    <w:rsid w:val="00996F80"/>
    <w:rsid w:val="00996FA9"/>
    <w:rsid w:val="00997297"/>
    <w:rsid w:val="009A0459"/>
    <w:rsid w:val="009A0475"/>
    <w:rsid w:val="009A14DD"/>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5CB"/>
    <w:rsid w:val="009D3C72"/>
    <w:rsid w:val="009D42D9"/>
    <w:rsid w:val="009D44B2"/>
    <w:rsid w:val="009D475B"/>
    <w:rsid w:val="009D4D08"/>
    <w:rsid w:val="009D4FD3"/>
    <w:rsid w:val="009D55C6"/>
    <w:rsid w:val="009D689E"/>
    <w:rsid w:val="009D6A2F"/>
    <w:rsid w:val="009D6A73"/>
    <w:rsid w:val="009D7A0A"/>
    <w:rsid w:val="009E0064"/>
    <w:rsid w:val="009E01D1"/>
    <w:rsid w:val="009E0570"/>
    <w:rsid w:val="009E1A2C"/>
    <w:rsid w:val="009E1AB0"/>
    <w:rsid w:val="009E1D05"/>
    <w:rsid w:val="009E276D"/>
    <w:rsid w:val="009E2A8A"/>
    <w:rsid w:val="009E4408"/>
    <w:rsid w:val="009E4873"/>
    <w:rsid w:val="009E49FB"/>
    <w:rsid w:val="009E4A00"/>
    <w:rsid w:val="009E4BC9"/>
    <w:rsid w:val="009E4D43"/>
    <w:rsid w:val="009E54B1"/>
    <w:rsid w:val="009E57E3"/>
    <w:rsid w:val="009E6269"/>
    <w:rsid w:val="009E72A0"/>
    <w:rsid w:val="009E7AF3"/>
    <w:rsid w:val="009F02FF"/>
    <w:rsid w:val="009F0F48"/>
    <w:rsid w:val="009F11DD"/>
    <w:rsid w:val="009F1718"/>
    <w:rsid w:val="009F22AE"/>
    <w:rsid w:val="009F2BC9"/>
    <w:rsid w:val="009F3831"/>
    <w:rsid w:val="009F413C"/>
    <w:rsid w:val="009F4346"/>
    <w:rsid w:val="009F4FC4"/>
    <w:rsid w:val="009F5FC8"/>
    <w:rsid w:val="009F6C01"/>
    <w:rsid w:val="009F772A"/>
    <w:rsid w:val="009F7A43"/>
    <w:rsid w:val="009F7B2C"/>
    <w:rsid w:val="009F7CD1"/>
    <w:rsid w:val="009F7EE4"/>
    <w:rsid w:val="00A00D7F"/>
    <w:rsid w:val="00A00FF6"/>
    <w:rsid w:val="00A01E8F"/>
    <w:rsid w:val="00A0210B"/>
    <w:rsid w:val="00A022DC"/>
    <w:rsid w:val="00A02835"/>
    <w:rsid w:val="00A02BAA"/>
    <w:rsid w:val="00A02BE7"/>
    <w:rsid w:val="00A03103"/>
    <w:rsid w:val="00A03AF8"/>
    <w:rsid w:val="00A03F92"/>
    <w:rsid w:val="00A0451D"/>
    <w:rsid w:val="00A05292"/>
    <w:rsid w:val="00A05933"/>
    <w:rsid w:val="00A05D2C"/>
    <w:rsid w:val="00A067B5"/>
    <w:rsid w:val="00A07206"/>
    <w:rsid w:val="00A0730C"/>
    <w:rsid w:val="00A07A24"/>
    <w:rsid w:val="00A07BC4"/>
    <w:rsid w:val="00A07D44"/>
    <w:rsid w:val="00A07EDB"/>
    <w:rsid w:val="00A1003E"/>
    <w:rsid w:val="00A102F6"/>
    <w:rsid w:val="00A10365"/>
    <w:rsid w:val="00A109E6"/>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6A0D"/>
    <w:rsid w:val="00A16E86"/>
    <w:rsid w:val="00A17B7A"/>
    <w:rsid w:val="00A205B8"/>
    <w:rsid w:val="00A2082C"/>
    <w:rsid w:val="00A218CE"/>
    <w:rsid w:val="00A21997"/>
    <w:rsid w:val="00A21B81"/>
    <w:rsid w:val="00A21C22"/>
    <w:rsid w:val="00A22994"/>
    <w:rsid w:val="00A22DC8"/>
    <w:rsid w:val="00A23552"/>
    <w:rsid w:val="00A23B1F"/>
    <w:rsid w:val="00A24491"/>
    <w:rsid w:val="00A259C3"/>
    <w:rsid w:val="00A25D7E"/>
    <w:rsid w:val="00A25E49"/>
    <w:rsid w:val="00A262A8"/>
    <w:rsid w:val="00A26AAE"/>
    <w:rsid w:val="00A26E9C"/>
    <w:rsid w:val="00A2702A"/>
    <w:rsid w:val="00A27F91"/>
    <w:rsid w:val="00A30727"/>
    <w:rsid w:val="00A3083E"/>
    <w:rsid w:val="00A308D9"/>
    <w:rsid w:val="00A30EAA"/>
    <w:rsid w:val="00A30F9B"/>
    <w:rsid w:val="00A31AA3"/>
    <w:rsid w:val="00A322BF"/>
    <w:rsid w:val="00A326E0"/>
    <w:rsid w:val="00A330E5"/>
    <w:rsid w:val="00A33150"/>
    <w:rsid w:val="00A331BA"/>
    <w:rsid w:val="00A33B62"/>
    <w:rsid w:val="00A33EC0"/>
    <w:rsid w:val="00A341B7"/>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B6A"/>
    <w:rsid w:val="00A471CD"/>
    <w:rsid w:val="00A50903"/>
    <w:rsid w:val="00A50E26"/>
    <w:rsid w:val="00A50EC6"/>
    <w:rsid w:val="00A50F60"/>
    <w:rsid w:val="00A5149B"/>
    <w:rsid w:val="00A525E7"/>
    <w:rsid w:val="00A529E8"/>
    <w:rsid w:val="00A52AB3"/>
    <w:rsid w:val="00A52B84"/>
    <w:rsid w:val="00A52DB5"/>
    <w:rsid w:val="00A541FA"/>
    <w:rsid w:val="00A546A0"/>
    <w:rsid w:val="00A549F9"/>
    <w:rsid w:val="00A5509E"/>
    <w:rsid w:val="00A5536B"/>
    <w:rsid w:val="00A55C65"/>
    <w:rsid w:val="00A56070"/>
    <w:rsid w:val="00A56234"/>
    <w:rsid w:val="00A56AE9"/>
    <w:rsid w:val="00A56C81"/>
    <w:rsid w:val="00A577CE"/>
    <w:rsid w:val="00A577EF"/>
    <w:rsid w:val="00A60605"/>
    <w:rsid w:val="00A607DF"/>
    <w:rsid w:val="00A60899"/>
    <w:rsid w:val="00A61211"/>
    <w:rsid w:val="00A623B3"/>
    <w:rsid w:val="00A6272B"/>
    <w:rsid w:val="00A63312"/>
    <w:rsid w:val="00A647B2"/>
    <w:rsid w:val="00A648AB"/>
    <w:rsid w:val="00A64EA3"/>
    <w:rsid w:val="00A653ED"/>
    <w:rsid w:val="00A66D20"/>
    <w:rsid w:val="00A67269"/>
    <w:rsid w:val="00A6735B"/>
    <w:rsid w:val="00A67AA5"/>
    <w:rsid w:val="00A67B0C"/>
    <w:rsid w:val="00A70FD4"/>
    <w:rsid w:val="00A71231"/>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29B0"/>
    <w:rsid w:val="00A82F2E"/>
    <w:rsid w:val="00A831CA"/>
    <w:rsid w:val="00A83297"/>
    <w:rsid w:val="00A8335B"/>
    <w:rsid w:val="00A8366A"/>
    <w:rsid w:val="00A83AEB"/>
    <w:rsid w:val="00A83C80"/>
    <w:rsid w:val="00A849D6"/>
    <w:rsid w:val="00A85431"/>
    <w:rsid w:val="00A867D1"/>
    <w:rsid w:val="00A873FE"/>
    <w:rsid w:val="00A903AC"/>
    <w:rsid w:val="00A9079B"/>
    <w:rsid w:val="00A910EF"/>
    <w:rsid w:val="00A91C0F"/>
    <w:rsid w:val="00A926E8"/>
    <w:rsid w:val="00A929BA"/>
    <w:rsid w:val="00A92CB0"/>
    <w:rsid w:val="00A92E78"/>
    <w:rsid w:val="00A936AA"/>
    <w:rsid w:val="00A93F3F"/>
    <w:rsid w:val="00A9413A"/>
    <w:rsid w:val="00A94688"/>
    <w:rsid w:val="00A94790"/>
    <w:rsid w:val="00A94F9A"/>
    <w:rsid w:val="00A95090"/>
    <w:rsid w:val="00A95926"/>
    <w:rsid w:val="00A96589"/>
    <w:rsid w:val="00A96E4A"/>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B00B7"/>
    <w:rsid w:val="00AB12A1"/>
    <w:rsid w:val="00AB1DEB"/>
    <w:rsid w:val="00AB1EEF"/>
    <w:rsid w:val="00AB2951"/>
    <w:rsid w:val="00AB302A"/>
    <w:rsid w:val="00AB3D73"/>
    <w:rsid w:val="00AB49F4"/>
    <w:rsid w:val="00AB51D6"/>
    <w:rsid w:val="00AB5FEE"/>
    <w:rsid w:val="00AB6C5A"/>
    <w:rsid w:val="00AB779B"/>
    <w:rsid w:val="00AB7805"/>
    <w:rsid w:val="00AB7B44"/>
    <w:rsid w:val="00AC0043"/>
    <w:rsid w:val="00AC0EEE"/>
    <w:rsid w:val="00AC11FE"/>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42"/>
    <w:rsid w:val="00AE038B"/>
    <w:rsid w:val="00AE048C"/>
    <w:rsid w:val="00AE1188"/>
    <w:rsid w:val="00AE123C"/>
    <w:rsid w:val="00AE18DB"/>
    <w:rsid w:val="00AE1D57"/>
    <w:rsid w:val="00AE24A0"/>
    <w:rsid w:val="00AE2522"/>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1CD6"/>
    <w:rsid w:val="00AF2179"/>
    <w:rsid w:val="00AF2A60"/>
    <w:rsid w:val="00AF2F55"/>
    <w:rsid w:val="00AF3277"/>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9D6"/>
    <w:rsid w:val="00B06D3C"/>
    <w:rsid w:val="00B07764"/>
    <w:rsid w:val="00B077C5"/>
    <w:rsid w:val="00B10135"/>
    <w:rsid w:val="00B1050F"/>
    <w:rsid w:val="00B10BFC"/>
    <w:rsid w:val="00B11AAB"/>
    <w:rsid w:val="00B11B19"/>
    <w:rsid w:val="00B12C3E"/>
    <w:rsid w:val="00B13897"/>
    <w:rsid w:val="00B14291"/>
    <w:rsid w:val="00B1430D"/>
    <w:rsid w:val="00B151AE"/>
    <w:rsid w:val="00B154C6"/>
    <w:rsid w:val="00B156B7"/>
    <w:rsid w:val="00B15A70"/>
    <w:rsid w:val="00B1776D"/>
    <w:rsid w:val="00B20BBC"/>
    <w:rsid w:val="00B21058"/>
    <w:rsid w:val="00B212B1"/>
    <w:rsid w:val="00B21552"/>
    <w:rsid w:val="00B2159B"/>
    <w:rsid w:val="00B2191B"/>
    <w:rsid w:val="00B21CEF"/>
    <w:rsid w:val="00B21FEC"/>
    <w:rsid w:val="00B22373"/>
    <w:rsid w:val="00B22537"/>
    <w:rsid w:val="00B23C0E"/>
    <w:rsid w:val="00B23CB8"/>
    <w:rsid w:val="00B23DFC"/>
    <w:rsid w:val="00B24530"/>
    <w:rsid w:val="00B249A1"/>
    <w:rsid w:val="00B24B65"/>
    <w:rsid w:val="00B25915"/>
    <w:rsid w:val="00B30295"/>
    <w:rsid w:val="00B304E8"/>
    <w:rsid w:val="00B30F44"/>
    <w:rsid w:val="00B31509"/>
    <w:rsid w:val="00B317A7"/>
    <w:rsid w:val="00B31B9B"/>
    <w:rsid w:val="00B31BC1"/>
    <w:rsid w:val="00B32310"/>
    <w:rsid w:val="00B327AD"/>
    <w:rsid w:val="00B32F52"/>
    <w:rsid w:val="00B33182"/>
    <w:rsid w:val="00B336FD"/>
    <w:rsid w:val="00B33B30"/>
    <w:rsid w:val="00B33CFE"/>
    <w:rsid w:val="00B34434"/>
    <w:rsid w:val="00B34A26"/>
    <w:rsid w:val="00B34B6F"/>
    <w:rsid w:val="00B3576E"/>
    <w:rsid w:val="00B35912"/>
    <w:rsid w:val="00B36154"/>
    <w:rsid w:val="00B37025"/>
    <w:rsid w:val="00B37139"/>
    <w:rsid w:val="00B37594"/>
    <w:rsid w:val="00B37D50"/>
    <w:rsid w:val="00B40167"/>
    <w:rsid w:val="00B40244"/>
    <w:rsid w:val="00B40BB0"/>
    <w:rsid w:val="00B40E67"/>
    <w:rsid w:val="00B40F70"/>
    <w:rsid w:val="00B41DD7"/>
    <w:rsid w:val="00B424E0"/>
    <w:rsid w:val="00B42569"/>
    <w:rsid w:val="00B42FD9"/>
    <w:rsid w:val="00B4305B"/>
    <w:rsid w:val="00B435F9"/>
    <w:rsid w:val="00B43B0E"/>
    <w:rsid w:val="00B455AB"/>
    <w:rsid w:val="00B46402"/>
    <w:rsid w:val="00B46E88"/>
    <w:rsid w:val="00B4717F"/>
    <w:rsid w:val="00B473DE"/>
    <w:rsid w:val="00B47855"/>
    <w:rsid w:val="00B47C1A"/>
    <w:rsid w:val="00B500E3"/>
    <w:rsid w:val="00B50821"/>
    <w:rsid w:val="00B50BF0"/>
    <w:rsid w:val="00B510DE"/>
    <w:rsid w:val="00B514A2"/>
    <w:rsid w:val="00B51961"/>
    <w:rsid w:val="00B51A24"/>
    <w:rsid w:val="00B51E90"/>
    <w:rsid w:val="00B51EF6"/>
    <w:rsid w:val="00B51F1E"/>
    <w:rsid w:val="00B5283B"/>
    <w:rsid w:val="00B52886"/>
    <w:rsid w:val="00B529B9"/>
    <w:rsid w:val="00B53B0E"/>
    <w:rsid w:val="00B5405D"/>
    <w:rsid w:val="00B5492B"/>
    <w:rsid w:val="00B54BC0"/>
    <w:rsid w:val="00B54BD6"/>
    <w:rsid w:val="00B54D94"/>
    <w:rsid w:val="00B5578E"/>
    <w:rsid w:val="00B55BD1"/>
    <w:rsid w:val="00B568D3"/>
    <w:rsid w:val="00B56900"/>
    <w:rsid w:val="00B572F2"/>
    <w:rsid w:val="00B576F2"/>
    <w:rsid w:val="00B613A0"/>
    <w:rsid w:val="00B620D2"/>
    <w:rsid w:val="00B62C40"/>
    <w:rsid w:val="00B62EAD"/>
    <w:rsid w:val="00B62F75"/>
    <w:rsid w:val="00B63322"/>
    <w:rsid w:val="00B656D8"/>
    <w:rsid w:val="00B65894"/>
    <w:rsid w:val="00B65F35"/>
    <w:rsid w:val="00B662E2"/>
    <w:rsid w:val="00B66874"/>
    <w:rsid w:val="00B66B86"/>
    <w:rsid w:val="00B66FE8"/>
    <w:rsid w:val="00B670F3"/>
    <w:rsid w:val="00B67157"/>
    <w:rsid w:val="00B67B97"/>
    <w:rsid w:val="00B706FC"/>
    <w:rsid w:val="00B71C58"/>
    <w:rsid w:val="00B72168"/>
    <w:rsid w:val="00B7271E"/>
    <w:rsid w:val="00B737F8"/>
    <w:rsid w:val="00B74D16"/>
    <w:rsid w:val="00B750D0"/>
    <w:rsid w:val="00B75422"/>
    <w:rsid w:val="00B7547D"/>
    <w:rsid w:val="00B756DC"/>
    <w:rsid w:val="00B75CBD"/>
    <w:rsid w:val="00B75E80"/>
    <w:rsid w:val="00B760A5"/>
    <w:rsid w:val="00B76373"/>
    <w:rsid w:val="00B763E6"/>
    <w:rsid w:val="00B76E11"/>
    <w:rsid w:val="00B770B5"/>
    <w:rsid w:val="00B772B1"/>
    <w:rsid w:val="00B77780"/>
    <w:rsid w:val="00B77C1B"/>
    <w:rsid w:val="00B8053C"/>
    <w:rsid w:val="00B80674"/>
    <w:rsid w:val="00B8090B"/>
    <w:rsid w:val="00B80916"/>
    <w:rsid w:val="00B81040"/>
    <w:rsid w:val="00B82CED"/>
    <w:rsid w:val="00B82E42"/>
    <w:rsid w:val="00B82FA0"/>
    <w:rsid w:val="00B847FE"/>
    <w:rsid w:val="00B848CE"/>
    <w:rsid w:val="00B8519A"/>
    <w:rsid w:val="00B851B4"/>
    <w:rsid w:val="00B852FC"/>
    <w:rsid w:val="00B859AA"/>
    <w:rsid w:val="00B863F3"/>
    <w:rsid w:val="00B8651E"/>
    <w:rsid w:val="00B86D8E"/>
    <w:rsid w:val="00B8769D"/>
    <w:rsid w:val="00B878C5"/>
    <w:rsid w:val="00B87F65"/>
    <w:rsid w:val="00B9009C"/>
    <w:rsid w:val="00B90313"/>
    <w:rsid w:val="00B90401"/>
    <w:rsid w:val="00B90B7A"/>
    <w:rsid w:val="00B91AD3"/>
    <w:rsid w:val="00B91E43"/>
    <w:rsid w:val="00B93056"/>
    <w:rsid w:val="00B930D6"/>
    <w:rsid w:val="00B93185"/>
    <w:rsid w:val="00B93E40"/>
    <w:rsid w:val="00B93E9D"/>
    <w:rsid w:val="00B94BB4"/>
    <w:rsid w:val="00B94F7A"/>
    <w:rsid w:val="00B94FFD"/>
    <w:rsid w:val="00B955EE"/>
    <w:rsid w:val="00B957EA"/>
    <w:rsid w:val="00B95B48"/>
    <w:rsid w:val="00B95C74"/>
    <w:rsid w:val="00B95F1B"/>
    <w:rsid w:val="00B96123"/>
    <w:rsid w:val="00B96962"/>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4D1"/>
    <w:rsid w:val="00BA5F2D"/>
    <w:rsid w:val="00BA6904"/>
    <w:rsid w:val="00BA6C1D"/>
    <w:rsid w:val="00BA6D05"/>
    <w:rsid w:val="00BA6DF3"/>
    <w:rsid w:val="00BA76E2"/>
    <w:rsid w:val="00BB017C"/>
    <w:rsid w:val="00BB0BDA"/>
    <w:rsid w:val="00BB0BF5"/>
    <w:rsid w:val="00BB0EA6"/>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4764"/>
    <w:rsid w:val="00BC4BA6"/>
    <w:rsid w:val="00BC52F3"/>
    <w:rsid w:val="00BC5578"/>
    <w:rsid w:val="00BC5D4C"/>
    <w:rsid w:val="00BC651D"/>
    <w:rsid w:val="00BC6BB6"/>
    <w:rsid w:val="00BC6D01"/>
    <w:rsid w:val="00BC7209"/>
    <w:rsid w:val="00BD0189"/>
    <w:rsid w:val="00BD04C9"/>
    <w:rsid w:val="00BD201E"/>
    <w:rsid w:val="00BD266A"/>
    <w:rsid w:val="00BD2BDF"/>
    <w:rsid w:val="00BD2F86"/>
    <w:rsid w:val="00BD32A7"/>
    <w:rsid w:val="00BD3DF7"/>
    <w:rsid w:val="00BD3FC5"/>
    <w:rsid w:val="00BD4530"/>
    <w:rsid w:val="00BD4DF0"/>
    <w:rsid w:val="00BD5AD3"/>
    <w:rsid w:val="00BD63A1"/>
    <w:rsid w:val="00BD63A8"/>
    <w:rsid w:val="00BD6B22"/>
    <w:rsid w:val="00BD6CDA"/>
    <w:rsid w:val="00BD7100"/>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5168"/>
    <w:rsid w:val="00BE5C4B"/>
    <w:rsid w:val="00BE6041"/>
    <w:rsid w:val="00BE670C"/>
    <w:rsid w:val="00BE679C"/>
    <w:rsid w:val="00BE68C2"/>
    <w:rsid w:val="00BE697A"/>
    <w:rsid w:val="00BE6A0C"/>
    <w:rsid w:val="00BE6BC6"/>
    <w:rsid w:val="00BE71AB"/>
    <w:rsid w:val="00BE74A2"/>
    <w:rsid w:val="00BE759C"/>
    <w:rsid w:val="00BE7994"/>
    <w:rsid w:val="00BF0586"/>
    <w:rsid w:val="00BF0CB5"/>
    <w:rsid w:val="00BF2539"/>
    <w:rsid w:val="00BF25C0"/>
    <w:rsid w:val="00BF268B"/>
    <w:rsid w:val="00BF2B8B"/>
    <w:rsid w:val="00BF2BFC"/>
    <w:rsid w:val="00BF333F"/>
    <w:rsid w:val="00BF44C3"/>
    <w:rsid w:val="00BF4BC0"/>
    <w:rsid w:val="00BF53DB"/>
    <w:rsid w:val="00BF580E"/>
    <w:rsid w:val="00BF599C"/>
    <w:rsid w:val="00BF7502"/>
    <w:rsid w:val="00BF76F4"/>
    <w:rsid w:val="00BF7C9A"/>
    <w:rsid w:val="00C001B0"/>
    <w:rsid w:val="00C007ED"/>
    <w:rsid w:val="00C017B5"/>
    <w:rsid w:val="00C017E8"/>
    <w:rsid w:val="00C01DB6"/>
    <w:rsid w:val="00C03D6C"/>
    <w:rsid w:val="00C04689"/>
    <w:rsid w:val="00C046FC"/>
    <w:rsid w:val="00C04AC1"/>
    <w:rsid w:val="00C04C94"/>
    <w:rsid w:val="00C04ECC"/>
    <w:rsid w:val="00C0533A"/>
    <w:rsid w:val="00C054BE"/>
    <w:rsid w:val="00C05856"/>
    <w:rsid w:val="00C05A64"/>
    <w:rsid w:val="00C05B7E"/>
    <w:rsid w:val="00C06721"/>
    <w:rsid w:val="00C06E5A"/>
    <w:rsid w:val="00C11C37"/>
    <w:rsid w:val="00C11E7A"/>
    <w:rsid w:val="00C12D3B"/>
    <w:rsid w:val="00C1380B"/>
    <w:rsid w:val="00C13BEF"/>
    <w:rsid w:val="00C142B9"/>
    <w:rsid w:val="00C146F0"/>
    <w:rsid w:val="00C149CA"/>
    <w:rsid w:val="00C14F2D"/>
    <w:rsid w:val="00C14F84"/>
    <w:rsid w:val="00C153D0"/>
    <w:rsid w:val="00C1558B"/>
    <w:rsid w:val="00C16496"/>
    <w:rsid w:val="00C16BF5"/>
    <w:rsid w:val="00C16F66"/>
    <w:rsid w:val="00C17454"/>
    <w:rsid w:val="00C204E5"/>
    <w:rsid w:val="00C2134F"/>
    <w:rsid w:val="00C22AEB"/>
    <w:rsid w:val="00C23C8E"/>
    <w:rsid w:val="00C23FD0"/>
    <w:rsid w:val="00C244FC"/>
    <w:rsid w:val="00C246EA"/>
    <w:rsid w:val="00C25263"/>
    <w:rsid w:val="00C25D1F"/>
    <w:rsid w:val="00C25FAE"/>
    <w:rsid w:val="00C264BC"/>
    <w:rsid w:val="00C26CF4"/>
    <w:rsid w:val="00C30012"/>
    <w:rsid w:val="00C303DF"/>
    <w:rsid w:val="00C30B62"/>
    <w:rsid w:val="00C31921"/>
    <w:rsid w:val="00C3215A"/>
    <w:rsid w:val="00C32291"/>
    <w:rsid w:val="00C32DE1"/>
    <w:rsid w:val="00C32FC8"/>
    <w:rsid w:val="00C33191"/>
    <w:rsid w:val="00C33234"/>
    <w:rsid w:val="00C33342"/>
    <w:rsid w:val="00C334F9"/>
    <w:rsid w:val="00C339C5"/>
    <w:rsid w:val="00C33A57"/>
    <w:rsid w:val="00C33E14"/>
    <w:rsid w:val="00C3486A"/>
    <w:rsid w:val="00C35176"/>
    <w:rsid w:val="00C35857"/>
    <w:rsid w:val="00C35AA7"/>
    <w:rsid w:val="00C35C0C"/>
    <w:rsid w:val="00C362BA"/>
    <w:rsid w:val="00C3728E"/>
    <w:rsid w:val="00C40204"/>
    <w:rsid w:val="00C40CA8"/>
    <w:rsid w:val="00C4107A"/>
    <w:rsid w:val="00C4142B"/>
    <w:rsid w:val="00C415EE"/>
    <w:rsid w:val="00C42477"/>
    <w:rsid w:val="00C42B72"/>
    <w:rsid w:val="00C42B76"/>
    <w:rsid w:val="00C43549"/>
    <w:rsid w:val="00C438E1"/>
    <w:rsid w:val="00C43B35"/>
    <w:rsid w:val="00C44E4B"/>
    <w:rsid w:val="00C458C6"/>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7D"/>
    <w:rsid w:val="00C638AB"/>
    <w:rsid w:val="00C63FEC"/>
    <w:rsid w:val="00C64CD8"/>
    <w:rsid w:val="00C64E20"/>
    <w:rsid w:val="00C65614"/>
    <w:rsid w:val="00C664A6"/>
    <w:rsid w:val="00C667D3"/>
    <w:rsid w:val="00C66CA9"/>
    <w:rsid w:val="00C67028"/>
    <w:rsid w:val="00C67985"/>
    <w:rsid w:val="00C70307"/>
    <w:rsid w:val="00C70BA0"/>
    <w:rsid w:val="00C70DB9"/>
    <w:rsid w:val="00C71C8F"/>
    <w:rsid w:val="00C71E3C"/>
    <w:rsid w:val="00C71E3E"/>
    <w:rsid w:val="00C72115"/>
    <w:rsid w:val="00C725BD"/>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93A"/>
    <w:rsid w:val="00C83C74"/>
    <w:rsid w:val="00C84512"/>
    <w:rsid w:val="00C851B7"/>
    <w:rsid w:val="00C854F2"/>
    <w:rsid w:val="00C855BB"/>
    <w:rsid w:val="00C8566E"/>
    <w:rsid w:val="00C86D92"/>
    <w:rsid w:val="00C873A2"/>
    <w:rsid w:val="00C878C0"/>
    <w:rsid w:val="00C87A3E"/>
    <w:rsid w:val="00C907F3"/>
    <w:rsid w:val="00C90848"/>
    <w:rsid w:val="00C909D5"/>
    <w:rsid w:val="00C91CB9"/>
    <w:rsid w:val="00C929CA"/>
    <w:rsid w:val="00C92F3D"/>
    <w:rsid w:val="00C92F7D"/>
    <w:rsid w:val="00C954B9"/>
    <w:rsid w:val="00C95C6C"/>
    <w:rsid w:val="00C96659"/>
    <w:rsid w:val="00C97BDF"/>
    <w:rsid w:val="00C97CAB"/>
    <w:rsid w:val="00CA013A"/>
    <w:rsid w:val="00CA0698"/>
    <w:rsid w:val="00CA09B2"/>
    <w:rsid w:val="00CA0EF4"/>
    <w:rsid w:val="00CA14E0"/>
    <w:rsid w:val="00CA17A8"/>
    <w:rsid w:val="00CA2207"/>
    <w:rsid w:val="00CA2C83"/>
    <w:rsid w:val="00CA2CE5"/>
    <w:rsid w:val="00CA2EFD"/>
    <w:rsid w:val="00CA3343"/>
    <w:rsid w:val="00CA42EF"/>
    <w:rsid w:val="00CA4ABA"/>
    <w:rsid w:val="00CA51FF"/>
    <w:rsid w:val="00CA52C6"/>
    <w:rsid w:val="00CA53ED"/>
    <w:rsid w:val="00CA632D"/>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E24"/>
    <w:rsid w:val="00CB6E36"/>
    <w:rsid w:val="00CB6E72"/>
    <w:rsid w:val="00CB6E7F"/>
    <w:rsid w:val="00CB6EA9"/>
    <w:rsid w:val="00CB6FAE"/>
    <w:rsid w:val="00CB75A2"/>
    <w:rsid w:val="00CB7E23"/>
    <w:rsid w:val="00CC038F"/>
    <w:rsid w:val="00CC03A9"/>
    <w:rsid w:val="00CC07B0"/>
    <w:rsid w:val="00CC16DA"/>
    <w:rsid w:val="00CC1730"/>
    <w:rsid w:val="00CC28E4"/>
    <w:rsid w:val="00CC2E1F"/>
    <w:rsid w:val="00CC30F5"/>
    <w:rsid w:val="00CC32AA"/>
    <w:rsid w:val="00CC3C5A"/>
    <w:rsid w:val="00CC3DEE"/>
    <w:rsid w:val="00CC436C"/>
    <w:rsid w:val="00CC45C4"/>
    <w:rsid w:val="00CC4909"/>
    <w:rsid w:val="00CC4CD4"/>
    <w:rsid w:val="00CC5189"/>
    <w:rsid w:val="00CC52E4"/>
    <w:rsid w:val="00CC5648"/>
    <w:rsid w:val="00CC5FCF"/>
    <w:rsid w:val="00CC667D"/>
    <w:rsid w:val="00CC6740"/>
    <w:rsid w:val="00CC677C"/>
    <w:rsid w:val="00CC697E"/>
    <w:rsid w:val="00CC6C4C"/>
    <w:rsid w:val="00CC7DBB"/>
    <w:rsid w:val="00CD1E13"/>
    <w:rsid w:val="00CD2C4A"/>
    <w:rsid w:val="00CD2F24"/>
    <w:rsid w:val="00CD3496"/>
    <w:rsid w:val="00CD3B2F"/>
    <w:rsid w:val="00CD44A7"/>
    <w:rsid w:val="00CD4948"/>
    <w:rsid w:val="00CD5426"/>
    <w:rsid w:val="00CD55AC"/>
    <w:rsid w:val="00CD589F"/>
    <w:rsid w:val="00CD590F"/>
    <w:rsid w:val="00CD6580"/>
    <w:rsid w:val="00CD6CFE"/>
    <w:rsid w:val="00CD6D5A"/>
    <w:rsid w:val="00CD6F1E"/>
    <w:rsid w:val="00CD79DF"/>
    <w:rsid w:val="00CE0CD8"/>
    <w:rsid w:val="00CE105A"/>
    <w:rsid w:val="00CE1341"/>
    <w:rsid w:val="00CE15A3"/>
    <w:rsid w:val="00CE1D24"/>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61FB"/>
    <w:rsid w:val="00CF704A"/>
    <w:rsid w:val="00CF70C4"/>
    <w:rsid w:val="00CF7849"/>
    <w:rsid w:val="00D003B2"/>
    <w:rsid w:val="00D00683"/>
    <w:rsid w:val="00D006B8"/>
    <w:rsid w:val="00D0100D"/>
    <w:rsid w:val="00D024DE"/>
    <w:rsid w:val="00D03CC3"/>
    <w:rsid w:val="00D04564"/>
    <w:rsid w:val="00D04974"/>
    <w:rsid w:val="00D058C8"/>
    <w:rsid w:val="00D059D3"/>
    <w:rsid w:val="00D05A8D"/>
    <w:rsid w:val="00D06220"/>
    <w:rsid w:val="00D0630E"/>
    <w:rsid w:val="00D06424"/>
    <w:rsid w:val="00D10227"/>
    <w:rsid w:val="00D109A3"/>
    <w:rsid w:val="00D11EEC"/>
    <w:rsid w:val="00D12757"/>
    <w:rsid w:val="00D13156"/>
    <w:rsid w:val="00D149C6"/>
    <w:rsid w:val="00D1563E"/>
    <w:rsid w:val="00D15769"/>
    <w:rsid w:val="00D1642B"/>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BC0"/>
    <w:rsid w:val="00D32BC7"/>
    <w:rsid w:val="00D338D9"/>
    <w:rsid w:val="00D33A7C"/>
    <w:rsid w:val="00D34001"/>
    <w:rsid w:val="00D34024"/>
    <w:rsid w:val="00D34911"/>
    <w:rsid w:val="00D3530E"/>
    <w:rsid w:val="00D35440"/>
    <w:rsid w:val="00D358EE"/>
    <w:rsid w:val="00D35CDC"/>
    <w:rsid w:val="00D37286"/>
    <w:rsid w:val="00D37D13"/>
    <w:rsid w:val="00D4112B"/>
    <w:rsid w:val="00D41DC1"/>
    <w:rsid w:val="00D4215E"/>
    <w:rsid w:val="00D42A0E"/>
    <w:rsid w:val="00D43408"/>
    <w:rsid w:val="00D43787"/>
    <w:rsid w:val="00D43F27"/>
    <w:rsid w:val="00D4410B"/>
    <w:rsid w:val="00D446F7"/>
    <w:rsid w:val="00D448FA"/>
    <w:rsid w:val="00D44DED"/>
    <w:rsid w:val="00D44E7D"/>
    <w:rsid w:val="00D45CB3"/>
    <w:rsid w:val="00D462BD"/>
    <w:rsid w:val="00D463A6"/>
    <w:rsid w:val="00D46905"/>
    <w:rsid w:val="00D46935"/>
    <w:rsid w:val="00D4695D"/>
    <w:rsid w:val="00D47628"/>
    <w:rsid w:val="00D47758"/>
    <w:rsid w:val="00D47CBB"/>
    <w:rsid w:val="00D51E03"/>
    <w:rsid w:val="00D51F31"/>
    <w:rsid w:val="00D526ED"/>
    <w:rsid w:val="00D539D0"/>
    <w:rsid w:val="00D54843"/>
    <w:rsid w:val="00D552B6"/>
    <w:rsid w:val="00D559FE"/>
    <w:rsid w:val="00D55DE8"/>
    <w:rsid w:val="00D55E37"/>
    <w:rsid w:val="00D55EBE"/>
    <w:rsid w:val="00D55FA3"/>
    <w:rsid w:val="00D568C7"/>
    <w:rsid w:val="00D56BA0"/>
    <w:rsid w:val="00D56C6D"/>
    <w:rsid w:val="00D56ECE"/>
    <w:rsid w:val="00D575AC"/>
    <w:rsid w:val="00D57D88"/>
    <w:rsid w:val="00D57E31"/>
    <w:rsid w:val="00D60B5E"/>
    <w:rsid w:val="00D61025"/>
    <w:rsid w:val="00D613EF"/>
    <w:rsid w:val="00D616A5"/>
    <w:rsid w:val="00D617BB"/>
    <w:rsid w:val="00D61831"/>
    <w:rsid w:val="00D618C5"/>
    <w:rsid w:val="00D61912"/>
    <w:rsid w:val="00D620A8"/>
    <w:rsid w:val="00D630ED"/>
    <w:rsid w:val="00D63138"/>
    <w:rsid w:val="00D63CE3"/>
    <w:rsid w:val="00D65C2C"/>
    <w:rsid w:val="00D65CB0"/>
    <w:rsid w:val="00D663A1"/>
    <w:rsid w:val="00D70211"/>
    <w:rsid w:val="00D70734"/>
    <w:rsid w:val="00D709AA"/>
    <w:rsid w:val="00D70B47"/>
    <w:rsid w:val="00D71156"/>
    <w:rsid w:val="00D71F82"/>
    <w:rsid w:val="00D7212D"/>
    <w:rsid w:val="00D7276F"/>
    <w:rsid w:val="00D72DB1"/>
    <w:rsid w:val="00D72DF2"/>
    <w:rsid w:val="00D7343C"/>
    <w:rsid w:val="00D7359A"/>
    <w:rsid w:val="00D73AB5"/>
    <w:rsid w:val="00D73BD3"/>
    <w:rsid w:val="00D73C27"/>
    <w:rsid w:val="00D740A0"/>
    <w:rsid w:val="00D74DB9"/>
    <w:rsid w:val="00D7528B"/>
    <w:rsid w:val="00D75474"/>
    <w:rsid w:val="00D756A3"/>
    <w:rsid w:val="00D75FB9"/>
    <w:rsid w:val="00D76384"/>
    <w:rsid w:val="00D7643B"/>
    <w:rsid w:val="00D76DCF"/>
    <w:rsid w:val="00D76FE0"/>
    <w:rsid w:val="00D80A63"/>
    <w:rsid w:val="00D80E46"/>
    <w:rsid w:val="00D80EF2"/>
    <w:rsid w:val="00D8116C"/>
    <w:rsid w:val="00D81766"/>
    <w:rsid w:val="00D81B7F"/>
    <w:rsid w:val="00D81ED9"/>
    <w:rsid w:val="00D8334A"/>
    <w:rsid w:val="00D83369"/>
    <w:rsid w:val="00D8383D"/>
    <w:rsid w:val="00D840D9"/>
    <w:rsid w:val="00D84DDC"/>
    <w:rsid w:val="00D85338"/>
    <w:rsid w:val="00D86A90"/>
    <w:rsid w:val="00D86B7E"/>
    <w:rsid w:val="00D86BCA"/>
    <w:rsid w:val="00D871FE"/>
    <w:rsid w:val="00D87E81"/>
    <w:rsid w:val="00D90369"/>
    <w:rsid w:val="00D9075D"/>
    <w:rsid w:val="00D909CC"/>
    <w:rsid w:val="00D90B7D"/>
    <w:rsid w:val="00D9132B"/>
    <w:rsid w:val="00D916EA"/>
    <w:rsid w:val="00D91BBC"/>
    <w:rsid w:val="00D92A44"/>
    <w:rsid w:val="00D934E5"/>
    <w:rsid w:val="00D93ADA"/>
    <w:rsid w:val="00D9421C"/>
    <w:rsid w:val="00D94D28"/>
    <w:rsid w:val="00D953D1"/>
    <w:rsid w:val="00D9556C"/>
    <w:rsid w:val="00D95C2F"/>
    <w:rsid w:val="00D95D73"/>
    <w:rsid w:val="00D96CFA"/>
    <w:rsid w:val="00D96D6E"/>
    <w:rsid w:val="00D970CD"/>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6BB"/>
    <w:rsid w:val="00DB0A19"/>
    <w:rsid w:val="00DB0A9F"/>
    <w:rsid w:val="00DB104D"/>
    <w:rsid w:val="00DB1615"/>
    <w:rsid w:val="00DB1C17"/>
    <w:rsid w:val="00DB29D2"/>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941"/>
    <w:rsid w:val="00DC2D7A"/>
    <w:rsid w:val="00DC3666"/>
    <w:rsid w:val="00DC3A8E"/>
    <w:rsid w:val="00DC3AC2"/>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37D"/>
    <w:rsid w:val="00DD16C8"/>
    <w:rsid w:val="00DD18AB"/>
    <w:rsid w:val="00DD1B20"/>
    <w:rsid w:val="00DD1FA0"/>
    <w:rsid w:val="00DD2426"/>
    <w:rsid w:val="00DD25EC"/>
    <w:rsid w:val="00DD291E"/>
    <w:rsid w:val="00DD2E72"/>
    <w:rsid w:val="00DD31C0"/>
    <w:rsid w:val="00DD39EE"/>
    <w:rsid w:val="00DD3AC0"/>
    <w:rsid w:val="00DD3B49"/>
    <w:rsid w:val="00DD43DF"/>
    <w:rsid w:val="00DD46EF"/>
    <w:rsid w:val="00DD4B41"/>
    <w:rsid w:val="00DD4EAE"/>
    <w:rsid w:val="00DD6235"/>
    <w:rsid w:val="00DD738A"/>
    <w:rsid w:val="00DD7498"/>
    <w:rsid w:val="00DD7A68"/>
    <w:rsid w:val="00DE003D"/>
    <w:rsid w:val="00DE0293"/>
    <w:rsid w:val="00DE044E"/>
    <w:rsid w:val="00DE141C"/>
    <w:rsid w:val="00DE182B"/>
    <w:rsid w:val="00DE24EA"/>
    <w:rsid w:val="00DE26CF"/>
    <w:rsid w:val="00DE28EB"/>
    <w:rsid w:val="00DE2A1B"/>
    <w:rsid w:val="00DE2B4F"/>
    <w:rsid w:val="00DE2BED"/>
    <w:rsid w:val="00DE2E5D"/>
    <w:rsid w:val="00DE3196"/>
    <w:rsid w:val="00DE4291"/>
    <w:rsid w:val="00DE43B1"/>
    <w:rsid w:val="00DE4AC6"/>
    <w:rsid w:val="00DE5C79"/>
    <w:rsid w:val="00DE5E02"/>
    <w:rsid w:val="00DE5F9C"/>
    <w:rsid w:val="00DE6173"/>
    <w:rsid w:val="00DE6392"/>
    <w:rsid w:val="00DE6E0F"/>
    <w:rsid w:val="00DE6E28"/>
    <w:rsid w:val="00DE70A6"/>
    <w:rsid w:val="00DE75BF"/>
    <w:rsid w:val="00DF02C7"/>
    <w:rsid w:val="00DF0818"/>
    <w:rsid w:val="00DF09C3"/>
    <w:rsid w:val="00DF129E"/>
    <w:rsid w:val="00DF2BD8"/>
    <w:rsid w:val="00DF3B1A"/>
    <w:rsid w:val="00DF3CA1"/>
    <w:rsid w:val="00DF4C37"/>
    <w:rsid w:val="00DF4FF8"/>
    <w:rsid w:val="00DF50D0"/>
    <w:rsid w:val="00DF5603"/>
    <w:rsid w:val="00DF6186"/>
    <w:rsid w:val="00DF74B9"/>
    <w:rsid w:val="00DF75D1"/>
    <w:rsid w:val="00DF787A"/>
    <w:rsid w:val="00DF7D80"/>
    <w:rsid w:val="00E0004A"/>
    <w:rsid w:val="00E006F5"/>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0CA2"/>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2C"/>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1F4D"/>
    <w:rsid w:val="00E42050"/>
    <w:rsid w:val="00E42146"/>
    <w:rsid w:val="00E432FE"/>
    <w:rsid w:val="00E436A1"/>
    <w:rsid w:val="00E43827"/>
    <w:rsid w:val="00E43BF9"/>
    <w:rsid w:val="00E440ED"/>
    <w:rsid w:val="00E44227"/>
    <w:rsid w:val="00E44B86"/>
    <w:rsid w:val="00E4509B"/>
    <w:rsid w:val="00E451E7"/>
    <w:rsid w:val="00E454BC"/>
    <w:rsid w:val="00E458EB"/>
    <w:rsid w:val="00E45FF9"/>
    <w:rsid w:val="00E46F03"/>
    <w:rsid w:val="00E47193"/>
    <w:rsid w:val="00E473AE"/>
    <w:rsid w:val="00E47E48"/>
    <w:rsid w:val="00E50069"/>
    <w:rsid w:val="00E5047A"/>
    <w:rsid w:val="00E5164D"/>
    <w:rsid w:val="00E51D68"/>
    <w:rsid w:val="00E5291E"/>
    <w:rsid w:val="00E52D6E"/>
    <w:rsid w:val="00E53099"/>
    <w:rsid w:val="00E53AC8"/>
    <w:rsid w:val="00E53B54"/>
    <w:rsid w:val="00E54407"/>
    <w:rsid w:val="00E54B38"/>
    <w:rsid w:val="00E56175"/>
    <w:rsid w:val="00E564B8"/>
    <w:rsid w:val="00E57669"/>
    <w:rsid w:val="00E60033"/>
    <w:rsid w:val="00E60BDC"/>
    <w:rsid w:val="00E60C86"/>
    <w:rsid w:val="00E613EA"/>
    <w:rsid w:val="00E618DD"/>
    <w:rsid w:val="00E61C73"/>
    <w:rsid w:val="00E61E53"/>
    <w:rsid w:val="00E63484"/>
    <w:rsid w:val="00E6353C"/>
    <w:rsid w:val="00E63847"/>
    <w:rsid w:val="00E639E5"/>
    <w:rsid w:val="00E63B18"/>
    <w:rsid w:val="00E64B3F"/>
    <w:rsid w:val="00E64D24"/>
    <w:rsid w:val="00E64DDF"/>
    <w:rsid w:val="00E64EA9"/>
    <w:rsid w:val="00E65731"/>
    <w:rsid w:val="00E65B03"/>
    <w:rsid w:val="00E66B2A"/>
    <w:rsid w:val="00E66D80"/>
    <w:rsid w:val="00E66D96"/>
    <w:rsid w:val="00E67665"/>
    <w:rsid w:val="00E678FA"/>
    <w:rsid w:val="00E67C2F"/>
    <w:rsid w:val="00E707E4"/>
    <w:rsid w:val="00E7158B"/>
    <w:rsid w:val="00E71807"/>
    <w:rsid w:val="00E71B38"/>
    <w:rsid w:val="00E72A8F"/>
    <w:rsid w:val="00E730F2"/>
    <w:rsid w:val="00E73744"/>
    <w:rsid w:val="00E73CBF"/>
    <w:rsid w:val="00E74206"/>
    <w:rsid w:val="00E7475B"/>
    <w:rsid w:val="00E74E6F"/>
    <w:rsid w:val="00E75442"/>
    <w:rsid w:val="00E76535"/>
    <w:rsid w:val="00E76878"/>
    <w:rsid w:val="00E76D54"/>
    <w:rsid w:val="00E77875"/>
    <w:rsid w:val="00E80093"/>
    <w:rsid w:val="00E8068E"/>
    <w:rsid w:val="00E80996"/>
    <w:rsid w:val="00E80CA5"/>
    <w:rsid w:val="00E8104F"/>
    <w:rsid w:val="00E8223B"/>
    <w:rsid w:val="00E8232A"/>
    <w:rsid w:val="00E8283B"/>
    <w:rsid w:val="00E83D8B"/>
    <w:rsid w:val="00E849C4"/>
    <w:rsid w:val="00E850F0"/>
    <w:rsid w:val="00E8608B"/>
    <w:rsid w:val="00E86434"/>
    <w:rsid w:val="00E8669E"/>
    <w:rsid w:val="00E86B45"/>
    <w:rsid w:val="00E86D64"/>
    <w:rsid w:val="00E87397"/>
    <w:rsid w:val="00E87CDC"/>
    <w:rsid w:val="00E902F0"/>
    <w:rsid w:val="00E907B4"/>
    <w:rsid w:val="00E91040"/>
    <w:rsid w:val="00E91073"/>
    <w:rsid w:val="00E91572"/>
    <w:rsid w:val="00E91690"/>
    <w:rsid w:val="00E91CD8"/>
    <w:rsid w:val="00E926AB"/>
    <w:rsid w:val="00E9472B"/>
    <w:rsid w:val="00E94816"/>
    <w:rsid w:val="00E94881"/>
    <w:rsid w:val="00E949AC"/>
    <w:rsid w:val="00E94AD1"/>
    <w:rsid w:val="00E9568F"/>
    <w:rsid w:val="00E9584E"/>
    <w:rsid w:val="00E958FD"/>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B34"/>
    <w:rsid w:val="00EA7D53"/>
    <w:rsid w:val="00EB0AF2"/>
    <w:rsid w:val="00EB1229"/>
    <w:rsid w:val="00EB14A9"/>
    <w:rsid w:val="00EB160D"/>
    <w:rsid w:val="00EB2091"/>
    <w:rsid w:val="00EB2371"/>
    <w:rsid w:val="00EB2CFB"/>
    <w:rsid w:val="00EB3D75"/>
    <w:rsid w:val="00EB4269"/>
    <w:rsid w:val="00EB4599"/>
    <w:rsid w:val="00EB45C7"/>
    <w:rsid w:val="00EB48C7"/>
    <w:rsid w:val="00EB4D0E"/>
    <w:rsid w:val="00EB6A9E"/>
    <w:rsid w:val="00EB6D2C"/>
    <w:rsid w:val="00EB71FF"/>
    <w:rsid w:val="00EB74B2"/>
    <w:rsid w:val="00EC1402"/>
    <w:rsid w:val="00EC144F"/>
    <w:rsid w:val="00EC2090"/>
    <w:rsid w:val="00EC2E21"/>
    <w:rsid w:val="00EC31CE"/>
    <w:rsid w:val="00EC3F20"/>
    <w:rsid w:val="00EC4690"/>
    <w:rsid w:val="00EC501A"/>
    <w:rsid w:val="00EC55D8"/>
    <w:rsid w:val="00EC61DA"/>
    <w:rsid w:val="00EC64CA"/>
    <w:rsid w:val="00EC658F"/>
    <w:rsid w:val="00EC6BF3"/>
    <w:rsid w:val="00EC6C88"/>
    <w:rsid w:val="00EC7789"/>
    <w:rsid w:val="00EC7A6D"/>
    <w:rsid w:val="00EC7CD1"/>
    <w:rsid w:val="00EC7EC5"/>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C9"/>
    <w:rsid w:val="00EF0921"/>
    <w:rsid w:val="00EF0B8C"/>
    <w:rsid w:val="00EF0C3F"/>
    <w:rsid w:val="00EF0D13"/>
    <w:rsid w:val="00EF0DB1"/>
    <w:rsid w:val="00EF0FA7"/>
    <w:rsid w:val="00EF1A28"/>
    <w:rsid w:val="00EF1D1C"/>
    <w:rsid w:val="00EF2295"/>
    <w:rsid w:val="00EF2B37"/>
    <w:rsid w:val="00EF2F87"/>
    <w:rsid w:val="00EF322D"/>
    <w:rsid w:val="00EF3A74"/>
    <w:rsid w:val="00EF492D"/>
    <w:rsid w:val="00EF52D1"/>
    <w:rsid w:val="00EF5384"/>
    <w:rsid w:val="00EF58FB"/>
    <w:rsid w:val="00EF5E41"/>
    <w:rsid w:val="00EF61D7"/>
    <w:rsid w:val="00F000FC"/>
    <w:rsid w:val="00F00750"/>
    <w:rsid w:val="00F011A2"/>
    <w:rsid w:val="00F02968"/>
    <w:rsid w:val="00F03463"/>
    <w:rsid w:val="00F035AD"/>
    <w:rsid w:val="00F03F63"/>
    <w:rsid w:val="00F044C6"/>
    <w:rsid w:val="00F045A4"/>
    <w:rsid w:val="00F04D85"/>
    <w:rsid w:val="00F05025"/>
    <w:rsid w:val="00F05124"/>
    <w:rsid w:val="00F0518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67D"/>
    <w:rsid w:val="00F1474D"/>
    <w:rsid w:val="00F14D30"/>
    <w:rsid w:val="00F14DEA"/>
    <w:rsid w:val="00F15C35"/>
    <w:rsid w:val="00F165CA"/>
    <w:rsid w:val="00F16713"/>
    <w:rsid w:val="00F169C3"/>
    <w:rsid w:val="00F16A2D"/>
    <w:rsid w:val="00F16D0F"/>
    <w:rsid w:val="00F16D16"/>
    <w:rsid w:val="00F1724E"/>
    <w:rsid w:val="00F17449"/>
    <w:rsid w:val="00F1765E"/>
    <w:rsid w:val="00F17D9F"/>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60CE"/>
    <w:rsid w:val="00F36205"/>
    <w:rsid w:val="00F36AF7"/>
    <w:rsid w:val="00F37ACD"/>
    <w:rsid w:val="00F37C2D"/>
    <w:rsid w:val="00F37DEF"/>
    <w:rsid w:val="00F37E0D"/>
    <w:rsid w:val="00F37F11"/>
    <w:rsid w:val="00F40316"/>
    <w:rsid w:val="00F40890"/>
    <w:rsid w:val="00F40AEC"/>
    <w:rsid w:val="00F4118A"/>
    <w:rsid w:val="00F42CA7"/>
    <w:rsid w:val="00F43344"/>
    <w:rsid w:val="00F43A97"/>
    <w:rsid w:val="00F43B7B"/>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4C26"/>
    <w:rsid w:val="00F54E9E"/>
    <w:rsid w:val="00F557B0"/>
    <w:rsid w:val="00F55BA2"/>
    <w:rsid w:val="00F5673C"/>
    <w:rsid w:val="00F56F95"/>
    <w:rsid w:val="00F57335"/>
    <w:rsid w:val="00F578EF"/>
    <w:rsid w:val="00F6028D"/>
    <w:rsid w:val="00F603AD"/>
    <w:rsid w:val="00F614DC"/>
    <w:rsid w:val="00F61775"/>
    <w:rsid w:val="00F61C96"/>
    <w:rsid w:val="00F61E33"/>
    <w:rsid w:val="00F622F6"/>
    <w:rsid w:val="00F63091"/>
    <w:rsid w:val="00F636AA"/>
    <w:rsid w:val="00F63B32"/>
    <w:rsid w:val="00F64471"/>
    <w:rsid w:val="00F649B0"/>
    <w:rsid w:val="00F64CCF"/>
    <w:rsid w:val="00F64DA2"/>
    <w:rsid w:val="00F64E34"/>
    <w:rsid w:val="00F65279"/>
    <w:rsid w:val="00F66020"/>
    <w:rsid w:val="00F668AE"/>
    <w:rsid w:val="00F66AF3"/>
    <w:rsid w:val="00F67763"/>
    <w:rsid w:val="00F67EE6"/>
    <w:rsid w:val="00F70034"/>
    <w:rsid w:val="00F703EE"/>
    <w:rsid w:val="00F708EC"/>
    <w:rsid w:val="00F71132"/>
    <w:rsid w:val="00F7129E"/>
    <w:rsid w:val="00F720EB"/>
    <w:rsid w:val="00F72EC5"/>
    <w:rsid w:val="00F72F12"/>
    <w:rsid w:val="00F734CA"/>
    <w:rsid w:val="00F73CFE"/>
    <w:rsid w:val="00F74831"/>
    <w:rsid w:val="00F7491D"/>
    <w:rsid w:val="00F75AC3"/>
    <w:rsid w:val="00F76807"/>
    <w:rsid w:val="00F802B4"/>
    <w:rsid w:val="00F805C5"/>
    <w:rsid w:val="00F808FC"/>
    <w:rsid w:val="00F80C8B"/>
    <w:rsid w:val="00F8117E"/>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90F90"/>
    <w:rsid w:val="00F91039"/>
    <w:rsid w:val="00F91194"/>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0AE5"/>
    <w:rsid w:val="00FA1AB2"/>
    <w:rsid w:val="00FA2061"/>
    <w:rsid w:val="00FA20FA"/>
    <w:rsid w:val="00FA26E1"/>
    <w:rsid w:val="00FA2AA3"/>
    <w:rsid w:val="00FA3406"/>
    <w:rsid w:val="00FA38BF"/>
    <w:rsid w:val="00FA3A76"/>
    <w:rsid w:val="00FA429D"/>
    <w:rsid w:val="00FA44C5"/>
    <w:rsid w:val="00FA44E7"/>
    <w:rsid w:val="00FA4E30"/>
    <w:rsid w:val="00FA4F4D"/>
    <w:rsid w:val="00FA5201"/>
    <w:rsid w:val="00FA52AA"/>
    <w:rsid w:val="00FA5302"/>
    <w:rsid w:val="00FA5FF9"/>
    <w:rsid w:val="00FA601E"/>
    <w:rsid w:val="00FA6A63"/>
    <w:rsid w:val="00FA6E47"/>
    <w:rsid w:val="00FA7515"/>
    <w:rsid w:val="00FA777D"/>
    <w:rsid w:val="00FB1642"/>
    <w:rsid w:val="00FB2B66"/>
    <w:rsid w:val="00FB2CA5"/>
    <w:rsid w:val="00FB2FFF"/>
    <w:rsid w:val="00FB3459"/>
    <w:rsid w:val="00FB37B5"/>
    <w:rsid w:val="00FB3921"/>
    <w:rsid w:val="00FB3B36"/>
    <w:rsid w:val="00FB40ED"/>
    <w:rsid w:val="00FB4951"/>
    <w:rsid w:val="00FB637A"/>
    <w:rsid w:val="00FB650F"/>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4011"/>
    <w:rsid w:val="00FC4718"/>
    <w:rsid w:val="00FC4A21"/>
    <w:rsid w:val="00FC5A63"/>
    <w:rsid w:val="00FC68F6"/>
    <w:rsid w:val="00FC705C"/>
    <w:rsid w:val="00FC7357"/>
    <w:rsid w:val="00FD01C0"/>
    <w:rsid w:val="00FD0789"/>
    <w:rsid w:val="00FD0AD1"/>
    <w:rsid w:val="00FD114D"/>
    <w:rsid w:val="00FD1800"/>
    <w:rsid w:val="00FD1BEC"/>
    <w:rsid w:val="00FD1D01"/>
    <w:rsid w:val="00FD1EDC"/>
    <w:rsid w:val="00FD23AF"/>
    <w:rsid w:val="00FD23D5"/>
    <w:rsid w:val="00FD25EC"/>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693"/>
    <w:rsid w:val="00FE06C8"/>
    <w:rsid w:val="00FE12AB"/>
    <w:rsid w:val="00FE12D5"/>
    <w:rsid w:val="00FE1B26"/>
    <w:rsid w:val="00FE28CD"/>
    <w:rsid w:val="00FE31AA"/>
    <w:rsid w:val="00FE31FD"/>
    <w:rsid w:val="00FE326E"/>
    <w:rsid w:val="00FE3E46"/>
    <w:rsid w:val="00FE4C6F"/>
    <w:rsid w:val="00FE5825"/>
    <w:rsid w:val="00FE5964"/>
    <w:rsid w:val="00FE5C15"/>
    <w:rsid w:val="00FE5E58"/>
    <w:rsid w:val="00FE5FAA"/>
    <w:rsid w:val="00FE63D8"/>
    <w:rsid w:val="00FE64FA"/>
    <w:rsid w:val="00FE75FC"/>
    <w:rsid w:val="00FE76CD"/>
    <w:rsid w:val="00FF007C"/>
    <w:rsid w:val="00FF03A7"/>
    <w:rsid w:val="00FF073D"/>
    <w:rsid w:val="00FF11A4"/>
    <w:rsid w:val="00FF1476"/>
    <w:rsid w:val="00FF152A"/>
    <w:rsid w:val="00FF25C9"/>
    <w:rsid w:val="00FF28E0"/>
    <w:rsid w:val="00FF2C73"/>
    <w:rsid w:val="00FF2DE7"/>
    <w:rsid w:val="00FF3A24"/>
    <w:rsid w:val="00FF3CED"/>
    <w:rsid w:val="00FF4A25"/>
    <w:rsid w:val="00FF607B"/>
    <w:rsid w:val="00FF673C"/>
    <w:rsid w:val="00FF7712"/>
    <w:rsid w:val="00FF7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70132B"/>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182"/>
    <w:rPr>
      <w:sz w:val="22"/>
      <w:lang w:val="en-GB"/>
    </w:rPr>
  </w:style>
  <w:style w:type="paragraph" w:styleId="Heading1">
    <w:name w:val="heading 1"/>
    <w:basedOn w:val="Normal"/>
    <w:next w:val="Normal"/>
    <w:qFormat/>
    <w:rsid w:val="005F5100"/>
    <w:pPr>
      <w:keepNext/>
      <w:keepLines/>
      <w:spacing w:before="320"/>
      <w:outlineLvl w:val="0"/>
    </w:pPr>
    <w:rPr>
      <w:rFonts w:ascii="Arial" w:hAnsi="Arial"/>
      <w:b/>
      <w:sz w:val="32"/>
      <w:u w:val="single"/>
    </w:rPr>
  </w:style>
  <w:style w:type="paragraph" w:styleId="Heading2">
    <w:name w:val="heading 2"/>
    <w:basedOn w:val="Normal"/>
    <w:next w:val="Normal"/>
    <w:qFormat/>
    <w:rsid w:val="005F5100"/>
    <w:pPr>
      <w:keepNext/>
      <w:keepLines/>
      <w:spacing w:before="280"/>
      <w:outlineLvl w:val="1"/>
    </w:pPr>
    <w:rPr>
      <w:rFonts w:ascii="Arial" w:hAnsi="Arial"/>
      <w:b/>
      <w:sz w:val="28"/>
      <w:u w:val="single"/>
    </w:rPr>
  </w:style>
  <w:style w:type="paragraph" w:styleId="Heading3">
    <w:name w:val="heading 3"/>
    <w:basedOn w:val="Normal"/>
    <w:next w:val="Normal"/>
    <w:qFormat/>
    <w:rsid w:val="005F5100"/>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sz w:val="24"/>
    </w:rPr>
  </w:style>
  <w:style w:type="paragraph" w:styleId="Header">
    <w:name w:val="header"/>
    <w:basedOn w:val="Normal"/>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3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sz w:val="24"/>
      <w:szCs w:val="24"/>
      <w:lang w:val="en-US" w:eastAsia="zh-CN"/>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sz w:val="24"/>
      <w:szCs w:val="24"/>
      <w:lang w:val="en-US" w:eastAsia="zh-CN"/>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sz w:val="24"/>
      <w:szCs w:val="24"/>
      <w:lang w:val="en-US" w:eastAsia="zh-CN"/>
    </w:rPr>
  </w:style>
  <w:style w:type="paragraph" w:customStyle="1" w:styleId="SP12229401">
    <w:name w:val="SP.12.229401"/>
    <w:basedOn w:val="Normal"/>
    <w:next w:val="Normal"/>
    <w:uiPriority w:val="99"/>
    <w:rsid w:val="004C5580"/>
    <w:pPr>
      <w:autoSpaceDE w:val="0"/>
      <w:autoSpaceDN w:val="0"/>
      <w:adjustRightInd w:val="0"/>
    </w:pPr>
    <w:rPr>
      <w:sz w:val="24"/>
      <w:szCs w:val="24"/>
      <w:lang w:val="en-US" w:eastAsia="zh-C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sz w:val="24"/>
      <w:szCs w:val="24"/>
      <w:lang w:val="en-US" w:eastAsia="zh-CN"/>
    </w:rPr>
  </w:style>
  <w:style w:type="paragraph" w:customStyle="1" w:styleId="SP12229460">
    <w:name w:val="SP.12.229460"/>
    <w:basedOn w:val="Normal"/>
    <w:next w:val="Normal"/>
    <w:uiPriority w:val="99"/>
    <w:rsid w:val="004C5580"/>
    <w:pPr>
      <w:autoSpaceDE w:val="0"/>
      <w:autoSpaceDN w:val="0"/>
      <w:adjustRightInd w:val="0"/>
    </w:pPr>
    <w:rPr>
      <w:sz w:val="24"/>
      <w:szCs w:val="24"/>
      <w:lang w:val="en-US" w:eastAsia="zh-CN"/>
    </w:rPr>
  </w:style>
  <w:style w:type="paragraph" w:customStyle="1" w:styleId="SP12229413">
    <w:name w:val="SP.12.229413"/>
    <w:basedOn w:val="Normal"/>
    <w:next w:val="Normal"/>
    <w:uiPriority w:val="99"/>
    <w:rsid w:val="006D0147"/>
    <w:pPr>
      <w:autoSpaceDE w:val="0"/>
      <w:autoSpaceDN w:val="0"/>
      <w:adjustRightInd w:val="0"/>
    </w:pPr>
    <w:rPr>
      <w:sz w:val="24"/>
      <w:szCs w:val="24"/>
      <w:lang w:val="en-US" w:eastAsia="zh-CN"/>
    </w:rPr>
  </w:style>
  <w:style w:type="paragraph" w:customStyle="1" w:styleId="SP1386063">
    <w:name w:val="SP.13.86063"/>
    <w:basedOn w:val="Normal"/>
    <w:next w:val="Normal"/>
    <w:uiPriority w:val="99"/>
    <w:rsid w:val="005845FF"/>
    <w:pPr>
      <w:autoSpaceDE w:val="0"/>
      <w:autoSpaceDN w:val="0"/>
      <w:adjustRightInd w:val="0"/>
    </w:pPr>
    <w:rPr>
      <w:sz w:val="24"/>
      <w:szCs w:val="24"/>
      <w:lang w:val="en-US"/>
    </w:rPr>
  </w:style>
  <w:style w:type="paragraph" w:customStyle="1" w:styleId="SP1386064">
    <w:name w:val="SP.13.86064"/>
    <w:basedOn w:val="Normal"/>
    <w:next w:val="Normal"/>
    <w:uiPriority w:val="99"/>
    <w:rsid w:val="005845FF"/>
    <w:pPr>
      <w:autoSpaceDE w:val="0"/>
      <w:autoSpaceDN w:val="0"/>
      <w:adjustRightInd w:val="0"/>
    </w:pPr>
    <w:rPr>
      <w:sz w:val="24"/>
      <w:szCs w:val="24"/>
      <w:lang w:val="en-US"/>
    </w:rPr>
  </w:style>
  <w:style w:type="paragraph" w:customStyle="1" w:styleId="SP1386038">
    <w:name w:val="SP.13.86038"/>
    <w:basedOn w:val="Normal"/>
    <w:next w:val="Normal"/>
    <w:uiPriority w:val="99"/>
    <w:rsid w:val="005845FF"/>
    <w:pPr>
      <w:autoSpaceDE w:val="0"/>
      <w:autoSpaceDN w:val="0"/>
      <w:adjustRightInd w:val="0"/>
    </w:pPr>
    <w:rPr>
      <w:sz w:val="24"/>
      <w:szCs w:val="24"/>
      <w:lang w:val="en-US"/>
    </w:rPr>
  </w:style>
  <w:style w:type="paragraph" w:customStyle="1" w:styleId="SP1386025">
    <w:name w:val="SP.13.86025"/>
    <w:basedOn w:val="Normal"/>
    <w:next w:val="Normal"/>
    <w:uiPriority w:val="99"/>
    <w:rsid w:val="005845FF"/>
    <w:pPr>
      <w:autoSpaceDE w:val="0"/>
      <w:autoSpaceDN w:val="0"/>
      <w:adjustRightInd w:val="0"/>
    </w:pPr>
    <w:rPr>
      <w:sz w:val="24"/>
      <w:szCs w:val="24"/>
      <w:lang w:val="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sz w:val="24"/>
      <w:szCs w:val="24"/>
      <w:lang w:val="en-US"/>
    </w:rPr>
  </w:style>
  <w:style w:type="paragraph" w:customStyle="1" w:styleId="SP1386098">
    <w:name w:val="SP.13.86098"/>
    <w:basedOn w:val="Normal"/>
    <w:next w:val="Normal"/>
    <w:uiPriority w:val="99"/>
    <w:rsid w:val="004F281E"/>
    <w:pPr>
      <w:autoSpaceDE w:val="0"/>
      <w:autoSpaceDN w:val="0"/>
      <w:adjustRightInd w:val="0"/>
    </w:pPr>
    <w:rPr>
      <w:sz w:val="24"/>
      <w:szCs w:val="24"/>
      <w:lang w:val="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sz w:val="24"/>
      <w:szCs w:val="24"/>
      <w:lang w:val="en-US" w:eastAsia="zh-CN"/>
    </w:rPr>
  </w:style>
  <w:style w:type="paragraph" w:customStyle="1" w:styleId="SP1386442">
    <w:name w:val="SP.13.86442"/>
    <w:basedOn w:val="Normal"/>
    <w:next w:val="Normal"/>
    <w:uiPriority w:val="99"/>
    <w:rsid w:val="001A32CC"/>
    <w:pPr>
      <w:autoSpaceDE w:val="0"/>
      <w:autoSpaceDN w:val="0"/>
      <w:adjustRightInd w:val="0"/>
    </w:pPr>
    <w:rPr>
      <w:sz w:val="24"/>
      <w:szCs w:val="24"/>
      <w:lang w:val="en-US" w:eastAsia="zh-C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val="en-US"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lang w:eastAsia="zh-CN"/>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rPr>
      <w:sz w:val="24"/>
      <w:szCs w:val="24"/>
      <w:lang w:val="en-US"/>
    </w:rPr>
  </w:style>
  <w:style w:type="paragraph" w:customStyle="1" w:styleId="SP13118791">
    <w:name w:val="SP.13.118791"/>
    <w:basedOn w:val="Normal"/>
    <w:next w:val="Normal"/>
    <w:uiPriority w:val="99"/>
    <w:rsid w:val="00AC77CA"/>
    <w:pPr>
      <w:autoSpaceDE w:val="0"/>
      <w:autoSpaceDN w:val="0"/>
      <w:adjustRightInd w:val="0"/>
    </w:pPr>
    <w:rPr>
      <w:sz w:val="24"/>
      <w:szCs w:val="24"/>
      <w:lang w:val="en-US"/>
    </w:rPr>
  </w:style>
  <w:style w:type="paragraph" w:customStyle="1" w:styleId="SP13118832">
    <w:name w:val="SP.13.118832"/>
    <w:basedOn w:val="Normal"/>
    <w:next w:val="Normal"/>
    <w:uiPriority w:val="99"/>
    <w:rsid w:val="001429DA"/>
    <w:pPr>
      <w:autoSpaceDE w:val="0"/>
      <w:autoSpaceDN w:val="0"/>
      <w:adjustRightInd w:val="0"/>
    </w:pPr>
    <w:rPr>
      <w:sz w:val="24"/>
      <w:szCs w:val="24"/>
      <w:lang w:val="en-US"/>
    </w:rPr>
  </w:style>
  <w:style w:type="paragraph" w:customStyle="1" w:styleId="SP13118806">
    <w:name w:val="SP.13.118806"/>
    <w:basedOn w:val="Normal"/>
    <w:next w:val="Normal"/>
    <w:uiPriority w:val="99"/>
    <w:rsid w:val="001429DA"/>
    <w:pPr>
      <w:autoSpaceDE w:val="0"/>
      <w:autoSpaceDN w:val="0"/>
      <w:adjustRightInd w:val="0"/>
    </w:pPr>
    <w:rPr>
      <w:sz w:val="24"/>
      <w:szCs w:val="24"/>
      <w:lang w:val="en-US"/>
    </w:rPr>
  </w:style>
  <w:style w:type="paragraph" w:customStyle="1" w:styleId="SP13118796">
    <w:name w:val="SP.13.118796"/>
    <w:basedOn w:val="Normal"/>
    <w:next w:val="Normal"/>
    <w:uiPriority w:val="99"/>
    <w:rsid w:val="001429DA"/>
    <w:pPr>
      <w:autoSpaceDE w:val="0"/>
      <w:autoSpaceDN w:val="0"/>
      <w:adjustRightInd w:val="0"/>
    </w:pPr>
    <w:rPr>
      <w:sz w:val="24"/>
      <w:szCs w:val="24"/>
      <w:lang w:val="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sz w:val="24"/>
      <w:szCs w:val="24"/>
      <w:lang w:val="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D35CB"/>
    <w:rPr>
      <w:color w:val="605E5C"/>
      <w:shd w:val="clear" w:color="auto" w:fill="E1DFDD"/>
    </w:rPr>
  </w:style>
  <w:style w:type="paragraph" w:customStyle="1" w:styleId="SP1690506">
    <w:name w:val="SP.16.90506"/>
    <w:basedOn w:val="Normal"/>
    <w:next w:val="Normal"/>
    <w:uiPriority w:val="99"/>
    <w:rsid w:val="002B4938"/>
    <w:pPr>
      <w:autoSpaceDE w:val="0"/>
      <w:autoSpaceDN w:val="0"/>
      <w:adjustRightInd w:val="0"/>
    </w:pPr>
    <w:rPr>
      <w:sz w:val="24"/>
      <w:szCs w:val="24"/>
      <w:lang w:val="en-US"/>
    </w:rPr>
  </w:style>
  <w:style w:type="paragraph" w:customStyle="1" w:styleId="SP1690128">
    <w:name w:val="SP.16.90128"/>
    <w:basedOn w:val="Normal"/>
    <w:next w:val="Normal"/>
    <w:uiPriority w:val="99"/>
    <w:rsid w:val="002B4938"/>
    <w:pPr>
      <w:autoSpaceDE w:val="0"/>
      <w:autoSpaceDN w:val="0"/>
      <w:adjustRightInd w:val="0"/>
    </w:pPr>
    <w:rPr>
      <w:sz w:val="24"/>
      <w:szCs w:val="24"/>
      <w:lang w:val="en-US"/>
    </w:rPr>
  </w:style>
  <w:style w:type="character" w:customStyle="1" w:styleId="SC16323600">
    <w:name w:val="SC.16.323600"/>
    <w:uiPriority w:val="99"/>
    <w:rsid w:val="002B4938"/>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672683678">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zhang_5@nxp.com" TargetMode="External"/><Relationship Id="rId13" Type="http://schemas.openxmlformats.org/officeDocument/2006/relationships/hyperlink" Target="https://mentor.ieee.org/802.11/dcn/21/11-21-0324-00-00be-comment-resolutions-for-clause-36-3-12-3-coding.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21/11-21-0324-00-00be-comment-resolutions-for-clause-36-3-12-3-coding.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324-00-00be-comment-resolutions-for-clause-36-3-12-3-coding.docx" TargetMode="External"/><Relationship Id="rId5" Type="http://schemas.openxmlformats.org/officeDocument/2006/relationships/webSettings" Target="webSettings.xml"/><Relationship Id="rId15" Type="http://schemas.openxmlformats.org/officeDocument/2006/relationships/hyperlink" Target="https://mentor.ieee.org/802.11/dcn/21/11-21-0324-00-00be-comment-resolutions-for-clause-36-3-12-3-coding.docx" TargetMode="External"/><Relationship Id="rId10" Type="http://schemas.openxmlformats.org/officeDocument/2006/relationships/hyperlink" Target="https://mentor.ieee.org/802.11/dcn/21/11-21-0324-00-00be-comment-resolutions-for-clause-36-3-12-3-coding.docx"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mentor.ieee.org/802.11/dcn/21/11-21-0324-00-00be-comment-resolutions-for-clause-36-3-12-3-coding.docx" TargetMode="External"/><Relationship Id="rId14" Type="http://schemas.openxmlformats.org/officeDocument/2006/relationships/hyperlink" Target="https://mentor.ieee.org/802.11/dcn/21/11-21-0324-00-00be-comment-resolutions-for-clause-36-3-12-3-cod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C4413C30-7655-404A-9FC4-B7029F9C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6</Pages>
  <Words>1513</Words>
  <Characters>8626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10119</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Yan(msi) Zhang</cp:lastModifiedBy>
  <cp:revision>136</cp:revision>
  <cp:lastPrinted>2013-12-02T17:26:00Z</cp:lastPrinted>
  <dcterms:created xsi:type="dcterms:W3CDTF">2021-02-11T22:21:00Z</dcterms:created>
  <dcterms:modified xsi:type="dcterms:W3CDTF">2021-02-26T17:32:00Z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