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67CC6C"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1"/>
        <w:gridCol w:w="1472"/>
        <w:gridCol w:w="2970"/>
        <w:gridCol w:w="1530"/>
        <w:gridCol w:w="2340"/>
      </w:tblGrid>
      <w:tr w:rsidR="00CA09B2" w:rsidRPr="00FA777D" w14:paraId="14A294DA" w14:textId="77777777" w:rsidTr="00794260">
        <w:trPr>
          <w:trHeight w:val="485"/>
          <w:jc w:val="center"/>
        </w:trPr>
        <w:tc>
          <w:tcPr>
            <w:tcW w:w="10023" w:type="dxa"/>
            <w:gridSpan w:val="5"/>
            <w:vAlign w:val="center"/>
          </w:tcPr>
          <w:p w14:paraId="661A28F8" w14:textId="50D81AE9" w:rsidR="00CA09B2" w:rsidRPr="00FA777D" w:rsidRDefault="004403A7" w:rsidP="007005A0">
            <w:pPr>
              <w:pStyle w:val="T2"/>
              <w:rPr>
                <w:lang w:val="en-US" w:eastAsia="zh-CN"/>
              </w:rPr>
            </w:pPr>
            <w:r w:rsidRPr="00FA777D">
              <w:rPr>
                <w:lang w:val="en-US"/>
              </w:rPr>
              <w:t xml:space="preserve">Comment Resolutions </w:t>
            </w:r>
            <w:r w:rsidR="00B90B7A">
              <w:rPr>
                <w:lang w:val="en-US"/>
              </w:rPr>
              <w:t xml:space="preserve">for </w:t>
            </w:r>
            <w:r w:rsidR="00C94931">
              <w:rPr>
                <w:lang w:val="en-US"/>
              </w:rPr>
              <w:t>C</w:t>
            </w:r>
            <w:r w:rsidR="00B90B7A">
              <w:rPr>
                <w:lang w:val="en-US"/>
              </w:rPr>
              <w:t>lause 36.3.10 Mathematical description of signals</w:t>
            </w:r>
          </w:p>
        </w:tc>
      </w:tr>
      <w:tr w:rsidR="00CA09B2" w:rsidRPr="00FA777D" w14:paraId="5FD01783" w14:textId="77777777" w:rsidTr="00794260">
        <w:trPr>
          <w:trHeight w:val="359"/>
          <w:jc w:val="center"/>
        </w:trPr>
        <w:tc>
          <w:tcPr>
            <w:tcW w:w="10023" w:type="dxa"/>
            <w:gridSpan w:val="5"/>
            <w:vAlign w:val="center"/>
          </w:tcPr>
          <w:p w14:paraId="3C35321B" w14:textId="77777777" w:rsidR="00CA09B2" w:rsidRPr="00FA777D" w:rsidRDefault="00CA09B2" w:rsidP="00611863">
            <w:pPr>
              <w:pStyle w:val="T2"/>
              <w:ind w:left="0"/>
              <w:rPr>
                <w:sz w:val="20"/>
                <w:lang w:eastAsia="zh-CN"/>
              </w:rPr>
            </w:pPr>
            <w:r w:rsidRPr="00FA777D">
              <w:rPr>
                <w:sz w:val="20"/>
              </w:rPr>
              <w:t>Date:</w:t>
            </w:r>
            <w:r w:rsidR="00B847FE" w:rsidRPr="00FA777D">
              <w:rPr>
                <w:b w:val="0"/>
                <w:sz w:val="20"/>
              </w:rPr>
              <w:t xml:space="preserve">  20</w:t>
            </w:r>
            <w:r w:rsidR="00D618C5">
              <w:rPr>
                <w:b w:val="0"/>
                <w:sz w:val="20"/>
              </w:rPr>
              <w:t>21</w:t>
            </w:r>
            <w:r w:rsidR="009635A1" w:rsidRPr="00FA777D">
              <w:rPr>
                <w:b w:val="0"/>
                <w:sz w:val="20"/>
              </w:rPr>
              <w:t>-</w:t>
            </w:r>
            <w:r w:rsidR="00DA7CDA">
              <w:rPr>
                <w:b w:val="0"/>
                <w:sz w:val="20"/>
                <w:lang w:eastAsia="zh-CN"/>
              </w:rPr>
              <w:t>0</w:t>
            </w:r>
            <w:r w:rsidR="00D618C5">
              <w:rPr>
                <w:b w:val="0"/>
                <w:sz w:val="20"/>
                <w:lang w:eastAsia="zh-CN"/>
              </w:rPr>
              <w:t>2</w:t>
            </w:r>
            <w:r w:rsidR="00421500">
              <w:rPr>
                <w:b w:val="0"/>
                <w:sz w:val="20"/>
                <w:lang w:eastAsia="zh-CN"/>
              </w:rPr>
              <w:t>-</w:t>
            </w:r>
            <w:r w:rsidR="00D618C5">
              <w:rPr>
                <w:b w:val="0"/>
                <w:sz w:val="20"/>
                <w:lang w:eastAsia="zh-CN"/>
              </w:rPr>
              <w:t>10</w:t>
            </w:r>
          </w:p>
        </w:tc>
      </w:tr>
      <w:tr w:rsidR="00CA09B2" w:rsidRPr="00FA777D" w14:paraId="5179D2BB" w14:textId="77777777" w:rsidTr="00794260">
        <w:trPr>
          <w:cantSplit/>
          <w:jc w:val="center"/>
        </w:trPr>
        <w:tc>
          <w:tcPr>
            <w:tcW w:w="10023" w:type="dxa"/>
            <w:gridSpan w:val="5"/>
            <w:vAlign w:val="center"/>
          </w:tcPr>
          <w:p w14:paraId="4D22F766" w14:textId="77777777" w:rsidR="00CA09B2" w:rsidRPr="00FA777D" w:rsidRDefault="00CA09B2">
            <w:pPr>
              <w:pStyle w:val="T2"/>
              <w:spacing w:after="0"/>
              <w:ind w:left="0" w:right="0"/>
              <w:jc w:val="left"/>
              <w:rPr>
                <w:sz w:val="20"/>
              </w:rPr>
            </w:pPr>
            <w:r w:rsidRPr="00FA777D">
              <w:rPr>
                <w:sz w:val="20"/>
              </w:rPr>
              <w:t>Author(s):</w:t>
            </w:r>
          </w:p>
        </w:tc>
      </w:tr>
      <w:tr w:rsidR="00CA09B2" w:rsidRPr="00FA777D" w14:paraId="45E8ECAB" w14:textId="77777777" w:rsidTr="00794260">
        <w:trPr>
          <w:jc w:val="center"/>
        </w:trPr>
        <w:tc>
          <w:tcPr>
            <w:tcW w:w="1711" w:type="dxa"/>
            <w:vAlign w:val="center"/>
          </w:tcPr>
          <w:p w14:paraId="49961F22" w14:textId="77777777" w:rsidR="00CA09B2" w:rsidRPr="00FA777D" w:rsidRDefault="00CA09B2">
            <w:pPr>
              <w:pStyle w:val="T2"/>
              <w:spacing w:after="0"/>
              <w:ind w:left="0" w:right="0"/>
              <w:jc w:val="left"/>
              <w:rPr>
                <w:sz w:val="20"/>
              </w:rPr>
            </w:pPr>
            <w:r w:rsidRPr="00FA777D">
              <w:rPr>
                <w:sz w:val="20"/>
              </w:rPr>
              <w:t>Name</w:t>
            </w:r>
          </w:p>
        </w:tc>
        <w:tc>
          <w:tcPr>
            <w:tcW w:w="1472" w:type="dxa"/>
            <w:vAlign w:val="center"/>
          </w:tcPr>
          <w:p w14:paraId="1F3534F8" w14:textId="77777777" w:rsidR="00CA09B2" w:rsidRPr="00FA777D" w:rsidRDefault="0062440B">
            <w:pPr>
              <w:pStyle w:val="T2"/>
              <w:spacing w:after="0"/>
              <w:ind w:left="0" w:right="0"/>
              <w:jc w:val="left"/>
              <w:rPr>
                <w:sz w:val="20"/>
              </w:rPr>
            </w:pPr>
            <w:r w:rsidRPr="00FA777D">
              <w:rPr>
                <w:sz w:val="20"/>
              </w:rPr>
              <w:t>Affiliation</w:t>
            </w:r>
          </w:p>
        </w:tc>
        <w:tc>
          <w:tcPr>
            <w:tcW w:w="2970" w:type="dxa"/>
            <w:vAlign w:val="center"/>
          </w:tcPr>
          <w:p w14:paraId="573DCADC" w14:textId="77777777" w:rsidR="00CA09B2" w:rsidRPr="00FA777D" w:rsidRDefault="00CA09B2">
            <w:pPr>
              <w:pStyle w:val="T2"/>
              <w:spacing w:after="0"/>
              <w:ind w:left="0" w:right="0"/>
              <w:jc w:val="left"/>
              <w:rPr>
                <w:sz w:val="20"/>
              </w:rPr>
            </w:pPr>
            <w:r w:rsidRPr="00FA777D">
              <w:rPr>
                <w:sz w:val="20"/>
              </w:rPr>
              <w:t>Address</w:t>
            </w:r>
          </w:p>
        </w:tc>
        <w:tc>
          <w:tcPr>
            <w:tcW w:w="1530" w:type="dxa"/>
            <w:vAlign w:val="center"/>
          </w:tcPr>
          <w:p w14:paraId="789C3FAC" w14:textId="77777777" w:rsidR="00CA09B2" w:rsidRPr="00FA777D" w:rsidRDefault="00CA09B2">
            <w:pPr>
              <w:pStyle w:val="T2"/>
              <w:spacing w:after="0"/>
              <w:ind w:left="0" w:right="0"/>
              <w:jc w:val="left"/>
              <w:rPr>
                <w:sz w:val="20"/>
              </w:rPr>
            </w:pPr>
            <w:r w:rsidRPr="00FA777D">
              <w:rPr>
                <w:sz w:val="20"/>
              </w:rPr>
              <w:t>Phone</w:t>
            </w:r>
          </w:p>
        </w:tc>
        <w:tc>
          <w:tcPr>
            <w:tcW w:w="2340" w:type="dxa"/>
            <w:vAlign w:val="center"/>
          </w:tcPr>
          <w:p w14:paraId="1D439CF4" w14:textId="77777777" w:rsidR="00CA09B2" w:rsidRPr="00FA777D" w:rsidRDefault="00925EDB">
            <w:pPr>
              <w:pStyle w:val="T2"/>
              <w:spacing w:after="0"/>
              <w:ind w:left="0" w:right="0"/>
              <w:jc w:val="left"/>
              <w:rPr>
                <w:sz w:val="20"/>
              </w:rPr>
            </w:pPr>
            <w:r w:rsidRPr="00FA777D">
              <w:rPr>
                <w:sz w:val="20"/>
              </w:rPr>
              <w:t>E</w:t>
            </w:r>
            <w:r w:rsidR="00CA09B2" w:rsidRPr="00FA777D">
              <w:rPr>
                <w:sz w:val="20"/>
              </w:rPr>
              <w:t>mail</w:t>
            </w:r>
          </w:p>
        </w:tc>
      </w:tr>
      <w:tr w:rsidR="005761A8" w:rsidRPr="00FA777D" w14:paraId="58540F7A" w14:textId="77777777" w:rsidTr="00192AF8">
        <w:trPr>
          <w:jc w:val="center"/>
        </w:trPr>
        <w:tc>
          <w:tcPr>
            <w:tcW w:w="1711" w:type="dxa"/>
            <w:vAlign w:val="center"/>
          </w:tcPr>
          <w:p w14:paraId="13CC4686" w14:textId="77777777" w:rsidR="005761A8" w:rsidRPr="00FA777D" w:rsidRDefault="005761A8" w:rsidP="005761A8">
            <w:pPr>
              <w:pStyle w:val="T2"/>
              <w:spacing w:after="0"/>
              <w:ind w:left="0" w:right="0"/>
              <w:rPr>
                <w:b w:val="0"/>
                <w:sz w:val="20"/>
                <w:lang w:eastAsia="zh-CN"/>
              </w:rPr>
            </w:pPr>
            <w:r>
              <w:rPr>
                <w:b w:val="0"/>
                <w:sz w:val="20"/>
                <w:lang w:eastAsia="zh-CN"/>
              </w:rPr>
              <w:t>Yan Zhang</w:t>
            </w:r>
          </w:p>
        </w:tc>
        <w:tc>
          <w:tcPr>
            <w:tcW w:w="1472" w:type="dxa"/>
            <w:vAlign w:val="center"/>
          </w:tcPr>
          <w:p w14:paraId="1EBA3376" w14:textId="49942082" w:rsidR="005761A8" w:rsidRPr="00FA777D" w:rsidRDefault="005761A8" w:rsidP="005761A8">
            <w:pPr>
              <w:pStyle w:val="T2"/>
              <w:spacing w:after="0"/>
              <w:ind w:left="0" w:right="0"/>
              <w:rPr>
                <w:b w:val="0"/>
                <w:sz w:val="20"/>
              </w:rPr>
            </w:pPr>
            <w:r>
              <w:rPr>
                <w:b w:val="0"/>
                <w:sz w:val="20"/>
              </w:rPr>
              <w:t>NXP</w:t>
            </w:r>
          </w:p>
        </w:tc>
        <w:tc>
          <w:tcPr>
            <w:tcW w:w="2970" w:type="dxa"/>
          </w:tcPr>
          <w:p w14:paraId="1DF5B638" w14:textId="6F57BDE8" w:rsidR="005761A8" w:rsidRPr="005761A8" w:rsidRDefault="005761A8" w:rsidP="005761A8">
            <w:pPr>
              <w:pStyle w:val="T2"/>
              <w:spacing w:after="0"/>
              <w:ind w:left="0" w:right="0"/>
              <w:rPr>
                <w:b w:val="0"/>
                <w:sz w:val="20"/>
                <w:lang w:val="en-US"/>
              </w:rPr>
            </w:pPr>
            <w:r>
              <w:rPr>
                <w:b w:val="0"/>
                <w:sz w:val="20"/>
                <w:lang w:val="en-US"/>
              </w:rPr>
              <w:t xml:space="preserve">350 Holger Way, San Jose, CA, </w:t>
            </w:r>
          </w:p>
        </w:tc>
        <w:tc>
          <w:tcPr>
            <w:tcW w:w="1530" w:type="dxa"/>
          </w:tcPr>
          <w:p w14:paraId="765C4314" w14:textId="141D50F0" w:rsidR="005761A8" w:rsidRPr="00FA777D" w:rsidRDefault="005761A8" w:rsidP="005761A8">
            <w:pPr>
              <w:pStyle w:val="T2"/>
              <w:spacing w:after="0"/>
              <w:ind w:left="0" w:right="0"/>
              <w:rPr>
                <w:b w:val="0"/>
                <w:sz w:val="20"/>
              </w:rPr>
            </w:pPr>
          </w:p>
        </w:tc>
        <w:tc>
          <w:tcPr>
            <w:tcW w:w="2340" w:type="dxa"/>
          </w:tcPr>
          <w:p w14:paraId="4C865412" w14:textId="578236A1" w:rsidR="005761A8" w:rsidRPr="00FA777D" w:rsidRDefault="00192AF8" w:rsidP="005761A8">
            <w:pPr>
              <w:pStyle w:val="T2"/>
              <w:spacing w:after="0"/>
              <w:ind w:left="0" w:right="0"/>
              <w:rPr>
                <w:b w:val="0"/>
                <w:sz w:val="16"/>
              </w:rPr>
            </w:pPr>
            <w:hyperlink r:id="rId8" w:history="1">
              <w:r w:rsidR="005761A8" w:rsidRPr="00640372">
                <w:rPr>
                  <w:rStyle w:val="Hyperlink"/>
                  <w:b w:val="0"/>
                  <w:sz w:val="16"/>
                  <w:szCs w:val="16"/>
                  <w:lang w:val="en-US"/>
                </w:rPr>
                <w:t>yan.zhang_5@nxp.com</w:t>
              </w:r>
            </w:hyperlink>
          </w:p>
        </w:tc>
      </w:tr>
    </w:tbl>
    <w:p w14:paraId="1D253BA4" w14:textId="77777777" w:rsidR="00EA4F6A" w:rsidRDefault="00EA4F6A" w:rsidP="004066BE">
      <w:pPr>
        <w:pStyle w:val="Heading5"/>
        <w:rPr>
          <w:lang w:eastAsia="zh-CN"/>
        </w:rPr>
      </w:pPr>
    </w:p>
    <w:p w14:paraId="386DC15E" w14:textId="4852BD93" w:rsidR="00CF7849" w:rsidRPr="00843B05" w:rsidRDefault="00EA4F6A" w:rsidP="00CF7849">
      <w:pPr>
        <w:rPr>
          <w:lang w:eastAsia="zh-CN"/>
        </w:rPr>
      </w:pPr>
      <w:r>
        <w:t xml:space="preserve">Abstract: </w:t>
      </w:r>
      <w:r w:rsidR="00031AE3">
        <w:t>This document contains proposed resolutions for</w:t>
      </w:r>
      <w:r w:rsidR="00CF7849">
        <w:rPr>
          <w:rFonts w:hint="eastAsia"/>
          <w:lang w:eastAsia="zh-CN"/>
        </w:rPr>
        <w:t xml:space="preserve"> </w:t>
      </w:r>
      <w:r w:rsidR="00031AE3">
        <w:rPr>
          <w:rFonts w:hint="eastAsia"/>
          <w:lang w:eastAsia="zh-CN"/>
        </w:rPr>
        <w:t xml:space="preserve">comments in </w:t>
      </w:r>
      <w:r w:rsidR="005B7909">
        <w:rPr>
          <w:rFonts w:hint="eastAsia"/>
          <w:i/>
          <w:lang w:eastAsia="zh-CN"/>
        </w:rPr>
        <w:t>C</w:t>
      </w:r>
      <w:r w:rsidR="004370BF" w:rsidRPr="00A77670">
        <w:rPr>
          <w:i/>
          <w:lang w:eastAsia="zh-CN"/>
        </w:rPr>
        <w:t>lause</w:t>
      </w:r>
      <w:r w:rsidR="00C32DE1">
        <w:rPr>
          <w:i/>
          <w:lang w:eastAsia="zh-CN"/>
        </w:rPr>
        <w:t>s</w:t>
      </w:r>
      <w:r w:rsidR="00031AE3" w:rsidRPr="00A77670">
        <w:rPr>
          <w:rFonts w:hint="eastAsia"/>
          <w:i/>
          <w:lang w:eastAsia="zh-CN"/>
        </w:rPr>
        <w:t xml:space="preserve"> </w:t>
      </w:r>
      <w:r w:rsidR="00CC677C">
        <w:rPr>
          <w:i/>
          <w:lang w:eastAsia="zh-CN"/>
        </w:rPr>
        <w:t xml:space="preserve">36.3.10 </w:t>
      </w:r>
      <w:r w:rsidR="00935A38">
        <w:rPr>
          <w:i/>
          <w:lang w:eastAsia="zh-CN"/>
        </w:rPr>
        <w:t xml:space="preserve"> </w:t>
      </w:r>
      <w:r w:rsidR="00681A85" w:rsidRPr="00681A85">
        <w:rPr>
          <w:rFonts w:hint="eastAsia"/>
          <w:lang w:eastAsia="zh-CN"/>
        </w:rPr>
        <w:t>f</w:t>
      </w:r>
      <w:r w:rsidR="00031AE3" w:rsidRPr="00031AE3">
        <w:rPr>
          <w:rFonts w:hint="eastAsia"/>
          <w:lang w:eastAsia="zh-CN"/>
        </w:rPr>
        <w:t xml:space="preserve">rom </w:t>
      </w:r>
      <w:r w:rsidR="005367D9">
        <w:rPr>
          <w:lang w:eastAsia="zh-CN"/>
        </w:rPr>
        <w:t>11</w:t>
      </w:r>
      <w:r w:rsidR="00CC677C">
        <w:rPr>
          <w:lang w:eastAsia="zh-CN"/>
        </w:rPr>
        <w:t>be</w:t>
      </w:r>
      <w:r w:rsidR="00044F09">
        <w:rPr>
          <w:rFonts w:hint="eastAsia"/>
          <w:lang w:eastAsia="zh-CN"/>
        </w:rPr>
        <w:t xml:space="preserve"> D</w:t>
      </w:r>
      <w:r w:rsidR="00CC677C">
        <w:rPr>
          <w:lang w:eastAsia="zh-CN"/>
        </w:rPr>
        <w:t>0</w:t>
      </w:r>
      <w:r w:rsidR="00FF673C">
        <w:rPr>
          <w:lang w:eastAsia="zh-CN"/>
        </w:rPr>
        <w:t>.</w:t>
      </w:r>
      <w:r w:rsidR="00CC677C">
        <w:rPr>
          <w:lang w:eastAsia="zh-CN"/>
        </w:rPr>
        <w:t>3</w:t>
      </w:r>
      <w:r w:rsidR="00CF7849">
        <w:rPr>
          <w:rFonts w:hint="eastAsia"/>
          <w:lang w:eastAsia="zh-CN"/>
        </w:rPr>
        <w:t xml:space="preserve"> with </w:t>
      </w:r>
      <w:r w:rsidR="00BA6C1D">
        <w:rPr>
          <w:lang w:eastAsia="zh-CN"/>
        </w:rPr>
        <w:t>20</w:t>
      </w:r>
      <w:r w:rsidR="00CF7849">
        <w:rPr>
          <w:rFonts w:hint="eastAsia"/>
          <w:lang w:eastAsia="zh-CN"/>
        </w:rPr>
        <w:t xml:space="preserve"> CIDs</w:t>
      </w:r>
      <w:r w:rsidR="00BC0A12">
        <w:rPr>
          <w:lang w:eastAsia="zh-CN"/>
        </w:rPr>
        <w:t xml:space="preserve"> below.</w:t>
      </w:r>
    </w:p>
    <w:p w14:paraId="65A0153A" w14:textId="77777777" w:rsidR="005F0B08" w:rsidRDefault="005F0B08" w:rsidP="00CF7849">
      <w:pPr>
        <w:rPr>
          <w:lang w:eastAsia="zh-CN"/>
        </w:rPr>
      </w:pPr>
    </w:p>
    <w:tbl>
      <w:tblPr>
        <w:tblW w:w="0" w:type="auto"/>
        <w:tblInd w:w="90" w:type="dxa"/>
        <w:tblLayout w:type="fixed"/>
        <w:tblLook w:val="04A0" w:firstRow="1" w:lastRow="0" w:firstColumn="1" w:lastColumn="0" w:noHBand="0" w:noVBand="1"/>
      </w:tblPr>
      <w:tblGrid>
        <w:gridCol w:w="664"/>
        <w:gridCol w:w="265"/>
        <w:gridCol w:w="787"/>
        <w:gridCol w:w="923"/>
        <w:gridCol w:w="1856"/>
        <w:gridCol w:w="2049"/>
        <w:gridCol w:w="476"/>
        <w:gridCol w:w="2030"/>
        <w:gridCol w:w="624"/>
        <w:gridCol w:w="316"/>
      </w:tblGrid>
      <w:tr w:rsidR="007B13ED" w:rsidRPr="00FA777D" w14:paraId="5553D4F2" w14:textId="77777777" w:rsidTr="00DB62B5">
        <w:trPr>
          <w:gridBefore w:val="2"/>
          <w:gridAfter w:val="1"/>
          <w:wBefore w:w="929" w:type="dxa"/>
          <w:wAfter w:w="316" w:type="dxa"/>
          <w:trHeight w:val="244"/>
        </w:trPr>
        <w:tc>
          <w:tcPr>
            <w:tcW w:w="5615" w:type="dxa"/>
            <w:gridSpan w:val="4"/>
          </w:tcPr>
          <w:p w14:paraId="495B495B" w14:textId="384ED277" w:rsidR="00C244FC" w:rsidRPr="00516F49" w:rsidRDefault="00C244FC" w:rsidP="00C244FC">
            <w:pPr>
              <w:rPr>
                <w:b/>
                <w:i/>
                <w:lang w:eastAsia="zh-CN"/>
              </w:rPr>
            </w:pPr>
            <w:r w:rsidRPr="00516F49">
              <w:rPr>
                <w:b/>
                <w:i/>
                <w:lang w:eastAsia="zh-CN"/>
              </w:rPr>
              <w:t>Clause</w:t>
            </w:r>
            <w:r>
              <w:rPr>
                <w:b/>
                <w:i/>
                <w:lang w:eastAsia="zh-CN"/>
              </w:rPr>
              <w:t xml:space="preserve"> </w:t>
            </w:r>
            <w:r w:rsidR="00655ECE">
              <w:rPr>
                <w:b/>
                <w:i/>
                <w:lang w:eastAsia="zh-CN"/>
              </w:rPr>
              <w:t>36</w:t>
            </w:r>
            <w:r>
              <w:rPr>
                <w:b/>
                <w:i/>
                <w:lang w:eastAsia="zh-CN"/>
              </w:rPr>
              <w:t>.3.</w:t>
            </w:r>
            <w:r w:rsidR="00655ECE">
              <w:rPr>
                <w:b/>
                <w:i/>
                <w:lang w:eastAsia="zh-CN"/>
              </w:rPr>
              <w:t>10</w:t>
            </w:r>
          </w:p>
          <w:p w14:paraId="4E1A087E" w14:textId="064814C2" w:rsidR="00C244FC" w:rsidRPr="00ED6EF4" w:rsidRDefault="008F6392" w:rsidP="00C244FC">
            <w:pPr>
              <w:pStyle w:val="ListParagraph"/>
              <w:numPr>
                <w:ilvl w:val="0"/>
                <w:numId w:val="20"/>
              </w:numPr>
              <w:ind w:left="342" w:hanging="270"/>
              <w:rPr>
                <w:sz w:val="22"/>
                <w:szCs w:val="22"/>
                <w:lang w:eastAsia="zh-CN"/>
              </w:rPr>
            </w:pPr>
            <w:r>
              <w:rPr>
                <w:sz w:val="20"/>
                <w:szCs w:val="20"/>
                <w:lang w:eastAsia="zh-CN"/>
              </w:rPr>
              <w:t xml:space="preserve">1259, </w:t>
            </w:r>
            <w:r w:rsidR="00D7212D">
              <w:rPr>
                <w:sz w:val="20"/>
                <w:szCs w:val="20"/>
                <w:lang w:eastAsia="zh-CN"/>
              </w:rPr>
              <w:t xml:space="preserve">1330, 1331, 1332, </w:t>
            </w:r>
            <w:r w:rsidR="00780211">
              <w:rPr>
                <w:sz w:val="20"/>
                <w:szCs w:val="20"/>
                <w:lang w:eastAsia="zh-CN"/>
              </w:rPr>
              <w:t>1335, 1336, 1337, 1339, 1340, 1341, 1559, 1560, 1968</w:t>
            </w:r>
            <w:r w:rsidR="008A4495">
              <w:rPr>
                <w:sz w:val="20"/>
                <w:szCs w:val="20"/>
                <w:lang w:eastAsia="zh-CN"/>
              </w:rPr>
              <w:t xml:space="preserve">, 2611, 2612, 2613, 2615, </w:t>
            </w:r>
            <w:r w:rsidR="002E23D1">
              <w:rPr>
                <w:sz w:val="20"/>
                <w:szCs w:val="20"/>
                <w:lang w:eastAsia="zh-CN"/>
              </w:rPr>
              <w:t>3044</w:t>
            </w:r>
            <w:r w:rsidR="00F8117E">
              <w:rPr>
                <w:sz w:val="20"/>
                <w:szCs w:val="20"/>
                <w:lang w:eastAsia="zh-CN"/>
              </w:rPr>
              <w:t>, 3170, 3171</w:t>
            </w:r>
          </w:p>
          <w:p w14:paraId="57C49AD8" w14:textId="77777777" w:rsidR="00ED6EF4" w:rsidRPr="006476A3" w:rsidRDefault="00ED6EF4" w:rsidP="007847CE">
            <w:pPr>
              <w:pStyle w:val="ListParagraph"/>
              <w:ind w:left="342"/>
              <w:rPr>
                <w:sz w:val="22"/>
                <w:szCs w:val="22"/>
                <w:lang w:eastAsia="zh-CN"/>
              </w:rPr>
            </w:pPr>
          </w:p>
          <w:p w14:paraId="1B09C8EE" w14:textId="77777777" w:rsidR="00A83C80" w:rsidRPr="00FA777D" w:rsidRDefault="00A83C80" w:rsidP="0070406F">
            <w:pPr>
              <w:rPr>
                <w:b/>
                <w:i/>
                <w:lang w:eastAsia="zh-CN"/>
              </w:rPr>
            </w:pPr>
          </w:p>
        </w:tc>
        <w:tc>
          <w:tcPr>
            <w:tcW w:w="3130" w:type="dxa"/>
            <w:gridSpan w:val="3"/>
          </w:tcPr>
          <w:p w14:paraId="616E08C8" w14:textId="77777777" w:rsidR="00A83C80" w:rsidRPr="00FA777D" w:rsidRDefault="00A83C80" w:rsidP="001E3C86">
            <w:pPr>
              <w:rPr>
                <w:b/>
                <w:i/>
                <w:lang w:eastAsia="zh-CN"/>
              </w:rPr>
            </w:pPr>
          </w:p>
        </w:tc>
      </w:tr>
      <w:tr w:rsidR="00A83C80" w:rsidRPr="00FA777D" w14:paraId="68371118" w14:textId="77777777" w:rsidTr="00DB62B5">
        <w:trPr>
          <w:gridBefore w:val="2"/>
          <w:gridAfter w:val="1"/>
          <w:wBefore w:w="929" w:type="dxa"/>
          <w:wAfter w:w="316" w:type="dxa"/>
          <w:trHeight w:val="80"/>
        </w:trPr>
        <w:tc>
          <w:tcPr>
            <w:tcW w:w="8121" w:type="dxa"/>
            <w:gridSpan w:val="6"/>
          </w:tcPr>
          <w:p w14:paraId="0C4E14EF" w14:textId="441938A2" w:rsidR="00E76535" w:rsidRPr="00A129AD" w:rsidRDefault="00E76535" w:rsidP="00BA6C1D">
            <w:pPr>
              <w:pStyle w:val="ListParagraph"/>
              <w:ind w:left="342"/>
              <w:rPr>
                <w:sz w:val="20"/>
                <w:lang w:eastAsia="zh-CN"/>
              </w:rPr>
            </w:pPr>
          </w:p>
        </w:tc>
        <w:tc>
          <w:tcPr>
            <w:tcW w:w="624" w:type="dxa"/>
          </w:tcPr>
          <w:p w14:paraId="2A85C082" w14:textId="77777777" w:rsidR="00A83C80" w:rsidRPr="00FA777D" w:rsidRDefault="00A83C80" w:rsidP="00D70B47">
            <w:pPr>
              <w:pStyle w:val="ListParagraph"/>
              <w:ind w:left="342"/>
              <w:rPr>
                <w:sz w:val="22"/>
                <w:szCs w:val="22"/>
                <w:lang w:eastAsia="zh-CN"/>
              </w:rPr>
            </w:pPr>
          </w:p>
        </w:tc>
      </w:tr>
      <w:tr w:rsidR="00A83C80" w:rsidRPr="00FA777D" w14:paraId="61EC522F" w14:textId="77777777" w:rsidTr="00DB62B5">
        <w:trPr>
          <w:gridBefore w:val="2"/>
          <w:gridAfter w:val="1"/>
          <w:wBefore w:w="929" w:type="dxa"/>
          <w:wAfter w:w="316" w:type="dxa"/>
          <w:trHeight w:val="80"/>
        </w:trPr>
        <w:tc>
          <w:tcPr>
            <w:tcW w:w="8121" w:type="dxa"/>
            <w:gridSpan w:val="6"/>
          </w:tcPr>
          <w:p w14:paraId="2397A5B4" w14:textId="77777777" w:rsidR="002262D9" w:rsidRPr="00DF787A" w:rsidRDefault="002262D9" w:rsidP="00DF787A">
            <w:pPr>
              <w:rPr>
                <w:sz w:val="20"/>
                <w:lang w:eastAsia="zh-CN"/>
              </w:rPr>
            </w:pPr>
          </w:p>
        </w:tc>
        <w:tc>
          <w:tcPr>
            <w:tcW w:w="624" w:type="dxa"/>
          </w:tcPr>
          <w:p w14:paraId="0BBCB805" w14:textId="77777777" w:rsidR="00A83C80" w:rsidRPr="00FA777D" w:rsidRDefault="00A83C80" w:rsidP="00D70B47">
            <w:pPr>
              <w:pStyle w:val="ListParagraph"/>
              <w:ind w:left="72"/>
              <w:rPr>
                <w:sz w:val="22"/>
                <w:szCs w:val="22"/>
                <w:lang w:eastAsia="zh-CN"/>
              </w:rPr>
            </w:pPr>
          </w:p>
        </w:tc>
      </w:tr>
      <w:tr w:rsidR="000C77A7" w:rsidRPr="00FA777D" w14:paraId="61261241" w14:textId="77777777" w:rsidTr="00DB62B5">
        <w:trPr>
          <w:gridBefore w:val="2"/>
          <w:gridAfter w:val="1"/>
          <w:wBefore w:w="929" w:type="dxa"/>
          <w:wAfter w:w="316" w:type="dxa"/>
          <w:trHeight w:val="244"/>
        </w:trPr>
        <w:tc>
          <w:tcPr>
            <w:tcW w:w="5615" w:type="dxa"/>
            <w:gridSpan w:val="4"/>
          </w:tcPr>
          <w:p w14:paraId="4219C205" w14:textId="77777777" w:rsidR="00DF787A" w:rsidRDefault="00DF787A" w:rsidP="00DF787A">
            <w:pPr>
              <w:rPr>
                <w:b/>
                <w:i/>
                <w:lang w:eastAsia="zh-CN"/>
              </w:rPr>
            </w:pPr>
          </w:p>
          <w:p w14:paraId="713517B3" w14:textId="77777777" w:rsidR="00660056" w:rsidRDefault="00660056" w:rsidP="00DF787A">
            <w:pPr>
              <w:rPr>
                <w:b/>
                <w:i/>
                <w:lang w:eastAsia="zh-CN"/>
              </w:rPr>
            </w:pPr>
          </w:p>
          <w:p w14:paraId="1CDB1EB9" w14:textId="77777777" w:rsidR="00660056" w:rsidRDefault="00660056" w:rsidP="00DF787A">
            <w:pPr>
              <w:rPr>
                <w:b/>
                <w:i/>
                <w:lang w:eastAsia="zh-CN"/>
              </w:rPr>
            </w:pPr>
          </w:p>
          <w:p w14:paraId="1D3659E1" w14:textId="77777777" w:rsidR="00660056" w:rsidRDefault="00660056" w:rsidP="00DF787A">
            <w:pPr>
              <w:rPr>
                <w:b/>
                <w:i/>
                <w:lang w:eastAsia="zh-CN"/>
              </w:rPr>
            </w:pPr>
          </w:p>
          <w:p w14:paraId="4922C8D5" w14:textId="77777777" w:rsidR="00660056" w:rsidRDefault="00660056" w:rsidP="00DF787A">
            <w:pPr>
              <w:rPr>
                <w:b/>
                <w:i/>
                <w:lang w:eastAsia="zh-CN"/>
              </w:rPr>
            </w:pPr>
          </w:p>
          <w:p w14:paraId="567F60C7" w14:textId="77777777" w:rsidR="00660056" w:rsidRDefault="00660056" w:rsidP="00DF787A">
            <w:pPr>
              <w:rPr>
                <w:b/>
                <w:i/>
                <w:lang w:eastAsia="zh-CN"/>
              </w:rPr>
            </w:pPr>
          </w:p>
          <w:p w14:paraId="6FB0A47B" w14:textId="77777777" w:rsidR="00660056" w:rsidRDefault="00660056" w:rsidP="00DF787A">
            <w:pPr>
              <w:rPr>
                <w:b/>
                <w:i/>
                <w:lang w:eastAsia="zh-CN"/>
              </w:rPr>
            </w:pPr>
          </w:p>
          <w:p w14:paraId="66A2FBFE" w14:textId="77777777" w:rsidR="00660056" w:rsidRDefault="00660056" w:rsidP="00DF787A">
            <w:pPr>
              <w:rPr>
                <w:b/>
                <w:i/>
                <w:lang w:eastAsia="zh-CN"/>
              </w:rPr>
            </w:pPr>
          </w:p>
          <w:p w14:paraId="15AA1C1D" w14:textId="77777777" w:rsidR="00660056" w:rsidRDefault="00660056" w:rsidP="00DF787A">
            <w:pPr>
              <w:rPr>
                <w:b/>
                <w:i/>
                <w:lang w:eastAsia="zh-CN"/>
              </w:rPr>
            </w:pPr>
          </w:p>
          <w:p w14:paraId="3A053A09" w14:textId="63759463" w:rsidR="00660056" w:rsidRDefault="00660056" w:rsidP="00DF787A">
            <w:pPr>
              <w:rPr>
                <w:b/>
                <w:i/>
                <w:lang w:eastAsia="zh-CN"/>
              </w:rPr>
            </w:pPr>
          </w:p>
          <w:p w14:paraId="30CA7D9F" w14:textId="63420690" w:rsidR="008E05A3" w:rsidRDefault="008E05A3" w:rsidP="00DF787A">
            <w:pPr>
              <w:rPr>
                <w:b/>
                <w:i/>
                <w:lang w:eastAsia="zh-CN"/>
              </w:rPr>
            </w:pPr>
          </w:p>
          <w:p w14:paraId="7702BF4A" w14:textId="3F717930" w:rsidR="008E05A3" w:rsidRDefault="008E05A3" w:rsidP="00DF787A">
            <w:pPr>
              <w:rPr>
                <w:b/>
                <w:i/>
                <w:lang w:eastAsia="zh-CN"/>
              </w:rPr>
            </w:pPr>
          </w:p>
          <w:p w14:paraId="7F42F14A" w14:textId="462F8F54" w:rsidR="008E05A3" w:rsidRDefault="008E05A3" w:rsidP="00DF787A">
            <w:pPr>
              <w:rPr>
                <w:b/>
                <w:i/>
                <w:lang w:eastAsia="zh-CN"/>
              </w:rPr>
            </w:pPr>
          </w:p>
          <w:p w14:paraId="299A75A4" w14:textId="259FCC2D" w:rsidR="008E05A3" w:rsidRDefault="008E05A3" w:rsidP="00DF787A">
            <w:pPr>
              <w:rPr>
                <w:b/>
                <w:i/>
                <w:lang w:eastAsia="zh-CN"/>
              </w:rPr>
            </w:pPr>
          </w:p>
          <w:p w14:paraId="7E68ABA4" w14:textId="108DB5DB" w:rsidR="008E05A3" w:rsidRDefault="008E05A3" w:rsidP="00DF787A">
            <w:pPr>
              <w:rPr>
                <w:b/>
                <w:i/>
                <w:lang w:eastAsia="zh-CN"/>
              </w:rPr>
            </w:pPr>
          </w:p>
          <w:p w14:paraId="27864F07" w14:textId="6692896C" w:rsidR="008E05A3" w:rsidRDefault="008E05A3" w:rsidP="00DF787A">
            <w:pPr>
              <w:rPr>
                <w:b/>
                <w:i/>
                <w:lang w:eastAsia="zh-CN"/>
              </w:rPr>
            </w:pPr>
          </w:p>
          <w:p w14:paraId="1EAED1D2" w14:textId="33B43A1C" w:rsidR="008E05A3" w:rsidRDefault="008E05A3" w:rsidP="00DF787A">
            <w:pPr>
              <w:rPr>
                <w:b/>
                <w:i/>
                <w:lang w:eastAsia="zh-CN"/>
              </w:rPr>
            </w:pPr>
          </w:p>
          <w:p w14:paraId="24260F54" w14:textId="6326C41C" w:rsidR="008E05A3" w:rsidRDefault="008E05A3" w:rsidP="00DF787A">
            <w:pPr>
              <w:rPr>
                <w:b/>
                <w:i/>
                <w:lang w:eastAsia="zh-CN"/>
              </w:rPr>
            </w:pPr>
          </w:p>
          <w:p w14:paraId="613E41A8" w14:textId="2C69C1EB" w:rsidR="008E05A3" w:rsidRDefault="008E05A3" w:rsidP="00DF787A">
            <w:pPr>
              <w:rPr>
                <w:b/>
                <w:i/>
                <w:lang w:eastAsia="zh-CN"/>
              </w:rPr>
            </w:pPr>
          </w:p>
          <w:p w14:paraId="70411FD2" w14:textId="0D6EB81F" w:rsidR="008E05A3" w:rsidRDefault="008E05A3" w:rsidP="00DF787A">
            <w:pPr>
              <w:rPr>
                <w:b/>
                <w:i/>
                <w:lang w:eastAsia="zh-CN"/>
              </w:rPr>
            </w:pPr>
          </w:p>
          <w:p w14:paraId="6B9A486A" w14:textId="18D8EB78" w:rsidR="008E05A3" w:rsidRDefault="008E05A3" w:rsidP="00DF787A">
            <w:pPr>
              <w:rPr>
                <w:b/>
                <w:i/>
                <w:lang w:eastAsia="zh-CN"/>
              </w:rPr>
            </w:pPr>
          </w:p>
          <w:p w14:paraId="54CE0FDE" w14:textId="0043971C" w:rsidR="008E05A3" w:rsidRDefault="008E05A3" w:rsidP="00DF787A">
            <w:pPr>
              <w:rPr>
                <w:b/>
                <w:i/>
                <w:lang w:eastAsia="zh-CN"/>
              </w:rPr>
            </w:pPr>
          </w:p>
          <w:p w14:paraId="3C08D062" w14:textId="5A53F744" w:rsidR="008E05A3" w:rsidRDefault="008E05A3" w:rsidP="00DF787A">
            <w:pPr>
              <w:rPr>
                <w:b/>
                <w:i/>
                <w:lang w:eastAsia="zh-CN"/>
              </w:rPr>
            </w:pPr>
          </w:p>
          <w:p w14:paraId="6241D37A" w14:textId="77777777" w:rsidR="003978B9" w:rsidRDefault="003978B9" w:rsidP="00DF787A">
            <w:pPr>
              <w:rPr>
                <w:b/>
                <w:i/>
                <w:lang w:eastAsia="zh-CN"/>
              </w:rPr>
            </w:pPr>
          </w:p>
          <w:p w14:paraId="5E8B48A2" w14:textId="77777777" w:rsidR="008E05A3" w:rsidRDefault="008E05A3" w:rsidP="00DF787A">
            <w:pPr>
              <w:rPr>
                <w:b/>
                <w:i/>
                <w:lang w:eastAsia="zh-CN"/>
              </w:rPr>
            </w:pPr>
          </w:p>
          <w:p w14:paraId="75903944" w14:textId="77777777" w:rsidR="00660056" w:rsidRDefault="00660056" w:rsidP="00DF787A">
            <w:pPr>
              <w:rPr>
                <w:b/>
                <w:i/>
                <w:lang w:eastAsia="zh-CN"/>
              </w:rPr>
            </w:pPr>
          </w:p>
          <w:p w14:paraId="38F1E947" w14:textId="77777777" w:rsidR="00660056" w:rsidRDefault="00660056" w:rsidP="00DF787A">
            <w:pPr>
              <w:rPr>
                <w:b/>
                <w:i/>
                <w:lang w:eastAsia="zh-CN"/>
              </w:rPr>
            </w:pPr>
          </w:p>
          <w:p w14:paraId="338F2122" w14:textId="77777777" w:rsidR="00660056" w:rsidRPr="00FA777D" w:rsidRDefault="00660056" w:rsidP="00DF787A">
            <w:pPr>
              <w:rPr>
                <w:b/>
                <w:i/>
                <w:lang w:eastAsia="zh-CN"/>
              </w:rPr>
            </w:pPr>
          </w:p>
        </w:tc>
        <w:tc>
          <w:tcPr>
            <w:tcW w:w="3130" w:type="dxa"/>
            <w:gridSpan w:val="3"/>
          </w:tcPr>
          <w:p w14:paraId="14F6F51D" w14:textId="77777777" w:rsidR="00DF787A" w:rsidRPr="00FA777D" w:rsidRDefault="00DF787A" w:rsidP="00DF787A">
            <w:pPr>
              <w:rPr>
                <w:b/>
                <w:i/>
                <w:lang w:eastAsia="zh-CN"/>
              </w:rPr>
            </w:pPr>
          </w:p>
        </w:tc>
      </w:tr>
      <w:tr w:rsidR="003B7607" w:rsidRPr="00FA777D" w14:paraId="4BD0C786" w14:textId="77777777" w:rsidTr="004411C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c>
          <w:tcPr>
            <w:tcW w:w="664" w:type="dxa"/>
          </w:tcPr>
          <w:p w14:paraId="0C9734B6" w14:textId="63C477E7" w:rsidR="003B7607" w:rsidRDefault="005E47FD" w:rsidP="00897066">
            <w:pPr>
              <w:rPr>
                <w:rFonts w:ascii="Calibri" w:hAnsi="Calibri"/>
                <w:szCs w:val="22"/>
              </w:rPr>
            </w:pPr>
            <w:r>
              <w:rPr>
                <w:rFonts w:ascii="Calibri" w:hAnsi="Calibri"/>
                <w:szCs w:val="22"/>
              </w:rPr>
              <w:lastRenderedPageBreak/>
              <w:t>1259</w:t>
            </w:r>
          </w:p>
        </w:tc>
        <w:tc>
          <w:tcPr>
            <w:tcW w:w="1052" w:type="dxa"/>
            <w:gridSpan w:val="2"/>
          </w:tcPr>
          <w:p w14:paraId="3A6CC2DA" w14:textId="18A0B090" w:rsidR="003B7607" w:rsidRDefault="00195655" w:rsidP="00897066">
            <w:pPr>
              <w:rPr>
                <w:rFonts w:ascii="Calibri" w:hAnsi="Calibri"/>
                <w:szCs w:val="22"/>
              </w:rPr>
            </w:pPr>
            <w:r>
              <w:rPr>
                <w:rFonts w:ascii="Calibri" w:hAnsi="Calibri"/>
                <w:szCs w:val="22"/>
              </w:rPr>
              <w:t>36.3.10.3</w:t>
            </w:r>
          </w:p>
        </w:tc>
        <w:tc>
          <w:tcPr>
            <w:tcW w:w="923" w:type="dxa"/>
          </w:tcPr>
          <w:p w14:paraId="797C06F9" w14:textId="528C036F" w:rsidR="003B7607" w:rsidRDefault="000D63B9" w:rsidP="00897066">
            <w:pPr>
              <w:rPr>
                <w:rFonts w:ascii="Calibri" w:hAnsi="Calibri"/>
                <w:szCs w:val="22"/>
              </w:rPr>
            </w:pPr>
            <w:r>
              <w:rPr>
                <w:rFonts w:ascii="Calibri" w:hAnsi="Calibri"/>
                <w:szCs w:val="22"/>
              </w:rPr>
              <w:t>21</w:t>
            </w:r>
            <w:r w:rsidR="00834A07">
              <w:rPr>
                <w:rFonts w:ascii="Calibri" w:hAnsi="Calibri"/>
                <w:szCs w:val="22"/>
              </w:rPr>
              <w:t>8</w:t>
            </w:r>
            <w:r w:rsidR="003B7607">
              <w:rPr>
                <w:rFonts w:ascii="Calibri" w:hAnsi="Calibri"/>
                <w:szCs w:val="22"/>
              </w:rPr>
              <w:t>.</w:t>
            </w:r>
            <w:r>
              <w:rPr>
                <w:rFonts w:ascii="Calibri" w:hAnsi="Calibri"/>
                <w:szCs w:val="22"/>
              </w:rPr>
              <w:t>01</w:t>
            </w:r>
          </w:p>
        </w:tc>
        <w:tc>
          <w:tcPr>
            <w:tcW w:w="1856" w:type="dxa"/>
          </w:tcPr>
          <w:p w14:paraId="2624803C" w14:textId="2C97E5B4" w:rsidR="003B7607" w:rsidRPr="00D27575" w:rsidRDefault="003978B9" w:rsidP="00897066">
            <w:pPr>
              <w:rPr>
                <w:rFonts w:ascii="Calibri" w:hAnsi="Calibri" w:cs="Arial"/>
                <w:sz w:val="24"/>
                <w:lang w:val="en-US" w:eastAsia="zh-CN"/>
              </w:rPr>
            </w:pPr>
            <w:r w:rsidRPr="003978B9">
              <w:rPr>
                <w:rFonts w:ascii="Calibri" w:hAnsi="Calibri" w:cs="Arial"/>
                <w:sz w:val="24"/>
                <w:lang w:val="en-US" w:eastAsia="zh-CN"/>
              </w:rPr>
              <w:t>Need to provide the meaning of n_p20</w:t>
            </w:r>
          </w:p>
        </w:tc>
        <w:tc>
          <w:tcPr>
            <w:tcW w:w="2525" w:type="dxa"/>
            <w:gridSpan w:val="2"/>
          </w:tcPr>
          <w:p w14:paraId="7FE7606A" w14:textId="4E826A68" w:rsidR="003B7607" w:rsidRPr="00BB7152" w:rsidRDefault="003B7607" w:rsidP="00ED20D3">
            <w:pPr>
              <w:rPr>
                <w:rFonts w:ascii="Arial" w:hAnsi="Arial" w:cs="Arial"/>
                <w:sz w:val="20"/>
                <w:lang w:val="en-US" w:eastAsia="zh-CN"/>
              </w:rPr>
            </w:pPr>
          </w:p>
        </w:tc>
        <w:tc>
          <w:tcPr>
            <w:tcW w:w="2970" w:type="dxa"/>
            <w:gridSpan w:val="3"/>
          </w:tcPr>
          <w:p w14:paraId="6A6AD07F" w14:textId="2D44F37A" w:rsidR="003B7607" w:rsidRDefault="003B7607" w:rsidP="002D4D25">
            <w:pPr>
              <w:rPr>
                <w:rFonts w:ascii="Calibri" w:hAnsi="Calibri" w:cs="Arial"/>
                <w:b/>
                <w:szCs w:val="22"/>
                <w:lang w:eastAsia="zh-CN"/>
              </w:rPr>
            </w:pPr>
            <w:r>
              <w:rPr>
                <w:rFonts w:ascii="Calibri" w:hAnsi="Calibri" w:cs="Arial"/>
                <w:b/>
                <w:szCs w:val="22"/>
                <w:lang w:eastAsia="zh-CN"/>
              </w:rPr>
              <w:t>Revised.</w:t>
            </w:r>
          </w:p>
          <w:p w14:paraId="493D5C59" w14:textId="77777777" w:rsidR="00CB36FB" w:rsidRDefault="00CB36FB" w:rsidP="002D4D25">
            <w:pPr>
              <w:rPr>
                <w:rFonts w:ascii="Calibri" w:hAnsi="Calibri" w:cs="Arial"/>
                <w:b/>
                <w:szCs w:val="22"/>
                <w:lang w:eastAsia="zh-CN"/>
              </w:rPr>
            </w:pPr>
          </w:p>
          <w:p w14:paraId="1ECD7A12" w14:textId="61B1BA55" w:rsidR="003B7607" w:rsidRPr="00FA777D" w:rsidRDefault="00ED68B2" w:rsidP="002D4D25">
            <w:pPr>
              <w:rPr>
                <w:rFonts w:ascii="Calibri" w:hAnsi="Calibri" w:cs="Arial"/>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9" w:history="1">
              <w:r w:rsidR="00300EE6" w:rsidRPr="00545C3E">
                <w:rPr>
                  <w:rStyle w:val="Hyperlink"/>
                  <w:rFonts w:ascii="Arial" w:hAnsi="Arial" w:cs="Arial"/>
                  <w:szCs w:val="18"/>
                  <w:lang w:eastAsia="ko-KR"/>
                </w:rPr>
                <w:t>https://mentor.ieee.org/802.11/dcn/21/11-21-0323-00-00be-comment-resolutions-for-clause-36-3-10-mathematical-description-of-signals.docx</w:t>
              </w:r>
            </w:hyperlink>
            <w:r w:rsidR="003B7607">
              <w:rPr>
                <w:rFonts w:ascii="Arial" w:hAnsi="Arial" w:cs="Arial"/>
                <w:sz w:val="20"/>
                <w:lang w:val="en-US" w:eastAsia="zh-CN"/>
              </w:rPr>
              <w:t>.</w:t>
            </w:r>
          </w:p>
        </w:tc>
      </w:tr>
    </w:tbl>
    <w:p w14:paraId="2383485B" w14:textId="77777777" w:rsidR="00992C6D" w:rsidRDefault="00992C6D" w:rsidP="00992C6D">
      <w:pPr>
        <w:autoSpaceDE w:val="0"/>
        <w:autoSpaceDN w:val="0"/>
        <w:adjustRightInd w:val="0"/>
        <w:rPr>
          <w:sz w:val="24"/>
          <w:szCs w:val="24"/>
          <w:highlight w:val="yellow"/>
          <w:lang w:eastAsia="zh-CN"/>
        </w:rPr>
      </w:pPr>
    </w:p>
    <w:p w14:paraId="7E7B9B61" w14:textId="557B323C" w:rsidR="00992C6D" w:rsidRPr="00203859" w:rsidRDefault="00B44379" w:rsidP="00992C6D">
      <w:pPr>
        <w:autoSpaceDE w:val="0"/>
        <w:autoSpaceDN w:val="0"/>
        <w:adjustRightInd w:val="0"/>
        <w:rPr>
          <w:sz w:val="24"/>
          <w:szCs w:val="24"/>
          <w:highlight w:val="yellow"/>
        </w:rPr>
      </w:pPr>
      <w:r>
        <w:rPr>
          <w:sz w:val="24"/>
          <w:szCs w:val="24"/>
          <w:highlight w:val="yellow"/>
          <w:lang w:eastAsia="zh-CN"/>
        </w:rPr>
        <w:t>be</w:t>
      </w:r>
      <w:r w:rsidR="00992C6D" w:rsidRPr="00271A96">
        <w:rPr>
          <w:sz w:val="24"/>
          <w:szCs w:val="24"/>
          <w:highlight w:val="yellow"/>
          <w:lang w:eastAsia="zh-CN"/>
        </w:rPr>
        <w:t xml:space="preserve"> </w:t>
      </w:r>
      <w:r w:rsidR="00992C6D" w:rsidRPr="00271A96">
        <w:rPr>
          <w:sz w:val="24"/>
          <w:szCs w:val="24"/>
          <w:highlight w:val="yellow"/>
        </w:rPr>
        <w:t>editor: please make the chang</w:t>
      </w:r>
      <w:r w:rsidR="00992C6D">
        <w:rPr>
          <w:sz w:val="24"/>
          <w:szCs w:val="24"/>
          <w:highlight w:val="yellow"/>
        </w:rPr>
        <w:t>e</w:t>
      </w:r>
      <w:r w:rsidR="005F1A31">
        <w:rPr>
          <w:sz w:val="24"/>
          <w:szCs w:val="24"/>
          <w:highlight w:val="yellow"/>
        </w:rPr>
        <w:t>s</w:t>
      </w:r>
      <w:r w:rsidR="00992C6D" w:rsidRPr="00271A96">
        <w:rPr>
          <w:sz w:val="24"/>
          <w:szCs w:val="24"/>
          <w:highlight w:val="yellow"/>
        </w:rPr>
        <w:t xml:space="preserve"> in </w:t>
      </w:r>
      <w:r w:rsidR="0061556C">
        <w:rPr>
          <w:sz w:val="24"/>
          <w:szCs w:val="24"/>
          <w:highlight w:val="yellow"/>
        </w:rPr>
        <w:t>D</w:t>
      </w:r>
      <w:r>
        <w:rPr>
          <w:sz w:val="24"/>
          <w:szCs w:val="24"/>
          <w:highlight w:val="yellow"/>
        </w:rPr>
        <w:t>0</w:t>
      </w:r>
      <w:r w:rsidR="0061556C">
        <w:rPr>
          <w:sz w:val="24"/>
          <w:szCs w:val="24"/>
          <w:highlight w:val="yellow"/>
        </w:rPr>
        <w:t>.3</w:t>
      </w:r>
      <w:r w:rsidR="00992C6D">
        <w:rPr>
          <w:sz w:val="24"/>
          <w:szCs w:val="24"/>
          <w:highlight w:val="yellow"/>
        </w:rPr>
        <w:t xml:space="preserve"> </w:t>
      </w:r>
      <w:r w:rsidR="00992C6D" w:rsidRPr="00271A96">
        <w:rPr>
          <w:i/>
          <w:sz w:val="24"/>
          <w:szCs w:val="24"/>
          <w:highlight w:val="yellow"/>
        </w:rPr>
        <w:t xml:space="preserve">Clause </w:t>
      </w:r>
      <w:r>
        <w:rPr>
          <w:i/>
          <w:sz w:val="24"/>
          <w:szCs w:val="24"/>
          <w:highlight w:val="yellow"/>
          <w:lang w:eastAsia="zh-CN"/>
        </w:rPr>
        <w:t>36</w:t>
      </w:r>
      <w:r w:rsidR="00992C6D" w:rsidRPr="00271A96">
        <w:rPr>
          <w:i/>
          <w:sz w:val="24"/>
          <w:szCs w:val="24"/>
          <w:highlight w:val="yellow"/>
          <w:lang w:eastAsia="zh-CN"/>
        </w:rPr>
        <w:t>.3.</w:t>
      </w:r>
      <w:r w:rsidR="00992C6D">
        <w:rPr>
          <w:i/>
          <w:sz w:val="24"/>
          <w:szCs w:val="24"/>
          <w:highlight w:val="yellow"/>
        </w:rPr>
        <w:t>1</w:t>
      </w:r>
      <w:r>
        <w:rPr>
          <w:i/>
          <w:sz w:val="24"/>
          <w:szCs w:val="24"/>
          <w:highlight w:val="yellow"/>
        </w:rPr>
        <w:t>0</w:t>
      </w:r>
      <w:r w:rsidR="005F1A31">
        <w:rPr>
          <w:i/>
          <w:sz w:val="24"/>
          <w:szCs w:val="24"/>
          <w:highlight w:val="yellow"/>
        </w:rPr>
        <w:t>.</w:t>
      </w:r>
      <w:r>
        <w:rPr>
          <w:i/>
          <w:sz w:val="24"/>
          <w:szCs w:val="24"/>
          <w:highlight w:val="yellow"/>
        </w:rPr>
        <w:t>3</w:t>
      </w:r>
    </w:p>
    <w:p w14:paraId="6704CDA6" w14:textId="77777777" w:rsidR="00992C6D" w:rsidRPr="00271A96" w:rsidRDefault="00992C6D" w:rsidP="00992C6D">
      <w:pPr>
        <w:autoSpaceDE w:val="0"/>
        <w:autoSpaceDN w:val="0"/>
        <w:adjustRightInd w:val="0"/>
        <w:rPr>
          <w:sz w:val="24"/>
          <w:szCs w:val="24"/>
          <w:lang w:val="en-US" w:eastAsia="zh-CN"/>
        </w:rPr>
      </w:pPr>
    </w:p>
    <w:p w14:paraId="3E524B6C" w14:textId="46B08FDA" w:rsidR="00992C6D" w:rsidRPr="00BC1A6F" w:rsidRDefault="0066145C" w:rsidP="00992C6D">
      <w:pPr>
        <w:pStyle w:val="ListParagraph"/>
        <w:numPr>
          <w:ilvl w:val="0"/>
          <w:numId w:val="33"/>
        </w:numPr>
        <w:autoSpaceDE w:val="0"/>
        <w:autoSpaceDN w:val="0"/>
        <w:adjustRightInd w:val="0"/>
        <w:rPr>
          <w:lang w:eastAsia="zh-CN"/>
        </w:rPr>
      </w:pPr>
      <w:r>
        <w:rPr>
          <w:color w:val="000000"/>
          <w:highlight w:val="yellow"/>
          <w:lang w:eastAsia="zh-CN"/>
        </w:rPr>
        <w:t>On P2</w:t>
      </w:r>
      <w:r w:rsidR="003561B4">
        <w:rPr>
          <w:color w:val="000000"/>
          <w:highlight w:val="yellow"/>
          <w:lang w:eastAsia="zh-CN"/>
        </w:rPr>
        <w:t>18</w:t>
      </w:r>
      <w:r>
        <w:rPr>
          <w:color w:val="000000"/>
          <w:highlight w:val="yellow"/>
          <w:lang w:eastAsia="zh-CN"/>
        </w:rPr>
        <w:t>L</w:t>
      </w:r>
      <w:r w:rsidR="003561B4">
        <w:rPr>
          <w:color w:val="000000"/>
          <w:highlight w:val="yellow"/>
          <w:lang w:eastAsia="zh-CN"/>
        </w:rPr>
        <w:t>01</w:t>
      </w:r>
      <w:r w:rsidR="00992C6D" w:rsidRPr="000F098D">
        <w:rPr>
          <w:color w:val="000000"/>
          <w:highlight w:val="yellow"/>
          <w:lang w:eastAsia="zh-CN"/>
        </w:rPr>
        <w:t xml:space="preserve"> (CID #</w:t>
      </w:r>
      <w:r w:rsidR="003561B4">
        <w:rPr>
          <w:color w:val="000000"/>
          <w:highlight w:val="yellow"/>
          <w:lang w:eastAsia="zh-CN"/>
        </w:rPr>
        <w:t>1259</w:t>
      </w:r>
      <w:r w:rsidR="00992C6D" w:rsidRPr="000F098D">
        <w:rPr>
          <w:color w:val="000000"/>
          <w:highlight w:val="yellow"/>
          <w:lang w:eastAsia="zh-CN"/>
        </w:rPr>
        <w:t>):</w:t>
      </w:r>
      <w:r w:rsidR="00992C6D" w:rsidRPr="000F098D">
        <w:rPr>
          <w:color w:val="000000"/>
          <w:lang w:eastAsia="zh-CN"/>
        </w:rPr>
        <w:t xml:space="preserve"> </w:t>
      </w:r>
    </w:p>
    <w:p w14:paraId="7E8B672C" w14:textId="77777777" w:rsidR="00BC1A6F" w:rsidRPr="000F098D" w:rsidRDefault="00BC1A6F" w:rsidP="00BC1A6F">
      <w:pPr>
        <w:pStyle w:val="ListParagraph"/>
        <w:autoSpaceDE w:val="0"/>
        <w:autoSpaceDN w:val="0"/>
        <w:adjustRightInd w:val="0"/>
        <w:ind w:left="360"/>
        <w:rPr>
          <w:lang w:eastAsia="zh-CN"/>
        </w:rPr>
      </w:pPr>
    </w:p>
    <w:p w14:paraId="10F9BB09" w14:textId="66CA02EF" w:rsidR="003561B4" w:rsidRPr="00A30237" w:rsidRDefault="003561B4" w:rsidP="003561B4">
      <w:pPr>
        <w:autoSpaceDE w:val="0"/>
        <w:autoSpaceDN w:val="0"/>
        <w:adjustRightInd w:val="0"/>
        <w:rPr>
          <w:rFonts w:ascii="TimesNewRomanPSMT" w:eastAsia="TimesNewRomanPSMT" w:cs="TimesNewRomanPSMT"/>
          <w:iCs/>
          <w:sz w:val="24"/>
          <w:szCs w:val="24"/>
        </w:rPr>
      </w:pPr>
      <w:r>
        <w:rPr>
          <w:rFonts w:ascii="TimesNewRomanPSMT" w:eastAsia="TimesNewRomanPSMT" w:cs="TimesNewRomanPSMT"/>
          <w:iCs/>
          <w:sz w:val="20"/>
        </w:rPr>
        <w:t xml:space="preserve">  </w:t>
      </w:r>
      <w:r w:rsidRPr="00A30237">
        <w:rPr>
          <w:rFonts w:ascii="TimesNewRomanPSMT" w:eastAsia="TimesNewRomanPSMT" w:cs="TimesNewRomanPSMT"/>
          <w:iCs/>
          <w:sz w:val="24"/>
          <w:szCs w:val="24"/>
        </w:rPr>
        <w:t xml:space="preserve">  </w:t>
      </w:r>
      <m:oMath>
        <m:sSub>
          <m:sSubPr>
            <m:ctrlPr>
              <w:rPr>
                <w:rFonts w:ascii="Cambria Math" w:eastAsia="TimesNewRomanPSMT" w:hAnsi="Cambria Math" w:cs="TimesNewRomanPSMT"/>
                <w:i/>
                <w:iCs/>
                <w:sz w:val="24"/>
                <w:szCs w:val="24"/>
              </w:rPr>
            </m:ctrlPr>
          </m:sSubPr>
          <m:e>
            <m:r>
              <w:rPr>
                <w:rFonts w:ascii="Cambria Math" w:eastAsia="TimesNewRomanPSMT" w:hAnsi="Cambria Math" w:cs="TimesNewRomanPSMT"/>
                <w:sz w:val="24"/>
                <w:szCs w:val="24"/>
              </w:rPr>
              <m:t>n</m:t>
            </m:r>
          </m:e>
          <m:sub>
            <m:r>
              <m:rPr>
                <m:sty m:val="p"/>
              </m:rPr>
              <w:rPr>
                <w:rFonts w:ascii="Cambria Math" w:eastAsia="TimesNewRomanPSMT" w:hAnsi="Cambria Math" w:cs="TimesNewRomanPSMT"/>
                <w:sz w:val="24"/>
                <w:szCs w:val="24"/>
              </w:rPr>
              <m:t>P20</m:t>
            </m:r>
          </m:sub>
        </m:sSub>
      </m:oMath>
      <w:r w:rsidRPr="00A30237">
        <w:rPr>
          <w:rFonts w:ascii="TimesNewRomanPSMT" w:eastAsia="TimesNewRomanPSMT" w:cs="TimesNewRomanPSMT"/>
          <w:iCs/>
          <w:sz w:val="24"/>
          <w:szCs w:val="24"/>
        </w:rPr>
        <w:t xml:space="preserve"> is an integer</w:t>
      </w:r>
      <w:ins w:id="0" w:author="Yan(msi) Zhang" w:date="2021-02-17T09:34:00Z">
        <w:r w:rsidR="00CB36FB" w:rsidRPr="00A30237">
          <w:rPr>
            <w:rFonts w:ascii="TimesNewRomanPSMT" w:eastAsia="TimesNewRomanPSMT" w:cs="TimesNewRomanPSMT"/>
            <w:iCs/>
            <w:sz w:val="24"/>
            <w:szCs w:val="24"/>
          </w:rPr>
          <w:t xml:space="preserve"> indicating </w:t>
        </w:r>
      </w:ins>
      <w:ins w:id="1" w:author="Yan(msi) Zhang" w:date="2021-02-17T09:40:00Z">
        <w:r w:rsidR="00CE2EA9">
          <w:rPr>
            <w:rFonts w:ascii="TimesNewRomanPSMT" w:eastAsia="TimesNewRomanPSMT" w:cs="TimesNewRomanPSMT"/>
            <w:iCs/>
            <w:sz w:val="24"/>
            <w:szCs w:val="24"/>
          </w:rPr>
          <w:t xml:space="preserve">the </w:t>
        </w:r>
      </w:ins>
      <w:ins w:id="2" w:author="Yan(msi) Zhang" w:date="2021-02-17T09:34:00Z">
        <w:r w:rsidR="00CB36FB" w:rsidRPr="00A30237">
          <w:rPr>
            <w:rFonts w:ascii="TimesNewRomanPSMT" w:eastAsia="TimesNewRomanPSMT" w:cs="TimesNewRomanPSMT"/>
            <w:iCs/>
            <w:sz w:val="24"/>
            <w:szCs w:val="24"/>
          </w:rPr>
          <w:t xml:space="preserve">primary 20MHz channel location </w:t>
        </w:r>
      </w:ins>
      <w:ins w:id="3" w:author="Yan(msi) Zhang" w:date="2021-02-17T09:38:00Z">
        <w:r w:rsidR="00CE2EA9">
          <w:rPr>
            <w:rFonts w:ascii="TimesNewRomanPSMT" w:eastAsia="TimesNewRomanPSMT" w:cs="TimesNewRomanPSMT"/>
            <w:iCs/>
            <w:sz w:val="24"/>
            <w:szCs w:val="24"/>
          </w:rPr>
          <w:t>corresponding to dot11CurrentChannelCenterFrequencyIndex0 and</w:t>
        </w:r>
      </w:ins>
      <w:ins w:id="4" w:author="Yan(msi) Zhang" w:date="2021-02-17T09:34:00Z">
        <w:r w:rsidR="00CB36FB" w:rsidRPr="00A30237">
          <w:rPr>
            <w:rFonts w:ascii="TimesNewRomanPSMT" w:eastAsia="TimesNewRomanPSMT" w:cs="TimesNewRomanPSMT"/>
            <w:iCs/>
            <w:sz w:val="24"/>
            <w:szCs w:val="24"/>
          </w:rPr>
          <w:t xml:space="preserve"> </w:t>
        </w:r>
      </w:ins>
      <w:ins w:id="5" w:author="Yan(msi) Zhang" w:date="2021-02-17T09:35:00Z">
        <w:r w:rsidR="00CE2EA9">
          <w:rPr>
            <w:rFonts w:ascii="TimesNewRomanPSMT" w:eastAsia="TimesNewRomanPSMT" w:cs="TimesNewRomanPSMT"/>
            <w:iCs/>
            <w:sz w:val="24"/>
            <w:szCs w:val="24"/>
          </w:rPr>
          <w:t>d</w:t>
        </w:r>
      </w:ins>
      <w:ins w:id="6" w:author="Yan(msi) Zhang" w:date="2021-02-17T09:34:00Z">
        <w:r w:rsidR="00CB36FB" w:rsidRPr="00A30237">
          <w:rPr>
            <w:rFonts w:ascii="TimesNewRomanPSMT" w:eastAsia="TimesNewRomanPSMT" w:cs="TimesNewRomanPSMT"/>
            <w:iCs/>
            <w:sz w:val="24"/>
            <w:szCs w:val="24"/>
          </w:rPr>
          <w:t>ot11CurrentChannelbandwidth value</w:t>
        </w:r>
      </w:ins>
      <w:ins w:id="7" w:author="Yan(msi) Zhang" w:date="2021-02-17T09:38:00Z">
        <w:r w:rsidR="00CE2EA9">
          <w:rPr>
            <w:rFonts w:ascii="TimesNewRomanPSMT" w:eastAsia="TimesNewRomanPSMT" w:cs="TimesNewRomanPSMT"/>
            <w:iCs/>
            <w:sz w:val="24"/>
            <w:szCs w:val="24"/>
          </w:rPr>
          <w:t>s</w:t>
        </w:r>
      </w:ins>
      <w:ins w:id="8" w:author="Yan(msi) Zhang" w:date="2021-02-17T09:34:00Z">
        <w:r w:rsidR="00CB36FB" w:rsidRPr="00A30237">
          <w:rPr>
            <w:rFonts w:ascii="TimesNewRomanPSMT" w:eastAsia="TimesNewRomanPSMT" w:cs="TimesNewRomanPSMT"/>
            <w:iCs/>
            <w:sz w:val="24"/>
            <w:szCs w:val="24"/>
          </w:rPr>
          <w:t>,</w:t>
        </w:r>
      </w:ins>
      <w:r w:rsidRPr="00A30237">
        <w:rPr>
          <w:rFonts w:ascii="TimesNewRomanPSMT" w:eastAsia="TimesNewRomanPSMT" w:cs="TimesNewRomanPSMT"/>
          <w:iCs/>
          <w:sz w:val="24"/>
          <w:szCs w:val="24"/>
        </w:rPr>
        <w:t xml:space="preserve"> with possible range </w:t>
      </w:r>
      <m:oMath>
        <m:r>
          <w:rPr>
            <w:rFonts w:ascii="Cambria Math" w:eastAsia="TimesNewRomanPSMT" w:hAnsi="Cambria Math" w:cs="TimesNewRomanPSMT"/>
            <w:sz w:val="24"/>
            <w:szCs w:val="24"/>
          </w:rPr>
          <m:t>0≤</m:t>
        </m:r>
        <m:sSub>
          <m:sSubPr>
            <m:ctrlPr>
              <w:rPr>
                <w:rFonts w:ascii="Cambria Math" w:eastAsia="TimesNewRomanPSMT" w:hAnsi="Cambria Math" w:cs="TimesNewRomanPSMT"/>
                <w:i/>
                <w:iCs/>
                <w:sz w:val="24"/>
                <w:szCs w:val="24"/>
              </w:rPr>
            </m:ctrlPr>
          </m:sSubPr>
          <m:e>
            <m:r>
              <w:rPr>
                <w:rFonts w:ascii="Cambria Math" w:eastAsia="TimesNewRomanPSMT" w:hAnsi="Cambria Math" w:cs="TimesNewRomanPSMT"/>
                <w:sz w:val="24"/>
                <w:szCs w:val="24"/>
              </w:rPr>
              <m:t>n</m:t>
            </m:r>
          </m:e>
          <m:sub>
            <m:r>
              <m:rPr>
                <m:sty m:val="p"/>
              </m:rPr>
              <w:rPr>
                <w:rFonts w:ascii="Cambria Math" w:eastAsia="TimesNewRomanPSMT" w:hAnsi="Cambria Math" w:cs="TimesNewRomanPSMT"/>
                <w:sz w:val="24"/>
                <w:szCs w:val="24"/>
              </w:rPr>
              <m:t>P20</m:t>
            </m:r>
          </m:sub>
        </m:sSub>
        <m:r>
          <w:rPr>
            <w:rFonts w:ascii="Cambria Math" w:eastAsia="TimesNewRomanPSMT" w:hAnsi="Cambria Math" w:cs="TimesNewRomanPSMT"/>
            <w:sz w:val="24"/>
            <w:szCs w:val="24"/>
          </w:rPr>
          <m:t>≤</m:t>
        </m:r>
        <m:sSub>
          <m:sSubPr>
            <m:ctrlPr>
              <w:rPr>
                <w:rFonts w:ascii="Cambria Math" w:eastAsia="TimesNewRomanPSMT" w:hAnsi="Cambria Math" w:cs="TimesNewRomanPSMT"/>
                <w:i/>
                <w:iCs/>
                <w:sz w:val="24"/>
                <w:szCs w:val="24"/>
              </w:rPr>
            </m:ctrlPr>
          </m:sSubPr>
          <m:e>
            <m:r>
              <w:rPr>
                <w:rFonts w:ascii="Cambria Math" w:eastAsia="TimesNewRomanPSMT" w:hAnsi="Cambria Math" w:cs="TimesNewRomanPSMT"/>
                <w:sz w:val="24"/>
                <w:szCs w:val="24"/>
              </w:rPr>
              <m:t>N</m:t>
            </m:r>
          </m:e>
          <m:sub>
            <m:r>
              <m:rPr>
                <m:sty m:val="p"/>
              </m:rPr>
              <w:rPr>
                <w:rFonts w:ascii="Cambria Math" w:eastAsia="TimesNewRomanPSMT" w:hAnsi="Cambria Math" w:cs="TimesNewRomanPSMT"/>
                <w:sz w:val="24"/>
                <w:szCs w:val="24"/>
              </w:rPr>
              <m:t>20MHz</m:t>
            </m:r>
          </m:sub>
        </m:sSub>
        <m:r>
          <w:rPr>
            <w:rFonts w:ascii="Cambria Math" w:eastAsia="TimesNewRomanPSMT" w:hAnsi="Cambria Math" w:cs="TimesNewRomanPSMT"/>
            <w:sz w:val="24"/>
            <w:szCs w:val="24"/>
          </w:rPr>
          <m:t>-1</m:t>
        </m:r>
      </m:oMath>
      <w:r w:rsidRPr="00A30237">
        <w:rPr>
          <w:rFonts w:ascii="TimesNewRomanPSMT" w:eastAsia="TimesNewRomanPSMT" w:cs="TimesNewRomanPSMT"/>
          <w:iCs/>
          <w:sz w:val="24"/>
          <w:szCs w:val="24"/>
        </w:rPr>
        <w:t>.</w:t>
      </w:r>
    </w:p>
    <w:p w14:paraId="66DA0A7F" w14:textId="5788F8D2" w:rsidR="00810F87" w:rsidRPr="003561B4" w:rsidRDefault="00810F87" w:rsidP="00203859">
      <w:pPr>
        <w:autoSpaceDE w:val="0"/>
        <w:autoSpaceDN w:val="0"/>
        <w:adjustRightInd w:val="0"/>
        <w:rPr>
          <w:rFonts w:ascii="Calibri" w:hAnsi="Calibri" w:cs="Arial"/>
          <w:sz w:val="24"/>
          <w:lang w:eastAsia="zh-CN"/>
        </w:rPr>
      </w:pPr>
    </w:p>
    <w:p w14:paraId="55D1A518" w14:textId="77777777" w:rsidR="00A831CA" w:rsidRDefault="00A831CA" w:rsidP="00A831CA">
      <w:pPr>
        <w:autoSpaceDE w:val="0"/>
        <w:autoSpaceDN w:val="0"/>
        <w:adjustRightInd w:val="0"/>
        <w:rPr>
          <w:lang w:eastAsia="zh-CN"/>
        </w:rPr>
      </w:pPr>
    </w:p>
    <w:tbl>
      <w:tblPr>
        <w:tblW w:w="999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80"/>
        <w:gridCol w:w="900"/>
        <w:gridCol w:w="1800"/>
        <w:gridCol w:w="2520"/>
        <w:gridCol w:w="2970"/>
      </w:tblGrid>
      <w:tr w:rsidR="00CE2EA9" w:rsidRPr="00FA777D" w14:paraId="36853FE1" w14:textId="77777777" w:rsidTr="004411C0">
        <w:tc>
          <w:tcPr>
            <w:tcW w:w="720" w:type="dxa"/>
          </w:tcPr>
          <w:p w14:paraId="66B76654" w14:textId="655DBF9D" w:rsidR="00CE2EA9" w:rsidRDefault="00CE2EA9" w:rsidP="00192AF8">
            <w:pPr>
              <w:rPr>
                <w:rFonts w:ascii="Calibri" w:hAnsi="Calibri"/>
                <w:szCs w:val="22"/>
              </w:rPr>
            </w:pPr>
            <w:r>
              <w:rPr>
                <w:rFonts w:ascii="Calibri" w:hAnsi="Calibri"/>
                <w:szCs w:val="22"/>
              </w:rPr>
              <w:t>1330</w:t>
            </w:r>
          </w:p>
        </w:tc>
        <w:tc>
          <w:tcPr>
            <w:tcW w:w="1080" w:type="dxa"/>
          </w:tcPr>
          <w:p w14:paraId="6330991B" w14:textId="02B8EC0B" w:rsidR="00CE2EA9" w:rsidRDefault="00CE2EA9" w:rsidP="00192AF8">
            <w:pPr>
              <w:rPr>
                <w:rFonts w:ascii="Calibri" w:hAnsi="Calibri"/>
                <w:szCs w:val="22"/>
              </w:rPr>
            </w:pPr>
            <w:r>
              <w:rPr>
                <w:rFonts w:ascii="Calibri" w:hAnsi="Calibri"/>
                <w:szCs w:val="22"/>
              </w:rPr>
              <w:t>36.3.10.2</w:t>
            </w:r>
          </w:p>
        </w:tc>
        <w:tc>
          <w:tcPr>
            <w:tcW w:w="900" w:type="dxa"/>
          </w:tcPr>
          <w:p w14:paraId="5A6E7CE5" w14:textId="5032B225" w:rsidR="00CE2EA9" w:rsidRDefault="00CE2EA9" w:rsidP="00192AF8">
            <w:pPr>
              <w:rPr>
                <w:rFonts w:ascii="Calibri" w:hAnsi="Calibri"/>
                <w:szCs w:val="22"/>
              </w:rPr>
            </w:pPr>
            <w:r>
              <w:rPr>
                <w:rFonts w:ascii="Calibri" w:hAnsi="Calibri"/>
                <w:szCs w:val="22"/>
              </w:rPr>
              <w:t>216.41</w:t>
            </w:r>
          </w:p>
        </w:tc>
        <w:tc>
          <w:tcPr>
            <w:tcW w:w="1800" w:type="dxa"/>
          </w:tcPr>
          <w:p w14:paraId="5BBA4018" w14:textId="03202D98" w:rsidR="00CE2EA9" w:rsidRPr="00D27575" w:rsidRDefault="00991B94" w:rsidP="00192AF8">
            <w:pPr>
              <w:rPr>
                <w:rFonts w:ascii="Calibri" w:hAnsi="Calibri" w:cs="Arial"/>
                <w:sz w:val="24"/>
                <w:lang w:val="en-US" w:eastAsia="zh-CN"/>
              </w:rPr>
            </w:pPr>
            <w:r w:rsidRPr="00991B94">
              <w:rPr>
                <w:rFonts w:ascii="Calibri" w:hAnsi="Calibri" w:cs="Arial"/>
                <w:sz w:val="24"/>
                <w:lang w:val="en-US" w:eastAsia="zh-CN"/>
              </w:rPr>
              <w:t>Inefficient language; "For a 20 MHz non-OFDMA EHT PPDU transmission, the 20 MHz is divided into 256 subcarriers. ... For a 20 MHz OFDMA EHT PPDU transmission, the 20 MHz is divided into 256 subcarriers." Also, this applies to the EHT-modulated portion only</w:t>
            </w:r>
          </w:p>
        </w:tc>
        <w:tc>
          <w:tcPr>
            <w:tcW w:w="2520" w:type="dxa"/>
          </w:tcPr>
          <w:p w14:paraId="1339CFEF" w14:textId="0CC9E8A7" w:rsidR="00CE2EA9" w:rsidRPr="00BB7152" w:rsidRDefault="0027683A" w:rsidP="00192AF8">
            <w:pPr>
              <w:rPr>
                <w:rFonts w:ascii="Arial" w:hAnsi="Arial" w:cs="Arial"/>
                <w:sz w:val="20"/>
                <w:lang w:val="en-US" w:eastAsia="zh-CN"/>
              </w:rPr>
            </w:pPr>
            <w:r w:rsidRPr="0027683A">
              <w:rPr>
                <w:rFonts w:ascii="Arial" w:hAnsi="Arial" w:cs="Arial"/>
                <w:sz w:val="20"/>
                <w:lang w:val="en-US" w:eastAsia="zh-CN"/>
              </w:rPr>
              <w:t>Merge into "For a 20 MHz EHT PPDU transmission, the 20 MHz is divided into 256 subcarriers. The EHT-modulated portion of a 20 MHz EHT OFDMA transmission is transmitted on all or a subset of the subcarriers -122 to -2 and 2 to 122, with 0 being the center subcarrier. The EHT-modulated portion of a 20 MHz EHT non-OFDMA transmission is transmitted on all or a subset of the subcarriers -122 to -4 and 4 to 122, with 0 being the center subcarrier. Ditto for 40M, 80M paragraphs. For the 160 and 320M paragraphs, narrow the description to the "EHT modulated portion" in each case.</w:t>
            </w:r>
          </w:p>
        </w:tc>
        <w:tc>
          <w:tcPr>
            <w:tcW w:w="2970" w:type="dxa"/>
          </w:tcPr>
          <w:p w14:paraId="2BEAB6ED" w14:textId="0D9E03F1" w:rsidR="00CE2EA9" w:rsidRDefault="00CE2EA9" w:rsidP="00192AF8">
            <w:pPr>
              <w:rPr>
                <w:rFonts w:ascii="Calibri" w:hAnsi="Calibri" w:cs="Arial"/>
                <w:b/>
                <w:szCs w:val="22"/>
                <w:lang w:eastAsia="zh-CN"/>
              </w:rPr>
            </w:pPr>
            <w:r>
              <w:rPr>
                <w:rFonts w:ascii="Calibri" w:hAnsi="Calibri" w:cs="Arial"/>
                <w:b/>
                <w:szCs w:val="22"/>
                <w:lang w:eastAsia="zh-CN"/>
              </w:rPr>
              <w:t>Re</w:t>
            </w:r>
            <w:r w:rsidR="00522698">
              <w:rPr>
                <w:rFonts w:ascii="Calibri" w:hAnsi="Calibri" w:cs="Arial"/>
                <w:b/>
                <w:szCs w:val="22"/>
                <w:lang w:eastAsia="zh-CN"/>
              </w:rPr>
              <w:t>vised</w:t>
            </w:r>
            <w:r>
              <w:rPr>
                <w:rFonts w:ascii="Calibri" w:hAnsi="Calibri" w:cs="Arial"/>
                <w:b/>
                <w:szCs w:val="22"/>
                <w:lang w:eastAsia="zh-CN"/>
              </w:rPr>
              <w:t>.</w:t>
            </w:r>
          </w:p>
          <w:p w14:paraId="2BFB664A" w14:textId="1A4A3FB9" w:rsidR="005C1B07" w:rsidRDefault="005C1B07" w:rsidP="00192AF8">
            <w:pPr>
              <w:rPr>
                <w:rFonts w:ascii="Calibri" w:hAnsi="Calibri" w:cs="Arial"/>
                <w:bCs/>
                <w:szCs w:val="22"/>
                <w:lang w:eastAsia="zh-CN"/>
              </w:rPr>
            </w:pPr>
            <w:r>
              <w:rPr>
                <w:rFonts w:ascii="Calibri" w:hAnsi="Calibri" w:cs="Arial"/>
                <w:bCs/>
                <w:szCs w:val="22"/>
                <w:lang w:eastAsia="zh-CN"/>
              </w:rPr>
              <w:t>Agree with the commentor that 4x numerology tone plan only applies to EHT-modulated fields in an EHT PPDU.</w:t>
            </w:r>
          </w:p>
          <w:p w14:paraId="2D7B5AA0" w14:textId="77777777" w:rsidR="007D4B3D" w:rsidRPr="005C1B07" w:rsidRDefault="007D4B3D" w:rsidP="00192AF8">
            <w:pPr>
              <w:rPr>
                <w:rFonts w:ascii="Calibri" w:hAnsi="Calibri" w:cs="Arial"/>
                <w:bCs/>
                <w:szCs w:val="22"/>
                <w:lang w:eastAsia="zh-CN"/>
              </w:rPr>
            </w:pPr>
          </w:p>
          <w:p w14:paraId="6678774A" w14:textId="638F78C0" w:rsidR="00CE2EA9" w:rsidRPr="00FA777D" w:rsidRDefault="000C2F78" w:rsidP="00192AF8">
            <w:pPr>
              <w:rPr>
                <w:rFonts w:ascii="Calibri" w:hAnsi="Calibri" w:cs="Arial"/>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0" w:history="1">
              <w:r w:rsidR="00300EE6" w:rsidRPr="00545C3E">
                <w:rPr>
                  <w:rStyle w:val="Hyperlink"/>
                  <w:rFonts w:ascii="Arial" w:hAnsi="Arial" w:cs="Arial"/>
                  <w:szCs w:val="18"/>
                  <w:lang w:eastAsia="ko-KR"/>
                </w:rPr>
                <w:t>https://mentor.ieee.org/802.11/dcn/21/11-21-0323-00-00be-comment-resolution</w:t>
              </w:r>
              <w:r w:rsidR="00300EE6">
                <w:rPr>
                  <w:rStyle w:val="Hyperlink"/>
                  <w:rFonts w:ascii="Arial" w:hAnsi="Arial" w:cs="Arial"/>
                  <w:szCs w:val="18"/>
                  <w:lang w:eastAsia="ko-KR"/>
                </w:rPr>
                <w:t>s</w:t>
              </w:r>
              <w:r w:rsidR="00300EE6" w:rsidRPr="00545C3E">
                <w:rPr>
                  <w:rStyle w:val="Hyperlink"/>
                  <w:rFonts w:ascii="Arial" w:hAnsi="Arial" w:cs="Arial"/>
                  <w:szCs w:val="18"/>
                  <w:lang w:eastAsia="ko-KR"/>
                </w:rPr>
                <w:t>-for-</w:t>
              </w:r>
              <w:r w:rsidR="00300EE6">
                <w:rPr>
                  <w:rStyle w:val="Hyperlink"/>
                  <w:rFonts w:ascii="Arial" w:hAnsi="Arial" w:cs="Arial"/>
                  <w:szCs w:val="18"/>
                  <w:lang w:eastAsia="ko-KR"/>
                </w:rPr>
                <w:t>clause-36-3-10-</w:t>
              </w:r>
              <w:r w:rsidR="00300EE6" w:rsidRPr="00545C3E">
                <w:rPr>
                  <w:rStyle w:val="Hyperlink"/>
                  <w:rFonts w:ascii="Arial" w:hAnsi="Arial" w:cs="Arial"/>
                  <w:szCs w:val="18"/>
                  <w:lang w:eastAsia="ko-KR"/>
                </w:rPr>
                <w:t>mathematical-description-of-signals.docx</w:t>
              </w:r>
            </w:hyperlink>
            <w:r w:rsidR="00300EE6">
              <w:rPr>
                <w:rFonts w:ascii="Arial" w:hAnsi="Arial" w:cs="Arial"/>
                <w:sz w:val="20"/>
                <w:lang w:val="en-US" w:eastAsia="zh-CN"/>
              </w:rPr>
              <w:t>.</w:t>
            </w:r>
          </w:p>
        </w:tc>
      </w:tr>
      <w:tr w:rsidR="00EB474F" w:rsidRPr="00FA777D" w14:paraId="04EEE6AE" w14:textId="77777777" w:rsidTr="004411C0">
        <w:tc>
          <w:tcPr>
            <w:tcW w:w="720" w:type="dxa"/>
          </w:tcPr>
          <w:p w14:paraId="206E037D" w14:textId="221EBB64" w:rsidR="00EB474F" w:rsidRDefault="00EB474F" w:rsidP="00192AF8">
            <w:pPr>
              <w:rPr>
                <w:rFonts w:ascii="Calibri" w:hAnsi="Calibri"/>
                <w:szCs w:val="22"/>
              </w:rPr>
            </w:pPr>
            <w:r>
              <w:rPr>
                <w:rFonts w:ascii="Calibri" w:hAnsi="Calibri"/>
                <w:szCs w:val="22"/>
              </w:rPr>
              <w:t>2611</w:t>
            </w:r>
          </w:p>
        </w:tc>
        <w:tc>
          <w:tcPr>
            <w:tcW w:w="1080" w:type="dxa"/>
          </w:tcPr>
          <w:p w14:paraId="3788A582" w14:textId="11807E33" w:rsidR="00EB474F" w:rsidRDefault="00EB474F" w:rsidP="00192AF8">
            <w:pPr>
              <w:rPr>
                <w:rFonts w:ascii="Calibri" w:hAnsi="Calibri"/>
                <w:szCs w:val="22"/>
              </w:rPr>
            </w:pPr>
            <w:r>
              <w:rPr>
                <w:rFonts w:ascii="Calibri" w:hAnsi="Calibri"/>
                <w:szCs w:val="22"/>
              </w:rPr>
              <w:t>36.3.10.2</w:t>
            </w:r>
          </w:p>
        </w:tc>
        <w:tc>
          <w:tcPr>
            <w:tcW w:w="900" w:type="dxa"/>
          </w:tcPr>
          <w:p w14:paraId="10423090" w14:textId="0914C3DA" w:rsidR="00EB474F" w:rsidRDefault="00EB474F" w:rsidP="00192AF8">
            <w:pPr>
              <w:rPr>
                <w:rFonts w:ascii="Calibri" w:hAnsi="Calibri"/>
                <w:szCs w:val="22"/>
              </w:rPr>
            </w:pPr>
            <w:r>
              <w:rPr>
                <w:rFonts w:ascii="Calibri" w:hAnsi="Calibri"/>
                <w:szCs w:val="22"/>
              </w:rPr>
              <w:t>216.56</w:t>
            </w:r>
          </w:p>
        </w:tc>
        <w:tc>
          <w:tcPr>
            <w:tcW w:w="1800" w:type="dxa"/>
          </w:tcPr>
          <w:p w14:paraId="564DD0F7" w14:textId="2FBD3B3C" w:rsidR="00EB474F" w:rsidRPr="00991B94" w:rsidRDefault="00A37DD4" w:rsidP="00192AF8">
            <w:pPr>
              <w:rPr>
                <w:rFonts w:ascii="Calibri" w:hAnsi="Calibri" w:cs="Arial"/>
                <w:sz w:val="24"/>
                <w:lang w:val="en-US" w:eastAsia="zh-CN"/>
              </w:rPr>
            </w:pPr>
            <w:r w:rsidRPr="00A37DD4">
              <w:rPr>
                <w:rFonts w:ascii="Calibri" w:hAnsi="Calibri" w:cs="Arial"/>
                <w:sz w:val="24"/>
                <w:lang w:val="en-US" w:eastAsia="zh-CN"/>
              </w:rPr>
              <w:t>For 80M non-OFDMA transmission, only a subset of subcarriers may be used if the transmission is punctured</w:t>
            </w:r>
          </w:p>
        </w:tc>
        <w:tc>
          <w:tcPr>
            <w:tcW w:w="2520" w:type="dxa"/>
          </w:tcPr>
          <w:p w14:paraId="79E48F04" w14:textId="77777777" w:rsidR="00A37DD4" w:rsidRPr="00A37DD4" w:rsidRDefault="00A37DD4" w:rsidP="00A37DD4">
            <w:pPr>
              <w:rPr>
                <w:rFonts w:ascii="Arial" w:hAnsi="Arial" w:cs="Arial"/>
                <w:sz w:val="20"/>
                <w:lang w:val="en-US" w:eastAsia="zh-CN"/>
              </w:rPr>
            </w:pPr>
            <w:r w:rsidRPr="00A37DD4">
              <w:rPr>
                <w:rFonts w:ascii="Arial" w:hAnsi="Arial" w:cs="Arial"/>
                <w:sz w:val="20"/>
                <w:lang w:val="en-US" w:eastAsia="zh-CN"/>
              </w:rPr>
              <w:t>Edit as follows:</w:t>
            </w:r>
          </w:p>
          <w:p w14:paraId="504F8503" w14:textId="77777777" w:rsidR="00A37DD4" w:rsidRPr="00A37DD4" w:rsidRDefault="00A37DD4" w:rsidP="00A37DD4">
            <w:pPr>
              <w:rPr>
                <w:rFonts w:ascii="Arial" w:hAnsi="Arial" w:cs="Arial"/>
                <w:sz w:val="20"/>
                <w:lang w:val="en-US" w:eastAsia="zh-CN"/>
              </w:rPr>
            </w:pPr>
          </w:p>
          <w:p w14:paraId="0256669B" w14:textId="15AEA7F9" w:rsidR="00EB474F" w:rsidRPr="0027683A" w:rsidRDefault="00A37DD4" w:rsidP="00A37DD4">
            <w:pPr>
              <w:rPr>
                <w:rFonts w:ascii="Arial" w:hAnsi="Arial" w:cs="Arial"/>
                <w:sz w:val="20"/>
                <w:lang w:val="en-US" w:eastAsia="zh-CN"/>
              </w:rPr>
            </w:pPr>
            <w:r w:rsidRPr="00A37DD4">
              <w:rPr>
                <w:rFonts w:ascii="Arial" w:hAnsi="Arial" w:cs="Arial"/>
                <w:sz w:val="20"/>
                <w:lang w:val="en-US" w:eastAsia="zh-CN"/>
              </w:rPr>
              <w:t>For an 80 MHz non-OFDMA EHT PPDU transmission, the 80 MHz is divided into 1024 subcarriers. The signal is transmitted on all or a subset of subcarriers -500 to -3 and 3 to 500, with 0 being the center subcarrier.</w:t>
            </w:r>
          </w:p>
        </w:tc>
        <w:tc>
          <w:tcPr>
            <w:tcW w:w="2970" w:type="dxa"/>
          </w:tcPr>
          <w:p w14:paraId="74172E76" w14:textId="77777777" w:rsidR="00EB474F" w:rsidRDefault="00912F62" w:rsidP="00192AF8">
            <w:pPr>
              <w:rPr>
                <w:rFonts w:ascii="Calibri" w:hAnsi="Calibri" w:cs="Arial"/>
                <w:b/>
                <w:szCs w:val="22"/>
                <w:lang w:eastAsia="zh-CN"/>
              </w:rPr>
            </w:pPr>
            <w:r>
              <w:rPr>
                <w:rFonts w:ascii="Calibri" w:hAnsi="Calibri" w:cs="Arial"/>
                <w:b/>
                <w:szCs w:val="22"/>
                <w:lang w:eastAsia="zh-CN"/>
              </w:rPr>
              <w:t>Revised.</w:t>
            </w:r>
          </w:p>
          <w:p w14:paraId="18DF4F49" w14:textId="77777777" w:rsidR="00912F62" w:rsidRDefault="00912F62" w:rsidP="00192AF8">
            <w:pPr>
              <w:rPr>
                <w:rFonts w:ascii="Calibri" w:hAnsi="Calibri" w:cs="Arial"/>
                <w:b/>
                <w:szCs w:val="22"/>
                <w:lang w:eastAsia="zh-CN"/>
              </w:rPr>
            </w:pPr>
          </w:p>
          <w:p w14:paraId="724AB296" w14:textId="2340936C" w:rsidR="00912F62" w:rsidRDefault="00912F62" w:rsidP="00192AF8">
            <w:pPr>
              <w:rPr>
                <w:rFonts w:ascii="Calibri" w:hAnsi="Calibri" w:cs="Arial"/>
                <w:bCs/>
                <w:szCs w:val="22"/>
                <w:lang w:eastAsia="zh-CN"/>
              </w:rPr>
            </w:pPr>
            <w:r>
              <w:rPr>
                <w:rFonts w:ascii="Calibri" w:hAnsi="Calibri" w:cs="Arial"/>
                <w:bCs/>
                <w:szCs w:val="22"/>
                <w:lang w:eastAsia="zh-CN"/>
              </w:rPr>
              <w:t xml:space="preserve">Agree with the commentor that 80MHz non-OFDMA transmission could be punctured. </w:t>
            </w:r>
            <w:r w:rsidR="0094396D">
              <w:rPr>
                <w:rFonts w:ascii="Calibri" w:hAnsi="Calibri" w:cs="Arial"/>
                <w:bCs/>
                <w:szCs w:val="22"/>
                <w:lang w:eastAsia="zh-CN"/>
              </w:rPr>
              <w:t xml:space="preserve">For 80MHz punctured non-OFDMA transmission </w:t>
            </w:r>
            <w:r>
              <w:rPr>
                <w:rFonts w:ascii="Calibri" w:hAnsi="Calibri" w:cs="Arial"/>
                <w:bCs/>
                <w:szCs w:val="22"/>
                <w:lang w:eastAsia="zh-CN"/>
              </w:rPr>
              <w:t>, the tone plan is the same as 80MHz OFDMA transmission</w:t>
            </w:r>
            <w:r w:rsidR="0094396D">
              <w:rPr>
                <w:rFonts w:ascii="Calibri" w:hAnsi="Calibri" w:cs="Arial"/>
                <w:bCs/>
                <w:szCs w:val="22"/>
                <w:lang w:eastAsia="zh-CN"/>
              </w:rPr>
              <w:t>, which is a subset of subcarriers -500 to -12 and 12 to 500.</w:t>
            </w:r>
          </w:p>
          <w:p w14:paraId="670382C7" w14:textId="68198E37" w:rsidR="00912F62" w:rsidRDefault="00912F62" w:rsidP="00192AF8">
            <w:pPr>
              <w:rPr>
                <w:rFonts w:ascii="Calibri" w:hAnsi="Calibri" w:cs="Arial"/>
                <w:bCs/>
                <w:szCs w:val="22"/>
                <w:lang w:eastAsia="zh-CN"/>
              </w:rPr>
            </w:pPr>
          </w:p>
          <w:p w14:paraId="3771BE28" w14:textId="47194204" w:rsidR="00912F62" w:rsidRDefault="00912F62" w:rsidP="00192AF8">
            <w:pPr>
              <w:rPr>
                <w:rFonts w:ascii="Calibri" w:hAnsi="Calibri" w:cs="Arial"/>
                <w:bCs/>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1" w:history="1">
              <w:r w:rsidR="00300EE6" w:rsidRPr="00545C3E">
                <w:rPr>
                  <w:rStyle w:val="Hyperlink"/>
                  <w:rFonts w:ascii="Arial" w:hAnsi="Arial" w:cs="Arial"/>
                  <w:szCs w:val="18"/>
                  <w:lang w:eastAsia="ko-KR"/>
                </w:rPr>
                <w:t>https://mentor.ieee.org/802.11/dcn/21/11-21-0323-00-00be-comment-resolution</w:t>
              </w:r>
              <w:r w:rsidR="00300EE6">
                <w:rPr>
                  <w:rStyle w:val="Hyperlink"/>
                  <w:rFonts w:ascii="Arial" w:hAnsi="Arial" w:cs="Arial"/>
                  <w:szCs w:val="18"/>
                  <w:lang w:eastAsia="ko-KR"/>
                </w:rPr>
                <w:t>s</w:t>
              </w:r>
              <w:r w:rsidR="00300EE6" w:rsidRPr="00545C3E">
                <w:rPr>
                  <w:rStyle w:val="Hyperlink"/>
                  <w:rFonts w:ascii="Arial" w:hAnsi="Arial" w:cs="Arial"/>
                  <w:szCs w:val="18"/>
                  <w:lang w:eastAsia="ko-KR"/>
                </w:rPr>
                <w:t>-for-</w:t>
              </w:r>
              <w:r w:rsidR="00300EE6">
                <w:rPr>
                  <w:rStyle w:val="Hyperlink"/>
                  <w:rFonts w:ascii="Arial" w:hAnsi="Arial" w:cs="Arial"/>
                  <w:szCs w:val="18"/>
                  <w:lang w:eastAsia="ko-KR"/>
                </w:rPr>
                <w:t>clause-36-3-10-</w:t>
              </w:r>
              <w:r w:rsidR="00300EE6" w:rsidRPr="00545C3E">
                <w:rPr>
                  <w:rStyle w:val="Hyperlink"/>
                  <w:rFonts w:ascii="Arial" w:hAnsi="Arial" w:cs="Arial"/>
                  <w:szCs w:val="18"/>
                  <w:lang w:eastAsia="ko-KR"/>
                </w:rPr>
                <w:t>mathematical-description-of-signals.docx</w:t>
              </w:r>
            </w:hyperlink>
            <w:r w:rsidR="00300EE6">
              <w:rPr>
                <w:rFonts w:ascii="Arial" w:hAnsi="Arial" w:cs="Arial"/>
                <w:sz w:val="20"/>
                <w:lang w:val="en-US" w:eastAsia="zh-CN"/>
              </w:rPr>
              <w:t>.</w:t>
            </w:r>
          </w:p>
          <w:p w14:paraId="47AAF7BD" w14:textId="36B208AC" w:rsidR="00912F62" w:rsidRPr="00912F62" w:rsidRDefault="00912F62" w:rsidP="00192AF8">
            <w:pPr>
              <w:rPr>
                <w:rFonts w:ascii="Calibri" w:hAnsi="Calibri" w:cs="Arial"/>
                <w:bCs/>
                <w:szCs w:val="22"/>
                <w:lang w:eastAsia="zh-CN"/>
              </w:rPr>
            </w:pPr>
          </w:p>
        </w:tc>
      </w:tr>
    </w:tbl>
    <w:p w14:paraId="30F06717" w14:textId="77777777" w:rsidR="002D6CA8" w:rsidRDefault="002D6CA8" w:rsidP="00A831CA">
      <w:pPr>
        <w:autoSpaceDE w:val="0"/>
        <w:autoSpaceDN w:val="0"/>
        <w:adjustRightInd w:val="0"/>
        <w:rPr>
          <w:lang w:eastAsia="zh-CN"/>
        </w:rPr>
      </w:pPr>
    </w:p>
    <w:p w14:paraId="11AFBAB8" w14:textId="0F3DDA24" w:rsidR="00DD18AB" w:rsidRDefault="00C21CCE" w:rsidP="00DD18AB">
      <w:pPr>
        <w:autoSpaceDE w:val="0"/>
        <w:autoSpaceDN w:val="0"/>
        <w:adjustRightInd w:val="0"/>
        <w:rPr>
          <w:i/>
          <w:sz w:val="24"/>
          <w:szCs w:val="24"/>
          <w:highlight w:val="yellow"/>
        </w:rPr>
      </w:pPr>
      <w:r>
        <w:rPr>
          <w:sz w:val="24"/>
          <w:szCs w:val="24"/>
          <w:highlight w:val="yellow"/>
          <w:lang w:eastAsia="zh-CN"/>
        </w:rPr>
        <w:t>be</w:t>
      </w:r>
      <w:r w:rsidR="00DD18AB" w:rsidRPr="00271A96">
        <w:rPr>
          <w:sz w:val="24"/>
          <w:szCs w:val="24"/>
          <w:highlight w:val="yellow"/>
          <w:lang w:eastAsia="zh-CN"/>
        </w:rPr>
        <w:t xml:space="preserve"> </w:t>
      </w:r>
      <w:r w:rsidR="00DD18AB" w:rsidRPr="00271A96">
        <w:rPr>
          <w:sz w:val="24"/>
          <w:szCs w:val="24"/>
          <w:highlight w:val="yellow"/>
        </w:rPr>
        <w:t xml:space="preserve">editor: please </w:t>
      </w:r>
      <w:r w:rsidRPr="00271A96">
        <w:rPr>
          <w:sz w:val="24"/>
          <w:szCs w:val="24"/>
          <w:highlight w:val="yellow"/>
        </w:rPr>
        <w:t>make the chang</w:t>
      </w:r>
      <w:r>
        <w:rPr>
          <w:sz w:val="24"/>
          <w:szCs w:val="24"/>
          <w:highlight w:val="yellow"/>
        </w:rPr>
        <w:t>es</w:t>
      </w:r>
      <w:r w:rsidRPr="00271A96">
        <w:rPr>
          <w:sz w:val="24"/>
          <w:szCs w:val="24"/>
          <w:highlight w:val="yellow"/>
        </w:rPr>
        <w:t xml:space="preserve"> in </w:t>
      </w:r>
      <w:r>
        <w:rPr>
          <w:sz w:val="24"/>
          <w:szCs w:val="24"/>
          <w:highlight w:val="yellow"/>
        </w:rPr>
        <w:t xml:space="preserve">D0.3 </w:t>
      </w:r>
      <w:r w:rsidRPr="00271A96">
        <w:rPr>
          <w:i/>
          <w:sz w:val="24"/>
          <w:szCs w:val="24"/>
          <w:highlight w:val="yellow"/>
        </w:rPr>
        <w:t xml:space="preserve">Clause </w:t>
      </w:r>
      <w:r>
        <w:rPr>
          <w:i/>
          <w:sz w:val="24"/>
          <w:szCs w:val="24"/>
          <w:highlight w:val="yellow"/>
          <w:lang w:eastAsia="zh-CN"/>
        </w:rPr>
        <w:t>36</w:t>
      </w:r>
      <w:r w:rsidRPr="00271A96">
        <w:rPr>
          <w:i/>
          <w:sz w:val="24"/>
          <w:szCs w:val="24"/>
          <w:highlight w:val="yellow"/>
          <w:lang w:eastAsia="zh-CN"/>
        </w:rPr>
        <w:t>.3.</w:t>
      </w:r>
      <w:r>
        <w:rPr>
          <w:i/>
          <w:sz w:val="24"/>
          <w:szCs w:val="24"/>
          <w:highlight w:val="yellow"/>
        </w:rPr>
        <w:t>10.2</w:t>
      </w:r>
    </w:p>
    <w:p w14:paraId="489DD363" w14:textId="2EFB37C6" w:rsidR="008F59C8" w:rsidRDefault="008F59C8" w:rsidP="00A831CA">
      <w:pPr>
        <w:autoSpaceDE w:val="0"/>
        <w:autoSpaceDN w:val="0"/>
        <w:adjustRightInd w:val="0"/>
        <w:rPr>
          <w:lang w:eastAsia="zh-CN"/>
        </w:rPr>
      </w:pPr>
    </w:p>
    <w:p w14:paraId="2E088DAB" w14:textId="77777777" w:rsidR="00EC2814" w:rsidRPr="00271A96" w:rsidRDefault="00EC2814" w:rsidP="00EC2814">
      <w:pPr>
        <w:autoSpaceDE w:val="0"/>
        <w:autoSpaceDN w:val="0"/>
        <w:adjustRightInd w:val="0"/>
        <w:rPr>
          <w:sz w:val="24"/>
          <w:szCs w:val="24"/>
          <w:lang w:val="en-US" w:eastAsia="zh-CN"/>
        </w:rPr>
      </w:pPr>
    </w:p>
    <w:p w14:paraId="192FB476" w14:textId="2961AE1F" w:rsidR="00EC2814" w:rsidRPr="00BC1A6F" w:rsidRDefault="00EC2814" w:rsidP="00EC2814">
      <w:pPr>
        <w:pStyle w:val="ListParagraph"/>
        <w:numPr>
          <w:ilvl w:val="0"/>
          <w:numId w:val="33"/>
        </w:numPr>
        <w:autoSpaceDE w:val="0"/>
        <w:autoSpaceDN w:val="0"/>
        <w:adjustRightInd w:val="0"/>
        <w:rPr>
          <w:lang w:eastAsia="zh-CN"/>
        </w:rPr>
      </w:pPr>
      <w:r>
        <w:rPr>
          <w:color w:val="000000"/>
          <w:highlight w:val="yellow"/>
          <w:lang w:eastAsia="zh-CN"/>
        </w:rPr>
        <w:t>On P216L41</w:t>
      </w:r>
      <w:r w:rsidRPr="000F098D">
        <w:rPr>
          <w:color w:val="000000"/>
          <w:highlight w:val="yellow"/>
          <w:lang w:eastAsia="zh-CN"/>
        </w:rPr>
        <w:t xml:space="preserve"> (CID #</w:t>
      </w:r>
      <w:r>
        <w:rPr>
          <w:color w:val="000000"/>
          <w:highlight w:val="yellow"/>
          <w:lang w:eastAsia="zh-CN"/>
        </w:rPr>
        <w:t>1330</w:t>
      </w:r>
      <w:r w:rsidR="007349EF">
        <w:rPr>
          <w:color w:val="000000"/>
          <w:highlight w:val="yellow"/>
          <w:lang w:eastAsia="zh-CN"/>
        </w:rPr>
        <w:t>, CID #2611</w:t>
      </w:r>
      <w:r w:rsidRPr="000F098D">
        <w:rPr>
          <w:color w:val="000000"/>
          <w:highlight w:val="yellow"/>
          <w:lang w:eastAsia="zh-CN"/>
        </w:rPr>
        <w:t>):</w:t>
      </w:r>
      <w:r w:rsidRPr="000F098D">
        <w:rPr>
          <w:color w:val="000000"/>
          <w:lang w:eastAsia="zh-CN"/>
        </w:rPr>
        <w:t xml:space="preserve"> </w:t>
      </w:r>
    </w:p>
    <w:p w14:paraId="4883E50D" w14:textId="77777777" w:rsidR="00BC1A6F" w:rsidRPr="000F098D" w:rsidRDefault="00BC1A6F" w:rsidP="00BC1A6F">
      <w:pPr>
        <w:pStyle w:val="ListParagraph"/>
        <w:autoSpaceDE w:val="0"/>
        <w:autoSpaceDN w:val="0"/>
        <w:adjustRightInd w:val="0"/>
        <w:ind w:left="360"/>
        <w:rPr>
          <w:lang w:eastAsia="zh-CN"/>
        </w:rPr>
      </w:pPr>
    </w:p>
    <w:p w14:paraId="5E0AD4AA" w14:textId="1B9C0227" w:rsidR="0019570C" w:rsidRPr="00B6205A" w:rsidRDefault="0019570C" w:rsidP="0019570C">
      <w:pPr>
        <w:autoSpaceDE w:val="0"/>
        <w:autoSpaceDN w:val="0"/>
        <w:adjustRightInd w:val="0"/>
        <w:rPr>
          <w:rFonts w:ascii="TimesNewRomanPSMT" w:eastAsia="TimesNewRomanPSMT" w:cs="TimesNewRomanPSMT"/>
          <w:color w:val="000000"/>
          <w:sz w:val="24"/>
          <w:szCs w:val="24"/>
        </w:rPr>
      </w:pPr>
      <w:r w:rsidRPr="00B6205A">
        <w:rPr>
          <w:rFonts w:ascii="TimesNewRomanPSMT" w:eastAsia="TimesNewRomanPSMT" w:cs="TimesNewRomanPSMT"/>
          <w:color w:val="000000"/>
          <w:sz w:val="24"/>
          <w:szCs w:val="24"/>
        </w:rPr>
        <w:t xml:space="preserve">For a 20 MHz </w:t>
      </w:r>
      <w:del w:id="9" w:author="Yan(msi) Zhang" w:date="2021-02-25T22:17:00Z">
        <w:r w:rsidRPr="00B6205A" w:rsidDel="00654BC6">
          <w:rPr>
            <w:rFonts w:ascii="TimesNewRomanPSMT" w:eastAsia="TimesNewRomanPSMT" w:cs="TimesNewRomanPSMT"/>
            <w:color w:val="000000"/>
            <w:sz w:val="24"/>
            <w:szCs w:val="24"/>
          </w:rPr>
          <w:delText xml:space="preserve">non-OFDMA </w:delText>
        </w:r>
      </w:del>
      <w:r w:rsidRPr="00B6205A">
        <w:rPr>
          <w:rFonts w:ascii="TimesNewRomanPSMT" w:eastAsia="TimesNewRomanPSMT" w:cs="TimesNewRomanPSMT"/>
          <w:color w:val="000000"/>
          <w:sz w:val="24"/>
          <w:szCs w:val="24"/>
        </w:rPr>
        <w:t>EHT PPDU transmission, the 20 MHz is divided into 256 subcarriers</w:t>
      </w:r>
      <w:ins w:id="10" w:author="Yan(msi) Zhang" w:date="2021-02-17T10:01:00Z">
        <w:r w:rsidR="002C10D6">
          <w:rPr>
            <w:rFonts w:ascii="TimesNewRomanPSMT" w:eastAsia="TimesNewRomanPSMT" w:cs="TimesNewRomanPSMT"/>
            <w:color w:val="000000"/>
            <w:sz w:val="24"/>
            <w:szCs w:val="24"/>
          </w:rPr>
          <w:t xml:space="preserve"> for the EHT-modulated fields</w:t>
        </w:r>
      </w:ins>
      <w:r w:rsidRPr="00B6205A">
        <w:rPr>
          <w:rFonts w:ascii="TimesNewRomanPSMT" w:eastAsia="TimesNewRomanPSMT" w:cs="TimesNewRomanPSMT"/>
          <w:color w:val="000000"/>
          <w:sz w:val="24"/>
          <w:szCs w:val="24"/>
        </w:rPr>
        <w:t xml:space="preserve">. </w:t>
      </w:r>
      <w:ins w:id="11" w:author="Yan(msi) Zhang" w:date="2021-02-25T22:17:00Z">
        <w:r w:rsidR="00654BC6">
          <w:rPr>
            <w:rFonts w:ascii="TimesNewRomanPSMT" w:eastAsia="TimesNewRomanPSMT" w:cs="TimesNewRomanPSMT"/>
            <w:color w:val="000000"/>
            <w:sz w:val="24"/>
            <w:szCs w:val="24"/>
          </w:rPr>
          <w:t xml:space="preserve">For a 20 MHz non OFDMA EHT PPDU transmission, </w:t>
        </w:r>
      </w:ins>
      <w:del w:id="12" w:author="Yan(msi) Zhang" w:date="2021-02-25T22:17:00Z">
        <w:r w:rsidRPr="00B6205A" w:rsidDel="00654BC6">
          <w:rPr>
            <w:rFonts w:ascii="TimesNewRomanPSMT" w:eastAsia="TimesNewRomanPSMT" w:cs="TimesNewRomanPSMT"/>
            <w:color w:val="000000"/>
            <w:sz w:val="24"/>
            <w:szCs w:val="24"/>
          </w:rPr>
          <w:delText>T</w:delText>
        </w:r>
      </w:del>
      <w:ins w:id="13" w:author="Yan(msi) Zhang" w:date="2021-02-25T22:17:00Z">
        <w:r w:rsidR="00654BC6">
          <w:rPr>
            <w:rFonts w:ascii="TimesNewRomanPSMT" w:eastAsia="TimesNewRomanPSMT" w:cs="TimesNewRomanPSMT"/>
            <w:color w:val="000000"/>
            <w:sz w:val="24"/>
            <w:szCs w:val="24"/>
          </w:rPr>
          <w:t>t</w:t>
        </w:r>
      </w:ins>
      <w:r w:rsidRPr="00B6205A">
        <w:rPr>
          <w:rFonts w:ascii="TimesNewRomanPSMT" w:eastAsia="TimesNewRomanPSMT" w:cs="TimesNewRomanPSMT"/>
          <w:color w:val="000000"/>
          <w:sz w:val="24"/>
          <w:szCs w:val="24"/>
        </w:rPr>
        <w:t>he signal</w:t>
      </w:r>
      <w:r w:rsidR="00B6205A">
        <w:rPr>
          <w:rFonts w:ascii="TimesNewRomanPSMT" w:eastAsia="TimesNewRomanPSMT" w:cs="TimesNewRomanPSMT"/>
          <w:color w:val="000000"/>
          <w:sz w:val="24"/>
          <w:szCs w:val="24"/>
        </w:rPr>
        <w:t xml:space="preserve"> </w:t>
      </w:r>
      <w:ins w:id="14" w:author="Yan(msi) Zhang" w:date="2021-02-17T10:12:00Z">
        <w:r w:rsidR="001F52BE">
          <w:rPr>
            <w:rFonts w:ascii="TimesNewRomanPSMT" w:eastAsia="TimesNewRomanPSMT" w:cs="TimesNewRomanPSMT"/>
            <w:color w:val="000000"/>
            <w:sz w:val="24"/>
            <w:szCs w:val="24"/>
          </w:rPr>
          <w:t>of</w:t>
        </w:r>
      </w:ins>
      <w:ins w:id="15" w:author="Yan(msi) Zhang" w:date="2021-02-17T10:10:00Z">
        <w:r w:rsidR="002C10D6">
          <w:rPr>
            <w:rFonts w:ascii="TimesNewRomanPSMT" w:eastAsia="TimesNewRomanPSMT" w:cs="TimesNewRomanPSMT"/>
            <w:color w:val="000000"/>
            <w:sz w:val="24"/>
            <w:szCs w:val="24"/>
          </w:rPr>
          <w:t xml:space="preserve"> </w:t>
        </w:r>
      </w:ins>
      <w:ins w:id="16" w:author="Yan(msi) Zhang" w:date="2021-02-17T10:12:00Z">
        <w:r w:rsidR="001F52BE">
          <w:rPr>
            <w:rFonts w:ascii="TimesNewRomanPSMT" w:eastAsia="TimesNewRomanPSMT" w:cs="TimesNewRomanPSMT"/>
            <w:color w:val="000000"/>
            <w:sz w:val="24"/>
            <w:szCs w:val="24"/>
          </w:rPr>
          <w:t>each</w:t>
        </w:r>
      </w:ins>
      <w:ins w:id="17" w:author="Yan(msi) Zhang" w:date="2021-02-17T10:10:00Z">
        <w:r w:rsidR="002C10D6">
          <w:rPr>
            <w:rFonts w:ascii="TimesNewRomanPSMT" w:eastAsia="TimesNewRomanPSMT" w:cs="TimesNewRomanPSMT"/>
            <w:color w:val="000000"/>
            <w:sz w:val="24"/>
            <w:szCs w:val="24"/>
          </w:rPr>
          <w:t xml:space="preserve"> EHT-modulated field</w:t>
        </w:r>
        <w:r w:rsidR="002C10D6" w:rsidRPr="00B6205A">
          <w:rPr>
            <w:rFonts w:ascii="TimesNewRomanPSMT" w:eastAsia="TimesNewRomanPSMT" w:cs="TimesNewRomanPSMT"/>
            <w:color w:val="000000"/>
            <w:sz w:val="24"/>
            <w:szCs w:val="24"/>
          </w:rPr>
          <w:t xml:space="preserve"> </w:t>
        </w:r>
      </w:ins>
      <w:r w:rsidRPr="00B6205A">
        <w:rPr>
          <w:rFonts w:ascii="TimesNewRomanPSMT" w:eastAsia="TimesNewRomanPSMT" w:cs="TimesNewRomanPSMT"/>
          <w:color w:val="000000"/>
          <w:sz w:val="24"/>
          <w:szCs w:val="24"/>
        </w:rPr>
        <w:t xml:space="preserve">is transmitted on all or a subset of subcarriers -122 to -2 and 2 to 122, with 0 being the </w:t>
      </w:r>
      <w:proofErr w:type="spellStart"/>
      <w:r w:rsidRPr="00B6205A">
        <w:rPr>
          <w:rFonts w:ascii="TimesNewRomanPSMT" w:eastAsia="TimesNewRomanPSMT" w:cs="TimesNewRomanPSMT"/>
          <w:color w:val="000000"/>
          <w:sz w:val="24"/>
          <w:szCs w:val="24"/>
        </w:rPr>
        <w:t>center</w:t>
      </w:r>
      <w:proofErr w:type="spellEnd"/>
      <w:r w:rsidRPr="00B6205A">
        <w:rPr>
          <w:rFonts w:ascii="TimesNewRomanPSMT" w:eastAsia="TimesNewRomanPSMT" w:cs="TimesNewRomanPSMT"/>
          <w:color w:val="000000"/>
          <w:sz w:val="24"/>
          <w:szCs w:val="24"/>
        </w:rPr>
        <w:t xml:space="preserve"> subcarrier.</w:t>
      </w:r>
      <w:r w:rsidR="00654BC6">
        <w:rPr>
          <w:rFonts w:ascii="TimesNewRomanPSMT" w:eastAsia="TimesNewRomanPSMT" w:cs="TimesNewRomanPSMT"/>
          <w:color w:val="000000"/>
          <w:sz w:val="24"/>
          <w:szCs w:val="24"/>
        </w:rPr>
        <w:t xml:space="preserve"> </w:t>
      </w:r>
      <w:r w:rsidRPr="00B6205A">
        <w:rPr>
          <w:rFonts w:ascii="TimesNewRomanPSMT" w:eastAsia="TimesNewRomanPSMT" w:cs="TimesNewRomanPSMT"/>
          <w:color w:val="000000"/>
          <w:sz w:val="24"/>
          <w:szCs w:val="24"/>
        </w:rPr>
        <w:t xml:space="preserve">For a 20 MHz OFDMA EHT PPDU transmission, </w:t>
      </w:r>
      <w:del w:id="18" w:author="Yan(msi) Zhang" w:date="2021-02-25T22:18:00Z">
        <w:r w:rsidRPr="00B6205A" w:rsidDel="00654BC6">
          <w:rPr>
            <w:rFonts w:ascii="TimesNewRomanPSMT" w:eastAsia="TimesNewRomanPSMT" w:cs="TimesNewRomanPSMT"/>
            <w:color w:val="000000"/>
            <w:sz w:val="24"/>
            <w:szCs w:val="24"/>
          </w:rPr>
          <w:delText>the 20 MHz is divided into 256 subcarriers. T</w:delText>
        </w:r>
      </w:del>
      <w:ins w:id="19" w:author="Yan(msi) Zhang" w:date="2021-02-25T22:18:00Z">
        <w:r w:rsidR="00654BC6">
          <w:rPr>
            <w:rFonts w:ascii="TimesNewRomanPSMT" w:eastAsia="TimesNewRomanPSMT" w:cs="TimesNewRomanPSMT"/>
            <w:color w:val="000000"/>
            <w:sz w:val="24"/>
            <w:szCs w:val="24"/>
          </w:rPr>
          <w:t>t</w:t>
        </w:r>
      </w:ins>
      <w:r w:rsidRPr="00B6205A">
        <w:rPr>
          <w:rFonts w:ascii="TimesNewRomanPSMT" w:eastAsia="TimesNewRomanPSMT" w:cs="TimesNewRomanPSMT"/>
          <w:color w:val="000000"/>
          <w:sz w:val="24"/>
          <w:szCs w:val="24"/>
        </w:rPr>
        <w:t xml:space="preserve">he signal </w:t>
      </w:r>
      <w:ins w:id="20" w:author="Yan(msi) Zhang" w:date="2021-02-17T10:13:00Z">
        <w:r w:rsidR="008700FF">
          <w:rPr>
            <w:rFonts w:ascii="TimesNewRomanPSMT" w:eastAsia="TimesNewRomanPSMT" w:cs="TimesNewRomanPSMT"/>
            <w:color w:val="000000"/>
            <w:sz w:val="24"/>
            <w:szCs w:val="24"/>
          </w:rPr>
          <w:t>of each EHT-modulated field</w:t>
        </w:r>
        <w:r w:rsidR="008700FF" w:rsidRPr="00B6205A">
          <w:rPr>
            <w:rFonts w:ascii="TimesNewRomanPSMT" w:eastAsia="TimesNewRomanPSMT" w:cs="TimesNewRomanPSMT"/>
            <w:color w:val="000000"/>
            <w:sz w:val="24"/>
            <w:szCs w:val="24"/>
          </w:rPr>
          <w:t xml:space="preserve"> </w:t>
        </w:r>
      </w:ins>
      <w:r w:rsidRPr="00B6205A">
        <w:rPr>
          <w:rFonts w:ascii="TimesNewRomanPSMT" w:eastAsia="TimesNewRomanPSMT" w:cs="TimesNewRomanPSMT"/>
          <w:color w:val="000000"/>
          <w:sz w:val="24"/>
          <w:szCs w:val="24"/>
        </w:rPr>
        <w:t>is</w:t>
      </w:r>
      <w:r w:rsidR="00B6205A">
        <w:rPr>
          <w:rFonts w:ascii="TimesNewRomanPSMT" w:eastAsia="TimesNewRomanPSMT" w:cs="TimesNewRomanPSMT"/>
          <w:color w:val="000000"/>
          <w:sz w:val="24"/>
          <w:szCs w:val="24"/>
        </w:rPr>
        <w:t xml:space="preserve"> </w:t>
      </w:r>
      <w:r w:rsidRPr="00B6205A">
        <w:rPr>
          <w:rFonts w:ascii="TimesNewRomanPSMT" w:eastAsia="TimesNewRomanPSMT" w:cs="TimesNewRomanPSMT"/>
          <w:color w:val="000000"/>
          <w:sz w:val="24"/>
          <w:szCs w:val="24"/>
        </w:rPr>
        <w:t xml:space="preserve">transmitted on all or a subset of the subcarriers </w:t>
      </w:r>
      <w:r w:rsidRPr="00B6205A">
        <w:rPr>
          <w:rFonts w:ascii="TimesNewRomanPSMT" w:cs="TimesNewRomanPSMT" w:hint="eastAsia"/>
          <w:color w:val="000000"/>
          <w:sz w:val="24"/>
          <w:szCs w:val="24"/>
        </w:rPr>
        <w:t>-</w:t>
      </w:r>
      <w:r w:rsidRPr="00B6205A">
        <w:rPr>
          <w:rFonts w:ascii="TimesNewRomanPSMT" w:eastAsia="TimesNewRomanPSMT" w:cs="TimesNewRomanPSMT"/>
          <w:color w:val="000000"/>
          <w:sz w:val="24"/>
          <w:szCs w:val="24"/>
        </w:rPr>
        <w:t xml:space="preserve">122 to -4 and 4 to 122, with 0 being the </w:t>
      </w:r>
      <w:proofErr w:type="spellStart"/>
      <w:r w:rsidRPr="00B6205A">
        <w:rPr>
          <w:rFonts w:ascii="TimesNewRomanPSMT" w:eastAsia="TimesNewRomanPSMT" w:cs="TimesNewRomanPSMT"/>
          <w:color w:val="000000"/>
          <w:sz w:val="24"/>
          <w:szCs w:val="24"/>
        </w:rPr>
        <w:t>center</w:t>
      </w:r>
      <w:proofErr w:type="spellEnd"/>
      <w:r w:rsidRPr="00B6205A">
        <w:rPr>
          <w:rFonts w:ascii="TimesNewRomanPSMT" w:eastAsia="TimesNewRomanPSMT" w:cs="TimesNewRomanPSMT"/>
          <w:color w:val="000000"/>
          <w:sz w:val="24"/>
          <w:szCs w:val="24"/>
        </w:rPr>
        <w:t xml:space="preserve"> subcarrier.</w:t>
      </w:r>
    </w:p>
    <w:p w14:paraId="608D6130" w14:textId="77777777" w:rsidR="0019570C" w:rsidRPr="00B6205A" w:rsidRDefault="0019570C" w:rsidP="0019570C">
      <w:pPr>
        <w:autoSpaceDE w:val="0"/>
        <w:autoSpaceDN w:val="0"/>
        <w:adjustRightInd w:val="0"/>
        <w:rPr>
          <w:rFonts w:ascii="TimesNewRomanPSMT" w:eastAsia="TimesNewRomanPSMT" w:cs="TimesNewRomanPSMT"/>
          <w:color w:val="000000"/>
          <w:sz w:val="24"/>
          <w:szCs w:val="24"/>
        </w:rPr>
      </w:pPr>
    </w:p>
    <w:p w14:paraId="22A9DDAD" w14:textId="2B5ED6DB" w:rsidR="0019570C" w:rsidRPr="00B6205A" w:rsidRDefault="0019570C" w:rsidP="0019570C">
      <w:pPr>
        <w:autoSpaceDE w:val="0"/>
        <w:autoSpaceDN w:val="0"/>
        <w:adjustRightInd w:val="0"/>
        <w:rPr>
          <w:rFonts w:ascii="TimesNewRomanPSMT" w:eastAsia="TimesNewRomanPSMT" w:cs="TimesNewRomanPSMT"/>
          <w:color w:val="000000"/>
          <w:sz w:val="24"/>
          <w:szCs w:val="24"/>
        </w:rPr>
      </w:pPr>
      <w:r w:rsidRPr="00B6205A">
        <w:rPr>
          <w:rFonts w:ascii="TimesNewRomanPSMT" w:eastAsia="TimesNewRomanPSMT" w:cs="TimesNewRomanPSMT"/>
          <w:color w:val="000000"/>
          <w:sz w:val="24"/>
          <w:szCs w:val="24"/>
        </w:rPr>
        <w:t xml:space="preserve">For a 40 MHz </w:t>
      </w:r>
      <w:del w:id="21" w:author="Yan(msi) Zhang" w:date="2021-02-25T22:19:00Z">
        <w:r w:rsidRPr="00B6205A" w:rsidDel="0028413C">
          <w:rPr>
            <w:rFonts w:ascii="TimesNewRomanPSMT" w:eastAsia="TimesNewRomanPSMT" w:cs="TimesNewRomanPSMT"/>
            <w:color w:val="000000"/>
            <w:sz w:val="24"/>
            <w:szCs w:val="24"/>
          </w:rPr>
          <w:delText xml:space="preserve">non-OFDMA </w:delText>
        </w:r>
      </w:del>
      <w:r w:rsidRPr="00B6205A">
        <w:rPr>
          <w:rFonts w:ascii="TimesNewRomanPSMT" w:eastAsia="TimesNewRomanPSMT" w:cs="TimesNewRomanPSMT"/>
          <w:color w:val="000000"/>
          <w:sz w:val="24"/>
          <w:szCs w:val="24"/>
        </w:rPr>
        <w:t>EHT PPDU transmission, the 40 MHz is divided into 512 subcarriers</w:t>
      </w:r>
      <w:ins w:id="22" w:author="Yan(msi) Zhang" w:date="2021-02-17T10:13:00Z">
        <w:r w:rsidR="008700FF" w:rsidRPr="008700FF">
          <w:rPr>
            <w:rFonts w:ascii="TimesNewRomanPSMT" w:eastAsia="TimesNewRomanPSMT" w:cs="TimesNewRomanPSMT"/>
            <w:color w:val="000000"/>
            <w:sz w:val="24"/>
            <w:szCs w:val="24"/>
          </w:rPr>
          <w:t xml:space="preserve"> </w:t>
        </w:r>
        <w:r w:rsidR="008700FF">
          <w:rPr>
            <w:rFonts w:ascii="TimesNewRomanPSMT" w:eastAsia="TimesNewRomanPSMT" w:cs="TimesNewRomanPSMT"/>
            <w:color w:val="000000"/>
            <w:sz w:val="24"/>
            <w:szCs w:val="24"/>
          </w:rPr>
          <w:t>for the EHT-modulated fields</w:t>
        </w:r>
      </w:ins>
      <w:r w:rsidRPr="00B6205A">
        <w:rPr>
          <w:rFonts w:ascii="TimesNewRomanPSMT" w:eastAsia="TimesNewRomanPSMT" w:cs="TimesNewRomanPSMT"/>
          <w:color w:val="000000"/>
          <w:sz w:val="24"/>
          <w:szCs w:val="24"/>
        </w:rPr>
        <w:t xml:space="preserve">. </w:t>
      </w:r>
      <w:ins w:id="23" w:author="Yan(msi) Zhang" w:date="2021-02-25T22:19:00Z">
        <w:r w:rsidR="0028413C">
          <w:rPr>
            <w:rFonts w:ascii="TimesNewRomanPSMT" w:eastAsia="TimesNewRomanPSMT" w:cs="TimesNewRomanPSMT"/>
            <w:color w:val="000000"/>
            <w:sz w:val="24"/>
            <w:szCs w:val="24"/>
          </w:rPr>
          <w:t xml:space="preserve">For a 40 MHz non OFDMA EHT PPDU transmission, </w:t>
        </w:r>
      </w:ins>
      <w:del w:id="24" w:author="Yan(msi) Zhang" w:date="2021-02-25T22:19:00Z">
        <w:r w:rsidRPr="00B6205A" w:rsidDel="0028413C">
          <w:rPr>
            <w:rFonts w:ascii="TimesNewRomanPSMT" w:eastAsia="TimesNewRomanPSMT" w:cs="TimesNewRomanPSMT"/>
            <w:color w:val="000000"/>
            <w:sz w:val="24"/>
            <w:szCs w:val="24"/>
          </w:rPr>
          <w:delText>T</w:delText>
        </w:r>
      </w:del>
      <w:ins w:id="25" w:author="Yan(msi) Zhang" w:date="2021-02-25T22:19:00Z">
        <w:r w:rsidR="0028413C">
          <w:rPr>
            <w:rFonts w:ascii="TimesNewRomanPSMT" w:eastAsia="TimesNewRomanPSMT" w:cs="TimesNewRomanPSMT"/>
            <w:color w:val="000000"/>
            <w:sz w:val="24"/>
            <w:szCs w:val="24"/>
          </w:rPr>
          <w:t>t</w:t>
        </w:r>
      </w:ins>
      <w:r w:rsidRPr="00B6205A">
        <w:rPr>
          <w:rFonts w:ascii="TimesNewRomanPSMT" w:eastAsia="TimesNewRomanPSMT" w:cs="TimesNewRomanPSMT"/>
          <w:color w:val="000000"/>
          <w:sz w:val="24"/>
          <w:szCs w:val="24"/>
        </w:rPr>
        <w:t>he signal</w:t>
      </w:r>
      <w:r w:rsidR="00B6205A">
        <w:rPr>
          <w:rFonts w:ascii="TimesNewRomanPSMT" w:eastAsia="TimesNewRomanPSMT" w:cs="TimesNewRomanPSMT"/>
          <w:color w:val="000000"/>
          <w:sz w:val="24"/>
          <w:szCs w:val="24"/>
        </w:rPr>
        <w:t xml:space="preserve"> </w:t>
      </w:r>
      <w:ins w:id="26" w:author="Yan(msi) Zhang" w:date="2021-02-17T10:14:00Z">
        <w:r w:rsidR="000D1E6C">
          <w:rPr>
            <w:rFonts w:ascii="TimesNewRomanPSMT" w:eastAsia="TimesNewRomanPSMT" w:cs="TimesNewRomanPSMT"/>
            <w:color w:val="000000"/>
            <w:sz w:val="24"/>
            <w:szCs w:val="24"/>
          </w:rPr>
          <w:t>of each EHT-modulated field</w:t>
        </w:r>
        <w:r w:rsidR="000D1E6C" w:rsidRPr="00B6205A">
          <w:rPr>
            <w:rFonts w:ascii="TimesNewRomanPSMT" w:eastAsia="TimesNewRomanPSMT" w:cs="TimesNewRomanPSMT"/>
            <w:color w:val="000000"/>
            <w:sz w:val="24"/>
            <w:szCs w:val="24"/>
          </w:rPr>
          <w:t xml:space="preserve"> </w:t>
        </w:r>
      </w:ins>
      <w:r w:rsidRPr="00B6205A">
        <w:rPr>
          <w:rFonts w:ascii="TimesNewRomanPSMT" w:eastAsia="TimesNewRomanPSMT" w:cs="TimesNewRomanPSMT"/>
          <w:color w:val="000000"/>
          <w:sz w:val="24"/>
          <w:szCs w:val="24"/>
        </w:rPr>
        <w:t xml:space="preserve">is transmitted on subcarriers </w:t>
      </w:r>
      <w:r w:rsidRPr="00B6205A">
        <w:rPr>
          <w:rFonts w:ascii="TimesNewRomanPSMT" w:cs="TimesNewRomanPSMT" w:hint="eastAsia"/>
          <w:color w:val="000000"/>
          <w:sz w:val="24"/>
          <w:szCs w:val="24"/>
        </w:rPr>
        <w:t>-</w:t>
      </w:r>
      <w:r w:rsidRPr="00B6205A">
        <w:rPr>
          <w:rFonts w:ascii="TimesNewRomanPSMT" w:eastAsia="TimesNewRomanPSMT" w:cs="TimesNewRomanPSMT"/>
          <w:color w:val="000000"/>
          <w:sz w:val="24"/>
          <w:szCs w:val="24"/>
        </w:rPr>
        <w:t xml:space="preserve">244 to </w:t>
      </w:r>
      <w:r w:rsidRPr="00B6205A">
        <w:rPr>
          <w:rFonts w:ascii="TimesNewRomanPSMT" w:cs="TimesNewRomanPSMT" w:hint="eastAsia"/>
          <w:color w:val="000000"/>
          <w:sz w:val="24"/>
          <w:szCs w:val="24"/>
        </w:rPr>
        <w:t>-</w:t>
      </w:r>
      <w:r w:rsidRPr="00B6205A">
        <w:rPr>
          <w:rFonts w:ascii="TimesNewRomanPSMT" w:eastAsia="TimesNewRomanPSMT" w:cs="TimesNewRomanPSMT"/>
          <w:color w:val="000000"/>
          <w:sz w:val="24"/>
          <w:szCs w:val="24"/>
        </w:rPr>
        <w:t xml:space="preserve">3 and 3 to 244, with 0 being the </w:t>
      </w:r>
      <w:proofErr w:type="spellStart"/>
      <w:r w:rsidRPr="00B6205A">
        <w:rPr>
          <w:rFonts w:ascii="TimesNewRomanPSMT" w:eastAsia="TimesNewRomanPSMT" w:cs="TimesNewRomanPSMT"/>
          <w:color w:val="000000"/>
          <w:sz w:val="24"/>
          <w:szCs w:val="24"/>
        </w:rPr>
        <w:t>center</w:t>
      </w:r>
      <w:proofErr w:type="spellEnd"/>
      <w:r w:rsidRPr="00B6205A">
        <w:rPr>
          <w:rFonts w:ascii="TimesNewRomanPSMT" w:eastAsia="TimesNewRomanPSMT" w:cs="TimesNewRomanPSMT"/>
          <w:color w:val="000000"/>
          <w:sz w:val="24"/>
          <w:szCs w:val="24"/>
        </w:rPr>
        <w:t xml:space="preserve"> subcarrier.</w:t>
      </w:r>
      <w:r w:rsidR="0028413C">
        <w:rPr>
          <w:rFonts w:ascii="TimesNewRomanPSMT" w:eastAsia="TimesNewRomanPSMT" w:cs="TimesNewRomanPSMT"/>
          <w:color w:val="000000"/>
          <w:sz w:val="24"/>
          <w:szCs w:val="24"/>
        </w:rPr>
        <w:t xml:space="preserve"> </w:t>
      </w:r>
      <w:r w:rsidRPr="00B6205A">
        <w:rPr>
          <w:rFonts w:ascii="TimesNewRomanPSMT" w:eastAsia="TimesNewRomanPSMT" w:cs="TimesNewRomanPSMT"/>
          <w:color w:val="000000"/>
          <w:sz w:val="24"/>
          <w:szCs w:val="24"/>
        </w:rPr>
        <w:t xml:space="preserve">For a 40 MHz OFDMA EHT PPDU transmission, </w:t>
      </w:r>
      <w:del w:id="27" w:author="Yan(msi) Zhang" w:date="2021-02-25T22:20:00Z">
        <w:r w:rsidRPr="00B6205A" w:rsidDel="0028413C">
          <w:rPr>
            <w:rFonts w:ascii="TimesNewRomanPSMT" w:eastAsia="TimesNewRomanPSMT" w:cs="TimesNewRomanPSMT"/>
            <w:color w:val="000000"/>
            <w:sz w:val="24"/>
            <w:szCs w:val="24"/>
          </w:rPr>
          <w:delText>the 40 MHz is divided into 512. T</w:delText>
        </w:r>
      </w:del>
      <w:ins w:id="28" w:author="Yan(msi) Zhang" w:date="2021-02-25T22:20:00Z">
        <w:r w:rsidR="0028413C">
          <w:rPr>
            <w:rFonts w:ascii="TimesNewRomanPSMT" w:eastAsia="TimesNewRomanPSMT" w:cs="TimesNewRomanPSMT"/>
            <w:color w:val="000000"/>
            <w:sz w:val="24"/>
            <w:szCs w:val="24"/>
          </w:rPr>
          <w:t>t</w:t>
        </w:r>
      </w:ins>
      <w:r w:rsidRPr="00B6205A">
        <w:rPr>
          <w:rFonts w:ascii="TimesNewRomanPSMT" w:eastAsia="TimesNewRomanPSMT" w:cs="TimesNewRomanPSMT"/>
          <w:color w:val="000000"/>
          <w:sz w:val="24"/>
          <w:szCs w:val="24"/>
        </w:rPr>
        <w:t xml:space="preserve">he signal </w:t>
      </w:r>
      <w:ins w:id="29" w:author="Yan(msi) Zhang" w:date="2021-02-17T10:14:00Z">
        <w:r w:rsidR="000D1E6C">
          <w:rPr>
            <w:rFonts w:ascii="TimesNewRomanPSMT" w:eastAsia="TimesNewRomanPSMT" w:cs="TimesNewRomanPSMT"/>
            <w:color w:val="000000"/>
            <w:sz w:val="24"/>
            <w:szCs w:val="24"/>
          </w:rPr>
          <w:t>of each EHT-modulated field</w:t>
        </w:r>
        <w:r w:rsidR="000D1E6C" w:rsidRPr="00B6205A">
          <w:rPr>
            <w:rFonts w:ascii="TimesNewRomanPSMT" w:eastAsia="TimesNewRomanPSMT" w:cs="TimesNewRomanPSMT"/>
            <w:color w:val="000000"/>
            <w:sz w:val="24"/>
            <w:szCs w:val="24"/>
          </w:rPr>
          <w:t xml:space="preserve"> </w:t>
        </w:r>
      </w:ins>
      <w:r w:rsidRPr="00B6205A">
        <w:rPr>
          <w:rFonts w:ascii="TimesNewRomanPSMT" w:eastAsia="TimesNewRomanPSMT" w:cs="TimesNewRomanPSMT"/>
          <w:color w:val="000000"/>
          <w:sz w:val="24"/>
          <w:szCs w:val="24"/>
        </w:rPr>
        <w:t>is</w:t>
      </w:r>
      <w:r w:rsidR="00B6205A">
        <w:rPr>
          <w:rFonts w:ascii="TimesNewRomanPSMT" w:eastAsia="TimesNewRomanPSMT" w:cs="TimesNewRomanPSMT"/>
          <w:color w:val="000000"/>
          <w:sz w:val="24"/>
          <w:szCs w:val="24"/>
        </w:rPr>
        <w:t xml:space="preserve"> </w:t>
      </w:r>
      <w:r w:rsidRPr="00B6205A">
        <w:rPr>
          <w:rFonts w:ascii="TimesNewRomanPSMT" w:eastAsia="TimesNewRomanPSMT" w:cs="TimesNewRomanPSMT"/>
          <w:color w:val="000000"/>
          <w:sz w:val="24"/>
          <w:szCs w:val="24"/>
        </w:rPr>
        <w:t xml:space="preserve">transmitted on all or a subset of subcarriers </w:t>
      </w:r>
      <w:r w:rsidRPr="00B6205A">
        <w:rPr>
          <w:rFonts w:ascii="TimesNewRomanPSMT" w:cs="TimesNewRomanPSMT" w:hint="eastAsia"/>
          <w:color w:val="000000"/>
          <w:sz w:val="24"/>
          <w:szCs w:val="24"/>
        </w:rPr>
        <w:t xml:space="preserve"> </w:t>
      </w:r>
      <w:r w:rsidRPr="00B6205A">
        <w:rPr>
          <w:rFonts w:ascii="TimesNewRomanPSMT" w:cs="TimesNewRomanPSMT"/>
          <w:color w:val="000000"/>
          <w:sz w:val="24"/>
          <w:szCs w:val="24"/>
        </w:rPr>
        <w:t>-</w:t>
      </w:r>
      <w:r w:rsidRPr="00B6205A">
        <w:rPr>
          <w:rFonts w:ascii="TimesNewRomanPSMT" w:eastAsia="TimesNewRomanPSMT" w:cs="TimesNewRomanPSMT"/>
          <w:color w:val="000000"/>
          <w:sz w:val="24"/>
          <w:szCs w:val="24"/>
        </w:rPr>
        <w:t xml:space="preserve">244 to -3 and 3 to 244, with 0 being the </w:t>
      </w:r>
      <w:proofErr w:type="spellStart"/>
      <w:r w:rsidRPr="00B6205A">
        <w:rPr>
          <w:rFonts w:ascii="TimesNewRomanPSMT" w:eastAsia="TimesNewRomanPSMT" w:cs="TimesNewRomanPSMT"/>
          <w:color w:val="000000"/>
          <w:sz w:val="24"/>
          <w:szCs w:val="24"/>
        </w:rPr>
        <w:t>center</w:t>
      </w:r>
      <w:proofErr w:type="spellEnd"/>
      <w:r w:rsidRPr="00B6205A">
        <w:rPr>
          <w:rFonts w:ascii="TimesNewRomanPSMT" w:eastAsia="TimesNewRomanPSMT" w:cs="TimesNewRomanPSMT"/>
          <w:color w:val="000000"/>
          <w:sz w:val="24"/>
          <w:szCs w:val="24"/>
        </w:rPr>
        <w:t xml:space="preserve"> subcarrier.</w:t>
      </w:r>
    </w:p>
    <w:p w14:paraId="69A9F9F5" w14:textId="77777777" w:rsidR="0019570C" w:rsidRPr="00B6205A" w:rsidRDefault="0019570C" w:rsidP="0019570C">
      <w:pPr>
        <w:autoSpaceDE w:val="0"/>
        <w:autoSpaceDN w:val="0"/>
        <w:adjustRightInd w:val="0"/>
        <w:rPr>
          <w:rFonts w:ascii="TimesNewRomanPSMT" w:eastAsia="TimesNewRomanPSMT" w:cs="TimesNewRomanPSMT"/>
          <w:color w:val="000000"/>
          <w:sz w:val="24"/>
          <w:szCs w:val="24"/>
        </w:rPr>
      </w:pPr>
    </w:p>
    <w:p w14:paraId="6919F012" w14:textId="3749F2E9" w:rsidR="0019570C" w:rsidRPr="00B6205A" w:rsidRDefault="0019570C" w:rsidP="0019570C">
      <w:pPr>
        <w:autoSpaceDE w:val="0"/>
        <w:autoSpaceDN w:val="0"/>
        <w:adjustRightInd w:val="0"/>
        <w:rPr>
          <w:rFonts w:ascii="TimesNewRomanPSMT" w:eastAsia="TimesNewRomanPSMT" w:cs="TimesNewRomanPSMT"/>
          <w:color w:val="000000"/>
          <w:sz w:val="24"/>
          <w:szCs w:val="24"/>
        </w:rPr>
      </w:pPr>
      <w:r w:rsidRPr="00B6205A">
        <w:rPr>
          <w:rFonts w:ascii="TimesNewRomanPSMT" w:eastAsia="TimesNewRomanPSMT" w:cs="TimesNewRomanPSMT"/>
          <w:color w:val="000000"/>
          <w:sz w:val="24"/>
          <w:szCs w:val="24"/>
        </w:rPr>
        <w:t xml:space="preserve">For an 80 MHz </w:t>
      </w:r>
      <w:del w:id="30" w:author="Yan(msi) Zhang" w:date="2021-02-25T22:21:00Z">
        <w:r w:rsidRPr="00B6205A" w:rsidDel="005E64FD">
          <w:rPr>
            <w:rFonts w:ascii="TimesNewRomanPSMT" w:eastAsia="TimesNewRomanPSMT" w:cs="TimesNewRomanPSMT"/>
            <w:color w:val="000000"/>
            <w:sz w:val="24"/>
            <w:szCs w:val="24"/>
          </w:rPr>
          <w:delText xml:space="preserve">non-OFDMA </w:delText>
        </w:r>
      </w:del>
      <w:r w:rsidRPr="00B6205A">
        <w:rPr>
          <w:rFonts w:ascii="TimesNewRomanPSMT" w:eastAsia="TimesNewRomanPSMT" w:cs="TimesNewRomanPSMT"/>
          <w:color w:val="000000"/>
          <w:sz w:val="24"/>
          <w:szCs w:val="24"/>
        </w:rPr>
        <w:t>EHT PPDU transmission, the 80 MHz is divided into 1024 subcarriers</w:t>
      </w:r>
      <w:ins w:id="31" w:author="Yan(msi) Zhang" w:date="2021-02-17T10:13:00Z">
        <w:r w:rsidR="008700FF">
          <w:rPr>
            <w:rFonts w:ascii="TimesNewRomanPSMT" w:eastAsia="TimesNewRomanPSMT" w:cs="TimesNewRomanPSMT"/>
            <w:color w:val="000000"/>
            <w:sz w:val="24"/>
            <w:szCs w:val="24"/>
          </w:rPr>
          <w:t xml:space="preserve"> for the EHT-modulated fields</w:t>
        </w:r>
      </w:ins>
      <w:r w:rsidRPr="00B6205A">
        <w:rPr>
          <w:rFonts w:ascii="TimesNewRomanPSMT" w:eastAsia="TimesNewRomanPSMT" w:cs="TimesNewRomanPSMT"/>
          <w:color w:val="000000"/>
          <w:sz w:val="24"/>
          <w:szCs w:val="24"/>
        </w:rPr>
        <w:t xml:space="preserve">. </w:t>
      </w:r>
      <w:ins w:id="32" w:author="Yan(msi) Zhang" w:date="2021-02-25T22:21:00Z">
        <w:r w:rsidR="005E64FD">
          <w:rPr>
            <w:rFonts w:ascii="TimesNewRomanPSMT" w:eastAsia="TimesNewRomanPSMT" w:cs="TimesNewRomanPSMT"/>
            <w:color w:val="000000"/>
            <w:sz w:val="24"/>
            <w:szCs w:val="24"/>
          </w:rPr>
          <w:t xml:space="preserve">For an 80MHz </w:t>
        </w:r>
        <w:proofErr w:type="spellStart"/>
        <w:r w:rsidR="005E64FD">
          <w:rPr>
            <w:rFonts w:ascii="TimesNewRomanPSMT" w:eastAsia="TimesNewRomanPSMT" w:cs="TimesNewRomanPSMT"/>
            <w:color w:val="000000"/>
            <w:sz w:val="24"/>
            <w:szCs w:val="24"/>
          </w:rPr>
          <w:t>nonpunctured</w:t>
        </w:r>
        <w:proofErr w:type="spellEnd"/>
        <w:r w:rsidR="005E64FD">
          <w:rPr>
            <w:rFonts w:ascii="TimesNewRomanPSMT" w:eastAsia="TimesNewRomanPSMT" w:cs="TimesNewRomanPSMT"/>
            <w:color w:val="000000"/>
            <w:sz w:val="24"/>
            <w:szCs w:val="24"/>
          </w:rPr>
          <w:t xml:space="preserve"> non-OFDMA EHT PPDU, </w:t>
        </w:r>
      </w:ins>
      <w:del w:id="33" w:author="Yan(msi) Zhang" w:date="2021-02-25T22:21:00Z">
        <w:r w:rsidRPr="00B6205A" w:rsidDel="005E64FD">
          <w:rPr>
            <w:rFonts w:ascii="TimesNewRomanPSMT" w:eastAsia="TimesNewRomanPSMT" w:cs="TimesNewRomanPSMT"/>
            <w:color w:val="000000"/>
            <w:sz w:val="24"/>
            <w:szCs w:val="24"/>
          </w:rPr>
          <w:delText>T</w:delText>
        </w:r>
      </w:del>
      <w:ins w:id="34" w:author="Yan(msi) Zhang" w:date="2021-02-25T22:21:00Z">
        <w:r w:rsidR="005E64FD">
          <w:rPr>
            <w:rFonts w:ascii="TimesNewRomanPSMT" w:eastAsia="TimesNewRomanPSMT" w:cs="TimesNewRomanPSMT"/>
            <w:color w:val="000000"/>
            <w:sz w:val="24"/>
            <w:szCs w:val="24"/>
          </w:rPr>
          <w:t>t</w:t>
        </w:r>
      </w:ins>
      <w:r w:rsidRPr="00B6205A">
        <w:rPr>
          <w:rFonts w:ascii="TimesNewRomanPSMT" w:eastAsia="TimesNewRomanPSMT" w:cs="TimesNewRomanPSMT"/>
          <w:color w:val="000000"/>
          <w:sz w:val="24"/>
          <w:szCs w:val="24"/>
        </w:rPr>
        <w:t>he signal</w:t>
      </w:r>
      <w:r w:rsidR="00B6205A">
        <w:rPr>
          <w:rFonts w:ascii="TimesNewRomanPSMT" w:eastAsia="TimesNewRomanPSMT" w:cs="TimesNewRomanPSMT"/>
          <w:color w:val="000000"/>
          <w:sz w:val="24"/>
          <w:szCs w:val="24"/>
        </w:rPr>
        <w:t xml:space="preserve"> </w:t>
      </w:r>
      <w:ins w:id="35" w:author="Yan(msi) Zhang" w:date="2021-02-17T10:14:00Z">
        <w:r w:rsidR="000D1E6C">
          <w:rPr>
            <w:rFonts w:ascii="TimesNewRomanPSMT" w:eastAsia="TimesNewRomanPSMT" w:cs="TimesNewRomanPSMT"/>
            <w:color w:val="000000"/>
            <w:sz w:val="24"/>
            <w:szCs w:val="24"/>
          </w:rPr>
          <w:t>of each EHT-modulated field</w:t>
        </w:r>
        <w:r w:rsidR="000D1E6C" w:rsidRPr="00B6205A">
          <w:rPr>
            <w:rFonts w:ascii="TimesNewRomanPSMT" w:eastAsia="TimesNewRomanPSMT" w:cs="TimesNewRomanPSMT"/>
            <w:color w:val="000000"/>
            <w:sz w:val="24"/>
            <w:szCs w:val="24"/>
          </w:rPr>
          <w:t xml:space="preserve"> </w:t>
        </w:r>
      </w:ins>
      <w:r w:rsidRPr="00B6205A">
        <w:rPr>
          <w:rFonts w:ascii="TimesNewRomanPSMT" w:eastAsia="TimesNewRomanPSMT" w:cs="TimesNewRomanPSMT"/>
          <w:color w:val="000000"/>
          <w:sz w:val="24"/>
          <w:szCs w:val="24"/>
        </w:rPr>
        <w:t xml:space="preserve">is transmitted on subcarriers </w:t>
      </w:r>
      <w:r w:rsidRPr="00B6205A">
        <w:rPr>
          <w:rFonts w:ascii="TimesNewRomanPSMT" w:cs="TimesNewRomanPSMT" w:hint="eastAsia"/>
          <w:color w:val="000000"/>
          <w:sz w:val="24"/>
          <w:szCs w:val="24"/>
        </w:rPr>
        <w:t>-</w:t>
      </w:r>
      <w:r w:rsidRPr="00B6205A">
        <w:rPr>
          <w:rFonts w:ascii="TimesNewRomanPSMT" w:eastAsia="TimesNewRomanPSMT" w:cs="TimesNewRomanPSMT"/>
          <w:color w:val="000000"/>
          <w:sz w:val="24"/>
          <w:szCs w:val="24"/>
        </w:rPr>
        <w:t xml:space="preserve">500 to </w:t>
      </w:r>
      <w:r w:rsidRPr="00B6205A">
        <w:rPr>
          <w:rFonts w:ascii="TimesNewRomanPSMT" w:cs="TimesNewRomanPSMT" w:hint="eastAsia"/>
          <w:color w:val="000000"/>
          <w:sz w:val="24"/>
          <w:szCs w:val="24"/>
        </w:rPr>
        <w:t>-</w:t>
      </w:r>
      <w:r w:rsidRPr="00B6205A">
        <w:rPr>
          <w:rFonts w:ascii="TimesNewRomanPSMT" w:eastAsia="TimesNewRomanPSMT" w:cs="TimesNewRomanPSMT"/>
          <w:color w:val="000000"/>
          <w:sz w:val="24"/>
          <w:szCs w:val="24"/>
        </w:rPr>
        <w:t xml:space="preserve">3 and 3 to 500, with 0 being the </w:t>
      </w:r>
      <w:proofErr w:type="spellStart"/>
      <w:r w:rsidRPr="00B6205A">
        <w:rPr>
          <w:rFonts w:ascii="TimesNewRomanPSMT" w:eastAsia="TimesNewRomanPSMT" w:cs="TimesNewRomanPSMT"/>
          <w:color w:val="000000"/>
          <w:sz w:val="24"/>
          <w:szCs w:val="24"/>
        </w:rPr>
        <w:t>center</w:t>
      </w:r>
      <w:proofErr w:type="spellEnd"/>
      <w:r w:rsidRPr="00B6205A">
        <w:rPr>
          <w:rFonts w:ascii="TimesNewRomanPSMT" w:eastAsia="TimesNewRomanPSMT" w:cs="TimesNewRomanPSMT"/>
          <w:color w:val="000000"/>
          <w:sz w:val="24"/>
          <w:szCs w:val="24"/>
        </w:rPr>
        <w:t xml:space="preserve"> subcarrier.</w:t>
      </w:r>
      <w:r w:rsidR="005E64FD">
        <w:rPr>
          <w:rFonts w:ascii="TimesNewRomanPSMT" w:eastAsia="TimesNewRomanPSMT" w:cs="TimesNewRomanPSMT"/>
          <w:color w:val="000000"/>
          <w:sz w:val="24"/>
          <w:szCs w:val="24"/>
        </w:rPr>
        <w:t xml:space="preserve"> </w:t>
      </w:r>
      <w:r w:rsidRPr="00B6205A">
        <w:rPr>
          <w:rFonts w:ascii="TimesNewRomanPSMT" w:eastAsia="TimesNewRomanPSMT" w:cs="TimesNewRomanPSMT"/>
          <w:color w:val="000000"/>
          <w:sz w:val="24"/>
          <w:szCs w:val="24"/>
        </w:rPr>
        <w:t xml:space="preserve">For an 80 MHz OFDMA EHT PPDU </w:t>
      </w:r>
      <w:ins w:id="36" w:author="Yan(msi) Zhang" w:date="2021-02-19T11:08:00Z">
        <w:r w:rsidR="0078402B">
          <w:rPr>
            <w:rFonts w:ascii="TimesNewRomanPSMT" w:eastAsia="TimesNewRomanPSMT" w:cs="TimesNewRomanPSMT"/>
            <w:color w:val="000000"/>
            <w:sz w:val="24"/>
            <w:szCs w:val="24"/>
          </w:rPr>
          <w:t xml:space="preserve">or </w:t>
        </w:r>
      </w:ins>
      <w:ins w:id="37" w:author="Yan(msi) Zhang" w:date="2021-02-19T11:09:00Z">
        <w:r w:rsidR="002344BA">
          <w:rPr>
            <w:rFonts w:ascii="TimesNewRomanPSMT" w:eastAsia="TimesNewRomanPSMT" w:cs="TimesNewRomanPSMT"/>
            <w:color w:val="000000"/>
            <w:sz w:val="24"/>
            <w:szCs w:val="24"/>
          </w:rPr>
          <w:t xml:space="preserve">a </w:t>
        </w:r>
      </w:ins>
      <w:ins w:id="38" w:author="Yan(msi) Zhang" w:date="2021-02-19T11:08:00Z">
        <w:r w:rsidR="0078402B">
          <w:rPr>
            <w:rFonts w:ascii="TimesNewRomanPSMT" w:eastAsia="TimesNewRomanPSMT" w:cs="TimesNewRomanPSMT"/>
            <w:color w:val="000000"/>
            <w:sz w:val="24"/>
            <w:szCs w:val="24"/>
          </w:rPr>
          <w:t xml:space="preserve">punctured non-OFDMA EHT PPDU </w:t>
        </w:r>
      </w:ins>
      <w:r w:rsidRPr="00B6205A">
        <w:rPr>
          <w:rFonts w:ascii="TimesNewRomanPSMT" w:eastAsia="TimesNewRomanPSMT" w:cs="TimesNewRomanPSMT"/>
          <w:color w:val="000000"/>
          <w:sz w:val="24"/>
          <w:szCs w:val="24"/>
        </w:rPr>
        <w:t xml:space="preserve">transmission, </w:t>
      </w:r>
      <w:del w:id="39" w:author="Yan(msi) Zhang" w:date="2021-02-25T22:22:00Z">
        <w:r w:rsidRPr="00B6205A" w:rsidDel="008E4F33">
          <w:rPr>
            <w:rFonts w:ascii="TimesNewRomanPSMT" w:eastAsia="TimesNewRomanPSMT" w:cs="TimesNewRomanPSMT"/>
            <w:color w:val="000000"/>
            <w:sz w:val="24"/>
            <w:szCs w:val="24"/>
          </w:rPr>
          <w:delText>the 80 MHz is divided into 1024 subcarriers. T</w:delText>
        </w:r>
      </w:del>
      <w:ins w:id="40" w:author="Yan(msi) Zhang" w:date="2021-02-25T22:22:00Z">
        <w:r w:rsidR="008E4F33">
          <w:rPr>
            <w:rFonts w:ascii="TimesNewRomanPSMT" w:eastAsia="TimesNewRomanPSMT" w:cs="TimesNewRomanPSMT"/>
            <w:color w:val="000000"/>
            <w:sz w:val="24"/>
            <w:szCs w:val="24"/>
          </w:rPr>
          <w:t>t</w:t>
        </w:r>
      </w:ins>
      <w:r w:rsidRPr="00B6205A">
        <w:rPr>
          <w:rFonts w:ascii="TimesNewRomanPSMT" w:eastAsia="TimesNewRomanPSMT" w:cs="TimesNewRomanPSMT"/>
          <w:color w:val="000000"/>
          <w:sz w:val="24"/>
          <w:szCs w:val="24"/>
        </w:rPr>
        <w:t xml:space="preserve">he signal </w:t>
      </w:r>
      <w:ins w:id="41" w:author="Yan(msi) Zhang" w:date="2021-02-17T10:14:00Z">
        <w:r w:rsidR="000D1E6C">
          <w:rPr>
            <w:rFonts w:ascii="TimesNewRomanPSMT" w:eastAsia="TimesNewRomanPSMT" w:cs="TimesNewRomanPSMT"/>
            <w:color w:val="000000"/>
            <w:sz w:val="24"/>
            <w:szCs w:val="24"/>
          </w:rPr>
          <w:t>of each EHT-modulated field</w:t>
        </w:r>
        <w:r w:rsidR="000D1E6C" w:rsidRPr="00B6205A">
          <w:rPr>
            <w:rFonts w:ascii="TimesNewRomanPSMT" w:eastAsia="TimesNewRomanPSMT" w:cs="TimesNewRomanPSMT"/>
            <w:color w:val="000000"/>
            <w:sz w:val="24"/>
            <w:szCs w:val="24"/>
          </w:rPr>
          <w:t xml:space="preserve"> </w:t>
        </w:r>
      </w:ins>
      <w:r w:rsidRPr="00B6205A">
        <w:rPr>
          <w:rFonts w:ascii="TimesNewRomanPSMT" w:eastAsia="TimesNewRomanPSMT" w:cs="TimesNewRomanPSMT"/>
          <w:color w:val="000000"/>
          <w:sz w:val="24"/>
          <w:szCs w:val="24"/>
        </w:rPr>
        <w:t>is</w:t>
      </w:r>
      <w:r w:rsidR="00B6205A">
        <w:rPr>
          <w:rFonts w:ascii="TimesNewRomanPSMT" w:eastAsia="TimesNewRomanPSMT" w:cs="TimesNewRomanPSMT"/>
          <w:color w:val="000000"/>
          <w:sz w:val="24"/>
          <w:szCs w:val="24"/>
        </w:rPr>
        <w:t xml:space="preserve"> </w:t>
      </w:r>
      <w:r w:rsidRPr="00B6205A">
        <w:rPr>
          <w:rFonts w:ascii="TimesNewRomanPSMT" w:eastAsia="TimesNewRomanPSMT" w:cs="TimesNewRomanPSMT"/>
          <w:color w:val="000000"/>
          <w:sz w:val="24"/>
          <w:szCs w:val="24"/>
        </w:rPr>
        <w:t xml:space="preserve">transmitted on all or a subset of the subcarriers </w:t>
      </w:r>
      <w:r w:rsidRPr="00B6205A">
        <w:rPr>
          <w:rFonts w:ascii="TimesNewRomanPSMT" w:cs="TimesNewRomanPSMT" w:hint="eastAsia"/>
          <w:color w:val="000000"/>
          <w:sz w:val="24"/>
          <w:szCs w:val="24"/>
        </w:rPr>
        <w:t>-</w:t>
      </w:r>
      <w:r w:rsidRPr="00B6205A">
        <w:rPr>
          <w:rFonts w:ascii="TimesNewRomanPSMT" w:eastAsia="TimesNewRomanPSMT" w:cs="TimesNewRomanPSMT"/>
          <w:color w:val="000000"/>
          <w:sz w:val="24"/>
          <w:szCs w:val="24"/>
        </w:rPr>
        <w:t>500 to</w:t>
      </w:r>
      <w:r w:rsidRPr="00B6205A">
        <w:rPr>
          <w:rFonts w:ascii="TimesNewRomanPSMT" w:cs="TimesNewRomanPSMT" w:hint="eastAsia"/>
          <w:color w:val="000000"/>
          <w:sz w:val="24"/>
          <w:szCs w:val="24"/>
        </w:rPr>
        <w:t xml:space="preserve"> </w:t>
      </w:r>
      <w:r w:rsidRPr="00B6205A">
        <w:rPr>
          <w:rFonts w:ascii="TimesNewRomanPSMT" w:cs="TimesNewRomanPSMT"/>
          <w:color w:val="000000"/>
          <w:sz w:val="24"/>
          <w:szCs w:val="24"/>
        </w:rPr>
        <w:t>-259, -253 to -12</w:t>
      </w:r>
      <w:r w:rsidRPr="00B6205A">
        <w:rPr>
          <w:rFonts w:ascii="TimesNewRomanPSMT" w:eastAsia="TimesNewRomanPSMT" w:cs="TimesNewRomanPSMT"/>
          <w:color w:val="000000"/>
          <w:sz w:val="24"/>
          <w:szCs w:val="24"/>
        </w:rPr>
        <w:t xml:space="preserve">, 12 to 253, and 259 to 500, with 0 being the </w:t>
      </w:r>
      <w:proofErr w:type="spellStart"/>
      <w:r w:rsidRPr="00B6205A">
        <w:rPr>
          <w:rFonts w:ascii="TimesNewRomanPSMT" w:eastAsia="TimesNewRomanPSMT" w:cs="TimesNewRomanPSMT"/>
          <w:color w:val="000000"/>
          <w:sz w:val="24"/>
          <w:szCs w:val="24"/>
        </w:rPr>
        <w:t>center</w:t>
      </w:r>
      <w:proofErr w:type="spellEnd"/>
      <w:r w:rsidRPr="00B6205A">
        <w:rPr>
          <w:rFonts w:ascii="TimesNewRomanPSMT" w:eastAsia="TimesNewRomanPSMT" w:cs="TimesNewRomanPSMT"/>
          <w:color w:val="000000"/>
          <w:sz w:val="24"/>
          <w:szCs w:val="24"/>
        </w:rPr>
        <w:t xml:space="preserve"> subcarrier.</w:t>
      </w:r>
    </w:p>
    <w:p w14:paraId="231BE3A5" w14:textId="77777777" w:rsidR="0019570C" w:rsidRPr="00B6205A" w:rsidRDefault="0019570C" w:rsidP="0019570C">
      <w:pPr>
        <w:autoSpaceDE w:val="0"/>
        <w:autoSpaceDN w:val="0"/>
        <w:adjustRightInd w:val="0"/>
        <w:rPr>
          <w:rFonts w:ascii="TimesNewRomanPSMT" w:eastAsia="TimesNewRomanPSMT" w:cs="TimesNewRomanPSMT"/>
          <w:color w:val="000000"/>
          <w:sz w:val="24"/>
          <w:szCs w:val="24"/>
        </w:rPr>
      </w:pPr>
    </w:p>
    <w:p w14:paraId="7FF8E324" w14:textId="3DDD9593" w:rsidR="0019570C" w:rsidRPr="00B6205A" w:rsidRDefault="0019570C" w:rsidP="0019570C">
      <w:pPr>
        <w:autoSpaceDE w:val="0"/>
        <w:autoSpaceDN w:val="0"/>
        <w:adjustRightInd w:val="0"/>
        <w:rPr>
          <w:rFonts w:ascii="TimesNewRomanPSMT" w:eastAsia="TimesNewRomanPSMT" w:cs="TimesNewRomanPSMT"/>
          <w:sz w:val="24"/>
          <w:szCs w:val="24"/>
        </w:rPr>
      </w:pPr>
      <w:r w:rsidRPr="00B6205A">
        <w:rPr>
          <w:rFonts w:ascii="TimesNewRomanPSMT" w:eastAsia="TimesNewRomanPSMT" w:cs="TimesNewRomanPSMT"/>
          <w:sz w:val="24"/>
          <w:szCs w:val="24"/>
        </w:rPr>
        <w:t>For a 160 MHz EHT PPDU transmission</w:t>
      </w:r>
      <w:r w:rsidRPr="00B6205A">
        <w:rPr>
          <w:rStyle w:val="SC16323600"/>
          <w:color w:val="000000"/>
          <w:sz w:val="24"/>
          <w:szCs w:val="24"/>
        </w:rPr>
        <w:t>,</w:t>
      </w:r>
      <w:r w:rsidRPr="00B6205A">
        <w:rPr>
          <w:rFonts w:ascii="TimesNewRomanPSMT" w:eastAsia="TimesNewRomanPSMT" w:cs="TimesNewRomanPSMT"/>
          <w:sz w:val="24"/>
          <w:szCs w:val="24"/>
        </w:rPr>
        <w:t xml:space="preserve"> each half 80 MHz bandwidth is divided into 1024 subcarriers</w:t>
      </w:r>
      <w:ins w:id="42" w:author="Yan(msi) Zhang" w:date="2021-02-17T10:14:00Z">
        <w:r w:rsidR="008700FF">
          <w:rPr>
            <w:rFonts w:ascii="TimesNewRomanPSMT" w:eastAsia="TimesNewRomanPSMT" w:cs="TimesNewRomanPSMT"/>
            <w:sz w:val="24"/>
            <w:szCs w:val="24"/>
          </w:rPr>
          <w:t xml:space="preserve"> </w:t>
        </w:r>
        <w:r w:rsidR="008700FF">
          <w:rPr>
            <w:rFonts w:ascii="TimesNewRomanPSMT" w:eastAsia="TimesNewRomanPSMT" w:cs="TimesNewRomanPSMT"/>
            <w:color w:val="000000"/>
            <w:sz w:val="24"/>
            <w:szCs w:val="24"/>
          </w:rPr>
          <w:t>for the EHT-modulated fields</w:t>
        </w:r>
      </w:ins>
      <w:r w:rsidRPr="00B6205A">
        <w:rPr>
          <w:rFonts w:ascii="TimesNewRomanPSMT" w:eastAsia="TimesNewRomanPSMT" w:cs="TimesNewRomanPSMT"/>
          <w:sz w:val="24"/>
          <w:szCs w:val="24"/>
        </w:rPr>
        <w:t xml:space="preserve">, and the subcarriers on which the signal is transmitted in each 80 MHz bandwidth is identical to an 80 MHz EHT PPDU transmission, depending on </w:t>
      </w:r>
      <w:ins w:id="43" w:author="Yan(msi) Zhang" w:date="2021-02-25T22:26:00Z">
        <w:r w:rsidR="00E55ED7">
          <w:rPr>
            <w:rFonts w:ascii="TimesNewRomanPSMT" w:eastAsia="TimesNewRomanPSMT" w:cs="TimesNewRomanPSMT"/>
            <w:sz w:val="24"/>
            <w:szCs w:val="24"/>
          </w:rPr>
          <w:t xml:space="preserve">whether it is </w:t>
        </w:r>
      </w:ins>
      <w:proofErr w:type="spellStart"/>
      <w:ins w:id="44" w:author="Yan(msi) Zhang" w:date="2021-02-19T11:13:00Z">
        <w:r w:rsidR="002344BA">
          <w:rPr>
            <w:rFonts w:ascii="TimesNewRomanPSMT" w:eastAsia="TimesNewRomanPSMT" w:cs="TimesNewRomanPSMT"/>
            <w:sz w:val="24"/>
            <w:szCs w:val="24"/>
          </w:rPr>
          <w:t>nonpunctured</w:t>
        </w:r>
        <w:proofErr w:type="spellEnd"/>
        <w:r w:rsidR="002344BA">
          <w:rPr>
            <w:rFonts w:ascii="TimesNewRomanPSMT" w:eastAsia="TimesNewRomanPSMT" w:cs="TimesNewRomanPSMT"/>
            <w:sz w:val="24"/>
            <w:szCs w:val="24"/>
          </w:rPr>
          <w:t xml:space="preserve"> </w:t>
        </w:r>
      </w:ins>
      <w:r w:rsidRPr="00B6205A">
        <w:rPr>
          <w:rFonts w:ascii="TimesNewRomanPSMT" w:eastAsia="TimesNewRomanPSMT" w:cs="TimesNewRomanPSMT"/>
          <w:sz w:val="24"/>
          <w:szCs w:val="24"/>
        </w:rPr>
        <w:t>non-OFDMA</w:t>
      </w:r>
      <w:ins w:id="45" w:author="Yan(msi) Zhang" w:date="2021-02-19T11:13:00Z">
        <w:r w:rsidR="002344BA">
          <w:rPr>
            <w:rFonts w:ascii="TimesNewRomanPSMT" w:eastAsia="TimesNewRomanPSMT" w:cs="TimesNewRomanPSMT"/>
            <w:sz w:val="24"/>
            <w:szCs w:val="24"/>
          </w:rPr>
          <w:t>, punctured non-OFDMA</w:t>
        </w:r>
      </w:ins>
      <w:r w:rsidRPr="00B6205A">
        <w:rPr>
          <w:rFonts w:ascii="TimesNewRomanPSMT" w:eastAsia="TimesNewRomanPSMT" w:cs="TimesNewRomanPSMT"/>
          <w:sz w:val="24"/>
          <w:szCs w:val="24"/>
        </w:rPr>
        <w:t xml:space="preserve"> or OFDMA transmission within the corresponding 80 </w:t>
      </w:r>
      <w:proofErr w:type="spellStart"/>
      <w:r w:rsidRPr="00B6205A">
        <w:rPr>
          <w:rFonts w:ascii="TimesNewRomanPSMT" w:eastAsia="TimesNewRomanPSMT" w:cs="TimesNewRomanPSMT"/>
          <w:sz w:val="24"/>
          <w:szCs w:val="24"/>
        </w:rPr>
        <w:t>MHz.</w:t>
      </w:r>
      <w:proofErr w:type="spellEnd"/>
    </w:p>
    <w:p w14:paraId="0A2ED0BF" w14:textId="77777777" w:rsidR="0019570C" w:rsidRPr="00B6205A" w:rsidRDefault="0019570C" w:rsidP="0019570C">
      <w:pPr>
        <w:autoSpaceDE w:val="0"/>
        <w:autoSpaceDN w:val="0"/>
        <w:adjustRightInd w:val="0"/>
        <w:rPr>
          <w:rFonts w:ascii="TimesNewRomanPSMT" w:eastAsia="TimesNewRomanPSMT" w:cs="TimesNewRomanPSMT"/>
          <w:sz w:val="24"/>
          <w:szCs w:val="24"/>
        </w:rPr>
      </w:pPr>
    </w:p>
    <w:p w14:paraId="589FD61D" w14:textId="1E2B5937" w:rsidR="0019570C" w:rsidRPr="00B6205A" w:rsidRDefault="0019570C" w:rsidP="0019570C">
      <w:pPr>
        <w:autoSpaceDE w:val="0"/>
        <w:autoSpaceDN w:val="0"/>
        <w:adjustRightInd w:val="0"/>
        <w:rPr>
          <w:rFonts w:ascii="TimesNewRomanPSMT" w:eastAsia="TimesNewRomanPSMT" w:cs="TimesNewRomanPSMT"/>
          <w:sz w:val="24"/>
          <w:szCs w:val="24"/>
        </w:rPr>
      </w:pPr>
      <w:r w:rsidRPr="00B6205A">
        <w:rPr>
          <w:rFonts w:ascii="TimesNewRomanPSMT" w:eastAsia="TimesNewRomanPSMT" w:cs="TimesNewRomanPSMT"/>
          <w:sz w:val="24"/>
          <w:szCs w:val="24"/>
        </w:rPr>
        <w:t>For a 320 MHz EHT PPDU transmission, each half 160 MHz bandwidth is divided into 2048 subcarriers</w:t>
      </w:r>
      <w:ins w:id="46" w:author="Yan(msi) Zhang" w:date="2021-02-17T10:14:00Z">
        <w:r w:rsidR="008700FF">
          <w:rPr>
            <w:rFonts w:ascii="TimesNewRomanPSMT" w:eastAsia="TimesNewRomanPSMT" w:cs="TimesNewRomanPSMT"/>
            <w:sz w:val="24"/>
            <w:szCs w:val="24"/>
          </w:rPr>
          <w:t xml:space="preserve"> </w:t>
        </w:r>
        <w:r w:rsidR="008700FF">
          <w:rPr>
            <w:rFonts w:ascii="TimesNewRomanPSMT" w:eastAsia="TimesNewRomanPSMT" w:cs="TimesNewRomanPSMT"/>
            <w:color w:val="000000"/>
            <w:sz w:val="24"/>
            <w:szCs w:val="24"/>
          </w:rPr>
          <w:t>for the EHT-modulated fields</w:t>
        </w:r>
      </w:ins>
      <w:r w:rsidRPr="00B6205A">
        <w:rPr>
          <w:rFonts w:ascii="TimesNewRomanPSMT" w:eastAsia="TimesNewRomanPSMT" w:cs="TimesNewRomanPSMT"/>
          <w:sz w:val="24"/>
          <w:szCs w:val="24"/>
        </w:rPr>
        <w:t xml:space="preserve">, and the subcarriers on which the signal is transmitted in each 160 MHz bandwidth is identical to an 160 MHz EHT PPDU transmission, depending on </w:t>
      </w:r>
      <w:ins w:id="47" w:author="Yan(msi) Zhang" w:date="2021-02-25T22:26:00Z">
        <w:r w:rsidR="00E55ED7">
          <w:rPr>
            <w:rFonts w:ascii="TimesNewRomanPSMT" w:eastAsia="TimesNewRomanPSMT" w:cs="TimesNewRomanPSMT"/>
            <w:sz w:val="24"/>
            <w:szCs w:val="24"/>
          </w:rPr>
          <w:t>whe</w:t>
        </w:r>
      </w:ins>
      <w:ins w:id="48" w:author="Yan(msi) Zhang" w:date="2021-02-25T22:27:00Z">
        <w:r w:rsidR="00E55ED7">
          <w:rPr>
            <w:rFonts w:ascii="TimesNewRomanPSMT" w:eastAsia="TimesNewRomanPSMT" w:cs="TimesNewRomanPSMT"/>
            <w:sz w:val="24"/>
            <w:szCs w:val="24"/>
          </w:rPr>
          <w:t xml:space="preserve">ther it is </w:t>
        </w:r>
      </w:ins>
      <w:proofErr w:type="spellStart"/>
      <w:ins w:id="49" w:author="Yan(msi) Zhang" w:date="2021-02-19T11:14:00Z">
        <w:r w:rsidR="002344BA">
          <w:rPr>
            <w:rFonts w:ascii="TimesNewRomanPSMT" w:eastAsia="TimesNewRomanPSMT" w:cs="TimesNewRomanPSMT"/>
            <w:sz w:val="24"/>
            <w:szCs w:val="24"/>
          </w:rPr>
          <w:t>nonpunctured</w:t>
        </w:r>
        <w:proofErr w:type="spellEnd"/>
        <w:r w:rsidR="002344BA">
          <w:rPr>
            <w:rFonts w:ascii="TimesNewRomanPSMT" w:eastAsia="TimesNewRomanPSMT" w:cs="TimesNewRomanPSMT"/>
            <w:sz w:val="24"/>
            <w:szCs w:val="24"/>
          </w:rPr>
          <w:t xml:space="preserve"> </w:t>
        </w:r>
      </w:ins>
      <w:r w:rsidRPr="00B6205A">
        <w:rPr>
          <w:rFonts w:ascii="TimesNewRomanPSMT" w:eastAsia="TimesNewRomanPSMT" w:cs="TimesNewRomanPSMT"/>
          <w:sz w:val="24"/>
          <w:szCs w:val="24"/>
        </w:rPr>
        <w:t>non-OFDMA</w:t>
      </w:r>
      <w:ins w:id="50" w:author="Yan(msi) Zhang" w:date="2021-02-19T11:14:00Z">
        <w:r w:rsidR="002344BA">
          <w:rPr>
            <w:rFonts w:ascii="TimesNewRomanPSMT" w:eastAsia="TimesNewRomanPSMT" w:cs="TimesNewRomanPSMT"/>
            <w:sz w:val="24"/>
            <w:szCs w:val="24"/>
          </w:rPr>
          <w:t>, punctured non-OFDMA</w:t>
        </w:r>
      </w:ins>
      <w:r w:rsidRPr="00B6205A">
        <w:rPr>
          <w:rFonts w:ascii="TimesNewRomanPSMT" w:eastAsia="TimesNewRomanPSMT" w:cs="TimesNewRomanPSMT"/>
          <w:sz w:val="24"/>
          <w:szCs w:val="24"/>
        </w:rPr>
        <w:t xml:space="preserve"> or OFDMA transmission within the corresponding 160 </w:t>
      </w:r>
      <w:proofErr w:type="spellStart"/>
      <w:r w:rsidRPr="00B6205A">
        <w:rPr>
          <w:rFonts w:ascii="TimesNewRomanPSMT" w:eastAsia="TimesNewRomanPSMT" w:cs="TimesNewRomanPSMT"/>
          <w:sz w:val="24"/>
          <w:szCs w:val="24"/>
        </w:rPr>
        <w:t>MHz.</w:t>
      </w:r>
      <w:proofErr w:type="spellEnd"/>
    </w:p>
    <w:p w14:paraId="7697864F" w14:textId="06E5F3AD" w:rsidR="00EC2814" w:rsidRPr="00B6205A" w:rsidRDefault="00EC2814" w:rsidP="00EC2814">
      <w:pPr>
        <w:autoSpaceDE w:val="0"/>
        <w:autoSpaceDN w:val="0"/>
        <w:adjustRightInd w:val="0"/>
        <w:rPr>
          <w:sz w:val="24"/>
          <w:szCs w:val="24"/>
          <w:lang w:eastAsia="zh-CN"/>
        </w:rPr>
      </w:pPr>
    </w:p>
    <w:p w14:paraId="615EB768" w14:textId="77777777" w:rsidR="007166B4" w:rsidRDefault="007166B4" w:rsidP="00A831CA">
      <w:pPr>
        <w:autoSpaceDE w:val="0"/>
        <w:autoSpaceDN w:val="0"/>
        <w:adjustRightInd w:val="0"/>
        <w:rPr>
          <w:lang w:eastAsia="zh-CN"/>
        </w:rPr>
      </w:pPr>
    </w:p>
    <w:tbl>
      <w:tblPr>
        <w:tblW w:w="996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7"/>
        <w:gridCol w:w="900"/>
        <w:gridCol w:w="990"/>
        <w:gridCol w:w="2430"/>
        <w:gridCol w:w="1980"/>
        <w:gridCol w:w="2790"/>
      </w:tblGrid>
      <w:tr w:rsidR="004F7178" w:rsidRPr="00FA777D" w14:paraId="5501D9D7" w14:textId="77777777" w:rsidTr="004F7178">
        <w:tc>
          <w:tcPr>
            <w:tcW w:w="877" w:type="dxa"/>
          </w:tcPr>
          <w:p w14:paraId="69C361E4" w14:textId="47004902" w:rsidR="004F7178" w:rsidRDefault="004F7178" w:rsidP="00E96FDB">
            <w:pPr>
              <w:rPr>
                <w:rFonts w:ascii="Calibri" w:hAnsi="Calibri"/>
                <w:szCs w:val="22"/>
              </w:rPr>
            </w:pPr>
            <w:r>
              <w:rPr>
                <w:rFonts w:ascii="Calibri" w:hAnsi="Calibri"/>
                <w:szCs w:val="22"/>
              </w:rPr>
              <w:t>1331</w:t>
            </w:r>
          </w:p>
        </w:tc>
        <w:tc>
          <w:tcPr>
            <w:tcW w:w="900" w:type="dxa"/>
          </w:tcPr>
          <w:p w14:paraId="21B10270" w14:textId="3944E563" w:rsidR="004F7178" w:rsidRDefault="004F7178" w:rsidP="00E96FDB">
            <w:pPr>
              <w:rPr>
                <w:rFonts w:ascii="Calibri" w:hAnsi="Calibri"/>
                <w:szCs w:val="22"/>
              </w:rPr>
            </w:pPr>
            <w:r>
              <w:rPr>
                <w:rFonts w:ascii="Calibri" w:hAnsi="Calibri"/>
                <w:szCs w:val="22"/>
              </w:rPr>
              <w:t>36.3.10.3</w:t>
            </w:r>
          </w:p>
        </w:tc>
        <w:tc>
          <w:tcPr>
            <w:tcW w:w="990" w:type="dxa"/>
          </w:tcPr>
          <w:p w14:paraId="1EB73BA3" w14:textId="15F147EB" w:rsidR="004F7178" w:rsidRDefault="00F24001" w:rsidP="00E96FDB">
            <w:pPr>
              <w:rPr>
                <w:rFonts w:ascii="Calibri" w:hAnsi="Calibri"/>
                <w:szCs w:val="22"/>
              </w:rPr>
            </w:pPr>
            <w:r>
              <w:rPr>
                <w:rFonts w:ascii="Calibri" w:hAnsi="Calibri"/>
                <w:szCs w:val="22"/>
              </w:rPr>
              <w:t>217.</w:t>
            </w:r>
            <w:r w:rsidR="00E52772">
              <w:rPr>
                <w:rFonts w:ascii="Calibri" w:hAnsi="Calibri"/>
                <w:szCs w:val="22"/>
              </w:rPr>
              <w:t>24</w:t>
            </w:r>
          </w:p>
        </w:tc>
        <w:tc>
          <w:tcPr>
            <w:tcW w:w="2430" w:type="dxa"/>
          </w:tcPr>
          <w:p w14:paraId="7677917C" w14:textId="5B13C584" w:rsidR="004F7178" w:rsidRPr="00D27575" w:rsidRDefault="006517E4" w:rsidP="00E96FDB">
            <w:pPr>
              <w:rPr>
                <w:rFonts w:ascii="Calibri" w:hAnsi="Calibri" w:cs="Arial"/>
                <w:sz w:val="24"/>
                <w:lang w:val="en-US" w:eastAsia="zh-CN"/>
              </w:rPr>
            </w:pPr>
            <w:r w:rsidRPr="006517E4">
              <w:rPr>
                <w:rFonts w:ascii="Calibri" w:hAnsi="Calibri" w:cs="Arial"/>
                <w:sz w:val="24"/>
                <w:lang w:val="en-US" w:eastAsia="zh-CN"/>
              </w:rPr>
              <w:t>"dot11CurrentStartingFactor" is not defined in the 11be, 11ax or 11md drafts</w:t>
            </w:r>
          </w:p>
        </w:tc>
        <w:tc>
          <w:tcPr>
            <w:tcW w:w="1980" w:type="dxa"/>
          </w:tcPr>
          <w:p w14:paraId="1B99E5C6" w14:textId="77777777" w:rsidR="006517E4" w:rsidRDefault="006517E4" w:rsidP="006517E4">
            <w:pPr>
              <w:rPr>
                <w:rFonts w:ascii="Arial" w:hAnsi="Arial" w:cs="Arial"/>
                <w:sz w:val="20"/>
                <w:lang w:val="en-US"/>
              </w:rPr>
            </w:pPr>
            <w:r>
              <w:rPr>
                <w:rFonts w:ascii="Arial" w:hAnsi="Arial" w:cs="Arial"/>
                <w:sz w:val="20"/>
              </w:rPr>
              <w:t>Change to "dot11ChannelStartingFactor"</w:t>
            </w:r>
          </w:p>
          <w:p w14:paraId="641547DE" w14:textId="21229860" w:rsidR="004F7178" w:rsidRPr="00BB7152" w:rsidRDefault="004F7178" w:rsidP="00E96FDB">
            <w:pPr>
              <w:rPr>
                <w:rFonts w:ascii="Arial" w:hAnsi="Arial" w:cs="Arial"/>
                <w:sz w:val="20"/>
                <w:lang w:val="en-US" w:eastAsia="zh-CN"/>
              </w:rPr>
            </w:pPr>
            <w:r w:rsidRPr="00767E31">
              <w:rPr>
                <w:rFonts w:ascii="Arial" w:hAnsi="Arial" w:cs="Arial"/>
                <w:sz w:val="20"/>
                <w:lang w:val="en-US" w:eastAsia="zh-CN"/>
              </w:rPr>
              <w:t>.</w:t>
            </w:r>
          </w:p>
        </w:tc>
        <w:tc>
          <w:tcPr>
            <w:tcW w:w="2790" w:type="dxa"/>
          </w:tcPr>
          <w:p w14:paraId="1F72F960" w14:textId="416D4D70" w:rsidR="004F7178" w:rsidRDefault="00A91B71" w:rsidP="00E96FDB">
            <w:pPr>
              <w:rPr>
                <w:rFonts w:ascii="Calibri" w:hAnsi="Calibri" w:cs="Arial"/>
                <w:b/>
                <w:szCs w:val="22"/>
                <w:lang w:eastAsia="zh-CN"/>
              </w:rPr>
            </w:pPr>
            <w:r>
              <w:rPr>
                <w:rFonts w:ascii="Calibri" w:hAnsi="Calibri" w:cs="Arial"/>
                <w:b/>
                <w:szCs w:val="22"/>
                <w:lang w:eastAsia="zh-CN"/>
              </w:rPr>
              <w:t>Accepted</w:t>
            </w:r>
            <w:r w:rsidR="004F7178">
              <w:rPr>
                <w:rFonts w:ascii="Calibri" w:hAnsi="Calibri" w:cs="Arial"/>
                <w:b/>
                <w:szCs w:val="22"/>
                <w:lang w:eastAsia="zh-CN"/>
              </w:rPr>
              <w:t>.</w:t>
            </w:r>
          </w:p>
          <w:p w14:paraId="1940A6EB" w14:textId="77777777" w:rsidR="00BE3460" w:rsidRDefault="00BE3460" w:rsidP="00E96FDB">
            <w:pPr>
              <w:rPr>
                <w:rFonts w:ascii="Calibri" w:hAnsi="Calibri" w:cs="Arial"/>
                <w:b/>
                <w:szCs w:val="22"/>
                <w:lang w:eastAsia="zh-CN"/>
              </w:rPr>
            </w:pPr>
          </w:p>
          <w:p w14:paraId="18D596AB" w14:textId="27112B99" w:rsidR="004F7178" w:rsidRPr="00FA777D" w:rsidRDefault="00BE3460" w:rsidP="00E96FDB">
            <w:pPr>
              <w:rPr>
                <w:rFonts w:ascii="Calibri" w:hAnsi="Calibri" w:cs="Arial"/>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2" w:history="1">
              <w:r w:rsidR="00300EE6" w:rsidRPr="00545C3E">
                <w:rPr>
                  <w:rStyle w:val="Hyperlink"/>
                  <w:rFonts w:ascii="Arial" w:hAnsi="Arial" w:cs="Arial"/>
                  <w:szCs w:val="18"/>
                  <w:lang w:eastAsia="ko-KR"/>
                </w:rPr>
                <w:t>https://mentor.ieee.org/802.11/dcn/21/11-21-0323-00-00be-comment-resolution</w:t>
              </w:r>
              <w:r w:rsidR="00300EE6">
                <w:rPr>
                  <w:rStyle w:val="Hyperlink"/>
                  <w:rFonts w:ascii="Arial" w:hAnsi="Arial" w:cs="Arial"/>
                  <w:szCs w:val="18"/>
                  <w:lang w:eastAsia="ko-KR"/>
                </w:rPr>
                <w:t>s</w:t>
              </w:r>
              <w:r w:rsidR="00300EE6" w:rsidRPr="00545C3E">
                <w:rPr>
                  <w:rStyle w:val="Hyperlink"/>
                  <w:rFonts w:ascii="Arial" w:hAnsi="Arial" w:cs="Arial"/>
                  <w:szCs w:val="18"/>
                  <w:lang w:eastAsia="ko-KR"/>
                </w:rPr>
                <w:t>-for-</w:t>
              </w:r>
              <w:r w:rsidR="00300EE6">
                <w:rPr>
                  <w:rStyle w:val="Hyperlink"/>
                  <w:rFonts w:ascii="Arial" w:hAnsi="Arial" w:cs="Arial"/>
                  <w:szCs w:val="18"/>
                  <w:lang w:eastAsia="ko-KR"/>
                </w:rPr>
                <w:t>clause-36-3-10-</w:t>
              </w:r>
              <w:r w:rsidR="00300EE6" w:rsidRPr="00545C3E">
                <w:rPr>
                  <w:rStyle w:val="Hyperlink"/>
                  <w:rFonts w:ascii="Arial" w:hAnsi="Arial" w:cs="Arial"/>
                  <w:szCs w:val="18"/>
                  <w:lang w:eastAsia="ko-KR"/>
                </w:rPr>
                <w:t>mathematical-description-of-signals.docx</w:t>
              </w:r>
            </w:hyperlink>
            <w:r w:rsidR="00300EE6">
              <w:rPr>
                <w:rFonts w:ascii="Arial" w:hAnsi="Arial" w:cs="Arial"/>
                <w:sz w:val="20"/>
                <w:lang w:val="en-US" w:eastAsia="zh-CN"/>
              </w:rPr>
              <w:t>.</w:t>
            </w:r>
          </w:p>
        </w:tc>
      </w:tr>
    </w:tbl>
    <w:p w14:paraId="430EDE07" w14:textId="77777777" w:rsidR="00A831CA" w:rsidRDefault="00A831CA" w:rsidP="00A831CA">
      <w:pPr>
        <w:autoSpaceDE w:val="0"/>
        <w:autoSpaceDN w:val="0"/>
        <w:adjustRightInd w:val="0"/>
        <w:rPr>
          <w:sz w:val="24"/>
          <w:szCs w:val="24"/>
          <w:highlight w:val="yellow"/>
          <w:lang w:eastAsia="zh-CN"/>
        </w:rPr>
      </w:pPr>
    </w:p>
    <w:p w14:paraId="26B4612E" w14:textId="657AB901" w:rsidR="00A831CA" w:rsidRPr="00203859" w:rsidRDefault="003B7FDD" w:rsidP="00A831CA">
      <w:pPr>
        <w:autoSpaceDE w:val="0"/>
        <w:autoSpaceDN w:val="0"/>
        <w:adjustRightInd w:val="0"/>
        <w:rPr>
          <w:sz w:val="24"/>
          <w:szCs w:val="24"/>
          <w:highlight w:val="yellow"/>
        </w:rPr>
      </w:pPr>
      <w:r>
        <w:rPr>
          <w:sz w:val="24"/>
          <w:szCs w:val="24"/>
          <w:highlight w:val="yellow"/>
          <w:lang w:eastAsia="zh-CN"/>
        </w:rPr>
        <w:t>be</w:t>
      </w:r>
      <w:r w:rsidR="00A831CA" w:rsidRPr="00271A96">
        <w:rPr>
          <w:sz w:val="24"/>
          <w:szCs w:val="24"/>
          <w:highlight w:val="yellow"/>
          <w:lang w:eastAsia="zh-CN"/>
        </w:rPr>
        <w:t xml:space="preserve"> </w:t>
      </w:r>
      <w:r w:rsidR="00A831CA" w:rsidRPr="00271A96">
        <w:rPr>
          <w:sz w:val="24"/>
          <w:szCs w:val="24"/>
          <w:highlight w:val="yellow"/>
        </w:rPr>
        <w:t>editor: please make the chang</w:t>
      </w:r>
      <w:r w:rsidR="00A831CA">
        <w:rPr>
          <w:sz w:val="24"/>
          <w:szCs w:val="24"/>
          <w:highlight w:val="yellow"/>
        </w:rPr>
        <w:t>es</w:t>
      </w:r>
      <w:r w:rsidR="00A831CA" w:rsidRPr="00271A96">
        <w:rPr>
          <w:sz w:val="24"/>
          <w:szCs w:val="24"/>
          <w:highlight w:val="yellow"/>
        </w:rPr>
        <w:t xml:space="preserve"> in </w:t>
      </w:r>
      <w:r w:rsidR="00201C12">
        <w:rPr>
          <w:sz w:val="24"/>
          <w:szCs w:val="24"/>
          <w:highlight w:val="yellow"/>
        </w:rPr>
        <w:t>D</w:t>
      </w:r>
      <w:r w:rsidR="00D47A71">
        <w:rPr>
          <w:sz w:val="24"/>
          <w:szCs w:val="24"/>
          <w:highlight w:val="yellow"/>
        </w:rPr>
        <w:t>0</w:t>
      </w:r>
      <w:r w:rsidR="00201C12">
        <w:rPr>
          <w:sz w:val="24"/>
          <w:szCs w:val="24"/>
          <w:highlight w:val="yellow"/>
        </w:rPr>
        <w:t>.3</w:t>
      </w:r>
      <w:r w:rsidR="00A831CA">
        <w:rPr>
          <w:sz w:val="24"/>
          <w:szCs w:val="24"/>
          <w:highlight w:val="yellow"/>
        </w:rPr>
        <w:t xml:space="preserve"> </w:t>
      </w:r>
      <w:r w:rsidR="00A831CA" w:rsidRPr="00271A96">
        <w:rPr>
          <w:i/>
          <w:sz w:val="24"/>
          <w:szCs w:val="24"/>
          <w:highlight w:val="yellow"/>
        </w:rPr>
        <w:t xml:space="preserve">Clause </w:t>
      </w:r>
      <w:r w:rsidR="00D47A71">
        <w:rPr>
          <w:i/>
          <w:sz w:val="24"/>
          <w:szCs w:val="24"/>
          <w:highlight w:val="yellow"/>
          <w:lang w:eastAsia="zh-CN"/>
        </w:rPr>
        <w:t>36</w:t>
      </w:r>
      <w:r w:rsidR="00A831CA" w:rsidRPr="00271A96">
        <w:rPr>
          <w:i/>
          <w:sz w:val="24"/>
          <w:szCs w:val="24"/>
          <w:highlight w:val="yellow"/>
          <w:lang w:eastAsia="zh-CN"/>
        </w:rPr>
        <w:t>.3.</w:t>
      </w:r>
      <w:r w:rsidR="00A831CA">
        <w:rPr>
          <w:i/>
          <w:sz w:val="24"/>
          <w:szCs w:val="24"/>
          <w:highlight w:val="yellow"/>
        </w:rPr>
        <w:t>1</w:t>
      </w:r>
      <w:r w:rsidR="00D47A71">
        <w:rPr>
          <w:i/>
          <w:sz w:val="24"/>
          <w:szCs w:val="24"/>
          <w:highlight w:val="yellow"/>
        </w:rPr>
        <w:t>0</w:t>
      </w:r>
      <w:r w:rsidR="00A831CA">
        <w:rPr>
          <w:i/>
          <w:sz w:val="24"/>
          <w:szCs w:val="24"/>
          <w:highlight w:val="yellow"/>
        </w:rPr>
        <w:t>.</w:t>
      </w:r>
      <w:r w:rsidR="00D47A71">
        <w:rPr>
          <w:i/>
          <w:sz w:val="24"/>
          <w:szCs w:val="24"/>
          <w:highlight w:val="yellow"/>
        </w:rPr>
        <w:t>3</w:t>
      </w:r>
    </w:p>
    <w:p w14:paraId="7100E37F" w14:textId="77777777" w:rsidR="00A831CA" w:rsidRPr="00271A96" w:rsidRDefault="00A831CA" w:rsidP="00A831CA">
      <w:pPr>
        <w:autoSpaceDE w:val="0"/>
        <w:autoSpaceDN w:val="0"/>
        <w:adjustRightInd w:val="0"/>
        <w:rPr>
          <w:sz w:val="24"/>
          <w:szCs w:val="24"/>
          <w:lang w:val="en-US" w:eastAsia="zh-CN"/>
        </w:rPr>
      </w:pPr>
    </w:p>
    <w:p w14:paraId="4A246B68" w14:textId="0B7C03FB" w:rsidR="00A831CA" w:rsidRPr="000F098D" w:rsidRDefault="00D73BD3" w:rsidP="00A831CA">
      <w:pPr>
        <w:pStyle w:val="ListParagraph"/>
        <w:numPr>
          <w:ilvl w:val="0"/>
          <w:numId w:val="33"/>
        </w:numPr>
        <w:autoSpaceDE w:val="0"/>
        <w:autoSpaceDN w:val="0"/>
        <w:adjustRightInd w:val="0"/>
        <w:rPr>
          <w:lang w:eastAsia="zh-CN"/>
        </w:rPr>
      </w:pPr>
      <w:r>
        <w:rPr>
          <w:color w:val="000000"/>
          <w:highlight w:val="yellow"/>
          <w:lang w:eastAsia="zh-CN"/>
        </w:rPr>
        <w:t>On P</w:t>
      </w:r>
      <w:r w:rsidR="00E52772">
        <w:rPr>
          <w:color w:val="000000"/>
          <w:highlight w:val="yellow"/>
          <w:lang w:eastAsia="zh-CN"/>
        </w:rPr>
        <w:t>217</w:t>
      </w:r>
      <w:r>
        <w:rPr>
          <w:color w:val="000000"/>
          <w:highlight w:val="yellow"/>
          <w:lang w:eastAsia="zh-CN"/>
        </w:rPr>
        <w:t>L2</w:t>
      </w:r>
      <w:r w:rsidR="00E52772">
        <w:rPr>
          <w:color w:val="000000"/>
          <w:highlight w:val="yellow"/>
          <w:lang w:eastAsia="zh-CN"/>
        </w:rPr>
        <w:t>4</w:t>
      </w:r>
      <w:r w:rsidR="00A831CA" w:rsidRPr="000F098D">
        <w:rPr>
          <w:color w:val="000000"/>
          <w:highlight w:val="yellow"/>
          <w:lang w:eastAsia="zh-CN"/>
        </w:rPr>
        <w:t xml:space="preserve"> (CID #</w:t>
      </w:r>
      <w:r w:rsidR="00D81766">
        <w:rPr>
          <w:color w:val="000000"/>
          <w:highlight w:val="yellow"/>
          <w:lang w:eastAsia="zh-CN"/>
        </w:rPr>
        <w:t>1</w:t>
      </w:r>
      <w:r w:rsidR="00E52772">
        <w:rPr>
          <w:color w:val="000000"/>
          <w:highlight w:val="yellow"/>
          <w:lang w:eastAsia="zh-CN"/>
        </w:rPr>
        <w:t>331</w:t>
      </w:r>
      <w:r w:rsidR="00A831CA" w:rsidRPr="000F098D">
        <w:rPr>
          <w:color w:val="000000"/>
          <w:highlight w:val="yellow"/>
          <w:lang w:eastAsia="zh-CN"/>
        </w:rPr>
        <w:t>):</w:t>
      </w:r>
      <w:r w:rsidR="00A831CA" w:rsidRPr="000F098D">
        <w:rPr>
          <w:color w:val="000000"/>
          <w:lang w:eastAsia="zh-CN"/>
        </w:rPr>
        <w:t xml:space="preserve"> </w:t>
      </w:r>
    </w:p>
    <w:p w14:paraId="5BE358FE" w14:textId="24BB7B32" w:rsidR="00CD14CB" w:rsidRDefault="00F713DC" w:rsidP="00CD14CB">
      <w:pPr>
        <w:autoSpaceDE w:val="0"/>
        <w:autoSpaceDN w:val="0"/>
        <w:adjustRightInd w:val="0"/>
        <w:rPr>
          <w:rFonts w:ascii="TimesNewRomanPSMT" w:eastAsia="TimesNewRomanPSMT" w:cs="TimesNewRomanPSMT"/>
          <w:iCs/>
          <w:sz w:val="20"/>
        </w:rPr>
      </w:pPr>
      <w:r>
        <w:rPr>
          <w:color w:val="000000"/>
          <w:w w:val="0"/>
          <w:sz w:val="24"/>
          <w:szCs w:val="24"/>
          <w:lang w:val="en-US" w:eastAsia="zh-CN"/>
        </w:rPr>
        <w:t xml:space="preserve"> </w:t>
      </w:r>
      <w:r w:rsidR="001E6288" w:rsidRPr="001E6288">
        <w:rPr>
          <w:color w:val="000000"/>
          <w:w w:val="0"/>
          <w:sz w:val="24"/>
          <w:szCs w:val="24"/>
          <w:lang w:val="en-US" w:eastAsia="zh-CN"/>
        </w:rPr>
        <w:t xml:space="preserve"> </w:t>
      </w:r>
      <w:r w:rsidR="00CD14CB">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m:t>
        </m:r>
        <m:r>
          <w:del w:id="51" w:author="Yan(msi) Zhang" w:date="2021-02-17T10:27:00Z">
            <m:rPr>
              <m:sty m:val="p"/>
            </m:rPr>
            <w:rPr>
              <w:rFonts w:ascii="Cambria Math" w:eastAsia="TimesNewRomanPSMT" w:hAnsi="Cambria Math" w:cs="TimesNewRomanPSMT"/>
              <w:sz w:val="20"/>
            </w:rPr>
            <m:t>Current</m:t>
          </w:del>
        </m:r>
        <m:r>
          <w:ins w:id="52" w:author="Yan(msi) Zhang" w:date="2021-02-17T10:27:00Z">
            <m:rPr>
              <m:sty m:val="p"/>
            </m:rPr>
            <w:rPr>
              <w:rFonts w:ascii="Cambria Math" w:eastAsia="TimesNewRomanPSMT" w:hAnsi="Cambria Math" w:cs="TimesNewRomanPSMT"/>
              <w:sz w:val="20"/>
            </w:rPr>
            <m:t>Channel</m:t>
          </w:ins>
        </m:r>
        <m:r>
          <m:rPr>
            <m:sty m:val="p"/>
          </m:rPr>
          <w:rPr>
            <w:rFonts w:ascii="Cambria Math" w:eastAsia="TimesNewRomanPSMT" w:hAnsi="Cambria Math" w:cs="TimesNewRomanPSMT"/>
            <w:sz w:val="20"/>
          </w:rPr>
          <m:t>StartingFactor×500 kHz</m:t>
        </m:r>
      </m:oMath>
      <w:r w:rsidR="00CD14CB">
        <w:rPr>
          <w:rFonts w:ascii="TimesNewRomanPSMT" w:eastAsia="TimesNewRomanPSMT" w:cs="TimesNewRomanPSMT"/>
          <w:iCs/>
          <w:sz w:val="20"/>
        </w:rPr>
        <w:t xml:space="preserve">                     (36-3)</w:t>
      </w:r>
    </w:p>
    <w:p w14:paraId="723960C0" w14:textId="3BD9E722" w:rsidR="00A831CA" w:rsidRPr="00CD14CB" w:rsidRDefault="00A831CA" w:rsidP="00203859">
      <w:pPr>
        <w:autoSpaceDE w:val="0"/>
        <w:autoSpaceDN w:val="0"/>
        <w:adjustRightInd w:val="0"/>
        <w:rPr>
          <w:color w:val="000000"/>
          <w:w w:val="0"/>
          <w:sz w:val="24"/>
          <w:szCs w:val="24"/>
          <w:lang w:eastAsia="zh-CN"/>
        </w:rPr>
      </w:pPr>
    </w:p>
    <w:p w14:paraId="1E419C24" w14:textId="77777777" w:rsidR="00A831CA" w:rsidRDefault="00A831CA" w:rsidP="00203859">
      <w:pPr>
        <w:autoSpaceDE w:val="0"/>
        <w:autoSpaceDN w:val="0"/>
        <w:adjustRightInd w:val="0"/>
        <w:rPr>
          <w:rFonts w:ascii="Calibri" w:hAnsi="Calibri" w:cs="Arial"/>
          <w:sz w:val="24"/>
          <w:lang w:val="en-US" w:eastAsia="zh-CN"/>
        </w:rPr>
      </w:pPr>
    </w:p>
    <w:tbl>
      <w:tblPr>
        <w:tblW w:w="99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990"/>
        <w:gridCol w:w="990"/>
        <w:gridCol w:w="2430"/>
        <w:gridCol w:w="1980"/>
        <w:gridCol w:w="2790"/>
      </w:tblGrid>
      <w:tr w:rsidR="00302BA7" w14:paraId="0503EABF" w14:textId="77777777" w:rsidTr="00965174">
        <w:tc>
          <w:tcPr>
            <w:tcW w:w="720" w:type="dxa"/>
          </w:tcPr>
          <w:p w14:paraId="560FC441" w14:textId="526566DC" w:rsidR="00302BA7" w:rsidRDefault="00302BA7" w:rsidP="00511F07">
            <w:pPr>
              <w:rPr>
                <w:rFonts w:ascii="Arial" w:hAnsi="Arial" w:cs="Arial"/>
                <w:color w:val="000000"/>
                <w:sz w:val="20"/>
                <w:lang w:eastAsia="zh-CN"/>
              </w:rPr>
            </w:pPr>
            <w:r>
              <w:rPr>
                <w:rFonts w:ascii="Arial" w:hAnsi="Arial" w:cs="Arial"/>
                <w:color w:val="000000"/>
                <w:sz w:val="20"/>
                <w:lang w:eastAsia="zh-CN"/>
              </w:rPr>
              <w:t>1332</w:t>
            </w:r>
          </w:p>
        </w:tc>
        <w:tc>
          <w:tcPr>
            <w:tcW w:w="990" w:type="dxa"/>
          </w:tcPr>
          <w:p w14:paraId="3F2B0ECE" w14:textId="30730C0A" w:rsidR="00302BA7" w:rsidRDefault="00302BA7" w:rsidP="00C04ECC">
            <w:pPr>
              <w:rPr>
                <w:rFonts w:ascii="Arial" w:hAnsi="Arial" w:cs="Arial"/>
                <w:sz w:val="20"/>
              </w:rPr>
            </w:pPr>
            <w:r>
              <w:rPr>
                <w:rFonts w:ascii="Calibri" w:hAnsi="Calibri"/>
                <w:szCs w:val="22"/>
              </w:rPr>
              <w:t>36.3.10.4</w:t>
            </w:r>
          </w:p>
        </w:tc>
        <w:tc>
          <w:tcPr>
            <w:tcW w:w="990" w:type="dxa"/>
          </w:tcPr>
          <w:p w14:paraId="71E3C18F" w14:textId="6DDEC4DB" w:rsidR="00302BA7" w:rsidRDefault="008A785E" w:rsidP="00511F07">
            <w:pPr>
              <w:rPr>
                <w:rFonts w:ascii="Arial" w:hAnsi="Arial" w:cs="Arial"/>
                <w:sz w:val="20"/>
              </w:rPr>
            </w:pPr>
            <w:r>
              <w:rPr>
                <w:rFonts w:ascii="Arial" w:hAnsi="Arial" w:cs="Arial"/>
                <w:sz w:val="20"/>
              </w:rPr>
              <w:t>219.48</w:t>
            </w:r>
          </w:p>
        </w:tc>
        <w:tc>
          <w:tcPr>
            <w:tcW w:w="2430" w:type="dxa"/>
          </w:tcPr>
          <w:p w14:paraId="49858B27" w14:textId="6FE67564" w:rsidR="00302BA7" w:rsidRPr="007C23C9" w:rsidRDefault="005E54DA" w:rsidP="00511F07">
            <w:pPr>
              <w:rPr>
                <w:rFonts w:ascii="Calibri" w:hAnsi="Calibri" w:cs="Arial"/>
              </w:rPr>
            </w:pPr>
            <w:r w:rsidRPr="005E54DA">
              <w:rPr>
                <w:rFonts w:ascii="Calibri" w:hAnsi="Calibri" w:cs="Arial"/>
              </w:rPr>
              <w:t xml:space="preserve">"NSYM is </w:t>
            </w:r>
            <w:proofErr w:type="spellStart"/>
            <w:r w:rsidRPr="005E54DA">
              <w:rPr>
                <w:rFonts w:ascii="Calibri" w:hAnsi="Calibri" w:cs="Arial"/>
              </w:rPr>
              <w:t>is</w:t>
            </w:r>
            <w:proofErr w:type="spellEnd"/>
            <w:r w:rsidRPr="005E54DA">
              <w:rPr>
                <w:rFonts w:ascii="Calibri" w:hAnsi="Calibri" w:cs="Arial"/>
              </w:rPr>
              <w:t xml:space="preserve"> the number of data OFDM symbols." is sloppy</w:t>
            </w:r>
          </w:p>
        </w:tc>
        <w:tc>
          <w:tcPr>
            <w:tcW w:w="1980" w:type="dxa"/>
          </w:tcPr>
          <w:p w14:paraId="233828EB" w14:textId="27DD4CA7" w:rsidR="00302BA7" w:rsidRPr="0030733C" w:rsidRDefault="004E28C8" w:rsidP="00511F07">
            <w:pPr>
              <w:rPr>
                <w:rFonts w:ascii="Arial" w:hAnsi="Arial" w:cs="Arial"/>
                <w:sz w:val="20"/>
              </w:rPr>
            </w:pPr>
            <w:r w:rsidRPr="004E28C8">
              <w:rPr>
                <w:rFonts w:ascii="Arial" w:hAnsi="Arial" w:cs="Arial"/>
                <w:sz w:val="20"/>
              </w:rPr>
              <w:t>Change to "NSYM is the number of OFDM symbols in the Data field"</w:t>
            </w:r>
          </w:p>
        </w:tc>
        <w:tc>
          <w:tcPr>
            <w:tcW w:w="2790" w:type="dxa"/>
          </w:tcPr>
          <w:p w14:paraId="3C86795E" w14:textId="79C32446" w:rsidR="00302BA7" w:rsidRDefault="00BC6998" w:rsidP="00511F07">
            <w:pPr>
              <w:rPr>
                <w:rFonts w:ascii="Calibri" w:hAnsi="Calibri" w:cs="Arial"/>
                <w:b/>
                <w:szCs w:val="22"/>
                <w:lang w:eastAsia="zh-CN"/>
              </w:rPr>
            </w:pPr>
            <w:r>
              <w:rPr>
                <w:rFonts w:ascii="Calibri" w:hAnsi="Calibri" w:cs="Arial"/>
                <w:b/>
                <w:szCs w:val="22"/>
                <w:lang w:eastAsia="zh-CN"/>
              </w:rPr>
              <w:t>Accepted</w:t>
            </w:r>
            <w:r w:rsidR="00302BA7">
              <w:rPr>
                <w:rFonts w:ascii="Calibri" w:hAnsi="Calibri" w:cs="Arial"/>
                <w:b/>
                <w:szCs w:val="22"/>
                <w:lang w:eastAsia="zh-CN"/>
              </w:rPr>
              <w:t>.</w:t>
            </w:r>
          </w:p>
          <w:p w14:paraId="4E537E86" w14:textId="77777777" w:rsidR="00A01E2F" w:rsidRDefault="00A01E2F" w:rsidP="00511F07">
            <w:pPr>
              <w:rPr>
                <w:rFonts w:ascii="Calibri" w:hAnsi="Calibri" w:cs="Arial"/>
                <w:b/>
                <w:szCs w:val="22"/>
                <w:lang w:eastAsia="zh-CN"/>
              </w:rPr>
            </w:pPr>
          </w:p>
          <w:p w14:paraId="0DEAD542" w14:textId="31C99279" w:rsidR="00302BA7" w:rsidRDefault="00A01E2F" w:rsidP="00070E85">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3" w:history="1">
              <w:r w:rsidR="00300EE6" w:rsidRPr="00545C3E">
                <w:rPr>
                  <w:rStyle w:val="Hyperlink"/>
                  <w:rFonts w:ascii="Arial" w:hAnsi="Arial" w:cs="Arial"/>
                  <w:szCs w:val="18"/>
                  <w:lang w:eastAsia="ko-KR"/>
                </w:rPr>
                <w:t>https://mentor.ieee.org/802.11/dcn/21/11-21-0323-00-00be-comment-resolution</w:t>
              </w:r>
              <w:r w:rsidR="00300EE6">
                <w:rPr>
                  <w:rStyle w:val="Hyperlink"/>
                  <w:rFonts w:ascii="Arial" w:hAnsi="Arial" w:cs="Arial"/>
                  <w:szCs w:val="18"/>
                  <w:lang w:eastAsia="ko-KR"/>
                </w:rPr>
                <w:t>s</w:t>
              </w:r>
              <w:r w:rsidR="00300EE6" w:rsidRPr="00545C3E">
                <w:rPr>
                  <w:rStyle w:val="Hyperlink"/>
                  <w:rFonts w:ascii="Arial" w:hAnsi="Arial" w:cs="Arial"/>
                  <w:szCs w:val="18"/>
                  <w:lang w:eastAsia="ko-KR"/>
                </w:rPr>
                <w:t>-for-</w:t>
              </w:r>
              <w:r w:rsidR="00300EE6">
                <w:rPr>
                  <w:rStyle w:val="Hyperlink"/>
                  <w:rFonts w:ascii="Arial" w:hAnsi="Arial" w:cs="Arial"/>
                  <w:szCs w:val="18"/>
                  <w:lang w:eastAsia="ko-KR"/>
                </w:rPr>
                <w:t>clause-36-3-10-</w:t>
              </w:r>
              <w:r w:rsidR="00300EE6" w:rsidRPr="00545C3E">
                <w:rPr>
                  <w:rStyle w:val="Hyperlink"/>
                  <w:rFonts w:ascii="Arial" w:hAnsi="Arial" w:cs="Arial"/>
                  <w:szCs w:val="18"/>
                  <w:lang w:eastAsia="ko-KR"/>
                </w:rPr>
                <w:t>mathematical-description-of-signals.docx</w:t>
              </w:r>
            </w:hyperlink>
            <w:r w:rsidR="00300EE6">
              <w:rPr>
                <w:rFonts w:ascii="Arial" w:hAnsi="Arial" w:cs="Arial"/>
                <w:sz w:val="20"/>
                <w:lang w:val="en-US" w:eastAsia="zh-CN"/>
              </w:rPr>
              <w:t>.</w:t>
            </w:r>
          </w:p>
        </w:tc>
      </w:tr>
    </w:tbl>
    <w:p w14:paraId="0251437C" w14:textId="77777777" w:rsidR="00810F87" w:rsidRDefault="00810F87" w:rsidP="00810F87">
      <w:pPr>
        <w:pStyle w:val="ListParagraph"/>
        <w:ind w:left="360"/>
        <w:rPr>
          <w:sz w:val="20"/>
        </w:rPr>
      </w:pPr>
    </w:p>
    <w:p w14:paraId="029691F7" w14:textId="6FEA296E" w:rsidR="00810F87" w:rsidRPr="00271A96" w:rsidRDefault="00D7507B" w:rsidP="00810F87">
      <w:pPr>
        <w:autoSpaceDE w:val="0"/>
        <w:autoSpaceDN w:val="0"/>
        <w:adjustRightInd w:val="0"/>
        <w:rPr>
          <w:color w:val="000000"/>
          <w:sz w:val="24"/>
          <w:szCs w:val="24"/>
          <w:lang w:val="en-US" w:eastAsia="zh-CN"/>
        </w:rPr>
      </w:pPr>
      <w:r>
        <w:rPr>
          <w:sz w:val="24"/>
          <w:szCs w:val="24"/>
          <w:highlight w:val="yellow"/>
          <w:lang w:eastAsia="zh-CN"/>
        </w:rPr>
        <w:t>be</w:t>
      </w:r>
      <w:r w:rsidR="00810F87" w:rsidRPr="00271A96">
        <w:rPr>
          <w:sz w:val="24"/>
          <w:szCs w:val="24"/>
          <w:highlight w:val="yellow"/>
          <w:lang w:eastAsia="zh-CN"/>
        </w:rPr>
        <w:t xml:space="preserve"> </w:t>
      </w:r>
      <w:r w:rsidR="00810F87" w:rsidRPr="00271A96">
        <w:rPr>
          <w:sz w:val="24"/>
          <w:szCs w:val="24"/>
          <w:highlight w:val="yellow"/>
        </w:rPr>
        <w:t xml:space="preserve">editor: please make the following changes in </w:t>
      </w:r>
      <w:r w:rsidR="00810F87">
        <w:rPr>
          <w:sz w:val="24"/>
          <w:szCs w:val="24"/>
          <w:highlight w:val="yellow"/>
        </w:rPr>
        <w:t>D</w:t>
      </w:r>
      <w:r>
        <w:rPr>
          <w:sz w:val="24"/>
          <w:szCs w:val="24"/>
          <w:highlight w:val="yellow"/>
        </w:rPr>
        <w:t>0</w:t>
      </w:r>
      <w:r w:rsidR="00810F87">
        <w:rPr>
          <w:sz w:val="24"/>
          <w:szCs w:val="24"/>
          <w:highlight w:val="yellow"/>
        </w:rPr>
        <w:t>.</w:t>
      </w:r>
      <w:r w:rsidR="008E76D1">
        <w:rPr>
          <w:sz w:val="24"/>
          <w:szCs w:val="24"/>
          <w:highlight w:val="yellow"/>
        </w:rPr>
        <w:t>3</w:t>
      </w:r>
      <w:r w:rsidR="00810F87">
        <w:rPr>
          <w:sz w:val="24"/>
          <w:szCs w:val="24"/>
          <w:highlight w:val="yellow"/>
        </w:rPr>
        <w:t xml:space="preserve"> </w:t>
      </w:r>
      <w:r w:rsidR="00810F87" w:rsidRPr="00271A96">
        <w:rPr>
          <w:i/>
          <w:sz w:val="24"/>
          <w:szCs w:val="24"/>
          <w:highlight w:val="yellow"/>
        </w:rPr>
        <w:t xml:space="preserve">Clause </w:t>
      </w:r>
      <w:r>
        <w:rPr>
          <w:i/>
          <w:sz w:val="24"/>
          <w:szCs w:val="24"/>
          <w:highlight w:val="yellow"/>
        </w:rPr>
        <w:t>36</w:t>
      </w:r>
      <w:r w:rsidR="00216AD0">
        <w:rPr>
          <w:i/>
          <w:sz w:val="24"/>
          <w:szCs w:val="24"/>
          <w:highlight w:val="yellow"/>
          <w:lang w:eastAsia="zh-CN"/>
        </w:rPr>
        <w:t>.3.1</w:t>
      </w:r>
      <w:r>
        <w:rPr>
          <w:i/>
          <w:sz w:val="24"/>
          <w:szCs w:val="24"/>
          <w:highlight w:val="yellow"/>
          <w:lang w:eastAsia="zh-CN"/>
        </w:rPr>
        <w:t>0</w:t>
      </w:r>
      <w:r w:rsidR="00216AD0">
        <w:rPr>
          <w:i/>
          <w:sz w:val="24"/>
          <w:szCs w:val="24"/>
          <w:highlight w:val="yellow"/>
          <w:lang w:eastAsia="zh-CN"/>
        </w:rPr>
        <w:t>.</w:t>
      </w:r>
      <w:r>
        <w:rPr>
          <w:i/>
          <w:sz w:val="24"/>
          <w:szCs w:val="24"/>
          <w:highlight w:val="yellow"/>
          <w:lang w:eastAsia="zh-CN"/>
        </w:rPr>
        <w:t>4</w:t>
      </w:r>
      <w:r w:rsidR="00810F87" w:rsidRPr="00271A96">
        <w:rPr>
          <w:sz w:val="24"/>
          <w:szCs w:val="24"/>
          <w:highlight w:val="yellow"/>
        </w:rPr>
        <w:t>:</w:t>
      </w:r>
    </w:p>
    <w:p w14:paraId="656A60C3" w14:textId="77777777" w:rsidR="00810F87" w:rsidRPr="00271A96" w:rsidRDefault="00810F87" w:rsidP="00810F87">
      <w:pPr>
        <w:autoSpaceDE w:val="0"/>
        <w:autoSpaceDN w:val="0"/>
        <w:adjustRightInd w:val="0"/>
        <w:rPr>
          <w:sz w:val="24"/>
          <w:szCs w:val="24"/>
          <w:lang w:val="en-US" w:eastAsia="zh-CN"/>
        </w:rPr>
      </w:pPr>
    </w:p>
    <w:p w14:paraId="3D0EF3E0" w14:textId="4F62D939" w:rsidR="00810F87" w:rsidRPr="00FC1BB5" w:rsidRDefault="00C054BE" w:rsidP="00FC1BB5">
      <w:pPr>
        <w:pStyle w:val="ListParagraph"/>
        <w:numPr>
          <w:ilvl w:val="0"/>
          <w:numId w:val="33"/>
        </w:numPr>
        <w:autoSpaceDE w:val="0"/>
        <w:autoSpaceDN w:val="0"/>
        <w:adjustRightInd w:val="0"/>
        <w:rPr>
          <w:color w:val="000000"/>
          <w:lang w:eastAsia="zh-CN"/>
        </w:rPr>
      </w:pPr>
      <w:r>
        <w:rPr>
          <w:color w:val="000000"/>
          <w:highlight w:val="yellow"/>
          <w:lang w:eastAsia="zh-CN"/>
        </w:rPr>
        <w:t>On P</w:t>
      </w:r>
      <w:r w:rsidR="00C01543">
        <w:rPr>
          <w:color w:val="000000"/>
          <w:highlight w:val="yellow"/>
          <w:lang w:eastAsia="zh-CN"/>
        </w:rPr>
        <w:t>219</w:t>
      </w:r>
      <w:r w:rsidR="00A849D6">
        <w:rPr>
          <w:color w:val="000000"/>
          <w:highlight w:val="yellow"/>
          <w:lang w:eastAsia="zh-CN"/>
        </w:rPr>
        <w:t>L</w:t>
      </w:r>
      <w:r w:rsidR="00C01543">
        <w:rPr>
          <w:color w:val="000000"/>
          <w:highlight w:val="yellow"/>
          <w:lang w:eastAsia="zh-CN"/>
        </w:rPr>
        <w:t>48</w:t>
      </w:r>
      <w:r w:rsidR="00A849D6">
        <w:rPr>
          <w:color w:val="000000"/>
          <w:highlight w:val="yellow"/>
          <w:lang w:eastAsia="zh-CN"/>
        </w:rPr>
        <w:t xml:space="preserve"> (CID #</w:t>
      </w:r>
      <w:r w:rsidR="00C01543">
        <w:rPr>
          <w:color w:val="000000"/>
          <w:highlight w:val="yellow"/>
          <w:lang w:eastAsia="zh-CN"/>
        </w:rPr>
        <w:t>1332</w:t>
      </w:r>
      <w:r w:rsidR="00810F87" w:rsidRPr="00FC1BB5">
        <w:rPr>
          <w:color w:val="000000"/>
          <w:highlight w:val="yellow"/>
          <w:lang w:eastAsia="zh-CN"/>
        </w:rPr>
        <w:t>):</w:t>
      </w:r>
    </w:p>
    <w:p w14:paraId="01AE9ED0" w14:textId="77777777" w:rsidR="00406286" w:rsidRDefault="00406286" w:rsidP="00810F87">
      <w:pPr>
        <w:autoSpaceDE w:val="0"/>
        <w:autoSpaceDN w:val="0"/>
        <w:adjustRightInd w:val="0"/>
        <w:rPr>
          <w:color w:val="000000"/>
          <w:lang w:eastAsia="zh-CN"/>
        </w:rPr>
      </w:pPr>
    </w:p>
    <w:p w14:paraId="230F3B26" w14:textId="3350DF71" w:rsidR="00406286" w:rsidRPr="00BF218E" w:rsidRDefault="00BF218E" w:rsidP="00810F87">
      <w:pPr>
        <w:autoSpaceDE w:val="0"/>
        <w:autoSpaceDN w:val="0"/>
        <w:adjustRightInd w:val="0"/>
        <w:rPr>
          <w:color w:val="000000"/>
          <w:w w:val="0"/>
          <w:sz w:val="24"/>
          <w:szCs w:val="24"/>
          <w:lang w:val="en-US" w:eastAsia="zh-CN"/>
        </w:rPr>
      </w:pPr>
      <w:r w:rsidRPr="00BF218E">
        <w:rPr>
          <w:sz w:val="24"/>
          <w:szCs w:val="24"/>
        </w:rPr>
        <w:t xml:space="preserve">and </w:t>
      </w:r>
      <m:oMath>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SYM</m:t>
            </m:r>
          </m:sub>
        </m:sSub>
      </m:oMath>
      <w:r w:rsidRPr="00BF218E">
        <w:rPr>
          <w:sz w:val="24"/>
          <w:szCs w:val="24"/>
        </w:rPr>
        <w:t xml:space="preserve"> is the number of </w:t>
      </w:r>
      <w:del w:id="53" w:author="Yan(msi) Zhang" w:date="2021-02-17T10:34:00Z">
        <w:r w:rsidRPr="00BF218E" w:rsidDel="00BF218E">
          <w:rPr>
            <w:sz w:val="24"/>
            <w:szCs w:val="24"/>
          </w:rPr>
          <w:delText xml:space="preserve">data </w:delText>
        </w:r>
      </w:del>
      <w:r w:rsidRPr="00BF218E">
        <w:rPr>
          <w:sz w:val="24"/>
          <w:szCs w:val="24"/>
        </w:rPr>
        <w:t>OFDM symbols</w:t>
      </w:r>
      <w:ins w:id="54" w:author="Yan(msi) Zhang" w:date="2021-02-17T10:34:00Z">
        <w:r>
          <w:rPr>
            <w:sz w:val="24"/>
            <w:szCs w:val="24"/>
          </w:rPr>
          <w:t xml:space="preserve"> in the Data field</w:t>
        </w:r>
      </w:ins>
      <w:r w:rsidR="00406286" w:rsidRPr="00BF218E">
        <w:rPr>
          <w:color w:val="000000"/>
          <w:w w:val="0"/>
          <w:sz w:val="24"/>
          <w:szCs w:val="24"/>
          <w:lang w:val="en-US" w:eastAsia="zh-CN"/>
        </w:rPr>
        <w:t>.</w:t>
      </w:r>
    </w:p>
    <w:p w14:paraId="1A5CF361" w14:textId="77777777" w:rsidR="002F7A56" w:rsidRDefault="002F7A56" w:rsidP="00810F87">
      <w:pPr>
        <w:autoSpaceDE w:val="0"/>
        <w:autoSpaceDN w:val="0"/>
        <w:adjustRightInd w:val="0"/>
        <w:rPr>
          <w:color w:val="000000"/>
          <w:w w:val="0"/>
          <w:sz w:val="24"/>
          <w:szCs w:val="24"/>
          <w:lang w:val="en-US" w:eastAsia="zh-CN"/>
        </w:rPr>
      </w:pPr>
    </w:p>
    <w:p w14:paraId="7AF1A128" w14:textId="77777777" w:rsidR="002F7A56" w:rsidRDefault="002F7A56" w:rsidP="002F7A56">
      <w:pPr>
        <w:autoSpaceDE w:val="0"/>
        <w:autoSpaceDN w:val="0"/>
        <w:adjustRightInd w:val="0"/>
        <w:rPr>
          <w:rFonts w:ascii="Calibri" w:hAnsi="Calibri" w:cs="Arial"/>
          <w:sz w:val="24"/>
          <w:lang w:val="en-US" w:eastAsia="zh-CN"/>
        </w:rPr>
      </w:pPr>
    </w:p>
    <w:tbl>
      <w:tblPr>
        <w:tblW w:w="996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7"/>
        <w:gridCol w:w="1080"/>
        <w:gridCol w:w="990"/>
        <w:gridCol w:w="2520"/>
        <w:gridCol w:w="1980"/>
        <w:gridCol w:w="2700"/>
      </w:tblGrid>
      <w:tr w:rsidR="009D7E8B" w14:paraId="24D9E0CB" w14:textId="77777777" w:rsidTr="009D7E8B">
        <w:tc>
          <w:tcPr>
            <w:tcW w:w="697" w:type="dxa"/>
          </w:tcPr>
          <w:p w14:paraId="22C08254" w14:textId="13693C59" w:rsidR="009D7E8B" w:rsidRDefault="009D7E8B" w:rsidP="00511F07">
            <w:pPr>
              <w:rPr>
                <w:rFonts w:ascii="Arial" w:hAnsi="Arial" w:cs="Arial"/>
                <w:color w:val="000000"/>
                <w:sz w:val="20"/>
                <w:lang w:eastAsia="zh-CN"/>
              </w:rPr>
            </w:pPr>
            <w:r>
              <w:rPr>
                <w:rFonts w:ascii="Arial" w:hAnsi="Arial" w:cs="Arial"/>
                <w:color w:val="000000"/>
                <w:sz w:val="20"/>
                <w:lang w:eastAsia="zh-CN"/>
              </w:rPr>
              <w:t>1335</w:t>
            </w:r>
          </w:p>
        </w:tc>
        <w:tc>
          <w:tcPr>
            <w:tcW w:w="1080" w:type="dxa"/>
          </w:tcPr>
          <w:p w14:paraId="1FCAC5BC" w14:textId="2F6956DA" w:rsidR="009D7E8B" w:rsidRDefault="0088063D" w:rsidP="00BF333F">
            <w:pPr>
              <w:rPr>
                <w:rFonts w:ascii="Arial" w:hAnsi="Arial" w:cs="Arial"/>
                <w:sz w:val="20"/>
              </w:rPr>
            </w:pPr>
            <w:r>
              <w:rPr>
                <w:rFonts w:ascii="Calibri" w:hAnsi="Calibri"/>
                <w:szCs w:val="22"/>
              </w:rPr>
              <w:t>36.3.10.4</w:t>
            </w:r>
          </w:p>
        </w:tc>
        <w:tc>
          <w:tcPr>
            <w:tcW w:w="990" w:type="dxa"/>
          </w:tcPr>
          <w:p w14:paraId="41108202" w14:textId="283B090E" w:rsidR="009D7E8B" w:rsidRDefault="00A769DA" w:rsidP="008927AF">
            <w:pPr>
              <w:rPr>
                <w:rFonts w:ascii="Arial" w:hAnsi="Arial" w:cs="Arial"/>
                <w:sz w:val="20"/>
              </w:rPr>
            </w:pPr>
            <w:r>
              <w:rPr>
                <w:rFonts w:ascii="Arial" w:hAnsi="Arial" w:cs="Arial"/>
                <w:sz w:val="20"/>
              </w:rPr>
              <w:t>221.</w:t>
            </w:r>
            <w:r w:rsidR="00B44E23">
              <w:rPr>
                <w:rFonts w:ascii="Arial" w:hAnsi="Arial" w:cs="Arial"/>
                <w:sz w:val="20"/>
              </w:rPr>
              <w:t>48</w:t>
            </w:r>
          </w:p>
        </w:tc>
        <w:tc>
          <w:tcPr>
            <w:tcW w:w="2520" w:type="dxa"/>
          </w:tcPr>
          <w:p w14:paraId="31584FDC" w14:textId="023BCC0C" w:rsidR="009D7E8B" w:rsidRPr="007C23C9" w:rsidRDefault="00AF606F" w:rsidP="00511F07">
            <w:pPr>
              <w:rPr>
                <w:rFonts w:ascii="Calibri" w:hAnsi="Calibri" w:cs="Arial"/>
              </w:rPr>
            </w:pPr>
            <w:r w:rsidRPr="00AF606F">
              <w:rPr>
                <w:rFonts w:ascii="Calibri" w:hAnsi="Calibri" w:cs="Arial"/>
              </w:rPr>
              <w:t>"in the allocated 20 MHz channels" is vague</w:t>
            </w:r>
          </w:p>
        </w:tc>
        <w:tc>
          <w:tcPr>
            <w:tcW w:w="1980" w:type="dxa"/>
          </w:tcPr>
          <w:p w14:paraId="23FC6930" w14:textId="15A60021" w:rsidR="009D7E8B" w:rsidRPr="0030733C" w:rsidRDefault="00AF606F" w:rsidP="00511F07">
            <w:pPr>
              <w:rPr>
                <w:rFonts w:ascii="Arial" w:hAnsi="Arial" w:cs="Arial"/>
                <w:sz w:val="20"/>
              </w:rPr>
            </w:pPr>
            <w:r w:rsidRPr="00AF606F">
              <w:rPr>
                <w:rFonts w:ascii="Arial" w:hAnsi="Arial" w:cs="Arial"/>
                <w:sz w:val="20"/>
              </w:rPr>
              <w:t xml:space="preserve">Provide a cross-reference to where this </w:t>
            </w:r>
            <w:proofErr w:type="spellStart"/>
            <w:r w:rsidRPr="00AF606F">
              <w:rPr>
                <w:rFonts w:ascii="Arial" w:hAnsi="Arial" w:cs="Arial"/>
                <w:sz w:val="20"/>
              </w:rPr>
              <w:t>allocaiotn</w:t>
            </w:r>
            <w:proofErr w:type="spellEnd"/>
            <w:r w:rsidRPr="00AF606F">
              <w:rPr>
                <w:rFonts w:ascii="Arial" w:hAnsi="Arial" w:cs="Arial"/>
                <w:sz w:val="20"/>
              </w:rPr>
              <w:t xml:space="preserve"> process / control knob is defined.</w:t>
            </w:r>
          </w:p>
        </w:tc>
        <w:tc>
          <w:tcPr>
            <w:tcW w:w="2700" w:type="dxa"/>
          </w:tcPr>
          <w:p w14:paraId="255C2E1B" w14:textId="0CF55662" w:rsidR="009D7E8B" w:rsidRDefault="009D7E8B" w:rsidP="00511F07">
            <w:pPr>
              <w:rPr>
                <w:rFonts w:ascii="Calibri" w:hAnsi="Calibri" w:cs="Arial"/>
                <w:b/>
                <w:szCs w:val="22"/>
                <w:lang w:eastAsia="zh-CN"/>
              </w:rPr>
            </w:pPr>
            <w:r>
              <w:rPr>
                <w:rFonts w:ascii="Calibri" w:hAnsi="Calibri" w:cs="Arial"/>
                <w:b/>
                <w:szCs w:val="22"/>
                <w:lang w:eastAsia="zh-CN"/>
              </w:rPr>
              <w:t>Revised.</w:t>
            </w:r>
          </w:p>
          <w:p w14:paraId="3AFFAA12" w14:textId="77777777" w:rsidR="004C5ED0" w:rsidRDefault="004C5ED0" w:rsidP="00511F07">
            <w:pPr>
              <w:rPr>
                <w:rFonts w:ascii="Calibri" w:hAnsi="Calibri" w:cs="Arial"/>
                <w:b/>
                <w:szCs w:val="22"/>
                <w:lang w:eastAsia="zh-CN"/>
              </w:rPr>
            </w:pPr>
          </w:p>
          <w:p w14:paraId="5C618937" w14:textId="620773F2" w:rsidR="009D7E8B" w:rsidRDefault="00655931" w:rsidP="00511F07">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4" w:history="1">
              <w:r w:rsidR="00300EE6" w:rsidRPr="00545C3E">
                <w:rPr>
                  <w:rStyle w:val="Hyperlink"/>
                  <w:rFonts w:ascii="Arial" w:hAnsi="Arial" w:cs="Arial"/>
                  <w:szCs w:val="18"/>
                  <w:lang w:eastAsia="ko-KR"/>
                </w:rPr>
                <w:t>https://mentor.ieee.org/802.11/dcn/21/11-21-0323-00-00be-comment-resolution</w:t>
              </w:r>
              <w:r w:rsidR="00300EE6">
                <w:rPr>
                  <w:rStyle w:val="Hyperlink"/>
                  <w:rFonts w:ascii="Arial" w:hAnsi="Arial" w:cs="Arial"/>
                  <w:szCs w:val="18"/>
                  <w:lang w:eastAsia="ko-KR"/>
                </w:rPr>
                <w:t>s</w:t>
              </w:r>
              <w:r w:rsidR="00300EE6" w:rsidRPr="00545C3E">
                <w:rPr>
                  <w:rStyle w:val="Hyperlink"/>
                  <w:rFonts w:ascii="Arial" w:hAnsi="Arial" w:cs="Arial"/>
                  <w:szCs w:val="18"/>
                  <w:lang w:eastAsia="ko-KR"/>
                </w:rPr>
                <w:t>-for-</w:t>
              </w:r>
              <w:r w:rsidR="00300EE6">
                <w:rPr>
                  <w:rStyle w:val="Hyperlink"/>
                  <w:rFonts w:ascii="Arial" w:hAnsi="Arial" w:cs="Arial"/>
                  <w:szCs w:val="18"/>
                  <w:lang w:eastAsia="ko-KR"/>
                </w:rPr>
                <w:t>clause-36-3-10-</w:t>
              </w:r>
              <w:r w:rsidR="00300EE6" w:rsidRPr="00545C3E">
                <w:rPr>
                  <w:rStyle w:val="Hyperlink"/>
                  <w:rFonts w:ascii="Arial" w:hAnsi="Arial" w:cs="Arial"/>
                  <w:szCs w:val="18"/>
                  <w:lang w:eastAsia="ko-KR"/>
                </w:rPr>
                <w:t>mathematical-description-of-signals.docx</w:t>
              </w:r>
            </w:hyperlink>
            <w:r w:rsidR="00300EE6">
              <w:rPr>
                <w:rFonts w:ascii="Arial" w:hAnsi="Arial" w:cs="Arial"/>
                <w:sz w:val="20"/>
                <w:lang w:val="en-US" w:eastAsia="zh-CN"/>
              </w:rPr>
              <w:t>.</w:t>
            </w:r>
          </w:p>
        </w:tc>
      </w:tr>
    </w:tbl>
    <w:p w14:paraId="55918F1B" w14:textId="77777777" w:rsidR="002F7A56" w:rsidRDefault="002F7A56" w:rsidP="002F7A56">
      <w:pPr>
        <w:pStyle w:val="ListParagraph"/>
        <w:ind w:left="360"/>
        <w:rPr>
          <w:sz w:val="20"/>
        </w:rPr>
      </w:pPr>
    </w:p>
    <w:p w14:paraId="4C2BE3F6" w14:textId="3091DAA3" w:rsidR="002F7A56" w:rsidRPr="00271A96" w:rsidRDefault="003802B4" w:rsidP="002F7A56">
      <w:pPr>
        <w:autoSpaceDE w:val="0"/>
        <w:autoSpaceDN w:val="0"/>
        <w:adjustRightInd w:val="0"/>
        <w:rPr>
          <w:color w:val="000000"/>
          <w:sz w:val="24"/>
          <w:szCs w:val="24"/>
          <w:lang w:val="en-US" w:eastAsia="zh-CN"/>
        </w:rPr>
      </w:pPr>
      <w:r>
        <w:rPr>
          <w:sz w:val="24"/>
          <w:szCs w:val="24"/>
          <w:highlight w:val="yellow"/>
          <w:lang w:val="en-US" w:eastAsia="zh-CN"/>
        </w:rPr>
        <w:t>be</w:t>
      </w:r>
      <w:r w:rsidR="002F7A56" w:rsidRPr="00271A96">
        <w:rPr>
          <w:sz w:val="24"/>
          <w:szCs w:val="24"/>
          <w:highlight w:val="yellow"/>
          <w:lang w:eastAsia="zh-CN"/>
        </w:rPr>
        <w:t xml:space="preserve"> </w:t>
      </w:r>
      <w:r w:rsidR="002F7A56" w:rsidRPr="00271A96">
        <w:rPr>
          <w:sz w:val="24"/>
          <w:szCs w:val="24"/>
          <w:highlight w:val="yellow"/>
        </w:rPr>
        <w:t xml:space="preserve">editor: please make the following changes in </w:t>
      </w:r>
      <w:r w:rsidR="00E03B3C">
        <w:rPr>
          <w:sz w:val="24"/>
          <w:szCs w:val="24"/>
          <w:highlight w:val="yellow"/>
        </w:rPr>
        <w:t>D</w:t>
      </w:r>
      <w:r>
        <w:rPr>
          <w:sz w:val="24"/>
          <w:szCs w:val="24"/>
          <w:highlight w:val="yellow"/>
        </w:rPr>
        <w:t>0</w:t>
      </w:r>
      <w:r w:rsidR="00E03B3C">
        <w:rPr>
          <w:sz w:val="24"/>
          <w:szCs w:val="24"/>
          <w:highlight w:val="yellow"/>
        </w:rPr>
        <w:t>.3</w:t>
      </w:r>
      <w:r w:rsidR="002F7A56">
        <w:rPr>
          <w:sz w:val="24"/>
          <w:szCs w:val="24"/>
          <w:highlight w:val="yellow"/>
        </w:rPr>
        <w:t xml:space="preserve"> </w:t>
      </w:r>
      <w:r w:rsidR="002F7A56" w:rsidRPr="00271A96">
        <w:rPr>
          <w:i/>
          <w:sz w:val="24"/>
          <w:szCs w:val="24"/>
          <w:highlight w:val="yellow"/>
        </w:rPr>
        <w:t xml:space="preserve">Clause </w:t>
      </w:r>
      <w:r>
        <w:rPr>
          <w:i/>
          <w:sz w:val="24"/>
          <w:szCs w:val="24"/>
          <w:highlight w:val="yellow"/>
        </w:rPr>
        <w:t>36</w:t>
      </w:r>
      <w:r w:rsidR="000A49B5">
        <w:rPr>
          <w:i/>
          <w:sz w:val="24"/>
          <w:szCs w:val="24"/>
          <w:highlight w:val="yellow"/>
          <w:lang w:eastAsia="zh-CN"/>
        </w:rPr>
        <w:t>.3.1</w:t>
      </w:r>
      <w:r>
        <w:rPr>
          <w:i/>
          <w:sz w:val="24"/>
          <w:szCs w:val="24"/>
          <w:highlight w:val="yellow"/>
          <w:lang w:eastAsia="zh-CN"/>
        </w:rPr>
        <w:t>0</w:t>
      </w:r>
      <w:r w:rsidR="000A49B5">
        <w:rPr>
          <w:i/>
          <w:sz w:val="24"/>
          <w:szCs w:val="24"/>
          <w:highlight w:val="yellow"/>
          <w:lang w:eastAsia="zh-CN"/>
        </w:rPr>
        <w:t>.</w:t>
      </w:r>
      <w:r>
        <w:rPr>
          <w:i/>
          <w:sz w:val="24"/>
          <w:szCs w:val="24"/>
          <w:highlight w:val="yellow"/>
          <w:lang w:eastAsia="zh-CN"/>
        </w:rPr>
        <w:t>4</w:t>
      </w:r>
      <w:r w:rsidR="002F7A56" w:rsidRPr="00271A96">
        <w:rPr>
          <w:sz w:val="24"/>
          <w:szCs w:val="24"/>
          <w:highlight w:val="yellow"/>
        </w:rPr>
        <w:t>:</w:t>
      </w:r>
    </w:p>
    <w:p w14:paraId="4AD53673" w14:textId="77777777" w:rsidR="002F7A56" w:rsidRPr="00271A96" w:rsidRDefault="002F7A56" w:rsidP="002F7A56">
      <w:pPr>
        <w:autoSpaceDE w:val="0"/>
        <w:autoSpaceDN w:val="0"/>
        <w:adjustRightInd w:val="0"/>
        <w:rPr>
          <w:sz w:val="24"/>
          <w:szCs w:val="24"/>
          <w:lang w:val="en-US" w:eastAsia="zh-CN"/>
        </w:rPr>
      </w:pPr>
    </w:p>
    <w:p w14:paraId="7096AAB2" w14:textId="4CC30880" w:rsidR="002F7A56" w:rsidRPr="00FC1BB5" w:rsidRDefault="00F72EC5" w:rsidP="002F7A56">
      <w:pPr>
        <w:pStyle w:val="ListParagraph"/>
        <w:numPr>
          <w:ilvl w:val="0"/>
          <w:numId w:val="33"/>
        </w:numPr>
        <w:autoSpaceDE w:val="0"/>
        <w:autoSpaceDN w:val="0"/>
        <w:adjustRightInd w:val="0"/>
        <w:rPr>
          <w:color w:val="000000"/>
          <w:lang w:eastAsia="zh-CN"/>
        </w:rPr>
      </w:pPr>
      <w:r>
        <w:rPr>
          <w:color w:val="000000"/>
          <w:highlight w:val="yellow"/>
          <w:lang w:eastAsia="zh-CN"/>
        </w:rPr>
        <w:t>On P</w:t>
      </w:r>
      <w:r w:rsidR="005469D7">
        <w:rPr>
          <w:color w:val="000000"/>
          <w:highlight w:val="yellow"/>
          <w:lang w:eastAsia="zh-CN"/>
        </w:rPr>
        <w:t>221</w:t>
      </w:r>
      <w:r w:rsidR="002F7A56" w:rsidRPr="00FC1BB5">
        <w:rPr>
          <w:color w:val="000000"/>
          <w:highlight w:val="yellow"/>
          <w:lang w:eastAsia="zh-CN"/>
        </w:rPr>
        <w:t>L</w:t>
      </w:r>
      <w:r w:rsidR="005469D7">
        <w:rPr>
          <w:color w:val="000000"/>
          <w:highlight w:val="yellow"/>
          <w:lang w:eastAsia="zh-CN"/>
        </w:rPr>
        <w:t>48</w:t>
      </w:r>
      <w:r w:rsidR="00113139">
        <w:rPr>
          <w:color w:val="000000"/>
          <w:highlight w:val="yellow"/>
          <w:lang w:eastAsia="zh-CN"/>
        </w:rPr>
        <w:t xml:space="preserve"> (CID #</w:t>
      </w:r>
      <w:r w:rsidR="005469D7">
        <w:rPr>
          <w:color w:val="000000"/>
          <w:highlight w:val="yellow"/>
          <w:lang w:eastAsia="zh-CN"/>
        </w:rPr>
        <w:t>133</w:t>
      </w:r>
      <w:r w:rsidR="00113139">
        <w:rPr>
          <w:color w:val="000000"/>
          <w:highlight w:val="yellow"/>
          <w:lang w:eastAsia="zh-CN"/>
        </w:rPr>
        <w:t>5</w:t>
      </w:r>
      <w:r w:rsidR="002F7A56" w:rsidRPr="00FC1BB5">
        <w:rPr>
          <w:color w:val="000000"/>
          <w:highlight w:val="yellow"/>
          <w:lang w:eastAsia="zh-CN"/>
        </w:rPr>
        <w:t>):</w:t>
      </w:r>
    </w:p>
    <w:p w14:paraId="54EA0103" w14:textId="7E83F731" w:rsidR="003172FA" w:rsidRDefault="00B3091F" w:rsidP="00810F87">
      <w:pPr>
        <w:autoSpaceDE w:val="0"/>
        <w:autoSpaceDN w:val="0"/>
        <w:adjustRightInd w:val="0"/>
        <w:rPr>
          <w:color w:val="000000"/>
          <w:w w:val="0"/>
          <w:sz w:val="24"/>
          <w:szCs w:val="24"/>
          <w:lang w:val="en-US" w:eastAsia="zh-CN"/>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Pr>
          <w:rFonts w:ascii="TimesNewRomanPSMT" w:eastAsia="TimesNewRomanPSMT" w:cs="TimesNewRomanPSMT"/>
          <w:sz w:val="20"/>
        </w:rPr>
        <w:t xml:space="preserve"> is the set of subcarriers indices </w:t>
      </w:r>
      <w:ins w:id="55" w:author="Yan(msi) Zhang" w:date="2021-02-17T18:52:00Z">
        <w:r>
          <w:rPr>
            <w:rFonts w:ascii="TimesNewRomanPSMT" w:eastAsia="TimesNewRomanPSMT" w:cs="TimesNewRomanPSMT"/>
            <w:sz w:val="20"/>
          </w:rPr>
          <w:t xml:space="preserve">for </w:t>
        </w:r>
      </w:ins>
      <w:ins w:id="56" w:author="Yan(msi) Zhang" w:date="2021-02-25T22:37:00Z">
        <w:r w:rsidR="004A02F3">
          <w:rPr>
            <w:rFonts w:ascii="TimesNewRomanPSMT" w:eastAsia="TimesNewRomanPSMT" w:cs="TimesNewRomanPSMT"/>
            <w:sz w:val="20"/>
          </w:rPr>
          <w:t xml:space="preserve">all </w:t>
        </w:r>
      </w:ins>
      <w:ins w:id="57" w:author="Yan(msi) Zhang" w:date="2021-02-17T18:52:00Z">
        <w:r>
          <w:rPr>
            <w:rFonts w:ascii="TimesNewRomanPSMT" w:eastAsia="TimesNewRomanPSMT" w:cs="TimesNewRomanPSMT"/>
            <w:sz w:val="20"/>
          </w:rPr>
          <w:t xml:space="preserve">the tones </w:t>
        </w:r>
      </w:ins>
      <w:r>
        <w:rPr>
          <w:rFonts w:ascii="TimesNewRomanPSMT" w:eastAsia="TimesNewRomanPSMT" w:cs="TimesNewRomanPSMT"/>
          <w:sz w:val="20"/>
        </w:rPr>
        <w:t xml:space="preserve">in the </w:t>
      </w:r>
      <w:del w:id="58" w:author="Yan(msi) Zhang" w:date="2021-02-17T18:49:00Z">
        <w:r w:rsidDel="00B3091F">
          <w:rPr>
            <w:rFonts w:ascii="TimesNewRomanPSMT" w:eastAsia="TimesNewRomanPSMT" w:cs="TimesNewRomanPSMT"/>
            <w:sz w:val="20"/>
          </w:rPr>
          <w:delText xml:space="preserve">allocated </w:delText>
        </w:r>
      </w:del>
      <w:ins w:id="59" w:author="Yan(msi) Zhang" w:date="2021-02-25T22:38:00Z">
        <w:r w:rsidR="004A02F3">
          <w:rPr>
            <w:rFonts w:ascii="TimesNewRomanPSMT" w:eastAsia="TimesNewRomanPSMT" w:cs="TimesNewRomanPSMT"/>
            <w:sz w:val="20"/>
          </w:rPr>
          <w:t xml:space="preserve">corresponding </w:t>
        </w:r>
      </w:ins>
      <w:r>
        <w:rPr>
          <w:rFonts w:ascii="TimesNewRomanPSMT" w:eastAsia="TimesNewRomanPSMT" w:cs="TimesNewRomanPSMT"/>
          <w:sz w:val="20"/>
        </w:rPr>
        <w:t xml:space="preserve">20 MHz channels </w:t>
      </w:r>
      <w:ins w:id="60" w:author="Yan(msi) Zhang" w:date="2021-02-17T18:46:00Z">
        <w:r>
          <w:rPr>
            <w:rFonts w:ascii="TimesNewRomanPSMT" w:eastAsia="TimesNewRomanPSMT" w:cs="TimesNewRomanPSMT"/>
            <w:sz w:val="20"/>
          </w:rPr>
          <w:t xml:space="preserve">where </w:t>
        </w:r>
      </w:ins>
      <w:ins w:id="61" w:author="Yan(msi) Zhang" w:date="2021-02-17T18:47:00Z">
        <w:r>
          <w:rPr>
            <w:rFonts w:ascii="TimesNewRomanPSMT" w:eastAsia="TimesNewRomanPSMT" w:cs="TimesNewRomanPSMT"/>
            <w:sz w:val="20"/>
          </w:rPr>
          <w:t xml:space="preserve">the EHT-modulated fields are located </w:t>
        </w:r>
      </w:ins>
      <w:ins w:id="62" w:author="Yan(msi) Zhang" w:date="2021-02-25T22:35:00Z">
        <w:r w:rsidR="00202B3D">
          <w:rPr>
            <w:rFonts w:ascii="TimesNewRomanPSMT" w:eastAsia="TimesNewRomanPSMT" w:cs="TimesNewRomanPSMT"/>
            <w:sz w:val="20"/>
          </w:rPr>
          <w:t>for</w:t>
        </w:r>
      </w:ins>
      <w:ins w:id="63" w:author="Yan(msi) Zhang" w:date="2021-02-25T22:31:00Z">
        <w:r w:rsidR="00202B3D">
          <w:rPr>
            <w:rFonts w:ascii="TimesNewRomanPSMT" w:eastAsia="TimesNewRomanPSMT" w:cs="TimesNewRomanPSMT"/>
            <w:sz w:val="20"/>
          </w:rPr>
          <w:t xml:space="preserve"> the </w:t>
        </w:r>
        <w:r w:rsidR="00202B3D" w:rsidRPr="00C71737">
          <w:rPr>
            <w:rFonts w:ascii="TimesNewRomanPSMT" w:eastAsia="TimesNewRomanPSMT" w:cs="TimesNewRomanPSMT"/>
            <w:i/>
            <w:iCs/>
            <w:sz w:val="20"/>
          </w:rPr>
          <w:t>r</w:t>
        </w:r>
        <w:r w:rsidR="00202B3D">
          <w:rPr>
            <w:rFonts w:ascii="TimesNewRomanPSMT" w:eastAsia="TimesNewRomanPSMT" w:cs="TimesNewRomanPSMT"/>
            <w:sz w:val="20"/>
          </w:rPr>
          <w:t>-</w:t>
        </w:r>
        <w:proofErr w:type="spellStart"/>
        <w:r w:rsidR="00202B3D">
          <w:rPr>
            <w:rFonts w:ascii="TimesNewRomanPSMT" w:eastAsia="TimesNewRomanPSMT" w:cs="TimesNewRomanPSMT"/>
            <w:sz w:val="20"/>
          </w:rPr>
          <w:t>th</w:t>
        </w:r>
        <w:proofErr w:type="spellEnd"/>
        <w:r w:rsidR="00202B3D">
          <w:rPr>
            <w:rFonts w:ascii="TimesNewRomanPSMT" w:eastAsia="TimesNewRomanPSMT" w:cs="TimesNewRomanPSMT"/>
            <w:sz w:val="20"/>
          </w:rPr>
          <w:t xml:space="preserve"> occupied RU or MRU</w:t>
        </w:r>
      </w:ins>
      <w:r>
        <w:rPr>
          <w:rFonts w:ascii="TimesNewRomanPSMT" w:eastAsia="TimesNewRomanPSMT" w:cs="TimesNewRomanPSMT"/>
          <w:sz w:val="20"/>
        </w:rPr>
        <w:t>.</w:t>
      </w:r>
    </w:p>
    <w:p w14:paraId="3035C56E" w14:textId="77777777" w:rsidR="003172FA" w:rsidRDefault="003172FA" w:rsidP="003172FA">
      <w:pPr>
        <w:autoSpaceDE w:val="0"/>
        <w:autoSpaceDN w:val="0"/>
        <w:adjustRightInd w:val="0"/>
        <w:rPr>
          <w:rFonts w:ascii="Calibri" w:hAnsi="Calibri" w:cs="Arial"/>
          <w:sz w:val="24"/>
          <w:lang w:val="en-US" w:eastAsia="zh-CN"/>
        </w:rPr>
      </w:pPr>
    </w:p>
    <w:tbl>
      <w:tblPr>
        <w:tblW w:w="1005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90"/>
        <w:gridCol w:w="2520"/>
        <w:gridCol w:w="1980"/>
        <w:gridCol w:w="2790"/>
      </w:tblGrid>
      <w:tr w:rsidR="007D010E" w14:paraId="3B0BC05D" w14:textId="77777777" w:rsidTr="007D010E">
        <w:tc>
          <w:tcPr>
            <w:tcW w:w="720" w:type="dxa"/>
          </w:tcPr>
          <w:p w14:paraId="19E3D1AC" w14:textId="487ED5BC" w:rsidR="007D010E" w:rsidRDefault="007D010E" w:rsidP="00511F07">
            <w:pPr>
              <w:rPr>
                <w:rFonts w:ascii="Arial" w:hAnsi="Arial" w:cs="Arial"/>
                <w:color w:val="000000"/>
                <w:sz w:val="20"/>
                <w:lang w:eastAsia="zh-CN"/>
              </w:rPr>
            </w:pPr>
            <w:r>
              <w:rPr>
                <w:rFonts w:ascii="Arial" w:hAnsi="Arial" w:cs="Arial"/>
                <w:color w:val="000000"/>
                <w:sz w:val="20"/>
                <w:lang w:eastAsia="zh-CN"/>
              </w:rPr>
              <w:t>1336</w:t>
            </w:r>
          </w:p>
        </w:tc>
        <w:tc>
          <w:tcPr>
            <w:tcW w:w="1057" w:type="dxa"/>
          </w:tcPr>
          <w:p w14:paraId="258C77AA" w14:textId="4139AB7D" w:rsidR="007D010E" w:rsidRDefault="007D010E" w:rsidP="00BF333F">
            <w:pPr>
              <w:rPr>
                <w:rFonts w:ascii="Arial" w:hAnsi="Arial" w:cs="Arial"/>
                <w:sz w:val="20"/>
              </w:rPr>
            </w:pPr>
            <w:r>
              <w:rPr>
                <w:rFonts w:ascii="Arial" w:hAnsi="Arial" w:cs="Arial"/>
                <w:sz w:val="20"/>
              </w:rPr>
              <w:t>36.3.10.4</w:t>
            </w:r>
          </w:p>
        </w:tc>
        <w:tc>
          <w:tcPr>
            <w:tcW w:w="990" w:type="dxa"/>
          </w:tcPr>
          <w:p w14:paraId="18D78C6D" w14:textId="4D287108" w:rsidR="007D010E" w:rsidRDefault="007D010E" w:rsidP="00511F07">
            <w:pPr>
              <w:rPr>
                <w:rFonts w:ascii="Arial" w:hAnsi="Arial" w:cs="Arial"/>
                <w:sz w:val="20"/>
              </w:rPr>
            </w:pPr>
            <w:r>
              <w:rPr>
                <w:rFonts w:ascii="Arial" w:hAnsi="Arial" w:cs="Arial"/>
                <w:sz w:val="20"/>
              </w:rPr>
              <w:t>221.30</w:t>
            </w:r>
          </w:p>
        </w:tc>
        <w:tc>
          <w:tcPr>
            <w:tcW w:w="2520" w:type="dxa"/>
          </w:tcPr>
          <w:p w14:paraId="2032F902" w14:textId="5BBC2125" w:rsidR="007D010E" w:rsidRPr="007C23C9" w:rsidRDefault="00C50EA1" w:rsidP="00511F07">
            <w:pPr>
              <w:rPr>
                <w:rFonts w:ascii="Calibri" w:hAnsi="Calibri" w:cs="Arial"/>
              </w:rPr>
            </w:pPr>
            <w:r w:rsidRPr="00C50EA1">
              <w:rPr>
                <w:rFonts w:ascii="Calibri" w:hAnsi="Calibri" w:cs="Arial"/>
              </w:rPr>
              <w:t>"T Subfield" in "w(T Subfield)" is undefined</w:t>
            </w:r>
          </w:p>
        </w:tc>
        <w:tc>
          <w:tcPr>
            <w:tcW w:w="1980" w:type="dxa"/>
          </w:tcPr>
          <w:p w14:paraId="5E87792C" w14:textId="6F1CE880" w:rsidR="007D010E" w:rsidRPr="0030733C" w:rsidRDefault="00FE70B3" w:rsidP="00511F07">
            <w:pPr>
              <w:rPr>
                <w:rFonts w:ascii="Arial" w:hAnsi="Arial" w:cs="Arial"/>
                <w:sz w:val="20"/>
              </w:rPr>
            </w:pPr>
            <w:r w:rsidRPr="00FE70B3">
              <w:rPr>
                <w:rFonts w:ascii="Arial" w:hAnsi="Arial" w:cs="Arial"/>
                <w:sz w:val="20"/>
              </w:rPr>
              <w:t xml:space="preserve">Add a reference for </w:t>
            </w:r>
            <w:proofErr w:type="spellStart"/>
            <w:r w:rsidRPr="00FE70B3">
              <w:rPr>
                <w:rFonts w:ascii="Arial" w:hAnsi="Arial" w:cs="Arial"/>
                <w:sz w:val="20"/>
              </w:rPr>
              <w:t>Tsubfield</w:t>
            </w:r>
            <w:proofErr w:type="spellEnd"/>
            <w:r w:rsidRPr="00FE70B3">
              <w:rPr>
                <w:rFonts w:ascii="Arial" w:hAnsi="Arial" w:cs="Arial"/>
                <w:sz w:val="20"/>
              </w:rPr>
              <w:t xml:space="preserve"> to Table 36-9.</w:t>
            </w:r>
          </w:p>
        </w:tc>
        <w:tc>
          <w:tcPr>
            <w:tcW w:w="2790" w:type="dxa"/>
          </w:tcPr>
          <w:p w14:paraId="0E4076B6" w14:textId="0EFFC9AF" w:rsidR="007D010E" w:rsidRDefault="007D010E" w:rsidP="00417C49">
            <w:pPr>
              <w:rPr>
                <w:rFonts w:ascii="Calibri" w:hAnsi="Calibri" w:cs="Arial"/>
                <w:b/>
                <w:szCs w:val="22"/>
                <w:lang w:eastAsia="zh-CN"/>
              </w:rPr>
            </w:pPr>
            <w:r>
              <w:rPr>
                <w:rFonts w:ascii="Calibri" w:hAnsi="Calibri" w:cs="Arial"/>
                <w:b/>
                <w:szCs w:val="22"/>
                <w:lang w:eastAsia="zh-CN"/>
              </w:rPr>
              <w:t>Revised.</w:t>
            </w:r>
          </w:p>
          <w:p w14:paraId="05E8F773" w14:textId="77777777" w:rsidR="00445493" w:rsidRDefault="00445493" w:rsidP="00417C49">
            <w:pPr>
              <w:rPr>
                <w:rFonts w:ascii="Calibri" w:hAnsi="Calibri" w:cs="Arial"/>
                <w:b/>
                <w:szCs w:val="22"/>
                <w:lang w:eastAsia="zh-CN"/>
              </w:rPr>
            </w:pPr>
          </w:p>
          <w:p w14:paraId="5A16E2E8" w14:textId="101A37B9" w:rsidR="007D010E" w:rsidRDefault="00445493" w:rsidP="00417C49">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5" w:history="1">
              <w:r w:rsidR="00300EE6" w:rsidRPr="00545C3E">
                <w:rPr>
                  <w:rStyle w:val="Hyperlink"/>
                  <w:rFonts w:ascii="Arial" w:hAnsi="Arial" w:cs="Arial"/>
                  <w:szCs w:val="18"/>
                  <w:lang w:eastAsia="ko-KR"/>
                </w:rPr>
                <w:t>https://mentor.ieee.org/802.11/dcn/21/11-21-0323-00-00be-comment-resolution</w:t>
              </w:r>
              <w:r w:rsidR="00300EE6">
                <w:rPr>
                  <w:rStyle w:val="Hyperlink"/>
                  <w:rFonts w:ascii="Arial" w:hAnsi="Arial" w:cs="Arial"/>
                  <w:szCs w:val="18"/>
                  <w:lang w:eastAsia="ko-KR"/>
                </w:rPr>
                <w:t>s</w:t>
              </w:r>
              <w:r w:rsidR="00300EE6" w:rsidRPr="00545C3E">
                <w:rPr>
                  <w:rStyle w:val="Hyperlink"/>
                  <w:rFonts w:ascii="Arial" w:hAnsi="Arial" w:cs="Arial"/>
                  <w:szCs w:val="18"/>
                  <w:lang w:eastAsia="ko-KR"/>
                </w:rPr>
                <w:t>-for-</w:t>
              </w:r>
              <w:r w:rsidR="00300EE6">
                <w:rPr>
                  <w:rStyle w:val="Hyperlink"/>
                  <w:rFonts w:ascii="Arial" w:hAnsi="Arial" w:cs="Arial"/>
                  <w:szCs w:val="18"/>
                  <w:lang w:eastAsia="ko-KR"/>
                </w:rPr>
                <w:t>clause-36-3-10-</w:t>
              </w:r>
              <w:r w:rsidR="00300EE6" w:rsidRPr="00545C3E">
                <w:rPr>
                  <w:rStyle w:val="Hyperlink"/>
                  <w:rFonts w:ascii="Arial" w:hAnsi="Arial" w:cs="Arial"/>
                  <w:szCs w:val="18"/>
                  <w:lang w:eastAsia="ko-KR"/>
                </w:rPr>
                <w:t>mathematical-description-of-signals.docx</w:t>
              </w:r>
            </w:hyperlink>
            <w:r w:rsidR="00300EE6">
              <w:rPr>
                <w:rFonts w:ascii="Arial" w:hAnsi="Arial" w:cs="Arial"/>
                <w:sz w:val="20"/>
                <w:lang w:val="en-US" w:eastAsia="zh-CN"/>
              </w:rPr>
              <w:t>.</w:t>
            </w:r>
          </w:p>
        </w:tc>
      </w:tr>
    </w:tbl>
    <w:p w14:paraId="4CDF80B5" w14:textId="77777777" w:rsidR="003172FA" w:rsidRDefault="003172FA" w:rsidP="00810F87">
      <w:pPr>
        <w:autoSpaceDE w:val="0"/>
        <w:autoSpaceDN w:val="0"/>
        <w:adjustRightInd w:val="0"/>
        <w:rPr>
          <w:color w:val="000000"/>
          <w:w w:val="0"/>
          <w:sz w:val="24"/>
          <w:szCs w:val="24"/>
          <w:lang w:val="en-US" w:eastAsia="zh-CN"/>
        </w:rPr>
      </w:pPr>
    </w:p>
    <w:p w14:paraId="35598030" w14:textId="3807E06E" w:rsidR="00B33182" w:rsidRPr="00271A96" w:rsidRDefault="0086303E" w:rsidP="00B33182">
      <w:pPr>
        <w:autoSpaceDE w:val="0"/>
        <w:autoSpaceDN w:val="0"/>
        <w:adjustRightInd w:val="0"/>
        <w:rPr>
          <w:color w:val="000000"/>
          <w:sz w:val="24"/>
          <w:szCs w:val="24"/>
          <w:lang w:val="en-US" w:eastAsia="zh-CN"/>
        </w:rPr>
      </w:pPr>
      <w:r>
        <w:rPr>
          <w:sz w:val="24"/>
          <w:szCs w:val="24"/>
          <w:highlight w:val="yellow"/>
          <w:lang w:val="en-US" w:eastAsia="zh-CN"/>
        </w:rPr>
        <w:t>be</w:t>
      </w:r>
      <w:r w:rsidR="00B33182" w:rsidRPr="00271A96">
        <w:rPr>
          <w:sz w:val="24"/>
          <w:szCs w:val="24"/>
          <w:highlight w:val="yellow"/>
          <w:lang w:eastAsia="zh-CN"/>
        </w:rPr>
        <w:t xml:space="preserve"> </w:t>
      </w:r>
      <w:r w:rsidR="00B33182" w:rsidRPr="00271A96">
        <w:rPr>
          <w:sz w:val="24"/>
          <w:szCs w:val="24"/>
          <w:highlight w:val="yellow"/>
        </w:rPr>
        <w:t xml:space="preserve">editor: please make the following changes in </w:t>
      </w:r>
      <w:r w:rsidR="00B76E11">
        <w:rPr>
          <w:sz w:val="24"/>
          <w:szCs w:val="24"/>
          <w:highlight w:val="yellow"/>
        </w:rPr>
        <w:t>D</w:t>
      </w:r>
      <w:r>
        <w:rPr>
          <w:sz w:val="24"/>
          <w:szCs w:val="24"/>
          <w:highlight w:val="yellow"/>
        </w:rPr>
        <w:t>0</w:t>
      </w:r>
      <w:r w:rsidR="00B76E11">
        <w:rPr>
          <w:sz w:val="24"/>
          <w:szCs w:val="24"/>
          <w:highlight w:val="yellow"/>
        </w:rPr>
        <w:t>.3</w:t>
      </w:r>
      <w:r w:rsidR="00B33182">
        <w:rPr>
          <w:sz w:val="24"/>
          <w:szCs w:val="24"/>
          <w:highlight w:val="yellow"/>
        </w:rPr>
        <w:t xml:space="preserve"> </w:t>
      </w:r>
      <w:r w:rsidR="00B33182" w:rsidRPr="00271A96">
        <w:rPr>
          <w:i/>
          <w:sz w:val="24"/>
          <w:szCs w:val="24"/>
          <w:highlight w:val="yellow"/>
        </w:rPr>
        <w:t xml:space="preserve">Clause </w:t>
      </w:r>
      <w:r>
        <w:rPr>
          <w:i/>
          <w:sz w:val="24"/>
          <w:szCs w:val="24"/>
          <w:highlight w:val="yellow"/>
          <w:lang w:eastAsia="zh-CN"/>
        </w:rPr>
        <w:t>36</w:t>
      </w:r>
      <w:r w:rsidR="00B72168">
        <w:rPr>
          <w:i/>
          <w:sz w:val="24"/>
          <w:szCs w:val="24"/>
          <w:highlight w:val="yellow"/>
          <w:lang w:eastAsia="zh-CN"/>
        </w:rPr>
        <w:t>.</w:t>
      </w:r>
      <w:r>
        <w:rPr>
          <w:i/>
          <w:sz w:val="24"/>
          <w:szCs w:val="24"/>
          <w:highlight w:val="yellow"/>
          <w:lang w:eastAsia="zh-CN"/>
        </w:rPr>
        <w:t>3</w:t>
      </w:r>
      <w:r w:rsidR="00B72168">
        <w:rPr>
          <w:i/>
          <w:sz w:val="24"/>
          <w:szCs w:val="24"/>
          <w:highlight w:val="yellow"/>
          <w:lang w:eastAsia="zh-CN"/>
        </w:rPr>
        <w:t>.1</w:t>
      </w:r>
      <w:r>
        <w:rPr>
          <w:i/>
          <w:sz w:val="24"/>
          <w:szCs w:val="24"/>
          <w:highlight w:val="yellow"/>
          <w:lang w:eastAsia="zh-CN"/>
        </w:rPr>
        <w:t>0</w:t>
      </w:r>
      <w:r w:rsidR="00B72168">
        <w:rPr>
          <w:i/>
          <w:sz w:val="24"/>
          <w:szCs w:val="24"/>
          <w:highlight w:val="yellow"/>
          <w:lang w:eastAsia="zh-CN"/>
        </w:rPr>
        <w:t>.4</w:t>
      </w:r>
      <w:r w:rsidR="00B33182" w:rsidRPr="00271A96">
        <w:rPr>
          <w:sz w:val="24"/>
          <w:szCs w:val="24"/>
          <w:highlight w:val="yellow"/>
        </w:rPr>
        <w:t>:</w:t>
      </w:r>
    </w:p>
    <w:p w14:paraId="45978283" w14:textId="77777777" w:rsidR="00B33182" w:rsidRPr="00271A96" w:rsidRDefault="00B33182" w:rsidP="00B33182">
      <w:pPr>
        <w:autoSpaceDE w:val="0"/>
        <w:autoSpaceDN w:val="0"/>
        <w:adjustRightInd w:val="0"/>
        <w:rPr>
          <w:sz w:val="24"/>
          <w:szCs w:val="24"/>
          <w:lang w:val="en-US" w:eastAsia="zh-CN"/>
        </w:rPr>
      </w:pPr>
    </w:p>
    <w:p w14:paraId="6076A398" w14:textId="21E83B63" w:rsidR="00B33182" w:rsidRPr="00CB484C" w:rsidRDefault="00EF5E41" w:rsidP="00192AF8">
      <w:pPr>
        <w:pStyle w:val="ListParagraph"/>
        <w:numPr>
          <w:ilvl w:val="0"/>
          <w:numId w:val="33"/>
        </w:numPr>
        <w:autoSpaceDE w:val="0"/>
        <w:autoSpaceDN w:val="0"/>
        <w:adjustRightInd w:val="0"/>
        <w:rPr>
          <w:color w:val="000000"/>
          <w:w w:val="0"/>
          <w:lang w:eastAsia="zh-CN"/>
        </w:rPr>
      </w:pPr>
      <w:r>
        <w:rPr>
          <w:color w:val="000000"/>
          <w:highlight w:val="yellow"/>
          <w:lang w:eastAsia="zh-CN"/>
        </w:rPr>
        <w:t>On P</w:t>
      </w:r>
      <w:r w:rsidR="00684188">
        <w:rPr>
          <w:color w:val="000000"/>
          <w:highlight w:val="yellow"/>
          <w:lang w:eastAsia="zh-CN"/>
        </w:rPr>
        <w:t>221</w:t>
      </w:r>
      <w:r w:rsidR="00B33182" w:rsidRPr="00CB484C">
        <w:rPr>
          <w:color w:val="000000"/>
          <w:highlight w:val="yellow"/>
          <w:lang w:eastAsia="zh-CN"/>
        </w:rPr>
        <w:t>L</w:t>
      </w:r>
      <w:r w:rsidR="00684188">
        <w:rPr>
          <w:color w:val="000000"/>
          <w:highlight w:val="yellow"/>
          <w:lang w:eastAsia="zh-CN"/>
        </w:rPr>
        <w:t>3</w:t>
      </w:r>
      <w:r w:rsidR="000E2D26">
        <w:rPr>
          <w:color w:val="000000"/>
          <w:highlight w:val="yellow"/>
          <w:lang w:eastAsia="zh-CN"/>
        </w:rPr>
        <w:t>0</w:t>
      </w:r>
      <w:r w:rsidR="00DF75D1" w:rsidRPr="00CB484C">
        <w:rPr>
          <w:color w:val="000000"/>
          <w:highlight w:val="yellow"/>
          <w:lang w:eastAsia="zh-CN"/>
        </w:rPr>
        <w:t xml:space="preserve"> (CID #8996</w:t>
      </w:r>
      <w:r w:rsidR="00B33182" w:rsidRPr="00CB484C">
        <w:rPr>
          <w:color w:val="000000"/>
          <w:highlight w:val="yellow"/>
          <w:lang w:eastAsia="zh-CN"/>
        </w:rPr>
        <w:t>):</w:t>
      </w:r>
    </w:p>
    <w:p w14:paraId="03245F54" w14:textId="667657E0" w:rsidR="0086303E" w:rsidRPr="0086303E" w:rsidRDefault="0086303E" w:rsidP="0086303E">
      <w:pPr>
        <w:ind w:left="720" w:hanging="720"/>
        <w:rPr>
          <w:rFonts w:ascii="TimesNewRomanPSMT" w:eastAsia="TimesNewRomanPSMT" w:cs="TimesNewRomanPSMT"/>
          <w:sz w:val="24"/>
          <w:szCs w:val="24"/>
        </w:rPr>
      </w:pP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w</m:t>
            </m:r>
          </m:e>
          <m:sub>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T</m:t>
                </m:r>
              </m:e>
              <m:sub>
                <m:r>
                  <w:rPr>
                    <w:rFonts w:ascii="Cambria Math" w:eastAsia="TimesNewRomanPSMT" w:hAnsi="Cambria Math" w:cs="TimesNewRomanPSMT"/>
                    <w:sz w:val="24"/>
                    <w:szCs w:val="24"/>
                  </w:rPr>
                  <m:t>Subfield</m:t>
                </m:r>
              </m:sub>
            </m:sSub>
          </m:sub>
        </m:sSub>
        <m:d>
          <m:dPr>
            <m:ctrlPr>
              <w:rPr>
                <w:rFonts w:ascii="Cambria Math" w:eastAsia="TimesNewRomanPSMT" w:hAnsi="Cambria Math" w:cs="TimesNewRomanPSMT"/>
                <w:i/>
                <w:sz w:val="24"/>
                <w:szCs w:val="24"/>
              </w:rPr>
            </m:ctrlPr>
          </m:dPr>
          <m:e>
            <m:r>
              <w:rPr>
                <w:rFonts w:ascii="Cambria Math" w:eastAsia="TimesNewRomanPSMT" w:hAnsi="Cambria Math" w:cs="TimesNewRomanPSMT"/>
                <w:sz w:val="24"/>
                <w:szCs w:val="24"/>
              </w:rPr>
              <m:t>t</m:t>
            </m:r>
          </m:e>
        </m:d>
      </m:oMath>
      <w:r w:rsidRPr="0086303E">
        <w:rPr>
          <w:rFonts w:ascii="TimesNewRomanPSMT" w:eastAsia="TimesNewRomanPSMT" w:cs="TimesNewRomanPSMT"/>
          <w:sz w:val="24"/>
          <w:szCs w:val="24"/>
        </w:rPr>
        <w:t xml:space="preserve"> is a windowing function. An example function, </w:t>
      </w: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w</m:t>
            </m:r>
          </m:e>
          <m:sub>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T</m:t>
                </m:r>
              </m:e>
              <m:sub>
                <m:r>
                  <w:rPr>
                    <w:rFonts w:ascii="Cambria Math" w:eastAsia="TimesNewRomanPSMT" w:hAnsi="Cambria Math" w:cs="TimesNewRomanPSMT"/>
                    <w:sz w:val="24"/>
                    <w:szCs w:val="24"/>
                  </w:rPr>
                  <m:t>Subfield</m:t>
                </m:r>
              </m:sub>
            </m:sSub>
          </m:sub>
        </m:sSub>
        <m:d>
          <m:dPr>
            <m:ctrlPr>
              <w:rPr>
                <w:rFonts w:ascii="Cambria Math" w:eastAsia="TimesNewRomanPSMT" w:hAnsi="Cambria Math" w:cs="TimesNewRomanPSMT"/>
                <w:i/>
                <w:sz w:val="24"/>
                <w:szCs w:val="24"/>
              </w:rPr>
            </m:ctrlPr>
          </m:dPr>
          <m:e>
            <m:r>
              <w:rPr>
                <w:rFonts w:ascii="Cambria Math" w:eastAsia="TimesNewRomanPSMT" w:hAnsi="Cambria Math" w:cs="TimesNewRomanPSMT"/>
                <w:sz w:val="24"/>
                <w:szCs w:val="24"/>
              </w:rPr>
              <m:t>t</m:t>
            </m:r>
          </m:e>
        </m:d>
      </m:oMath>
      <w:r w:rsidRPr="0086303E">
        <w:rPr>
          <w:rFonts w:ascii="TimesNewRomanPSMT" w:eastAsia="TimesNewRomanPSMT" w:cs="TimesNewRomanPSMT"/>
          <w:sz w:val="24"/>
          <w:szCs w:val="24"/>
        </w:rPr>
        <w:t>, is given in 17.3.2.5 (Mathematical conventions in the signal descriptions).</w:t>
      </w:r>
      <w:r w:rsidR="00192AF8">
        <w:rPr>
          <w:rFonts w:ascii="TimesNewRomanPSMT" w:eastAsia="TimesNewRomanPSMT" w:cs="TimesNewRomanPSMT"/>
          <w:sz w:val="24"/>
          <w:szCs w:val="24"/>
        </w:rPr>
        <w:t xml:space="preserve"> </w:t>
      </w:r>
      <m:oMath>
        <m:sSub>
          <m:sSubPr>
            <m:ctrlPr>
              <w:ins w:id="64" w:author="Yan(msi) Zhang" w:date="2021-02-17T19:02:00Z">
                <w:rPr>
                  <w:rFonts w:ascii="Cambria Math" w:eastAsia="TimesNewRomanPSMT" w:hAnsi="Cambria Math" w:cs="TimesNewRomanPSMT"/>
                  <w:i/>
                  <w:sz w:val="24"/>
                  <w:szCs w:val="24"/>
                </w:rPr>
              </w:ins>
            </m:ctrlPr>
          </m:sSubPr>
          <m:e>
            <m:r>
              <w:ins w:id="65" w:author="Yan(msi) Zhang" w:date="2021-02-17T19:02:00Z">
                <w:rPr>
                  <w:rFonts w:ascii="Cambria Math" w:eastAsia="TimesNewRomanPSMT" w:hAnsi="Cambria Math" w:cs="TimesNewRomanPSMT"/>
                  <w:sz w:val="24"/>
                  <w:szCs w:val="24"/>
                </w:rPr>
                <m:t>T</m:t>
              </w:ins>
            </m:r>
          </m:e>
          <m:sub>
            <m:r>
              <w:ins w:id="66" w:author="Yan(msi) Zhang" w:date="2021-02-17T19:02:00Z">
                <w:rPr>
                  <w:rFonts w:ascii="Cambria Math" w:eastAsia="TimesNewRomanPSMT" w:hAnsi="Cambria Math" w:cs="TimesNewRomanPSMT"/>
                  <w:sz w:val="24"/>
                  <w:szCs w:val="24"/>
                </w:rPr>
                <m:t>Subfield</m:t>
              </w:ins>
            </m:r>
          </m:sub>
        </m:sSub>
      </m:oMath>
      <w:ins w:id="67" w:author="Yan(msi) Zhang" w:date="2021-02-17T19:02:00Z">
        <w:r w:rsidR="00192AF8">
          <w:rPr>
            <w:rFonts w:ascii="TimesNewRomanPSMT" w:eastAsia="TimesNewRomanPSMT" w:cs="TimesNewRomanPSMT"/>
            <w:sz w:val="24"/>
            <w:szCs w:val="24"/>
          </w:rPr>
          <w:t xml:space="preserve"> is </w:t>
        </w:r>
      </w:ins>
      <m:oMath>
        <m:sSub>
          <m:sSubPr>
            <m:ctrlPr>
              <w:ins w:id="68" w:author="Yan(msi) Zhang" w:date="2021-02-17T19:02:00Z">
                <w:rPr>
                  <w:rFonts w:ascii="Cambria Math" w:eastAsia="TimesNewRomanPSMT" w:hAnsi="Cambria Math" w:cs="TimesNewRomanPSMT"/>
                  <w:i/>
                  <w:sz w:val="24"/>
                  <w:szCs w:val="24"/>
                </w:rPr>
              </w:ins>
            </m:ctrlPr>
          </m:sSubPr>
          <m:e>
            <m:r>
              <w:ins w:id="69" w:author="Yan(msi) Zhang" w:date="2021-02-17T19:02:00Z">
                <w:rPr>
                  <w:rFonts w:ascii="Cambria Math" w:eastAsia="TimesNewRomanPSMT" w:hAnsi="Cambria Math" w:cs="TimesNewRomanPSMT"/>
                  <w:sz w:val="24"/>
                  <w:szCs w:val="24"/>
                </w:rPr>
                <m:t>T</m:t>
              </w:ins>
            </m:r>
          </m:e>
          <m:sub>
            <m:r>
              <w:ins w:id="70" w:author="Yan(msi) Zhang" w:date="2021-02-17T19:02:00Z">
                <w:rPr>
                  <w:rFonts w:ascii="Cambria Math" w:eastAsia="TimesNewRomanPSMT" w:hAnsi="Cambria Math" w:cs="TimesNewRomanPSMT"/>
                  <w:sz w:val="24"/>
                  <w:szCs w:val="24"/>
                </w:rPr>
                <m:t>L-STF</m:t>
              </w:ins>
            </m:r>
          </m:sub>
        </m:sSub>
      </m:oMath>
      <w:ins w:id="71" w:author="Yan(msi) Zhang" w:date="2021-02-17T19:02:00Z">
        <w:r w:rsidR="00192AF8">
          <w:rPr>
            <w:rFonts w:ascii="TimesNewRomanPSMT" w:eastAsia="TimesNewRomanPSMT" w:cs="TimesNewRomanPSMT"/>
            <w:sz w:val="24"/>
            <w:szCs w:val="24"/>
          </w:rPr>
          <w:t xml:space="preserve"> for L-STF, </w:t>
        </w:r>
      </w:ins>
      <m:oMath>
        <m:sSub>
          <m:sSubPr>
            <m:ctrlPr>
              <w:ins w:id="72" w:author="Yan(msi) Zhang" w:date="2021-02-17T19:02:00Z">
                <w:rPr>
                  <w:rFonts w:ascii="Cambria Math" w:eastAsia="TimesNewRomanPSMT" w:hAnsi="Cambria Math" w:cs="TimesNewRomanPSMT"/>
                  <w:i/>
                  <w:sz w:val="24"/>
                  <w:szCs w:val="24"/>
                </w:rPr>
              </w:ins>
            </m:ctrlPr>
          </m:sSubPr>
          <m:e>
            <m:r>
              <w:ins w:id="73" w:author="Yan(msi) Zhang" w:date="2021-02-17T19:02:00Z">
                <w:rPr>
                  <w:rFonts w:ascii="Cambria Math" w:eastAsia="TimesNewRomanPSMT" w:hAnsi="Cambria Math" w:cs="TimesNewRomanPSMT"/>
                  <w:sz w:val="24"/>
                  <w:szCs w:val="24"/>
                </w:rPr>
                <m:t>T</m:t>
              </w:ins>
            </m:r>
          </m:e>
          <m:sub>
            <m:r>
              <w:ins w:id="74" w:author="Yan(msi) Zhang" w:date="2021-02-17T19:02:00Z">
                <w:rPr>
                  <w:rFonts w:ascii="Cambria Math" w:eastAsia="TimesNewRomanPSMT" w:hAnsi="Cambria Math" w:cs="TimesNewRomanPSMT"/>
                  <w:sz w:val="24"/>
                  <w:szCs w:val="24"/>
                </w:rPr>
                <m:t>L-</m:t>
              </w:ins>
            </m:r>
            <m:r>
              <w:ins w:id="75" w:author="Yan(msi) Zhang" w:date="2021-02-17T19:03:00Z">
                <w:rPr>
                  <w:rFonts w:ascii="Cambria Math" w:eastAsia="TimesNewRomanPSMT" w:hAnsi="Cambria Math" w:cs="TimesNewRomanPSMT"/>
                  <w:sz w:val="24"/>
                  <w:szCs w:val="24"/>
                </w:rPr>
                <m:t>L</m:t>
              </w:ins>
            </m:r>
            <m:r>
              <w:ins w:id="76" w:author="Yan(msi) Zhang" w:date="2021-02-17T19:02:00Z">
                <w:rPr>
                  <w:rFonts w:ascii="Cambria Math" w:eastAsia="TimesNewRomanPSMT" w:hAnsi="Cambria Math" w:cs="TimesNewRomanPSMT"/>
                  <w:sz w:val="24"/>
                  <w:szCs w:val="24"/>
                </w:rPr>
                <m:t>TF</m:t>
              </w:ins>
            </m:r>
          </m:sub>
        </m:sSub>
      </m:oMath>
      <w:ins w:id="77" w:author="Yan(msi) Zhang" w:date="2021-02-17T19:02:00Z">
        <w:r w:rsidR="00192AF8">
          <w:rPr>
            <w:rFonts w:ascii="TimesNewRomanPSMT" w:eastAsia="TimesNewRomanPSMT" w:cs="TimesNewRomanPSMT"/>
            <w:sz w:val="24"/>
            <w:szCs w:val="24"/>
          </w:rPr>
          <w:t xml:space="preserve"> for L-</w:t>
        </w:r>
      </w:ins>
      <w:ins w:id="78" w:author="Yan(msi) Zhang" w:date="2021-02-17T19:03:00Z">
        <w:r w:rsidR="00192AF8">
          <w:rPr>
            <w:rFonts w:ascii="TimesNewRomanPSMT" w:eastAsia="TimesNewRomanPSMT" w:cs="TimesNewRomanPSMT"/>
            <w:sz w:val="24"/>
            <w:szCs w:val="24"/>
          </w:rPr>
          <w:t>L</w:t>
        </w:r>
      </w:ins>
      <w:ins w:id="79" w:author="Yan(msi) Zhang" w:date="2021-02-17T19:02:00Z">
        <w:r w:rsidR="00192AF8">
          <w:rPr>
            <w:rFonts w:ascii="TimesNewRomanPSMT" w:eastAsia="TimesNewRomanPSMT" w:cs="TimesNewRomanPSMT"/>
            <w:sz w:val="24"/>
            <w:szCs w:val="24"/>
          </w:rPr>
          <w:t>TF</w:t>
        </w:r>
      </w:ins>
      <w:ins w:id="80" w:author="Yan(msi) Zhang" w:date="2021-02-17T19:03:00Z">
        <w:r w:rsidR="00192AF8">
          <w:rPr>
            <w:rFonts w:ascii="TimesNewRomanPSMT" w:eastAsia="TimesNewRomanPSMT" w:cs="TimesNewRomanPSMT"/>
            <w:sz w:val="24"/>
            <w:szCs w:val="24"/>
          </w:rPr>
          <w:t xml:space="preserve">, </w:t>
        </w:r>
      </w:ins>
      <m:oMath>
        <m:sSub>
          <m:sSubPr>
            <m:ctrlPr>
              <w:ins w:id="81" w:author="Yan(msi) Zhang" w:date="2021-02-17T19:03:00Z">
                <w:rPr>
                  <w:rFonts w:ascii="Cambria Math" w:eastAsia="TimesNewRomanPSMT" w:hAnsi="Cambria Math" w:cs="TimesNewRomanPSMT"/>
                  <w:i/>
                  <w:sz w:val="24"/>
                  <w:szCs w:val="24"/>
                </w:rPr>
              </w:ins>
            </m:ctrlPr>
          </m:sSubPr>
          <m:e>
            <m:r>
              <w:ins w:id="82" w:author="Yan(msi) Zhang" w:date="2021-02-17T19:03:00Z">
                <w:rPr>
                  <w:rFonts w:ascii="Cambria Math" w:eastAsia="TimesNewRomanPSMT" w:hAnsi="Cambria Math" w:cs="TimesNewRomanPSMT"/>
                  <w:sz w:val="24"/>
                  <w:szCs w:val="24"/>
                </w:rPr>
                <m:t>T</m:t>
              </w:ins>
            </m:r>
          </m:e>
          <m:sub>
            <m:r>
              <w:ins w:id="83" w:author="Yan(msi) Zhang" w:date="2021-02-17T19:03:00Z">
                <w:rPr>
                  <w:rFonts w:ascii="Cambria Math" w:eastAsia="TimesNewRomanPSMT" w:hAnsi="Cambria Math" w:cs="TimesNewRomanPSMT"/>
                  <w:sz w:val="24"/>
                  <w:szCs w:val="24"/>
                </w:rPr>
                <m:t>L-SIG</m:t>
              </w:ins>
            </m:r>
          </m:sub>
        </m:sSub>
      </m:oMath>
      <w:ins w:id="84" w:author="Yan(msi) Zhang" w:date="2021-02-17T19:03:00Z">
        <w:r w:rsidR="00192AF8">
          <w:rPr>
            <w:rFonts w:ascii="TimesNewRomanPSMT" w:eastAsia="TimesNewRomanPSMT" w:cs="TimesNewRomanPSMT"/>
            <w:sz w:val="24"/>
            <w:szCs w:val="24"/>
          </w:rPr>
          <w:t xml:space="preserve"> for L-SIG</w:t>
        </w:r>
      </w:ins>
      <w:ins w:id="85" w:author="Yan(msi) Zhang" w:date="2021-02-17T19:04:00Z">
        <w:r w:rsidR="00192AF8">
          <w:rPr>
            <w:rFonts w:ascii="TimesNewRomanPSMT" w:eastAsia="TimesNewRomanPSMT" w:cs="TimesNewRomanPSMT"/>
            <w:sz w:val="24"/>
            <w:szCs w:val="24"/>
          </w:rPr>
          <w:t xml:space="preserve">, </w:t>
        </w:r>
      </w:ins>
      <w:ins w:id="86" w:author="Yan(msi) Zhang" w:date="2021-02-17T19:03:00Z">
        <w:r w:rsidR="00192AF8">
          <w:rPr>
            <w:rFonts w:ascii="TimesNewRomanPSMT" w:eastAsia="TimesNewRomanPSMT" w:cs="TimesNewRomanPSMT"/>
            <w:sz w:val="24"/>
            <w:szCs w:val="24"/>
          </w:rPr>
          <w:t xml:space="preserve"> </w:t>
        </w:r>
      </w:ins>
      <m:oMath>
        <m:sSub>
          <m:sSubPr>
            <m:ctrlPr>
              <w:ins w:id="87" w:author="Yan(msi) Zhang" w:date="2021-02-17T19:04:00Z">
                <w:rPr>
                  <w:rFonts w:ascii="Cambria Math" w:eastAsia="TimesNewRomanPSMT" w:hAnsi="Cambria Math" w:cs="TimesNewRomanPSMT"/>
                  <w:i/>
                  <w:sz w:val="24"/>
                  <w:szCs w:val="24"/>
                </w:rPr>
              </w:ins>
            </m:ctrlPr>
          </m:sSubPr>
          <m:e>
            <m:r>
              <w:ins w:id="88" w:author="Yan(msi) Zhang" w:date="2021-02-17T19:04:00Z">
                <w:rPr>
                  <w:rFonts w:ascii="Cambria Math" w:eastAsia="TimesNewRomanPSMT" w:hAnsi="Cambria Math" w:cs="TimesNewRomanPSMT"/>
                  <w:sz w:val="24"/>
                  <w:szCs w:val="24"/>
                </w:rPr>
                <m:t>T</m:t>
              </w:ins>
            </m:r>
          </m:e>
          <m:sub>
            <m:r>
              <w:ins w:id="89" w:author="Yan(msi) Zhang" w:date="2021-02-17T19:04:00Z">
                <w:rPr>
                  <w:rFonts w:ascii="Cambria Math" w:eastAsia="TimesNewRomanPSMT" w:hAnsi="Cambria Math" w:cs="TimesNewRomanPSMT"/>
                  <w:sz w:val="24"/>
                  <w:szCs w:val="24"/>
                </w:rPr>
                <m:t>RL-SIG</m:t>
              </w:ins>
            </m:r>
          </m:sub>
        </m:sSub>
      </m:oMath>
      <w:ins w:id="90" w:author="Yan(msi) Zhang" w:date="2021-02-17T19:04:00Z">
        <w:r w:rsidR="00192AF8">
          <w:rPr>
            <w:rFonts w:ascii="TimesNewRomanPSMT" w:eastAsia="TimesNewRomanPSMT" w:cs="TimesNewRomanPSMT"/>
            <w:sz w:val="24"/>
            <w:szCs w:val="24"/>
          </w:rPr>
          <w:t xml:space="preserve"> for </w:t>
        </w:r>
      </w:ins>
      <w:ins w:id="91" w:author="Yan(msi) Zhang" w:date="2021-02-17T19:03:00Z">
        <w:r w:rsidR="00192AF8">
          <w:rPr>
            <w:rFonts w:ascii="TimesNewRomanPSMT" w:eastAsia="TimesNewRomanPSMT" w:cs="TimesNewRomanPSMT"/>
            <w:sz w:val="24"/>
            <w:szCs w:val="24"/>
          </w:rPr>
          <w:t xml:space="preserve">RL-SIG, </w:t>
        </w:r>
      </w:ins>
      <m:oMath>
        <m:sSub>
          <m:sSubPr>
            <m:ctrlPr>
              <w:ins w:id="92" w:author="Yan(msi) Zhang" w:date="2021-02-17T19:03:00Z">
                <w:rPr>
                  <w:rFonts w:ascii="Cambria Math" w:eastAsia="TimesNewRomanPSMT" w:hAnsi="Cambria Math" w:cs="TimesNewRomanPSMT"/>
                  <w:i/>
                  <w:sz w:val="24"/>
                  <w:szCs w:val="24"/>
                </w:rPr>
              </w:ins>
            </m:ctrlPr>
          </m:sSubPr>
          <m:e>
            <m:r>
              <w:ins w:id="93" w:author="Yan(msi) Zhang" w:date="2021-02-17T19:03:00Z">
                <w:rPr>
                  <w:rFonts w:ascii="Cambria Math" w:eastAsia="TimesNewRomanPSMT" w:hAnsi="Cambria Math" w:cs="TimesNewRomanPSMT"/>
                  <w:sz w:val="24"/>
                  <w:szCs w:val="24"/>
                </w:rPr>
                <m:t>T</m:t>
              </w:ins>
            </m:r>
          </m:e>
          <m:sub>
            <m:r>
              <w:ins w:id="94" w:author="Yan(msi) Zhang" w:date="2021-02-17T19:05:00Z">
                <w:rPr>
                  <w:rFonts w:ascii="Cambria Math" w:eastAsia="TimesNewRomanPSMT" w:hAnsi="Cambria Math" w:cs="TimesNewRomanPSMT"/>
                  <w:sz w:val="24"/>
                  <w:szCs w:val="24"/>
                </w:rPr>
                <m:t>U</m:t>
              </w:ins>
            </m:r>
            <m:r>
              <w:ins w:id="95" w:author="Yan(msi) Zhang" w:date="2021-02-17T19:03:00Z">
                <w:rPr>
                  <w:rFonts w:ascii="Cambria Math" w:eastAsia="TimesNewRomanPSMT" w:hAnsi="Cambria Math" w:cs="TimesNewRomanPSMT"/>
                  <w:sz w:val="24"/>
                  <w:szCs w:val="24"/>
                </w:rPr>
                <m:t>-</m:t>
              </w:ins>
            </m:r>
            <m:r>
              <w:ins w:id="96" w:author="Yan(msi) Zhang" w:date="2021-02-17T19:05:00Z">
                <w:rPr>
                  <w:rFonts w:ascii="Cambria Math" w:eastAsia="TimesNewRomanPSMT" w:hAnsi="Cambria Math" w:cs="TimesNewRomanPSMT"/>
                  <w:sz w:val="24"/>
                  <w:szCs w:val="24"/>
                </w:rPr>
                <m:t>SIG</m:t>
              </w:ins>
            </m:r>
          </m:sub>
        </m:sSub>
      </m:oMath>
      <w:ins w:id="97" w:author="Yan(msi) Zhang" w:date="2021-02-17T19:03:00Z">
        <w:r w:rsidR="00192AF8">
          <w:rPr>
            <w:rFonts w:ascii="TimesNewRomanPSMT" w:eastAsia="TimesNewRomanPSMT" w:cs="TimesNewRomanPSMT"/>
            <w:sz w:val="24"/>
            <w:szCs w:val="24"/>
          </w:rPr>
          <w:t xml:space="preserve"> for </w:t>
        </w:r>
      </w:ins>
      <w:ins w:id="98" w:author="Yan(msi) Zhang" w:date="2021-02-17T19:05:00Z">
        <w:r w:rsidR="0088242F">
          <w:rPr>
            <w:rFonts w:ascii="TimesNewRomanPSMT" w:eastAsia="TimesNewRomanPSMT" w:cs="TimesNewRomanPSMT"/>
            <w:sz w:val="24"/>
            <w:szCs w:val="24"/>
          </w:rPr>
          <w:t>U</w:t>
        </w:r>
      </w:ins>
      <w:ins w:id="99" w:author="Yan(msi) Zhang" w:date="2021-02-17T19:03:00Z">
        <w:r w:rsidR="00192AF8">
          <w:rPr>
            <w:rFonts w:ascii="TimesNewRomanPSMT" w:eastAsia="TimesNewRomanPSMT" w:cs="TimesNewRomanPSMT"/>
            <w:sz w:val="24"/>
            <w:szCs w:val="24"/>
          </w:rPr>
          <w:t>-S</w:t>
        </w:r>
      </w:ins>
      <w:ins w:id="100" w:author="Yan(msi) Zhang" w:date="2021-02-17T19:05:00Z">
        <w:r w:rsidR="0088242F">
          <w:rPr>
            <w:rFonts w:ascii="TimesNewRomanPSMT" w:eastAsia="TimesNewRomanPSMT" w:cs="TimesNewRomanPSMT"/>
            <w:sz w:val="24"/>
            <w:szCs w:val="24"/>
          </w:rPr>
          <w:t xml:space="preserve">IG, </w:t>
        </w:r>
      </w:ins>
      <m:oMath>
        <m:sSub>
          <m:sSubPr>
            <m:ctrlPr>
              <w:ins w:id="101" w:author="Yan(msi) Zhang" w:date="2021-02-17T19:05:00Z">
                <w:rPr>
                  <w:rFonts w:ascii="Cambria Math" w:eastAsia="TimesNewRomanPSMT" w:hAnsi="Cambria Math" w:cs="TimesNewRomanPSMT"/>
                  <w:i/>
                  <w:sz w:val="24"/>
                  <w:szCs w:val="24"/>
                </w:rPr>
              </w:ins>
            </m:ctrlPr>
          </m:sSubPr>
          <m:e>
            <m:r>
              <w:ins w:id="102" w:author="Yan(msi) Zhang" w:date="2021-02-17T19:05:00Z">
                <w:rPr>
                  <w:rFonts w:ascii="Cambria Math" w:eastAsia="TimesNewRomanPSMT" w:hAnsi="Cambria Math" w:cs="TimesNewRomanPSMT"/>
                  <w:sz w:val="24"/>
                  <w:szCs w:val="24"/>
                </w:rPr>
                <m:t>T</m:t>
              </w:ins>
            </m:r>
          </m:e>
          <m:sub>
            <m:r>
              <w:ins w:id="103" w:author="Yan(msi) Zhang" w:date="2021-02-17T19:05:00Z">
                <w:rPr>
                  <w:rFonts w:ascii="Cambria Math" w:eastAsia="TimesNewRomanPSMT" w:hAnsi="Cambria Math" w:cs="TimesNewRomanPSMT"/>
                  <w:sz w:val="24"/>
                  <w:szCs w:val="24"/>
                </w:rPr>
                <m:t>EHT-SIG</m:t>
              </w:ins>
            </m:r>
          </m:sub>
        </m:sSub>
      </m:oMath>
      <w:ins w:id="104" w:author="Yan(msi) Zhang" w:date="2021-02-17T19:05:00Z">
        <w:r w:rsidR="0088242F">
          <w:rPr>
            <w:rFonts w:ascii="TimesNewRomanPSMT" w:eastAsia="TimesNewRomanPSMT" w:cs="TimesNewRomanPSMT"/>
            <w:sz w:val="24"/>
            <w:szCs w:val="24"/>
          </w:rPr>
          <w:t xml:space="preserve"> for EHT-SIG</w:t>
        </w:r>
      </w:ins>
      <w:ins w:id="105" w:author="Yan(msi) Zhang" w:date="2021-02-17T19:06:00Z">
        <w:r w:rsidR="0088242F">
          <w:rPr>
            <w:rFonts w:ascii="TimesNewRomanPSMT" w:eastAsia="TimesNewRomanPSMT" w:cs="TimesNewRomanPSMT"/>
            <w:sz w:val="24"/>
            <w:szCs w:val="24"/>
          </w:rPr>
          <w:t xml:space="preserve">, </w:t>
        </w:r>
      </w:ins>
      <m:oMath>
        <m:sSub>
          <m:sSubPr>
            <m:ctrlPr>
              <w:ins w:id="106" w:author="Yan(msi) Zhang" w:date="2021-02-17T19:06:00Z">
                <w:rPr>
                  <w:rFonts w:ascii="Cambria Math" w:eastAsia="TimesNewRomanPSMT" w:hAnsi="Cambria Math" w:cs="TimesNewRomanPSMT"/>
                  <w:i/>
                  <w:sz w:val="24"/>
                  <w:szCs w:val="24"/>
                </w:rPr>
              </w:ins>
            </m:ctrlPr>
          </m:sSubPr>
          <m:e>
            <m:r>
              <w:ins w:id="107" w:author="Yan(msi) Zhang" w:date="2021-02-17T19:06:00Z">
                <w:rPr>
                  <w:rFonts w:ascii="Cambria Math" w:eastAsia="TimesNewRomanPSMT" w:hAnsi="Cambria Math" w:cs="TimesNewRomanPSMT"/>
                  <w:sz w:val="24"/>
                  <w:szCs w:val="24"/>
                </w:rPr>
                <m:t>T</m:t>
              </w:ins>
            </m:r>
          </m:e>
          <m:sub>
            <m:r>
              <w:ins w:id="108" w:author="Yan(msi) Zhang" w:date="2021-02-17T19:06:00Z">
                <w:rPr>
                  <w:rFonts w:ascii="Cambria Math" w:eastAsia="TimesNewRomanPSMT" w:hAnsi="Cambria Math" w:cs="TimesNewRomanPSMT"/>
                  <w:sz w:val="24"/>
                  <w:szCs w:val="24"/>
                </w:rPr>
                <m:t>EHT-STF-NT</m:t>
              </w:ins>
            </m:r>
          </m:sub>
        </m:sSub>
      </m:oMath>
      <w:ins w:id="109" w:author="Yan(msi) Zhang" w:date="2021-02-17T19:06:00Z">
        <w:r w:rsidR="0088242F">
          <w:rPr>
            <w:rFonts w:ascii="TimesNewRomanPSMT" w:eastAsia="TimesNewRomanPSMT" w:cs="TimesNewRomanPSMT"/>
            <w:sz w:val="24"/>
            <w:szCs w:val="24"/>
          </w:rPr>
          <w:t xml:space="preserve"> for EHT-STF of EHT MU PPDU, </w:t>
        </w:r>
      </w:ins>
      <m:oMath>
        <m:sSub>
          <m:sSubPr>
            <m:ctrlPr>
              <w:ins w:id="110" w:author="Yan(msi) Zhang" w:date="2021-02-17T19:06:00Z">
                <w:rPr>
                  <w:rFonts w:ascii="Cambria Math" w:eastAsia="TimesNewRomanPSMT" w:hAnsi="Cambria Math" w:cs="TimesNewRomanPSMT"/>
                  <w:i/>
                  <w:sz w:val="24"/>
                  <w:szCs w:val="24"/>
                </w:rPr>
              </w:ins>
            </m:ctrlPr>
          </m:sSubPr>
          <m:e>
            <m:r>
              <w:ins w:id="111" w:author="Yan(msi) Zhang" w:date="2021-02-17T19:06:00Z">
                <w:rPr>
                  <w:rFonts w:ascii="Cambria Math" w:eastAsia="TimesNewRomanPSMT" w:hAnsi="Cambria Math" w:cs="TimesNewRomanPSMT"/>
                  <w:sz w:val="24"/>
                  <w:szCs w:val="24"/>
                </w:rPr>
                <m:t>T</m:t>
              </w:ins>
            </m:r>
          </m:e>
          <m:sub>
            <m:r>
              <w:ins w:id="112" w:author="Yan(msi) Zhang" w:date="2021-02-17T19:06:00Z">
                <w:rPr>
                  <w:rFonts w:ascii="Cambria Math" w:eastAsia="TimesNewRomanPSMT" w:hAnsi="Cambria Math" w:cs="TimesNewRomanPSMT"/>
                  <w:sz w:val="24"/>
                  <w:szCs w:val="24"/>
                </w:rPr>
                <m:t>EHT-STF-T</m:t>
              </w:ins>
            </m:r>
          </m:sub>
        </m:sSub>
      </m:oMath>
      <w:ins w:id="113" w:author="Yan(msi) Zhang" w:date="2021-02-17T19:06:00Z">
        <w:r w:rsidR="0088242F">
          <w:rPr>
            <w:rFonts w:ascii="TimesNewRomanPSMT" w:eastAsia="TimesNewRomanPSMT" w:cs="TimesNewRomanPSMT"/>
            <w:sz w:val="24"/>
            <w:szCs w:val="24"/>
          </w:rPr>
          <w:t xml:space="preserve"> for EHT-STF of EHT </w:t>
        </w:r>
      </w:ins>
      <w:ins w:id="114" w:author="Yan(msi) Zhang" w:date="2021-02-17T19:07:00Z">
        <w:r w:rsidR="0088242F">
          <w:rPr>
            <w:rFonts w:ascii="TimesNewRomanPSMT" w:eastAsia="TimesNewRomanPSMT" w:cs="TimesNewRomanPSMT"/>
            <w:sz w:val="24"/>
            <w:szCs w:val="24"/>
          </w:rPr>
          <w:t>TB</w:t>
        </w:r>
      </w:ins>
      <w:ins w:id="115" w:author="Yan(msi) Zhang" w:date="2021-02-17T19:06:00Z">
        <w:r w:rsidR="0088242F">
          <w:rPr>
            <w:rFonts w:ascii="TimesNewRomanPSMT" w:eastAsia="TimesNewRomanPSMT" w:cs="TimesNewRomanPSMT"/>
            <w:sz w:val="24"/>
            <w:szCs w:val="24"/>
          </w:rPr>
          <w:t xml:space="preserve"> PPDU</w:t>
        </w:r>
      </w:ins>
      <w:ins w:id="116" w:author="Yan(msi) Zhang" w:date="2021-02-17T19:07:00Z">
        <w:r w:rsidR="0088242F">
          <w:rPr>
            <w:rFonts w:ascii="TimesNewRomanPSMT" w:eastAsia="TimesNewRomanPSMT" w:cs="TimesNewRomanPSMT"/>
            <w:sz w:val="24"/>
            <w:szCs w:val="24"/>
          </w:rPr>
          <w:t xml:space="preserve">, </w:t>
        </w:r>
      </w:ins>
      <m:oMath>
        <m:sSub>
          <m:sSubPr>
            <m:ctrlPr>
              <w:ins w:id="117" w:author="Yan(msi) Zhang" w:date="2021-02-17T19:07:00Z">
                <w:rPr>
                  <w:rFonts w:ascii="Cambria Math" w:eastAsia="TimesNewRomanPSMT" w:hAnsi="Cambria Math" w:cs="TimesNewRomanPSMT"/>
                  <w:i/>
                  <w:sz w:val="24"/>
                  <w:szCs w:val="24"/>
                </w:rPr>
              </w:ins>
            </m:ctrlPr>
          </m:sSubPr>
          <m:e>
            <m:sSub>
              <m:sSubPr>
                <m:ctrlPr>
                  <w:ins w:id="118" w:author="Yan(msi) Zhang" w:date="2021-02-17T19:16:00Z">
                    <w:rPr>
                      <w:rFonts w:ascii="Cambria Math" w:eastAsia="TimesNewRomanPSMT" w:hAnsi="Cambria Math" w:cs="TimesNewRomanPSMT"/>
                      <w:i/>
                      <w:sz w:val="24"/>
                      <w:szCs w:val="24"/>
                    </w:rPr>
                  </w:ins>
                </m:ctrlPr>
              </m:sSubPr>
              <m:e>
                <m:r>
                  <w:ins w:id="119" w:author="Yan(msi) Zhang" w:date="2021-02-17T19:16:00Z">
                    <w:rPr>
                      <w:rFonts w:ascii="Cambria Math" w:eastAsia="TimesNewRomanPSMT" w:hAnsi="Cambria Math" w:cs="TimesNewRomanPSMT"/>
                      <w:sz w:val="24"/>
                      <w:szCs w:val="24"/>
                    </w:rPr>
                    <m:t>N</m:t>
                  </w:ins>
                </m:r>
              </m:e>
              <m:sub>
                <m:r>
                  <w:ins w:id="120" w:author="Yan(msi) Zhang" w:date="2021-02-17T19:16:00Z">
                    <w:rPr>
                      <w:rFonts w:ascii="Cambria Math" w:eastAsia="TimesNewRomanPSMT" w:hAnsi="Cambria Math" w:cs="TimesNewRomanPSMT"/>
                      <w:sz w:val="24"/>
                      <w:szCs w:val="24"/>
                    </w:rPr>
                    <m:t>EHT-LT</m:t>
                  </w:ins>
                </m:r>
                <m:r>
                  <w:ins w:id="121" w:author="Yan(msi) Zhang" w:date="2021-02-17T19:17:00Z">
                    <w:rPr>
                      <w:rFonts w:ascii="Cambria Math" w:eastAsia="TimesNewRomanPSMT" w:hAnsi="Cambria Math" w:cs="TimesNewRomanPSMT"/>
                      <w:sz w:val="24"/>
                      <w:szCs w:val="24"/>
                    </w:rPr>
                    <m:t>F</m:t>
                  </w:ins>
                </m:r>
              </m:sub>
            </m:sSub>
            <m:r>
              <w:ins w:id="122" w:author="Yan(msi) Zhang" w:date="2021-02-17T19:17:00Z">
                <w:rPr>
                  <w:rFonts w:ascii="Cambria Math" w:eastAsia="TimesNewRomanPSMT" w:hAnsi="Cambria Math" w:cs="TimesNewRomanPSMT"/>
                  <w:sz w:val="24"/>
                  <w:szCs w:val="24"/>
                </w:rPr>
                <m:t>∙</m:t>
              </w:ins>
            </m:r>
            <m:r>
              <w:ins w:id="123" w:author="Yan(msi) Zhang" w:date="2021-02-17T19:07:00Z">
                <w:rPr>
                  <w:rFonts w:ascii="Cambria Math" w:eastAsia="TimesNewRomanPSMT" w:hAnsi="Cambria Math" w:cs="TimesNewRomanPSMT"/>
                  <w:sz w:val="24"/>
                  <w:szCs w:val="24"/>
                </w:rPr>
                <m:t>T</m:t>
              </w:ins>
            </m:r>
          </m:e>
          <m:sub>
            <m:r>
              <w:ins w:id="124" w:author="Yan(msi) Zhang" w:date="2021-02-17T19:07:00Z">
                <w:rPr>
                  <w:rFonts w:ascii="Cambria Math" w:eastAsia="TimesNewRomanPSMT" w:hAnsi="Cambria Math" w:cs="TimesNewRomanPSMT"/>
                  <w:sz w:val="24"/>
                  <w:szCs w:val="24"/>
                </w:rPr>
                <m:t>EHT-LTF</m:t>
              </w:ins>
            </m:r>
            <m:r>
              <w:ins w:id="125" w:author="Yan(msi) Zhang" w:date="2021-02-17T19:16:00Z">
                <w:rPr>
                  <w:rFonts w:ascii="Cambria Math" w:eastAsia="TimesNewRomanPSMT" w:hAnsi="Cambria Math" w:cs="TimesNewRomanPSMT"/>
                  <w:sz w:val="24"/>
                  <w:szCs w:val="24"/>
                </w:rPr>
                <m:t>-SYM</m:t>
              </w:ins>
            </m:r>
          </m:sub>
        </m:sSub>
      </m:oMath>
      <w:ins w:id="126" w:author="Yan(msi) Zhang" w:date="2021-02-17T19:07:00Z">
        <w:r w:rsidR="0088242F">
          <w:rPr>
            <w:rFonts w:ascii="TimesNewRomanPSMT" w:eastAsia="TimesNewRomanPSMT" w:cs="TimesNewRomanPSMT"/>
            <w:sz w:val="24"/>
            <w:szCs w:val="24"/>
          </w:rPr>
          <w:t xml:space="preserve"> for EHT-LTF</w:t>
        </w:r>
      </w:ins>
      <w:ins w:id="127" w:author="Yan(msi) Zhang" w:date="2021-02-17T19:10:00Z">
        <w:r w:rsidR="0088242F">
          <w:rPr>
            <w:rFonts w:ascii="TimesNewRomanPSMT" w:eastAsia="TimesNewRomanPSMT" w:cs="TimesNewRomanPSMT"/>
            <w:sz w:val="24"/>
            <w:szCs w:val="24"/>
          </w:rPr>
          <w:t xml:space="preserve">, or </w:t>
        </w:r>
      </w:ins>
      <m:oMath>
        <m:sSub>
          <m:sSubPr>
            <m:ctrlPr>
              <w:ins w:id="128" w:author="Yan(msi) Zhang" w:date="2021-02-17T19:18:00Z">
                <w:rPr>
                  <w:rFonts w:ascii="Cambria Math" w:eastAsia="TimesNewRomanPSMT" w:hAnsi="Cambria Math" w:cs="TimesNewRomanPSMT"/>
                  <w:i/>
                  <w:sz w:val="24"/>
                  <w:szCs w:val="24"/>
                </w:rPr>
              </w:ins>
            </m:ctrlPr>
          </m:sSubPr>
          <m:e>
            <m:r>
              <w:ins w:id="129" w:author="Yan(msi) Zhang" w:date="2021-02-17T19:18:00Z">
                <w:rPr>
                  <w:rFonts w:ascii="Cambria Math" w:eastAsia="TimesNewRomanPSMT" w:hAnsi="Cambria Math" w:cs="TimesNewRomanPSMT"/>
                  <w:sz w:val="24"/>
                  <w:szCs w:val="24"/>
                </w:rPr>
                <m:t>N</m:t>
              </w:ins>
            </m:r>
          </m:e>
          <m:sub>
            <m:r>
              <w:ins w:id="130" w:author="Yan(msi) Zhang" w:date="2021-02-17T19:18:00Z">
                <w:rPr>
                  <w:rFonts w:ascii="Cambria Math" w:eastAsia="TimesNewRomanPSMT" w:hAnsi="Cambria Math" w:cs="TimesNewRomanPSMT"/>
                  <w:sz w:val="24"/>
                  <w:szCs w:val="24"/>
                </w:rPr>
                <m:t>SYM</m:t>
              </w:ins>
            </m:r>
          </m:sub>
        </m:sSub>
        <m:sSub>
          <m:sSubPr>
            <m:ctrlPr>
              <w:ins w:id="131" w:author="Yan(msi) Zhang" w:date="2021-02-17T19:10:00Z">
                <w:rPr>
                  <w:rFonts w:ascii="Cambria Math" w:eastAsia="TimesNewRomanPSMT" w:hAnsi="Cambria Math" w:cs="TimesNewRomanPSMT"/>
                  <w:i/>
                  <w:sz w:val="24"/>
                  <w:szCs w:val="24"/>
                </w:rPr>
              </w:ins>
            </m:ctrlPr>
          </m:sSubPr>
          <m:e>
            <m:r>
              <w:ins w:id="132" w:author="Yan(msi) Zhang" w:date="2021-02-17T19:10:00Z">
                <w:rPr>
                  <w:rFonts w:ascii="Cambria Math" w:eastAsia="TimesNewRomanPSMT" w:hAnsi="Cambria Math" w:cs="TimesNewRomanPSMT"/>
                  <w:sz w:val="24"/>
                  <w:szCs w:val="24"/>
                </w:rPr>
                <m:t>T</m:t>
              </w:ins>
            </m:r>
          </m:e>
          <m:sub>
            <m:r>
              <w:ins w:id="133" w:author="Yan(msi) Zhang" w:date="2021-02-17T19:11:00Z">
                <w:rPr>
                  <w:rFonts w:ascii="Cambria Math" w:eastAsia="TimesNewRomanPSMT" w:hAnsi="Cambria Math" w:cs="TimesNewRomanPSMT"/>
                  <w:sz w:val="24"/>
                  <w:szCs w:val="24"/>
                </w:rPr>
                <m:t>SYM</m:t>
              </w:ins>
            </m:r>
          </m:sub>
        </m:sSub>
      </m:oMath>
      <w:ins w:id="134" w:author="Yan(msi) Zhang" w:date="2021-02-17T19:10:00Z">
        <w:r w:rsidR="0088242F">
          <w:rPr>
            <w:rFonts w:ascii="TimesNewRomanPSMT" w:eastAsia="TimesNewRomanPSMT" w:cs="TimesNewRomanPSMT"/>
            <w:sz w:val="24"/>
            <w:szCs w:val="24"/>
          </w:rPr>
          <w:t xml:space="preserve"> for </w:t>
        </w:r>
      </w:ins>
      <w:ins w:id="135" w:author="Yan(msi) Zhang" w:date="2021-02-17T19:11:00Z">
        <w:r w:rsidR="0088242F">
          <w:rPr>
            <w:rFonts w:ascii="TimesNewRomanPSMT" w:eastAsia="TimesNewRomanPSMT" w:cs="TimesNewRomanPSMT"/>
            <w:sz w:val="24"/>
            <w:szCs w:val="24"/>
          </w:rPr>
          <w:t>EHT-Data.</w:t>
        </w:r>
      </w:ins>
    </w:p>
    <w:p w14:paraId="426EED6A" w14:textId="2569CBDF" w:rsidR="00B33182" w:rsidRPr="0086303E" w:rsidRDefault="00B33182" w:rsidP="00810F87">
      <w:pPr>
        <w:autoSpaceDE w:val="0"/>
        <w:autoSpaceDN w:val="0"/>
        <w:adjustRightInd w:val="0"/>
        <w:rPr>
          <w:color w:val="000000"/>
          <w:w w:val="0"/>
          <w:sz w:val="24"/>
          <w:szCs w:val="24"/>
          <w:lang w:eastAsia="zh-CN"/>
        </w:rPr>
      </w:pPr>
    </w:p>
    <w:p w14:paraId="3496C444" w14:textId="77777777" w:rsidR="00F649B0" w:rsidRDefault="00F649B0" w:rsidP="00F649B0">
      <w:pPr>
        <w:autoSpaceDE w:val="0"/>
        <w:autoSpaceDN w:val="0"/>
        <w:adjustRightInd w:val="0"/>
        <w:rPr>
          <w:rFonts w:ascii="Calibri" w:hAnsi="Calibri" w:cs="Arial"/>
          <w:sz w:val="24"/>
          <w:lang w:val="en-US" w:eastAsia="zh-CN"/>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90"/>
        <w:gridCol w:w="2183"/>
        <w:gridCol w:w="1710"/>
        <w:gridCol w:w="3127"/>
      </w:tblGrid>
      <w:tr w:rsidR="0006512B" w14:paraId="6788B218" w14:textId="77777777" w:rsidTr="0006512B">
        <w:tc>
          <w:tcPr>
            <w:tcW w:w="720" w:type="dxa"/>
          </w:tcPr>
          <w:p w14:paraId="16F4267E" w14:textId="5782E41D" w:rsidR="0006512B" w:rsidRDefault="0006512B" w:rsidP="00511F07">
            <w:pPr>
              <w:rPr>
                <w:rFonts w:ascii="Arial" w:hAnsi="Arial" w:cs="Arial"/>
                <w:color w:val="000000"/>
                <w:sz w:val="20"/>
                <w:lang w:eastAsia="zh-CN"/>
              </w:rPr>
            </w:pPr>
            <w:r>
              <w:rPr>
                <w:rFonts w:ascii="Arial" w:hAnsi="Arial" w:cs="Arial"/>
                <w:color w:val="000000"/>
                <w:sz w:val="20"/>
                <w:lang w:eastAsia="zh-CN"/>
              </w:rPr>
              <w:t>1337</w:t>
            </w:r>
          </w:p>
        </w:tc>
        <w:tc>
          <w:tcPr>
            <w:tcW w:w="1057" w:type="dxa"/>
          </w:tcPr>
          <w:p w14:paraId="4830801C" w14:textId="5C50B9FB" w:rsidR="0006512B" w:rsidRDefault="0006512B" w:rsidP="00726A2D">
            <w:pPr>
              <w:rPr>
                <w:rFonts w:ascii="Arial" w:hAnsi="Arial" w:cs="Arial"/>
                <w:sz w:val="20"/>
              </w:rPr>
            </w:pPr>
            <w:r>
              <w:rPr>
                <w:rFonts w:ascii="Arial" w:hAnsi="Arial" w:cs="Arial"/>
                <w:sz w:val="20"/>
              </w:rPr>
              <w:t>36.3.10.4</w:t>
            </w:r>
          </w:p>
        </w:tc>
        <w:tc>
          <w:tcPr>
            <w:tcW w:w="990" w:type="dxa"/>
          </w:tcPr>
          <w:p w14:paraId="07AF7B3B" w14:textId="3455DED8" w:rsidR="0006512B" w:rsidRDefault="0006512B" w:rsidP="00AB12A1">
            <w:pPr>
              <w:rPr>
                <w:rFonts w:ascii="Arial" w:hAnsi="Arial" w:cs="Arial"/>
                <w:sz w:val="20"/>
              </w:rPr>
            </w:pPr>
            <w:r>
              <w:rPr>
                <w:rFonts w:ascii="Arial" w:hAnsi="Arial" w:cs="Arial"/>
                <w:sz w:val="20"/>
              </w:rPr>
              <w:t>221.48</w:t>
            </w:r>
          </w:p>
        </w:tc>
        <w:tc>
          <w:tcPr>
            <w:tcW w:w="2183" w:type="dxa"/>
          </w:tcPr>
          <w:p w14:paraId="72173DBA" w14:textId="61CA65EE" w:rsidR="0006512B" w:rsidRPr="007C23C9" w:rsidRDefault="00F75F57" w:rsidP="00511F07">
            <w:pPr>
              <w:rPr>
                <w:rFonts w:ascii="Calibri" w:hAnsi="Calibri" w:cs="Arial"/>
              </w:rPr>
            </w:pPr>
            <w:r w:rsidRPr="00F75F57">
              <w:rPr>
                <w:rFonts w:ascii="Calibri" w:hAnsi="Calibri" w:cs="Arial"/>
              </w:rPr>
              <w:t>(36-10) has "K" but only "Kr" is described underneath</w:t>
            </w:r>
          </w:p>
        </w:tc>
        <w:tc>
          <w:tcPr>
            <w:tcW w:w="1710" w:type="dxa"/>
          </w:tcPr>
          <w:p w14:paraId="00A80ABA" w14:textId="300BDB82" w:rsidR="0006512B" w:rsidRPr="0030733C" w:rsidRDefault="00F75F57" w:rsidP="00511F07">
            <w:pPr>
              <w:rPr>
                <w:rFonts w:ascii="Arial" w:hAnsi="Arial" w:cs="Arial"/>
                <w:sz w:val="20"/>
              </w:rPr>
            </w:pPr>
            <w:r w:rsidRPr="00F75F57">
              <w:rPr>
                <w:rFonts w:ascii="Arial" w:hAnsi="Arial" w:cs="Arial"/>
                <w:sz w:val="20"/>
              </w:rPr>
              <w:t>Change K to Kr in (36-10)?</w:t>
            </w:r>
          </w:p>
        </w:tc>
        <w:tc>
          <w:tcPr>
            <w:tcW w:w="3127" w:type="dxa"/>
          </w:tcPr>
          <w:p w14:paraId="49B02250" w14:textId="13E13820" w:rsidR="0006512B" w:rsidRDefault="00C93436" w:rsidP="00511F07">
            <w:pPr>
              <w:rPr>
                <w:rFonts w:ascii="Calibri" w:hAnsi="Calibri" w:cs="Arial"/>
                <w:b/>
                <w:szCs w:val="22"/>
                <w:lang w:eastAsia="zh-CN"/>
              </w:rPr>
            </w:pPr>
            <w:r>
              <w:rPr>
                <w:rFonts w:ascii="Calibri" w:hAnsi="Calibri" w:cs="Arial"/>
                <w:b/>
                <w:szCs w:val="22"/>
                <w:lang w:eastAsia="zh-CN"/>
              </w:rPr>
              <w:t>Revised</w:t>
            </w:r>
            <w:r w:rsidR="0006512B">
              <w:rPr>
                <w:rFonts w:ascii="Calibri" w:hAnsi="Calibri" w:cs="Arial"/>
                <w:b/>
                <w:szCs w:val="22"/>
                <w:lang w:eastAsia="zh-CN"/>
              </w:rPr>
              <w:t>.</w:t>
            </w:r>
          </w:p>
          <w:p w14:paraId="4232D9F3" w14:textId="77777777" w:rsidR="00C93436" w:rsidRDefault="00C93436" w:rsidP="00511F07">
            <w:pPr>
              <w:rPr>
                <w:rFonts w:ascii="Calibri" w:hAnsi="Calibri" w:cs="Arial"/>
                <w:b/>
                <w:szCs w:val="22"/>
                <w:lang w:eastAsia="zh-CN"/>
              </w:rPr>
            </w:pPr>
          </w:p>
          <w:p w14:paraId="05213F5E" w14:textId="7FA72669" w:rsidR="0006512B" w:rsidRDefault="00C93436" w:rsidP="00511F07">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6" w:history="1">
              <w:r w:rsidR="00300EE6" w:rsidRPr="00545C3E">
                <w:rPr>
                  <w:rStyle w:val="Hyperlink"/>
                  <w:rFonts w:ascii="Arial" w:hAnsi="Arial" w:cs="Arial"/>
                  <w:szCs w:val="18"/>
                  <w:lang w:eastAsia="ko-KR"/>
                </w:rPr>
                <w:t>https://mentor.ieee.org/802.11/dcn/21/11-21-0323-00-00be-comment-resolution</w:t>
              </w:r>
              <w:r w:rsidR="00300EE6">
                <w:rPr>
                  <w:rStyle w:val="Hyperlink"/>
                  <w:rFonts w:ascii="Arial" w:hAnsi="Arial" w:cs="Arial"/>
                  <w:szCs w:val="18"/>
                  <w:lang w:eastAsia="ko-KR"/>
                </w:rPr>
                <w:t>s</w:t>
              </w:r>
              <w:r w:rsidR="00300EE6" w:rsidRPr="00545C3E">
                <w:rPr>
                  <w:rStyle w:val="Hyperlink"/>
                  <w:rFonts w:ascii="Arial" w:hAnsi="Arial" w:cs="Arial"/>
                  <w:szCs w:val="18"/>
                  <w:lang w:eastAsia="ko-KR"/>
                </w:rPr>
                <w:t>-for-</w:t>
              </w:r>
              <w:r w:rsidR="00300EE6">
                <w:rPr>
                  <w:rStyle w:val="Hyperlink"/>
                  <w:rFonts w:ascii="Arial" w:hAnsi="Arial" w:cs="Arial"/>
                  <w:szCs w:val="18"/>
                  <w:lang w:eastAsia="ko-KR"/>
                </w:rPr>
                <w:t>clause-36-3-10-</w:t>
              </w:r>
              <w:r w:rsidR="00300EE6" w:rsidRPr="00545C3E">
                <w:rPr>
                  <w:rStyle w:val="Hyperlink"/>
                  <w:rFonts w:ascii="Arial" w:hAnsi="Arial" w:cs="Arial"/>
                  <w:szCs w:val="18"/>
                  <w:lang w:eastAsia="ko-KR"/>
                </w:rPr>
                <w:t>mathematical-description-of-signals.docx</w:t>
              </w:r>
            </w:hyperlink>
            <w:r w:rsidR="00300EE6">
              <w:rPr>
                <w:rFonts w:ascii="Arial" w:hAnsi="Arial" w:cs="Arial"/>
                <w:sz w:val="20"/>
                <w:lang w:val="en-US" w:eastAsia="zh-CN"/>
              </w:rPr>
              <w:t>.</w:t>
            </w:r>
          </w:p>
        </w:tc>
      </w:tr>
    </w:tbl>
    <w:p w14:paraId="02251E5C" w14:textId="77777777" w:rsidR="00F649B0" w:rsidRDefault="00F649B0" w:rsidP="00F649B0">
      <w:pPr>
        <w:pStyle w:val="ListParagraph"/>
        <w:ind w:left="360"/>
        <w:rPr>
          <w:sz w:val="20"/>
        </w:rPr>
      </w:pPr>
    </w:p>
    <w:p w14:paraId="7569912D" w14:textId="77777777" w:rsidR="00C93436" w:rsidRPr="00271A96" w:rsidRDefault="00C93436" w:rsidP="00C93436">
      <w:pPr>
        <w:autoSpaceDE w:val="0"/>
        <w:autoSpaceDN w:val="0"/>
        <w:adjustRightInd w:val="0"/>
        <w:rPr>
          <w:color w:val="000000"/>
          <w:sz w:val="24"/>
          <w:szCs w:val="24"/>
          <w:lang w:val="en-US" w:eastAsia="zh-CN"/>
        </w:rPr>
      </w:pPr>
      <w:r>
        <w:rPr>
          <w:sz w:val="24"/>
          <w:szCs w:val="24"/>
          <w:highlight w:val="yellow"/>
          <w:lang w:val="en-US" w:eastAsia="zh-CN"/>
        </w:rPr>
        <w:t>be</w:t>
      </w:r>
      <w:r w:rsidRPr="00271A96">
        <w:rPr>
          <w:sz w:val="24"/>
          <w:szCs w:val="24"/>
          <w:highlight w:val="yellow"/>
          <w:lang w:eastAsia="zh-CN"/>
        </w:rPr>
        <w:t xml:space="preserve"> </w:t>
      </w:r>
      <w:r w:rsidRPr="00271A96">
        <w:rPr>
          <w:sz w:val="24"/>
          <w:szCs w:val="24"/>
          <w:highlight w:val="yellow"/>
        </w:rPr>
        <w:t xml:space="preserve">editor: please make the following changes in </w:t>
      </w:r>
      <w:r>
        <w:rPr>
          <w:sz w:val="24"/>
          <w:szCs w:val="24"/>
          <w:highlight w:val="yellow"/>
        </w:rPr>
        <w:t xml:space="preserve">D0.3 </w:t>
      </w:r>
      <w:r w:rsidRPr="00271A96">
        <w:rPr>
          <w:i/>
          <w:sz w:val="24"/>
          <w:szCs w:val="24"/>
          <w:highlight w:val="yellow"/>
        </w:rPr>
        <w:t xml:space="preserve">Clause </w:t>
      </w:r>
      <w:r>
        <w:rPr>
          <w:i/>
          <w:sz w:val="24"/>
          <w:szCs w:val="24"/>
          <w:highlight w:val="yellow"/>
          <w:lang w:eastAsia="zh-CN"/>
        </w:rPr>
        <w:t>36.3.10.4</w:t>
      </w:r>
      <w:r w:rsidRPr="00271A96">
        <w:rPr>
          <w:sz w:val="24"/>
          <w:szCs w:val="24"/>
          <w:highlight w:val="yellow"/>
        </w:rPr>
        <w:t>:</w:t>
      </w:r>
    </w:p>
    <w:p w14:paraId="6DF34EED" w14:textId="77777777" w:rsidR="00C93436" w:rsidRPr="00271A96" w:rsidRDefault="00C93436" w:rsidP="00C93436">
      <w:pPr>
        <w:autoSpaceDE w:val="0"/>
        <w:autoSpaceDN w:val="0"/>
        <w:adjustRightInd w:val="0"/>
        <w:rPr>
          <w:sz w:val="24"/>
          <w:szCs w:val="24"/>
          <w:lang w:val="en-US" w:eastAsia="zh-CN"/>
        </w:rPr>
      </w:pPr>
    </w:p>
    <w:p w14:paraId="2A27C360" w14:textId="3D8AB09F" w:rsidR="00C93436" w:rsidRPr="00174941" w:rsidRDefault="00C93436" w:rsidP="00C93436">
      <w:pPr>
        <w:pStyle w:val="ListParagraph"/>
        <w:numPr>
          <w:ilvl w:val="0"/>
          <w:numId w:val="33"/>
        </w:numPr>
        <w:autoSpaceDE w:val="0"/>
        <w:autoSpaceDN w:val="0"/>
        <w:adjustRightInd w:val="0"/>
        <w:rPr>
          <w:color w:val="000000"/>
          <w:w w:val="0"/>
          <w:lang w:eastAsia="zh-CN"/>
        </w:rPr>
      </w:pPr>
      <w:r>
        <w:rPr>
          <w:color w:val="000000"/>
          <w:highlight w:val="yellow"/>
          <w:lang w:eastAsia="zh-CN"/>
        </w:rPr>
        <w:t>On P221</w:t>
      </w:r>
      <w:r w:rsidRPr="00CB484C">
        <w:rPr>
          <w:color w:val="000000"/>
          <w:highlight w:val="yellow"/>
          <w:lang w:eastAsia="zh-CN"/>
        </w:rPr>
        <w:t>L</w:t>
      </w:r>
      <w:r>
        <w:rPr>
          <w:color w:val="000000"/>
          <w:highlight w:val="yellow"/>
          <w:lang w:eastAsia="zh-CN"/>
        </w:rPr>
        <w:t>48</w:t>
      </w:r>
      <w:r w:rsidRPr="00CB484C">
        <w:rPr>
          <w:color w:val="000000"/>
          <w:highlight w:val="yellow"/>
          <w:lang w:eastAsia="zh-CN"/>
        </w:rPr>
        <w:t xml:space="preserve"> (CID #</w:t>
      </w:r>
      <w:r w:rsidR="00635870">
        <w:rPr>
          <w:color w:val="000000"/>
          <w:highlight w:val="yellow"/>
          <w:lang w:eastAsia="zh-CN"/>
        </w:rPr>
        <w:t>1337</w:t>
      </w:r>
      <w:r w:rsidRPr="00CB484C">
        <w:rPr>
          <w:color w:val="000000"/>
          <w:highlight w:val="yellow"/>
          <w:lang w:eastAsia="zh-CN"/>
        </w:rPr>
        <w:t>):</w:t>
      </w:r>
      <w:r w:rsidR="0068185E">
        <w:rPr>
          <w:color w:val="000000"/>
          <w:lang w:eastAsia="zh-CN"/>
        </w:rPr>
        <w:t xml:space="preserve"> Please change </w:t>
      </w:r>
      <w:r w:rsidR="0068185E" w:rsidRPr="0068185E">
        <w:rPr>
          <w:i/>
          <w:iCs/>
          <w:color w:val="000000"/>
          <w:lang w:eastAsia="zh-CN"/>
        </w:rPr>
        <w:t>K</w:t>
      </w:r>
      <w:r w:rsidR="0068185E">
        <w:rPr>
          <w:color w:val="000000"/>
          <w:lang w:eastAsia="zh-CN"/>
        </w:rPr>
        <w:t xml:space="preserve"> to </w:t>
      </w:r>
      <w:r w:rsidR="0068185E" w:rsidRPr="0068185E">
        <w:rPr>
          <w:i/>
          <w:iCs/>
          <w:color w:val="000000"/>
          <w:lang w:eastAsia="zh-CN"/>
        </w:rPr>
        <w:t>Kr</w:t>
      </w:r>
      <w:r w:rsidR="0068185E">
        <w:rPr>
          <w:color w:val="000000"/>
          <w:lang w:eastAsia="zh-CN"/>
        </w:rPr>
        <w:t xml:space="preserve"> in Equation (36-10)</w:t>
      </w:r>
    </w:p>
    <w:p w14:paraId="4471968F" w14:textId="472194E7" w:rsidR="00174941" w:rsidRDefault="00174941" w:rsidP="00174941">
      <w:pPr>
        <w:autoSpaceDE w:val="0"/>
        <w:autoSpaceDN w:val="0"/>
        <w:adjustRightInd w:val="0"/>
        <w:rPr>
          <w:color w:val="000000"/>
          <w:w w:val="0"/>
          <w:lang w:eastAsia="zh-CN"/>
        </w:rPr>
      </w:pPr>
    </w:p>
    <w:p w14:paraId="6E238E03" w14:textId="42A68DA2" w:rsidR="0068185E" w:rsidRPr="0018405C" w:rsidRDefault="0068185E" w:rsidP="0068185E">
      <w:pPr>
        <w:autoSpaceDE w:val="0"/>
        <w:autoSpaceDN w:val="0"/>
        <w:adjustRightInd w:val="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Subfield,r,u</m:t>
            </m:r>
          </m:sub>
          <m:sup>
            <m:sSub>
              <m:sSubPr>
                <m:ctrlPr>
                  <w:rPr>
                    <w:rFonts w:ascii="Cambria Math" w:hAnsi="Cambria Math"/>
                    <w:i/>
                    <w:sz w:val="20"/>
                  </w:rPr>
                </m:ctrlPr>
              </m:sSubPr>
              <m:e>
                <m:r>
                  <w:rPr>
                    <w:rFonts w:ascii="Cambria Math" w:hAnsi="Cambria Math"/>
                    <w:sz w:val="20"/>
                  </w:rPr>
                  <m:t>i</m:t>
                </m:r>
              </m:e>
              <m:sub>
                <m:r>
                  <w:rPr>
                    <w:rFonts w:ascii="Cambria Math" w:hAnsi="Cambria Math"/>
                    <w:sz w:val="20"/>
                  </w:rPr>
                  <m:t>TX</m:t>
                </m:r>
              </m:sub>
            </m:sSub>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f>
          <m:fPr>
            <m:ctrlPr>
              <w:rPr>
                <w:rFonts w:ascii="Cambria Math" w:eastAsia="TimesNewRomanPSMT" w:hAnsi="Cambria Math" w:cs="TimesNewRomanPSMT"/>
                <w:i/>
                <w:sz w:val="20"/>
              </w:rPr>
            </m:ctrlPr>
          </m:fPr>
          <m:num>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num>
          <m:den>
            <m:rad>
              <m:radPr>
                <m:degHide m:val="1"/>
                <m:ctrlPr>
                  <w:rPr>
                    <w:rFonts w:ascii="Cambria Math" w:eastAsia="TimesNewRomanPSMT" w:hAnsi="Cambria Math" w:cs="TimesNewRomanPSMT"/>
                    <w:i/>
                    <w:sz w:val="20"/>
                  </w:rPr>
                </m:ctrlPr>
              </m:radPr>
              <m:deg/>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e>
            </m:rad>
          </m:den>
        </m:f>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Pre-EHT</m:t>
            </m:r>
          </m:sub>
        </m:sSub>
        <m:nary>
          <m:naryPr>
            <m:chr m:val="∑"/>
            <m:limLoc m:val="undOvr"/>
            <m:supHide m:val="1"/>
            <m:ctrlPr>
              <w:rPr>
                <w:rFonts w:ascii="Cambria Math" w:eastAsia="TimesNewRomanPSMT" w:hAnsi="Cambria Math" w:cs="TimesNewRomanPSMT"/>
                <w:i/>
                <w:sz w:val="20"/>
              </w:rPr>
            </m:ctrlPr>
          </m:naryPr>
          <m:sub>
            <m:r>
              <w:rPr>
                <w:rFonts w:ascii="Cambria Math" w:eastAsia="TimesNewRomanPSMT" w:hAnsi="Cambria Math" w:cs="TimesNewRomanPSMT"/>
                <w:sz w:val="20"/>
              </w:rPr>
              <m:t>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ins w:id="136" w:author="Yan(msi) Zhang" w:date="2021-02-17T20:50:00Z">
                    <w:rPr>
                      <w:rFonts w:ascii="Cambria Math" w:eastAsia="TimesNewRomanPSMT" w:hAnsi="Cambria Math" w:cs="TimesNewRomanPSMT"/>
                      <w:sz w:val="20"/>
                    </w:rPr>
                    <m:t>r</m:t>
                  </w:ins>
                </m:r>
              </m:sub>
            </m:sSub>
          </m:sub>
          <m:sup/>
          <m:e>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m=1</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sup>
              <m:e>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Q</m:t>
                            </m:r>
                          </m:e>
                          <m:sub>
                            <m:r>
                              <w:rPr>
                                <w:rFonts w:ascii="Cambria Math" w:eastAsia="TimesNewRomanPSMT" w:hAnsi="Cambria Math" w:cs="TimesNewRomanPSMT"/>
                                <w:sz w:val="20"/>
                              </w:rPr>
                              <m:t>k,u</m:t>
                            </m:r>
                          </m:sub>
                        </m:sSub>
                      </m:e>
                    </m:d>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r>
                      <w:rPr>
                        <w:rFonts w:ascii="Cambria Math" w:eastAsia="TimesNewRomanPSMT" w:hAnsi="Cambria Math" w:cs="TimesNewRomanPSMT"/>
                        <w:sz w:val="20"/>
                      </w:rPr>
                      <m:t>,m</m:t>
                    </m:r>
                  </m:sub>
                </m:s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e>
            </m:nary>
          </m:e>
        </m:nary>
      </m:oMath>
      <w:r>
        <w:rPr>
          <w:rFonts w:ascii="TimesNewRomanPSMT" w:eastAsia="TimesNewRomanPSMT" w:cs="TimesNewRomanPSMT"/>
          <w:sz w:val="20"/>
        </w:rPr>
        <w:t xml:space="preserve">       (36-10)                   </w:t>
      </w:r>
    </w:p>
    <w:p w14:paraId="6E5A2A4C" w14:textId="650BF5E2" w:rsidR="00174941" w:rsidRPr="00174941" w:rsidRDefault="0068185E" w:rsidP="0068185E">
      <w:pPr>
        <w:autoSpaceDE w:val="0"/>
        <w:autoSpaceDN w:val="0"/>
        <w:adjustRightInd w:val="0"/>
        <w:rPr>
          <w:color w:val="000000"/>
          <w:w w:val="0"/>
          <w:lang w:eastAsia="zh-CN"/>
        </w:rPr>
      </w:pPr>
      <m:oMathPara>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r>
                <w:rPr>
                  <w:rFonts w:ascii="Cambria Math" w:hAnsi="Cambria Math"/>
                  <w:sz w:val="20"/>
                </w:rPr>
                <m:t>m</m:t>
              </m:r>
            </m:sup>
          </m:sSubSup>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F,Field</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GI,Field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r>
                    <w:rPr>
                      <w:rFonts w:ascii="Cambria Math" w:eastAsia="TimesNewRomanPSMT" w:hAnsi="Cambria Math" w:cs="TimesNewRomanPSMT"/>
                      <w:sz w:val="20"/>
                    </w:rPr>
                    <m:t>+m)</m:t>
                  </m:r>
                </m:e>
              </m:d>
            </m:e>
          </m:d>
          <m:r>
            <w:ins w:id="137" w:author="Yan(msi) Zhang" w:date="2021-02-17T20:48:00Z">
              <m:rPr>
                <m:sty m:val="p"/>
              </m:rPr>
              <w:rPr>
                <w:rFonts w:ascii="Cambria Math" w:eastAsia="TimesNewRomanPSMT" w:hAnsi="Cambria Math" w:cs="TimesNewRomanPSMT"/>
                <w:sz w:val="20"/>
              </w:rPr>
              <w:br/>
            </w:ins>
          </m:r>
        </m:oMath>
      </m:oMathPara>
    </w:p>
    <w:p w14:paraId="650A6884" w14:textId="77777777" w:rsidR="00E51D68" w:rsidRDefault="00E51D68" w:rsidP="00E51D68">
      <w:pPr>
        <w:pStyle w:val="ListParagraph"/>
        <w:ind w:left="360"/>
        <w:rPr>
          <w:sz w:val="20"/>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90"/>
        <w:gridCol w:w="2183"/>
        <w:gridCol w:w="1710"/>
        <w:gridCol w:w="3127"/>
      </w:tblGrid>
      <w:tr w:rsidR="00A829BA" w14:paraId="674912D8" w14:textId="77777777" w:rsidTr="00A829BA">
        <w:tc>
          <w:tcPr>
            <w:tcW w:w="720" w:type="dxa"/>
          </w:tcPr>
          <w:p w14:paraId="5B587987" w14:textId="2B906FB5" w:rsidR="00A829BA" w:rsidRDefault="00A829BA" w:rsidP="00192AF8">
            <w:pPr>
              <w:rPr>
                <w:rFonts w:ascii="Arial" w:hAnsi="Arial" w:cs="Arial"/>
                <w:color w:val="000000"/>
                <w:sz w:val="20"/>
                <w:lang w:eastAsia="zh-CN"/>
              </w:rPr>
            </w:pPr>
            <w:r>
              <w:rPr>
                <w:rFonts w:ascii="Arial" w:hAnsi="Arial" w:cs="Arial"/>
                <w:color w:val="000000"/>
                <w:sz w:val="20"/>
                <w:lang w:eastAsia="zh-CN"/>
              </w:rPr>
              <w:t>1339</w:t>
            </w:r>
          </w:p>
        </w:tc>
        <w:tc>
          <w:tcPr>
            <w:tcW w:w="1057" w:type="dxa"/>
          </w:tcPr>
          <w:p w14:paraId="3304D199" w14:textId="257E03FC" w:rsidR="00A829BA" w:rsidRDefault="00A829BA" w:rsidP="00192AF8">
            <w:pPr>
              <w:rPr>
                <w:rFonts w:ascii="Arial" w:hAnsi="Arial" w:cs="Arial"/>
                <w:sz w:val="20"/>
              </w:rPr>
            </w:pPr>
            <w:r>
              <w:rPr>
                <w:rFonts w:ascii="Arial" w:hAnsi="Arial" w:cs="Arial"/>
                <w:sz w:val="20"/>
              </w:rPr>
              <w:t>36.3.10.4</w:t>
            </w:r>
          </w:p>
        </w:tc>
        <w:tc>
          <w:tcPr>
            <w:tcW w:w="990" w:type="dxa"/>
          </w:tcPr>
          <w:p w14:paraId="5AE9ABBA" w14:textId="0B54409D" w:rsidR="00A829BA" w:rsidRDefault="00A829BA" w:rsidP="00192AF8">
            <w:pPr>
              <w:rPr>
                <w:rFonts w:ascii="Arial" w:hAnsi="Arial" w:cs="Arial"/>
                <w:sz w:val="20"/>
              </w:rPr>
            </w:pPr>
            <w:r>
              <w:rPr>
                <w:rFonts w:ascii="Arial" w:hAnsi="Arial" w:cs="Arial"/>
                <w:sz w:val="20"/>
              </w:rPr>
              <w:t>223.25</w:t>
            </w:r>
          </w:p>
        </w:tc>
        <w:tc>
          <w:tcPr>
            <w:tcW w:w="2183" w:type="dxa"/>
          </w:tcPr>
          <w:p w14:paraId="516DF3E8" w14:textId="371184FA" w:rsidR="00A829BA" w:rsidRPr="007C23C9" w:rsidRDefault="00026B60" w:rsidP="00192AF8">
            <w:pPr>
              <w:rPr>
                <w:rFonts w:ascii="Calibri" w:hAnsi="Calibri" w:cs="Arial"/>
              </w:rPr>
            </w:pPr>
            <w:r w:rsidRPr="00026B60">
              <w:rPr>
                <w:rFonts w:ascii="Calibri" w:hAnsi="Calibri" w:cs="Arial"/>
              </w:rPr>
              <w:t>AFAIK, the number of tones in a 1x/2x EHT-LTF is not exactly |Kr|/4 or |Kr|/2. So actually P223L30 is the *definition* of |</w:t>
            </w:r>
            <w:proofErr w:type="spellStart"/>
            <w:r w:rsidRPr="00026B60">
              <w:rPr>
                <w:rFonts w:ascii="Calibri" w:hAnsi="Calibri" w:cs="Arial"/>
              </w:rPr>
              <w:t>Kr^EHT-LTF</w:t>
            </w:r>
            <w:proofErr w:type="spellEnd"/>
            <w:r w:rsidRPr="00026B60">
              <w:rPr>
                <w:rFonts w:ascii="Calibri" w:hAnsi="Calibri" w:cs="Arial"/>
              </w:rPr>
              <w:t>| and that *definition* is not a cardinality, so it is misleading to use |.| here.</w:t>
            </w:r>
          </w:p>
        </w:tc>
        <w:tc>
          <w:tcPr>
            <w:tcW w:w="1710" w:type="dxa"/>
          </w:tcPr>
          <w:p w14:paraId="0232F65C" w14:textId="2DC23CE5" w:rsidR="00A829BA" w:rsidRPr="0030733C" w:rsidRDefault="00026B60" w:rsidP="00192AF8">
            <w:pPr>
              <w:rPr>
                <w:rFonts w:ascii="Arial" w:hAnsi="Arial" w:cs="Arial"/>
                <w:sz w:val="20"/>
              </w:rPr>
            </w:pPr>
            <w:r w:rsidRPr="00026B60">
              <w:rPr>
                <w:rFonts w:ascii="Arial" w:hAnsi="Arial" w:cs="Arial"/>
                <w:sz w:val="20"/>
              </w:rPr>
              <w:t>Replace |</w:t>
            </w:r>
            <w:proofErr w:type="spellStart"/>
            <w:r w:rsidRPr="00026B60">
              <w:rPr>
                <w:rFonts w:ascii="Arial" w:hAnsi="Arial" w:cs="Arial"/>
                <w:sz w:val="20"/>
              </w:rPr>
              <w:t>Kr^EHT-LTF</w:t>
            </w:r>
            <w:proofErr w:type="spellEnd"/>
            <w:r w:rsidRPr="00026B60">
              <w:rPr>
                <w:rFonts w:ascii="Arial" w:hAnsi="Arial" w:cs="Arial"/>
                <w:sz w:val="20"/>
              </w:rPr>
              <w:t xml:space="preserve">| by some other term such </w:t>
            </w:r>
            <w:proofErr w:type="spellStart"/>
            <w:r w:rsidRPr="00026B60">
              <w:rPr>
                <w:rFonts w:ascii="Arial" w:hAnsi="Arial" w:cs="Arial"/>
                <w:sz w:val="20"/>
              </w:rPr>
              <w:t>SACKr^EHT-LTF</w:t>
            </w:r>
            <w:proofErr w:type="spellEnd"/>
            <w:r w:rsidRPr="00026B60">
              <w:rPr>
                <w:rFonts w:ascii="Arial" w:hAnsi="Arial" w:cs="Arial"/>
                <w:sz w:val="20"/>
              </w:rPr>
              <w:t xml:space="preserve"> ("Simplified and Approximate Cardinality of ...")</w:t>
            </w:r>
          </w:p>
        </w:tc>
        <w:tc>
          <w:tcPr>
            <w:tcW w:w="3127" w:type="dxa"/>
          </w:tcPr>
          <w:p w14:paraId="7821CA2F" w14:textId="77777777" w:rsidR="00A829BA" w:rsidRDefault="00A829BA" w:rsidP="00192AF8">
            <w:pPr>
              <w:rPr>
                <w:rFonts w:ascii="Calibri" w:hAnsi="Calibri" w:cs="Arial"/>
                <w:b/>
                <w:szCs w:val="22"/>
                <w:lang w:eastAsia="zh-CN"/>
              </w:rPr>
            </w:pPr>
            <w:r>
              <w:rPr>
                <w:rFonts w:ascii="Calibri" w:hAnsi="Calibri" w:cs="Arial"/>
                <w:b/>
                <w:szCs w:val="22"/>
                <w:lang w:eastAsia="zh-CN"/>
              </w:rPr>
              <w:t>Revised.</w:t>
            </w:r>
          </w:p>
          <w:p w14:paraId="5D8F6350" w14:textId="60E1E9FF" w:rsidR="00217424" w:rsidRDefault="00217424" w:rsidP="00712987">
            <w:pPr>
              <w:rPr>
                <w:rFonts w:ascii="Arial" w:hAnsi="Arial" w:cs="Arial"/>
                <w:sz w:val="20"/>
                <w:lang w:eastAsia="zh-CN"/>
              </w:rPr>
            </w:pPr>
          </w:p>
          <w:p w14:paraId="55DAD817" w14:textId="5C4B38DE" w:rsidR="00217424" w:rsidRDefault="00217424" w:rsidP="00712987">
            <w:pPr>
              <w:rPr>
                <w:rFonts w:ascii="Arial" w:hAnsi="Arial" w:cs="Arial"/>
                <w:sz w:val="20"/>
              </w:rPr>
            </w:pPr>
            <w:r>
              <w:rPr>
                <w:rFonts w:ascii="Arial" w:hAnsi="Arial" w:cs="Arial"/>
                <w:sz w:val="20"/>
                <w:lang w:eastAsia="zh-CN"/>
              </w:rPr>
              <w:t xml:space="preserve">In the text, </w:t>
            </w: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m:rPr>
                          <m:nor/>
                        </m:rPr>
                        <w:rPr>
                          <w:rFonts w:ascii="Cambria Math" w:eastAsia="TimesNewRomanPSMT" w:hAnsi="Cambria Math" w:cs="TimesNewRomanPSMT"/>
                          <w:sz w:val="20"/>
                        </w:rPr>
                        <m:t>EHT-LTF</m:t>
                      </m:r>
                    </m:sup>
                  </m:sSubSup>
                </m:e>
              </m:d>
            </m:oMath>
            <w:r>
              <w:rPr>
                <w:rFonts w:ascii="Arial" w:hAnsi="Arial" w:cs="Arial"/>
                <w:sz w:val="20"/>
              </w:rPr>
              <w:t xml:space="preserve"> is not defined as the Cardinality of the set of modulated subcarriers in EHT-LTF field, unlike </w:t>
            </w: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m:rPr>
                          <m:nor/>
                        </m:rPr>
                        <w:rPr>
                          <w:rFonts w:ascii="Cambria Math" w:eastAsia="TimesNewRomanPSMT" w:hAnsi="Cambria Math" w:cs="TimesNewRomanPSMT"/>
                          <w:sz w:val="20"/>
                        </w:rPr>
                        <m:t>EHT-STF</m:t>
                      </m:r>
                    </m:sup>
                  </m:sSubSup>
                </m:e>
              </m:d>
            </m:oMath>
            <w:r>
              <w:rPr>
                <w:rFonts w:ascii="Arial" w:hAnsi="Arial" w:cs="Arial"/>
                <w:sz w:val="20"/>
              </w:rPr>
              <w:t xml:space="preserve"> and </w:t>
            </w: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m:rPr>
                          <m:nor/>
                        </m:rPr>
                        <w:rPr>
                          <w:rFonts w:ascii="Cambria Math" w:eastAsia="TimesNewRomanPSMT" w:hAnsi="Cambria Math" w:cs="TimesNewRomanPSMT"/>
                          <w:sz w:val="20"/>
                        </w:rPr>
                        <m:t>D</m:t>
                      </m:r>
                      <m:r>
                        <m:rPr>
                          <m:nor/>
                        </m:rPr>
                        <w:rPr>
                          <w:rFonts w:ascii="Cambria Math" w:eastAsia="TimesNewRomanPSMT" w:hAnsi="Cambria Math" w:cs="TimesNewRomanPSMT"/>
                          <w:sz w:val="20"/>
                        </w:rPr>
                        <m:t>ata</m:t>
                      </m:r>
                    </m:sup>
                  </m:sSubSup>
                </m:e>
              </m:d>
            </m:oMath>
            <w:r>
              <w:rPr>
                <w:rFonts w:ascii="Arial" w:hAnsi="Arial" w:cs="Arial"/>
                <w:sz w:val="20"/>
              </w:rPr>
              <w:t>, which are defined as the Cardinality of the set of modulated subcarriers in</w:t>
            </w:r>
            <w:r w:rsidR="000F7C8B">
              <w:rPr>
                <w:rFonts w:ascii="Arial" w:hAnsi="Arial" w:cs="Arial"/>
                <w:sz w:val="20"/>
              </w:rPr>
              <w:t xml:space="preserve"> EHT-STF and Data fields</w:t>
            </w:r>
            <w:r>
              <w:rPr>
                <w:rFonts w:ascii="Arial" w:hAnsi="Arial" w:cs="Arial"/>
                <w:sz w:val="20"/>
              </w:rPr>
              <w:t xml:space="preserve">. </w:t>
            </w:r>
            <w:r w:rsidR="000F7C8B">
              <w:rPr>
                <w:rFonts w:ascii="Arial" w:hAnsi="Arial" w:cs="Arial"/>
                <w:sz w:val="20"/>
              </w:rPr>
              <w:t>Instead i</w:t>
            </w:r>
            <w:r>
              <w:rPr>
                <w:rFonts w:ascii="Arial" w:hAnsi="Arial" w:cs="Arial"/>
                <w:sz w:val="20"/>
              </w:rPr>
              <w:t xml:space="preserve">t is defined as a function of </w:t>
            </w:r>
            <m:oMath>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oMath>
            <w:r>
              <w:rPr>
                <w:rFonts w:ascii="Arial" w:hAnsi="Arial" w:cs="Arial"/>
                <w:sz w:val="20"/>
              </w:rPr>
              <w:t xml:space="preserve">, the cardinality of the set of subcarriers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Pr>
                <w:rFonts w:ascii="Arial" w:hAnsi="Arial" w:cs="Arial"/>
                <w:sz w:val="20"/>
              </w:rPr>
              <w:t>.</w:t>
            </w:r>
            <w:r w:rsidR="000F7C8B">
              <w:rPr>
                <w:rFonts w:ascii="Arial" w:hAnsi="Arial" w:cs="Arial"/>
                <w:sz w:val="20"/>
              </w:rPr>
              <w:t xml:space="preserve"> To eliminate any confusions</w:t>
            </w:r>
            <w:r w:rsidR="007617B2">
              <w:rPr>
                <w:rFonts w:ascii="Arial" w:hAnsi="Arial" w:cs="Arial"/>
                <w:sz w:val="20"/>
              </w:rPr>
              <w:t xml:space="preserve"> of </w:t>
            </w:r>
            <w:r w:rsidR="000F7C8B">
              <w:rPr>
                <w:rFonts w:ascii="Arial" w:hAnsi="Arial" w:cs="Arial"/>
                <w:sz w:val="20"/>
              </w:rPr>
              <w:t xml:space="preserve"> </w:t>
            </w:r>
            <w:r w:rsidR="007617B2">
              <w:rPr>
                <w:rFonts w:ascii="Arial" w:hAnsi="Arial" w:cs="Arial"/>
                <w:sz w:val="20"/>
              </w:rPr>
              <w:t xml:space="preserve">using </w:t>
            </w:r>
            <m:oMath>
              <m:d>
                <m:dPr>
                  <m:begChr m:val="|"/>
                  <m:endChr m:val="|"/>
                  <m:ctrlPr>
                    <w:rPr>
                      <w:rFonts w:ascii="Cambria Math" w:eastAsia="TimesNewRomanPSMT" w:hAnsi="Cambria Math" w:cs="TimesNewRomanPSMT"/>
                      <w:i/>
                      <w:sz w:val="20"/>
                    </w:rPr>
                  </m:ctrlPr>
                </m:dPr>
                <m:e/>
              </m:d>
            </m:oMath>
            <w:r w:rsidR="007617B2">
              <w:rPr>
                <w:rFonts w:ascii="Arial" w:hAnsi="Arial" w:cs="Arial"/>
                <w:sz w:val="20"/>
              </w:rPr>
              <w:t xml:space="preserve">, replace </w:t>
            </w: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oMath>
            <w:r w:rsidR="007617B2">
              <w:rPr>
                <w:rFonts w:ascii="Arial" w:hAnsi="Arial" w:cs="Arial"/>
                <w:sz w:val="20"/>
              </w:rPr>
              <w:t xml:space="preserve"> with </w:t>
            </w:r>
            <m:oMath>
              <m:sSubSup>
                <m:sSubSupPr>
                  <m:ctrlPr>
                    <w:rPr>
                      <w:rFonts w:ascii="Cambria Math" w:hAnsi="Cambria Math" w:cs="Arial"/>
                      <w:i/>
                      <w:sz w:val="20"/>
                    </w:rPr>
                  </m:ctrlPr>
                </m:sSubSupPr>
                <m:e>
                  <m:r>
                    <w:rPr>
                      <w:rFonts w:ascii="Cambria Math" w:hAnsi="Cambria Math" w:cs="Arial"/>
                      <w:i/>
                      <w:sz w:val="20"/>
                    </w:rPr>
                    <w:sym w:font="Symbol" w:char="F047"/>
                  </m:r>
                </m:e>
                <m:sub>
                  <m:r>
                    <w:rPr>
                      <w:rFonts w:ascii="Cambria Math" w:hAnsi="Cambria Math" w:cs="Arial"/>
                      <w:sz w:val="20"/>
                    </w:rPr>
                    <m:t>r</m:t>
                  </m:r>
                </m:sub>
                <m:sup>
                  <m:r>
                    <w:rPr>
                      <w:rFonts w:ascii="Cambria Math" w:hAnsi="Cambria Math" w:cs="Arial"/>
                      <w:sz w:val="20"/>
                    </w:rPr>
                    <m:t>Field</m:t>
                  </m:r>
                </m:sup>
              </m:sSubSup>
            </m:oMath>
            <w:r w:rsidR="000F7C8B">
              <w:rPr>
                <w:rFonts w:ascii="Arial" w:hAnsi="Arial" w:cs="Arial"/>
                <w:sz w:val="20"/>
              </w:rPr>
              <w:t xml:space="preserve"> .</w:t>
            </w:r>
          </w:p>
          <w:p w14:paraId="27233D32" w14:textId="77777777" w:rsidR="000F7C8B" w:rsidRDefault="000F7C8B" w:rsidP="00712987">
            <w:pPr>
              <w:rPr>
                <w:rFonts w:ascii="Arial" w:hAnsi="Arial" w:cs="Arial"/>
                <w:sz w:val="20"/>
                <w:lang w:eastAsia="zh-CN"/>
              </w:rPr>
            </w:pPr>
          </w:p>
          <w:p w14:paraId="43567812" w14:textId="3061D0AC" w:rsidR="00A829BA" w:rsidRDefault="000F7C8B" w:rsidP="00712987">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7" w:history="1">
              <w:r w:rsidR="00300EE6" w:rsidRPr="00545C3E">
                <w:rPr>
                  <w:rStyle w:val="Hyperlink"/>
                  <w:rFonts w:ascii="Arial" w:hAnsi="Arial" w:cs="Arial"/>
                  <w:szCs w:val="18"/>
                  <w:lang w:eastAsia="ko-KR"/>
                </w:rPr>
                <w:t>https://mentor.ieee.org/802.11/dcn/21/11-21-0323-00-00be-comment-resolution</w:t>
              </w:r>
              <w:r w:rsidR="00300EE6">
                <w:rPr>
                  <w:rStyle w:val="Hyperlink"/>
                  <w:rFonts w:ascii="Arial" w:hAnsi="Arial" w:cs="Arial"/>
                  <w:szCs w:val="18"/>
                  <w:lang w:eastAsia="ko-KR"/>
                </w:rPr>
                <w:t>s</w:t>
              </w:r>
              <w:r w:rsidR="00300EE6" w:rsidRPr="00545C3E">
                <w:rPr>
                  <w:rStyle w:val="Hyperlink"/>
                  <w:rFonts w:ascii="Arial" w:hAnsi="Arial" w:cs="Arial"/>
                  <w:szCs w:val="18"/>
                  <w:lang w:eastAsia="ko-KR"/>
                </w:rPr>
                <w:t>-for-</w:t>
              </w:r>
              <w:r w:rsidR="00300EE6">
                <w:rPr>
                  <w:rStyle w:val="Hyperlink"/>
                  <w:rFonts w:ascii="Arial" w:hAnsi="Arial" w:cs="Arial"/>
                  <w:szCs w:val="18"/>
                  <w:lang w:eastAsia="ko-KR"/>
                </w:rPr>
                <w:t>clause-36-3-10-</w:t>
              </w:r>
              <w:r w:rsidR="00300EE6" w:rsidRPr="00545C3E">
                <w:rPr>
                  <w:rStyle w:val="Hyperlink"/>
                  <w:rFonts w:ascii="Arial" w:hAnsi="Arial" w:cs="Arial"/>
                  <w:szCs w:val="18"/>
                  <w:lang w:eastAsia="ko-KR"/>
                </w:rPr>
                <w:t>mathematical-description-of-signals.docx</w:t>
              </w:r>
            </w:hyperlink>
            <w:r w:rsidR="00300EE6">
              <w:rPr>
                <w:rFonts w:ascii="Arial" w:hAnsi="Arial" w:cs="Arial"/>
                <w:sz w:val="20"/>
                <w:lang w:val="en-US" w:eastAsia="zh-CN"/>
              </w:rPr>
              <w:t>.</w:t>
            </w:r>
          </w:p>
        </w:tc>
      </w:tr>
      <w:tr w:rsidR="00131287" w14:paraId="269E2919" w14:textId="77777777" w:rsidTr="00A829BA">
        <w:tc>
          <w:tcPr>
            <w:tcW w:w="720" w:type="dxa"/>
          </w:tcPr>
          <w:p w14:paraId="171075FA" w14:textId="1A8240E6" w:rsidR="00131287" w:rsidRDefault="00131287" w:rsidP="00131287">
            <w:pPr>
              <w:rPr>
                <w:rFonts w:ascii="Arial" w:hAnsi="Arial" w:cs="Arial"/>
                <w:color w:val="000000"/>
                <w:sz w:val="20"/>
                <w:lang w:eastAsia="zh-CN"/>
              </w:rPr>
            </w:pPr>
            <w:r>
              <w:rPr>
                <w:rFonts w:ascii="Arial" w:hAnsi="Arial" w:cs="Arial"/>
                <w:color w:val="000000"/>
                <w:sz w:val="20"/>
                <w:lang w:eastAsia="zh-CN"/>
              </w:rPr>
              <w:t>1340</w:t>
            </w:r>
          </w:p>
        </w:tc>
        <w:tc>
          <w:tcPr>
            <w:tcW w:w="1057" w:type="dxa"/>
          </w:tcPr>
          <w:p w14:paraId="6D8AA393" w14:textId="521DDCFA" w:rsidR="00131287" w:rsidRDefault="00131287" w:rsidP="00131287">
            <w:pPr>
              <w:rPr>
                <w:rFonts w:ascii="Arial" w:hAnsi="Arial" w:cs="Arial"/>
                <w:sz w:val="20"/>
              </w:rPr>
            </w:pPr>
            <w:r>
              <w:rPr>
                <w:rFonts w:ascii="Arial" w:hAnsi="Arial" w:cs="Arial"/>
                <w:sz w:val="20"/>
              </w:rPr>
              <w:t>36.3.10.4</w:t>
            </w:r>
          </w:p>
        </w:tc>
        <w:tc>
          <w:tcPr>
            <w:tcW w:w="990" w:type="dxa"/>
          </w:tcPr>
          <w:p w14:paraId="7AB24199" w14:textId="19239EC2" w:rsidR="00131287" w:rsidRDefault="00131287" w:rsidP="00131287">
            <w:pPr>
              <w:rPr>
                <w:rFonts w:ascii="Arial" w:hAnsi="Arial" w:cs="Arial"/>
                <w:sz w:val="20"/>
              </w:rPr>
            </w:pPr>
            <w:r>
              <w:rPr>
                <w:rFonts w:ascii="Arial" w:hAnsi="Arial" w:cs="Arial"/>
                <w:sz w:val="20"/>
              </w:rPr>
              <w:t>223.24</w:t>
            </w:r>
          </w:p>
        </w:tc>
        <w:tc>
          <w:tcPr>
            <w:tcW w:w="2183" w:type="dxa"/>
          </w:tcPr>
          <w:p w14:paraId="238B8CE2" w14:textId="4682DF2F" w:rsidR="00131287" w:rsidRPr="00026B60" w:rsidRDefault="00AA4ECA" w:rsidP="00131287">
            <w:pPr>
              <w:rPr>
                <w:rFonts w:ascii="Calibri" w:hAnsi="Calibri" w:cs="Arial"/>
              </w:rPr>
            </w:pPr>
            <w:r w:rsidRPr="00AA4ECA">
              <w:rPr>
                <w:rFonts w:ascii="Calibri" w:hAnsi="Calibri" w:cs="Arial"/>
              </w:rPr>
              <w:t>"</w:t>
            </w:r>
            <w:proofErr w:type="spellStart"/>
            <w:r w:rsidRPr="00AA4ECA">
              <w:rPr>
                <w:rFonts w:ascii="Calibri" w:hAnsi="Calibri" w:cs="Arial"/>
              </w:rPr>
              <w:t>Kr^Field</w:t>
            </w:r>
            <w:proofErr w:type="spellEnd"/>
            <w:r w:rsidRPr="00AA4ECA">
              <w:rPr>
                <w:rFonts w:ascii="Calibri" w:hAnsi="Calibri" w:cs="Arial"/>
              </w:rPr>
              <w:t xml:space="preserve"> is the cardinality of the set of modulated subcarriers within for the EHT-STF and Data fields." does not a) define "</w:t>
            </w:r>
            <w:proofErr w:type="spellStart"/>
            <w:r w:rsidRPr="00AA4ECA">
              <w:rPr>
                <w:rFonts w:ascii="Calibri" w:hAnsi="Calibri" w:cs="Arial"/>
              </w:rPr>
              <w:t>Kr^Field</w:t>
            </w:r>
            <w:proofErr w:type="spellEnd"/>
            <w:r w:rsidRPr="00AA4ECA">
              <w:rPr>
                <w:rFonts w:ascii="Calibri" w:hAnsi="Calibri" w:cs="Arial"/>
              </w:rPr>
              <w:t>" in terms of "Field", b) mention "r"</w:t>
            </w:r>
          </w:p>
        </w:tc>
        <w:tc>
          <w:tcPr>
            <w:tcW w:w="1710" w:type="dxa"/>
          </w:tcPr>
          <w:p w14:paraId="3BA88F25" w14:textId="344391D2" w:rsidR="00131287" w:rsidRPr="00026B60" w:rsidRDefault="00AA4ECA" w:rsidP="00131287">
            <w:pPr>
              <w:rPr>
                <w:rFonts w:ascii="Arial" w:hAnsi="Arial" w:cs="Arial"/>
                <w:sz w:val="20"/>
              </w:rPr>
            </w:pPr>
            <w:r w:rsidRPr="00AA4ECA">
              <w:rPr>
                <w:rFonts w:ascii="Arial" w:hAnsi="Arial" w:cs="Arial"/>
                <w:sz w:val="20"/>
              </w:rPr>
              <w:t>Try "</w:t>
            </w:r>
            <w:proofErr w:type="spellStart"/>
            <w:r w:rsidRPr="00AA4ECA">
              <w:rPr>
                <w:rFonts w:ascii="Arial" w:hAnsi="Arial" w:cs="Arial"/>
                <w:sz w:val="20"/>
              </w:rPr>
              <w:t>Kr^Field</w:t>
            </w:r>
            <w:proofErr w:type="spellEnd"/>
            <w:r w:rsidRPr="00AA4ECA">
              <w:rPr>
                <w:rFonts w:ascii="Arial" w:hAnsi="Arial" w:cs="Arial"/>
                <w:sz w:val="20"/>
              </w:rPr>
              <w:t xml:space="preserve"> is the cardinality of the set of modulated subcarriers within the r-</w:t>
            </w:r>
            <w:proofErr w:type="spellStart"/>
            <w:r w:rsidRPr="00AA4ECA">
              <w:rPr>
                <w:rFonts w:ascii="Arial" w:hAnsi="Arial" w:cs="Arial"/>
                <w:sz w:val="20"/>
              </w:rPr>
              <w:t>th</w:t>
            </w:r>
            <w:proofErr w:type="spellEnd"/>
            <w:r w:rsidRPr="00AA4ECA">
              <w:rPr>
                <w:rFonts w:ascii="Arial" w:hAnsi="Arial" w:cs="Arial"/>
                <w:sz w:val="20"/>
              </w:rPr>
              <w:t xml:space="preserve"> RU of Field. </w:t>
            </w:r>
            <w:proofErr w:type="spellStart"/>
            <w:r w:rsidRPr="00AA4ECA">
              <w:rPr>
                <w:rFonts w:ascii="Arial" w:hAnsi="Arial" w:cs="Arial"/>
                <w:sz w:val="20"/>
              </w:rPr>
              <w:t>Kr^Field</w:t>
            </w:r>
            <w:proofErr w:type="spellEnd"/>
            <w:r w:rsidRPr="00AA4ECA">
              <w:rPr>
                <w:rFonts w:ascii="Arial" w:hAnsi="Arial" w:cs="Arial"/>
                <w:sz w:val="20"/>
              </w:rPr>
              <w:t xml:space="preserve"> is used for the EHT-STF and Data fields."</w:t>
            </w:r>
          </w:p>
        </w:tc>
        <w:tc>
          <w:tcPr>
            <w:tcW w:w="3127" w:type="dxa"/>
          </w:tcPr>
          <w:p w14:paraId="56D1A663" w14:textId="22C825E8" w:rsidR="0060404F" w:rsidRDefault="0060404F" w:rsidP="0060404F">
            <w:pPr>
              <w:rPr>
                <w:rFonts w:ascii="Calibri" w:hAnsi="Calibri" w:cs="Arial"/>
                <w:b/>
                <w:szCs w:val="22"/>
                <w:lang w:eastAsia="zh-CN"/>
              </w:rPr>
            </w:pPr>
            <w:r>
              <w:rPr>
                <w:rFonts w:ascii="Calibri" w:hAnsi="Calibri" w:cs="Arial"/>
                <w:b/>
                <w:szCs w:val="22"/>
                <w:lang w:eastAsia="zh-CN"/>
              </w:rPr>
              <w:t>R</w:t>
            </w:r>
            <w:r w:rsidR="00224DA9">
              <w:rPr>
                <w:rFonts w:ascii="Calibri" w:hAnsi="Calibri" w:cs="Arial"/>
                <w:b/>
                <w:szCs w:val="22"/>
                <w:lang w:eastAsia="zh-CN"/>
              </w:rPr>
              <w:t>evised</w:t>
            </w:r>
            <w:r>
              <w:rPr>
                <w:rFonts w:ascii="Calibri" w:hAnsi="Calibri" w:cs="Arial"/>
                <w:b/>
                <w:szCs w:val="22"/>
                <w:lang w:eastAsia="zh-CN"/>
              </w:rPr>
              <w:t>.</w:t>
            </w:r>
          </w:p>
          <w:p w14:paraId="7362F411" w14:textId="77777777" w:rsidR="00E866E4" w:rsidRDefault="00E866E4" w:rsidP="0060404F">
            <w:pPr>
              <w:rPr>
                <w:rFonts w:ascii="Calibri" w:hAnsi="Calibri" w:cs="Arial"/>
                <w:b/>
                <w:szCs w:val="22"/>
                <w:lang w:eastAsia="zh-CN"/>
              </w:rPr>
            </w:pPr>
          </w:p>
          <w:p w14:paraId="43E91A34" w14:textId="57924E06" w:rsidR="0060404F" w:rsidRDefault="00E866E4" w:rsidP="0060404F">
            <w:pPr>
              <w:rPr>
                <w:rFonts w:ascii="Arial" w:hAnsi="Arial" w:cs="Arial"/>
                <w:sz w:val="20"/>
                <w:lang w:eastAsia="zh-CN"/>
              </w:rPr>
            </w:pPr>
            <w:r>
              <w:rPr>
                <w:rFonts w:ascii="Arial" w:hAnsi="Arial" w:cs="Arial"/>
                <w:sz w:val="20"/>
                <w:lang w:eastAsia="zh-CN"/>
              </w:rPr>
              <w:t>Same resolution as CID #1339.</w:t>
            </w:r>
          </w:p>
          <w:p w14:paraId="4C885E80" w14:textId="17DBCAB7" w:rsidR="00131287" w:rsidRDefault="0095458A" w:rsidP="0060404F">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8" w:history="1">
              <w:r w:rsidR="00300EE6" w:rsidRPr="00545C3E">
                <w:rPr>
                  <w:rStyle w:val="Hyperlink"/>
                  <w:rFonts w:ascii="Arial" w:hAnsi="Arial" w:cs="Arial"/>
                  <w:szCs w:val="18"/>
                  <w:lang w:eastAsia="ko-KR"/>
                </w:rPr>
                <w:t>https://mentor.ieee.org/802.11/dcn/21/11-21-0323-00-00be-comment-resolution</w:t>
              </w:r>
              <w:r w:rsidR="00300EE6">
                <w:rPr>
                  <w:rStyle w:val="Hyperlink"/>
                  <w:rFonts w:ascii="Arial" w:hAnsi="Arial" w:cs="Arial"/>
                  <w:szCs w:val="18"/>
                  <w:lang w:eastAsia="ko-KR"/>
                </w:rPr>
                <w:t>s</w:t>
              </w:r>
              <w:r w:rsidR="00300EE6" w:rsidRPr="00545C3E">
                <w:rPr>
                  <w:rStyle w:val="Hyperlink"/>
                  <w:rFonts w:ascii="Arial" w:hAnsi="Arial" w:cs="Arial"/>
                  <w:szCs w:val="18"/>
                  <w:lang w:eastAsia="ko-KR"/>
                </w:rPr>
                <w:t>-for-</w:t>
              </w:r>
              <w:r w:rsidR="00300EE6">
                <w:rPr>
                  <w:rStyle w:val="Hyperlink"/>
                  <w:rFonts w:ascii="Arial" w:hAnsi="Arial" w:cs="Arial"/>
                  <w:szCs w:val="18"/>
                  <w:lang w:eastAsia="ko-KR"/>
                </w:rPr>
                <w:t>clause-36-3-10-</w:t>
              </w:r>
              <w:r w:rsidR="00300EE6" w:rsidRPr="00545C3E">
                <w:rPr>
                  <w:rStyle w:val="Hyperlink"/>
                  <w:rFonts w:ascii="Arial" w:hAnsi="Arial" w:cs="Arial"/>
                  <w:szCs w:val="18"/>
                  <w:lang w:eastAsia="ko-KR"/>
                </w:rPr>
                <w:t>mathematical-description-of-signals.docx</w:t>
              </w:r>
            </w:hyperlink>
            <w:r w:rsidR="00300EE6">
              <w:rPr>
                <w:rFonts w:ascii="Arial" w:hAnsi="Arial" w:cs="Arial"/>
                <w:sz w:val="20"/>
                <w:lang w:val="en-US" w:eastAsia="zh-CN"/>
              </w:rPr>
              <w:t>.</w:t>
            </w:r>
          </w:p>
        </w:tc>
      </w:tr>
      <w:tr w:rsidR="00596689" w14:paraId="022711D1" w14:textId="77777777" w:rsidTr="00A829BA">
        <w:tc>
          <w:tcPr>
            <w:tcW w:w="720" w:type="dxa"/>
          </w:tcPr>
          <w:p w14:paraId="77641109" w14:textId="2DC28FA7" w:rsidR="00596689" w:rsidRDefault="00596689" w:rsidP="00596689">
            <w:pPr>
              <w:rPr>
                <w:rFonts w:ascii="Arial" w:hAnsi="Arial" w:cs="Arial"/>
                <w:color w:val="000000"/>
                <w:sz w:val="20"/>
                <w:lang w:eastAsia="zh-CN"/>
              </w:rPr>
            </w:pPr>
            <w:r>
              <w:rPr>
                <w:rFonts w:ascii="Arial" w:hAnsi="Arial" w:cs="Arial"/>
                <w:color w:val="000000"/>
                <w:sz w:val="20"/>
                <w:lang w:eastAsia="zh-CN"/>
              </w:rPr>
              <w:t>1341</w:t>
            </w:r>
          </w:p>
        </w:tc>
        <w:tc>
          <w:tcPr>
            <w:tcW w:w="1057" w:type="dxa"/>
          </w:tcPr>
          <w:p w14:paraId="54EE89D8" w14:textId="084CED1D" w:rsidR="00596689" w:rsidRDefault="00596689" w:rsidP="00596689">
            <w:pPr>
              <w:rPr>
                <w:rFonts w:ascii="Arial" w:hAnsi="Arial" w:cs="Arial"/>
                <w:sz w:val="20"/>
              </w:rPr>
            </w:pPr>
            <w:r>
              <w:rPr>
                <w:rFonts w:ascii="Arial" w:hAnsi="Arial" w:cs="Arial"/>
                <w:sz w:val="20"/>
              </w:rPr>
              <w:t>36.3.10.4</w:t>
            </w:r>
          </w:p>
        </w:tc>
        <w:tc>
          <w:tcPr>
            <w:tcW w:w="990" w:type="dxa"/>
          </w:tcPr>
          <w:p w14:paraId="5E2AFBCF" w14:textId="29FC462C" w:rsidR="00596689" w:rsidRDefault="00596689" w:rsidP="00596689">
            <w:pPr>
              <w:rPr>
                <w:rFonts w:ascii="Arial" w:hAnsi="Arial" w:cs="Arial"/>
                <w:sz w:val="20"/>
              </w:rPr>
            </w:pPr>
            <w:r>
              <w:rPr>
                <w:rFonts w:ascii="Arial" w:hAnsi="Arial" w:cs="Arial"/>
                <w:sz w:val="20"/>
              </w:rPr>
              <w:t>222.4</w:t>
            </w:r>
          </w:p>
        </w:tc>
        <w:tc>
          <w:tcPr>
            <w:tcW w:w="2183" w:type="dxa"/>
          </w:tcPr>
          <w:p w14:paraId="320B13F5" w14:textId="18D86D5C" w:rsidR="00596689" w:rsidRPr="00AA4ECA" w:rsidRDefault="00337BFC" w:rsidP="00596689">
            <w:pPr>
              <w:rPr>
                <w:rFonts w:ascii="Calibri" w:hAnsi="Calibri" w:cs="Arial"/>
              </w:rPr>
            </w:pPr>
            <w:r w:rsidRPr="00337BFC">
              <w:rPr>
                <w:rFonts w:ascii="Calibri" w:hAnsi="Calibri" w:cs="Arial"/>
              </w:rPr>
              <w:t>Missing or ill-connected explanation of "Field" parameter in the definition of "</w:t>
            </w:r>
            <w:proofErr w:type="spellStart"/>
            <w:r w:rsidRPr="00337BFC">
              <w:rPr>
                <w:rFonts w:ascii="Calibri" w:hAnsi="Calibri" w:cs="Arial"/>
              </w:rPr>
              <w:t>Betar_Field</w:t>
            </w:r>
            <w:proofErr w:type="spellEnd"/>
            <w:r w:rsidRPr="00337BFC">
              <w:rPr>
                <w:rFonts w:ascii="Calibri" w:hAnsi="Calibri" w:cs="Arial"/>
              </w:rPr>
              <w:t xml:space="preserve">" at P222L4 and P222L15, definition of </w:t>
            </w:r>
            <w:proofErr w:type="spellStart"/>
            <w:r w:rsidRPr="00337BFC">
              <w:rPr>
                <w:rFonts w:ascii="Calibri" w:hAnsi="Calibri" w:cs="Arial"/>
              </w:rPr>
              <w:t>NField^Tone</w:t>
            </w:r>
            <w:proofErr w:type="spellEnd"/>
            <w:r w:rsidRPr="00337BFC">
              <w:rPr>
                <w:rFonts w:ascii="Calibri" w:hAnsi="Calibri" w:cs="Arial"/>
              </w:rPr>
              <w:t xml:space="preserve"> at  P222L5, P222L34, </w:t>
            </w:r>
            <w:proofErr w:type="spellStart"/>
            <w:r w:rsidRPr="00337BFC">
              <w:rPr>
                <w:rFonts w:ascii="Calibri" w:hAnsi="Calibri" w:cs="Arial"/>
              </w:rPr>
              <w:t>epsilonField</w:t>
            </w:r>
            <w:proofErr w:type="spellEnd"/>
            <w:r w:rsidRPr="00337BFC">
              <w:rPr>
                <w:rFonts w:ascii="Calibri" w:hAnsi="Calibri" w:cs="Arial"/>
              </w:rPr>
              <w:t xml:space="preserve"> at P2223L18, </w:t>
            </w:r>
            <w:proofErr w:type="spellStart"/>
            <w:r w:rsidRPr="00337BFC">
              <w:rPr>
                <w:rFonts w:ascii="Calibri" w:hAnsi="Calibri" w:cs="Arial"/>
              </w:rPr>
              <w:t>DeltaF,Field</w:t>
            </w:r>
            <w:proofErr w:type="spellEnd"/>
            <w:r w:rsidRPr="00337BFC">
              <w:rPr>
                <w:rFonts w:ascii="Calibri" w:hAnsi="Calibri" w:cs="Arial"/>
              </w:rPr>
              <w:t xml:space="preserve"> at P223L55, </w:t>
            </w:r>
            <w:proofErr w:type="spellStart"/>
            <w:r w:rsidRPr="00337BFC">
              <w:rPr>
                <w:rFonts w:ascii="Calibri" w:hAnsi="Calibri" w:cs="Arial"/>
              </w:rPr>
              <w:t>TGI,Field</w:t>
            </w:r>
            <w:proofErr w:type="spellEnd"/>
            <w:r w:rsidRPr="00337BFC">
              <w:rPr>
                <w:rFonts w:ascii="Calibri" w:hAnsi="Calibri" w:cs="Arial"/>
              </w:rPr>
              <w:t>, at P224L4,</w:t>
            </w:r>
          </w:p>
        </w:tc>
        <w:tc>
          <w:tcPr>
            <w:tcW w:w="1710" w:type="dxa"/>
          </w:tcPr>
          <w:p w14:paraId="382268E9" w14:textId="77777777" w:rsidR="00337BFC" w:rsidRDefault="00337BFC" w:rsidP="00337BFC">
            <w:pPr>
              <w:rPr>
                <w:rFonts w:ascii="Arial" w:hAnsi="Arial" w:cs="Arial"/>
                <w:sz w:val="20"/>
                <w:lang w:val="en-US"/>
              </w:rPr>
            </w:pPr>
            <w:r>
              <w:rPr>
                <w:rFonts w:ascii="Arial" w:hAnsi="Arial" w:cs="Arial"/>
                <w:sz w:val="20"/>
              </w:rPr>
              <w:t>E.g. "</w:t>
            </w:r>
            <w:proofErr w:type="spellStart"/>
            <w:r>
              <w:rPr>
                <w:rFonts w:ascii="Arial" w:hAnsi="Arial" w:cs="Arial"/>
                <w:sz w:val="20"/>
              </w:rPr>
              <w:t>betar^Field</w:t>
            </w:r>
            <w:proofErr w:type="spellEnd"/>
            <w:r>
              <w:rPr>
                <w:rFonts w:ascii="Arial" w:hAnsi="Arial" w:cs="Arial"/>
                <w:sz w:val="20"/>
              </w:rPr>
              <w:t xml:space="preserve"> is the power normalization of field </w:t>
            </w:r>
            <w:proofErr w:type="spellStart"/>
            <w:r>
              <w:rPr>
                <w:rFonts w:ascii="Arial" w:hAnsi="Arial" w:cs="Arial"/>
                <w:sz w:val="20"/>
              </w:rPr>
              <w:t>Field</w:t>
            </w:r>
            <w:proofErr w:type="spellEnd"/>
            <w:r>
              <w:rPr>
                <w:rFonts w:ascii="Arial" w:hAnsi="Arial" w:cs="Arial"/>
                <w:sz w:val="20"/>
              </w:rPr>
              <w:t xml:space="preserve"> and is defined in", "</w:t>
            </w:r>
            <w:proofErr w:type="spellStart"/>
            <w:r>
              <w:rPr>
                <w:rFonts w:ascii="Arial" w:hAnsi="Arial" w:cs="Arial"/>
                <w:sz w:val="20"/>
              </w:rPr>
              <w:t>betar^Field</w:t>
            </w:r>
            <w:proofErr w:type="spellEnd"/>
            <w:r>
              <w:rPr>
                <w:rFonts w:ascii="Arial" w:hAnsi="Arial" w:cs="Arial"/>
                <w:sz w:val="20"/>
              </w:rPr>
              <w:t xml:space="preserve"> = xxx when Field is a pre-EHT-modulated field" etc, </w:t>
            </w:r>
            <w:proofErr w:type="spellStart"/>
            <w:r>
              <w:rPr>
                <w:rFonts w:ascii="Arial" w:hAnsi="Arial" w:cs="Arial"/>
                <w:sz w:val="20"/>
              </w:rPr>
              <w:t>Nfield^Tone</w:t>
            </w:r>
            <w:proofErr w:type="spellEnd"/>
            <w:r>
              <w:rPr>
                <w:rFonts w:ascii="Arial" w:hAnsi="Arial" w:cs="Arial"/>
                <w:sz w:val="20"/>
              </w:rPr>
              <w:t xml:space="preserve"> ... as function of Field and Tone" etc </w:t>
            </w:r>
            <w:proofErr w:type="spellStart"/>
            <w:r>
              <w:rPr>
                <w:rFonts w:ascii="Arial" w:hAnsi="Arial" w:cs="Arial"/>
                <w:sz w:val="20"/>
              </w:rPr>
              <w:t>etc</w:t>
            </w:r>
            <w:proofErr w:type="spellEnd"/>
            <w:r>
              <w:rPr>
                <w:rFonts w:ascii="Arial" w:hAnsi="Arial" w:cs="Arial"/>
                <w:sz w:val="20"/>
              </w:rPr>
              <w:t xml:space="preserve"> </w:t>
            </w:r>
            <w:proofErr w:type="spellStart"/>
            <w:r>
              <w:rPr>
                <w:rFonts w:ascii="Arial" w:hAnsi="Arial" w:cs="Arial"/>
                <w:sz w:val="20"/>
              </w:rPr>
              <w:t>etc</w:t>
            </w:r>
            <w:proofErr w:type="spellEnd"/>
            <w:r>
              <w:rPr>
                <w:rFonts w:ascii="Arial" w:hAnsi="Arial" w:cs="Arial"/>
                <w:sz w:val="20"/>
              </w:rPr>
              <w:t>. Apply this rigor to the definition of all parameters of all quantities in all equations.</w:t>
            </w:r>
          </w:p>
          <w:p w14:paraId="6E097D16" w14:textId="77777777" w:rsidR="00596689" w:rsidRPr="00337BFC" w:rsidRDefault="00596689" w:rsidP="00596689">
            <w:pPr>
              <w:rPr>
                <w:rFonts w:ascii="Arial" w:hAnsi="Arial" w:cs="Arial"/>
                <w:sz w:val="20"/>
                <w:lang w:val="en-US"/>
              </w:rPr>
            </w:pPr>
          </w:p>
        </w:tc>
        <w:tc>
          <w:tcPr>
            <w:tcW w:w="3127" w:type="dxa"/>
          </w:tcPr>
          <w:p w14:paraId="0CA04BCD" w14:textId="0904C725" w:rsidR="00596689" w:rsidRDefault="00291AC6" w:rsidP="00596689">
            <w:pPr>
              <w:rPr>
                <w:rFonts w:ascii="Calibri" w:hAnsi="Calibri" w:cs="Arial"/>
                <w:b/>
                <w:szCs w:val="22"/>
                <w:lang w:eastAsia="zh-CN"/>
              </w:rPr>
            </w:pPr>
            <w:r>
              <w:rPr>
                <w:rFonts w:ascii="Calibri" w:hAnsi="Calibri" w:cs="Arial"/>
                <w:b/>
                <w:szCs w:val="22"/>
                <w:lang w:eastAsia="zh-CN"/>
              </w:rPr>
              <w:t>Re</w:t>
            </w:r>
            <w:r w:rsidR="001C4DA0">
              <w:rPr>
                <w:rFonts w:ascii="Calibri" w:hAnsi="Calibri" w:cs="Arial"/>
                <w:b/>
                <w:szCs w:val="22"/>
                <w:lang w:eastAsia="zh-CN"/>
              </w:rPr>
              <w:t>vised</w:t>
            </w:r>
            <w:r>
              <w:rPr>
                <w:rFonts w:ascii="Calibri" w:hAnsi="Calibri" w:cs="Arial"/>
                <w:b/>
                <w:szCs w:val="22"/>
                <w:lang w:eastAsia="zh-CN"/>
              </w:rPr>
              <w:t>.</w:t>
            </w:r>
          </w:p>
          <w:p w14:paraId="175887F9" w14:textId="77777777" w:rsidR="0006742A" w:rsidRDefault="0006742A" w:rsidP="00596689">
            <w:pPr>
              <w:rPr>
                <w:rFonts w:ascii="Calibri" w:hAnsi="Calibri" w:cs="Arial"/>
                <w:b/>
                <w:szCs w:val="22"/>
                <w:lang w:eastAsia="zh-CN"/>
              </w:rPr>
            </w:pPr>
          </w:p>
          <w:p w14:paraId="3467B12C" w14:textId="78F929E8" w:rsidR="0006742A" w:rsidRDefault="00E42BA6" w:rsidP="0006742A">
            <w:pPr>
              <w:rPr>
                <w:rFonts w:ascii="Arial" w:hAnsi="Arial" w:cs="Arial"/>
                <w:sz w:val="20"/>
                <w:lang w:eastAsia="zh-CN"/>
              </w:rPr>
            </w:pPr>
            <w:r>
              <w:rPr>
                <w:rFonts w:ascii="Arial" w:hAnsi="Arial" w:cs="Arial"/>
                <w:sz w:val="20"/>
                <w:lang w:eastAsia="zh-CN"/>
              </w:rPr>
              <w:t>More texts are added to clarify Field</w:t>
            </w:r>
            <w:r w:rsidR="009D5FB5">
              <w:rPr>
                <w:rFonts w:ascii="Arial" w:hAnsi="Arial" w:cs="Arial"/>
                <w:sz w:val="20"/>
                <w:lang w:eastAsia="zh-CN"/>
              </w:rPr>
              <w:t xml:space="preserve"> for better understanding</w:t>
            </w:r>
            <w:r w:rsidR="0006742A">
              <w:rPr>
                <w:rFonts w:ascii="Arial" w:hAnsi="Arial" w:cs="Arial"/>
                <w:sz w:val="20"/>
                <w:lang w:eastAsia="zh-CN"/>
              </w:rPr>
              <w:t>.</w:t>
            </w:r>
          </w:p>
          <w:p w14:paraId="7D10A216" w14:textId="23884060" w:rsidR="00291AC6" w:rsidRPr="00291AC6" w:rsidRDefault="001C4DA0" w:rsidP="00596689">
            <w:pPr>
              <w:rPr>
                <w:rFonts w:ascii="Calibri" w:hAnsi="Calibri" w:cs="Arial"/>
                <w:bCs/>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19" w:history="1">
              <w:r w:rsidR="00300EE6" w:rsidRPr="00545C3E">
                <w:rPr>
                  <w:rStyle w:val="Hyperlink"/>
                  <w:rFonts w:ascii="Arial" w:hAnsi="Arial" w:cs="Arial"/>
                  <w:szCs w:val="18"/>
                  <w:lang w:eastAsia="ko-KR"/>
                </w:rPr>
                <w:t>https://mentor.ieee.org/802.11/dcn/21/11-21-0323-00-00be-comment-resolution</w:t>
              </w:r>
              <w:r w:rsidR="00300EE6">
                <w:rPr>
                  <w:rStyle w:val="Hyperlink"/>
                  <w:rFonts w:ascii="Arial" w:hAnsi="Arial" w:cs="Arial"/>
                  <w:szCs w:val="18"/>
                  <w:lang w:eastAsia="ko-KR"/>
                </w:rPr>
                <w:t>s</w:t>
              </w:r>
              <w:r w:rsidR="00300EE6" w:rsidRPr="00545C3E">
                <w:rPr>
                  <w:rStyle w:val="Hyperlink"/>
                  <w:rFonts w:ascii="Arial" w:hAnsi="Arial" w:cs="Arial"/>
                  <w:szCs w:val="18"/>
                  <w:lang w:eastAsia="ko-KR"/>
                </w:rPr>
                <w:t>-for-</w:t>
              </w:r>
              <w:r w:rsidR="00300EE6">
                <w:rPr>
                  <w:rStyle w:val="Hyperlink"/>
                  <w:rFonts w:ascii="Arial" w:hAnsi="Arial" w:cs="Arial"/>
                  <w:szCs w:val="18"/>
                  <w:lang w:eastAsia="ko-KR"/>
                </w:rPr>
                <w:t>clause-36-3-10-</w:t>
              </w:r>
              <w:r w:rsidR="00300EE6" w:rsidRPr="00545C3E">
                <w:rPr>
                  <w:rStyle w:val="Hyperlink"/>
                  <w:rFonts w:ascii="Arial" w:hAnsi="Arial" w:cs="Arial"/>
                  <w:szCs w:val="18"/>
                  <w:lang w:eastAsia="ko-KR"/>
                </w:rPr>
                <w:t>mathematical-description-of-signals.docx</w:t>
              </w:r>
            </w:hyperlink>
            <w:r w:rsidR="00300EE6">
              <w:rPr>
                <w:rFonts w:ascii="Arial" w:hAnsi="Arial" w:cs="Arial"/>
                <w:sz w:val="20"/>
                <w:lang w:val="en-US" w:eastAsia="zh-CN"/>
              </w:rPr>
              <w:t>.</w:t>
            </w:r>
          </w:p>
        </w:tc>
      </w:tr>
    </w:tbl>
    <w:p w14:paraId="030A2714" w14:textId="77777777" w:rsidR="00E51D68" w:rsidRDefault="00E51D68" w:rsidP="00F649B0">
      <w:pPr>
        <w:pStyle w:val="ListParagraph"/>
        <w:ind w:left="360"/>
        <w:rPr>
          <w:sz w:val="20"/>
        </w:rPr>
      </w:pPr>
    </w:p>
    <w:p w14:paraId="3789E3A9" w14:textId="06D1C5CF" w:rsidR="00493BE6" w:rsidRPr="00F360CE" w:rsidRDefault="003410B8" w:rsidP="00F360CE">
      <w:pPr>
        <w:jc w:val="both"/>
        <w:rPr>
          <w:sz w:val="20"/>
        </w:rPr>
      </w:pPr>
      <w:r>
        <w:rPr>
          <w:sz w:val="24"/>
          <w:szCs w:val="24"/>
          <w:highlight w:val="yellow"/>
          <w:lang w:eastAsia="zh-CN"/>
        </w:rPr>
        <w:t>be</w:t>
      </w:r>
      <w:r w:rsidR="0049053F" w:rsidRPr="00F360CE">
        <w:rPr>
          <w:sz w:val="24"/>
          <w:szCs w:val="24"/>
          <w:highlight w:val="yellow"/>
          <w:lang w:eastAsia="zh-CN"/>
        </w:rPr>
        <w:t xml:space="preserve"> </w:t>
      </w:r>
      <w:r w:rsidR="0049053F" w:rsidRPr="00F360CE">
        <w:rPr>
          <w:sz w:val="24"/>
          <w:szCs w:val="24"/>
          <w:highlight w:val="yellow"/>
        </w:rPr>
        <w:t xml:space="preserve">editor: </w:t>
      </w:r>
      <w:r w:rsidRPr="00271A96">
        <w:rPr>
          <w:sz w:val="24"/>
          <w:szCs w:val="24"/>
          <w:highlight w:val="yellow"/>
        </w:rPr>
        <w:t xml:space="preserve">please make the following changes in </w:t>
      </w:r>
      <w:r>
        <w:rPr>
          <w:sz w:val="24"/>
          <w:szCs w:val="24"/>
          <w:highlight w:val="yellow"/>
        </w:rPr>
        <w:t xml:space="preserve">D0.3 </w:t>
      </w:r>
      <w:r w:rsidRPr="00271A96">
        <w:rPr>
          <w:i/>
          <w:sz w:val="24"/>
          <w:szCs w:val="24"/>
          <w:highlight w:val="yellow"/>
        </w:rPr>
        <w:t xml:space="preserve">Clause </w:t>
      </w:r>
      <w:r>
        <w:rPr>
          <w:i/>
          <w:sz w:val="24"/>
          <w:szCs w:val="24"/>
          <w:highlight w:val="yellow"/>
          <w:lang w:eastAsia="zh-CN"/>
        </w:rPr>
        <w:t>36.3.10.4</w:t>
      </w:r>
      <w:r w:rsidRPr="00271A96">
        <w:rPr>
          <w:sz w:val="24"/>
          <w:szCs w:val="24"/>
          <w:highlight w:val="yellow"/>
        </w:rPr>
        <w:t>:</w:t>
      </w:r>
    </w:p>
    <w:p w14:paraId="3FEFA97B" w14:textId="77777777" w:rsidR="0049053F" w:rsidRDefault="0049053F" w:rsidP="00493BE6">
      <w:pPr>
        <w:pStyle w:val="ListParagraph"/>
        <w:ind w:left="360"/>
        <w:rPr>
          <w:sz w:val="20"/>
        </w:rPr>
      </w:pPr>
    </w:p>
    <w:p w14:paraId="2B013D05" w14:textId="1A6BAB5F" w:rsidR="001B042F" w:rsidRPr="00A5009C" w:rsidRDefault="00F745C7" w:rsidP="007052AA">
      <w:pPr>
        <w:autoSpaceDE w:val="0"/>
        <w:autoSpaceDN w:val="0"/>
        <w:adjustRightInd w:val="0"/>
        <w:ind w:left="360"/>
        <w:rPr>
          <w:color w:val="000000"/>
          <w:sz w:val="24"/>
          <w:szCs w:val="24"/>
          <w:lang w:eastAsia="zh-CN"/>
        </w:rPr>
      </w:pPr>
      <w:r w:rsidRPr="00A5009C">
        <w:rPr>
          <w:color w:val="000000"/>
          <w:highlight w:val="yellow"/>
          <w:lang w:eastAsia="zh-CN"/>
        </w:rPr>
        <w:t>On P22</w:t>
      </w:r>
      <w:r w:rsidR="00A5009C">
        <w:rPr>
          <w:color w:val="000000"/>
          <w:highlight w:val="yellow"/>
          <w:lang w:eastAsia="zh-CN"/>
        </w:rPr>
        <w:t>0</w:t>
      </w:r>
      <w:r w:rsidRPr="00A5009C">
        <w:rPr>
          <w:color w:val="000000"/>
          <w:highlight w:val="yellow"/>
          <w:lang w:eastAsia="zh-CN"/>
        </w:rPr>
        <w:t>L</w:t>
      </w:r>
      <w:r w:rsidR="00843069" w:rsidRPr="00A5009C">
        <w:rPr>
          <w:color w:val="000000"/>
          <w:highlight w:val="yellow"/>
          <w:lang w:eastAsia="zh-CN"/>
        </w:rPr>
        <w:t>4</w:t>
      </w:r>
      <w:r w:rsidR="00A5009C">
        <w:rPr>
          <w:color w:val="000000"/>
          <w:highlight w:val="yellow"/>
          <w:lang w:eastAsia="zh-CN"/>
        </w:rPr>
        <w:t>0</w:t>
      </w:r>
      <w:r w:rsidRPr="00A5009C">
        <w:rPr>
          <w:color w:val="000000"/>
          <w:highlight w:val="yellow"/>
          <w:lang w:eastAsia="zh-CN"/>
        </w:rPr>
        <w:t xml:space="preserve"> (CID #1339</w:t>
      </w:r>
      <w:r w:rsidR="00585BB1" w:rsidRPr="00A5009C">
        <w:rPr>
          <w:color w:val="000000"/>
          <w:highlight w:val="yellow"/>
          <w:lang w:eastAsia="zh-CN"/>
        </w:rPr>
        <w:t>, CID #1340, CID #1341</w:t>
      </w:r>
      <w:r w:rsidRPr="00A5009C">
        <w:rPr>
          <w:color w:val="000000"/>
          <w:highlight w:val="yellow"/>
          <w:lang w:eastAsia="zh-CN"/>
        </w:rPr>
        <w:t>):</w:t>
      </w:r>
      <w:r w:rsidRPr="00A5009C">
        <w:rPr>
          <w:color w:val="000000"/>
          <w:lang w:eastAsia="zh-CN"/>
        </w:rPr>
        <w:t xml:space="preserve"> </w:t>
      </w:r>
      <w:r w:rsidR="00A5009C" w:rsidRPr="00A5009C">
        <w:rPr>
          <w:color w:val="000000"/>
          <w:sz w:val="24"/>
          <w:szCs w:val="24"/>
          <w:lang w:eastAsia="zh-CN"/>
        </w:rPr>
        <w:t>Please add the following sentence before the paragraph above Equation (36-9).</w:t>
      </w:r>
      <w:r w:rsidR="001B042F" w:rsidRPr="00A5009C">
        <w:rPr>
          <w:color w:val="000000"/>
          <w:sz w:val="24"/>
          <w:szCs w:val="24"/>
          <w:lang w:eastAsia="zh-CN"/>
        </w:rPr>
        <w:t xml:space="preserve"> </w:t>
      </w:r>
    </w:p>
    <w:p w14:paraId="62AE902D" w14:textId="2F9A1894" w:rsidR="008F6D40" w:rsidRDefault="001B042F" w:rsidP="007052AA">
      <w:pPr>
        <w:autoSpaceDE w:val="0"/>
        <w:autoSpaceDN w:val="0"/>
        <w:adjustRightInd w:val="0"/>
        <w:ind w:left="360"/>
        <w:rPr>
          <w:color w:val="000000"/>
          <w:sz w:val="24"/>
          <w:szCs w:val="24"/>
          <w:lang w:eastAsia="zh-CN"/>
        </w:rPr>
      </w:pPr>
      <w:ins w:id="138" w:author="Yan(msi) Zhang" w:date="2021-02-18T18:23:00Z">
        <w:r w:rsidRPr="00A5009C">
          <w:rPr>
            <w:color w:val="000000"/>
            <w:sz w:val="24"/>
            <w:szCs w:val="24"/>
            <w:lang w:eastAsia="zh-CN"/>
          </w:rPr>
          <w:t xml:space="preserve">In the reminder of this subclause, Field </w:t>
        </w:r>
      </w:ins>
      <w:ins w:id="139" w:author="Yan(msi) Zhang" w:date="2021-02-18T18:24:00Z">
        <w:r w:rsidRPr="00A5009C">
          <w:rPr>
            <w:color w:val="000000"/>
            <w:sz w:val="24"/>
            <w:szCs w:val="24"/>
            <w:lang w:eastAsia="zh-CN"/>
          </w:rPr>
          <w:t xml:space="preserve">is </w:t>
        </w:r>
      </w:ins>
      <w:ins w:id="140" w:author="Yan(msi) Zhang" w:date="2021-02-18T18:25:00Z">
        <w:r w:rsidRPr="00A5009C">
          <w:rPr>
            <w:color w:val="000000"/>
            <w:sz w:val="24"/>
            <w:szCs w:val="24"/>
            <w:lang w:eastAsia="zh-CN"/>
          </w:rPr>
          <w:t xml:space="preserve">used as a </w:t>
        </w:r>
      </w:ins>
      <w:ins w:id="141" w:author="Yan(msi) Zhang" w:date="2021-02-19T09:15:00Z">
        <w:r w:rsidR="002B6905" w:rsidRPr="00A5009C">
          <w:rPr>
            <w:color w:val="000000"/>
            <w:sz w:val="24"/>
            <w:szCs w:val="24"/>
            <w:lang w:eastAsia="zh-CN"/>
          </w:rPr>
          <w:t>generic</w:t>
        </w:r>
      </w:ins>
      <w:ins w:id="142" w:author="Yan(msi) Zhang" w:date="2021-02-18T18:24:00Z">
        <w:r w:rsidRPr="00A5009C">
          <w:rPr>
            <w:color w:val="000000"/>
            <w:sz w:val="24"/>
            <w:szCs w:val="24"/>
            <w:lang w:eastAsia="zh-CN"/>
          </w:rPr>
          <w:t xml:space="preserve"> name </w:t>
        </w:r>
      </w:ins>
      <w:ins w:id="143" w:author="Yan(msi) Zhang" w:date="2021-02-18T18:25:00Z">
        <w:r w:rsidRPr="00A5009C">
          <w:rPr>
            <w:color w:val="000000"/>
            <w:sz w:val="24"/>
            <w:szCs w:val="24"/>
            <w:lang w:eastAsia="zh-CN"/>
          </w:rPr>
          <w:t xml:space="preserve">to </w:t>
        </w:r>
      </w:ins>
      <w:ins w:id="144" w:author="Yan(msi) Zhang" w:date="2021-02-18T18:24:00Z">
        <w:r w:rsidRPr="00A5009C">
          <w:rPr>
            <w:color w:val="000000"/>
            <w:sz w:val="24"/>
            <w:szCs w:val="24"/>
            <w:lang w:eastAsia="zh-CN"/>
          </w:rPr>
          <w:t>represent one of the valid EHT PPDU fields</w:t>
        </w:r>
      </w:ins>
      <w:ins w:id="145" w:author="Yan(msi) Zhang" w:date="2021-02-18T18:25:00Z">
        <w:r w:rsidRPr="00A5009C">
          <w:rPr>
            <w:color w:val="000000"/>
            <w:sz w:val="24"/>
            <w:szCs w:val="24"/>
            <w:lang w:eastAsia="zh-CN"/>
          </w:rPr>
          <w:t xml:space="preserve"> in all the mathematical </w:t>
        </w:r>
      </w:ins>
      <w:ins w:id="146" w:author="Yan(msi) Zhang" w:date="2021-02-18T18:31:00Z">
        <w:r w:rsidR="00DD6676" w:rsidRPr="00A5009C">
          <w:rPr>
            <w:color w:val="000000"/>
            <w:sz w:val="24"/>
            <w:szCs w:val="24"/>
            <w:lang w:eastAsia="zh-CN"/>
          </w:rPr>
          <w:t>symbol</w:t>
        </w:r>
      </w:ins>
      <w:ins w:id="147" w:author="Yan(msi) Zhang" w:date="2021-02-18T18:26:00Z">
        <w:r w:rsidR="00A7569D" w:rsidRPr="00A5009C">
          <w:rPr>
            <w:color w:val="000000"/>
            <w:sz w:val="24"/>
            <w:szCs w:val="24"/>
            <w:lang w:eastAsia="zh-CN"/>
          </w:rPr>
          <w:t>s</w:t>
        </w:r>
      </w:ins>
      <w:ins w:id="148" w:author="Yan(msi) Zhang" w:date="2021-02-18T18:25:00Z">
        <w:r w:rsidRPr="00A5009C">
          <w:rPr>
            <w:color w:val="000000"/>
            <w:sz w:val="24"/>
            <w:szCs w:val="24"/>
            <w:lang w:eastAsia="zh-CN"/>
          </w:rPr>
          <w:t xml:space="preserve"> </w:t>
        </w:r>
      </w:ins>
      <w:ins w:id="149" w:author="Yan(msi) Zhang" w:date="2021-02-18T18:32:00Z">
        <w:r w:rsidR="008F6D40" w:rsidRPr="00A5009C">
          <w:rPr>
            <w:color w:val="000000"/>
            <w:sz w:val="24"/>
            <w:szCs w:val="24"/>
            <w:lang w:eastAsia="zh-CN"/>
          </w:rPr>
          <w:t>with Field as subscript or superscript</w:t>
        </w:r>
      </w:ins>
      <w:ins w:id="150" w:author="Yan(msi) Zhang" w:date="2021-02-18T18:24:00Z">
        <w:r w:rsidRPr="00A5009C">
          <w:rPr>
            <w:color w:val="000000"/>
            <w:sz w:val="24"/>
            <w:szCs w:val="24"/>
            <w:lang w:eastAsia="zh-CN"/>
          </w:rPr>
          <w:t>.</w:t>
        </w:r>
      </w:ins>
    </w:p>
    <w:p w14:paraId="45ADC107" w14:textId="77777777" w:rsidR="00A5009C" w:rsidRPr="00A5009C" w:rsidRDefault="00A5009C" w:rsidP="007052AA">
      <w:pPr>
        <w:autoSpaceDE w:val="0"/>
        <w:autoSpaceDN w:val="0"/>
        <w:adjustRightInd w:val="0"/>
        <w:ind w:left="360"/>
        <w:rPr>
          <w:color w:val="000000"/>
          <w:sz w:val="24"/>
          <w:szCs w:val="24"/>
          <w:lang w:eastAsia="zh-CN"/>
        </w:rPr>
      </w:pPr>
    </w:p>
    <w:p w14:paraId="28F29F24" w14:textId="08EE4DDE" w:rsidR="008F6D40" w:rsidRPr="00A5009C" w:rsidRDefault="008F6D40" w:rsidP="007052AA">
      <w:pPr>
        <w:autoSpaceDE w:val="0"/>
        <w:autoSpaceDN w:val="0"/>
        <w:adjustRightInd w:val="0"/>
        <w:ind w:left="360"/>
        <w:rPr>
          <w:color w:val="000000"/>
          <w:sz w:val="24"/>
          <w:szCs w:val="24"/>
          <w:lang w:val="de-DE" w:eastAsia="zh-CN"/>
        </w:rPr>
      </w:pPr>
      <w:r w:rsidRPr="00A5009C">
        <w:rPr>
          <w:color w:val="000000"/>
          <w:sz w:val="24"/>
          <w:szCs w:val="24"/>
          <w:lang w:val="de-DE" w:eastAsia="zh-CN"/>
        </w:rPr>
        <w:t xml:space="preserve">In an EHT MU PPDU, … in </w:t>
      </w:r>
      <w:proofErr w:type="spellStart"/>
      <w:r w:rsidRPr="00A5009C">
        <w:rPr>
          <w:color w:val="000000"/>
          <w:sz w:val="24"/>
          <w:szCs w:val="24"/>
          <w:lang w:val="de-DE" w:eastAsia="zh-CN"/>
        </w:rPr>
        <w:t>Equation</w:t>
      </w:r>
      <w:proofErr w:type="spellEnd"/>
      <w:r w:rsidRPr="00A5009C">
        <w:rPr>
          <w:color w:val="000000"/>
          <w:sz w:val="24"/>
          <w:szCs w:val="24"/>
          <w:lang w:val="de-DE" w:eastAsia="zh-CN"/>
        </w:rPr>
        <w:t xml:space="preserve"> (36-9)</w:t>
      </w:r>
    </w:p>
    <w:p w14:paraId="22132865" w14:textId="13D02E1E" w:rsidR="007052AA" w:rsidRPr="008F6D40" w:rsidRDefault="001B042F" w:rsidP="007052AA">
      <w:pPr>
        <w:autoSpaceDE w:val="0"/>
        <w:autoSpaceDN w:val="0"/>
        <w:adjustRightInd w:val="0"/>
        <w:ind w:left="360"/>
        <w:rPr>
          <w:sz w:val="24"/>
          <w:szCs w:val="24"/>
          <w:lang w:val="de-DE"/>
        </w:rPr>
      </w:pPr>
      <w:r w:rsidRPr="008F6D40">
        <w:rPr>
          <w:color w:val="000000"/>
          <w:lang w:val="de-DE" w:eastAsia="zh-CN"/>
        </w:rPr>
        <w:t xml:space="preserve"> </w:t>
      </w:r>
    </w:p>
    <w:p w14:paraId="5F4C1995" w14:textId="24738FC1" w:rsidR="007052AA" w:rsidRDefault="007052AA" w:rsidP="007052AA">
      <w:pPr>
        <w:autoSpaceDE w:val="0"/>
        <w:autoSpaceDN w:val="0"/>
        <w:adjustRightInd w:val="0"/>
        <w:ind w:left="360"/>
        <w:rPr>
          <w:rFonts w:ascii="TimesNewRomanPSMT" w:eastAsia="TimesNewRomanPSMT" w:cs="TimesNewRomanPSMT"/>
          <w:sz w:val="24"/>
          <w:szCs w:val="24"/>
        </w:rPr>
      </w:pPr>
      <m:oMath>
        <m:sSubSup>
          <m:sSubSupPr>
            <m:ctrlPr>
              <w:rPr>
                <w:rFonts w:ascii="Cambria Math" w:eastAsia="TimesNewRomanPSMT" w:hAnsi="Cambria Math" w:cs="TimesNewRomanPSMT"/>
                <w:i/>
                <w:sz w:val="24"/>
                <w:szCs w:val="24"/>
              </w:rPr>
            </m:ctrlPr>
          </m:sSubSupPr>
          <m:e>
            <m:r>
              <w:rPr>
                <w:rFonts w:ascii="Cambria Math" w:eastAsia="TimesNewRomanPSMT" w:hAnsi="Cambria Math" w:cs="TimesNewRomanPSMT"/>
                <w:sz w:val="24"/>
                <w:szCs w:val="24"/>
              </w:rPr>
              <m:t>β</m:t>
            </m:r>
          </m:e>
          <m:sub>
            <m:r>
              <w:rPr>
                <w:rFonts w:ascii="Cambria Math" w:eastAsia="TimesNewRomanPSMT" w:hAnsi="Cambria Math" w:cs="TimesNewRomanPSMT"/>
                <w:sz w:val="24"/>
                <w:szCs w:val="24"/>
              </w:rPr>
              <m:t>r</m:t>
            </m:r>
          </m:sub>
          <m:sup>
            <m:r>
              <w:rPr>
                <w:rFonts w:ascii="Cambria Math" w:eastAsia="TimesNewRomanPSMT" w:hAnsi="Cambria Math" w:cs="TimesNewRomanPSMT"/>
                <w:sz w:val="24"/>
                <w:szCs w:val="24"/>
              </w:rPr>
              <m:t>Field</m:t>
            </m:r>
          </m:sup>
        </m:sSubSup>
      </m:oMath>
      <w:r w:rsidRPr="007052AA">
        <w:rPr>
          <w:rFonts w:ascii="TimesNewRomanPSMT" w:eastAsia="TimesNewRomanPSMT" w:cs="TimesNewRomanPSMT"/>
          <w:sz w:val="24"/>
          <w:szCs w:val="24"/>
        </w:rPr>
        <w:t xml:space="preserve"> is the power normalization factor </w:t>
      </w:r>
      <w:ins w:id="151" w:author="Yan(msi) Zhang" w:date="2021-02-18T18:08:00Z">
        <w:r>
          <w:rPr>
            <w:rFonts w:ascii="TimesNewRomanPSMT" w:eastAsia="TimesNewRomanPSMT" w:cs="TimesNewRomanPSMT"/>
            <w:sz w:val="24"/>
            <w:szCs w:val="24"/>
          </w:rPr>
          <w:t xml:space="preserve">of </w:t>
        </w:r>
      </w:ins>
      <w:ins w:id="152" w:author="Yan(msi) Zhang" w:date="2021-02-18T18:43:00Z">
        <w:r w:rsidR="007254EB">
          <w:rPr>
            <w:rFonts w:ascii="TimesNewRomanPSMT" w:eastAsia="TimesNewRomanPSMT" w:cs="TimesNewRomanPSMT"/>
            <w:sz w:val="24"/>
            <w:szCs w:val="24"/>
          </w:rPr>
          <w:t>the corresponding</w:t>
        </w:r>
      </w:ins>
      <w:ins w:id="153" w:author="Yan(msi) Zhang" w:date="2021-02-18T18:15:00Z">
        <w:r>
          <w:rPr>
            <w:rFonts w:ascii="TimesNewRomanPSMT" w:eastAsia="TimesNewRomanPSMT" w:cs="TimesNewRomanPSMT"/>
            <w:sz w:val="24"/>
            <w:szCs w:val="24"/>
          </w:rPr>
          <w:t xml:space="preserve"> </w:t>
        </w:r>
      </w:ins>
      <w:ins w:id="154" w:author="Yan(msi) Zhang" w:date="2021-02-18T18:09:00Z">
        <w:r>
          <w:rPr>
            <w:rFonts w:ascii="TimesNewRomanPSMT" w:eastAsia="TimesNewRomanPSMT" w:cs="TimesNewRomanPSMT"/>
            <w:sz w:val="24"/>
            <w:szCs w:val="24"/>
          </w:rPr>
          <w:t xml:space="preserve">field in the </w:t>
        </w:r>
        <w:r w:rsidRPr="00E866E4">
          <w:rPr>
            <w:rFonts w:ascii="TimesNewRomanPSMT" w:eastAsia="TimesNewRomanPSMT" w:cs="TimesNewRomanPSMT"/>
            <w:i/>
            <w:iCs/>
            <w:sz w:val="24"/>
            <w:szCs w:val="24"/>
          </w:rPr>
          <w:t>r</w:t>
        </w:r>
        <w:r>
          <w:rPr>
            <w:rFonts w:ascii="TimesNewRomanPSMT" w:eastAsia="TimesNewRomanPSMT" w:cs="TimesNewRomanPSMT"/>
            <w:sz w:val="24"/>
            <w:szCs w:val="24"/>
          </w:rPr>
          <w:t>-</w:t>
        </w:r>
        <w:proofErr w:type="spellStart"/>
        <w:r>
          <w:rPr>
            <w:rFonts w:ascii="TimesNewRomanPSMT" w:eastAsia="TimesNewRomanPSMT" w:cs="TimesNewRomanPSMT"/>
            <w:sz w:val="24"/>
            <w:szCs w:val="24"/>
          </w:rPr>
          <w:t>th</w:t>
        </w:r>
        <w:proofErr w:type="spellEnd"/>
        <w:r>
          <w:rPr>
            <w:rFonts w:ascii="TimesNewRomanPSMT" w:eastAsia="TimesNewRomanPSMT" w:cs="TimesNewRomanPSMT"/>
            <w:sz w:val="24"/>
            <w:szCs w:val="24"/>
          </w:rPr>
          <w:t xml:space="preserve"> </w:t>
        </w:r>
      </w:ins>
      <w:ins w:id="155" w:author="Yan(msi) Zhang" w:date="2021-02-19T17:34:00Z">
        <w:r w:rsidR="00CF7324">
          <w:rPr>
            <w:rFonts w:ascii="TimesNewRomanPSMT" w:eastAsia="TimesNewRomanPSMT" w:cs="TimesNewRomanPSMT"/>
            <w:sz w:val="24"/>
            <w:szCs w:val="24"/>
          </w:rPr>
          <w:t xml:space="preserve">occupied </w:t>
        </w:r>
      </w:ins>
      <w:ins w:id="156" w:author="Yan(msi) Zhang" w:date="2021-02-18T18:09:00Z">
        <w:r>
          <w:rPr>
            <w:rFonts w:ascii="TimesNewRomanPSMT" w:eastAsia="TimesNewRomanPSMT" w:cs="TimesNewRomanPSMT"/>
            <w:sz w:val="24"/>
            <w:szCs w:val="24"/>
          </w:rPr>
          <w:t xml:space="preserve">RU or MRU </w:t>
        </w:r>
      </w:ins>
      <w:r w:rsidRPr="007052AA">
        <w:rPr>
          <w:rFonts w:ascii="TimesNewRomanPSMT" w:eastAsia="TimesNewRomanPSMT" w:cs="TimesNewRomanPSMT"/>
          <w:sz w:val="24"/>
          <w:szCs w:val="24"/>
        </w:rPr>
        <w:t>and is defined in Equation (36-11).</w:t>
      </w:r>
    </w:p>
    <w:p w14:paraId="6DC8A881" w14:textId="45F55499" w:rsidR="00A5009C" w:rsidRDefault="00A5009C" w:rsidP="007052AA">
      <w:pPr>
        <w:autoSpaceDE w:val="0"/>
        <w:autoSpaceDN w:val="0"/>
        <w:adjustRightInd w:val="0"/>
        <w:ind w:left="360"/>
        <w:rPr>
          <w:rFonts w:ascii="TimesNewRomanPSMT" w:eastAsia="TimesNewRomanPSMT" w:cs="TimesNewRomanPSMT"/>
          <w:sz w:val="24"/>
          <w:szCs w:val="24"/>
        </w:rPr>
      </w:pPr>
    </w:p>
    <w:p w14:paraId="6FBB559C" w14:textId="53DBCB7F" w:rsidR="00A5009C" w:rsidRPr="00A5009C" w:rsidRDefault="00A5009C" w:rsidP="00A5009C">
      <w:pPr>
        <w:autoSpaceDE w:val="0"/>
        <w:autoSpaceDN w:val="0"/>
        <w:adjustRightInd w:val="0"/>
        <w:rPr>
          <w:rFonts w:ascii="TimesNewRomanPSMT" w:eastAsia="TimesNewRomanPSMT" w:cs="TimesNewRomanPSMT"/>
          <w:sz w:val="24"/>
          <w:szCs w:val="24"/>
          <w:lang w:val="en-US"/>
        </w:rPr>
      </w:pPr>
      <w:r>
        <w:rPr>
          <w:color w:val="000000"/>
          <w:lang w:eastAsia="zh-CN"/>
        </w:rPr>
        <w:t xml:space="preserve">       </w:t>
      </w:r>
      <w:r w:rsidRPr="00A5009C">
        <w:rPr>
          <w:color w:val="000000"/>
          <w:lang w:eastAsia="zh-CN"/>
        </w:rPr>
        <w:t xml:space="preserve">Please </w:t>
      </w:r>
      <w:r w:rsidRPr="00A5009C">
        <w:rPr>
          <w:rFonts w:ascii="Arial" w:hAnsi="Arial" w:cs="Arial"/>
          <w:sz w:val="20"/>
        </w:rPr>
        <w:t xml:space="preserve">replace </w:t>
      </w: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oMath>
      <w:r w:rsidRPr="00A5009C">
        <w:rPr>
          <w:rFonts w:ascii="Arial" w:hAnsi="Arial" w:cs="Arial"/>
          <w:sz w:val="20"/>
        </w:rPr>
        <w:t xml:space="preserve"> with </w:t>
      </w:r>
      <m:oMath>
        <m:sSubSup>
          <m:sSubSupPr>
            <m:ctrlPr>
              <w:rPr>
                <w:rFonts w:ascii="Cambria Math" w:hAnsi="Cambria Math" w:cs="Arial"/>
                <w:i/>
                <w:sz w:val="20"/>
              </w:rPr>
            </m:ctrlPr>
          </m:sSubSupPr>
          <m:e>
            <m:r>
              <w:rPr>
                <w:rFonts w:ascii="Cambria Math" w:hAnsi="Cambria Math"/>
                <w:i/>
              </w:rPr>
              <w:sym w:font="Symbol" w:char="F047"/>
            </m:r>
          </m:e>
          <m:sub>
            <m:r>
              <w:rPr>
                <w:rFonts w:ascii="Cambria Math" w:hAnsi="Cambria Math" w:cs="Arial"/>
                <w:sz w:val="20"/>
              </w:rPr>
              <m:t>r</m:t>
            </m:r>
          </m:sub>
          <m:sup>
            <m:r>
              <w:rPr>
                <w:rFonts w:ascii="Cambria Math" w:hAnsi="Cambria Math" w:cs="Arial"/>
                <w:sz w:val="20"/>
              </w:rPr>
              <m:t>Field</m:t>
            </m:r>
          </m:sup>
        </m:sSubSup>
      </m:oMath>
      <w:r w:rsidRPr="00A5009C">
        <w:rPr>
          <w:color w:val="000000"/>
          <w:lang w:eastAsia="zh-CN"/>
        </w:rPr>
        <w:t xml:space="preserve"> in Equation (36-11)</w:t>
      </w:r>
    </w:p>
    <w:p w14:paraId="6AEE88CB" w14:textId="77777777" w:rsidR="007052AA" w:rsidRPr="007052AA" w:rsidRDefault="007052AA" w:rsidP="007052AA">
      <w:pPr>
        <w:autoSpaceDE w:val="0"/>
        <w:autoSpaceDN w:val="0"/>
        <w:adjustRightInd w:val="0"/>
        <w:ind w:left="360"/>
        <w:rPr>
          <w:sz w:val="24"/>
          <w:szCs w:val="24"/>
        </w:rPr>
      </w:pPr>
    </w:p>
    <w:p w14:paraId="3FD18E90" w14:textId="27949305" w:rsidR="00022FF9" w:rsidRDefault="00022FF9" w:rsidP="00022FF9">
      <w:pPr>
        <w:autoSpaceDE w:val="0"/>
        <w:autoSpaceDN w:val="0"/>
        <w:adjustRightInd w:val="0"/>
        <w:rPr>
          <w:ins w:id="157" w:author="Yan(msi) Zhang" w:date="2021-02-18T18:48:00Z"/>
          <w:rFonts w:ascii="TimesNewRomanPSMT" w:eastAsia="TimesNewRomanPSMT" w:cs="TimesNewRomanPSMT"/>
          <w:sz w:val="24"/>
          <w:szCs w:val="24"/>
        </w:rPr>
      </w:pPr>
      <w:r w:rsidRPr="007052AA">
        <w:rPr>
          <w:sz w:val="24"/>
          <w:szCs w:val="24"/>
        </w:rPr>
        <w:t xml:space="preserve">    </w:t>
      </w:r>
      <m:oMath>
        <m:sSubSup>
          <m:sSubSupPr>
            <m:ctrlPr>
              <w:rPr>
                <w:rFonts w:ascii="Cambria Math" w:eastAsia="TimesNewRomanPSMT" w:hAnsi="Cambria Math" w:cs="TimesNewRomanPSMT"/>
                <w:i/>
                <w:sz w:val="24"/>
                <w:szCs w:val="24"/>
              </w:rPr>
            </m:ctrlPr>
          </m:sSubSupPr>
          <m:e>
            <m:r>
              <w:rPr>
                <w:rFonts w:ascii="Cambria Math" w:eastAsia="TimesNewRomanPSMT" w:hAnsi="Cambria Math" w:cs="TimesNewRomanPSMT"/>
                <w:sz w:val="24"/>
                <w:szCs w:val="24"/>
              </w:rPr>
              <m:t>β</m:t>
            </m:r>
          </m:e>
          <m:sub>
            <m:r>
              <w:rPr>
                <w:rFonts w:ascii="Cambria Math" w:eastAsia="TimesNewRomanPSMT" w:hAnsi="Cambria Math" w:cs="TimesNewRomanPSMT"/>
                <w:sz w:val="24"/>
                <w:szCs w:val="24"/>
              </w:rPr>
              <m:t>r</m:t>
            </m:r>
          </m:sub>
          <m:sup>
            <m:r>
              <w:rPr>
                <w:rFonts w:ascii="Cambria Math" w:eastAsia="TimesNewRomanPSMT" w:hAnsi="Cambria Math" w:cs="TimesNewRomanPSMT"/>
                <w:sz w:val="24"/>
                <w:szCs w:val="24"/>
              </w:rPr>
              <m:t>Field</m:t>
            </m:r>
          </m:sup>
        </m:sSubSup>
        <m:r>
          <w:rPr>
            <w:rFonts w:ascii="Cambria Math" w:eastAsia="TimesNewRomanPSMT" w:hAnsi="Cambria Math" w:cs="TimesNewRomanPSMT"/>
            <w:sz w:val="24"/>
            <w:szCs w:val="24"/>
          </w:rPr>
          <m:t>=</m:t>
        </m:r>
        <m:d>
          <m:dPr>
            <m:begChr m:val="{"/>
            <m:endChr m:val=""/>
            <m:ctrlPr>
              <w:rPr>
                <w:rFonts w:ascii="Cambria Math" w:eastAsia="TimesNewRomanPSMT" w:hAnsi="Cambria Math" w:cs="TimesNewRomanPSMT"/>
                <w:i/>
                <w:sz w:val="24"/>
                <w:szCs w:val="24"/>
              </w:rPr>
            </m:ctrlPr>
          </m:dPr>
          <m:e>
            <m:m>
              <m:mPr>
                <m:cGp m:val="8"/>
                <m:mcs>
                  <m:mc>
                    <m:mcPr>
                      <m:count m:val="1"/>
                      <m:mcJc m:val="left"/>
                    </m:mcPr>
                  </m:mc>
                </m:mcs>
                <m:ctrlPr>
                  <w:rPr>
                    <w:rFonts w:ascii="Cambria Math" w:eastAsia="TimesNewRomanPSMT" w:hAnsi="Cambria Math" w:cs="TimesNewRomanPSMT"/>
                    <w:i/>
                    <w:sz w:val="24"/>
                    <w:szCs w:val="24"/>
                  </w:rPr>
                </m:ctrlPr>
              </m:mPr>
              <m:mr>
                <m:e>
                  <m:f>
                    <m:fPr>
                      <m:ctrlPr>
                        <w:rPr>
                          <w:rFonts w:ascii="Cambria Math" w:eastAsia="TimesNewRomanPSMT" w:hAnsi="Cambria Math" w:cs="TimesNewRomanPSMT"/>
                          <w:i/>
                          <w:sz w:val="24"/>
                          <w:szCs w:val="24"/>
                        </w:rPr>
                      </m:ctrlPr>
                    </m:fPr>
                    <m:num>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ε</m:t>
                          </m:r>
                        </m:e>
                        <m:sub>
                          <m:r>
                            <w:rPr>
                              <w:rFonts w:ascii="Cambria Math" w:eastAsia="TimesNewRomanPSMT" w:hAnsi="Cambria Math" w:cs="TimesNewRomanPSMT"/>
                              <w:sz w:val="24"/>
                              <w:szCs w:val="24"/>
                            </w:rPr>
                            <m:t>Field</m:t>
                          </m:r>
                        </m:sub>
                      </m:sSub>
                    </m:num>
                    <m:den>
                      <m:rad>
                        <m:radPr>
                          <m:degHide m:val="1"/>
                          <m:ctrlPr>
                            <w:rPr>
                              <w:rFonts w:ascii="Cambria Math" w:eastAsia="TimesNewRomanPSMT" w:hAnsi="Cambria Math" w:cs="TimesNewRomanPSMT"/>
                              <w:i/>
                              <w:sz w:val="24"/>
                              <w:szCs w:val="24"/>
                            </w:rPr>
                          </m:ctrlPr>
                        </m:radPr>
                        <m:deg/>
                        <m:e>
                          <m:sSubSup>
                            <m:sSubSupPr>
                              <m:ctrlPr>
                                <w:rPr>
                                  <w:rFonts w:ascii="Cambria Math" w:eastAsia="TimesNewRomanPSMT" w:hAnsi="Cambria Math" w:cs="TimesNewRomanPSMT"/>
                                  <w:i/>
                                  <w:sz w:val="24"/>
                                  <w:szCs w:val="24"/>
                                </w:rPr>
                              </m:ctrlPr>
                            </m:sSubSupPr>
                            <m:e>
                              <m:r>
                                <w:rPr>
                                  <w:rFonts w:ascii="Cambria Math" w:eastAsia="TimesNewRomanPSMT" w:hAnsi="Cambria Math" w:cs="TimesNewRomanPSMT"/>
                                  <w:sz w:val="24"/>
                                  <w:szCs w:val="24"/>
                                </w:rPr>
                                <m:t>N</m:t>
                              </m:r>
                            </m:e>
                            <m:sub>
                              <m:r>
                                <w:rPr>
                                  <w:rFonts w:ascii="Cambria Math" w:eastAsia="TimesNewRomanPSMT" w:hAnsi="Cambria Math" w:cs="TimesNewRomanPSMT"/>
                                  <w:sz w:val="24"/>
                                  <w:szCs w:val="24"/>
                                </w:rPr>
                                <m:t>Field</m:t>
                              </m:r>
                            </m:sub>
                            <m:sup>
                              <m:r>
                                <w:rPr>
                                  <w:rFonts w:ascii="Cambria Math" w:eastAsia="TimesNewRomanPSMT" w:hAnsi="Cambria Math" w:cs="TimesNewRomanPSMT"/>
                                  <w:sz w:val="24"/>
                                  <w:szCs w:val="24"/>
                                </w:rPr>
                                <m:t>Tone</m:t>
                              </m:r>
                            </m:sup>
                          </m:sSubSup>
                          <m:r>
                            <w:rPr>
                              <w:rFonts w:ascii="Cambria Math" w:eastAsia="TimesNewRomanPSMT" w:hAnsi="Cambria Math" w:cs="TimesNewRomanPSMT"/>
                              <w:sz w:val="24"/>
                              <w:szCs w:val="24"/>
                            </w:rPr>
                            <m:t>∙</m:t>
                          </m:r>
                          <m:f>
                            <m:fPr>
                              <m:ctrlPr>
                                <w:rPr>
                                  <w:rFonts w:ascii="Cambria Math" w:eastAsia="TimesNewRomanPSMT" w:hAnsi="Cambria Math" w:cs="TimesNewRomanPSMT"/>
                                  <w:i/>
                                  <w:sz w:val="24"/>
                                  <w:szCs w:val="24"/>
                                  <w:lang w:val="en-US" w:eastAsia="zh-CN"/>
                                </w:rPr>
                              </m:ctrlPr>
                            </m:fPr>
                            <m:num>
                              <m:d>
                                <m:dPr>
                                  <m:begChr m:val="|"/>
                                  <m:endChr m:val="|"/>
                                  <m:ctrlPr>
                                    <w:rPr>
                                      <w:rFonts w:ascii="Cambria Math" w:eastAsia="TimesNewRomanPSMT" w:hAnsi="Cambria Math" w:cs="TimesNewRomanPSMT"/>
                                      <w:i/>
                                      <w:sz w:val="24"/>
                                      <w:szCs w:val="24"/>
                                      <w:lang w:val="en-US" w:eastAsia="zh-CN"/>
                                    </w:rPr>
                                  </m:ctrlPr>
                                </m:dPr>
                                <m:e>
                                  <m:sSub>
                                    <m:sSubPr>
                                      <m:ctrlPr>
                                        <w:rPr>
                                          <w:rFonts w:ascii="Cambria Math" w:eastAsia="TimesNewRomanPSMT" w:hAnsi="Cambria Math" w:cs="TimesNewRomanPSMT"/>
                                          <w:i/>
                                          <w:sz w:val="24"/>
                                          <w:szCs w:val="24"/>
                                          <w:lang w:val="en-US" w:eastAsia="zh-CN"/>
                                        </w:rPr>
                                      </m:ctrlPr>
                                    </m:sSubPr>
                                    <m:e>
                                      <m:r>
                                        <w:rPr>
                                          <w:rFonts w:ascii="Cambria Math" w:eastAsia="TimesNewRomanPSMT" w:hAnsi="Cambria Math" w:cs="TimesNewRomanPSMT"/>
                                          <w:sz w:val="24"/>
                                          <w:szCs w:val="24"/>
                                        </w:rPr>
                                        <m:t>Ω</m:t>
                                      </m:r>
                                    </m:e>
                                    <m:sub>
                                      <m:r>
                                        <m:rPr>
                                          <m:nor/>
                                        </m:rPr>
                                        <w:rPr>
                                          <w:rFonts w:ascii="Cambria Math" w:eastAsia="TimesNewRomanPSMT" w:hAnsi="Cambria Math" w:cs="TimesNewRomanPSMT"/>
                                          <w:sz w:val="24"/>
                                          <w:szCs w:val="24"/>
                                        </w:rPr>
                                        <m:t>20MHz</m:t>
                                      </m:r>
                                    </m:sub>
                                  </m:sSub>
                                </m:e>
                              </m:d>
                            </m:num>
                            <m:den>
                              <m:sSub>
                                <m:sSubPr>
                                  <m:ctrlPr>
                                    <w:rPr>
                                      <w:rFonts w:ascii="Cambria Math" w:eastAsia="TimesNewRomanPSMT" w:hAnsi="Cambria Math" w:cs="TimesNewRomanPSMT"/>
                                      <w:i/>
                                      <w:sz w:val="24"/>
                                      <w:szCs w:val="24"/>
                                      <w:lang w:val="en-US" w:eastAsia="zh-CN"/>
                                    </w:rPr>
                                  </m:ctrlPr>
                                </m:sSubPr>
                                <m:e>
                                  <m:r>
                                    <w:rPr>
                                      <w:rFonts w:ascii="Cambria Math" w:eastAsia="TimesNewRomanPSMT" w:hAnsi="Cambria Math" w:cs="TimesNewRomanPSMT"/>
                                      <w:sz w:val="24"/>
                                      <w:szCs w:val="24"/>
                                    </w:rPr>
                                    <m:t>N</m:t>
                                  </m:r>
                                </m:e>
                                <m:sub>
                                  <m:r>
                                    <m:rPr>
                                      <m:nor/>
                                    </m:rPr>
                                    <w:rPr>
                                      <w:rFonts w:ascii="Cambria Math" w:eastAsia="TimesNewRomanPSMT" w:hAnsi="Cambria Math" w:cs="TimesNewRomanPSMT"/>
                                      <w:sz w:val="24"/>
                                      <w:szCs w:val="24"/>
                                    </w:rPr>
                                    <m:t>20MHz</m:t>
                                  </m:r>
                                </m:sub>
                              </m:sSub>
                            </m:den>
                          </m:f>
                        </m:e>
                      </m:rad>
                    </m:den>
                  </m:f>
                  <m:r>
                    <w:rPr>
                      <w:rFonts w:ascii="Cambria Math" w:eastAsia="TimesNewRomanPSMT" w:hAnsi="Cambria Math" w:cs="TimesNewRomanPSMT"/>
                      <w:sz w:val="24"/>
                      <w:szCs w:val="24"/>
                    </w:rPr>
                    <m:t xml:space="preserve">, </m:t>
                  </m:r>
                  <m:r>
                    <m:rPr>
                      <m:nor/>
                    </m:rPr>
                    <w:rPr>
                      <w:rFonts w:ascii="Cambria Math" w:eastAsia="TimesNewRomanPSMT" w:hAnsi="Cambria Math" w:cs="TimesNewRomanPSMT"/>
                      <w:sz w:val="24"/>
                      <w:szCs w:val="24"/>
                    </w:rPr>
                    <m:t>for pre-EHT modulated fields</m:t>
                  </m:r>
                </m:e>
              </m:mr>
              <m:mr>
                <m:e>
                  <m:f>
                    <m:fPr>
                      <m:ctrlPr>
                        <w:rPr>
                          <w:rFonts w:ascii="Cambria Math" w:eastAsia="TimesNewRomanPSMT" w:hAnsi="Cambria Math" w:cs="TimesNewRomanPSMT"/>
                          <w:i/>
                          <w:sz w:val="24"/>
                          <w:szCs w:val="24"/>
                        </w:rPr>
                      </m:ctrlPr>
                    </m:fPr>
                    <m:num>
                      <m:r>
                        <w:rPr>
                          <w:rFonts w:ascii="Cambria Math" w:eastAsia="TimesNewRomanPSMT" w:hAnsi="Cambria Math" w:cs="TimesNewRomanPSMT"/>
                          <w:sz w:val="24"/>
                          <w:szCs w:val="24"/>
                        </w:rPr>
                        <m:t>1</m:t>
                      </m:r>
                    </m:num>
                    <m:den>
                      <m:rad>
                        <m:radPr>
                          <m:degHide m:val="1"/>
                          <m:ctrlPr>
                            <w:rPr>
                              <w:rFonts w:ascii="Cambria Math" w:eastAsia="TimesNewRomanPSMT" w:hAnsi="Cambria Math" w:cs="TimesNewRomanPSMT"/>
                              <w:i/>
                              <w:sz w:val="24"/>
                              <w:szCs w:val="24"/>
                            </w:rPr>
                          </m:ctrlPr>
                        </m:radPr>
                        <m:deg/>
                        <m:e>
                          <m:d>
                            <m:dPr>
                              <m:begChr m:val="|"/>
                              <m:endChr m:val="|"/>
                              <m:ctrlPr>
                                <w:del w:id="158" w:author="Yan(msi) Zhang" w:date="2021-02-18T16:47:00Z">
                                  <w:rPr>
                                    <w:rFonts w:ascii="Cambria Math" w:eastAsia="TimesNewRomanPSMT" w:hAnsi="Cambria Math" w:cs="TimesNewRomanPSMT"/>
                                    <w:i/>
                                    <w:sz w:val="24"/>
                                    <w:szCs w:val="24"/>
                                  </w:rPr>
                                </w:del>
                              </m:ctrlPr>
                            </m:dPr>
                            <m:e>
                              <m:sSubSup>
                                <m:sSubSupPr>
                                  <m:ctrlPr>
                                    <w:del w:id="159" w:author="Yan(msi) Zhang" w:date="2021-02-18T16:47:00Z">
                                      <w:rPr>
                                        <w:rFonts w:ascii="Cambria Math" w:eastAsia="TimesNewRomanPSMT" w:hAnsi="Cambria Math" w:cs="TimesNewRomanPSMT"/>
                                        <w:i/>
                                        <w:sz w:val="24"/>
                                        <w:szCs w:val="24"/>
                                      </w:rPr>
                                    </w:del>
                                  </m:ctrlPr>
                                </m:sSubSupPr>
                                <m:e>
                                  <m:r>
                                    <w:del w:id="160" w:author="Yan(msi) Zhang" w:date="2021-02-18T16:47:00Z">
                                      <w:rPr>
                                        <w:rFonts w:ascii="Cambria Math" w:eastAsia="TimesNewRomanPSMT" w:hAnsi="Cambria Math" w:cs="TimesNewRomanPSMT"/>
                                        <w:sz w:val="24"/>
                                        <w:szCs w:val="24"/>
                                      </w:rPr>
                                      <m:t>K</m:t>
                                    </w:del>
                                  </m:r>
                                </m:e>
                                <m:sub>
                                  <m:r>
                                    <w:del w:id="161" w:author="Yan(msi) Zhang" w:date="2021-02-18T16:47:00Z">
                                      <w:rPr>
                                        <w:rFonts w:ascii="Cambria Math" w:eastAsia="TimesNewRomanPSMT" w:hAnsi="Cambria Math" w:cs="TimesNewRomanPSMT"/>
                                        <w:sz w:val="24"/>
                                        <w:szCs w:val="24"/>
                                      </w:rPr>
                                      <m:t>r</m:t>
                                    </w:del>
                                  </m:r>
                                </m:sub>
                                <m:sup>
                                  <m:r>
                                    <w:del w:id="162" w:author="Yan(msi) Zhang" w:date="2021-02-18T16:47:00Z">
                                      <w:rPr>
                                        <w:rFonts w:ascii="Cambria Math" w:eastAsia="TimesNewRomanPSMT" w:hAnsi="Cambria Math" w:cs="TimesNewRomanPSMT"/>
                                        <w:sz w:val="24"/>
                                        <w:szCs w:val="24"/>
                                      </w:rPr>
                                      <m:t>Field</m:t>
                                    </w:del>
                                  </m:r>
                                </m:sup>
                              </m:sSubSup>
                            </m:e>
                          </m:d>
                          <m:sSubSup>
                            <m:sSubSupPr>
                              <m:ctrlPr>
                                <w:ins w:id="163" w:author="Yan(msi) Zhang" w:date="2021-02-18T16:47:00Z">
                                  <w:rPr>
                                    <w:rFonts w:ascii="Cambria Math" w:hAnsi="Cambria Math" w:cs="Arial"/>
                                    <w:i/>
                                    <w:sz w:val="24"/>
                                    <w:szCs w:val="24"/>
                                  </w:rPr>
                                </w:ins>
                              </m:ctrlPr>
                            </m:sSubSupPr>
                            <m:e>
                              <m:r>
                                <w:ins w:id="164" w:author="Yan(msi) Zhang" w:date="2021-02-18T16:47:00Z">
                                  <w:rPr>
                                    <w:rFonts w:ascii="Cambria Math" w:hAnsi="Cambria Math" w:cs="Arial"/>
                                    <w:i/>
                                    <w:sz w:val="24"/>
                                    <w:szCs w:val="24"/>
                                  </w:rPr>
                                  <w:sym w:font="Symbol" w:char="F047"/>
                                </w:ins>
                              </m:r>
                            </m:e>
                            <m:sub>
                              <m:r>
                                <w:ins w:id="165" w:author="Yan(msi) Zhang" w:date="2021-02-18T16:47:00Z">
                                  <w:rPr>
                                    <w:rFonts w:ascii="Cambria Math" w:hAnsi="Cambria Math" w:cs="Arial"/>
                                    <w:sz w:val="24"/>
                                    <w:szCs w:val="24"/>
                                  </w:rPr>
                                  <m:t>r</m:t>
                                </w:ins>
                              </m:r>
                            </m:sub>
                            <m:sup>
                              <m:r>
                                <w:ins w:id="166" w:author="Yan(msi) Zhang" w:date="2021-02-18T16:47:00Z">
                                  <w:rPr>
                                    <w:rFonts w:ascii="Cambria Math" w:hAnsi="Cambria Math" w:cs="Arial"/>
                                    <w:sz w:val="24"/>
                                    <w:szCs w:val="24"/>
                                  </w:rPr>
                                  <m:t>Field</m:t>
                                </w:ins>
                              </m:r>
                            </m:sup>
                          </m:sSubSup>
                        </m:e>
                      </m:rad>
                    </m:den>
                  </m:f>
                  <m:r>
                    <w:rPr>
                      <w:rFonts w:ascii="Cambria Math" w:eastAsia="TimesNewRomanPSMT" w:hAnsi="Cambria Math" w:cs="TimesNewRomanPSMT"/>
                      <w:sz w:val="24"/>
                      <w:szCs w:val="24"/>
                    </w:rPr>
                    <m:t xml:space="preserve">, </m:t>
                  </m:r>
                  <m:r>
                    <m:rPr>
                      <m:nor/>
                    </m:rPr>
                    <w:rPr>
                      <w:rFonts w:ascii="Cambria Math" w:eastAsia="TimesNewRomanPSMT" w:hAnsi="Cambria Math" w:cs="TimesNewRomanPSMT"/>
                      <w:sz w:val="24"/>
                      <w:szCs w:val="24"/>
                    </w:rPr>
                    <m:t>for EHT modulated fields in an EHT TB PPDU</m:t>
                  </m:r>
                </m:e>
              </m:mr>
              <m:mr>
                <m:e>
                  <m:f>
                    <m:fPr>
                      <m:type m:val="skw"/>
                      <m:ctrlPr>
                        <w:rPr>
                          <w:rFonts w:ascii="Cambria Math" w:eastAsia="TimesNewRomanPSMT" w:hAnsi="Cambria Math" w:cs="TimesNewRomanPSMT"/>
                          <w:i/>
                          <w:sz w:val="24"/>
                          <w:szCs w:val="24"/>
                        </w:rPr>
                      </m:ctrlPr>
                    </m:fPr>
                    <m:num>
                      <m:rad>
                        <m:radPr>
                          <m:degHide m:val="1"/>
                          <m:ctrlPr>
                            <w:rPr>
                              <w:rFonts w:ascii="Cambria Math" w:eastAsia="TimesNewRomanPSMT" w:hAnsi="Cambria Math" w:cs="TimesNewRomanPSMT"/>
                              <w:i/>
                              <w:sz w:val="24"/>
                              <w:szCs w:val="24"/>
                            </w:rPr>
                          </m:ctrlPr>
                        </m:radPr>
                        <m:deg/>
                        <m:e>
                          <m:f>
                            <m:fPr>
                              <m:ctrlPr>
                                <w:rPr>
                                  <w:rFonts w:ascii="Cambria Math" w:eastAsia="TimesNewRomanPSMT" w:hAnsi="Cambria Math" w:cs="TimesNewRomanPSMT"/>
                                  <w:i/>
                                  <w:sz w:val="24"/>
                                  <w:szCs w:val="24"/>
                                </w:rPr>
                              </m:ctrlPr>
                            </m:fPr>
                            <m:num>
                              <m:d>
                                <m:dPr>
                                  <m:begChr m:val="|"/>
                                  <m:endChr m:val="|"/>
                                  <m:ctrlPr>
                                    <w:rPr>
                                      <w:rFonts w:ascii="Cambria Math" w:eastAsia="TimesNewRomanPSMT" w:hAnsi="Cambria Math" w:cs="TimesNewRomanPSMT"/>
                                      <w:i/>
                                      <w:sz w:val="24"/>
                                      <w:szCs w:val="24"/>
                                    </w:rPr>
                                  </m:ctrlPr>
                                </m:dPr>
                                <m:e>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K</m:t>
                                      </m:r>
                                    </m:e>
                                    <m:sub>
                                      <m:r>
                                        <w:rPr>
                                          <w:rFonts w:ascii="Cambria Math" w:eastAsia="TimesNewRomanPSMT" w:hAnsi="Cambria Math" w:cs="TimesNewRomanPSMT"/>
                                          <w:sz w:val="24"/>
                                          <w:szCs w:val="24"/>
                                        </w:rPr>
                                        <m:t>r</m:t>
                                      </m:r>
                                    </m:sub>
                                  </m:sSub>
                                </m:e>
                              </m:d>
                            </m:num>
                            <m:den>
                              <m:d>
                                <m:dPr>
                                  <m:begChr m:val="|"/>
                                  <m:endChr m:val="|"/>
                                  <m:ctrlPr>
                                    <w:del w:id="167" w:author="Yan(msi) Zhang" w:date="2021-02-18T16:47:00Z">
                                      <w:rPr>
                                        <w:rFonts w:ascii="Cambria Math" w:eastAsia="TimesNewRomanPSMT" w:hAnsi="Cambria Math" w:cs="TimesNewRomanPSMT"/>
                                        <w:i/>
                                        <w:sz w:val="24"/>
                                        <w:szCs w:val="24"/>
                                      </w:rPr>
                                    </w:del>
                                  </m:ctrlPr>
                                </m:dPr>
                                <m:e>
                                  <m:sSubSup>
                                    <m:sSubSupPr>
                                      <m:ctrlPr>
                                        <w:del w:id="168" w:author="Yan(msi) Zhang" w:date="2021-02-18T16:47:00Z">
                                          <w:rPr>
                                            <w:rFonts w:ascii="Cambria Math" w:eastAsia="TimesNewRomanPSMT" w:hAnsi="Cambria Math" w:cs="TimesNewRomanPSMT"/>
                                            <w:i/>
                                            <w:sz w:val="24"/>
                                            <w:szCs w:val="24"/>
                                          </w:rPr>
                                        </w:del>
                                      </m:ctrlPr>
                                    </m:sSubSupPr>
                                    <m:e>
                                      <m:r>
                                        <w:del w:id="169" w:author="Yan(msi) Zhang" w:date="2021-02-18T16:47:00Z">
                                          <w:rPr>
                                            <w:rFonts w:ascii="Cambria Math" w:eastAsia="TimesNewRomanPSMT" w:hAnsi="Cambria Math" w:cs="TimesNewRomanPSMT"/>
                                            <w:sz w:val="24"/>
                                            <w:szCs w:val="24"/>
                                          </w:rPr>
                                          <m:t>K</m:t>
                                        </w:del>
                                      </m:r>
                                    </m:e>
                                    <m:sub>
                                      <m:r>
                                        <w:del w:id="170" w:author="Yan(msi) Zhang" w:date="2021-02-18T16:47:00Z">
                                          <w:rPr>
                                            <w:rFonts w:ascii="Cambria Math" w:eastAsia="TimesNewRomanPSMT" w:hAnsi="Cambria Math" w:cs="TimesNewRomanPSMT"/>
                                            <w:sz w:val="24"/>
                                            <w:szCs w:val="24"/>
                                          </w:rPr>
                                          <m:t>r</m:t>
                                        </w:del>
                                      </m:r>
                                    </m:sub>
                                    <m:sup>
                                      <m:r>
                                        <w:del w:id="171" w:author="Yan(msi) Zhang" w:date="2021-02-18T16:47:00Z">
                                          <w:rPr>
                                            <w:rFonts w:ascii="Cambria Math" w:eastAsia="TimesNewRomanPSMT" w:hAnsi="Cambria Math" w:cs="TimesNewRomanPSMT"/>
                                            <w:sz w:val="24"/>
                                            <w:szCs w:val="24"/>
                                          </w:rPr>
                                          <m:t>Field</m:t>
                                        </w:del>
                                      </m:r>
                                    </m:sup>
                                  </m:sSubSup>
                                </m:e>
                              </m:d>
                              <m:sSubSup>
                                <m:sSubSupPr>
                                  <m:ctrlPr>
                                    <w:ins w:id="172" w:author="Yan(msi) Zhang" w:date="2021-02-18T16:47:00Z">
                                      <w:rPr>
                                        <w:rFonts w:ascii="Cambria Math" w:hAnsi="Cambria Math" w:cs="Arial"/>
                                        <w:i/>
                                        <w:sz w:val="24"/>
                                        <w:szCs w:val="24"/>
                                      </w:rPr>
                                    </w:ins>
                                  </m:ctrlPr>
                                </m:sSubSupPr>
                                <m:e>
                                  <m:r>
                                    <w:ins w:id="173" w:author="Yan(msi) Zhang" w:date="2021-02-18T16:47:00Z">
                                      <w:rPr>
                                        <w:rFonts w:ascii="Cambria Math" w:hAnsi="Cambria Math" w:cs="Arial"/>
                                        <w:i/>
                                        <w:sz w:val="24"/>
                                        <w:szCs w:val="24"/>
                                      </w:rPr>
                                      <w:sym w:font="Symbol" w:char="F047"/>
                                    </w:ins>
                                  </m:r>
                                </m:e>
                                <m:sub>
                                  <m:r>
                                    <w:ins w:id="174" w:author="Yan(msi) Zhang" w:date="2021-02-18T16:47:00Z">
                                      <w:rPr>
                                        <w:rFonts w:ascii="Cambria Math" w:hAnsi="Cambria Math" w:cs="Arial"/>
                                        <w:sz w:val="24"/>
                                        <w:szCs w:val="24"/>
                                      </w:rPr>
                                      <m:t>r</m:t>
                                    </w:ins>
                                  </m:r>
                                </m:sub>
                                <m:sup>
                                  <m:r>
                                    <w:ins w:id="175" w:author="Yan(msi) Zhang" w:date="2021-02-18T16:47:00Z">
                                      <w:rPr>
                                        <w:rFonts w:ascii="Cambria Math" w:hAnsi="Cambria Math" w:cs="Arial"/>
                                        <w:sz w:val="24"/>
                                        <w:szCs w:val="24"/>
                                      </w:rPr>
                                      <m:t>Field</m:t>
                                    </w:ins>
                                  </m:r>
                                </m:sup>
                              </m:sSubSup>
                            </m:den>
                          </m:f>
                        </m:e>
                      </m:rad>
                    </m:num>
                    <m:den>
                      <m:rad>
                        <m:radPr>
                          <m:degHide m:val="1"/>
                          <m:ctrlPr>
                            <w:rPr>
                              <w:rFonts w:ascii="Cambria Math" w:eastAsia="TimesNewRomanPSMT" w:hAnsi="Cambria Math" w:cs="TimesNewRomanPSMT"/>
                              <w:i/>
                              <w:sz w:val="24"/>
                              <w:szCs w:val="24"/>
                            </w:rPr>
                          </m:ctrlPr>
                        </m:radPr>
                        <m:deg/>
                        <m:e>
                          <m:nary>
                            <m:naryPr>
                              <m:chr m:val="∑"/>
                              <m:limLoc m:val="undOvr"/>
                              <m:ctrlPr>
                                <w:rPr>
                                  <w:rFonts w:ascii="Cambria Math" w:eastAsia="TimesNewRomanPSMT" w:hAnsi="Cambria Math" w:cs="TimesNewRomanPSMT"/>
                                  <w:i/>
                                  <w:sz w:val="24"/>
                                  <w:szCs w:val="24"/>
                                </w:rPr>
                              </m:ctrlPr>
                            </m:naryPr>
                            <m:sub>
                              <m:r>
                                <w:rPr>
                                  <w:rFonts w:ascii="Cambria Math" w:eastAsia="TimesNewRomanPSMT" w:hAnsi="Cambria Math" w:cs="TimesNewRomanPSMT"/>
                                  <w:sz w:val="24"/>
                                  <w:szCs w:val="24"/>
                                </w:rPr>
                                <m:t>r=0</m:t>
                              </m:r>
                            </m:sub>
                            <m:sup>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N</m:t>
                                  </m:r>
                                </m:e>
                                <m:sub>
                                  <m:r>
                                    <w:rPr>
                                      <w:rFonts w:ascii="Cambria Math" w:eastAsia="TimesNewRomanPSMT" w:hAnsi="Cambria Math" w:cs="TimesNewRomanPSMT"/>
                                      <w:sz w:val="24"/>
                                      <w:szCs w:val="24"/>
                                    </w:rPr>
                                    <m:t>RU</m:t>
                                  </m:r>
                                </m:sub>
                              </m:sSub>
                              <m:r>
                                <w:rPr>
                                  <w:rFonts w:ascii="Cambria Math" w:eastAsia="TimesNewRomanPSMT" w:hAnsi="Cambria Math" w:cs="TimesNewRomanPSMT"/>
                                  <w:sz w:val="24"/>
                                  <w:szCs w:val="24"/>
                                </w:rPr>
                                <m:t>-1</m:t>
                              </m:r>
                            </m:sup>
                            <m:e>
                              <m:sSubSup>
                                <m:sSubSupPr>
                                  <m:ctrlPr>
                                    <w:rPr>
                                      <w:rFonts w:ascii="Cambria Math" w:eastAsia="TimesNewRomanPSMT" w:hAnsi="Cambria Math" w:cs="TimesNewRomanPSMT"/>
                                      <w:i/>
                                      <w:sz w:val="24"/>
                                      <w:szCs w:val="24"/>
                                    </w:rPr>
                                  </m:ctrlPr>
                                </m:sSubSupPr>
                                <m:e>
                                  <m:r>
                                    <w:rPr>
                                      <w:rFonts w:ascii="Cambria Math" w:eastAsia="TimesNewRomanPSMT" w:hAnsi="Cambria Math" w:cs="TimesNewRomanPSMT"/>
                                      <w:sz w:val="24"/>
                                      <w:szCs w:val="24"/>
                                    </w:rPr>
                                    <m:t>α</m:t>
                                  </m:r>
                                </m:e>
                                <m:sub>
                                  <m:r>
                                    <w:rPr>
                                      <w:rFonts w:ascii="Cambria Math" w:eastAsia="TimesNewRomanPSMT" w:hAnsi="Cambria Math" w:cs="TimesNewRomanPSMT"/>
                                      <w:sz w:val="24"/>
                                      <w:szCs w:val="24"/>
                                    </w:rPr>
                                    <m:t>r</m:t>
                                  </m:r>
                                </m:sub>
                                <m:sup>
                                  <m:r>
                                    <w:rPr>
                                      <w:rFonts w:ascii="Cambria Math" w:eastAsia="TimesNewRomanPSMT" w:hAnsi="Cambria Math" w:cs="TimesNewRomanPSMT"/>
                                      <w:sz w:val="24"/>
                                      <w:szCs w:val="24"/>
                                    </w:rPr>
                                    <m:t>2</m:t>
                                  </m:r>
                                </m:sup>
                              </m:sSubSup>
                              <m:d>
                                <m:dPr>
                                  <m:begChr m:val="|"/>
                                  <m:endChr m:val="|"/>
                                  <m:ctrlPr>
                                    <w:rPr>
                                      <w:rFonts w:ascii="Cambria Math" w:eastAsia="TimesNewRomanPSMT" w:hAnsi="Cambria Math" w:cs="TimesNewRomanPSMT"/>
                                      <w:i/>
                                      <w:sz w:val="24"/>
                                      <w:szCs w:val="24"/>
                                    </w:rPr>
                                  </m:ctrlPr>
                                </m:dPr>
                                <m:e>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K</m:t>
                                      </m:r>
                                    </m:e>
                                    <m:sub>
                                      <m:r>
                                        <w:rPr>
                                          <w:rFonts w:ascii="Cambria Math" w:eastAsia="TimesNewRomanPSMT" w:hAnsi="Cambria Math" w:cs="TimesNewRomanPSMT"/>
                                          <w:sz w:val="24"/>
                                          <w:szCs w:val="24"/>
                                        </w:rPr>
                                        <m:t>r</m:t>
                                      </m:r>
                                    </m:sub>
                                  </m:sSub>
                                </m:e>
                              </m:d>
                            </m:e>
                          </m:nary>
                        </m:e>
                      </m:rad>
                    </m:den>
                  </m:f>
                  <m:r>
                    <w:rPr>
                      <w:rFonts w:ascii="Cambria Math" w:eastAsia="TimesNewRomanPSMT" w:hAnsi="Cambria Math" w:cs="TimesNewRomanPSMT"/>
                      <w:sz w:val="24"/>
                      <w:szCs w:val="24"/>
                    </w:rPr>
                    <m:t>,</m:t>
                  </m:r>
                  <m:r>
                    <m:rPr>
                      <m:nor/>
                    </m:rPr>
                    <w:rPr>
                      <w:rFonts w:ascii="Cambria Math" w:eastAsia="TimesNewRomanPSMT" w:hAnsi="Cambria Math" w:cs="TimesNewRomanPSMT"/>
                      <w:sz w:val="24"/>
                      <w:szCs w:val="24"/>
                    </w:rPr>
                    <m:t xml:space="preserve"> otherwise</m:t>
                  </m:r>
                </m:e>
              </m:mr>
            </m:m>
          </m:e>
        </m:d>
      </m:oMath>
      <w:r w:rsidRPr="007052AA">
        <w:rPr>
          <w:rFonts w:ascii="TimesNewRomanPSMT" w:eastAsia="TimesNewRomanPSMT" w:cs="TimesNewRomanPSMT"/>
          <w:sz w:val="24"/>
          <w:szCs w:val="24"/>
        </w:rPr>
        <w:t xml:space="preserve">                (36-11)</w:t>
      </w:r>
    </w:p>
    <w:p w14:paraId="68197A8E" w14:textId="1056B3E1" w:rsidR="00476CF7" w:rsidRDefault="005A3857" w:rsidP="00476CF7">
      <w:pPr>
        <w:autoSpaceDE w:val="0"/>
        <w:autoSpaceDN w:val="0"/>
        <w:adjustRightInd w:val="0"/>
        <w:ind w:left="720"/>
        <w:rPr>
          <w:rFonts w:ascii="TimesNewRomanPSMT" w:eastAsia="TimesNewRomanPSMT" w:cs="TimesNewRomanPSMT"/>
          <w:sz w:val="24"/>
          <w:szCs w:val="24"/>
        </w:rPr>
      </w:pPr>
      <m:oMath>
        <m:sSubSup>
          <m:sSubSupPr>
            <m:ctrlPr>
              <w:rPr>
                <w:rFonts w:ascii="Cambria Math" w:eastAsia="TimesNewRomanPSMT" w:hAnsi="Cambria Math" w:cs="TimesNewRomanPSMT"/>
                <w:i/>
                <w:sz w:val="24"/>
                <w:szCs w:val="24"/>
              </w:rPr>
            </m:ctrlPr>
          </m:sSubSupPr>
          <m:e>
            <m:r>
              <w:rPr>
                <w:rFonts w:ascii="Cambria Math" w:eastAsia="TimesNewRomanPSMT" w:hAnsi="Cambria Math" w:cs="TimesNewRomanPSMT"/>
                <w:sz w:val="24"/>
                <w:szCs w:val="24"/>
              </w:rPr>
              <m:t>N</m:t>
            </m:r>
          </m:e>
          <m:sub>
            <m:r>
              <w:rPr>
                <w:rFonts w:ascii="Cambria Math" w:eastAsia="TimesNewRomanPSMT" w:hAnsi="Cambria Math" w:cs="TimesNewRomanPSMT"/>
                <w:sz w:val="24"/>
                <w:szCs w:val="24"/>
              </w:rPr>
              <m:t>Field</m:t>
            </m:r>
          </m:sub>
          <m:sup>
            <m:r>
              <w:rPr>
                <w:rFonts w:ascii="Cambria Math" w:eastAsia="TimesNewRomanPSMT" w:hAnsi="Cambria Math" w:cs="TimesNewRomanPSMT"/>
                <w:sz w:val="24"/>
                <w:szCs w:val="24"/>
              </w:rPr>
              <m:t>Tone</m:t>
            </m:r>
          </m:sup>
        </m:sSubSup>
      </m:oMath>
      <w:r w:rsidRPr="005A3857">
        <w:rPr>
          <w:rFonts w:ascii="TimesNewRomanPSMT" w:eastAsia="TimesNewRomanPSMT" w:cs="TimesNewRomanPSMT"/>
          <w:sz w:val="24"/>
          <w:szCs w:val="24"/>
        </w:rPr>
        <w:t xml:space="preserve">    </w:t>
      </w:r>
      <w:ins w:id="176" w:author="Yan(msi) Zhang" w:date="2021-02-18T18:50:00Z">
        <w:r>
          <w:rPr>
            <w:rFonts w:ascii="TimesNewRomanPSMT" w:eastAsia="TimesNewRomanPSMT" w:cs="TimesNewRomanPSMT"/>
            <w:sz w:val="24"/>
            <w:szCs w:val="24"/>
          </w:rPr>
          <w:t>is the number of tones in the corresponding field</w:t>
        </w:r>
      </w:ins>
      <w:ins w:id="177" w:author="Yan(msi) Zhang" w:date="2021-02-18T18:51:00Z">
        <w:r>
          <w:rPr>
            <w:rFonts w:ascii="TimesNewRomanPSMT" w:eastAsia="TimesNewRomanPSMT" w:cs="TimesNewRomanPSMT"/>
            <w:sz w:val="24"/>
            <w:szCs w:val="24"/>
          </w:rPr>
          <w:t xml:space="preserve">. </w:t>
        </w:r>
      </w:ins>
      <w:r w:rsidRPr="005A3857">
        <w:rPr>
          <w:rFonts w:ascii="TimesNewRomanPSMT" w:eastAsia="TimesNewRomanPSMT" w:cs="TimesNewRomanPSMT"/>
          <w:sz w:val="24"/>
          <w:szCs w:val="24"/>
        </w:rPr>
        <w:t xml:space="preserve">Table 36-17 (Number of modulated subcarriers and guard interval duration values for EHT PPDU fields) summarizes the various values of </w:t>
      </w:r>
      <m:oMath>
        <m:sSubSup>
          <m:sSubSupPr>
            <m:ctrlPr>
              <w:rPr>
                <w:rFonts w:ascii="Cambria Math" w:eastAsia="TimesNewRomanPSMT" w:hAnsi="Cambria Math" w:cs="TimesNewRomanPSMT"/>
                <w:i/>
                <w:sz w:val="24"/>
                <w:szCs w:val="24"/>
              </w:rPr>
            </m:ctrlPr>
          </m:sSubSupPr>
          <m:e>
            <m:r>
              <w:rPr>
                <w:rFonts w:ascii="Cambria Math" w:eastAsia="TimesNewRomanPSMT" w:hAnsi="Cambria Math" w:cs="TimesNewRomanPSMT"/>
                <w:sz w:val="24"/>
                <w:szCs w:val="24"/>
              </w:rPr>
              <m:t>N</m:t>
            </m:r>
          </m:e>
          <m:sub>
            <m:r>
              <w:rPr>
                <w:rFonts w:ascii="Cambria Math" w:eastAsia="TimesNewRomanPSMT" w:hAnsi="Cambria Math" w:cs="TimesNewRomanPSMT"/>
                <w:sz w:val="24"/>
                <w:szCs w:val="24"/>
              </w:rPr>
              <m:t>Field</m:t>
            </m:r>
          </m:sub>
          <m:sup>
            <m:r>
              <w:rPr>
                <w:rFonts w:ascii="Cambria Math" w:eastAsia="TimesNewRomanPSMT" w:hAnsi="Cambria Math" w:cs="TimesNewRomanPSMT"/>
                <w:sz w:val="24"/>
                <w:szCs w:val="24"/>
              </w:rPr>
              <m:t>Tone</m:t>
            </m:r>
          </m:sup>
        </m:sSubSup>
      </m:oMath>
      <w:r w:rsidRPr="005A3857">
        <w:rPr>
          <w:rFonts w:ascii="TimesNewRomanPSMT" w:eastAsia="TimesNewRomanPSMT" w:cs="TimesNewRomanPSMT"/>
          <w:sz w:val="24"/>
          <w:szCs w:val="24"/>
        </w:rPr>
        <w:t xml:space="preserve"> as a function of bandwidth.</w:t>
      </w:r>
    </w:p>
    <w:p w14:paraId="693F701D" w14:textId="77777777" w:rsidR="00476CF7" w:rsidRDefault="00476CF7" w:rsidP="00476CF7">
      <w:pPr>
        <w:autoSpaceDE w:val="0"/>
        <w:autoSpaceDN w:val="0"/>
        <w:adjustRightInd w:val="0"/>
        <w:ind w:left="720"/>
        <w:rPr>
          <w:rFonts w:ascii="TimesNewRomanPSMT" w:eastAsia="TimesNewRomanPSMT" w:cs="TimesNewRomanPSMT"/>
          <w:sz w:val="24"/>
          <w:szCs w:val="24"/>
        </w:rPr>
      </w:pPr>
    </w:p>
    <w:p w14:paraId="6AB40293" w14:textId="3095D95D" w:rsidR="00476CF7" w:rsidRPr="00506CDD" w:rsidRDefault="00483536" w:rsidP="00476CF7">
      <w:pPr>
        <w:autoSpaceDE w:val="0"/>
        <w:autoSpaceDN w:val="0"/>
        <w:adjustRightInd w:val="0"/>
        <w:ind w:left="720"/>
        <w:rPr>
          <w:ins w:id="178" w:author="Yan(msi) Zhang" w:date="2021-02-18T19:05:00Z"/>
          <w:rFonts w:ascii="TimesNewRomanPSMT" w:eastAsia="TimesNewRomanPSMT" w:cs="TimesNewRomanPSMT"/>
          <w:sz w:val="24"/>
          <w:szCs w:val="24"/>
        </w:rPr>
      </w:pP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ε</m:t>
            </m:r>
          </m:e>
          <m:sub>
            <m:r>
              <w:rPr>
                <w:rFonts w:ascii="Cambria Math" w:eastAsia="TimesNewRomanPSMT" w:hAnsi="Cambria Math" w:cs="TimesNewRomanPSMT"/>
                <w:sz w:val="24"/>
                <w:szCs w:val="24"/>
              </w:rPr>
              <m:t>Field</m:t>
            </m:r>
          </m:sub>
        </m:sSub>
      </m:oMath>
      <w:r w:rsidR="00476CF7" w:rsidRPr="00506CDD">
        <w:rPr>
          <w:rFonts w:ascii="TimesNewRomanPSMT" w:eastAsia="TimesNewRomanPSMT" w:cs="TimesNewRomanPSMT"/>
          <w:sz w:val="24"/>
          <w:szCs w:val="24"/>
        </w:rPr>
        <w:t xml:space="preserve"> </w:t>
      </w:r>
      <w:ins w:id="179" w:author="Yan(msi) Zhang" w:date="2021-02-18T19:01:00Z">
        <w:r w:rsidR="00476CF7" w:rsidRPr="00506CDD">
          <w:rPr>
            <w:rFonts w:ascii="TimesNewRomanPSMT" w:eastAsia="TimesNewRomanPSMT" w:cs="TimesNewRomanPSMT"/>
            <w:sz w:val="24"/>
            <w:szCs w:val="24"/>
          </w:rPr>
          <w:t xml:space="preserve">is the power </w:t>
        </w:r>
      </w:ins>
      <w:proofErr w:type="spellStart"/>
      <w:ins w:id="180" w:author="Yan(msi) Zhang" w:date="2021-02-19T09:22:00Z">
        <w:r w:rsidR="0021491B" w:rsidRPr="00506CDD">
          <w:rPr>
            <w:rFonts w:ascii="TimesNewRomanPSMT" w:eastAsia="TimesNewRomanPSMT" w:cs="TimesNewRomanPSMT"/>
            <w:sz w:val="24"/>
            <w:szCs w:val="24"/>
          </w:rPr>
          <w:t>de</w:t>
        </w:r>
      </w:ins>
      <w:ins w:id="181" w:author="Yan(msi) Zhang" w:date="2021-02-19T09:20:00Z">
        <w:r w:rsidR="00B0652A" w:rsidRPr="00506CDD">
          <w:rPr>
            <w:rFonts w:ascii="TimesNewRomanPSMT" w:eastAsia="TimesNewRomanPSMT" w:cs="TimesNewRomanPSMT"/>
            <w:sz w:val="24"/>
            <w:szCs w:val="24"/>
          </w:rPr>
          <w:t>boosting</w:t>
        </w:r>
      </w:ins>
      <w:proofErr w:type="spellEnd"/>
      <w:ins w:id="182" w:author="Yan(msi) Zhang" w:date="2021-02-18T19:01:00Z">
        <w:r w:rsidR="00476CF7" w:rsidRPr="00506CDD">
          <w:rPr>
            <w:rFonts w:ascii="TimesNewRomanPSMT" w:eastAsia="TimesNewRomanPSMT" w:cs="TimesNewRomanPSMT"/>
            <w:sz w:val="24"/>
            <w:szCs w:val="24"/>
          </w:rPr>
          <w:t xml:space="preserve"> factor</w:t>
        </w:r>
      </w:ins>
      <w:ins w:id="183" w:author="Yan(msi) Zhang" w:date="2021-02-18T19:02:00Z">
        <w:r w:rsidR="00476CF7" w:rsidRPr="00506CDD">
          <w:rPr>
            <w:rFonts w:ascii="TimesNewRomanPSMT" w:eastAsia="TimesNewRomanPSMT" w:cs="TimesNewRomanPSMT"/>
            <w:sz w:val="24"/>
            <w:szCs w:val="24"/>
          </w:rPr>
          <w:t xml:space="preserve"> of the corresponding </w:t>
        </w:r>
      </w:ins>
      <w:ins w:id="184" w:author="Yan(msi) Zhang" w:date="2021-02-18T19:05:00Z">
        <w:r w:rsidR="00476CF7" w:rsidRPr="00506CDD">
          <w:rPr>
            <w:rFonts w:ascii="TimesNewRomanPSMT" w:eastAsia="TimesNewRomanPSMT" w:cs="TimesNewRomanPSMT"/>
            <w:sz w:val="24"/>
            <w:szCs w:val="24"/>
          </w:rPr>
          <w:t xml:space="preserve">pre-EHT modulated </w:t>
        </w:r>
      </w:ins>
      <w:ins w:id="185" w:author="Yan(msi) Zhang" w:date="2021-02-18T19:02:00Z">
        <w:r w:rsidR="00476CF7" w:rsidRPr="00506CDD">
          <w:rPr>
            <w:rFonts w:ascii="TimesNewRomanPSMT" w:eastAsia="TimesNewRomanPSMT" w:cs="TimesNewRomanPSMT"/>
            <w:sz w:val="24"/>
            <w:szCs w:val="24"/>
          </w:rPr>
          <w:t>field</w:t>
        </w:r>
      </w:ins>
      <w:ins w:id="186" w:author="Yan(msi) Zhang" w:date="2021-02-18T19:05:00Z">
        <w:r w:rsidR="00476CF7" w:rsidRPr="00506CDD">
          <w:rPr>
            <w:rFonts w:ascii="TimesNewRomanPSMT" w:eastAsia="TimesNewRomanPSMT" w:cs="TimesNewRomanPSMT"/>
            <w:sz w:val="24"/>
            <w:szCs w:val="24"/>
          </w:rPr>
          <w:t xml:space="preserve"> </w:t>
        </w:r>
      </w:ins>
      <w:ins w:id="187" w:author="Yan(msi) Zhang" w:date="2021-02-19T09:20:00Z">
        <w:r w:rsidR="00B0652A" w:rsidRPr="00506CDD">
          <w:rPr>
            <w:rFonts w:ascii="TimesNewRomanPSMT" w:eastAsia="TimesNewRomanPSMT" w:cs="TimesNewRomanPSMT"/>
            <w:sz w:val="24"/>
            <w:szCs w:val="24"/>
          </w:rPr>
          <w:t>relative to L</w:t>
        </w:r>
      </w:ins>
      <w:ins w:id="188" w:author="Yan(msi) Zhang" w:date="2021-02-19T09:21:00Z">
        <w:r w:rsidR="00B0652A" w:rsidRPr="00506CDD">
          <w:rPr>
            <w:rFonts w:ascii="TimesNewRomanPSMT" w:eastAsia="TimesNewRomanPSMT" w:cs="TimesNewRomanPSMT"/>
            <w:sz w:val="24"/>
            <w:szCs w:val="24"/>
          </w:rPr>
          <w:t xml:space="preserve">-SIG field </w:t>
        </w:r>
      </w:ins>
      <w:ins w:id="189" w:author="Yan(msi) Zhang" w:date="2021-02-18T19:05:00Z">
        <w:r w:rsidR="00476CF7" w:rsidRPr="00506CDD">
          <w:rPr>
            <w:rFonts w:ascii="TimesNewRomanPSMT" w:eastAsia="TimesNewRomanPSMT" w:cs="TimesNewRomanPSMT"/>
            <w:sz w:val="24"/>
            <w:szCs w:val="24"/>
          </w:rPr>
          <w:t>defined as</w:t>
        </w:r>
      </w:ins>
      <w:ins w:id="190" w:author="Yan(msi) Zhang" w:date="2021-02-18T19:06:00Z">
        <w:r w:rsidR="00476CF7" w:rsidRPr="00506CDD">
          <w:rPr>
            <w:rFonts w:ascii="TimesNewRomanPSMT" w:eastAsia="TimesNewRomanPSMT" w:cs="TimesNewRomanPSMT"/>
            <w:sz w:val="24"/>
            <w:szCs w:val="24"/>
          </w:rPr>
          <w:t xml:space="preserve"> </w:t>
        </w:r>
      </w:ins>
    </w:p>
    <w:p w14:paraId="15430F96" w14:textId="78209EEF" w:rsidR="00B449FF" w:rsidRPr="00506CDD" w:rsidRDefault="00476CF7" w:rsidP="00476CF7">
      <w:pPr>
        <w:autoSpaceDE w:val="0"/>
        <w:autoSpaceDN w:val="0"/>
        <w:adjustRightInd w:val="0"/>
        <w:ind w:left="720"/>
        <w:rPr>
          <w:rFonts w:ascii="TimesNewRomanPSMT" w:eastAsia="TimesNewRomanPSMT" w:cs="TimesNewRomanPSMT"/>
          <w:sz w:val="24"/>
          <w:szCs w:val="24"/>
        </w:rPr>
      </w:pPr>
      <w:r w:rsidRPr="00506CDD">
        <w:rPr>
          <w:rFonts w:ascii="TimesNewRomanPSMT" w:eastAsia="TimesNewRomanPSMT" w:cs="TimesNewRomanPSMT"/>
          <w:sz w:val="24"/>
          <w:szCs w:val="24"/>
        </w:rPr>
        <w:t xml:space="preserve">   </w:t>
      </w: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ε</m:t>
            </m:r>
          </m:e>
          <m:sub>
            <m:r>
              <w:rPr>
                <w:rFonts w:ascii="Cambria Math" w:eastAsia="TimesNewRomanPSMT" w:hAnsi="Cambria Math" w:cs="TimesNewRomanPSMT"/>
                <w:sz w:val="24"/>
                <w:szCs w:val="24"/>
              </w:rPr>
              <m:t>Field</m:t>
            </m:r>
          </m:sub>
        </m:sSub>
        <m:r>
          <w:rPr>
            <w:rFonts w:ascii="Cambria Math" w:eastAsia="TimesNewRomanPSMT" w:hAnsi="Cambria Math" w:cs="TimesNewRomanPSMT"/>
            <w:sz w:val="24"/>
            <w:szCs w:val="24"/>
          </w:rPr>
          <m:t>=</m:t>
        </m:r>
        <m:d>
          <m:dPr>
            <m:begChr m:val="{"/>
            <m:endChr m:val=""/>
            <m:ctrlPr>
              <w:rPr>
                <w:rFonts w:ascii="Cambria Math" w:eastAsia="TimesNewRomanPSMT" w:hAnsi="Cambria Math" w:cs="TimesNewRomanPSMT"/>
                <w:i/>
                <w:sz w:val="24"/>
                <w:szCs w:val="24"/>
              </w:rPr>
            </m:ctrlPr>
          </m:dPr>
          <m:e>
            <m:m>
              <m:mPr>
                <m:cGp m:val="8"/>
                <m:mcs>
                  <m:mc>
                    <m:mcPr>
                      <m:count m:val="1"/>
                      <m:mcJc m:val="left"/>
                    </m:mcPr>
                  </m:mc>
                </m:mcs>
                <m:ctrlPr>
                  <w:rPr>
                    <w:rFonts w:ascii="Cambria Math" w:eastAsia="TimesNewRomanPSMT" w:hAnsi="Cambria Math" w:cs="TimesNewRomanPSMT"/>
                    <w:i/>
                    <w:sz w:val="24"/>
                    <w:szCs w:val="24"/>
                  </w:rPr>
                </m:ctrlPr>
              </m:mPr>
              <m:mr>
                <m:e>
                  <m:rad>
                    <m:radPr>
                      <m:degHide m:val="1"/>
                      <m:ctrlPr>
                        <w:rPr>
                          <w:rFonts w:ascii="Cambria Math" w:eastAsia="TimesNewRomanPSMT" w:hAnsi="Cambria Math" w:cs="TimesNewRomanPSMT"/>
                          <w:i/>
                          <w:sz w:val="24"/>
                          <w:szCs w:val="24"/>
                        </w:rPr>
                      </m:ctrlPr>
                    </m:radPr>
                    <m:deg/>
                    <m:e>
                      <m:f>
                        <m:fPr>
                          <m:ctrlPr>
                            <w:rPr>
                              <w:rFonts w:ascii="Cambria Math" w:eastAsia="TimesNewRomanPSMT" w:hAnsi="Cambria Math" w:cs="TimesNewRomanPSMT"/>
                              <w:i/>
                              <w:sz w:val="24"/>
                              <w:szCs w:val="24"/>
                            </w:rPr>
                          </m:ctrlPr>
                        </m:fPr>
                        <m:num>
                          <m:sSubSup>
                            <m:sSubSupPr>
                              <m:ctrlPr>
                                <w:rPr>
                                  <w:rFonts w:ascii="Cambria Math" w:eastAsia="TimesNewRomanPSMT" w:hAnsi="Cambria Math" w:cs="TimesNewRomanPSMT"/>
                                  <w:i/>
                                  <w:sz w:val="24"/>
                                  <w:szCs w:val="24"/>
                                </w:rPr>
                              </m:ctrlPr>
                            </m:sSubSupPr>
                            <m:e>
                              <m:r>
                                <w:rPr>
                                  <w:rFonts w:ascii="Cambria Math" w:eastAsia="TimesNewRomanPSMT" w:hAnsi="Cambria Math" w:cs="TimesNewRomanPSMT"/>
                                  <w:sz w:val="24"/>
                                  <w:szCs w:val="24"/>
                                </w:rPr>
                                <m:t>N</m:t>
                              </m:r>
                            </m:e>
                            <m:sub>
                              <m:r>
                                <w:rPr>
                                  <w:rFonts w:ascii="Cambria Math" w:eastAsia="TimesNewRomanPSMT" w:hAnsi="Cambria Math" w:cs="TimesNewRomanPSMT"/>
                                  <w:sz w:val="24"/>
                                  <w:szCs w:val="24"/>
                                </w:rPr>
                                <m:t>L-LTF</m:t>
                              </m:r>
                            </m:sub>
                            <m:sup>
                              <m:r>
                                <w:rPr>
                                  <w:rFonts w:ascii="Cambria Math" w:eastAsia="TimesNewRomanPSMT" w:hAnsi="Cambria Math" w:cs="TimesNewRomanPSMT"/>
                                  <w:sz w:val="24"/>
                                  <w:szCs w:val="24"/>
                                </w:rPr>
                                <m:t>Tone</m:t>
                              </m:r>
                            </m:sup>
                          </m:sSubSup>
                        </m:num>
                        <m:den>
                          <m:sSubSup>
                            <m:sSubSupPr>
                              <m:ctrlPr>
                                <w:rPr>
                                  <w:rFonts w:ascii="Cambria Math" w:eastAsia="TimesNewRomanPSMT" w:hAnsi="Cambria Math" w:cs="TimesNewRomanPSMT"/>
                                  <w:i/>
                                  <w:sz w:val="24"/>
                                  <w:szCs w:val="24"/>
                                </w:rPr>
                              </m:ctrlPr>
                            </m:sSubSupPr>
                            <m:e>
                              <m:r>
                                <w:rPr>
                                  <w:rFonts w:ascii="Cambria Math" w:eastAsia="TimesNewRomanPSMT" w:hAnsi="Cambria Math" w:cs="TimesNewRomanPSMT"/>
                                  <w:sz w:val="24"/>
                                  <w:szCs w:val="24"/>
                                </w:rPr>
                                <m:t>N</m:t>
                              </m:r>
                            </m:e>
                            <m:sub>
                              <m:r>
                                <w:rPr>
                                  <w:rFonts w:ascii="Cambria Math" w:eastAsia="TimesNewRomanPSMT" w:hAnsi="Cambria Math" w:cs="TimesNewRomanPSMT"/>
                                  <w:sz w:val="24"/>
                                  <w:szCs w:val="24"/>
                                </w:rPr>
                                <m:t>L-SIG</m:t>
                              </m:r>
                            </m:sub>
                            <m:sup>
                              <m:r>
                                <w:rPr>
                                  <w:rFonts w:ascii="Cambria Math" w:eastAsia="TimesNewRomanPSMT" w:hAnsi="Cambria Math" w:cs="TimesNewRomanPSMT"/>
                                  <w:sz w:val="24"/>
                                  <w:szCs w:val="24"/>
                                </w:rPr>
                                <m:t>Tone</m:t>
                              </m:r>
                            </m:sup>
                          </m:sSubSup>
                        </m:den>
                      </m:f>
                    </m:e>
                  </m:rad>
                  <m:r>
                    <w:rPr>
                      <w:rFonts w:ascii="Cambria Math" w:eastAsia="TimesNewRomanPSMT" w:hAnsi="Cambria Math" w:cs="TimesNewRomanPSMT"/>
                      <w:sz w:val="24"/>
                      <w:szCs w:val="24"/>
                    </w:rPr>
                    <m:t>,</m:t>
                  </m:r>
                  <m:r>
                    <m:rPr>
                      <m:nor/>
                    </m:rPr>
                    <w:rPr>
                      <w:rFonts w:ascii="Cambria Math" w:eastAsia="TimesNewRomanPSMT" w:hAnsi="Cambria Math" w:cs="TimesNewRomanPSMT"/>
                      <w:sz w:val="24"/>
                      <w:szCs w:val="24"/>
                    </w:rPr>
                    <m:t xml:space="preserve"> for the L-STF and L-LTF fields</m:t>
                  </m:r>
                </m:e>
              </m:mr>
              <m:mr>
                <m:e>
                  <m:r>
                    <w:rPr>
                      <w:rFonts w:ascii="Cambria Math" w:eastAsia="TimesNewRomanPSMT" w:hAnsi="Cambria Math" w:cs="TimesNewRomanPSMT"/>
                      <w:sz w:val="24"/>
                      <w:szCs w:val="24"/>
                    </w:rPr>
                    <m:t>1,</m:t>
                  </m:r>
                  <m:r>
                    <m:rPr>
                      <m:nor/>
                    </m:rPr>
                    <w:rPr>
                      <w:rFonts w:ascii="Cambria Math" w:eastAsia="TimesNewRomanPSMT" w:hAnsi="Cambria Math" w:cs="TimesNewRomanPSMT"/>
                      <w:sz w:val="24"/>
                      <w:szCs w:val="24"/>
                    </w:rPr>
                    <m:t xml:space="preserve"> otherwise</m:t>
                  </m:r>
                </m:e>
              </m:mr>
            </m:m>
          </m:e>
        </m:d>
      </m:oMath>
    </w:p>
    <w:p w14:paraId="39E5758E" w14:textId="32DB9CA8" w:rsidR="00476CF7" w:rsidRPr="00506CDD" w:rsidRDefault="00476CF7" w:rsidP="00476CF7">
      <w:pPr>
        <w:autoSpaceDE w:val="0"/>
        <w:autoSpaceDN w:val="0"/>
        <w:adjustRightInd w:val="0"/>
        <w:ind w:left="720"/>
        <w:rPr>
          <w:rFonts w:ascii="TimesNewRomanPSMT" w:eastAsia="TimesNewRomanPSMT" w:cs="TimesNewRomanPSMT"/>
          <w:sz w:val="24"/>
          <w:szCs w:val="24"/>
        </w:rPr>
      </w:pPr>
    </w:p>
    <w:p w14:paraId="56792538" w14:textId="651BEF4B" w:rsidR="00B449FF" w:rsidRPr="00506CDD" w:rsidRDefault="00B449FF" w:rsidP="00B449FF">
      <w:pPr>
        <w:autoSpaceDE w:val="0"/>
        <w:autoSpaceDN w:val="0"/>
        <w:adjustRightInd w:val="0"/>
        <w:ind w:left="720"/>
        <w:rPr>
          <w:rFonts w:ascii="TimesNewRomanPSMT" w:eastAsia="TimesNewRomanPSMT" w:cs="TimesNewRomanPSMT"/>
          <w:sz w:val="24"/>
          <w:szCs w:val="24"/>
        </w:rPr>
      </w:pPr>
      <m:oMath>
        <m:d>
          <m:dPr>
            <m:begChr m:val="|"/>
            <m:endChr m:val="|"/>
            <m:ctrlPr>
              <w:del w:id="191" w:author="Yan(msi) Zhang" w:date="2021-02-18T16:51:00Z">
                <w:rPr>
                  <w:rFonts w:ascii="Cambria Math" w:eastAsia="TimesNewRomanPSMT" w:hAnsi="Cambria Math" w:cs="TimesNewRomanPSMT"/>
                  <w:i/>
                  <w:sz w:val="24"/>
                  <w:szCs w:val="24"/>
                </w:rPr>
              </w:del>
            </m:ctrlPr>
          </m:dPr>
          <m:e>
            <m:sSubSup>
              <m:sSubSupPr>
                <m:ctrlPr>
                  <w:del w:id="192" w:author="Yan(msi) Zhang" w:date="2021-02-18T16:51:00Z">
                    <w:rPr>
                      <w:rFonts w:ascii="Cambria Math" w:eastAsia="TimesNewRomanPSMT" w:hAnsi="Cambria Math" w:cs="TimesNewRomanPSMT"/>
                      <w:i/>
                      <w:sz w:val="24"/>
                      <w:szCs w:val="24"/>
                    </w:rPr>
                  </w:del>
                </m:ctrlPr>
              </m:sSubSupPr>
              <m:e>
                <m:r>
                  <w:del w:id="193" w:author="Yan(msi) Zhang" w:date="2021-02-18T16:51:00Z">
                    <w:rPr>
                      <w:rFonts w:ascii="Cambria Math" w:eastAsia="TimesNewRomanPSMT" w:hAnsi="Cambria Math" w:cs="TimesNewRomanPSMT"/>
                      <w:sz w:val="24"/>
                      <w:szCs w:val="24"/>
                      <w:rPrChange w:id="194" w:author="Yan(msi) Zhang" w:date="2021-02-19T09:30:00Z">
                        <w:rPr>
                          <w:rFonts w:ascii="Cambria Math" w:eastAsia="TimesNewRomanPSMT" w:hAnsi="Cambria Math" w:cs="TimesNewRomanPSMT"/>
                          <w:sz w:val="20"/>
                        </w:rPr>
                      </w:rPrChange>
                    </w:rPr>
                    <m:t>K</m:t>
                  </w:del>
                </m:r>
              </m:e>
              <m:sub>
                <m:r>
                  <w:del w:id="195" w:author="Yan(msi) Zhang" w:date="2021-02-18T16:51:00Z">
                    <w:rPr>
                      <w:rFonts w:ascii="Cambria Math" w:eastAsia="TimesNewRomanPSMT" w:hAnsi="Cambria Math" w:cs="TimesNewRomanPSMT"/>
                      <w:sz w:val="24"/>
                      <w:szCs w:val="24"/>
                      <w:rPrChange w:id="196" w:author="Yan(msi) Zhang" w:date="2021-02-19T09:30:00Z">
                        <w:rPr>
                          <w:rFonts w:ascii="Cambria Math" w:eastAsia="TimesNewRomanPSMT" w:hAnsi="Cambria Math" w:cs="TimesNewRomanPSMT"/>
                          <w:sz w:val="20"/>
                        </w:rPr>
                      </w:rPrChange>
                    </w:rPr>
                    <m:t>r</m:t>
                  </w:del>
                </m:r>
              </m:sub>
              <m:sup>
                <m:r>
                  <w:del w:id="197" w:author="Yan(msi) Zhang" w:date="2021-02-18T16:51:00Z">
                    <w:rPr>
                      <w:rFonts w:ascii="Cambria Math" w:eastAsia="TimesNewRomanPSMT" w:hAnsi="Cambria Math" w:cs="TimesNewRomanPSMT"/>
                      <w:sz w:val="24"/>
                      <w:szCs w:val="24"/>
                      <w:rPrChange w:id="198" w:author="Yan(msi) Zhang" w:date="2021-02-19T09:30:00Z">
                        <w:rPr>
                          <w:rFonts w:ascii="Cambria Math" w:eastAsia="TimesNewRomanPSMT" w:hAnsi="Cambria Math" w:cs="TimesNewRomanPSMT"/>
                          <w:sz w:val="20"/>
                        </w:rPr>
                      </w:rPrChange>
                    </w:rPr>
                    <m:t>Field</m:t>
                  </w:del>
                </m:r>
              </m:sup>
            </m:sSubSup>
          </m:e>
        </m:d>
      </m:oMath>
      <w:del w:id="199" w:author="Yan(msi) Zhang" w:date="2021-02-18T16:51:00Z">
        <w:r w:rsidRPr="00506CDD" w:rsidDel="00B449FF">
          <w:rPr>
            <w:rFonts w:ascii="TimesNewRomanPSMT" w:eastAsia="TimesNewRomanPSMT" w:cs="TimesNewRomanPSMT"/>
            <w:sz w:val="24"/>
            <w:szCs w:val="24"/>
            <w:rPrChange w:id="200" w:author="Yan(msi) Zhang" w:date="2021-02-19T09:30:00Z">
              <w:rPr>
                <w:rFonts w:ascii="TimesNewRomanPSMT" w:eastAsia="TimesNewRomanPSMT" w:cs="TimesNewRomanPSMT"/>
                <w:sz w:val="20"/>
              </w:rPr>
            </w:rPrChange>
          </w:rPr>
          <w:delText xml:space="preserve"> </w:delText>
        </w:r>
      </w:del>
      <w:ins w:id="201" w:author="Yan(msi) Zhang" w:date="2021-02-18T16:51:00Z">
        <w:r w:rsidRPr="00506CDD">
          <w:rPr>
            <w:rFonts w:ascii="TimesNewRomanPSMT" w:eastAsia="TimesNewRomanPSMT" w:cs="TimesNewRomanPSMT"/>
            <w:sz w:val="24"/>
            <w:szCs w:val="24"/>
            <w:rPrChange w:id="202" w:author="Yan(msi) Zhang" w:date="2021-02-19T09:30:00Z">
              <w:rPr>
                <w:rFonts w:ascii="TimesNewRomanPSMT" w:eastAsia="TimesNewRomanPSMT" w:cs="TimesNewRomanPSMT"/>
                <w:sz w:val="20"/>
              </w:rPr>
            </w:rPrChange>
          </w:rPr>
          <w:t xml:space="preserve"> </w:t>
        </w:r>
      </w:ins>
      <m:oMath>
        <m:sSubSup>
          <m:sSubSupPr>
            <m:ctrlPr>
              <w:ins w:id="203" w:author="Yan(msi) Zhang" w:date="2021-02-18T16:51:00Z">
                <w:rPr>
                  <w:rFonts w:ascii="Cambria Math" w:hAnsi="Cambria Math" w:cs="Arial"/>
                  <w:i/>
                  <w:sz w:val="24"/>
                  <w:szCs w:val="24"/>
                </w:rPr>
              </w:ins>
            </m:ctrlPr>
          </m:sSubSupPr>
          <m:e>
            <m:r>
              <w:ins w:id="204" w:author="Yan(msi) Zhang" w:date="2021-02-18T16:51:00Z">
                <w:rPr>
                  <w:rFonts w:ascii="Cambria Math" w:hAnsi="Cambria Math" w:cs="Arial"/>
                  <w:i/>
                  <w:sz w:val="24"/>
                  <w:szCs w:val="24"/>
                </w:rPr>
                <w:sym w:font="Symbol" w:char="F047"/>
              </w:ins>
            </m:r>
          </m:e>
          <m:sub>
            <m:r>
              <w:ins w:id="205" w:author="Yan(msi) Zhang" w:date="2021-02-18T16:51:00Z">
                <w:rPr>
                  <w:rFonts w:ascii="Cambria Math" w:hAnsi="Cambria Math" w:cs="Arial"/>
                  <w:sz w:val="24"/>
                  <w:szCs w:val="24"/>
                </w:rPr>
                <m:t>r</m:t>
              </w:ins>
            </m:r>
          </m:sub>
          <m:sup>
            <m:r>
              <w:ins w:id="206" w:author="Yan(msi) Zhang" w:date="2021-02-18T16:51:00Z">
                <w:rPr>
                  <w:rFonts w:ascii="Cambria Math" w:hAnsi="Cambria Math" w:cs="Arial"/>
                  <w:sz w:val="24"/>
                  <w:szCs w:val="24"/>
                </w:rPr>
                <m:t>Field</m:t>
              </w:ins>
            </m:r>
          </m:sup>
        </m:sSubSup>
      </m:oMath>
      <w:ins w:id="207" w:author="Yan(msi) Zhang" w:date="2021-02-18T16:51:00Z">
        <w:r w:rsidRPr="00506CDD">
          <w:rPr>
            <w:rFonts w:ascii="TimesNewRomanPSMT" w:eastAsia="TimesNewRomanPSMT" w:cs="TimesNewRomanPSMT"/>
            <w:sz w:val="24"/>
            <w:szCs w:val="24"/>
          </w:rPr>
          <w:t xml:space="preserve"> </w:t>
        </w:r>
      </w:ins>
      <w:del w:id="208" w:author="Yan(msi) Zhang" w:date="2021-02-18T17:03:00Z">
        <w:r w:rsidRPr="00506CDD" w:rsidDel="006D1A5B">
          <w:rPr>
            <w:rFonts w:ascii="TimesNewRomanPSMT" w:eastAsia="TimesNewRomanPSMT" w:cs="TimesNewRomanPSMT"/>
            <w:sz w:val="24"/>
            <w:szCs w:val="24"/>
          </w:rPr>
          <w:delText>is</w:delText>
        </w:r>
      </w:del>
      <w:del w:id="209" w:author="Yan(msi) Zhang" w:date="2021-02-18T17:04:00Z">
        <w:r w:rsidRPr="00506CDD" w:rsidDel="006D1A5B">
          <w:rPr>
            <w:rFonts w:ascii="TimesNewRomanPSMT" w:eastAsia="TimesNewRomanPSMT" w:cs="TimesNewRomanPSMT"/>
            <w:sz w:val="24"/>
            <w:szCs w:val="24"/>
          </w:rPr>
          <w:delText xml:space="preserve"> </w:delText>
        </w:r>
      </w:del>
      <w:ins w:id="210" w:author="Yan(msi) Zhang" w:date="2021-02-18T16:54:00Z">
        <w:r w:rsidRPr="00506CDD">
          <w:rPr>
            <w:rFonts w:ascii="TimesNewRomanPSMT" w:eastAsia="TimesNewRomanPSMT" w:cs="TimesNewRomanPSMT"/>
            <w:sz w:val="24"/>
            <w:szCs w:val="24"/>
          </w:rPr>
          <w:t xml:space="preserve"> equals </w:t>
        </w:r>
      </w:ins>
      <w:r w:rsidRPr="00506CDD">
        <w:rPr>
          <w:rFonts w:ascii="TimesNewRomanPSMT" w:eastAsia="TimesNewRomanPSMT" w:cs="TimesNewRomanPSMT"/>
          <w:sz w:val="24"/>
          <w:szCs w:val="24"/>
        </w:rPr>
        <w:t xml:space="preserve">the </w:t>
      </w:r>
      <w:del w:id="211" w:author="Yan(msi) Zhang" w:date="2021-02-18T16:55:00Z">
        <w:r w:rsidRPr="00506CDD" w:rsidDel="00B449FF">
          <w:rPr>
            <w:rFonts w:ascii="TimesNewRomanPSMT" w:eastAsia="TimesNewRomanPSMT" w:cs="TimesNewRomanPSMT"/>
            <w:sz w:val="24"/>
            <w:szCs w:val="24"/>
          </w:rPr>
          <w:delText xml:space="preserve">cardinality of the set of </w:delText>
        </w:r>
      </w:del>
      <w:ins w:id="212" w:author="Yan(msi) Zhang" w:date="2021-02-18T16:55:00Z">
        <w:r w:rsidRPr="00506CDD">
          <w:rPr>
            <w:rFonts w:ascii="TimesNewRomanPSMT" w:eastAsia="TimesNewRomanPSMT" w:cs="TimesNewRomanPSMT"/>
            <w:sz w:val="24"/>
            <w:szCs w:val="24"/>
          </w:rPr>
          <w:t xml:space="preserve">number of </w:t>
        </w:r>
      </w:ins>
      <w:r w:rsidRPr="00506CDD">
        <w:rPr>
          <w:rFonts w:ascii="TimesNewRomanPSMT" w:eastAsia="TimesNewRomanPSMT" w:cs="TimesNewRomanPSMT"/>
          <w:sz w:val="24"/>
          <w:szCs w:val="24"/>
        </w:rPr>
        <w:t xml:space="preserve">modulated subcarriers within </w:t>
      </w: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K</m:t>
            </m:r>
          </m:e>
          <m:sub>
            <m:r>
              <w:rPr>
                <w:rFonts w:ascii="Cambria Math" w:eastAsia="TimesNewRomanPSMT" w:hAnsi="Cambria Math" w:cs="TimesNewRomanPSMT"/>
                <w:sz w:val="24"/>
                <w:szCs w:val="24"/>
              </w:rPr>
              <m:t>r</m:t>
            </m:r>
          </m:sub>
        </m:sSub>
      </m:oMath>
      <w:r w:rsidR="006D1A5B" w:rsidRPr="00506CDD">
        <w:rPr>
          <w:rFonts w:ascii="TimesNewRomanPSMT" w:eastAsia="TimesNewRomanPSMT" w:cs="TimesNewRomanPSMT"/>
          <w:sz w:val="24"/>
          <w:szCs w:val="24"/>
        </w:rPr>
        <w:t xml:space="preserve"> </w:t>
      </w:r>
      <w:ins w:id="213" w:author="Yan(msi) Zhang" w:date="2021-02-18T17:17:00Z">
        <w:r w:rsidR="0060404F" w:rsidRPr="00506CDD">
          <w:rPr>
            <w:rFonts w:ascii="TimesNewRomanPSMT" w:eastAsia="TimesNewRomanPSMT" w:cs="TimesNewRomanPSMT"/>
            <w:sz w:val="24"/>
            <w:szCs w:val="24"/>
          </w:rPr>
          <w:t>(See Table 36-14</w:t>
        </w:r>
        <w:r w:rsidR="0060404F" w:rsidRPr="00506CDD">
          <w:rPr>
            <w:rFonts w:ascii="TimesNewRomanPSMT" w:eastAsia="TimesNewRomanPSMT" w:cs="TimesNewRomanPSMT"/>
            <w:sz w:val="24"/>
            <w:szCs w:val="24"/>
          </w:rPr>
          <w:sym w:font="Symbol" w:char="F0BE"/>
        </w:r>
        <w:r w:rsidR="0060404F" w:rsidRPr="00506CDD">
          <w:rPr>
            <w:rFonts w:ascii="TimesNewRomanPSMT" w:eastAsia="TimesNewRomanPSMT" w:cs="TimesNewRomanPSMT"/>
            <w:sz w:val="24"/>
            <w:szCs w:val="24"/>
          </w:rPr>
          <w:t>Frequ</w:t>
        </w:r>
      </w:ins>
      <w:ins w:id="214" w:author="Yan(msi) Zhang" w:date="2021-02-18T17:18:00Z">
        <w:r w:rsidR="0060404F" w:rsidRPr="00506CDD">
          <w:rPr>
            <w:rFonts w:ascii="TimesNewRomanPSMT" w:eastAsia="TimesNewRomanPSMT" w:cs="TimesNewRomanPSMT"/>
            <w:sz w:val="24"/>
            <w:szCs w:val="24"/>
          </w:rPr>
          <w:t>ently used parameters</w:t>
        </w:r>
      </w:ins>
      <w:ins w:id="215" w:author="Yan(msi) Zhang" w:date="2021-02-18T17:17:00Z">
        <w:r w:rsidR="0060404F" w:rsidRPr="00506CDD">
          <w:rPr>
            <w:rFonts w:ascii="TimesNewRomanPSMT" w:eastAsia="TimesNewRomanPSMT" w:cs="TimesNewRomanPSMT"/>
            <w:sz w:val="24"/>
            <w:szCs w:val="24"/>
          </w:rPr>
          <w:t>)</w:t>
        </w:r>
      </w:ins>
      <w:ins w:id="216" w:author="Yan(msi) Zhang" w:date="2021-02-18T17:18:00Z">
        <w:r w:rsidR="0060404F" w:rsidRPr="00506CDD">
          <w:rPr>
            <w:rFonts w:ascii="TimesNewRomanPSMT" w:eastAsia="TimesNewRomanPSMT" w:cs="TimesNewRomanPSMT"/>
            <w:sz w:val="24"/>
            <w:szCs w:val="24"/>
          </w:rPr>
          <w:t xml:space="preserve"> </w:t>
        </w:r>
      </w:ins>
      <w:r w:rsidR="006D1A5B" w:rsidRPr="00506CDD">
        <w:rPr>
          <w:rFonts w:ascii="TimesNewRomanPSMT" w:eastAsia="TimesNewRomanPSMT" w:cs="TimesNewRomanPSMT"/>
          <w:sz w:val="24"/>
          <w:szCs w:val="24"/>
        </w:rPr>
        <w:t>for the EHT-STF and Data fields.</w:t>
      </w:r>
      <w:r w:rsidRPr="00506CDD">
        <w:rPr>
          <w:rFonts w:ascii="TimesNewRomanPSMT" w:eastAsia="TimesNewRomanPSMT" w:cs="TimesNewRomanPSMT"/>
          <w:sz w:val="24"/>
          <w:szCs w:val="24"/>
        </w:rPr>
        <w:t xml:space="preserve"> For </w:t>
      </w:r>
      <w:ins w:id="217" w:author="Yan(msi) Zhang" w:date="2021-02-18T17:05:00Z">
        <w:r w:rsidR="006D1A5B" w:rsidRPr="00506CDD">
          <w:rPr>
            <w:rFonts w:ascii="TimesNewRomanPSMT" w:eastAsia="TimesNewRomanPSMT" w:cs="TimesNewRomanPSMT"/>
            <w:sz w:val="24"/>
            <w:szCs w:val="24"/>
          </w:rPr>
          <w:t xml:space="preserve">the </w:t>
        </w:r>
      </w:ins>
      <w:r w:rsidRPr="00506CDD">
        <w:rPr>
          <w:rFonts w:ascii="TimesNewRomanPSMT" w:eastAsia="TimesNewRomanPSMT" w:cs="TimesNewRomanPSMT"/>
          <w:sz w:val="24"/>
          <w:szCs w:val="24"/>
        </w:rPr>
        <w:t>EHT-LTF field,</w:t>
      </w:r>
      <w:ins w:id="218" w:author="Yan(msi) Zhang" w:date="2021-02-18T16:56:00Z">
        <w:r w:rsidRPr="00506CDD">
          <w:rPr>
            <w:rFonts w:ascii="TimesNewRomanPSMT" w:eastAsia="TimesNewRomanPSMT" w:cs="TimesNewRomanPSMT"/>
            <w:sz w:val="24"/>
            <w:szCs w:val="24"/>
          </w:rPr>
          <w:t xml:space="preserve"> </w:t>
        </w:r>
      </w:ins>
      <m:oMath>
        <m:sSubSup>
          <m:sSubSupPr>
            <m:ctrlPr>
              <w:ins w:id="219" w:author="Yan(msi) Zhang" w:date="2021-02-18T16:57:00Z">
                <w:rPr>
                  <w:rFonts w:ascii="Cambria Math" w:hAnsi="Cambria Math" w:cs="Arial"/>
                  <w:i/>
                  <w:sz w:val="24"/>
                  <w:szCs w:val="24"/>
                </w:rPr>
              </w:ins>
            </m:ctrlPr>
          </m:sSubSupPr>
          <m:e>
            <m:r>
              <w:ins w:id="220" w:author="Yan(msi) Zhang" w:date="2021-02-18T16:57:00Z">
                <w:rPr>
                  <w:rFonts w:ascii="Cambria Math" w:hAnsi="Cambria Math" w:cs="Arial"/>
                  <w:i/>
                  <w:sz w:val="24"/>
                  <w:szCs w:val="24"/>
                </w:rPr>
                <w:sym w:font="Symbol" w:char="F047"/>
              </w:ins>
            </m:r>
          </m:e>
          <m:sub>
            <m:r>
              <w:ins w:id="221" w:author="Yan(msi) Zhang" w:date="2021-02-18T16:57:00Z">
                <w:rPr>
                  <w:rFonts w:ascii="Cambria Math" w:hAnsi="Cambria Math" w:cs="Arial"/>
                  <w:sz w:val="24"/>
                  <w:szCs w:val="24"/>
                </w:rPr>
                <m:t>r</m:t>
              </w:ins>
            </m:r>
          </m:sub>
          <m:sup>
            <m:r>
              <w:ins w:id="222" w:author="Yan(msi) Zhang" w:date="2021-02-18T16:57:00Z">
                <w:rPr>
                  <w:rFonts w:ascii="Cambria Math" w:hAnsi="Cambria Math" w:cs="Arial"/>
                  <w:sz w:val="24"/>
                  <w:szCs w:val="24"/>
                </w:rPr>
                <m:t>Field</m:t>
              </w:ins>
            </m:r>
          </m:sup>
        </m:sSubSup>
      </m:oMath>
      <w:ins w:id="223" w:author="Yan(msi) Zhang" w:date="2021-02-18T16:57:00Z">
        <w:r w:rsidR="006D1A5B" w:rsidRPr="00506CDD">
          <w:rPr>
            <w:rFonts w:ascii="TimesNewRomanPSMT" w:eastAsia="TimesNewRomanPSMT" w:cs="TimesNewRomanPSMT"/>
            <w:sz w:val="24"/>
            <w:szCs w:val="24"/>
          </w:rPr>
          <w:t xml:space="preserve"> is defined as below</w:t>
        </w:r>
      </w:ins>
      <w:ins w:id="224" w:author="Yan(msi) Zhang" w:date="2021-02-18T17:07:00Z">
        <w:r w:rsidR="00D73D17" w:rsidRPr="00506CDD">
          <w:rPr>
            <w:rFonts w:ascii="TimesNewRomanPSMT" w:eastAsia="TimesNewRomanPSMT" w:cs="TimesNewRomanPSMT"/>
            <w:sz w:val="24"/>
            <w:szCs w:val="24"/>
          </w:rPr>
          <w:t xml:space="preserve"> to ensure </w:t>
        </w:r>
      </w:ins>
      <w:ins w:id="225" w:author="Yan(msi) Zhang" w:date="2021-02-25T23:18:00Z">
        <w:r w:rsidR="0025417B">
          <w:rPr>
            <w:rFonts w:ascii="TimesNewRomanPSMT" w:eastAsia="TimesNewRomanPSMT" w:cs="TimesNewRomanPSMT"/>
            <w:sz w:val="24"/>
            <w:szCs w:val="24"/>
          </w:rPr>
          <w:t xml:space="preserve">per </w:t>
        </w:r>
        <w:proofErr w:type="spellStart"/>
        <w:r w:rsidR="0025417B">
          <w:rPr>
            <w:rFonts w:ascii="TimesNewRomanPSMT" w:eastAsia="TimesNewRomanPSMT" w:cs="TimesNewRomanPSMT"/>
            <w:sz w:val="24"/>
            <w:szCs w:val="24"/>
          </w:rPr>
          <w:t>to</w:t>
        </w:r>
      </w:ins>
      <w:ins w:id="226" w:author="Yan(msi) Zhang" w:date="2021-02-25T23:19:00Z">
        <w:r w:rsidR="0025417B">
          <w:rPr>
            <w:rFonts w:ascii="TimesNewRomanPSMT" w:eastAsia="TimesNewRomanPSMT" w:cs="TimesNewRomanPSMT"/>
            <w:sz w:val="24"/>
            <w:szCs w:val="24"/>
          </w:rPr>
          <w:t>ne</w:t>
        </w:r>
        <w:proofErr w:type="spellEnd"/>
        <w:r w:rsidR="0025417B">
          <w:rPr>
            <w:rFonts w:ascii="TimesNewRomanPSMT" w:eastAsia="TimesNewRomanPSMT" w:cs="TimesNewRomanPSMT"/>
            <w:sz w:val="24"/>
            <w:szCs w:val="24"/>
          </w:rPr>
          <w:t xml:space="preserve"> power</w:t>
        </w:r>
      </w:ins>
      <w:ins w:id="227" w:author="Yan(msi) Zhang" w:date="2021-02-18T17:07:00Z">
        <w:r w:rsidR="00D73D17" w:rsidRPr="00506CDD">
          <w:rPr>
            <w:rFonts w:ascii="TimesNewRomanPSMT" w:eastAsia="TimesNewRomanPSMT" w:cs="TimesNewRomanPSMT"/>
            <w:sz w:val="24"/>
            <w:szCs w:val="24"/>
          </w:rPr>
          <w:t xml:space="preserve"> are the same for both EHT-LTF and Data fields, regardless of 1x, 2x or 4x EHT-LTF</w:t>
        </w:r>
      </w:ins>
    </w:p>
    <w:p w14:paraId="0095CC42" w14:textId="3C9F36CD" w:rsidR="00B449FF" w:rsidRDefault="00B449FF" w:rsidP="00B449FF">
      <w:pPr>
        <w:autoSpaceDE w:val="0"/>
        <w:autoSpaceDN w:val="0"/>
        <w:adjustRightInd w:val="0"/>
        <w:ind w:left="1440" w:hanging="720"/>
        <w:rPr>
          <w:rFonts w:ascii="TimesNewRomanPSMT" w:eastAsia="TimesNewRomanPSMT" w:cs="TimesNewRomanPSMT"/>
          <w:sz w:val="20"/>
        </w:rPr>
      </w:pPr>
      <w:r w:rsidRPr="00506CDD">
        <w:rPr>
          <w:rFonts w:ascii="TimesNewRomanPSMT" w:eastAsia="TimesNewRomanPSMT" w:cs="TimesNewRomanPSMT"/>
          <w:sz w:val="24"/>
          <w:szCs w:val="24"/>
        </w:rPr>
        <w:t xml:space="preserve">              </w:t>
      </w:r>
      <m:oMath>
        <m:d>
          <m:dPr>
            <m:begChr m:val="|"/>
            <m:endChr m:val="|"/>
            <m:ctrlPr>
              <w:del w:id="228" w:author="Yan(msi) Zhang" w:date="2021-02-18T16:57:00Z">
                <w:rPr>
                  <w:rFonts w:ascii="Cambria Math" w:eastAsia="TimesNewRomanPSMT" w:hAnsi="Cambria Math" w:cs="TimesNewRomanPSMT"/>
                  <w:i/>
                  <w:sz w:val="24"/>
                  <w:szCs w:val="24"/>
                  <w:rPrChange w:id="229" w:author="Yan(msi) Zhang" w:date="2021-02-19T09:30:00Z">
                    <w:rPr>
                      <w:rFonts w:ascii="Cambria Math" w:eastAsia="TimesNewRomanPSMT" w:hAnsi="Cambria Math" w:cs="TimesNewRomanPSMT"/>
                      <w:i/>
                      <w:sz w:val="20"/>
                    </w:rPr>
                  </w:rPrChange>
                </w:rPr>
              </w:del>
            </m:ctrlPr>
          </m:dPr>
          <m:e>
            <m:sSubSup>
              <m:sSubSupPr>
                <m:ctrlPr>
                  <w:del w:id="230" w:author="Yan(msi) Zhang" w:date="2021-02-18T16:57:00Z">
                    <w:rPr>
                      <w:rFonts w:ascii="Cambria Math" w:eastAsia="TimesNewRomanPSMT" w:hAnsi="Cambria Math" w:cs="TimesNewRomanPSMT"/>
                      <w:i/>
                      <w:sz w:val="24"/>
                      <w:szCs w:val="24"/>
                      <w:rPrChange w:id="231" w:author="Yan(msi) Zhang" w:date="2021-02-19T09:30:00Z">
                        <w:rPr>
                          <w:rFonts w:ascii="Cambria Math" w:eastAsia="TimesNewRomanPSMT" w:hAnsi="Cambria Math" w:cs="TimesNewRomanPSMT"/>
                          <w:i/>
                          <w:sz w:val="20"/>
                        </w:rPr>
                      </w:rPrChange>
                    </w:rPr>
                  </w:del>
                </m:ctrlPr>
              </m:sSubSupPr>
              <m:e>
                <m:r>
                  <w:del w:id="232" w:author="Yan(msi) Zhang" w:date="2021-02-18T16:57:00Z">
                    <w:rPr>
                      <w:rFonts w:ascii="Cambria Math" w:eastAsia="TimesNewRomanPSMT" w:hAnsi="Cambria Math" w:cs="TimesNewRomanPSMT"/>
                      <w:sz w:val="24"/>
                      <w:szCs w:val="24"/>
                    </w:rPr>
                    <m:t>K</m:t>
                  </w:del>
                </m:r>
              </m:e>
              <m:sub>
                <m:r>
                  <w:del w:id="233" w:author="Yan(msi) Zhang" w:date="2021-02-18T16:57:00Z">
                    <w:rPr>
                      <w:rFonts w:ascii="Cambria Math" w:eastAsia="TimesNewRomanPSMT" w:hAnsi="Cambria Math" w:cs="TimesNewRomanPSMT"/>
                      <w:sz w:val="24"/>
                      <w:szCs w:val="24"/>
                    </w:rPr>
                    <m:t>r</m:t>
                  </w:del>
                </m:r>
              </m:sub>
              <m:sup>
                <m:r>
                  <w:del w:id="234" w:author="Yan(msi) Zhang" w:date="2021-02-18T16:57:00Z">
                    <m:rPr>
                      <m:nor/>
                    </m:rPr>
                    <w:rPr>
                      <w:rFonts w:ascii="Cambria Math" w:eastAsia="TimesNewRomanPSMT" w:hAnsi="Cambria Math" w:cs="TimesNewRomanPSMT"/>
                      <w:sz w:val="24"/>
                      <w:szCs w:val="24"/>
                    </w:rPr>
                    <m:t>EHT-LTF</m:t>
                  </w:del>
                </m:r>
              </m:sup>
            </m:sSubSup>
          </m:e>
        </m:d>
        <m:sSubSup>
          <m:sSubSupPr>
            <m:ctrlPr>
              <w:ins w:id="235" w:author="Yan(msi) Zhang" w:date="2021-02-18T16:57:00Z">
                <w:rPr>
                  <w:rFonts w:ascii="Cambria Math" w:hAnsi="Cambria Math" w:cs="Arial"/>
                  <w:i/>
                  <w:sz w:val="24"/>
                  <w:szCs w:val="24"/>
                  <w:rPrChange w:id="236" w:author="Yan(msi) Zhang" w:date="2021-02-19T09:30:00Z">
                    <w:rPr>
                      <w:rFonts w:ascii="Cambria Math" w:hAnsi="Cambria Math" w:cs="Arial"/>
                      <w:i/>
                      <w:sz w:val="20"/>
                    </w:rPr>
                  </w:rPrChange>
                </w:rPr>
              </w:ins>
            </m:ctrlPr>
          </m:sSubSupPr>
          <m:e>
            <m:r>
              <w:ins w:id="237" w:author="Yan(msi) Zhang" w:date="2021-02-18T16:57:00Z">
                <w:rPr>
                  <w:rFonts w:ascii="Cambria Math" w:hAnsi="Cambria Math" w:cs="Arial"/>
                  <w:i/>
                  <w:sz w:val="24"/>
                  <w:szCs w:val="24"/>
                  <w:rPrChange w:id="238" w:author="Yan(msi) Zhang" w:date="2021-02-19T09:30:00Z">
                    <w:rPr>
                      <w:rFonts w:ascii="Cambria Math" w:hAnsi="Cambria Math" w:cs="Arial"/>
                      <w:i/>
                      <w:sz w:val="20"/>
                    </w:rPr>
                  </w:rPrChange>
                </w:rPr>
                <w:sym w:font="Symbol" w:char="F047"/>
              </w:ins>
            </m:r>
          </m:e>
          <m:sub>
            <m:r>
              <w:ins w:id="239" w:author="Yan(msi) Zhang" w:date="2021-02-18T16:57:00Z">
                <w:rPr>
                  <w:rFonts w:ascii="Cambria Math" w:hAnsi="Cambria Math" w:cs="Arial"/>
                  <w:sz w:val="24"/>
                  <w:szCs w:val="24"/>
                  <w:rPrChange w:id="240" w:author="Yan(msi) Zhang" w:date="2021-02-19T09:30:00Z">
                    <w:rPr>
                      <w:rFonts w:ascii="Cambria Math" w:hAnsi="Cambria Math" w:cs="Arial"/>
                      <w:sz w:val="20"/>
                    </w:rPr>
                  </w:rPrChange>
                </w:rPr>
                <m:t>r</m:t>
              </w:ins>
            </m:r>
          </m:sub>
          <m:sup>
            <m:r>
              <w:ins w:id="241" w:author="Yan(msi) Zhang" w:date="2021-02-18T16:57:00Z">
                <w:rPr>
                  <w:rFonts w:ascii="Cambria Math" w:hAnsi="Cambria Math" w:cs="Arial"/>
                  <w:sz w:val="24"/>
                  <w:szCs w:val="24"/>
                  <w:rPrChange w:id="242" w:author="Yan(msi) Zhang" w:date="2021-02-19T09:30:00Z">
                    <w:rPr>
                      <w:rFonts w:ascii="Cambria Math" w:hAnsi="Cambria Math" w:cs="Arial"/>
                      <w:sz w:val="20"/>
                    </w:rPr>
                  </w:rPrChange>
                </w:rPr>
                <m:t>Field</m:t>
              </w:ins>
            </m:r>
          </m:sup>
        </m:sSubSup>
        <m:r>
          <w:ins w:id="243" w:author="Yan(msi) Zhang" w:date="2021-02-18T16:57:00Z">
            <m:rPr>
              <m:sty m:val="p"/>
            </m:rPr>
            <w:rPr>
              <w:rFonts w:ascii="Cambria Math" w:eastAsia="TimesNewRomanPSMT" w:hAnsi="Cambria Math" w:cs="TimesNewRomanPSMT"/>
              <w:sz w:val="24"/>
              <w:szCs w:val="24"/>
            </w:rPr>
            <m:t xml:space="preserve"> </m:t>
          </w:ins>
        </m:r>
        <m:r>
          <w:rPr>
            <w:rFonts w:ascii="Cambria Math" w:eastAsia="TimesNewRomanPSMT" w:hAnsi="Cambria Math" w:cs="TimesNewRomanPSMT"/>
            <w:sz w:val="24"/>
            <w:szCs w:val="24"/>
          </w:rPr>
          <m:t>=</m:t>
        </m:r>
        <m:d>
          <m:dPr>
            <m:begChr m:val="{"/>
            <m:endChr m:val=""/>
            <m:ctrlPr>
              <w:rPr>
                <w:rFonts w:ascii="Cambria Math" w:eastAsia="TimesNewRomanPSMT" w:hAnsi="Cambria Math" w:cs="TimesNewRomanPSMT"/>
                <w:i/>
                <w:sz w:val="24"/>
                <w:szCs w:val="24"/>
              </w:rPr>
            </m:ctrlPr>
          </m:dPr>
          <m:e>
            <m:m>
              <m:mPr>
                <m:cGp m:val="8"/>
                <m:mcs>
                  <m:mc>
                    <m:mcPr>
                      <m:count m:val="1"/>
                      <m:mcJc m:val="left"/>
                    </m:mcPr>
                  </m:mc>
                </m:mcs>
                <m:ctrlPr>
                  <w:rPr>
                    <w:rFonts w:ascii="Cambria Math" w:eastAsia="TimesNewRomanPSMT" w:hAnsi="Cambria Math" w:cs="TimesNewRomanPSMT"/>
                    <w:i/>
                    <w:sz w:val="24"/>
                    <w:szCs w:val="24"/>
                  </w:rPr>
                </m:ctrlPr>
              </m:mPr>
              <m:mr>
                <m:e>
                  <m:d>
                    <m:dPr>
                      <m:begChr m:val="|"/>
                      <m:endChr m:val="|"/>
                      <m:ctrlPr>
                        <w:rPr>
                          <w:rFonts w:ascii="Cambria Math" w:eastAsia="TimesNewRomanPSMT" w:hAnsi="Cambria Math" w:cs="TimesNewRomanPSMT"/>
                          <w:i/>
                          <w:sz w:val="24"/>
                          <w:szCs w:val="24"/>
                        </w:rPr>
                      </m:ctrlPr>
                    </m:dPr>
                    <m:e>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K</m:t>
                          </m:r>
                        </m:e>
                        <m:sub>
                          <m:r>
                            <w:rPr>
                              <w:rFonts w:ascii="Cambria Math" w:eastAsia="TimesNewRomanPSMT" w:hAnsi="Cambria Math" w:cs="TimesNewRomanPSMT"/>
                              <w:sz w:val="24"/>
                              <w:szCs w:val="24"/>
                            </w:rPr>
                            <m:t>r</m:t>
                          </m:r>
                        </m:sub>
                      </m:sSub>
                    </m:e>
                  </m:d>
                  <m:r>
                    <w:rPr>
                      <w:rFonts w:ascii="Cambria Math" w:eastAsia="TimesNewRomanPSMT" w:hAnsi="Cambria Math" w:cs="TimesNewRomanPSMT"/>
                      <w:sz w:val="24"/>
                      <w:szCs w:val="24"/>
                    </w:rPr>
                    <m:t>,</m:t>
                  </m:r>
                  <m:r>
                    <m:rPr>
                      <m:nor/>
                    </m:rPr>
                    <w:rPr>
                      <w:rFonts w:ascii="Cambria Math" w:eastAsia="TimesNewRomanPSMT" w:hAnsi="Cambria Math" w:cs="TimesNewRomanPSMT"/>
                      <w:sz w:val="24"/>
                      <w:szCs w:val="24"/>
                    </w:rPr>
                    <m:t xml:space="preserve"> for a 4x EHT-LTF</m:t>
                  </m:r>
                </m:e>
              </m:mr>
              <m:mr>
                <m:e>
                  <m:d>
                    <m:dPr>
                      <m:begChr m:val="|"/>
                      <m:endChr m:val="|"/>
                      <m:ctrlPr>
                        <w:rPr>
                          <w:rFonts w:ascii="Cambria Math" w:eastAsia="TimesNewRomanPSMT" w:hAnsi="Cambria Math" w:cs="TimesNewRomanPSMT"/>
                          <w:i/>
                          <w:sz w:val="24"/>
                          <w:szCs w:val="24"/>
                        </w:rPr>
                      </m:ctrlPr>
                    </m:dPr>
                    <m:e>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K</m:t>
                          </m:r>
                        </m:e>
                        <m:sub>
                          <m:r>
                            <w:rPr>
                              <w:rFonts w:ascii="Cambria Math" w:eastAsia="TimesNewRomanPSMT" w:hAnsi="Cambria Math" w:cs="TimesNewRomanPSMT"/>
                              <w:sz w:val="24"/>
                              <w:szCs w:val="24"/>
                            </w:rPr>
                            <m:t>r</m:t>
                          </m:r>
                        </m:sub>
                      </m:sSub>
                    </m:e>
                  </m:d>
                  <m:r>
                    <w:rPr>
                      <w:rFonts w:ascii="Cambria Math" w:eastAsia="TimesNewRomanPSMT" w:hAnsi="Cambria Math" w:cs="TimesNewRomanPSMT"/>
                      <w:sz w:val="24"/>
                      <w:szCs w:val="24"/>
                    </w:rPr>
                    <m:t>/2,</m:t>
                  </m:r>
                  <m:r>
                    <m:rPr>
                      <m:nor/>
                    </m:rPr>
                    <w:rPr>
                      <w:rFonts w:ascii="Cambria Math" w:eastAsia="TimesNewRomanPSMT" w:hAnsi="Cambria Math" w:cs="TimesNewRomanPSMT"/>
                      <w:sz w:val="24"/>
                      <w:szCs w:val="24"/>
                    </w:rPr>
                    <m:t xml:space="preserve"> for a 2x EHT-LTF</m:t>
                  </m:r>
                </m:e>
              </m:mr>
              <m:mr>
                <m:e>
                  <m:d>
                    <m:dPr>
                      <m:begChr m:val="|"/>
                      <m:endChr m:val="|"/>
                      <m:ctrlPr>
                        <w:rPr>
                          <w:rFonts w:ascii="Cambria Math" w:eastAsia="TimesNewRomanPSMT" w:hAnsi="Cambria Math" w:cs="TimesNewRomanPSMT"/>
                          <w:i/>
                          <w:sz w:val="24"/>
                          <w:szCs w:val="24"/>
                        </w:rPr>
                      </m:ctrlPr>
                    </m:dPr>
                    <m:e>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K</m:t>
                          </m:r>
                        </m:e>
                        <m:sub>
                          <m:r>
                            <w:rPr>
                              <w:rFonts w:ascii="Cambria Math" w:eastAsia="TimesNewRomanPSMT" w:hAnsi="Cambria Math" w:cs="TimesNewRomanPSMT"/>
                              <w:sz w:val="24"/>
                              <w:szCs w:val="24"/>
                            </w:rPr>
                            <m:t>r</m:t>
                          </m:r>
                        </m:sub>
                      </m:sSub>
                    </m:e>
                  </m:d>
                  <m:r>
                    <w:rPr>
                      <w:rFonts w:ascii="Cambria Math" w:eastAsia="TimesNewRomanPSMT" w:hAnsi="Cambria Math" w:cs="TimesNewRomanPSMT"/>
                      <w:sz w:val="24"/>
                      <w:szCs w:val="24"/>
                    </w:rPr>
                    <m:t>/4,</m:t>
                  </m:r>
                  <m:r>
                    <m:rPr>
                      <m:nor/>
                    </m:rPr>
                    <w:rPr>
                      <w:rFonts w:ascii="Cambria Math" w:eastAsia="TimesNewRomanPSMT" w:hAnsi="Cambria Math" w:cs="TimesNewRomanPSMT"/>
                      <w:sz w:val="24"/>
                      <w:szCs w:val="24"/>
                    </w:rPr>
                    <m:t xml:space="preserve"> for a 1x EHT-LTF</m:t>
                  </m:r>
                </m:e>
              </m:mr>
            </m:m>
          </m:e>
        </m:d>
      </m:oMath>
      <w:r>
        <w:rPr>
          <w:rFonts w:ascii="TimesNewRomanPSMT" w:eastAsia="TimesNewRomanPSMT" w:cs="TimesNewRomanPSMT"/>
          <w:sz w:val="20"/>
        </w:rPr>
        <w:t xml:space="preserve"> </w:t>
      </w:r>
    </w:p>
    <w:p w14:paraId="5364A0C9" w14:textId="1FB72A66" w:rsidR="00B449FF" w:rsidRDefault="00B449FF" w:rsidP="00022FF9">
      <w:pPr>
        <w:autoSpaceDE w:val="0"/>
        <w:autoSpaceDN w:val="0"/>
        <w:adjustRightInd w:val="0"/>
        <w:rPr>
          <w:ins w:id="244" w:author="Yan(msi) Zhang" w:date="2021-02-19T09:28:00Z"/>
          <w:rFonts w:ascii="TimesNewRomanPSMT" w:eastAsia="TimesNewRomanPSMT" w:cs="TimesNewRomanPSMT"/>
          <w:sz w:val="20"/>
        </w:rPr>
      </w:pPr>
    </w:p>
    <w:p w14:paraId="50E259BB" w14:textId="16992A23" w:rsidR="00506CDD" w:rsidRDefault="00506CDD" w:rsidP="00022FF9">
      <w:pPr>
        <w:autoSpaceDE w:val="0"/>
        <w:autoSpaceDN w:val="0"/>
        <w:adjustRightInd w:val="0"/>
        <w:rPr>
          <w:ins w:id="245" w:author="Yan(msi) Zhang" w:date="2021-02-19T09:28:00Z"/>
          <w:rFonts w:ascii="TimesNewRomanPSMT" w:eastAsia="TimesNewRomanPSMT" w:cs="TimesNewRomanPSMT"/>
          <w:sz w:val="20"/>
        </w:rPr>
      </w:pPr>
    </w:p>
    <w:p w14:paraId="7CD33931" w14:textId="56C15BE9" w:rsidR="00506CDD" w:rsidRPr="00506CDD" w:rsidRDefault="00506CDD" w:rsidP="00506CDD">
      <w:pPr>
        <w:autoSpaceDE w:val="0"/>
        <w:autoSpaceDN w:val="0"/>
        <w:adjustRightInd w:val="0"/>
        <w:ind w:left="720" w:hanging="720"/>
        <w:rPr>
          <w:rFonts w:ascii="TimesNewRomanPSMT" w:eastAsia="TimesNewRomanPSMT" w:cs="TimesNewRomanPSMT"/>
          <w:sz w:val="24"/>
          <w:szCs w:val="24"/>
        </w:rPr>
      </w:pP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m:t>
            </m:r>
          </m:e>
          <m:sub>
            <m:r>
              <w:rPr>
                <w:rFonts w:ascii="Cambria Math" w:eastAsia="TimesNewRomanPSMT" w:hAnsi="Cambria Math" w:cs="TimesNewRomanPSMT"/>
                <w:sz w:val="24"/>
                <w:szCs w:val="24"/>
              </w:rPr>
              <m:t>F,</m:t>
            </m:r>
            <m:r>
              <m:rPr>
                <m:nor/>
              </m:rPr>
              <w:rPr>
                <w:rFonts w:ascii="Cambria Math" w:eastAsia="TimesNewRomanPSMT" w:hAnsi="Cambria Math" w:cs="TimesNewRomanPSMT"/>
                <w:sz w:val="24"/>
                <w:szCs w:val="24"/>
              </w:rPr>
              <m:t>Field</m:t>
            </m:r>
          </m:sub>
        </m:sSub>
      </m:oMath>
      <w:r w:rsidRPr="00506CDD">
        <w:rPr>
          <w:rFonts w:ascii="TimesNewRomanPSMT" w:eastAsia="TimesNewRomanPSMT" w:cs="TimesNewRomanPSMT"/>
          <w:sz w:val="24"/>
          <w:szCs w:val="24"/>
        </w:rPr>
        <w:t xml:space="preserve">   is the subcarrier frequency spacing</w:t>
      </w:r>
      <w:ins w:id="246" w:author="Yan(msi) Zhang" w:date="2021-02-19T09:30:00Z">
        <w:r>
          <w:rPr>
            <w:rFonts w:ascii="TimesNewRomanPSMT" w:eastAsia="TimesNewRomanPSMT" w:cs="TimesNewRomanPSMT"/>
            <w:sz w:val="24"/>
            <w:szCs w:val="24"/>
          </w:rPr>
          <w:t xml:space="preserve"> of the corresponding field</w:t>
        </w:r>
      </w:ins>
      <w:r w:rsidRPr="00506CDD">
        <w:rPr>
          <w:rFonts w:ascii="TimesNewRomanPSMT" w:eastAsia="TimesNewRomanPSMT" w:cs="TimesNewRomanPSMT"/>
          <w:sz w:val="24"/>
          <w:szCs w:val="24"/>
        </w:rPr>
        <w:t xml:space="preserve">. For pre-EHT modulated fields, </w:t>
      </w: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m:t>
            </m:r>
          </m:e>
          <m:sub>
            <m:r>
              <w:rPr>
                <w:rFonts w:ascii="Cambria Math" w:eastAsia="TimesNewRomanPSMT" w:hAnsi="Cambria Math" w:cs="TimesNewRomanPSMT"/>
                <w:sz w:val="24"/>
                <w:szCs w:val="24"/>
              </w:rPr>
              <m:t>F,</m:t>
            </m:r>
            <m:r>
              <m:rPr>
                <m:nor/>
              </m:rPr>
              <w:rPr>
                <w:rFonts w:ascii="Cambria Math" w:eastAsia="TimesNewRomanPSMT" w:hAnsi="Cambria Math" w:cs="TimesNewRomanPSMT"/>
                <w:sz w:val="24"/>
                <w:szCs w:val="24"/>
              </w:rPr>
              <m:t>Field</m:t>
            </m:r>
          </m:sub>
        </m:sSub>
        <m:r>
          <w:rPr>
            <w:rFonts w:ascii="Cambria Math" w:eastAsia="TimesNewRomanPSMT" w:hAnsi="Cambria Math" w:cs="TimesNewRomanPSMT"/>
            <w:sz w:val="24"/>
            <w:szCs w:val="24"/>
          </w:rPr>
          <m:t>=</m:t>
        </m:r>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m:t>
            </m:r>
          </m:e>
          <m:sub>
            <m:r>
              <w:rPr>
                <w:rFonts w:ascii="Cambria Math" w:eastAsia="TimesNewRomanPSMT" w:hAnsi="Cambria Math" w:cs="TimesNewRomanPSMT"/>
                <w:sz w:val="24"/>
                <w:szCs w:val="24"/>
              </w:rPr>
              <m:t>F,</m:t>
            </m:r>
            <m:r>
              <m:rPr>
                <m:nor/>
              </m:rPr>
              <w:rPr>
                <w:rFonts w:ascii="Cambria Math" w:eastAsia="TimesNewRomanPSMT" w:hAnsi="Cambria Math" w:cs="TimesNewRomanPSMT"/>
                <w:sz w:val="24"/>
                <w:szCs w:val="24"/>
              </w:rPr>
              <m:t>Pre-EHT</m:t>
            </m:r>
          </m:sub>
        </m:sSub>
      </m:oMath>
      <w:r w:rsidRPr="00506CDD">
        <w:rPr>
          <w:rFonts w:ascii="TimesNewRomanPSMT" w:eastAsia="TimesNewRomanPSMT" w:cs="TimesNewRomanPSMT"/>
          <w:sz w:val="24"/>
          <w:szCs w:val="24"/>
        </w:rPr>
        <w:t xml:space="preserve"> given in Table 34-9 (Timing-related constants). For EHT modulated fields, </w:t>
      </w: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m:t>
            </m:r>
          </m:e>
          <m:sub>
            <m:r>
              <w:rPr>
                <w:rFonts w:ascii="Cambria Math" w:eastAsia="TimesNewRomanPSMT" w:hAnsi="Cambria Math" w:cs="TimesNewRomanPSMT"/>
                <w:sz w:val="24"/>
                <w:szCs w:val="24"/>
              </w:rPr>
              <m:t>F,</m:t>
            </m:r>
            <m:r>
              <m:rPr>
                <m:nor/>
              </m:rPr>
              <w:rPr>
                <w:rFonts w:ascii="Cambria Math" w:eastAsia="TimesNewRomanPSMT" w:hAnsi="Cambria Math" w:cs="TimesNewRomanPSMT"/>
                <w:sz w:val="24"/>
                <w:szCs w:val="24"/>
              </w:rPr>
              <m:t>Field</m:t>
            </m:r>
          </m:sub>
        </m:sSub>
        <m:r>
          <w:rPr>
            <w:rFonts w:ascii="Cambria Math" w:eastAsia="TimesNewRomanPSMT" w:hAnsi="Cambria Math" w:cs="TimesNewRomanPSMT"/>
            <w:sz w:val="24"/>
            <w:szCs w:val="24"/>
          </w:rPr>
          <m:t>=</m:t>
        </m:r>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m:t>
            </m:r>
          </m:e>
          <m:sub>
            <m:r>
              <w:rPr>
                <w:rFonts w:ascii="Cambria Math" w:eastAsia="TimesNewRomanPSMT" w:hAnsi="Cambria Math" w:cs="TimesNewRomanPSMT"/>
                <w:sz w:val="24"/>
                <w:szCs w:val="24"/>
              </w:rPr>
              <m:t>F,</m:t>
            </m:r>
            <m:r>
              <m:rPr>
                <m:nor/>
              </m:rPr>
              <w:rPr>
                <w:rFonts w:ascii="Cambria Math" w:eastAsia="TimesNewRomanPSMT" w:hAnsi="Cambria Math" w:cs="TimesNewRomanPSMT"/>
                <w:sz w:val="24"/>
                <w:szCs w:val="24"/>
              </w:rPr>
              <m:t>EHT</m:t>
            </m:r>
          </m:sub>
        </m:sSub>
      </m:oMath>
      <w:r w:rsidRPr="00506CDD">
        <w:rPr>
          <w:rFonts w:ascii="TimesNewRomanPSMT" w:eastAsia="TimesNewRomanPSMT" w:cs="TimesNewRomanPSMT"/>
          <w:sz w:val="24"/>
          <w:szCs w:val="24"/>
        </w:rPr>
        <w:t xml:space="preserve"> given in Table 34-9 (Timing-related constants). </w:t>
      </w:r>
    </w:p>
    <w:p w14:paraId="4E461AA4" w14:textId="77777777" w:rsidR="00506CDD" w:rsidRDefault="00506CDD" w:rsidP="00506CDD">
      <w:pPr>
        <w:autoSpaceDE w:val="0"/>
        <w:autoSpaceDN w:val="0"/>
        <w:adjustRightInd w:val="0"/>
        <w:ind w:left="720" w:hanging="720"/>
        <w:rPr>
          <w:rFonts w:ascii="TimesNewRomanPSMT" w:eastAsia="TimesNewRomanPSMT" w:cs="TimesNewRomanPSMT"/>
          <w:sz w:val="20"/>
        </w:rPr>
      </w:pPr>
    </w:p>
    <w:p w14:paraId="17473B5F" w14:textId="32C3A244" w:rsidR="00154A13" w:rsidRPr="00154A13" w:rsidRDefault="00154A13" w:rsidP="00154A13">
      <w:pPr>
        <w:autoSpaceDE w:val="0"/>
        <w:autoSpaceDN w:val="0"/>
        <w:adjustRightInd w:val="0"/>
        <w:ind w:left="720" w:hanging="720"/>
        <w:rPr>
          <w:rFonts w:ascii="TimesNewRomanPSMT" w:eastAsia="TimesNewRomanPSMT" w:cs="TimesNewRomanPSMT"/>
          <w:sz w:val="24"/>
          <w:szCs w:val="24"/>
        </w:rPr>
      </w:pPr>
      <m:oMath>
        <m:sSub>
          <m:sSubPr>
            <m:ctrlPr>
              <w:rPr>
                <w:rFonts w:ascii="Cambria Math" w:eastAsia="TimesNewRomanPSMT" w:hAnsi="Cambria Math" w:cs="TimesNewRomanPSMT"/>
                <w:i/>
                <w:sz w:val="24"/>
                <w:szCs w:val="24"/>
              </w:rPr>
            </m:ctrlPr>
          </m:sSubPr>
          <m:e>
            <m:r>
              <w:rPr>
                <w:rFonts w:ascii="Cambria Math" w:eastAsia="TimesNewRomanPSMT" w:hAnsi="Cambria Math" w:cs="TimesNewRomanPSMT"/>
                <w:sz w:val="24"/>
                <w:szCs w:val="24"/>
              </w:rPr>
              <m:t>T</m:t>
            </m:r>
          </m:e>
          <m:sub>
            <m:r>
              <w:rPr>
                <w:rFonts w:ascii="Cambria Math" w:eastAsia="TimesNewRomanPSMT" w:hAnsi="Cambria Math" w:cs="TimesNewRomanPSMT"/>
                <w:sz w:val="24"/>
                <w:szCs w:val="24"/>
              </w:rPr>
              <m:t>GI,Field</m:t>
            </m:r>
          </m:sub>
        </m:sSub>
      </m:oMath>
      <w:r w:rsidRPr="00154A13">
        <w:rPr>
          <w:rFonts w:ascii="TimesNewRomanPSMT" w:eastAsia="TimesNewRomanPSMT" w:cs="TimesNewRomanPSMT"/>
          <w:sz w:val="24"/>
          <w:szCs w:val="24"/>
        </w:rPr>
        <w:t xml:space="preserve">  is the guard interval duration used for each OFDM symbol in the </w:t>
      </w:r>
      <w:ins w:id="247" w:author="Yan(msi) Zhang" w:date="2021-02-19T09:33:00Z">
        <w:r>
          <w:rPr>
            <w:rFonts w:ascii="TimesNewRomanPSMT" w:eastAsia="TimesNewRomanPSMT" w:cs="TimesNewRomanPSMT"/>
            <w:sz w:val="24"/>
            <w:szCs w:val="24"/>
          </w:rPr>
          <w:t xml:space="preserve">corresponding </w:t>
        </w:r>
      </w:ins>
      <w:r w:rsidRPr="00154A13">
        <w:rPr>
          <w:rFonts w:ascii="TimesNewRomanPSMT" w:eastAsia="TimesNewRomanPSMT" w:cs="TimesNewRomanPSMT"/>
          <w:sz w:val="24"/>
          <w:szCs w:val="24"/>
        </w:rPr>
        <w:t xml:space="preserve">field. The value </w:t>
      </w:r>
      <w:ins w:id="248" w:author="Yan(msi) Zhang" w:date="2021-02-19T09:35:00Z">
        <w:r>
          <w:rPr>
            <w:rFonts w:ascii="TimesNewRomanPSMT" w:eastAsia="TimesNewRomanPSMT" w:cs="TimesNewRomanPSMT"/>
            <w:sz w:val="24"/>
            <w:szCs w:val="24"/>
          </w:rPr>
          <w:t xml:space="preserve">of guard interval duration </w:t>
        </w:r>
      </w:ins>
      <w:r w:rsidRPr="00154A13">
        <w:rPr>
          <w:rFonts w:ascii="TimesNewRomanPSMT" w:eastAsia="TimesNewRomanPSMT" w:cs="TimesNewRomanPSMT"/>
          <w:sz w:val="24"/>
          <w:szCs w:val="24"/>
        </w:rPr>
        <w:t xml:space="preserve">for each </w:t>
      </w:r>
      <w:ins w:id="249" w:author="Yan(msi) Zhang" w:date="2021-02-19T09:33:00Z">
        <w:r>
          <w:rPr>
            <w:rFonts w:ascii="TimesNewRomanPSMT" w:eastAsia="TimesNewRomanPSMT" w:cs="TimesNewRomanPSMT"/>
            <w:sz w:val="24"/>
            <w:szCs w:val="24"/>
          </w:rPr>
          <w:t xml:space="preserve">EHT PPDU </w:t>
        </w:r>
      </w:ins>
      <w:r w:rsidRPr="00154A13">
        <w:rPr>
          <w:rFonts w:ascii="TimesNewRomanPSMT" w:eastAsia="TimesNewRomanPSMT" w:cs="TimesNewRomanPSMT"/>
          <w:sz w:val="24"/>
          <w:szCs w:val="24"/>
        </w:rPr>
        <w:t>field is defined in Table 34-9 (Timing-related constants).</w:t>
      </w:r>
    </w:p>
    <w:p w14:paraId="0CF233F8" w14:textId="77777777" w:rsidR="00506CDD" w:rsidRPr="00154A13" w:rsidRDefault="00506CDD" w:rsidP="00022FF9">
      <w:pPr>
        <w:autoSpaceDE w:val="0"/>
        <w:autoSpaceDN w:val="0"/>
        <w:adjustRightInd w:val="0"/>
        <w:rPr>
          <w:rFonts w:ascii="TimesNewRomanPSMT" w:eastAsia="TimesNewRomanPSMT" w:cs="TimesNewRomanPSMT"/>
          <w:sz w:val="24"/>
          <w:szCs w:val="24"/>
        </w:rPr>
      </w:pPr>
    </w:p>
    <w:p w14:paraId="54B438A0" w14:textId="77777777" w:rsidR="00493BE6" w:rsidRPr="00022FF9" w:rsidRDefault="00493BE6" w:rsidP="00493BE6">
      <w:pPr>
        <w:pStyle w:val="ListParagraph"/>
        <w:ind w:left="360"/>
        <w:rPr>
          <w:sz w:val="20"/>
          <w:lang w:val="en-GB"/>
        </w:rPr>
      </w:pPr>
    </w:p>
    <w:tbl>
      <w:tblPr>
        <w:tblW w:w="1023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00"/>
        <w:gridCol w:w="2273"/>
        <w:gridCol w:w="1710"/>
        <w:gridCol w:w="3577"/>
      </w:tblGrid>
      <w:tr w:rsidR="009E1107" w14:paraId="0CEBBD1F" w14:textId="77777777" w:rsidTr="009E1107">
        <w:tc>
          <w:tcPr>
            <w:tcW w:w="720" w:type="dxa"/>
          </w:tcPr>
          <w:p w14:paraId="20ED3B67" w14:textId="4C58310D" w:rsidR="009E1107" w:rsidRDefault="009E1107" w:rsidP="00493BE6">
            <w:pPr>
              <w:rPr>
                <w:rFonts w:ascii="Calibri" w:hAnsi="Calibri"/>
                <w:szCs w:val="22"/>
              </w:rPr>
            </w:pPr>
            <w:r>
              <w:rPr>
                <w:rFonts w:ascii="Calibri" w:hAnsi="Calibri"/>
                <w:szCs w:val="22"/>
              </w:rPr>
              <w:t>1559</w:t>
            </w:r>
          </w:p>
        </w:tc>
        <w:tc>
          <w:tcPr>
            <w:tcW w:w="1057" w:type="dxa"/>
          </w:tcPr>
          <w:p w14:paraId="2673A249" w14:textId="27CE8628" w:rsidR="009E1107" w:rsidRDefault="009E1107" w:rsidP="00493BE6">
            <w:pPr>
              <w:rPr>
                <w:rFonts w:ascii="Calibri" w:hAnsi="Calibri"/>
                <w:szCs w:val="22"/>
              </w:rPr>
            </w:pPr>
            <w:r>
              <w:rPr>
                <w:rFonts w:ascii="Calibri" w:hAnsi="Calibri"/>
                <w:szCs w:val="22"/>
              </w:rPr>
              <w:t>36.3.10.4</w:t>
            </w:r>
          </w:p>
        </w:tc>
        <w:tc>
          <w:tcPr>
            <w:tcW w:w="900" w:type="dxa"/>
          </w:tcPr>
          <w:p w14:paraId="3D259932" w14:textId="16028616" w:rsidR="009E1107" w:rsidRDefault="009E1107" w:rsidP="00493BE6">
            <w:pPr>
              <w:rPr>
                <w:rFonts w:ascii="Calibri" w:hAnsi="Calibri"/>
                <w:szCs w:val="22"/>
              </w:rPr>
            </w:pPr>
            <w:r>
              <w:rPr>
                <w:rFonts w:ascii="Calibri" w:hAnsi="Calibri"/>
                <w:szCs w:val="22"/>
              </w:rPr>
              <w:t>223.4</w:t>
            </w:r>
          </w:p>
        </w:tc>
        <w:tc>
          <w:tcPr>
            <w:tcW w:w="2273" w:type="dxa"/>
          </w:tcPr>
          <w:p w14:paraId="6672E25C" w14:textId="647A0FCE" w:rsidR="009E1107" w:rsidRPr="009941C1" w:rsidRDefault="009941C1" w:rsidP="00493BE6">
            <w:pPr>
              <w:rPr>
                <w:rFonts w:ascii="Arial" w:hAnsi="Arial" w:cs="Arial"/>
                <w:sz w:val="20"/>
                <w:lang w:val="en-US"/>
              </w:rPr>
            </w:pPr>
            <w:r>
              <w:rPr>
                <w:rFonts w:ascii="Arial" w:hAnsi="Arial" w:cs="Arial"/>
                <w:sz w:val="20"/>
              </w:rPr>
              <w:t>the BW field in the U-SIG field only includes the value for the indication of 20/40/80/160/320MHz. So, delete the EHT-CBW-PUNC80,EHT-CBW-PUNC160,EHT-CBW-PUNC320</w:t>
            </w:r>
          </w:p>
        </w:tc>
        <w:tc>
          <w:tcPr>
            <w:tcW w:w="1710" w:type="dxa"/>
          </w:tcPr>
          <w:p w14:paraId="6062E366" w14:textId="370109D6" w:rsidR="009E1107" w:rsidRPr="00BB7152" w:rsidRDefault="009941C1" w:rsidP="00493BE6">
            <w:pPr>
              <w:rPr>
                <w:rFonts w:ascii="Arial" w:hAnsi="Arial" w:cs="Arial"/>
                <w:sz w:val="20"/>
                <w:lang w:val="en-US" w:eastAsia="zh-CN"/>
              </w:rPr>
            </w:pPr>
            <w:r>
              <w:rPr>
                <w:rFonts w:ascii="Arial" w:hAnsi="Arial" w:cs="Arial"/>
                <w:sz w:val="20"/>
                <w:lang w:val="en-US" w:eastAsia="zh-CN"/>
              </w:rPr>
              <w:t>As in comment</w:t>
            </w:r>
          </w:p>
        </w:tc>
        <w:tc>
          <w:tcPr>
            <w:tcW w:w="3577" w:type="dxa"/>
          </w:tcPr>
          <w:p w14:paraId="4CBAA32F" w14:textId="354A9EC9" w:rsidR="009E1107" w:rsidRDefault="009E1107" w:rsidP="00493BE6">
            <w:pPr>
              <w:rPr>
                <w:rFonts w:ascii="Calibri" w:hAnsi="Calibri" w:cs="Arial"/>
                <w:b/>
                <w:szCs w:val="22"/>
                <w:lang w:eastAsia="zh-CN"/>
              </w:rPr>
            </w:pPr>
            <w:r>
              <w:rPr>
                <w:rFonts w:ascii="Calibri" w:hAnsi="Calibri" w:cs="Arial"/>
                <w:b/>
                <w:szCs w:val="22"/>
                <w:lang w:eastAsia="zh-CN"/>
              </w:rPr>
              <w:t>Revised.</w:t>
            </w:r>
          </w:p>
          <w:p w14:paraId="0ABA5725" w14:textId="77777777" w:rsidR="003351CF" w:rsidRDefault="003351CF" w:rsidP="00493BE6">
            <w:pPr>
              <w:rPr>
                <w:rFonts w:ascii="Calibri" w:hAnsi="Calibri" w:cs="Arial"/>
                <w:b/>
                <w:szCs w:val="22"/>
                <w:lang w:eastAsia="zh-CN"/>
              </w:rPr>
            </w:pPr>
          </w:p>
          <w:p w14:paraId="3ECFF934" w14:textId="77777777" w:rsidR="009E1107" w:rsidRDefault="003351CF" w:rsidP="00493BE6">
            <w:pPr>
              <w:rPr>
                <w:rFonts w:ascii="Arial" w:hAnsi="Arial" w:cs="Arial"/>
                <w:sz w:val="20"/>
                <w:lang w:eastAsia="zh-CN"/>
              </w:rPr>
            </w:pPr>
            <w:r>
              <w:rPr>
                <w:rFonts w:ascii="Arial" w:hAnsi="Arial" w:cs="Arial"/>
                <w:sz w:val="20"/>
                <w:lang w:eastAsia="zh-CN"/>
              </w:rPr>
              <w:t>Agree with commentor that punctured information is separated from bandwidth information in USIG for EHT PPDU, hence CH_BANDWIDTH only need to convey bandwidth values.</w:t>
            </w:r>
          </w:p>
          <w:p w14:paraId="24343736" w14:textId="77777777" w:rsidR="003351CF" w:rsidRDefault="003351CF" w:rsidP="00493BE6">
            <w:pPr>
              <w:rPr>
                <w:rFonts w:ascii="Arial" w:hAnsi="Arial" w:cs="Arial"/>
                <w:sz w:val="20"/>
                <w:lang w:eastAsia="zh-CN"/>
              </w:rPr>
            </w:pPr>
          </w:p>
          <w:p w14:paraId="2F1327D4" w14:textId="39CB05B3" w:rsidR="003351CF" w:rsidRPr="00FA777D" w:rsidRDefault="003351CF" w:rsidP="00493BE6">
            <w:pPr>
              <w:rPr>
                <w:rFonts w:ascii="Calibri" w:hAnsi="Calibri" w:cs="Arial"/>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20" w:history="1">
              <w:r w:rsidR="00300EE6" w:rsidRPr="00545C3E">
                <w:rPr>
                  <w:rStyle w:val="Hyperlink"/>
                  <w:rFonts w:ascii="Arial" w:hAnsi="Arial" w:cs="Arial"/>
                  <w:szCs w:val="18"/>
                  <w:lang w:eastAsia="ko-KR"/>
                </w:rPr>
                <w:t>https://mentor.ieee.org/802.11/dcn/21/11-21-0323-00-00be-comment-resolution</w:t>
              </w:r>
              <w:r w:rsidR="00300EE6">
                <w:rPr>
                  <w:rStyle w:val="Hyperlink"/>
                  <w:rFonts w:ascii="Arial" w:hAnsi="Arial" w:cs="Arial"/>
                  <w:szCs w:val="18"/>
                  <w:lang w:eastAsia="ko-KR"/>
                </w:rPr>
                <w:t>s</w:t>
              </w:r>
              <w:r w:rsidR="00300EE6" w:rsidRPr="00545C3E">
                <w:rPr>
                  <w:rStyle w:val="Hyperlink"/>
                  <w:rFonts w:ascii="Arial" w:hAnsi="Arial" w:cs="Arial"/>
                  <w:szCs w:val="18"/>
                  <w:lang w:eastAsia="ko-KR"/>
                </w:rPr>
                <w:t>-for-</w:t>
              </w:r>
              <w:r w:rsidR="00300EE6">
                <w:rPr>
                  <w:rStyle w:val="Hyperlink"/>
                  <w:rFonts w:ascii="Arial" w:hAnsi="Arial" w:cs="Arial"/>
                  <w:szCs w:val="18"/>
                  <w:lang w:eastAsia="ko-KR"/>
                </w:rPr>
                <w:t>clause-36-3-10-</w:t>
              </w:r>
              <w:r w:rsidR="00300EE6" w:rsidRPr="00545C3E">
                <w:rPr>
                  <w:rStyle w:val="Hyperlink"/>
                  <w:rFonts w:ascii="Arial" w:hAnsi="Arial" w:cs="Arial"/>
                  <w:szCs w:val="18"/>
                  <w:lang w:eastAsia="ko-KR"/>
                </w:rPr>
                <w:t>mathematical-description-of-signals.docx</w:t>
              </w:r>
            </w:hyperlink>
            <w:r w:rsidR="00300EE6">
              <w:rPr>
                <w:rFonts w:ascii="Arial" w:hAnsi="Arial" w:cs="Arial"/>
                <w:sz w:val="20"/>
                <w:lang w:val="en-US" w:eastAsia="zh-CN"/>
              </w:rPr>
              <w:t>.</w:t>
            </w:r>
          </w:p>
        </w:tc>
      </w:tr>
      <w:tr w:rsidR="00762209" w14:paraId="163D5928" w14:textId="77777777" w:rsidTr="009E1107">
        <w:tc>
          <w:tcPr>
            <w:tcW w:w="720" w:type="dxa"/>
          </w:tcPr>
          <w:p w14:paraId="55AB34BC" w14:textId="486BA757" w:rsidR="00762209" w:rsidRDefault="00762209" w:rsidP="00493BE6">
            <w:pPr>
              <w:rPr>
                <w:rFonts w:ascii="Calibri" w:hAnsi="Calibri"/>
                <w:szCs w:val="22"/>
              </w:rPr>
            </w:pPr>
            <w:r>
              <w:rPr>
                <w:rFonts w:ascii="Calibri" w:hAnsi="Calibri"/>
                <w:szCs w:val="22"/>
              </w:rPr>
              <w:t>1560</w:t>
            </w:r>
          </w:p>
        </w:tc>
        <w:tc>
          <w:tcPr>
            <w:tcW w:w="1057" w:type="dxa"/>
          </w:tcPr>
          <w:p w14:paraId="241300C4" w14:textId="3AAC813A" w:rsidR="00762209" w:rsidRDefault="00762209" w:rsidP="00493BE6">
            <w:pPr>
              <w:rPr>
                <w:rFonts w:ascii="Calibri" w:hAnsi="Calibri"/>
                <w:szCs w:val="22"/>
              </w:rPr>
            </w:pPr>
            <w:r>
              <w:rPr>
                <w:rFonts w:ascii="Calibri" w:hAnsi="Calibri"/>
                <w:szCs w:val="22"/>
              </w:rPr>
              <w:t>36.3.10.4</w:t>
            </w:r>
          </w:p>
        </w:tc>
        <w:tc>
          <w:tcPr>
            <w:tcW w:w="900" w:type="dxa"/>
          </w:tcPr>
          <w:p w14:paraId="08112B56" w14:textId="18E66D39" w:rsidR="00762209" w:rsidRDefault="00762209" w:rsidP="00493BE6">
            <w:pPr>
              <w:rPr>
                <w:rFonts w:ascii="Calibri" w:hAnsi="Calibri"/>
                <w:szCs w:val="22"/>
              </w:rPr>
            </w:pPr>
            <w:r>
              <w:rPr>
                <w:rFonts w:ascii="Calibri" w:hAnsi="Calibri"/>
                <w:szCs w:val="22"/>
              </w:rPr>
              <w:t>224.52</w:t>
            </w:r>
          </w:p>
        </w:tc>
        <w:tc>
          <w:tcPr>
            <w:tcW w:w="2273" w:type="dxa"/>
          </w:tcPr>
          <w:p w14:paraId="529586BA" w14:textId="77777777" w:rsidR="00B628EF" w:rsidRDefault="00B628EF" w:rsidP="00B628EF">
            <w:pPr>
              <w:rPr>
                <w:rFonts w:ascii="Arial" w:hAnsi="Arial" w:cs="Arial"/>
                <w:sz w:val="20"/>
                <w:lang w:val="en-US"/>
              </w:rPr>
            </w:pPr>
            <w:r>
              <w:rPr>
                <w:rFonts w:ascii="Arial" w:hAnsi="Arial" w:cs="Arial"/>
                <w:sz w:val="20"/>
              </w:rPr>
              <w:t>the BW field in the U-SIG field only includes the value for the indication of 20/40/80/160/320MHz. since u-SIG does not include the  BW puncture and the same phase rotation is applied to pre-EHT modulated field regardless of puncturing, it seems that the punctured BW does not need. delete the EHT-CBW-PUNC80,EHT-CBW-PUNC160,EHT-CBW-PUNC320 in table 36-18.</w:t>
            </w:r>
          </w:p>
          <w:p w14:paraId="15B82456" w14:textId="77777777" w:rsidR="00762209" w:rsidRPr="00B628EF" w:rsidRDefault="00762209" w:rsidP="00493BE6">
            <w:pPr>
              <w:rPr>
                <w:rFonts w:ascii="Arial" w:hAnsi="Arial" w:cs="Arial"/>
                <w:sz w:val="20"/>
                <w:lang w:val="en-US"/>
              </w:rPr>
            </w:pPr>
          </w:p>
        </w:tc>
        <w:tc>
          <w:tcPr>
            <w:tcW w:w="1710" w:type="dxa"/>
          </w:tcPr>
          <w:p w14:paraId="5456C385" w14:textId="388C2C22" w:rsidR="00762209" w:rsidRDefault="00B628EF" w:rsidP="00493BE6">
            <w:pPr>
              <w:rPr>
                <w:rFonts w:ascii="Arial" w:hAnsi="Arial" w:cs="Arial"/>
                <w:sz w:val="20"/>
                <w:lang w:val="en-US" w:eastAsia="zh-CN"/>
              </w:rPr>
            </w:pPr>
            <w:r>
              <w:rPr>
                <w:rFonts w:ascii="Arial" w:hAnsi="Arial" w:cs="Arial"/>
                <w:sz w:val="20"/>
                <w:lang w:val="en-US" w:eastAsia="zh-CN"/>
              </w:rPr>
              <w:t>As in comment</w:t>
            </w:r>
          </w:p>
        </w:tc>
        <w:tc>
          <w:tcPr>
            <w:tcW w:w="3577" w:type="dxa"/>
          </w:tcPr>
          <w:p w14:paraId="587868F5" w14:textId="77777777" w:rsidR="00C002D6" w:rsidRDefault="00C002D6" w:rsidP="00C002D6">
            <w:pPr>
              <w:rPr>
                <w:rFonts w:ascii="Calibri" w:hAnsi="Calibri" w:cs="Arial"/>
                <w:b/>
                <w:szCs w:val="22"/>
                <w:lang w:eastAsia="zh-CN"/>
              </w:rPr>
            </w:pPr>
            <w:r>
              <w:rPr>
                <w:rFonts w:ascii="Calibri" w:hAnsi="Calibri" w:cs="Arial"/>
                <w:b/>
                <w:szCs w:val="22"/>
                <w:lang w:eastAsia="zh-CN"/>
              </w:rPr>
              <w:t>Revised.</w:t>
            </w:r>
          </w:p>
          <w:p w14:paraId="1E5F662F" w14:textId="77777777" w:rsidR="00C002D6" w:rsidRDefault="00C002D6" w:rsidP="00C002D6">
            <w:pPr>
              <w:rPr>
                <w:rFonts w:ascii="Calibri" w:hAnsi="Calibri" w:cs="Arial"/>
                <w:b/>
                <w:szCs w:val="22"/>
                <w:lang w:eastAsia="zh-CN"/>
              </w:rPr>
            </w:pPr>
          </w:p>
          <w:p w14:paraId="4CDFD11F" w14:textId="77777777" w:rsidR="00C002D6" w:rsidRDefault="00C002D6" w:rsidP="00C002D6">
            <w:pPr>
              <w:rPr>
                <w:rFonts w:ascii="Arial" w:hAnsi="Arial" w:cs="Arial"/>
                <w:sz w:val="20"/>
                <w:lang w:eastAsia="zh-CN"/>
              </w:rPr>
            </w:pPr>
            <w:r>
              <w:rPr>
                <w:rFonts w:ascii="Arial" w:hAnsi="Arial" w:cs="Arial"/>
                <w:sz w:val="20"/>
                <w:lang w:eastAsia="zh-CN"/>
              </w:rPr>
              <w:t>Agree with commentor that punctured information is separated from bandwidth information in USIG for EHT PPDU, hence CH_BANDWIDTH only need to convey bandwidth values.</w:t>
            </w:r>
          </w:p>
          <w:p w14:paraId="41666701" w14:textId="77777777" w:rsidR="00C002D6" w:rsidRDefault="00C002D6" w:rsidP="00C002D6">
            <w:pPr>
              <w:rPr>
                <w:rFonts w:ascii="Arial" w:hAnsi="Arial" w:cs="Arial"/>
                <w:sz w:val="20"/>
                <w:lang w:eastAsia="zh-CN"/>
              </w:rPr>
            </w:pPr>
          </w:p>
          <w:p w14:paraId="1F979BB6" w14:textId="5976E7FC" w:rsidR="00762209" w:rsidRDefault="00C002D6" w:rsidP="00C002D6">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21" w:history="1">
              <w:r w:rsidR="00300EE6" w:rsidRPr="00545C3E">
                <w:rPr>
                  <w:rStyle w:val="Hyperlink"/>
                  <w:rFonts w:ascii="Arial" w:hAnsi="Arial" w:cs="Arial"/>
                  <w:szCs w:val="18"/>
                  <w:lang w:eastAsia="ko-KR"/>
                </w:rPr>
                <w:t>https://mentor.ieee.org/802.11/dcn/21/11-21-0323-00-00be-comment-resolution</w:t>
              </w:r>
              <w:r w:rsidR="00300EE6">
                <w:rPr>
                  <w:rStyle w:val="Hyperlink"/>
                  <w:rFonts w:ascii="Arial" w:hAnsi="Arial" w:cs="Arial"/>
                  <w:szCs w:val="18"/>
                  <w:lang w:eastAsia="ko-KR"/>
                </w:rPr>
                <w:t>s</w:t>
              </w:r>
              <w:r w:rsidR="00300EE6" w:rsidRPr="00545C3E">
                <w:rPr>
                  <w:rStyle w:val="Hyperlink"/>
                  <w:rFonts w:ascii="Arial" w:hAnsi="Arial" w:cs="Arial"/>
                  <w:szCs w:val="18"/>
                  <w:lang w:eastAsia="ko-KR"/>
                </w:rPr>
                <w:t>-for-</w:t>
              </w:r>
              <w:r w:rsidR="00300EE6">
                <w:rPr>
                  <w:rStyle w:val="Hyperlink"/>
                  <w:rFonts w:ascii="Arial" w:hAnsi="Arial" w:cs="Arial"/>
                  <w:szCs w:val="18"/>
                  <w:lang w:eastAsia="ko-KR"/>
                </w:rPr>
                <w:t>clause-36-3-10-</w:t>
              </w:r>
              <w:r w:rsidR="00300EE6" w:rsidRPr="00545C3E">
                <w:rPr>
                  <w:rStyle w:val="Hyperlink"/>
                  <w:rFonts w:ascii="Arial" w:hAnsi="Arial" w:cs="Arial"/>
                  <w:szCs w:val="18"/>
                  <w:lang w:eastAsia="ko-KR"/>
                </w:rPr>
                <w:t>mathematical-description-of-signals.docx</w:t>
              </w:r>
            </w:hyperlink>
            <w:r w:rsidR="00300EE6">
              <w:rPr>
                <w:rFonts w:ascii="Arial" w:hAnsi="Arial" w:cs="Arial"/>
                <w:sz w:val="20"/>
                <w:lang w:val="en-US" w:eastAsia="zh-CN"/>
              </w:rPr>
              <w:t>.</w:t>
            </w:r>
          </w:p>
        </w:tc>
      </w:tr>
      <w:tr w:rsidR="00DC1A53" w14:paraId="1009B8B0" w14:textId="77777777" w:rsidTr="009E1107">
        <w:tc>
          <w:tcPr>
            <w:tcW w:w="720" w:type="dxa"/>
          </w:tcPr>
          <w:p w14:paraId="7D1FC337" w14:textId="73EFF4F2" w:rsidR="00DC1A53" w:rsidRDefault="00DC1A53" w:rsidP="00493BE6">
            <w:pPr>
              <w:rPr>
                <w:rFonts w:ascii="Calibri" w:hAnsi="Calibri"/>
                <w:szCs w:val="22"/>
              </w:rPr>
            </w:pPr>
            <w:r>
              <w:rPr>
                <w:rFonts w:ascii="Calibri" w:hAnsi="Calibri"/>
                <w:szCs w:val="22"/>
              </w:rPr>
              <w:t>3171</w:t>
            </w:r>
          </w:p>
        </w:tc>
        <w:tc>
          <w:tcPr>
            <w:tcW w:w="1057" w:type="dxa"/>
          </w:tcPr>
          <w:p w14:paraId="4691108A" w14:textId="3C3D859C" w:rsidR="00DC1A53" w:rsidRDefault="00DC1A53" w:rsidP="00493BE6">
            <w:pPr>
              <w:rPr>
                <w:rFonts w:ascii="Calibri" w:hAnsi="Calibri"/>
                <w:szCs w:val="22"/>
              </w:rPr>
            </w:pPr>
            <w:r>
              <w:rPr>
                <w:rFonts w:ascii="Calibri" w:hAnsi="Calibri"/>
                <w:szCs w:val="22"/>
              </w:rPr>
              <w:t>36.3.10.4</w:t>
            </w:r>
          </w:p>
        </w:tc>
        <w:tc>
          <w:tcPr>
            <w:tcW w:w="900" w:type="dxa"/>
          </w:tcPr>
          <w:p w14:paraId="463445D7" w14:textId="0E4DDC90" w:rsidR="00DC1A53" w:rsidRDefault="00DC1A53" w:rsidP="00493BE6">
            <w:pPr>
              <w:rPr>
                <w:rFonts w:ascii="Calibri" w:hAnsi="Calibri"/>
                <w:szCs w:val="22"/>
              </w:rPr>
            </w:pPr>
            <w:r>
              <w:rPr>
                <w:rFonts w:ascii="Calibri" w:hAnsi="Calibri"/>
                <w:szCs w:val="22"/>
              </w:rPr>
              <w:t>224.52</w:t>
            </w:r>
          </w:p>
        </w:tc>
        <w:tc>
          <w:tcPr>
            <w:tcW w:w="2273" w:type="dxa"/>
          </w:tcPr>
          <w:p w14:paraId="5E681C6D" w14:textId="61CD8B70" w:rsidR="00DC1A53" w:rsidRPr="00372713" w:rsidRDefault="00372713" w:rsidP="00B628EF">
            <w:pPr>
              <w:rPr>
                <w:rFonts w:ascii="Arial" w:hAnsi="Arial" w:cs="Arial"/>
                <w:sz w:val="20"/>
                <w:lang w:val="en-US"/>
              </w:rPr>
            </w:pPr>
            <w:r>
              <w:rPr>
                <w:rFonts w:ascii="Arial" w:hAnsi="Arial" w:cs="Arial"/>
                <w:sz w:val="20"/>
              </w:rPr>
              <w:t>Per 11-21/0157, there are no EHT-CBW-PUNC80/160/320 in CH_BANDWIDTH.</w:t>
            </w:r>
          </w:p>
        </w:tc>
        <w:tc>
          <w:tcPr>
            <w:tcW w:w="1710" w:type="dxa"/>
          </w:tcPr>
          <w:p w14:paraId="5B175AD6" w14:textId="1B145CA8" w:rsidR="00DC1A53" w:rsidRDefault="00372713" w:rsidP="00493BE6">
            <w:pPr>
              <w:rPr>
                <w:rFonts w:ascii="Arial" w:hAnsi="Arial" w:cs="Arial"/>
                <w:sz w:val="20"/>
                <w:lang w:val="en-US" w:eastAsia="zh-CN"/>
              </w:rPr>
            </w:pPr>
            <w:r w:rsidRPr="00372713">
              <w:rPr>
                <w:rFonts w:ascii="Arial" w:hAnsi="Arial" w:cs="Arial"/>
                <w:sz w:val="20"/>
                <w:lang w:val="en-US" w:eastAsia="zh-CN"/>
              </w:rPr>
              <w:t>In Table 36-18, delete rows for EHT-CBW-PUNC80/160/320.</w:t>
            </w:r>
          </w:p>
        </w:tc>
        <w:tc>
          <w:tcPr>
            <w:tcW w:w="3577" w:type="dxa"/>
          </w:tcPr>
          <w:p w14:paraId="00A30F7E" w14:textId="77777777" w:rsidR="00372713" w:rsidRDefault="00372713" w:rsidP="00372713">
            <w:pPr>
              <w:rPr>
                <w:rFonts w:ascii="Calibri" w:hAnsi="Calibri" w:cs="Arial"/>
                <w:b/>
                <w:szCs w:val="22"/>
                <w:lang w:eastAsia="zh-CN"/>
              </w:rPr>
            </w:pPr>
            <w:r>
              <w:rPr>
                <w:rFonts w:ascii="Calibri" w:hAnsi="Calibri" w:cs="Arial"/>
                <w:b/>
                <w:szCs w:val="22"/>
                <w:lang w:eastAsia="zh-CN"/>
              </w:rPr>
              <w:t>Revised.</w:t>
            </w:r>
          </w:p>
          <w:p w14:paraId="0A9613F1" w14:textId="77777777" w:rsidR="00372713" w:rsidRDefault="00372713" w:rsidP="00372713">
            <w:pPr>
              <w:rPr>
                <w:rFonts w:ascii="Calibri" w:hAnsi="Calibri" w:cs="Arial"/>
                <w:b/>
                <w:szCs w:val="22"/>
                <w:lang w:eastAsia="zh-CN"/>
              </w:rPr>
            </w:pPr>
          </w:p>
          <w:p w14:paraId="3A87BCC0" w14:textId="77777777" w:rsidR="00372713" w:rsidRDefault="00372713" w:rsidP="00372713">
            <w:pPr>
              <w:rPr>
                <w:rFonts w:ascii="Arial" w:hAnsi="Arial" w:cs="Arial"/>
                <w:sz w:val="20"/>
                <w:lang w:eastAsia="zh-CN"/>
              </w:rPr>
            </w:pPr>
            <w:r>
              <w:rPr>
                <w:rFonts w:ascii="Arial" w:hAnsi="Arial" w:cs="Arial"/>
                <w:sz w:val="20"/>
                <w:lang w:eastAsia="zh-CN"/>
              </w:rPr>
              <w:t>Agree with commentor that punctured information is separated from bandwidth information in USIG for EHT PPDU, hence CH_BANDWIDTH only need to convey bandwidth values.</w:t>
            </w:r>
          </w:p>
          <w:p w14:paraId="0460D993" w14:textId="77777777" w:rsidR="00372713" w:rsidRDefault="00372713" w:rsidP="00372713">
            <w:pPr>
              <w:rPr>
                <w:rFonts w:ascii="Arial" w:hAnsi="Arial" w:cs="Arial"/>
                <w:sz w:val="20"/>
                <w:lang w:eastAsia="zh-CN"/>
              </w:rPr>
            </w:pPr>
          </w:p>
          <w:p w14:paraId="2A04AA65" w14:textId="60C42359" w:rsidR="00DC1A53" w:rsidRDefault="00372713" w:rsidP="00372713">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22" w:history="1">
              <w:r w:rsidR="00300EE6" w:rsidRPr="00545C3E">
                <w:rPr>
                  <w:rStyle w:val="Hyperlink"/>
                  <w:rFonts w:ascii="Arial" w:hAnsi="Arial" w:cs="Arial"/>
                  <w:szCs w:val="18"/>
                  <w:lang w:eastAsia="ko-KR"/>
                </w:rPr>
                <w:t>https://mentor.ieee.org/802.11/dcn/21/11-21-0323-00-00be-comment-resolution</w:t>
              </w:r>
              <w:r w:rsidR="00300EE6">
                <w:rPr>
                  <w:rStyle w:val="Hyperlink"/>
                  <w:rFonts w:ascii="Arial" w:hAnsi="Arial" w:cs="Arial"/>
                  <w:szCs w:val="18"/>
                  <w:lang w:eastAsia="ko-KR"/>
                </w:rPr>
                <w:t>s</w:t>
              </w:r>
              <w:r w:rsidR="00300EE6" w:rsidRPr="00545C3E">
                <w:rPr>
                  <w:rStyle w:val="Hyperlink"/>
                  <w:rFonts w:ascii="Arial" w:hAnsi="Arial" w:cs="Arial"/>
                  <w:szCs w:val="18"/>
                  <w:lang w:eastAsia="ko-KR"/>
                </w:rPr>
                <w:t>-for-</w:t>
              </w:r>
              <w:r w:rsidR="00300EE6">
                <w:rPr>
                  <w:rStyle w:val="Hyperlink"/>
                  <w:rFonts w:ascii="Arial" w:hAnsi="Arial" w:cs="Arial"/>
                  <w:szCs w:val="18"/>
                  <w:lang w:eastAsia="ko-KR"/>
                </w:rPr>
                <w:t>clause-36-3-10-</w:t>
              </w:r>
              <w:r w:rsidR="00300EE6" w:rsidRPr="00545C3E">
                <w:rPr>
                  <w:rStyle w:val="Hyperlink"/>
                  <w:rFonts w:ascii="Arial" w:hAnsi="Arial" w:cs="Arial"/>
                  <w:szCs w:val="18"/>
                  <w:lang w:eastAsia="ko-KR"/>
                </w:rPr>
                <w:t>mathematical-description-of-signals.docx</w:t>
              </w:r>
            </w:hyperlink>
            <w:r w:rsidR="00300EE6">
              <w:rPr>
                <w:rFonts w:ascii="Arial" w:hAnsi="Arial" w:cs="Arial"/>
                <w:sz w:val="20"/>
                <w:lang w:val="en-US" w:eastAsia="zh-CN"/>
              </w:rPr>
              <w:t>.</w:t>
            </w:r>
          </w:p>
        </w:tc>
      </w:tr>
    </w:tbl>
    <w:p w14:paraId="4AC2FE37" w14:textId="77777777" w:rsidR="00493BE6" w:rsidRDefault="00493BE6" w:rsidP="00F649B0">
      <w:pPr>
        <w:pStyle w:val="ListParagraph"/>
        <w:ind w:left="360"/>
        <w:rPr>
          <w:sz w:val="20"/>
        </w:rPr>
      </w:pPr>
    </w:p>
    <w:p w14:paraId="3F58EC16" w14:textId="77777777" w:rsidR="0069729D" w:rsidRPr="00F360CE" w:rsidRDefault="0069729D" w:rsidP="0069729D">
      <w:pPr>
        <w:jc w:val="both"/>
        <w:rPr>
          <w:sz w:val="20"/>
        </w:rPr>
      </w:pPr>
      <w:r>
        <w:rPr>
          <w:sz w:val="24"/>
          <w:szCs w:val="24"/>
          <w:highlight w:val="yellow"/>
          <w:lang w:eastAsia="zh-CN"/>
        </w:rPr>
        <w:t>be</w:t>
      </w:r>
      <w:r w:rsidRPr="00F360CE">
        <w:rPr>
          <w:sz w:val="24"/>
          <w:szCs w:val="24"/>
          <w:highlight w:val="yellow"/>
          <w:lang w:eastAsia="zh-CN"/>
        </w:rPr>
        <w:t xml:space="preserve"> </w:t>
      </w:r>
      <w:r w:rsidRPr="00F360CE">
        <w:rPr>
          <w:sz w:val="24"/>
          <w:szCs w:val="24"/>
          <w:highlight w:val="yellow"/>
        </w:rPr>
        <w:t xml:space="preserve">editor: </w:t>
      </w:r>
      <w:r w:rsidRPr="00271A96">
        <w:rPr>
          <w:sz w:val="24"/>
          <w:szCs w:val="24"/>
          <w:highlight w:val="yellow"/>
        </w:rPr>
        <w:t xml:space="preserve">please make the following changes in </w:t>
      </w:r>
      <w:r>
        <w:rPr>
          <w:sz w:val="24"/>
          <w:szCs w:val="24"/>
          <w:highlight w:val="yellow"/>
        </w:rPr>
        <w:t xml:space="preserve">D0.3 </w:t>
      </w:r>
      <w:r w:rsidRPr="00271A96">
        <w:rPr>
          <w:i/>
          <w:sz w:val="24"/>
          <w:szCs w:val="24"/>
          <w:highlight w:val="yellow"/>
        </w:rPr>
        <w:t xml:space="preserve">Clause </w:t>
      </w:r>
      <w:r>
        <w:rPr>
          <w:i/>
          <w:sz w:val="24"/>
          <w:szCs w:val="24"/>
          <w:highlight w:val="yellow"/>
          <w:lang w:eastAsia="zh-CN"/>
        </w:rPr>
        <w:t>36.3.10.4</w:t>
      </w:r>
      <w:r w:rsidRPr="00271A96">
        <w:rPr>
          <w:sz w:val="24"/>
          <w:szCs w:val="24"/>
          <w:highlight w:val="yellow"/>
        </w:rPr>
        <w:t>:</w:t>
      </w:r>
    </w:p>
    <w:p w14:paraId="3F4F0268" w14:textId="77777777" w:rsidR="000E76CC" w:rsidRPr="0069729D" w:rsidRDefault="000E76CC" w:rsidP="000E76CC">
      <w:pPr>
        <w:autoSpaceDE w:val="0"/>
        <w:autoSpaceDN w:val="0"/>
        <w:adjustRightInd w:val="0"/>
        <w:rPr>
          <w:sz w:val="24"/>
          <w:szCs w:val="24"/>
          <w:lang w:eastAsia="zh-CN"/>
        </w:rPr>
      </w:pPr>
    </w:p>
    <w:p w14:paraId="551C32C3" w14:textId="529E3170" w:rsidR="000E76CC" w:rsidRPr="00CB484C" w:rsidRDefault="00043979" w:rsidP="000E76CC">
      <w:pPr>
        <w:pStyle w:val="ListParagraph"/>
        <w:numPr>
          <w:ilvl w:val="0"/>
          <w:numId w:val="33"/>
        </w:numPr>
        <w:autoSpaceDE w:val="0"/>
        <w:autoSpaceDN w:val="0"/>
        <w:adjustRightInd w:val="0"/>
        <w:rPr>
          <w:color w:val="000000"/>
          <w:w w:val="0"/>
          <w:lang w:eastAsia="zh-CN"/>
        </w:rPr>
      </w:pPr>
      <w:r>
        <w:rPr>
          <w:color w:val="000000"/>
          <w:highlight w:val="yellow"/>
          <w:lang w:eastAsia="zh-CN"/>
        </w:rPr>
        <w:t>On P</w:t>
      </w:r>
      <w:r w:rsidR="0069729D">
        <w:rPr>
          <w:color w:val="000000"/>
          <w:highlight w:val="yellow"/>
          <w:lang w:eastAsia="zh-CN"/>
        </w:rPr>
        <w:t>223</w:t>
      </w:r>
      <w:r w:rsidR="008E6861">
        <w:rPr>
          <w:color w:val="000000"/>
          <w:highlight w:val="yellow"/>
          <w:lang w:eastAsia="zh-CN"/>
        </w:rPr>
        <w:t>L</w:t>
      </w:r>
      <w:r w:rsidR="00521E98">
        <w:rPr>
          <w:color w:val="000000"/>
          <w:highlight w:val="yellow"/>
          <w:lang w:eastAsia="zh-CN"/>
        </w:rPr>
        <w:t>4</w:t>
      </w:r>
      <w:r>
        <w:rPr>
          <w:color w:val="000000"/>
          <w:highlight w:val="yellow"/>
          <w:lang w:eastAsia="zh-CN"/>
        </w:rPr>
        <w:t>(CID #</w:t>
      </w:r>
      <w:r w:rsidR="0069729D">
        <w:rPr>
          <w:color w:val="000000"/>
          <w:highlight w:val="yellow"/>
          <w:lang w:eastAsia="zh-CN"/>
        </w:rPr>
        <w:t>1</w:t>
      </w:r>
      <w:r>
        <w:rPr>
          <w:color w:val="000000"/>
          <w:highlight w:val="yellow"/>
          <w:lang w:eastAsia="zh-CN"/>
        </w:rPr>
        <w:t>5</w:t>
      </w:r>
      <w:r w:rsidR="0069729D">
        <w:rPr>
          <w:color w:val="000000"/>
          <w:highlight w:val="yellow"/>
          <w:lang w:eastAsia="zh-CN"/>
        </w:rPr>
        <w:t>59)</w:t>
      </w:r>
      <w:r w:rsidR="000E76CC" w:rsidRPr="00CB484C">
        <w:rPr>
          <w:color w:val="000000"/>
          <w:highlight w:val="yellow"/>
          <w:lang w:eastAsia="zh-CN"/>
        </w:rPr>
        <w:t>:</w:t>
      </w:r>
    </w:p>
    <w:p w14:paraId="63452441" w14:textId="21637FD6" w:rsidR="00275725" w:rsidRPr="00465A9B" w:rsidRDefault="00275725" w:rsidP="00465A9B">
      <w:pPr>
        <w:pStyle w:val="ListParagraph"/>
        <w:autoSpaceDE w:val="0"/>
        <w:autoSpaceDN w:val="0"/>
        <w:adjustRightInd w:val="0"/>
        <w:ind w:left="360"/>
        <w:rPr>
          <w:rFonts w:ascii="TimesNewRomanPSMT" w:eastAsia="TimesNewRomanPSMT" w:cs="TimesNewRomanPSMT"/>
          <w:color w:val="FF0000"/>
          <w:lang w:eastAsia="zh-CN"/>
        </w:rPr>
      </w:pPr>
      <m:oMath>
        <m:sSub>
          <m:sSubPr>
            <m:ctrlPr>
              <w:rPr>
                <w:rFonts w:ascii="Cambria Math" w:eastAsia="TimesNewRomanPSMT" w:hAnsi="Cambria Math" w:cs="TimesNewRomanPSMT"/>
                <w:i/>
                <w:lang w:eastAsia="zh-CN"/>
              </w:rPr>
            </m:ctrlPr>
          </m:sSubPr>
          <m:e>
            <m:r>
              <w:rPr>
                <w:rFonts w:ascii="Cambria Math" w:eastAsia="TimesNewRomanPSMT" w:hAnsi="Cambria Math" w:cs="TimesNewRomanPSMT"/>
              </w:rPr>
              <m:t>N</m:t>
            </m:r>
          </m:e>
          <m:sub>
            <m:r>
              <m:rPr>
                <m:nor/>
              </m:rPr>
              <w:rPr>
                <w:rFonts w:ascii="Cambria Math" w:eastAsia="TimesNewRomanPSMT" w:hAnsi="Cambria Math" w:cs="TimesNewRomanPSMT"/>
              </w:rPr>
              <m:t>20MHz</m:t>
            </m:r>
          </m:sub>
        </m:sSub>
        <m:r>
          <w:rPr>
            <w:rFonts w:ascii="Cambria Math" w:eastAsia="TimesNewRomanPSMT" w:hAnsi="Cambria Math" w:cs="TimesNewRomanPSMT"/>
          </w:rPr>
          <m:t>=</m:t>
        </m:r>
        <m:d>
          <m:dPr>
            <m:begChr m:val="{"/>
            <m:endChr m:val=""/>
            <m:ctrlPr>
              <w:rPr>
                <w:rFonts w:ascii="Cambria Math" w:eastAsia="TimesNewRomanPSMT" w:hAnsi="Cambria Math" w:cs="TimesNewRomanPSMT"/>
                <w:i/>
                <w:lang w:eastAsia="zh-CN"/>
              </w:rPr>
            </m:ctrlPr>
          </m:dPr>
          <m:e>
            <m:m>
              <m:mPr>
                <m:cGp m:val="8"/>
                <m:mcs>
                  <m:mc>
                    <m:mcPr>
                      <m:count m:val="1"/>
                      <m:mcJc m:val="left"/>
                    </m:mcPr>
                  </m:mc>
                </m:mcs>
                <m:ctrlPr>
                  <w:rPr>
                    <w:rFonts w:ascii="Cambria Math" w:eastAsia="TimesNewRomanPSMT" w:hAnsi="Cambria Math" w:cs="TimesNewRomanPSMT"/>
                    <w:i/>
                    <w:lang w:eastAsia="zh-CN"/>
                  </w:rPr>
                </m:ctrlPr>
              </m:mPr>
              <m:mr>
                <m:e>
                  <m:r>
                    <w:rPr>
                      <w:rFonts w:ascii="Cambria Math" w:eastAsia="TimesNewRomanPSMT" w:hAnsi="Cambria Math" w:cs="TimesNewRomanPSMT"/>
                    </w:rPr>
                    <m:t>1,</m:t>
                  </m:r>
                  <m:r>
                    <m:rPr>
                      <m:nor/>
                    </m:rPr>
                    <w:rPr>
                      <w:rFonts w:ascii="Cambria Math" w:eastAsia="TimesNewRomanPSMT" w:hAnsi="Cambria Math" w:cs="TimesNewRomanPSMT"/>
                    </w:rPr>
                    <m:t xml:space="preserve"> if CH_BANDWIDTH is CBW20</m:t>
                  </m:r>
                </m:e>
              </m:mr>
              <m:mr>
                <m:e>
                  <m:m>
                    <m:mPr>
                      <m:cGp m:val="8"/>
                      <m:mcs>
                        <m:mc>
                          <m:mcPr>
                            <m:count m:val="1"/>
                            <m:mcJc m:val="left"/>
                          </m:mcPr>
                        </m:mc>
                      </m:mcs>
                      <m:ctrlPr>
                        <w:rPr>
                          <w:rFonts w:ascii="Cambria Math" w:eastAsia="TimesNewRomanPSMT" w:hAnsi="Cambria Math" w:cs="TimesNewRomanPSMT"/>
                          <w:i/>
                          <w:lang w:eastAsia="zh-CN"/>
                        </w:rPr>
                      </m:ctrlPr>
                    </m:mPr>
                    <m:mr>
                      <m:e>
                        <m:r>
                          <w:rPr>
                            <w:rFonts w:ascii="Cambria Math" w:eastAsia="TimesNewRomanPSMT" w:hAnsi="Cambria Math" w:cs="TimesNewRomanPSMT"/>
                          </w:rPr>
                          <m:t xml:space="preserve">2, </m:t>
                        </m:r>
                        <m:r>
                          <m:rPr>
                            <m:nor/>
                          </m:rPr>
                          <w:rPr>
                            <w:rFonts w:ascii="Cambria Math" w:eastAsia="TimesNewRomanPSMT" w:hAnsi="Cambria Math" w:cs="TimesNewRomanPSMT"/>
                          </w:rPr>
                          <m:t>if CH_BANDWIDTH is CBW40</m:t>
                        </m:r>
                      </m:e>
                    </m:mr>
                    <m:mr>
                      <m:e>
                        <m:r>
                          <w:rPr>
                            <w:rFonts w:ascii="Cambria Math" w:eastAsia="TimesNewRomanPSMT" w:hAnsi="Cambria Math" w:cs="TimesNewRomanPSMT"/>
                          </w:rPr>
                          <m:t xml:space="preserve">4, </m:t>
                        </m:r>
                        <m:r>
                          <m:rPr>
                            <m:nor/>
                          </m:rPr>
                          <w:rPr>
                            <w:rFonts w:ascii="Cambria Math" w:eastAsia="TimesNewRomanPSMT" w:hAnsi="Cambria Math" w:cs="TimesNewRomanPSMT"/>
                          </w:rPr>
                          <m:t>if CH_BANDWIDTH is CBW80</m:t>
                        </m:r>
                        <m:r>
                          <w:del w:id="250" w:author="Yan(msi) Zhang" w:date="2021-02-19T09:58:00Z">
                            <m:rPr>
                              <m:nor/>
                            </m:rPr>
                            <w:rPr>
                              <w:rFonts w:ascii="Cambria Math" w:eastAsia="TimesNewRomanPSMT" w:hAnsi="Cambria Math" w:cs="TimesNewRomanPSMT"/>
                            </w:rPr>
                            <m:t>, EHT-CBW-PUNC80</m:t>
                          </w:del>
                        </m:r>
                        <m:r>
                          <m:rPr>
                            <m:nor/>
                          </m:rPr>
                          <w:rPr>
                            <w:rFonts w:ascii="Cambria Math" w:eastAsia="TimesNewRomanPSMT" w:hAnsi="Cambria Math" w:cs="TimesNewRomanPSMT"/>
                          </w:rPr>
                          <m:t>,</m:t>
                        </m:r>
                      </m:e>
                    </m:mr>
                  </m:m>
                </m:e>
              </m:mr>
              <m:mr>
                <m:e>
                  <m:m>
                    <m:mPr>
                      <m:cGp m:val="8"/>
                      <m:mcs>
                        <m:mc>
                          <m:mcPr>
                            <m:count m:val="1"/>
                            <m:mcJc m:val="left"/>
                          </m:mcPr>
                        </m:mc>
                      </m:mcs>
                      <m:ctrlPr>
                        <w:rPr>
                          <w:rFonts w:ascii="Cambria Math" w:eastAsia="TimesNewRomanPSMT" w:hAnsi="Cambria Math" w:cs="TimesNewRomanPSMT"/>
                          <w:i/>
                          <w:lang w:eastAsia="zh-CN"/>
                        </w:rPr>
                      </m:ctrlPr>
                    </m:mPr>
                    <m:mr>
                      <m:e>
                        <m:r>
                          <w:rPr>
                            <w:rFonts w:ascii="Cambria Math" w:eastAsia="TimesNewRomanPSMT" w:hAnsi="Cambria Math" w:cs="TimesNewRomanPSMT"/>
                          </w:rPr>
                          <m:t xml:space="preserve">8, </m:t>
                        </m:r>
                        <m:r>
                          <m:rPr>
                            <m:nor/>
                          </m:rPr>
                          <w:rPr>
                            <w:rFonts w:ascii="Cambria Math" w:eastAsia="TimesNewRomanPSMT" w:hAnsi="Cambria Math" w:cs="TimesNewRomanPSMT"/>
                          </w:rPr>
                          <m:t>if CH_BANDWIDTH is CBW160</m:t>
                        </m:r>
                        <m:r>
                          <w:del w:id="251" w:author="Yan(msi) Zhang" w:date="2021-02-19T09:58:00Z">
                            <m:rPr>
                              <m:nor/>
                            </m:rPr>
                            <w:rPr>
                              <w:rFonts w:ascii="Cambria Math" w:eastAsia="TimesNewRomanPSMT" w:hAnsi="Cambria Math" w:cs="TimesNewRomanPSMT"/>
                            </w:rPr>
                            <m:t>, EHT-CBW-PUNC160</m:t>
                          </w:del>
                        </m:r>
                        <m:r>
                          <w:rPr>
                            <w:rFonts w:ascii="Cambria Math" w:eastAsia="TimesNewRomanPSMT" w:hAnsi="Cambria Math" w:cs="TimesNewRomanPSMT"/>
                          </w:rPr>
                          <m:t xml:space="preserve"> </m:t>
                        </m:r>
                      </m:e>
                    </m:mr>
                    <m:mr>
                      <m:e>
                        <m:r>
                          <w:rPr>
                            <w:rFonts w:ascii="Cambria Math" w:eastAsia="TimesNewRomanPSMT" w:hAnsi="Cambria Math" w:cs="TimesNewRomanPSMT"/>
                          </w:rPr>
                          <m:t xml:space="preserve">16, </m:t>
                        </m:r>
                        <m:r>
                          <m:rPr>
                            <m:nor/>
                          </m:rPr>
                          <w:rPr>
                            <w:rFonts w:ascii="Cambria Math" w:eastAsia="TimesNewRomanPSMT" w:hAnsi="Cambria Math" w:cs="TimesNewRomanPSMT"/>
                          </w:rPr>
                          <m:t>if CH_BANDWIDTH is CBW320</m:t>
                        </m:r>
                        <m:r>
                          <w:del w:id="252" w:author="Yan(msi) Zhang" w:date="2021-02-19T09:58:00Z">
                            <m:rPr>
                              <m:nor/>
                            </m:rPr>
                            <w:rPr>
                              <w:rFonts w:ascii="Cambria Math" w:eastAsia="TimesNewRomanPSMT" w:hAnsi="Cambria Math" w:cs="TimesNewRomanPSMT"/>
                            </w:rPr>
                            <m:t>, EHT-CBW-PUNC320</m:t>
                          </w:del>
                        </m:r>
                      </m:e>
                    </m:mr>
                  </m:m>
                </m:e>
              </m:mr>
            </m:m>
          </m:e>
        </m:d>
      </m:oMath>
      <w:r w:rsidRPr="00465A9B">
        <w:rPr>
          <w:rFonts w:ascii="TimesNewRomanPSMT" w:eastAsia="TimesNewRomanPSMT" w:cs="TimesNewRomanPSMT"/>
          <w:lang w:eastAsia="zh-CN"/>
        </w:rPr>
        <w:t xml:space="preserve"> </w:t>
      </w:r>
      <w:del w:id="253" w:author="Yan(msi) Zhang" w:date="2021-02-19T09:58:00Z">
        <w:r w:rsidRPr="00465A9B" w:rsidDel="00465A9B">
          <w:rPr>
            <w:rFonts w:ascii="TimesNewRomanPSMT" w:eastAsia="TimesNewRomanPSMT" w:cs="TimesNewRomanPSMT"/>
            <w:color w:val="FF0000"/>
            <w:lang w:eastAsia="zh-CN"/>
          </w:rPr>
          <w:delText>(TBD)</w:delText>
        </w:r>
      </w:del>
    </w:p>
    <w:p w14:paraId="012C09F1" w14:textId="118603D2" w:rsidR="00465A9B" w:rsidRDefault="00465A9B" w:rsidP="00465A9B">
      <w:pPr>
        <w:pStyle w:val="ListParagraph"/>
        <w:autoSpaceDE w:val="0"/>
        <w:autoSpaceDN w:val="0"/>
        <w:adjustRightInd w:val="0"/>
        <w:ind w:left="360"/>
        <w:rPr>
          <w:rFonts w:ascii="TimesNewRomanPSMT" w:eastAsia="TimesNewRomanPSMT" w:cs="TimesNewRomanPSMT"/>
          <w:sz w:val="20"/>
        </w:rPr>
      </w:pPr>
    </w:p>
    <w:p w14:paraId="4446D3F7" w14:textId="5076EE43" w:rsidR="0070048F" w:rsidRPr="00CB484C" w:rsidRDefault="0070048F" w:rsidP="0070048F">
      <w:pPr>
        <w:pStyle w:val="ListParagraph"/>
        <w:numPr>
          <w:ilvl w:val="0"/>
          <w:numId w:val="33"/>
        </w:numPr>
        <w:autoSpaceDE w:val="0"/>
        <w:autoSpaceDN w:val="0"/>
        <w:adjustRightInd w:val="0"/>
        <w:rPr>
          <w:color w:val="000000"/>
          <w:w w:val="0"/>
          <w:lang w:eastAsia="zh-CN"/>
        </w:rPr>
      </w:pPr>
      <w:r>
        <w:rPr>
          <w:color w:val="000000"/>
          <w:highlight w:val="yellow"/>
          <w:lang w:eastAsia="zh-CN"/>
        </w:rPr>
        <w:t>On P224L</w:t>
      </w:r>
      <w:r w:rsidR="000B33C7">
        <w:rPr>
          <w:color w:val="000000"/>
          <w:highlight w:val="yellow"/>
          <w:lang w:eastAsia="zh-CN"/>
        </w:rPr>
        <w:t>52</w:t>
      </w:r>
      <w:r>
        <w:rPr>
          <w:color w:val="000000"/>
          <w:highlight w:val="yellow"/>
          <w:lang w:eastAsia="zh-CN"/>
        </w:rPr>
        <w:t>(CID #15</w:t>
      </w:r>
      <w:r w:rsidR="008929A7">
        <w:rPr>
          <w:color w:val="000000"/>
          <w:highlight w:val="yellow"/>
          <w:lang w:eastAsia="zh-CN"/>
        </w:rPr>
        <w:t>60</w:t>
      </w:r>
      <w:r w:rsidR="005C2459">
        <w:rPr>
          <w:color w:val="000000"/>
          <w:highlight w:val="yellow"/>
          <w:lang w:eastAsia="zh-CN"/>
        </w:rPr>
        <w:t>, CID #3171</w:t>
      </w:r>
      <w:r>
        <w:rPr>
          <w:color w:val="000000"/>
          <w:highlight w:val="yellow"/>
          <w:lang w:eastAsia="zh-CN"/>
        </w:rPr>
        <w:t>)</w:t>
      </w:r>
      <w:r w:rsidRPr="00CB484C">
        <w:rPr>
          <w:color w:val="000000"/>
          <w:highlight w:val="yellow"/>
          <w:lang w:eastAsia="zh-CN"/>
        </w:rPr>
        <w:t>:</w:t>
      </w:r>
    </w:p>
    <w:p w14:paraId="5D4D5BA4" w14:textId="7BC18B70" w:rsidR="00465A9B" w:rsidRPr="00465A9B" w:rsidRDefault="00465A9B" w:rsidP="00465A9B">
      <w:pPr>
        <w:pStyle w:val="ListParagraph"/>
        <w:autoSpaceDE w:val="0"/>
        <w:autoSpaceDN w:val="0"/>
        <w:adjustRightInd w:val="0"/>
        <w:ind w:left="360"/>
        <w:rPr>
          <w:rFonts w:ascii="TimesNewRomanPSMT" w:eastAsia="TimesNewRomanPSMT" w:cs="TimesNewRomanPSMT"/>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840"/>
        <w:gridCol w:w="2840"/>
      </w:tblGrid>
      <w:tr w:rsidR="00465A9B" w:rsidRPr="00465A9B" w14:paraId="11F10FC7" w14:textId="77777777" w:rsidTr="00EF1ACA">
        <w:trPr>
          <w:jc w:val="center"/>
        </w:trPr>
        <w:tc>
          <w:tcPr>
            <w:tcW w:w="5680" w:type="dxa"/>
            <w:gridSpan w:val="2"/>
            <w:tcBorders>
              <w:top w:val="nil"/>
              <w:left w:val="nil"/>
              <w:bottom w:val="nil"/>
              <w:right w:val="nil"/>
            </w:tcBorders>
            <w:tcMar>
              <w:top w:w="120" w:type="dxa"/>
              <w:left w:w="120" w:type="dxa"/>
              <w:bottom w:w="60" w:type="dxa"/>
              <w:right w:w="120" w:type="dxa"/>
            </w:tcMar>
            <w:vAlign w:val="center"/>
          </w:tcPr>
          <w:p w14:paraId="4DF02CBC" w14:textId="77777777" w:rsidR="00465A9B" w:rsidRPr="00465A9B" w:rsidRDefault="00465A9B" w:rsidP="00EF1ACA">
            <w:pPr>
              <w:pStyle w:val="TableTitle"/>
              <w:rPr>
                <w:sz w:val="24"/>
                <w:szCs w:val="24"/>
              </w:rPr>
            </w:pPr>
            <w:bookmarkStart w:id="254" w:name="RTF31323339343a205461626c65"/>
            <w:r w:rsidRPr="00465A9B">
              <w:rPr>
                <w:rFonts w:ascii="Times New Roman" w:hAnsi="Times New Roman" w:cs="Times New Roman"/>
                <w:sz w:val="24"/>
                <w:szCs w:val="24"/>
              </w:rPr>
              <w:t xml:space="preserve">Table </w:t>
            </w:r>
            <w:r w:rsidRPr="00465A9B">
              <w:rPr>
                <w:rFonts w:ascii="Times New Roman" w:eastAsia="TimesNewRomanPSMT" w:hAnsi="Times New Roman" w:cs="Times New Roman"/>
                <w:sz w:val="24"/>
                <w:szCs w:val="24"/>
              </w:rPr>
              <w:t>36-18</w:t>
            </w:r>
            <w:r w:rsidRPr="00465A9B">
              <w:rPr>
                <w:rFonts w:ascii="TimesNewRomanPSMT" w:eastAsia="TimesNewRomanPSMT" w:cs="TimesNewRomanPSMT" w:hint="eastAsia"/>
                <w:iCs/>
                <w:sz w:val="24"/>
                <w:szCs w:val="24"/>
              </w:rPr>
              <w:t>—</w:t>
            </w:r>
            <w:r w:rsidRPr="00465A9B">
              <w:rPr>
                <w:rFonts w:ascii="Times New Roman" w:hAnsi="Times New Roman" w:cs="Times New Roman"/>
                <w:sz w:val="24"/>
                <w:szCs w:val="24"/>
              </w:rPr>
              <w:t xml:space="preserve"> </w:t>
            </w:r>
            <w:r w:rsidRPr="00465A9B">
              <w:rPr>
                <w:rFonts w:ascii="Times New Roman" w:hAnsi="Times New Roman" w:cs="Times New Roman"/>
                <w:w w:val="100"/>
                <w:sz w:val="24"/>
                <w:szCs w:val="24"/>
              </w:rPr>
              <w:t>CH_BANDWIDTH and</w:t>
            </w:r>
            <w:r w:rsidRPr="00465A9B">
              <w:rPr>
                <w:w w:val="100"/>
                <w:sz w:val="24"/>
                <w:szCs w:val="24"/>
              </w:rPr>
              <w:t xml:space="preserve"> </w:t>
            </w:r>
            <w:bookmarkEnd w:id="254"/>
            <m:oMath>
              <m:sSub>
                <m:sSubPr>
                  <m:ctrlPr>
                    <w:rPr>
                      <w:rFonts w:ascii="Cambria Math" w:eastAsia="TimesNewRomanPSMT" w:hAnsi="Cambria Math" w:cs="TimesNewRomanPSMT"/>
                      <w:i/>
                      <w:sz w:val="24"/>
                      <w:szCs w:val="24"/>
                    </w:rPr>
                  </m:ctrlPr>
                </m:sSubPr>
                <m:e>
                  <m:r>
                    <m:rPr>
                      <m:sty m:val="bi"/>
                    </m:rPr>
                    <w:rPr>
                      <w:rFonts w:ascii="Cambria Math" w:eastAsia="TimesNewRomanPSMT" w:hAnsi="Cambria Math" w:cs="TimesNewRomanPSMT"/>
                      <w:sz w:val="24"/>
                      <w:szCs w:val="24"/>
                    </w:rPr>
                    <m:t>γ</m:t>
                  </m:r>
                </m:e>
                <m:sub>
                  <m:r>
                    <m:rPr>
                      <m:sty m:val="bi"/>
                    </m:rPr>
                    <w:rPr>
                      <w:rFonts w:ascii="Cambria Math" w:eastAsia="TimesNewRomanPSMT" w:hAnsi="Cambria Math" w:cs="TimesNewRomanPSMT"/>
                      <w:sz w:val="24"/>
                      <w:szCs w:val="24"/>
                    </w:rPr>
                    <m:t>k,BW</m:t>
                  </m:r>
                </m:sub>
              </m:sSub>
            </m:oMath>
            <w:r w:rsidRPr="00465A9B">
              <w:rPr>
                <w:rFonts w:ascii="Times New Roman" w:hAnsi="Times New Roman" w:cs="Times New Roman"/>
                <w:b w:val="0"/>
                <w:bCs w:val="0"/>
                <w:w w:val="100"/>
                <w:sz w:val="24"/>
                <w:szCs w:val="24"/>
              </w:rPr>
              <w:t xml:space="preserve"> </w:t>
            </w:r>
            <w:r w:rsidRPr="00465A9B">
              <w:rPr>
                <w:rFonts w:ascii="Times New Roman" w:hAnsi="Times New Roman" w:cs="Times New Roman"/>
                <w:sz w:val="24"/>
                <w:szCs w:val="24"/>
              </w:rPr>
              <w:t>for pre-EHT modulated fields</w:t>
            </w:r>
            <w:r w:rsidRPr="00465A9B">
              <w:rPr>
                <w:rFonts w:ascii="Times New Roman" w:hAnsi="Times New Roman" w:cs="Times New Roman"/>
                <w:sz w:val="24"/>
                <w:szCs w:val="24"/>
              </w:rPr>
              <w:fldChar w:fldCharType="begin"/>
            </w:r>
            <w:r w:rsidRPr="00465A9B">
              <w:rPr>
                <w:rFonts w:ascii="Times New Roman" w:hAnsi="Times New Roman" w:cs="Times New Roman"/>
                <w:sz w:val="24"/>
                <w:szCs w:val="24"/>
              </w:rPr>
              <w:instrText xml:space="preserve"> FILENAME </w:instrText>
            </w:r>
            <w:r w:rsidRPr="00465A9B">
              <w:rPr>
                <w:rFonts w:ascii="Times New Roman" w:hAnsi="Times New Roman" w:cs="Times New Roman"/>
                <w:sz w:val="24"/>
                <w:szCs w:val="24"/>
              </w:rPr>
              <w:fldChar w:fldCharType="separate"/>
            </w:r>
            <w:r w:rsidRPr="00465A9B">
              <w:rPr>
                <w:w w:val="100"/>
                <w:sz w:val="24"/>
                <w:szCs w:val="24"/>
              </w:rPr>
              <w:t> </w:t>
            </w:r>
            <w:r w:rsidRPr="00465A9B">
              <w:rPr>
                <w:w w:val="100"/>
                <w:sz w:val="24"/>
                <w:szCs w:val="24"/>
              </w:rPr>
              <w:fldChar w:fldCharType="end"/>
            </w:r>
          </w:p>
        </w:tc>
      </w:tr>
      <w:tr w:rsidR="00465A9B" w:rsidRPr="00465A9B" w14:paraId="38A7A330" w14:textId="77777777" w:rsidTr="00EF1ACA">
        <w:trPr>
          <w:trHeight w:val="540"/>
          <w:jc w:val="center"/>
        </w:trPr>
        <w:tc>
          <w:tcPr>
            <w:tcW w:w="28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67F6F2D9" w14:textId="77777777" w:rsidR="00465A9B" w:rsidRPr="00465A9B" w:rsidRDefault="00465A9B" w:rsidP="00EF1ACA">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4"/>
                <w:szCs w:val="24"/>
              </w:rPr>
            </w:pPr>
            <w:r w:rsidRPr="00465A9B">
              <w:rPr>
                <w:w w:val="100"/>
                <w:sz w:val="24"/>
                <w:szCs w:val="24"/>
              </w:rPr>
              <w:t>CH_BANDWIDTH</w:t>
            </w:r>
          </w:p>
        </w:tc>
        <w:tc>
          <w:tcPr>
            <w:tcW w:w="28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7CF5975" w14:textId="77777777" w:rsidR="00465A9B" w:rsidRPr="00465A9B" w:rsidRDefault="00465A9B" w:rsidP="00EF1ACA">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sz w:val="24"/>
                <w:szCs w:val="24"/>
              </w:rPr>
            </w:pPr>
            <m:oMathPara>
              <m:oMath>
                <m:sSub>
                  <m:sSubPr>
                    <m:ctrlPr>
                      <w:rPr>
                        <w:rFonts w:ascii="Cambria Math" w:eastAsia="TimesNewRomanPSMT" w:hAnsi="Cambria Math" w:cs="TimesNewRomanPSMT"/>
                        <w:i/>
                        <w:sz w:val="24"/>
                        <w:szCs w:val="24"/>
                      </w:rPr>
                    </m:ctrlPr>
                  </m:sSubPr>
                  <m:e>
                    <m:r>
                      <m:rPr>
                        <m:sty m:val="bi"/>
                      </m:rPr>
                      <w:rPr>
                        <w:rFonts w:ascii="Cambria Math" w:eastAsia="TimesNewRomanPSMT" w:hAnsi="Cambria Math" w:cs="TimesNewRomanPSMT"/>
                        <w:sz w:val="24"/>
                        <w:szCs w:val="24"/>
                      </w:rPr>
                      <m:t>γ</m:t>
                    </m:r>
                  </m:e>
                  <m:sub>
                    <m:r>
                      <m:rPr>
                        <m:sty m:val="bi"/>
                      </m:rPr>
                      <w:rPr>
                        <w:rFonts w:ascii="Cambria Math" w:eastAsia="TimesNewRomanPSMT" w:hAnsi="Cambria Math" w:cs="TimesNewRomanPSMT"/>
                        <w:sz w:val="24"/>
                        <w:szCs w:val="24"/>
                      </w:rPr>
                      <m:t>k,BW</m:t>
                    </m:r>
                  </m:sub>
                </m:sSub>
              </m:oMath>
            </m:oMathPara>
          </w:p>
        </w:tc>
      </w:tr>
      <w:tr w:rsidR="00465A9B" w:rsidRPr="00465A9B" w14:paraId="3F0849C6" w14:textId="77777777" w:rsidTr="00EF1ACA">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22C3F6F" w14:textId="77777777" w:rsidR="00465A9B" w:rsidRPr="00465A9B" w:rsidRDefault="00465A9B" w:rsidP="00EF1ACA">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4"/>
                <w:szCs w:val="24"/>
              </w:rPr>
            </w:pPr>
            <w:r w:rsidRPr="00465A9B">
              <w:rPr>
                <w:w w:val="100"/>
                <w:sz w:val="24"/>
                <w:szCs w:val="24"/>
              </w:rPr>
              <w:t>CBW20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68A3461" w14:textId="77777777" w:rsidR="00465A9B" w:rsidRPr="00465A9B" w:rsidRDefault="00465A9B" w:rsidP="00EF1ACA">
            <w:pPr>
              <w:pStyle w:val="CellBody"/>
              <w:rPr>
                <w:sz w:val="24"/>
                <w:szCs w:val="24"/>
              </w:rPr>
            </w:pPr>
            <w:r w:rsidRPr="00465A9B">
              <w:rPr>
                <w:rFonts w:ascii="Symbol" w:eastAsia="Malgun Gothic" w:hAnsi="Symbol" w:cs="Symbol"/>
                <w:bCs/>
                <w:w w:val="100"/>
                <w:sz w:val="24"/>
                <w:szCs w:val="24"/>
              </w:rPr>
              <w:t></w:t>
            </w:r>
            <w:r w:rsidRPr="00465A9B">
              <w:rPr>
                <w:rStyle w:val="Subscript"/>
                <w:rFonts w:eastAsia="Malgun Gothic"/>
                <w:bCs/>
                <w:i/>
                <w:iCs/>
                <w:sz w:val="24"/>
                <w:szCs w:val="24"/>
                <w:lang w:val="en-GB"/>
              </w:rPr>
              <w:t>k,</w:t>
            </w:r>
            <w:r w:rsidRPr="00465A9B">
              <w:rPr>
                <w:rStyle w:val="Subscript"/>
                <w:rFonts w:eastAsia="Malgun Gothic"/>
                <w:bCs/>
                <w:sz w:val="24"/>
                <w:szCs w:val="24"/>
                <w:lang w:val="en-GB"/>
              </w:rPr>
              <w:t>20</w:t>
            </w:r>
          </w:p>
        </w:tc>
      </w:tr>
      <w:tr w:rsidR="00465A9B" w:rsidRPr="00465A9B" w14:paraId="0515864B" w14:textId="77777777" w:rsidTr="00EF1ACA">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C031748" w14:textId="77777777" w:rsidR="00465A9B" w:rsidRPr="00465A9B" w:rsidRDefault="00465A9B" w:rsidP="00EF1ACA">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4"/>
                <w:szCs w:val="24"/>
              </w:rPr>
            </w:pPr>
            <w:r w:rsidRPr="00465A9B">
              <w:rPr>
                <w:w w:val="100"/>
                <w:sz w:val="24"/>
                <w:szCs w:val="24"/>
              </w:rPr>
              <w:t>CBW40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DA103A4" w14:textId="77777777" w:rsidR="00465A9B" w:rsidRPr="00465A9B" w:rsidRDefault="00465A9B" w:rsidP="00EF1ACA">
            <w:pPr>
              <w:pStyle w:val="CellBody"/>
              <w:rPr>
                <w:sz w:val="24"/>
                <w:szCs w:val="24"/>
              </w:rPr>
            </w:pPr>
            <w:r w:rsidRPr="00465A9B">
              <w:rPr>
                <w:rFonts w:ascii="Symbol" w:eastAsia="Malgun Gothic" w:hAnsi="Symbol" w:cs="Symbol"/>
                <w:bCs/>
                <w:w w:val="100"/>
                <w:sz w:val="24"/>
                <w:szCs w:val="24"/>
              </w:rPr>
              <w:t></w:t>
            </w:r>
            <w:r w:rsidRPr="00465A9B">
              <w:rPr>
                <w:rStyle w:val="Subscript"/>
                <w:rFonts w:eastAsia="Malgun Gothic"/>
                <w:bCs/>
                <w:i/>
                <w:iCs/>
                <w:sz w:val="24"/>
                <w:szCs w:val="24"/>
                <w:lang w:val="en-GB"/>
              </w:rPr>
              <w:t>k,</w:t>
            </w:r>
            <w:r w:rsidRPr="00465A9B">
              <w:rPr>
                <w:rStyle w:val="Subscript"/>
                <w:rFonts w:eastAsia="Malgun Gothic"/>
                <w:bCs/>
                <w:sz w:val="24"/>
                <w:szCs w:val="24"/>
                <w:lang w:val="en-GB"/>
              </w:rPr>
              <w:t>40</w:t>
            </w:r>
          </w:p>
        </w:tc>
      </w:tr>
      <w:tr w:rsidR="00465A9B" w:rsidRPr="00465A9B" w14:paraId="39B13EC3" w14:textId="77777777" w:rsidTr="00EF1ACA">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5CDAB50" w14:textId="77777777" w:rsidR="00465A9B" w:rsidRPr="00465A9B" w:rsidRDefault="00465A9B" w:rsidP="00EF1ACA">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4"/>
                <w:szCs w:val="24"/>
              </w:rPr>
            </w:pPr>
            <w:r w:rsidRPr="00465A9B">
              <w:rPr>
                <w:w w:val="100"/>
                <w:sz w:val="24"/>
                <w:szCs w:val="24"/>
              </w:rPr>
              <w:t>CBW80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E31DB27" w14:textId="77777777" w:rsidR="00465A9B" w:rsidRPr="00465A9B" w:rsidRDefault="00465A9B" w:rsidP="00EF1ACA">
            <w:pPr>
              <w:pStyle w:val="CellBody"/>
              <w:rPr>
                <w:sz w:val="24"/>
                <w:szCs w:val="24"/>
              </w:rPr>
            </w:pPr>
            <w:r w:rsidRPr="00465A9B">
              <w:rPr>
                <w:rFonts w:ascii="Symbol" w:eastAsia="Malgun Gothic" w:hAnsi="Symbol" w:cs="Symbol"/>
                <w:bCs/>
                <w:w w:val="100"/>
                <w:sz w:val="24"/>
                <w:szCs w:val="24"/>
              </w:rPr>
              <w:t></w:t>
            </w:r>
            <w:r w:rsidRPr="00465A9B">
              <w:rPr>
                <w:rStyle w:val="Subscript"/>
                <w:rFonts w:eastAsia="Malgun Gothic"/>
                <w:bCs/>
                <w:i/>
                <w:iCs/>
                <w:sz w:val="24"/>
                <w:szCs w:val="24"/>
                <w:lang w:val="en-GB"/>
              </w:rPr>
              <w:t>k,</w:t>
            </w:r>
            <w:r w:rsidRPr="00465A9B">
              <w:rPr>
                <w:rStyle w:val="Subscript"/>
                <w:rFonts w:eastAsia="Malgun Gothic"/>
                <w:bCs/>
                <w:sz w:val="24"/>
                <w:szCs w:val="24"/>
                <w:lang w:val="en-GB"/>
              </w:rPr>
              <w:t>80</w:t>
            </w:r>
          </w:p>
        </w:tc>
      </w:tr>
      <w:tr w:rsidR="00465A9B" w:rsidRPr="00465A9B" w14:paraId="3B21AA8F" w14:textId="77777777" w:rsidTr="00EF1ACA">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FC17F47" w14:textId="77777777" w:rsidR="00465A9B" w:rsidRPr="00465A9B" w:rsidRDefault="00465A9B" w:rsidP="00EF1ACA">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4"/>
                <w:szCs w:val="24"/>
              </w:rPr>
            </w:pPr>
            <w:r w:rsidRPr="00465A9B">
              <w:rPr>
                <w:w w:val="100"/>
                <w:sz w:val="24"/>
                <w:szCs w:val="24"/>
              </w:rPr>
              <w:t>CBW160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D3CA8BA" w14:textId="77777777" w:rsidR="00465A9B" w:rsidRPr="00465A9B" w:rsidRDefault="00465A9B" w:rsidP="00EF1ACA">
            <w:pPr>
              <w:pStyle w:val="CellBody"/>
              <w:rPr>
                <w:sz w:val="24"/>
                <w:szCs w:val="24"/>
              </w:rPr>
            </w:pPr>
            <w:r w:rsidRPr="00465A9B">
              <w:rPr>
                <w:rFonts w:ascii="Symbol" w:eastAsia="Malgun Gothic" w:hAnsi="Symbol" w:cs="Symbol"/>
                <w:bCs/>
                <w:w w:val="100"/>
                <w:sz w:val="24"/>
                <w:szCs w:val="24"/>
              </w:rPr>
              <w:t></w:t>
            </w:r>
            <w:r w:rsidRPr="00465A9B">
              <w:rPr>
                <w:rStyle w:val="Subscript"/>
                <w:rFonts w:eastAsia="Malgun Gothic"/>
                <w:bCs/>
                <w:i/>
                <w:iCs/>
                <w:sz w:val="24"/>
                <w:szCs w:val="24"/>
                <w:lang w:val="en-GB"/>
              </w:rPr>
              <w:t>k,</w:t>
            </w:r>
            <w:r w:rsidRPr="00465A9B">
              <w:rPr>
                <w:rStyle w:val="Subscript"/>
                <w:rFonts w:eastAsia="Malgun Gothic"/>
                <w:bCs/>
                <w:sz w:val="24"/>
                <w:szCs w:val="24"/>
                <w:lang w:val="en-GB"/>
              </w:rPr>
              <w:t>160</w:t>
            </w:r>
          </w:p>
        </w:tc>
      </w:tr>
      <w:tr w:rsidR="00465A9B" w:rsidRPr="00465A9B" w14:paraId="448F7CCF" w14:textId="77777777" w:rsidTr="00EF1ACA">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598F244" w14:textId="77777777" w:rsidR="00465A9B" w:rsidRPr="00465A9B" w:rsidRDefault="00465A9B" w:rsidP="00EF1ACA">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sz w:val="24"/>
                <w:szCs w:val="24"/>
              </w:rPr>
            </w:pPr>
            <w:r w:rsidRPr="00465A9B">
              <w:rPr>
                <w:w w:val="100"/>
                <w:sz w:val="24"/>
                <w:szCs w:val="24"/>
              </w:rPr>
              <w:t>CBW320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792C4AA" w14:textId="77777777" w:rsidR="00465A9B" w:rsidRPr="00465A9B" w:rsidRDefault="00465A9B" w:rsidP="00EF1ACA">
            <w:pPr>
              <w:pStyle w:val="CellBody"/>
              <w:rPr>
                <w:sz w:val="24"/>
                <w:szCs w:val="24"/>
              </w:rPr>
            </w:pPr>
            <w:r w:rsidRPr="00465A9B">
              <w:rPr>
                <w:rFonts w:ascii="Symbol" w:eastAsia="Malgun Gothic" w:hAnsi="Symbol" w:cs="Symbol"/>
                <w:bCs/>
                <w:w w:val="100"/>
                <w:sz w:val="24"/>
                <w:szCs w:val="24"/>
              </w:rPr>
              <w:t></w:t>
            </w:r>
            <w:r w:rsidRPr="00465A9B">
              <w:rPr>
                <w:rStyle w:val="Subscript"/>
                <w:rFonts w:eastAsia="Malgun Gothic"/>
                <w:bCs/>
                <w:i/>
                <w:iCs/>
                <w:sz w:val="24"/>
                <w:szCs w:val="24"/>
                <w:lang w:val="en-GB"/>
              </w:rPr>
              <w:t>k,</w:t>
            </w:r>
            <w:r w:rsidRPr="00465A9B">
              <w:rPr>
                <w:rStyle w:val="Subscript"/>
                <w:rFonts w:eastAsia="Malgun Gothic"/>
                <w:bCs/>
                <w:sz w:val="24"/>
                <w:szCs w:val="24"/>
                <w:lang w:val="en-GB"/>
              </w:rPr>
              <w:t>320</w:t>
            </w:r>
          </w:p>
        </w:tc>
      </w:tr>
      <w:tr w:rsidR="00465A9B" w:rsidRPr="00465A9B" w14:paraId="63184C63" w14:textId="77777777" w:rsidTr="00EF1ACA">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FB3DCE0" w14:textId="2ECA2606" w:rsidR="00465A9B" w:rsidRPr="00465A9B" w:rsidRDefault="00465A9B" w:rsidP="00EF1ACA">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color w:val="FF0000"/>
                <w:sz w:val="24"/>
                <w:szCs w:val="24"/>
              </w:rPr>
            </w:pPr>
            <w:del w:id="255" w:author="Yan(msi) Zhang" w:date="2021-02-19T10:00:00Z">
              <w:r w:rsidRPr="00465A9B" w:rsidDel="00465A9B">
                <w:rPr>
                  <w:color w:val="FF0000"/>
                  <w:w w:val="100"/>
                  <w:sz w:val="24"/>
                  <w:szCs w:val="24"/>
                </w:rPr>
                <w:delText>EHT-CBW-PUNC80 (TBD)</w:delText>
              </w:r>
            </w:del>
            <w:ins w:id="256" w:author="Yan(msi) Zhang" w:date="2021-02-19T10:00:00Z">
              <w:r>
                <w:rPr>
                  <w:color w:val="FF0000"/>
                  <w:w w:val="100"/>
                  <w:sz w:val="24"/>
                  <w:szCs w:val="24"/>
                </w:rPr>
                <w:t>-</w:t>
              </w:r>
            </w:ins>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22D68BF" w14:textId="08FACC81" w:rsidR="00465A9B" w:rsidRPr="00465A9B" w:rsidRDefault="00465A9B" w:rsidP="00EF1ACA">
            <w:pPr>
              <w:pStyle w:val="CellBody"/>
              <w:rPr>
                <w:sz w:val="24"/>
                <w:szCs w:val="24"/>
              </w:rPr>
            </w:pPr>
            <w:del w:id="257" w:author="Yan(msi) Zhang" w:date="2021-02-19T10:00:00Z">
              <w:r w:rsidRPr="00465A9B" w:rsidDel="00465A9B">
                <w:rPr>
                  <w:rFonts w:ascii="Symbol" w:eastAsia="Malgun Gothic" w:hAnsi="Symbol" w:cs="Symbol"/>
                  <w:bCs/>
                  <w:w w:val="100"/>
                  <w:sz w:val="24"/>
                  <w:szCs w:val="24"/>
                </w:rPr>
                <w:delText></w:delText>
              </w:r>
              <w:r w:rsidRPr="00465A9B" w:rsidDel="00465A9B">
                <w:rPr>
                  <w:rStyle w:val="Subscript"/>
                  <w:rFonts w:eastAsia="Malgun Gothic"/>
                  <w:bCs/>
                  <w:i/>
                  <w:iCs/>
                  <w:sz w:val="24"/>
                  <w:szCs w:val="24"/>
                  <w:lang w:val="en-GB"/>
                </w:rPr>
                <w:delText>k,</w:delText>
              </w:r>
              <w:r w:rsidRPr="00465A9B" w:rsidDel="00465A9B">
                <w:rPr>
                  <w:rStyle w:val="Subscript"/>
                  <w:rFonts w:eastAsia="Malgun Gothic"/>
                  <w:bCs/>
                  <w:sz w:val="24"/>
                  <w:szCs w:val="24"/>
                  <w:lang w:val="en-GB"/>
                </w:rPr>
                <w:delText>80</w:delText>
              </w:r>
            </w:del>
            <w:ins w:id="258" w:author="Yan(msi) Zhang" w:date="2021-02-19T10:00:00Z">
              <w:r>
                <w:rPr>
                  <w:rFonts w:ascii="Symbol" w:eastAsia="Malgun Gothic" w:hAnsi="Symbol" w:cs="Symbol"/>
                  <w:bCs/>
                  <w:w w:val="100"/>
                  <w:sz w:val="24"/>
                  <w:szCs w:val="24"/>
                </w:rPr>
                <w:t>-</w:t>
              </w:r>
            </w:ins>
          </w:p>
        </w:tc>
      </w:tr>
      <w:tr w:rsidR="00465A9B" w:rsidRPr="00465A9B" w14:paraId="1ED47FF3" w14:textId="77777777" w:rsidTr="00EF1ACA">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6376C79" w14:textId="376AE07E" w:rsidR="00465A9B" w:rsidRPr="00465A9B" w:rsidRDefault="00465A9B" w:rsidP="00EF1ACA">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color w:val="FF0000"/>
                <w:sz w:val="24"/>
                <w:szCs w:val="24"/>
              </w:rPr>
            </w:pPr>
            <w:del w:id="259" w:author="Yan(msi) Zhang" w:date="2021-02-19T10:00:00Z">
              <w:r w:rsidRPr="00465A9B" w:rsidDel="00465A9B">
                <w:rPr>
                  <w:color w:val="FF0000"/>
                  <w:w w:val="100"/>
                  <w:sz w:val="24"/>
                  <w:szCs w:val="24"/>
                </w:rPr>
                <w:delText>EHT-CBW-PUNC160 (TBD)</w:delText>
              </w:r>
            </w:del>
            <w:ins w:id="260" w:author="Yan(msi) Zhang" w:date="2021-02-19T10:00:00Z">
              <w:r>
                <w:rPr>
                  <w:color w:val="FF0000"/>
                  <w:w w:val="100"/>
                  <w:sz w:val="24"/>
                  <w:szCs w:val="24"/>
                </w:rPr>
                <w:t>-</w:t>
              </w:r>
            </w:ins>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7493720" w14:textId="194B3901" w:rsidR="00465A9B" w:rsidRPr="00465A9B" w:rsidRDefault="00465A9B" w:rsidP="00EF1ACA">
            <w:pPr>
              <w:pStyle w:val="CellBody"/>
              <w:rPr>
                <w:sz w:val="24"/>
                <w:szCs w:val="24"/>
              </w:rPr>
            </w:pPr>
            <w:del w:id="261" w:author="Yan(msi) Zhang" w:date="2021-02-19T10:00:00Z">
              <w:r w:rsidRPr="00465A9B" w:rsidDel="00465A9B">
                <w:rPr>
                  <w:rFonts w:ascii="Symbol" w:eastAsia="Malgun Gothic" w:hAnsi="Symbol" w:cs="Symbol"/>
                  <w:bCs/>
                  <w:w w:val="100"/>
                  <w:sz w:val="24"/>
                  <w:szCs w:val="24"/>
                </w:rPr>
                <w:delText></w:delText>
              </w:r>
              <w:r w:rsidRPr="00465A9B" w:rsidDel="00465A9B">
                <w:rPr>
                  <w:rStyle w:val="Subscript"/>
                  <w:rFonts w:eastAsia="Malgun Gothic"/>
                  <w:bCs/>
                  <w:i/>
                  <w:iCs/>
                  <w:sz w:val="24"/>
                  <w:szCs w:val="24"/>
                  <w:lang w:val="en-GB"/>
                </w:rPr>
                <w:delText>k,</w:delText>
              </w:r>
              <w:r w:rsidRPr="00465A9B" w:rsidDel="00465A9B">
                <w:rPr>
                  <w:rStyle w:val="Subscript"/>
                  <w:rFonts w:eastAsia="Malgun Gothic"/>
                  <w:bCs/>
                  <w:sz w:val="24"/>
                  <w:szCs w:val="24"/>
                  <w:lang w:val="en-GB"/>
                </w:rPr>
                <w:delText>160</w:delText>
              </w:r>
            </w:del>
            <w:ins w:id="262" w:author="Yan(msi) Zhang" w:date="2021-02-19T10:00:00Z">
              <w:r>
                <w:rPr>
                  <w:rFonts w:ascii="Symbol" w:eastAsia="Malgun Gothic" w:hAnsi="Symbol" w:cs="Symbol"/>
                  <w:bCs/>
                  <w:w w:val="100"/>
                  <w:sz w:val="24"/>
                  <w:szCs w:val="24"/>
                </w:rPr>
                <w:t>-</w:t>
              </w:r>
            </w:ins>
          </w:p>
        </w:tc>
      </w:tr>
      <w:tr w:rsidR="00465A9B" w:rsidRPr="00465A9B" w14:paraId="4C665DEC" w14:textId="77777777" w:rsidTr="00EF1ACA">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93D3F07" w14:textId="26F4071A" w:rsidR="00465A9B" w:rsidRPr="00465A9B" w:rsidRDefault="00465A9B" w:rsidP="00EF1ACA">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
                <w:bCs/>
                <w:color w:val="FF0000"/>
                <w:sz w:val="24"/>
                <w:szCs w:val="24"/>
              </w:rPr>
            </w:pPr>
            <w:del w:id="263" w:author="Yan(msi) Zhang" w:date="2021-02-19T10:00:00Z">
              <w:r w:rsidRPr="00465A9B" w:rsidDel="00465A9B">
                <w:rPr>
                  <w:color w:val="FF0000"/>
                  <w:w w:val="100"/>
                  <w:sz w:val="24"/>
                  <w:szCs w:val="24"/>
                </w:rPr>
                <w:delText>EHT-CBW-PUNC320 (TBD)</w:delText>
              </w:r>
            </w:del>
            <w:ins w:id="264" w:author="Yan(msi) Zhang" w:date="2021-02-19T10:00:00Z">
              <w:r>
                <w:rPr>
                  <w:color w:val="FF0000"/>
                  <w:w w:val="100"/>
                  <w:sz w:val="24"/>
                  <w:szCs w:val="24"/>
                </w:rPr>
                <w:t>-</w:t>
              </w:r>
            </w:ins>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DA7E0C3" w14:textId="572A18B2" w:rsidR="00465A9B" w:rsidRPr="00465A9B" w:rsidRDefault="00465A9B" w:rsidP="00EF1ACA">
            <w:pPr>
              <w:pStyle w:val="CellBody"/>
              <w:rPr>
                <w:sz w:val="24"/>
                <w:szCs w:val="24"/>
              </w:rPr>
            </w:pPr>
            <w:del w:id="265" w:author="Yan(msi) Zhang" w:date="2021-02-19T10:00:00Z">
              <w:r w:rsidRPr="00465A9B" w:rsidDel="0070048F">
                <w:rPr>
                  <w:rFonts w:ascii="Symbol" w:eastAsia="Malgun Gothic" w:hAnsi="Symbol" w:cs="Symbol"/>
                  <w:bCs/>
                  <w:w w:val="100"/>
                  <w:sz w:val="24"/>
                  <w:szCs w:val="24"/>
                </w:rPr>
                <w:delText></w:delText>
              </w:r>
              <w:r w:rsidRPr="00465A9B" w:rsidDel="0070048F">
                <w:rPr>
                  <w:rStyle w:val="Subscript"/>
                  <w:rFonts w:eastAsia="Malgun Gothic"/>
                  <w:bCs/>
                  <w:i/>
                  <w:iCs/>
                  <w:sz w:val="24"/>
                  <w:szCs w:val="24"/>
                  <w:lang w:val="en-GB"/>
                </w:rPr>
                <w:delText>k,</w:delText>
              </w:r>
              <w:r w:rsidRPr="00465A9B" w:rsidDel="0070048F">
                <w:rPr>
                  <w:rStyle w:val="Subscript"/>
                  <w:rFonts w:eastAsia="Malgun Gothic"/>
                  <w:bCs/>
                  <w:sz w:val="24"/>
                  <w:szCs w:val="24"/>
                  <w:lang w:val="en-GB"/>
                </w:rPr>
                <w:delText>320</w:delText>
              </w:r>
            </w:del>
            <w:ins w:id="266" w:author="Yan(msi) Zhang" w:date="2021-02-19T10:00:00Z">
              <w:r w:rsidR="0070048F">
                <w:rPr>
                  <w:rFonts w:ascii="Symbol" w:eastAsia="Malgun Gothic" w:hAnsi="Symbol" w:cs="Symbol"/>
                  <w:bCs/>
                  <w:w w:val="100"/>
                  <w:sz w:val="24"/>
                  <w:szCs w:val="24"/>
                </w:rPr>
                <w:t>-</w:t>
              </w:r>
            </w:ins>
            <w:r w:rsidRPr="00465A9B">
              <w:rPr>
                <w:rStyle w:val="Subscript"/>
                <w:rFonts w:eastAsia="Malgun Gothic"/>
                <w:bCs/>
                <w:sz w:val="24"/>
                <w:szCs w:val="24"/>
                <w:lang w:val="en-GB"/>
              </w:rPr>
              <w:t xml:space="preserve"> </w:t>
            </w:r>
          </w:p>
        </w:tc>
      </w:tr>
    </w:tbl>
    <w:p w14:paraId="0E2E12B6" w14:textId="77777777" w:rsidR="00465A9B" w:rsidRPr="00465A9B" w:rsidRDefault="00465A9B" w:rsidP="00465A9B">
      <w:pPr>
        <w:rPr>
          <w:sz w:val="24"/>
          <w:szCs w:val="24"/>
          <w:lang w:val="en-US" w:eastAsia="ko-KR"/>
        </w:rPr>
      </w:pPr>
    </w:p>
    <w:p w14:paraId="189079C8" w14:textId="77777777" w:rsidR="00465A9B" w:rsidRPr="00465A9B" w:rsidRDefault="00465A9B" w:rsidP="00465A9B">
      <w:pPr>
        <w:rPr>
          <w:sz w:val="24"/>
          <w:szCs w:val="24"/>
          <w:lang w:val="en-US" w:eastAsia="ko-KR"/>
        </w:rPr>
      </w:pPr>
    </w:p>
    <w:tbl>
      <w:tblPr>
        <w:tblW w:w="951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417"/>
        <w:gridCol w:w="1170"/>
        <w:gridCol w:w="1643"/>
        <w:gridCol w:w="1710"/>
        <w:gridCol w:w="2857"/>
      </w:tblGrid>
      <w:tr w:rsidR="00B62824" w14:paraId="0D014E07" w14:textId="77777777" w:rsidTr="00B62824">
        <w:tc>
          <w:tcPr>
            <w:tcW w:w="720" w:type="dxa"/>
          </w:tcPr>
          <w:p w14:paraId="58E2DB9E" w14:textId="64B85CD4" w:rsidR="00B62824" w:rsidRDefault="00B62824" w:rsidP="00192AF8">
            <w:pPr>
              <w:rPr>
                <w:rFonts w:ascii="Arial" w:hAnsi="Arial" w:cs="Arial"/>
                <w:color w:val="000000"/>
                <w:sz w:val="20"/>
                <w:lang w:eastAsia="zh-CN"/>
              </w:rPr>
            </w:pPr>
            <w:r>
              <w:rPr>
                <w:rFonts w:ascii="Arial" w:hAnsi="Arial" w:cs="Arial"/>
                <w:color w:val="000000"/>
                <w:sz w:val="20"/>
                <w:lang w:eastAsia="zh-CN"/>
              </w:rPr>
              <w:t>1968</w:t>
            </w:r>
          </w:p>
        </w:tc>
        <w:tc>
          <w:tcPr>
            <w:tcW w:w="1417" w:type="dxa"/>
          </w:tcPr>
          <w:p w14:paraId="0D6BA839" w14:textId="3C9EBF24" w:rsidR="00B62824" w:rsidRDefault="00B62824" w:rsidP="0042179C">
            <w:pPr>
              <w:rPr>
                <w:rFonts w:ascii="Arial" w:hAnsi="Arial" w:cs="Arial"/>
                <w:sz w:val="20"/>
              </w:rPr>
            </w:pPr>
            <w:r>
              <w:rPr>
                <w:rFonts w:ascii="Arial" w:hAnsi="Arial" w:cs="Arial"/>
                <w:sz w:val="20"/>
              </w:rPr>
              <w:t>36.3.1</w:t>
            </w:r>
            <w:r w:rsidR="007D33C5">
              <w:rPr>
                <w:rFonts w:ascii="Arial" w:hAnsi="Arial" w:cs="Arial"/>
                <w:sz w:val="20"/>
              </w:rPr>
              <w:t>0</w:t>
            </w:r>
            <w:r>
              <w:rPr>
                <w:rFonts w:ascii="Arial" w:hAnsi="Arial" w:cs="Arial"/>
                <w:sz w:val="20"/>
              </w:rPr>
              <w:t>.</w:t>
            </w:r>
            <w:r w:rsidR="007D33C5">
              <w:rPr>
                <w:rFonts w:ascii="Arial" w:hAnsi="Arial" w:cs="Arial"/>
                <w:sz w:val="20"/>
              </w:rPr>
              <w:t>4</w:t>
            </w:r>
          </w:p>
        </w:tc>
        <w:tc>
          <w:tcPr>
            <w:tcW w:w="1170" w:type="dxa"/>
          </w:tcPr>
          <w:p w14:paraId="76214D86" w14:textId="2525B078" w:rsidR="00B62824" w:rsidRDefault="00B62824" w:rsidP="00192AF8">
            <w:pPr>
              <w:rPr>
                <w:rFonts w:ascii="Arial" w:hAnsi="Arial" w:cs="Arial"/>
                <w:sz w:val="20"/>
              </w:rPr>
            </w:pPr>
            <w:r>
              <w:rPr>
                <w:rFonts w:ascii="Arial" w:hAnsi="Arial" w:cs="Arial"/>
                <w:sz w:val="20"/>
              </w:rPr>
              <w:t>219.51</w:t>
            </w:r>
          </w:p>
        </w:tc>
        <w:tc>
          <w:tcPr>
            <w:tcW w:w="1643" w:type="dxa"/>
          </w:tcPr>
          <w:p w14:paraId="739C0676" w14:textId="752AB1E0" w:rsidR="00B62824" w:rsidRPr="007C23C9" w:rsidRDefault="00061AD3" w:rsidP="007B25BD">
            <w:pPr>
              <w:rPr>
                <w:rFonts w:ascii="Calibri" w:hAnsi="Calibri" w:cs="Arial"/>
              </w:rPr>
            </w:pPr>
            <w:r w:rsidRPr="00061AD3">
              <w:rPr>
                <w:rFonts w:ascii="Calibri" w:hAnsi="Calibri" w:cs="Arial"/>
              </w:rPr>
              <w:t>Figure 36-32, the "Non-EHT portion" should include RL-SIG and "EHT portion" should starts from U-SIG.</w:t>
            </w:r>
          </w:p>
        </w:tc>
        <w:tc>
          <w:tcPr>
            <w:tcW w:w="1710" w:type="dxa"/>
          </w:tcPr>
          <w:p w14:paraId="43B0D61A" w14:textId="1CC90DEB" w:rsidR="00B62824" w:rsidRPr="0030733C" w:rsidRDefault="00045502" w:rsidP="00192AF8">
            <w:pPr>
              <w:rPr>
                <w:rFonts w:ascii="Arial" w:hAnsi="Arial" w:cs="Arial"/>
                <w:sz w:val="20"/>
              </w:rPr>
            </w:pPr>
            <w:r w:rsidRPr="00045502">
              <w:rPr>
                <w:rFonts w:ascii="Arial" w:hAnsi="Arial" w:cs="Arial"/>
                <w:sz w:val="20"/>
              </w:rPr>
              <w:t>Change the duration of "Non-EHT portion" and "EHT Portion".</w:t>
            </w:r>
          </w:p>
        </w:tc>
        <w:tc>
          <w:tcPr>
            <w:tcW w:w="2857" w:type="dxa"/>
          </w:tcPr>
          <w:p w14:paraId="72127963" w14:textId="356BEE84" w:rsidR="00B62824" w:rsidRDefault="00045502" w:rsidP="00192AF8">
            <w:pPr>
              <w:rPr>
                <w:rFonts w:ascii="Calibri" w:hAnsi="Calibri" w:cs="Arial"/>
                <w:b/>
                <w:szCs w:val="22"/>
                <w:lang w:eastAsia="zh-CN"/>
              </w:rPr>
            </w:pPr>
            <w:r>
              <w:rPr>
                <w:rFonts w:ascii="Calibri" w:hAnsi="Calibri" w:cs="Arial"/>
                <w:b/>
                <w:szCs w:val="22"/>
                <w:lang w:eastAsia="zh-CN"/>
              </w:rPr>
              <w:t>Revised</w:t>
            </w:r>
            <w:r w:rsidR="00B62824">
              <w:rPr>
                <w:rFonts w:ascii="Calibri" w:hAnsi="Calibri" w:cs="Arial"/>
                <w:b/>
                <w:szCs w:val="22"/>
                <w:lang w:eastAsia="zh-CN"/>
              </w:rPr>
              <w:t>.</w:t>
            </w:r>
          </w:p>
          <w:p w14:paraId="51A8A6B3" w14:textId="77777777" w:rsidR="002705DF" w:rsidRDefault="002705DF" w:rsidP="008042E2">
            <w:pPr>
              <w:rPr>
                <w:rFonts w:ascii="Arial" w:hAnsi="Arial" w:cs="Arial"/>
                <w:sz w:val="20"/>
                <w:lang w:eastAsia="zh-CN"/>
              </w:rPr>
            </w:pPr>
          </w:p>
          <w:p w14:paraId="09D4C6DF" w14:textId="77777777" w:rsidR="002705DF" w:rsidRDefault="002705DF" w:rsidP="008042E2">
            <w:pPr>
              <w:rPr>
                <w:rFonts w:ascii="Arial" w:hAnsi="Arial" w:cs="Arial"/>
                <w:sz w:val="20"/>
                <w:lang w:eastAsia="zh-CN"/>
              </w:rPr>
            </w:pPr>
            <w:r>
              <w:rPr>
                <w:rFonts w:ascii="Arial" w:hAnsi="Arial" w:cs="Arial"/>
                <w:sz w:val="20"/>
                <w:lang w:eastAsia="zh-CN"/>
              </w:rPr>
              <w:t>Agree with the commentor that RL-SIG exists in HE PPDU as well, and should be in non-EHT portion.</w:t>
            </w:r>
          </w:p>
          <w:p w14:paraId="5D0A7824" w14:textId="77777777" w:rsidR="002705DF" w:rsidRDefault="002705DF" w:rsidP="008042E2">
            <w:pPr>
              <w:rPr>
                <w:rFonts w:ascii="Arial" w:hAnsi="Arial" w:cs="Arial"/>
                <w:sz w:val="20"/>
                <w:lang w:eastAsia="zh-CN"/>
              </w:rPr>
            </w:pPr>
          </w:p>
          <w:p w14:paraId="49C7B1EB" w14:textId="400E00CC" w:rsidR="00B62824" w:rsidRDefault="002705DF" w:rsidP="008042E2">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23" w:history="1">
              <w:r w:rsidR="00300EE6" w:rsidRPr="00545C3E">
                <w:rPr>
                  <w:rStyle w:val="Hyperlink"/>
                  <w:rFonts w:ascii="Arial" w:hAnsi="Arial" w:cs="Arial"/>
                  <w:szCs w:val="18"/>
                  <w:lang w:eastAsia="ko-KR"/>
                </w:rPr>
                <w:t>https://mentor.ieee.org/802.11/dcn/21/11-21-0323-00-00be-comment-resolution</w:t>
              </w:r>
              <w:r w:rsidR="00300EE6">
                <w:rPr>
                  <w:rStyle w:val="Hyperlink"/>
                  <w:rFonts w:ascii="Arial" w:hAnsi="Arial" w:cs="Arial"/>
                  <w:szCs w:val="18"/>
                  <w:lang w:eastAsia="ko-KR"/>
                </w:rPr>
                <w:t>s</w:t>
              </w:r>
              <w:r w:rsidR="00300EE6" w:rsidRPr="00545C3E">
                <w:rPr>
                  <w:rStyle w:val="Hyperlink"/>
                  <w:rFonts w:ascii="Arial" w:hAnsi="Arial" w:cs="Arial"/>
                  <w:szCs w:val="18"/>
                  <w:lang w:eastAsia="ko-KR"/>
                </w:rPr>
                <w:t>-for-</w:t>
              </w:r>
              <w:r w:rsidR="00300EE6">
                <w:rPr>
                  <w:rStyle w:val="Hyperlink"/>
                  <w:rFonts w:ascii="Arial" w:hAnsi="Arial" w:cs="Arial"/>
                  <w:szCs w:val="18"/>
                  <w:lang w:eastAsia="ko-KR"/>
                </w:rPr>
                <w:t>clause-36-3-10-</w:t>
              </w:r>
              <w:r w:rsidR="00300EE6" w:rsidRPr="00545C3E">
                <w:rPr>
                  <w:rStyle w:val="Hyperlink"/>
                  <w:rFonts w:ascii="Arial" w:hAnsi="Arial" w:cs="Arial"/>
                  <w:szCs w:val="18"/>
                  <w:lang w:eastAsia="ko-KR"/>
                </w:rPr>
                <w:t>mathematical-description-of-signals.docx</w:t>
              </w:r>
            </w:hyperlink>
            <w:r w:rsidR="00300EE6">
              <w:rPr>
                <w:rFonts w:ascii="Arial" w:hAnsi="Arial" w:cs="Arial"/>
                <w:sz w:val="20"/>
                <w:lang w:val="en-US" w:eastAsia="zh-CN"/>
              </w:rPr>
              <w:t>.</w:t>
            </w:r>
          </w:p>
        </w:tc>
      </w:tr>
    </w:tbl>
    <w:p w14:paraId="2A9A8E99" w14:textId="77777777" w:rsidR="007D33C5" w:rsidRDefault="007D33C5" w:rsidP="007D33C5">
      <w:pPr>
        <w:jc w:val="both"/>
        <w:rPr>
          <w:sz w:val="24"/>
          <w:szCs w:val="24"/>
          <w:highlight w:val="yellow"/>
          <w:lang w:eastAsia="zh-CN"/>
        </w:rPr>
      </w:pPr>
    </w:p>
    <w:p w14:paraId="55621F20" w14:textId="4C4267F2" w:rsidR="007D33C5" w:rsidRPr="00F360CE" w:rsidRDefault="007D33C5" w:rsidP="007D33C5">
      <w:pPr>
        <w:jc w:val="both"/>
        <w:rPr>
          <w:sz w:val="20"/>
        </w:rPr>
      </w:pPr>
      <w:r>
        <w:rPr>
          <w:sz w:val="24"/>
          <w:szCs w:val="24"/>
          <w:highlight w:val="yellow"/>
          <w:lang w:eastAsia="zh-CN"/>
        </w:rPr>
        <w:t>be</w:t>
      </w:r>
      <w:r w:rsidRPr="00F360CE">
        <w:rPr>
          <w:sz w:val="24"/>
          <w:szCs w:val="24"/>
          <w:highlight w:val="yellow"/>
          <w:lang w:eastAsia="zh-CN"/>
        </w:rPr>
        <w:t xml:space="preserve"> </w:t>
      </w:r>
      <w:r w:rsidRPr="00F360CE">
        <w:rPr>
          <w:sz w:val="24"/>
          <w:szCs w:val="24"/>
          <w:highlight w:val="yellow"/>
        </w:rPr>
        <w:t xml:space="preserve">editor: </w:t>
      </w:r>
      <w:r w:rsidRPr="00271A96">
        <w:rPr>
          <w:sz w:val="24"/>
          <w:szCs w:val="24"/>
          <w:highlight w:val="yellow"/>
        </w:rPr>
        <w:t xml:space="preserve">please make the following changes in </w:t>
      </w:r>
      <w:r>
        <w:rPr>
          <w:sz w:val="24"/>
          <w:szCs w:val="24"/>
          <w:highlight w:val="yellow"/>
        </w:rPr>
        <w:t xml:space="preserve">D0.3 </w:t>
      </w:r>
      <w:r w:rsidRPr="00271A96">
        <w:rPr>
          <w:i/>
          <w:sz w:val="24"/>
          <w:szCs w:val="24"/>
          <w:highlight w:val="yellow"/>
        </w:rPr>
        <w:t xml:space="preserve">Clause </w:t>
      </w:r>
      <w:r>
        <w:rPr>
          <w:i/>
          <w:sz w:val="24"/>
          <w:szCs w:val="24"/>
          <w:highlight w:val="yellow"/>
          <w:lang w:eastAsia="zh-CN"/>
        </w:rPr>
        <w:t>36.3.10.4</w:t>
      </w:r>
      <w:r w:rsidRPr="00271A96">
        <w:rPr>
          <w:sz w:val="24"/>
          <w:szCs w:val="24"/>
          <w:highlight w:val="yellow"/>
        </w:rPr>
        <w:t>:</w:t>
      </w:r>
    </w:p>
    <w:p w14:paraId="3050E41F" w14:textId="77777777" w:rsidR="007D33C5" w:rsidRPr="0069729D" w:rsidRDefault="007D33C5" w:rsidP="007D33C5">
      <w:pPr>
        <w:autoSpaceDE w:val="0"/>
        <w:autoSpaceDN w:val="0"/>
        <w:adjustRightInd w:val="0"/>
        <w:rPr>
          <w:sz w:val="24"/>
          <w:szCs w:val="24"/>
          <w:lang w:eastAsia="zh-CN"/>
        </w:rPr>
      </w:pPr>
    </w:p>
    <w:p w14:paraId="2A4C4D68" w14:textId="3806DFE9" w:rsidR="007D33C5" w:rsidRPr="00F05E80" w:rsidRDefault="007D33C5" w:rsidP="007D33C5">
      <w:pPr>
        <w:pStyle w:val="ListParagraph"/>
        <w:numPr>
          <w:ilvl w:val="0"/>
          <w:numId w:val="33"/>
        </w:numPr>
        <w:autoSpaceDE w:val="0"/>
        <w:autoSpaceDN w:val="0"/>
        <w:adjustRightInd w:val="0"/>
        <w:rPr>
          <w:color w:val="000000"/>
          <w:w w:val="0"/>
          <w:lang w:eastAsia="zh-CN"/>
        </w:rPr>
      </w:pPr>
      <w:r>
        <w:rPr>
          <w:color w:val="000000"/>
          <w:highlight w:val="yellow"/>
          <w:lang w:eastAsia="zh-CN"/>
        </w:rPr>
        <w:t>On P2</w:t>
      </w:r>
      <w:r w:rsidR="00B06B4D">
        <w:rPr>
          <w:color w:val="000000"/>
          <w:highlight w:val="yellow"/>
          <w:lang w:eastAsia="zh-CN"/>
        </w:rPr>
        <w:t>19</w:t>
      </w:r>
      <w:r>
        <w:rPr>
          <w:color w:val="000000"/>
          <w:highlight w:val="yellow"/>
          <w:lang w:eastAsia="zh-CN"/>
        </w:rPr>
        <w:t>L</w:t>
      </w:r>
      <w:r w:rsidR="00B06B4D">
        <w:rPr>
          <w:color w:val="000000"/>
          <w:highlight w:val="yellow"/>
          <w:lang w:eastAsia="zh-CN"/>
        </w:rPr>
        <w:t>51</w:t>
      </w:r>
      <w:r>
        <w:rPr>
          <w:color w:val="000000"/>
          <w:highlight w:val="yellow"/>
          <w:lang w:eastAsia="zh-CN"/>
        </w:rPr>
        <w:t>(CID #19</w:t>
      </w:r>
      <w:r w:rsidR="00B06B4D">
        <w:rPr>
          <w:color w:val="000000"/>
          <w:highlight w:val="yellow"/>
          <w:lang w:eastAsia="zh-CN"/>
        </w:rPr>
        <w:t>68</w:t>
      </w:r>
      <w:r>
        <w:rPr>
          <w:color w:val="000000"/>
          <w:highlight w:val="yellow"/>
          <w:lang w:eastAsia="zh-CN"/>
        </w:rPr>
        <w:t>)</w:t>
      </w:r>
      <w:r w:rsidRPr="00CB484C">
        <w:rPr>
          <w:color w:val="000000"/>
          <w:highlight w:val="yellow"/>
          <w:lang w:eastAsia="zh-CN"/>
        </w:rPr>
        <w:t>:</w:t>
      </w:r>
      <w:r w:rsidR="00F05E80">
        <w:rPr>
          <w:color w:val="000000"/>
          <w:lang w:eastAsia="zh-CN"/>
        </w:rPr>
        <w:t xml:space="preserve"> Please replace Figure 36-</w:t>
      </w:r>
      <w:r w:rsidR="00D61300">
        <w:rPr>
          <w:color w:val="000000"/>
          <w:lang w:eastAsia="zh-CN"/>
        </w:rPr>
        <w:t>3</w:t>
      </w:r>
      <w:r w:rsidR="00F05E80">
        <w:rPr>
          <w:color w:val="000000"/>
          <w:lang w:eastAsia="zh-CN"/>
        </w:rPr>
        <w:t xml:space="preserve">2 with </w:t>
      </w:r>
      <w:r w:rsidR="0088783F">
        <w:rPr>
          <w:color w:val="000000"/>
          <w:lang w:eastAsia="zh-CN"/>
        </w:rPr>
        <w:t>f</w:t>
      </w:r>
      <w:r w:rsidR="00F05E80">
        <w:rPr>
          <w:color w:val="000000"/>
          <w:lang w:eastAsia="zh-CN"/>
        </w:rPr>
        <w:t>igure below.</w:t>
      </w:r>
    </w:p>
    <w:p w14:paraId="32A219D2" w14:textId="77777777" w:rsidR="00F05E80" w:rsidRPr="00CB484C" w:rsidRDefault="00F05E80" w:rsidP="00F05E80">
      <w:pPr>
        <w:pStyle w:val="ListParagraph"/>
        <w:autoSpaceDE w:val="0"/>
        <w:autoSpaceDN w:val="0"/>
        <w:adjustRightInd w:val="0"/>
        <w:ind w:left="360"/>
        <w:rPr>
          <w:color w:val="000000"/>
          <w:w w:val="0"/>
          <w:lang w:eastAsia="zh-CN"/>
        </w:rPr>
      </w:pPr>
    </w:p>
    <w:p w14:paraId="061B2B3A" w14:textId="0FC5670E" w:rsidR="00F649B0" w:rsidRDefault="00F05E80" w:rsidP="00810F87">
      <w:pPr>
        <w:autoSpaceDE w:val="0"/>
        <w:autoSpaceDN w:val="0"/>
        <w:adjustRightInd w:val="0"/>
      </w:pPr>
      <w:ins w:id="267" w:author="Yan(msi) Zhang" w:date="2021-02-19T10:18:00Z">
        <w:r>
          <w:object w:dxaOrig="26520" w:dyaOrig="4006" w14:anchorId="14050D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468pt;height:98.25pt" o:ole="">
              <v:imagedata r:id="rId24" o:title=""/>
            </v:shape>
            <o:OLEObject Type="Embed" ProgID="Visio.Drawing.15" ShapeID="_x0000_i1035" DrawAspect="Content" ObjectID="_1675801655" r:id="rId25"/>
          </w:object>
        </w:r>
      </w:ins>
    </w:p>
    <w:p w14:paraId="230F4ECB" w14:textId="1D4E78E5" w:rsidR="00F05E80" w:rsidRDefault="00F05E80" w:rsidP="00810F87">
      <w:pPr>
        <w:autoSpaceDE w:val="0"/>
        <w:autoSpaceDN w:val="0"/>
        <w:adjustRightInd w:val="0"/>
      </w:pPr>
    </w:p>
    <w:p w14:paraId="5E4A447A" w14:textId="50819F61" w:rsidR="00856482" w:rsidRPr="00856482" w:rsidRDefault="00856482" w:rsidP="00856482">
      <w:pPr>
        <w:pStyle w:val="Caption"/>
        <w:jc w:val="center"/>
        <w:rPr>
          <w:color w:val="FF0000"/>
          <w:sz w:val="24"/>
          <w:szCs w:val="24"/>
          <w:lang w:val="en-US" w:eastAsia="ko-KR"/>
        </w:rPr>
      </w:pPr>
      <w:bookmarkStart w:id="268" w:name="_Ref47716917"/>
      <w:r w:rsidRPr="00856482">
        <w:rPr>
          <w:sz w:val="24"/>
          <w:szCs w:val="24"/>
        </w:rPr>
        <w:t xml:space="preserve">Figure </w:t>
      </w:r>
      <w:bookmarkEnd w:id="268"/>
      <w:r w:rsidRPr="00856482">
        <w:rPr>
          <w:sz w:val="24"/>
          <w:szCs w:val="24"/>
        </w:rPr>
        <w:t>36-32 – Timing Boundaries for EHT PPDU fields</w:t>
      </w:r>
    </w:p>
    <w:p w14:paraId="6680B70A" w14:textId="72FAF044" w:rsidR="00F05E80" w:rsidRPr="00856482" w:rsidRDefault="00F05E80" w:rsidP="00810F87">
      <w:pPr>
        <w:autoSpaceDE w:val="0"/>
        <w:autoSpaceDN w:val="0"/>
        <w:adjustRightInd w:val="0"/>
        <w:rPr>
          <w:lang w:val="en-US"/>
        </w:rPr>
      </w:pPr>
    </w:p>
    <w:p w14:paraId="1FE067A7" w14:textId="77777777" w:rsidR="00F05E80" w:rsidRDefault="00F05E80" w:rsidP="00810F87">
      <w:pPr>
        <w:autoSpaceDE w:val="0"/>
        <w:autoSpaceDN w:val="0"/>
        <w:adjustRightInd w:val="0"/>
        <w:rPr>
          <w:color w:val="000000"/>
          <w:w w:val="0"/>
          <w:sz w:val="24"/>
          <w:szCs w:val="24"/>
          <w:lang w:val="en-US" w:eastAsia="zh-CN"/>
        </w:rPr>
      </w:pPr>
    </w:p>
    <w:p w14:paraId="5B560AE3" w14:textId="77777777" w:rsidR="00D617BB" w:rsidRDefault="00D617BB" w:rsidP="00D617BB">
      <w:pPr>
        <w:pStyle w:val="ListParagraph"/>
        <w:ind w:left="360"/>
        <w:rPr>
          <w:sz w:val="20"/>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00"/>
        <w:gridCol w:w="2160"/>
        <w:gridCol w:w="2340"/>
        <w:gridCol w:w="2610"/>
      </w:tblGrid>
      <w:tr w:rsidR="00D62648" w14:paraId="0F67365F" w14:textId="77777777" w:rsidTr="008006F9">
        <w:tc>
          <w:tcPr>
            <w:tcW w:w="720" w:type="dxa"/>
          </w:tcPr>
          <w:p w14:paraId="0EEC96DC" w14:textId="13BBA1C8" w:rsidR="00D62648" w:rsidRDefault="00D62648" w:rsidP="00192AF8">
            <w:pPr>
              <w:rPr>
                <w:rFonts w:ascii="Arial" w:hAnsi="Arial" w:cs="Arial"/>
                <w:color w:val="000000"/>
                <w:sz w:val="20"/>
                <w:lang w:eastAsia="zh-CN"/>
              </w:rPr>
            </w:pPr>
            <w:r>
              <w:rPr>
                <w:rFonts w:ascii="Arial" w:hAnsi="Arial" w:cs="Arial"/>
                <w:color w:val="000000"/>
                <w:sz w:val="20"/>
                <w:lang w:eastAsia="zh-CN"/>
              </w:rPr>
              <w:t>2612</w:t>
            </w:r>
          </w:p>
        </w:tc>
        <w:tc>
          <w:tcPr>
            <w:tcW w:w="1057" w:type="dxa"/>
          </w:tcPr>
          <w:p w14:paraId="113B6135" w14:textId="0F755E65" w:rsidR="00D62648" w:rsidRDefault="00BF2951" w:rsidP="00192AF8">
            <w:pPr>
              <w:rPr>
                <w:rFonts w:ascii="Arial" w:hAnsi="Arial" w:cs="Arial"/>
                <w:sz w:val="20"/>
              </w:rPr>
            </w:pPr>
            <w:r>
              <w:rPr>
                <w:rFonts w:ascii="Arial" w:hAnsi="Arial" w:cs="Arial"/>
                <w:sz w:val="20"/>
              </w:rPr>
              <w:t>36.3.10.3</w:t>
            </w:r>
          </w:p>
        </w:tc>
        <w:tc>
          <w:tcPr>
            <w:tcW w:w="900" w:type="dxa"/>
          </w:tcPr>
          <w:p w14:paraId="2E0CFA28" w14:textId="7F55BC46" w:rsidR="00D62648" w:rsidRDefault="00BF2951" w:rsidP="00192AF8">
            <w:pPr>
              <w:rPr>
                <w:rFonts w:ascii="Arial" w:hAnsi="Arial" w:cs="Arial"/>
                <w:sz w:val="20"/>
              </w:rPr>
            </w:pPr>
            <w:r>
              <w:rPr>
                <w:rFonts w:ascii="Arial" w:hAnsi="Arial" w:cs="Arial"/>
                <w:sz w:val="20"/>
              </w:rPr>
              <w:t>217.41</w:t>
            </w:r>
          </w:p>
        </w:tc>
        <w:tc>
          <w:tcPr>
            <w:tcW w:w="2160" w:type="dxa"/>
          </w:tcPr>
          <w:p w14:paraId="42E5AA72" w14:textId="53E8BF31" w:rsidR="00D62648" w:rsidRPr="007C23C9" w:rsidRDefault="00BF2951" w:rsidP="00192AF8">
            <w:pPr>
              <w:rPr>
                <w:rFonts w:ascii="Calibri" w:hAnsi="Calibri" w:cs="Arial"/>
              </w:rPr>
            </w:pPr>
            <w:r w:rsidRPr="00BF2951">
              <w:rPr>
                <w:rFonts w:ascii="Calibri" w:hAnsi="Calibri" w:cs="Arial"/>
              </w:rPr>
              <w:t>Maximum valid channel number for 6G is 233 (according to P802.11ax D8.0 Section 27.3.23.2) and not 253 as specified.</w:t>
            </w:r>
          </w:p>
        </w:tc>
        <w:tc>
          <w:tcPr>
            <w:tcW w:w="2340" w:type="dxa"/>
          </w:tcPr>
          <w:p w14:paraId="666AA35C" w14:textId="77777777" w:rsidR="00BF2951" w:rsidRPr="00BF2951" w:rsidRDefault="00BF2951" w:rsidP="00BF2951">
            <w:pPr>
              <w:rPr>
                <w:rFonts w:ascii="Arial" w:hAnsi="Arial" w:cs="Arial"/>
                <w:sz w:val="20"/>
              </w:rPr>
            </w:pPr>
            <w:r w:rsidRPr="00BF2951">
              <w:rPr>
                <w:rFonts w:ascii="Arial" w:hAnsi="Arial" w:cs="Arial"/>
                <w:sz w:val="20"/>
              </w:rPr>
              <w:t>Table 36-15, edit rows corresponding to dot11CurrentChannelCenterFrequencyIndex0 and dot11CurrentPrimaryChannel as follows:</w:t>
            </w:r>
          </w:p>
          <w:p w14:paraId="2409E281" w14:textId="77777777" w:rsidR="00BF2951" w:rsidRPr="00BF2951" w:rsidRDefault="00BF2951" w:rsidP="00BF2951">
            <w:pPr>
              <w:rPr>
                <w:rFonts w:ascii="Arial" w:hAnsi="Arial" w:cs="Arial"/>
                <w:sz w:val="20"/>
              </w:rPr>
            </w:pPr>
          </w:p>
          <w:p w14:paraId="7FC8B00D" w14:textId="2A433FCA" w:rsidR="00D62648" w:rsidRPr="0030733C" w:rsidRDefault="00BF2951" w:rsidP="00BF2951">
            <w:pPr>
              <w:rPr>
                <w:rFonts w:ascii="Arial" w:hAnsi="Arial" w:cs="Arial"/>
                <w:sz w:val="20"/>
              </w:rPr>
            </w:pPr>
            <w:r w:rsidRPr="00BF2951">
              <w:rPr>
                <w:rFonts w:ascii="Arial" w:hAnsi="Arial" w:cs="Arial"/>
                <w:sz w:val="20"/>
              </w:rPr>
              <w:t>Valid range is 1 to 200 for 5 GHz band, and 1 to 233 253 for 6 GHz band.</w:t>
            </w:r>
          </w:p>
        </w:tc>
        <w:tc>
          <w:tcPr>
            <w:tcW w:w="2610" w:type="dxa"/>
          </w:tcPr>
          <w:p w14:paraId="5116DE5B" w14:textId="669E5D01" w:rsidR="00D62648" w:rsidRDefault="00D62648" w:rsidP="00192AF8">
            <w:pPr>
              <w:rPr>
                <w:rFonts w:ascii="Calibri" w:hAnsi="Calibri" w:cs="Arial"/>
                <w:b/>
                <w:szCs w:val="22"/>
                <w:lang w:eastAsia="zh-CN"/>
              </w:rPr>
            </w:pPr>
            <w:r>
              <w:rPr>
                <w:rFonts w:ascii="Calibri" w:hAnsi="Calibri" w:cs="Arial"/>
                <w:b/>
                <w:szCs w:val="22"/>
                <w:lang w:eastAsia="zh-CN"/>
              </w:rPr>
              <w:t>Re</w:t>
            </w:r>
            <w:r w:rsidR="00BF2951">
              <w:rPr>
                <w:rFonts w:ascii="Calibri" w:hAnsi="Calibri" w:cs="Arial"/>
                <w:b/>
                <w:szCs w:val="22"/>
                <w:lang w:eastAsia="zh-CN"/>
              </w:rPr>
              <w:t>vised</w:t>
            </w:r>
            <w:r>
              <w:rPr>
                <w:rFonts w:ascii="Calibri" w:hAnsi="Calibri" w:cs="Arial"/>
                <w:b/>
                <w:szCs w:val="22"/>
                <w:lang w:eastAsia="zh-CN"/>
              </w:rPr>
              <w:t>.</w:t>
            </w:r>
          </w:p>
          <w:p w14:paraId="6977E2E5" w14:textId="3748494D" w:rsidR="008006F9" w:rsidRDefault="008006F9" w:rsidP="00192AF8">
            <w:pPr>
              <w:rPr>
                <w:rFonts w:ascii="Arial" w:hAnsi="Arial" w:cs="Arial"/>
                <w:sz w:val="20"/>
                <w:lang w:eastAsia="zh-CN"/>
              </w:rPr>
            </w:pPr>
          </w:p>
          <w:p w14:paraId="6B30EE34" w14:textId="5C22AC8E" w:rsidR="008006F9" w:rsidRDefault="008006F9" w:rsidP="00192AF8">
            <w:pPr>
              <w:rPr>
                <w:rFonts w:ascii="Arial" w:hAnsi="Arial" w:cs="Arial"/>
                <w:sz w:val="20"/>
                <w:lang w:eastAsia="zh-CN"/>
              </w:rPr>
            </w:pPr>
            <w:r>
              <w:rPr>
                <w:rFonts w:ascii="Arial" w:hAnsi="Arial" w:cs="Arial"/>
                <w:sz w:val="20"/>
                <w:lang w:eastAsia="zh-CN"/>
              </w:rPr>
              <w:t>Agree with commentor the number of valid channels in 6GHz band is 233 same as in 11ax spec.</w:t>
            </w:r>
          </w:p>
          <w:p w14:paraId="3942A66B" w14:textId="77777777" w:rsidR="008006F9" w:rsidRDefault="008006F9" w:rsidP="00192AF8">
            <w:pPr>
              <w:rPr>
                <w:rFonts w:ascii="Arial" w:hAnsi="Arial" w:cs="Arial"/>
                <w:sz w:val="20"/>
                <w:lang w:eastAsia="zh-CN"/>
              </w:rPr>
            </w:pPr>
          </w:p>
          <w:p w14:paraId="755D17CE" w14:textId="0C55C0C6" w:rsidR="00D62648" w:rsidRDefault="008006F9" w:rsidP="00192AF8">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26" w:history="1">
              <w:r w:rsidR="00300EE6" w:rsidRPr="00545C3E">
                <w:rPr>
                  <w:rStyle w:val="Hyperlink"/>
                  <w:rFonts w:ascii="Arial" w:hAnsi="Arial" w:cs="Arial"/>
                  <w:szCs w:val="18"/>
                  <w:lang w:eastAsia="ko-KR"/>
                </w:rPr>
                <w:t>https://mentor.ieee.org/802.11/dcn/21/11-21-0323-00-00be-comment-resolution</w:t>
              </w:r>
              <w:r w:rsidR="00300EE6">
                <w:rPr>
                  <w:rStyle w:val="Hyperlink"/>
                  <w:rFonts w:ascii="Arial" w:hAnsi="Arial" w:cs="Arial"/>
                  <w:szCs w:val="18"/>
                  <w:lang w:eastAsia="ko-KR"/>
                </w:rPr>
                <w:t>s</w:t>
              </w:r>
              <w:r w:rsidR="00300EE6" w:rsidRPr="00545C3E">
                <w:rPr>
                  <w:rStyle w:val="Hyperlink"/>
                  <w:rFonts w:ascii="Arial" w:hAnsi="Arial" w:cs="Arial"/>
                  <w:szCs w:val="18"/>
                  <w:lang w:eastAsia="ko-KR"/>
                </w:rPr>
                <w:t>-for-</w:t>
              </w:r>
              <w:r w:rsidR="00300EE6">
                <w:rPr>
                  <w:rStyle w:val="Hyperlink"/>
                  <w:rFonts w:ascii="Arial" w:hAnsi="Arial" w:cs="Arial"/>
                  <w:szCs w:val="18"/>
                  <w:lang w:eastAsia="ko-KR"/>
                </w:rPr>
                <w:t>clause-36-3-10-</w:t>
              </w:r>
              <w:r w:rsidR="00300EE6" w:rsidRPr="00545C3E">
                <w:rPr>
                  <w:rStyle w:val="Hyperlink"/>
                  <w:rFonts w:ascii="Arial" w:hAnsi="Arial" w:cs="Arial"/>
                  <w:szCs w:val="18"/>
                  <w:lang w:eastAsia="ko-KR"/>
                </w:rPr>
                <w:t>mathematical-description-of-signals.docx</w:t>
              </w:r>
            </w:hyperlink>
            <w:r w:rsidR="00300EE6">
              <w:rPr>
                <w:rFonts w:ascii="Arial" w:hAnsi="Arial" w:cs="Arial"/>
                <w:sz w:val="20"/>
                <w:lang w:val="en-US" w:eastAsia="zh-CN"/>
              </w:rPr>
              <w:t>.</w:t>
            </w:r>
          </w:p>
        </w:tc>
      </w:tr>
    </w:tbl>
    <w:p w14:paraId="059D89CC" w14:textId="09740E41" w:rsidR="00D617BB" w:rsidRDefault="00D617BB" w:rsidP="00810F87">
      <w:pPr>
        <w:autoSpaceDE w:val="0"/>
        <w:autoSpaceDN w:val="0"/>
        <w:adjustRightInd w:val="0"/>
        <w:rPr>
          <w:color w:val="000000"/>
          <w:w w:val="0"/>
          <w:sz w:val="24"/>
          <w:szCs w:val="24"/>
          <w:lang w:val="en-US" w:eastAsia="zh-CN"/>
        </w:rPr>
      </w:pPr>
    </w:p>
    <w:p w14:paraId="7B21BB41" w14:textId="35B5470B" w:rsidR="00B75A93" w:rsidRPr="00F360CE" w:rsidRDefault="00B75A93" w:rsidP="00B75A93">
      <w:pPr>
        <w:jc w:val="both"/>
        <w:rPr>
          <w:sz w:val="20"/>
        </w:rPr>
      </w:pPr>
      <w:r>
        <w:rPr>
          <w:sz w:val="24"/>
          <w:szCs w:val="24"/>
          <w:highlight w:val="yellow"/>
          <w:lang w:eastAsia="zh-CN"/>
        </w:rPr>
        <w:t>be</w:t>
      </w:r>
      <w:r w:rsidRPr="00F360CE">
        <w:rPr>
          <w:sz w:val="24"/>
          <w:szCs w:val="24"/>
          <w:highlight w:val="yellow"/>
          <w:lang w:eastAsia="zh-CN"/>
        </w:rPr>
        <w:t xml:space="preserve"> </w:t>
      </w:r>
      <w:r w:rsidRPr="00F360CE">
        <w:rPr>
          <w:sz w:val="24"/>
          <w:szCs w:val="24"/>
          <w:highlight w:val="yellow"/>
        </w:rPr>
        <w:t xml:space="preserve">editor: </w:t>
      </w:r>
      <w:r w:rsidRPr="00271A96">
        <w:rPr>
          <w:sz w:val="24"/>
          <w:szCs w:val="24"/>
          <w:highlight w:val="yellow"/>
        </w:rPr>
        <w:t xml:space="preserve">please make the following changes in </w:t>
      </w:r>
      <w:r>
        <w:rPr>
          <w:sz w:val="24"/>
          <w:szCs w:val="24"/>
          <w:highlight w:val="yellow"/>
        </w:rPr>
        <w:t xml:space="preserve">D0.3 </w:t>
      </w:r>
      <w:r w:rsidRPr="00271A96">
        <w:rPr>
          <w:i/>
          <w:sz w:val="24"/>
          <w:szCs w:val="24"/>
          <w:highlight w:val="yellow"/>
        </w:rPr>
        <w:t xml:space="preserve">Clause </w:t>
      </w:r>
      <w:r>
        <w:rPr>
          <w:i/>
          <w:sz w:val="24"/>
          <w:szCs w:val="24"/>
          <w:highlight w:val="yellow"/>
          <w:lang w:eastAsia="zh-CN"/>
        </w:rPr>
        <w:t>36.3.10.</w:t>
      </w:r>
      <w:r>
        <w:rPr>
          <w:i/>
          <w:sz w:val="24"/>
          <w:szCs w:val="24"/>
          <w:highlight w:val="yellow"/>
          <w:lang w:eastAsia="zh-CN"/>
        </w:rPr>
        <w:t>3</w:t>
      </w:r>
      <w:r w:rsidRPr="00271A96">
        <w:rPr>
          <w:sz w:val="24"/>
          <w:szCs w:val="24"/>
          <w:highlight w:val="yellow"/>
        </w:rPr>
        <w:t>:</w:t>
      </w:r>
    </w:p>
    <w:p w14:paraId="5819B86E" w14:textId="77777777" w:rsidR="00B75A93" w:rsidRPr="0069729D" w:rsidRDefault="00B75A93" w:rsidP="00B75A93">
      <w:pPr>
        <w:autoSpaceDE w:val="0"/>
        <w:autoSpaceDN w:val="0"/>
        <w:adjustRightInd w:val="0"/>
        <w:rPr>
          <w:sz w:val="24"/>
          <w:szCs w:val="24"/>
          <w:lang w:eastAsia="zh-CN"/>
        </w:rPr>
      </w:pPr>
    </w:p>
    <w:p w14:paraId="44539660" w14:textId="6B31CE64" w:rsidR="00B75A93" w:rsidRPr="008103AD" w:rsidRDefault="00B75A93" w:rsidP="008103AD">
      <w:pPr>
        <w:pStyle w:val="ListParagraph"/>
        <w:numPr>
          <w:ilvl w:val="0"/>
          <w:numId w:val="33"/>
        </w:numPr>
        <w:autoSpaceDE w:val="0"/>
        <w:autoSpaceDN w:val="0"/>
        <w:adjustRightInd w:val="0"/>
        <w:rPr>
          <w:color w:val="000000"/>
          <w:lang w:eastAsia="zh-CN"/>
        </w:rPr>
      </w:pPr>
      <w:r w:rsidRPr="008103AD">
        <w:rPr>
          <w:color w:val="000000"/>
          <w:highlight w:val="yellow"/>
          <w:lang w:eastAsia="zh-CN"/>
        </w:rPr>
        <w:t>On P21</w:t>
      </w:r>
      <w:r w:rsidRPr="008103AD">
        <w:rPr>
          <w:color w:val="000000"/>
          <w:highlight w:val="yellow"/>
          <w:lang w:eastAsia="zh-CN"/>
        </w:rPr>
        <w:t>7</w:t>
      </w:r>
      <w:r w:rsidRPr="008103AD">
        <w:rPr>
          <w:color w:val="000000"/>
          <w:highlight w:val="yellow"/>
          <w:lang w:eastAsia="zh-CN"/>
        </w:rPr>
        <w:t>L</w:t>
      </w:r>
      <w:r w:rsidRPr="008103AD">
        <w:rPr>
          <w:color w:val="000000"/>
          <w:highlight w:val="yellow"/>
          <w:lang w:eastAsia="zh-CN"/>
        </w:rPr>
        <w:t>4</w:t>
      </w:r>
      <w:r w:rsidRPr="008103AD">
        <w:rPr>
          <w:color w:val="000000"/>
          <w:highlight w:val="yellow"/>
          <w:lang w:eastAsia="zh-CN"/>
        </w:rPr>
        <w:t>1(CID #</w:t>
      </w:r>
      <w:r w:rsidRPr="008103AD">
        <w:rPr>
          <w:color w:val="000000"/>
          <w:highlight w:val="yellow"/>
          <w:lang w:eastAsia="zh-CN"/>
        </w:rPr>
        <w:t>2612</w:t>
      </w:r>
      <w:r w:rsidRPr="008103AD">
        <w:rPr>
          <w:color w:val="000000"/>
          <w:highlight w:val="yellow"/>
          <w:lang w:eastAsia="zh-CN"/>
        </w:rPr>
        <w:t>):</w:t>
      </w:r>
      <w:r w:rsidRPr="008103AD">
        <w:rPr>
          <w:color w:val="000000"/>
          <w:lang w:eastAsia="zh-CN"/>
        </w:rPr>
        <w:t xml:space="preserve"> Please replace</w:t>
      </w:r>
      <w:r w:rsidRPr="008103AD">
        <w:rPr>
          <w:color w:val="000000"/>
          <w:lang w:eastAsia="zh-CN"/>
        </w:rPr>
        <w:t xml:space="preserve"> 253 with 233 for 6 GHz band in Table 36-15.</w:t>
      </w:r>
    </w:p>
    <w:p w14:paraId="70C7C245" w14:textId="5D17F764" w:rsidR="00B75A93" w:rsidRDefault="00B75A93" w:rsidP="00B75A93">
      <w:pPr>
        <w:autoSpaceDE w:val="0"/>
        <w:autoSpaceDN w:val="0"/>
        <w:adjustRightInd w:val="0"/>
        <w:rPr>
          <w:color w:val="000000"/>
          <w:w w:val="0"/>
          <w:sz w:val="24"/>
          <w:szCs w:val="24"/>
          <w:lang w:val="en-US" w:eastAsia="zh-CN"/>
        </w:rPr>
      </w:pPr>
    </w:p>
    <w:p w14:paraId="297EA084" w14:textId="77777777" w:rsidR="00B75A93" w:rsidRPr="00B75A93" w:rsidRDefault="00B75A93" w:rsidP="00B75A93">
      <w:pPr>
        <w:autoSpaceDE w:val="0"/>
        <w:autoSpaceDN w:val="0"/>
        <w:adjustRightInd w:val="0"/>
        <w:jc w:val="center"/>
        <w:rPr>
          <w:rFonts w:ascii="TimesNewRomanPSMT" w:eastAsia="TimesNewRomanPSMT" w:cs="TimesNewRomanPSMT"/>
          <w:b/>
          <w:bCs/>
          <w:iCs/>
          <w:sz w:val="24"/>
          <w:szCs w:val="24"/>
        </w:rPr>
      </w:pPr>
      <w:r w:rsidRPr="00B75A93">
        <w:rPr>
          <w:rFonts w:ascii="TimesNewRomanPSMT" w:eastAsia="TimesNewRomanPSMT" w:cs="TimesNewRomanPSMT"/>
          <w:b/>
          <w:bCs/>
          <w:iCs/>
          <w:sz w:val="24"/>
          <w:szCs w:val="24"/>
        </w:rPr>
        <w:t>Table 36-15</w:t>
      </w:r>
      <w:r w:rsidRPr="00B75A93">
        <w:rPr>
          <w:rFonts w:ascii="TimesNewRomanPSMT" w:eastAsia="TimesNewRomanPSMT" w:cs="TimesNewRomanPSMT" w:hint="eastAsia"/>
          <w:b/>
          <w:bCs/>
          <w:iCs/>
          <w:sz w:val="24"/>
          <w:szCs w:val="24"/>
        </w:rPr>
        <w:t>—</w:t>
      </w:r>
      <w:r w:rsidRPr="00B75A93">
        <w:rPr>
          <w:rFonts w:ascii="TimesNewRomanPSMT" w:eastAsia="TimesNewRomanPSMT" w:cs="TimesNewRomanPSMT"/>
          <w:b/>
          <w:bCs/>
          <w:iCs/>
          <w:sz w:val="24"/>
          <w:szCs w:val="24"/>
        </w:rPr>
        <w:t>Fields to specify EHT channels</w:t>
      </w:r>
    </w:p>
    <w:p w14:paraId="7B7A9A4E" w14:textId="77777777" w:rsidR="00B75A93" w:rsidRPr="00B75A93" w:rsidRDefault="00B75A93" w:rsidP="00B75A93">
      <w:pPr>
        <w:autoSpaceDE w:val="0"/>
        <w:autoSpaceDN w:val="0"/>
        <w:adjustRightInd w:val="0"/>
        <w:rPr>
          <w:color w:val="000000"/>
          <w:w w:val="0"/>
          <w:sz w:val="24"/>
          <w:szCs w:val="24"/>
          <w:lang w:eastAsia="zh-CN"/>
        </w:rPr>
      </w:pPr>
    </w:p>
    <w:tbl>
      <w:tblPr>
        <w:tblStyle w:val="TableGrid"/>
        <w:tblW w:w="0" w:type="auto"/>
        <w:tblLook w:val="04A0" w:firstRow="1" w:lastRow="0" w:firstColumn="1" w:lastColumn="0" w:noHBand="0" w:noVBand="1"/>
      </w:tblPr>
      <w:tblGrid>
        <w:gridCol w:w="4938"/>
        <w:gridCol w:w="4616"/>
      </w:tblGrid>
      <w:tr w:rsidR="00B75A93" w:rsidRPr="00B75A93" w14:paraId="4123FFEB" w14:textId="77777777" w:rsidTr="00C71737">
        <w:tc>
          <w:tcPr>
            <w:tcW w:w="4734" w:type="dxa"/>
          </w:tcPr>
          <w:p w14:paraId="6654E501" w14:textId="77777777" w:rsidR="00B75A93" w:rsidRPr="00B75A93" w:rsidRDefault="00B75A93" w:rsidP="00C71737">
            <w:pPr>
              <w:autoSpaceDE w:val="0"/>
              <w:autoSpaceDN w:val="0"/>
              <w:adjustRightInd w:val="0"/>
              <w:jc w:val="both"/>
              <w:rPr>
                <w:rFonts w:ascii="TimesNewRomanPSMT" w:eastAsia="TimesNewRomanPSMT" w:cs="TimesNewRomanPSMT"/>
                <w:iCs/>
                <w:sz w:val="24"/>
                <w:szCs w:val="24"/>
                <w:lang w:val="fr-FR"/>
              </w:rPr>
            </w:pPr>
            <m:oMathPara>
              <m:oMathParaPr>
                <m:jc m:val="left"/>
              </m:oMathParaPr>
              <m:oMath>
                <m:r>
                  <m:rPr>
                    <m:sty m:val="p"/>
                  </m:rPr>
                  <w:rPr>
                    <w:rFonts w:ascii="Cambria Math" w:eastAsia="TimesNewRomanPSMT" w:hAnsi="Cambria Math" w:cs="TimesNewRomanPSMT"/>
                    <w:sz w:val="24"/>
                    <w:szCs w:val="24"/>
                  </w:rPr>
                  <m:t>dot11CurrentChannelCenterFrequencyIndex0</m:t>
                </m:r>
              </m:oMath>
            </m:oMathPara>
          </w:p>
        </w:tc>
        <w:tc>
          <w:tcPr>
            <w:tcW w:w="4616" w:type="dxa"/>
          </w:tcPr>
          <w:p w14:paraId="61E24954" w14:textId="6F7909D1" w:rsidR="00B75A93" w:rsidRPr="00B75A93" w:rsidRDefault="00B75A93" w:rsidP="00C71737">
            <w:pPr>
              <w:autoSpaceDE w:val="0"/>
              <w:autoSpaceDN w:val="0"/>
              <w:adjustRightInd w:val="0"/>
              <w:rPr>
                <w:rFonts w:ascii="TimesNewRomanPSMT" w:eastAsia="TimesNewRomanPSMT" w:cs="TimesNewRomanPSMT"/>
                <w:iCs/>
                <w:sz w:val="24"/>
                <w:szCs w:val="24"/>
              </w:rPr>
            </w:pPr>
            <w:r w:rsidRPr="00B75A93">
              <w:rPr>
                <w:rFonts w:ascii="TimesNewRomanPSMT" w:eastAsia="TimesNewRomanPSMT" w:cs="TimesNewRomanPSMT"/>
                <w:iCs/>
                <w:sz w:val="24"/>
                <w:szCs w:val="24"/>
              </w:rPr>
              <w:t xml:space="preserve">For a 20 MHz, 40 MHz, 80 MHz, 160 MHz, or 320 MHz channel, denotes the channel </w:t>
            </w:r>
            <w:proofErr w:type="spellStart"/>
            <w:r w:rsidRPr="00B75A93">
              <w:rPr>
                <w:rFonts w:ascii="TimesNewRomanPSMT" w:eastAsia="TimesNewRomanPSMT" w:cs="TimesNewRomanPSMT"/>
                <w:iCs/>
                <w:sz w:val="24"/>
                <w:szCs w:val="24"/>
              </w:rPr>
              <w:t>center</w:t>
            </w:r>
            <w:proofErr w:type="spellEnd"/>
            <w:r w:rsidRPr="00B75A93">
              <w:rPr>
                <w:rFonts w:ascii="TimesNewRomanPSMT" w:eastAsia="TimesNewRomanPSMT" w:cs="TimesNewRomanPSMT"/>
                <w:iCs/>
                <w:sz w:val="24"/>
                <w:szCs w:val="24"/>
              </w:rPr>
              <w:t xml:space="preserve"> frequency. Valid range is 1 to 200 for 5GHz band, and 1 to </w:t>
            </w:r>
            <w:del w:id="269" w:author="Yan(msi) Zhang" w:date="2021-02-19T16:10:00Z">
              <w:r w:rsidRPr="00B75A93" w:rsidDel="00B75A93">
                <w:rPr>
                  <w:rFonts w:ascii="TimesNewRomanPSMT" w:eastAsia="TimesNewRomanPSMT" w:cs="TimesNewRomanPSMT"/>
                  <w:iCs/>
                  <w:sz w:val="24"/>
                  <w:szCs w:val="24"/>
                </w:rPr>
                <w:delText>253</w:delText>
              </w:r>
            </w:del>
            <w:ins w:id="270" w:author="Yan(msi) Zhang" w:date="2021-02-19T16:10:00Z">
              <w:r>
                <w:rPr>
                  <w:rFonts w:ascii="TimesNewRomanPSMT" w:eastAsia="TimesNewRomanPSMT" w:cs="TimesNewRomanPSMT"/>
                  <w:iCs/>
                  <w:sz w:val="24"/>
                  <w:szCs w:val="24"/>
                </w:rPr>
                <w:t>233</w:t>
              </w:r>
            </w:ins>
            <w:r w:rsidRPr="00B75A93">
              <w:rPr>
                <w:rFonts w:ascii="TimesNewRomanPSMT" w:eastAsia="TimesNewRomanPSMT" w:cs="TimesNewRomanPSMT"/>
                <w:iCs/>
                <w:sz w:val="24"/>
                <w:szCs w:val="24"/>
              </w:rPr>
              <w:t xml:space="preserve"> for 6GHz band.</w:t>
            </w:r>
          </w:p>
        </w:tc>
      </w:tr>
      <w:tr w:rsidR="00B75A93" w:rsidRPr="00B75A93" w14:paraId="4DDDDA05" w14:textId="77777777" w:rsidTr="00C71737">
        <w:tc>
          <w:tcPr>
            <w:tcW w:w="4734" w:type="dxa"/>
          </w:tcPr>
          <w:p w14:paraId="1D1DC37F" w14:textId="77777777" w:rsidR="00B75A93" w:rsidRPr="00B75A93" w:rsidRDefault="00B75A93" w:rsidP="00C71737">
            <w:pPr>
              <w:autoSpaceDE w:val="0"/>
              <w:autoSpaceDN w:val="0"/>
              <w:adjustRightInd w:val="0"/>
              <w:jc w:val="both"/>
              <w:rPr>
                <w:rFonts w:ascii="TimesNewRomanPSMT" w:eastAsia="TimesNewRomanPSMT" w:cs="TimesNewRomanPSMT"/>
                <w:iCs/>
                <w:sz w:val="24"/>
                <w:szCs w:val="24"/>
              </w:rPr>
            </w:pPr>
            <m:oMathPara>
              <m:oMathParaPr>
                <m:jc m:val="left"/>
              </m:oMathParaPr>
              <m:oMath>
                <m:r>
                  <m:rPr>
                    <m:sty m:val="p"/>
                  </m:rPr>
                  <w:rPr>
                    <w:rFonts w:ascii="Cambria Math" w:eastAsia="TimesNewRomanPSMT" w:hAnsi="Cambria Math" w:cs="TimesNewRomanPSMT"/>
                    <w:sz w:val="24"/>
                    <w:szCs w:val="24"/>
                  </w:rPr>
                  <m:t>dot11CurrentPrimaryChannel</m:t>
                </m:r>
              </m:oMath>
            </m:oMathPara>
          </w:p>
        </w:tc>
        <w:tc>
          <w:tcPr>
            <w:tcW w:w="4616" w:type="dxa"/>
          </w:tcPr>
          <w:p w14:paraId="19E1B2E9" w14:textId="77777777" w:rsidR="00B75A93" w:rsidRPr="00B75A93" w:rsidRDefault="00B75A93" w:rsidP="00C71737">
            <w:pPr>
              <w:autoSpaceDE w:val="0"/>
              <w:autoSpaceDN w:val="0"/>
              <w:adjustRightInd w:val="0"/>
              <w:rPr>
                <w:rFonts w:ascii="TimesNewRomanPSMT" w:eastAsia="TimesNewRomanPSMT" w:cs="TimesNewRomanPSMT"/>
                <w:iCs/>
                <w:sz w:val="24"/>
                <w:szCs w:val="24"/>
              </w:rPr>
            </w:pPr>
            <w:r w:rsidRPr="00B75A93">
              <w:rPr>
                <w:rFonts w:ascii="TimesNewRomanPSMT" w:eastAsia="TimesNewRomanPSMT" w:cs="TimesNewRomanPSMT"/>
                <w:iCs/>
                <w:sz w:val="24"/>
                <w:szCs w:val="24"/>
              </w:rPr>
              <w:t xml:space="preserve">Denotes the location of the primary 20 MHz channel. </w:t>
            </w:r>
          </w:p>
          <w:p w14:paraId="02994AF9" w14:textId="05F206A4" w:rsidR="00B75A93" w:rsidRPr="00B75A93" w:rsidRDefault="00B75A93" w:rsidP="00C71737">
            <w:pPr>
              <w:autoSpaceDE w:val="0"/>
              <w:autoSpaceDN w:val="0"/>
              <w:adjustRightInd w:val="0"/>
              <w:rPr>
                <w:rFonts w:ascii="TimesNewRomanPSMT" w:eastAsia="TimesNewRomanPSMT" w:cs="TimesNewRomanPSMT"/>
                <w:iCs/>
                <w:sz w:val="24"/>
                <w:szCs w:val="24"/>
              </w:rPr>
            </w:pPr>
            <w:r w:rsidRPr="00B75A93">
              <w:rPr>
                <w:rFonts w:ascii="TimesNewRomanPSMT" w:eastAsia="TimesNewRomanPSMT" w:cs="TimesNewRomanPSMT"/>
                <w:iCs/>
                <w:sz w:val="24"/>
                <w:szCs w:val="24"/>
              </w:rPr>
              <w:t xml:space="preserve">Valid range is 1 to 200 for 5GHz band, and 1 to </w:t>
            </w:r>
            <w:del w:id="271" w:author="Yan(msi) Zhang" w:date="2021-02-19T16:10:00Z">
              <w:r w:rsidRPr="00B75A93" w:rsidDel="00B75A93">
                <w:rPr>
                  <w:rFonts w:ascii="TimesNewRomanPSMT" w:eastAsia="TimesNewRomanPSMT" w:cs="TimesNewRomanPSMT"/>
                  <w:iCs/>
                  <w:sz w:val="24"/>
                  <w:szCs w:val="24"/>
                </w:rPr>
                <w:delText>253</w:delText>
              </w:r>
            </w:del>
            <w:ins w:id="272" w:author="Yan(msi) Zhang" w:date="2021-02-19T16:10:00Z">
              <w:r>
                <w:rPr>
                  <w:rFonts w:ascii="TimesNewRomanPSMT" w:eastAsia="TimesNewRomanPSMT" w:cs="TimesNewRomanPSMT"/>
                  <w:iCs/>
                  <w:sz w:val="24"/>
                  <w:szCs w:val="24"/>
                </w:rPr>
                <w:t>233</w:t>
              </w:r>
            </w:ins>
            <w:r w:rsidRPr="00B75A93">
              <w:rPr>
                <w:rFonts w:ascii="TimesNewRomanPSMT" w:eastAsia="TimesNewRomanPSMT" w:cs="TimesNewRomanPSMT"/>
                <w:iCs/>
                <w:sz w:val="24"/>
                <w:szCs w:val="24"/>
              </w:rPr>
              <w:t xml:space="preserve"> for 6GHz band.</w:t>
            </w:r>
          </w:p>
        </w:tc>
      </w:tr>
    </w:tbl>
    <w:p w14:paraId="5301C80F" w14:textId="57C212B0" w:rsidR="00B75A93" w:rsidRDefault="00B75A93" w:rsidP="00B75A93">
      <w:pPr>
        <w:autoSpaceDE w:val="0"/>
        <w:autoSpaceDN w:val="0"/>
        <w:adjustRightInd w:val="0"/>
        <w:rPr>
          <w:rFonts w:ascii="TimesNewRomanPSMT" w:eastAsia="TimesNewRomanPSMT" w:cs="TimesNewRomanPSMT"/>
          <w:iCs/>
          <w:sz w:val="20"/>
        </w:rPr>
      </w:pPr>
    </w:p>
    <w:p w14:paraId="4B53C02E" w14:textId="6700812C" w:rsidR="006203AB" w:rsidRDefault="006203AB" w:rsidP="00B75A93">
      <w:pPr>
        <w:autoSpaceDE w:val="0"/>
        <w:autoSpaceDN w:val="0"/>
        <w:adjustRightInd w:val="0"/>
        <w:rPr>
          <w:rFonts w:ascii="TimesNewRomanPSMT" w:eastAsia="TimesNewRomanPSMT" w:cs="TimesNewRomanPSMT"/>
          <w:iCs/>
          <w:sz w:val="20"/>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00"/>
        <w:gridCol w:w="2160"/>
        <w:gridCol w:w="2160"/>
        <w:gridCol w:w="2790"/>
      </w:tblGrid>
      <w:tr w:rsidR="006203AB" w14:paraId="46E561F6" w14:textId="77777777" w:rsidTr="00EF630E">
        <w:tc>
          <w:tcPr>
            <w:tcW w:w="720" w:type="dxa"/>
          </w:tcPr>
          <w:p w14:paraId="52797CC1" w14:textId="0C364B45" w:rsidR="006203AB" w:rsidRDefault="006203AB" w:rsidP="00C71737">
            <w:pPr>
              <w:rPr>
                <w:rFonts w:ascii="Arial" w:hAnsi="Arial" w:cs="Arial"/>
                <w:color w:val="000000"/>
                <w:sz w:val="20"/>
                <w:lang w:eastAsia="zh-CN"/>
              </w:rPr>
            </w:pPr>
            <w:r>
              <w:rPr>
                <w:rFonts w:ascii="Arial" w:hAnsi="Arial" w:cs="Arial"/>
                <w:color w:val="000000"/>
                <w:sz w:val="20"/>
                <w:lang w:eastAsia="zh-CN"/>
              </w:rPr>
              <w:t>261</w:t>
            </w:r>
            <w:r w:rsidR="007906B4">
              <w:rPr>
                <w:rFonts w:ascii="Arial" w:hAnsi="Arial" w:cs="Arial"/>
                <w:color w:val="000000"/>
                <w:sz w:val="20"/>
                <w:lang w:eastAsia="zh-CN"/>
              </w:rPr>
              <w:t>3</w:t>
            </w:r>
          </w:p>
        </w:tc>
        <w:tc>
          <w:tcPr>
            <w:tcW w:w="1057" w:type="dxa"/>
          </w:tcPr>
          <w:p w14:paraId="19B3D374" w14:textId="4151229F" w:rsidR="006203AB" w:rsidRDefault="006203AB" w:rsidP="00C71737">
            <w:pPr>
              <w:rPr>
                <w:rFonts w:ascii="Arial" w:hAnsi="Arial" w:cs="Arial"/>
                <w:sz w:val="20"/>
              </w:rPr>
            </w:pPr>
            <w:r>
              <w:rPr>
                <w:rFonts w:ascii="Arial" w:hAnsi="Arial" w:cs="Arial"/>
                <w:sz w:val="20"/>
              </w:rPr>
              <w:t>36.3.10.</w:t>
            </w:r>
            <w:r w:rsidR="009369D3">
              <w:rPr>
                <w:rFonts w:ascii="Arial" w:hAnsi="Arial" w:cs="Arial"/>
                <w:sz w:val="20"/>
              </w:rPr>
              <w:t>4</w:t>
            </w:r>
          </w:p>
        </w:tc>
        <w:tc>
          <w:tcPr>
            <w:tcW w:w="900" w:type="dxa"/>
          </w:tcPr>
          <w:p w14:paraId="22C3CCBA" w14:textId="4BBE4BB9" w:rsidR="006203AB" w:rsidRDefault="006203AB" w:rsidP="00C71737">
            <w:pPr>
              <w:rPr>
                <w:rFonts w:ascii="Arial" w:hAnsi="Arial" w:cs="Arial"/>
                <w:sz w:val="20"/>
              </w:rPr>
            </w:pPr>
            <w:r>
              <w:rPr>
                <w:rFonts w:ascii="Arial" w:hAnsi="Arial" w:cs="Arial"/>
                <w:sz w:val="20"/>
              </w:rPr>
              <w:t>21</w:t>
            </w:r>
            <w:r w:rsidR="00255148">
              <w:rPr>
                <w:rFonts w:ascii="Arial" w:hAnsi="Arial" w:cs="Arial"/>
                <w:sz w:val="20"/>
              </w:rPr>
              <w:t>9</w:t>
            </w:r>
          </w:p>
        </w:tc>
        <w:tc>
          <w:tcPr>
            <w:tcW w:w="2160" w:type="dxa"/>
          </w:tcPr>
          <w:p w14:paraId="4C91CF44" w14:textId="3549EB60" w:rsidR="006203AB" w:rsidRPr="007C23C9" w:rsidRDefault="002150FB" w:rsidP="00C71737">
            <w:pPr>
              <w:rPr>
                <w:rFonts w:ascii="Calibri" w:hAnsi="Calibri" w:cs="Arial"/>
              </w:rPr>
            </w:pPr>
            <w:r w:rsidRPr="002150FB">
              <w:rPr>
                <w:rFonts w:ascii="Calibri" w:hAnsi="Calibri" w:cs="Arial"/>
              </w:rPr>
              <w:t>ER preamble not considered when defining timing boundaries and mathematical description of signals, though ER preamble itself is defined (e.g., in 36.3.11.7 (U-SIG))</w:t>
            </w:r>
          </w:p>
        </w:tc>
        <w:tc>
          <w:tcPr>
            <w:tcW w:w="2160" w:type="dxa"/>
          </w:tcPr>
          <w:p w14:paraId="06D9BE07" w14:textId="0A25642B" w:rsidR="006203AB" w:rsidRPr="0030733C" w:rsidRDefault="005C3688" w:rsidP="00C71737">
            <w:pPr>
              <w:rPr>
                <w:rFonts w:ascii="Arial" w:hAnsi="Arial" w:cs="Arial"/>
                <w:sz w:val="20"/>
              </w:rPr>
            </w:pPr>
            <w:r w:rsidRPr="005C3688">
              <w:rPr>
                <w:rFonts w:ascii="Arial" w:hAnsi="Arial" w:cs="Arial"/>
                <w:sz w:val="20"/>
              </w:rPr>
              <w:t>Need separate definitions for PPDUs with ER preamble, clarifying that this is for future versions: describe timing of U-SIG, and any power-scaling of legacy/non-legacy portions of the preamble.</w:t>
            </w:r>
          </w:p>
        </w:tc>
        <w:tc>
          <w:tcPr>
            <w:tcW w:w="2790" w:type="dxa"/>
          </w:tcPr>
          <w:p w14:paraId="15BFEF06" w14:textId="77777777" w:rsidR="00EF630E" w:rsidRDefault="006203AB" w:rsidP="00EF630E">
            <w:pPr>
              <w:rPr>
                <w:rFonts w:ascii="Calibri" w:hAnsi="Calibri" w:cs="Arial"/>
                <w:b/>
                <w:szCs w:val="22"/>
                <w:lang w:eastAsia="zh-CN"/>
              </w:rPr>
            </w:pPr>
            <w:r>
              <w:rPr>
                <w:rFonts w:ascii="Calibri" w:hAnsi="Calibri" w:cs="Arial"/>
                <w:b/>
                <w:szCs w:val="22"/>
                <w:lang w:eastAsia="zh-CN"/>
              </w:rPr>
              <w:t>Re</w:t>
            </w:r>
            <w:r w:rsidR="005D53B9">
              <w:rPr>
                <w:rFonts w:ascii="Calibri" w:hAnsi="Calibri" w:cs="Arial"/>
                <w:b/>
                <w:szCs w:val="22"/>
                <w:lang w:eastAsia="zh-CN"/>
              </w:rPr>
              <w:t>jected</w:t>
            </w:r>
            <w:r>
              <w:rPr>
                <w:rFonts w:ascii="Calibri" w:hAnsi="Calibri" w:cs="Arial"/>
                <w:b/>
                <w:szCs w:val="22"/>
                <w:lang w:eastAsia="zh-CN"/>
              </w:rPr>
              <w:t>.</w:t>
            </w:r>
          </w:p>
          <w:p w14:paraId="0CC41144" w14:textId="77777777" w:rsidR="00EF630E" w:rsidRDefault="00EF630E" w:rsidP="00EF630E">
            <w:pPr>
              <w:rPr>
                <w:rFonts w:ascii="Calibri" w:hAnsi="Calibri" w:cs="Arial"/>
                <w:b/>
                <w:szCs w:val="22"/>
                <w:lang w:eastAsia="zh-CN"/>
              </w:rPr>
            </w:pPr>
          </w:p>
          <w:p w14:paraId="425DA2D6" w14:textId="03E69E08" w:rsidR="006203AB" w:rsidRPr="00EF630E" w:rsidRDefault="00EF630E" w:rsidP="00EF630E">
            <w:pPr>
              <w:rPr>
                <w:rFonts w:ascii="Calibri" w:hAnsi="Calibri" w:cs="Arial"/>
                <w:bCs/>
                <w:szCs w:val="22"/>
                <w:lang w:eastAsia="zh-CN"/>
              </w:rPr>
            </w:pPr>
            <w:r w:rsidRPr="00EF630E">
              <w:rPr>
                <w:rFonts w:ascii="Calibri" w:hAnsi="Calibri" w:cs="Arial"/>
                <w:bCs/>
                <w:szCs w:val="22"/>
                <w:lang w:eastAsia="zh-CN"/>
              </w:rPr>
              <w:t xml:space="preserve">In </w:t>
            </w:r>
            <w:r>
              <w:rPr>
                <w:rFonts w:ascii="Calibri" w:hAnsi="Calibri" w:cs="Arial"/>
                <w:b/>
                <w:szCs w:val="22"/>
                <w:lang w:eastAsia="zh-CN"/>
              </w:rPr>
              <w:t>36.3.11.7 U-SIG</w:t>
            </w:r>
            <w:r>
              <w:rPr>
                <w:rFonts w:ascii="Calibri" w:hAnsi="Calibri" w:cs="Arial"/>
                <w:bCs/>
                <w:szCs w:val="22"/>
                <w:lang w:eastAsia="zh-CN"/>
              </w:rPr>
              <w:t>, it is clearly states</w:t>
            </w:r>
            <w:r w:rsidRPr="00EF630E">
              <w:rPr>
                <w:rFonts w:ascii="Calibri" w:hAnsi="Calibri" w:cs="Arial"/>
                <w:bCs/>
                <w:szCs w:val="22"/>
                <w:lang w:eastAsia="zh-CN"/>
              </w:rPr>
              <w:t xml:space="preserve"> “</w:t>
            </w:r>
            <w:r w:rsidRPr="00EF630E">
              <w:rPr>
                <w:rFonts w:ascii="Calibri" w:hAnsi="Calibri" w:cs="Arial"/>
                <w:bCs/>
                <w:szCs w:val="22"/>
                <w:lang w:eastAsia="zh-CN"/>
              </w:rPr>
              <w:t>For forward compatibility, EHT Release 1 defines an ER preamble while not defining an ER PPDU. This enables an EHT Release 1 STA to decode and interpret the version independent content in the U-SIG of an ER PPDU that may be introduced in future releases or amendments.</w:t>
            </w:r>
            <w:r w:rsidRPr="00EF630E">
              <w:rPr>
                <w:rFonts w:ascii="Calibri" w:hAnsi="Calibri" w:cs="Arial"/>
                <w:bCs/>
                <w:szCs w:val="22"/>
                <w:lang w:eastAsia="zh-CN"/>
              </w:rPr>
              <w:t>”</w:t>
            </w:r>
            <w:r w:rsidR="006203AB" w:rsidRPr="00EF630E">
              <w:rPr>
                <w:rFonts w:ascii="Calibri" w:hAnsi="Calibri" w:cs="Arial"/>
                <w:bCs/>
                <w:szCs w:val="22"/>
                <w:lang w:eastAsia="zh-CN"/>
              </w:rPr>
              <w:t>.</w:t>
            </w:r>
          </w:p>
          <w:p w14:paraId="3C91F80A" w14:textId="4D4A2186" w:rsidR="006203AB" w:rsidRPr="008206F9" w:rsidRDefault="00EF630E" w:rsidP="00C71737">
            <w:pPr>
              <w:rPr>
                <w:rFonts w:ascii="Arial" w:hAnsi="Arial" w:cs="Arial"/>
                <w:sz w:val="20"/>
                <w:lang w:eastAsia="zh-CN"/>
              </w:rPr>
            </w:pPr>
            <w:r w:rsidRPr="00EF630E">
              <w:rPr>
                <w:rFonts w:ascii="Calibri" w:hAnsi="Calibri" w:cs="Arial"/>
                <w:bCs/>
                <w:szCs w:val="22"/>
                <w:lang w:eastAsia="zh-CN"/>
              </w:rPr>
              <w:t>The commentor suggested to define PPDUs with</w:t>
            </w:r>
            <w:r>
              <w:rPr>
                <w:rFonts w:ascii="Arial" w:hAnsi="Arial" w:cs="Arial"/>
                <w:sz w:val="20"/>
                <w:lang w:eastAsia="zh-CN"/>
              </w:rPr>
              <w:t xml:space="preserve"> ER preamble, which is not consistent with the text </w:t>
            </w:r>
            <w:proofErr w:type="spellStart"/>
            <w:r>
              <w:rPr>
                <w:rFonts w:ascii="Arial" w:hAnsi="Arial" w:cs="Arial"/>
                <w:sz w:val="20"/>
                <w:lang w:eastAsia="zh-CN"/>
              </w:rPr>
              <w:t>above.Since</w:t>
            </w:r>
            <w:proofErr w:type="spellEnd"/>
            <w:r>
              <w:rPr>
                <w:rFonts w:ascii="Arial" w:hAnsi="Arial" w:cs="Arial"/>
                <w:sz w:val="20"/>
                <w:lang w:eastAsia="zh-CN"/>
              </w:rPr>
              <w:t xml:space="preserve"> it is not clear ER PPDU will be introduced in future release or future amendment, including ER PPDU feature in  the timing boundaries and mathematical descriptions of signals is immature. We can always update timing boundaries and mathematical description of signals once ER PPDU is defined</w:t>
            </w:r>
            <w:r w:rsidR="008C4676">
              <w:rPr>
                <w:rFonts w:ascii="Arial" w:hAnsi="Arial" w:cs="Arial"/>
                <w:sz w:val="20"/>
                <w:lang w:eastAsia="zh-CN"/>
              </w:rPr>
              <w:t xml:space="preserve"> in future release</w:t>
            </w:r>
            <w:r>
              <w:rPr>
                <w:rFonts w:ascii="Arial" w:hAnsi="Arial" w:cs="Arial"/>
                <w:sz w:val="20"/>
                <w:lang w:eastAsia="zh-CN"/>
              </w:rPr>
              <w:t xml:space="preserve">. </w:t>
            </w:r>
          </w:p>
        </w:tc>
      </w:tr>
    </w:tbl>
    <w:p w14:paraId="68EBFB66" w14:textId="77777777" w:rsidR="006203AB" w:rsidRDefault="006203AB" w:rsidP="006203AB">
      <w:pPr>
        <w:autoSpaceDE w:val="0"/>
        <w:autoSpaceDN w:val="0"/>
        <w:adjustRightInd w:val="0"/>
        <w:rPr>
          <w:color w:val="000000"/>
          <w:w w:val="0"/>
          <w:sz w:val="24"/>
          <w:szCs w:val="24"/>
          <w:lang w:val="en-US" w:eastAsia="zh-CN"/>
        </w:rPr>
      </w:pPr>
    </w:p>
    <w:p w14:paraId="004AD86B" w14:textId="77777777" w:rsidR="00117917" w:rsidRDefault="00117917" w:rsidP="006203AB">
      <w:pPr>
        <w:jc w:val="both"/>
        <w:rPr>
          <w:sz w:val="24"/>
          <w:szCs w:val="24"/>
          <w:highlight w:val="yellow"/>
          <w:lang w:eastAsia="zh-CN"/>
        </w:rPr>
      </w:pPr>
    </w:p>
    <w:p w14:paraId="59D10CFB" w14:textId="77777777" w:rsidR="00117917" w:rsidRDefault="00117917" w:rsidP="006203AB">
      <w:pPr>
        <w:jc w:val="both"/>
        <w:rPr>
          <w:sz w:val="24"/>
          <w:szCs w:val="24"/>
          <w:highlight w:val="yellow"/>
          <w:lang w:eastAsia="zh-CN"/>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00"/>
        <w:gridCol w:w="2160"/>
        <w:gridCol w:w="2340"/>
        <w:gridCol w:w="2610"/>
      </w:tblGrid>
      <w:tr w:rsidR="00117917" w14:paraId="306F5B18" w14:textId="77777777" w:rsidTr="00C71737">
        <w:tc>
          <w:tcPr>
            <w:tcW w:w="720" w:type="dxa"/>
          </w:tcPr>
          <w:p w14:paraId="4F9300B6" w14:textId="0337B9CB" w:rsidR="00117917" w:rsidRDefault="00117917" w:rsidP="00C71737">
            <w:pPr>
              <w:rPr>
                <w:rFonts w:ascii="Arial" w:hAnsi="Arial" w:cs="Arial"/>
                <w:color w:val="000000"/>
                <w:sz w:val="20"/>
                <w:lang w:eastAsia="zh-CN"/>
              </w:rPr>
            </w:pPr>
            <w:r>
              <w:rPr>
                <w:rFonts w:ascii="Arial" w:hAnsi="Arial" w:cs="Arial"/>
                <w:color w:val="000000"/>
                <w:sz w:val="20"/>
                <w:lang w:eastAsia="zh-CN"/>
              </w:rPr>
              <w:t>261</w:t>
            </w:r>
            <w:r w:rsidR="00ED66EF">
              <w:rPr>
                <w:rFonts w:ascii="Arial" w:hAnsi="Arial" w:cs="Arial"/>
                <w:color w:val="000000"/>
                <w:sz w:val="20"/>
                <w:lang w:eastAsia="zh-CN"/>
              </w:rPr>
              <w:t>5</w:t>
            </w:r>
          </w:p>
        </w:tc>
        <w:tc>
          <w:tcPr>
            <w:tcW w:w="1057" w:type="dxa"/>
          </w:tcPr>
          <w:p w14:paraId="558F2D84" w14:textId="5458141A" w:rsidR="00117917" w:rsidRDefault="00117917" w:rsidP="00C71737">
            <w:pPr>
              <w:rPr>
                <w:rFonts w:ascii="Arial" w:hAnsi="Arial" w:cs="Arial"/>
                <w:sz w:val="20"/>
              </w:rPr>
            </w:pPr>
            <w:r>
              <w:rPr>
                <w:rFonts w:ascii="Arial" w:hAnsi="Arial" w:cs="Arial"/>
                <w:sz w:val="20"/>
              </w:rPr>
              <w:t>36.3.10.</w:t>
            </w:r>
            <w:r w:rsidR="00484CE2">
              <w:rPr>
                <w:rFonts w:ascii="Arial" w:hAnsi="Arial" w:cs="Arial"/>
                <w:sz w:val="20"/>
              </w:rPr>
              <w:t>4</w:t>
            </w:r>
          </w:p>
        </w:tc>
        <w:tc>
          <w:tcPr>
            <w:tcW w:w="900" w:type="dxa"/>
          </w:tcPr>
          <w:p w14:paraId="70D21444" w14:textId="03DD2336" w:rsidR="00117917" w:rsidRDefault="00117917" w:rsidP="00C71737">
            <w:pPr>
              <w:rPr>
                <w:rFonts w:ascii="Arial" w:hAnsi="Arial" w:cs="Arial"/>
                <w:sz w:val="20"/>
              </w:rPr>
            </w:pPr>
            <w:r>
              <w:rPr>
                <w:rFonts w:ascii="Arial" w:hAnsi="Arial" w:cs="Arial"/>
                <w:sz w:val="20"/>
              </w:rPr>
              <w:t>2</w:t>
            </w:r>
            <w:r w:rsidR="00ED66EF">
              <w:rPr>
                <w:rFonts w:ascii="Arial" w:hAnsi="Arial" w:cs="Arial"/>
                <w:sz w:val="20"/>
              </w:rPr>
              <w:t>2</w:t>
            </w:r>
            <w:r w:rsidR="00F41D5E">
              <w:rPr>
                <w:rFonts w:ascii="Arial" w:hAnsi="Arial" w:cs="Arial"/>
                <w:sz w:val="20"/>
              </w:rPr>
              <w:t>3</w:t>
            </w:r>
            <w:r>
              <w:rPr>
                <w:rFonts w:ascii="Arial" w:hAnsi="Arial" w:cs="Arial"/>
                <w:sz w:val="20"/>
              </w:rPr>
              <w:t>.</w:t>
            </w:r>
            <w:r w:rsidR="00F41D5E">
              <w:rPr>
                <w:rFonts w:ascii="Arial" w:hAnsi="Arial" w:cs="Arial"/>
                <w:sz w:val="20"/>
              </w:rPr>
              <w:t>34</w:t>
            </w:r>
          </w:p>
        </w:tc>
        <w:tc>
          <w:tcPr>
            <w:tcW w:w="2160" w:type="dxa"/>
          </w:tcPr>
          <w:p w14:paraId="46606372" w14:textId="009A95FF" w:rsidR="00117917" w:rsidRPr="007C23C9" w:rsidRDefault="00F41D5E" w:rsidP="00C71737">
            <w:pPr>
              <w:rPr>
                <w:rFonts w:ascii="Calibri" w:hAnsi="Calibri" w:cs="Arial"/>
              </w:rPr>
            </w:pPr>
            <w:r w:rsidRPr="00F41D5E">
              <w:rPr>
                <w:rFonts w:ascii="Calibri" w:hAnsi="Calibri" w:cs="Arial"/>
              </w:rPr>
              <w:t xml:space="preserve">Description of </w:t>
            </w:r>
            <w:proofErr w:type="spellStart"/>
            <w:r w:rsidRPr="00F41D5E">
              <w:rPr>
                <w:rFonts w:ascii="Calibri" w:hAnsi="Calibri" w:cs="Arial"/>
              </w:rPr>
              <w:t>eta_pre-EHTin</w:t>
            </w:r>
            <w:proofErr w:type="spellEnd"/>
            <w:r w:rsidRPr="00F41D5E">
              <w:rPr>
                <w:rFonts w:ascii="Calibri" w:hAnsi="Calibri" w:cs="Arial"/>
              </w:rPr>
              <w:t xml:space="preserve"> eq. (36-10)</w:t>
            </w:r>
          </w:p>
        </w:tc>
        <w:tc>
          <w:tcPr>
            <w:tcW w:w="2340" w:type="dxa"/>
          </w:tcPr>
          <w:p w14:paraId="28B498D2" w14:textId="235EA2CD" w:rsidR="00117917" w:rsidRPr="0030733C" w:rsidRDefault="001E0FB4" w:rsidP="00C71737">
            <w:pPr>
              <w:rPr>
                <w:rFonts w:ascii="Arial" w:hAnsi="Arial" w:cs="Arial"/>
                <w:sz w:val="20"/>
              </w:rPr>
            </w:pPr>
            <w:r w:rsidRPr="001E0FB4">
              <w:rPr>
                <w:rFonts w:ascii="Arial" w:hAnsi="Arial" w:cs="Arial"/>
                <w:sz w:val="20"/>
              </w:rPr>
              <w:t xml:space="preserve">In discussions with authors and those in </w:t>
            </w:r>
            <w:proofErr w:type="spellStart"/>
            <w:r w:rsidRPr="001E0FB4">
              <w:rPr>
                <w:rFonts w:ascii="Arial" w:hAnsi="Arial" w:cs="Arial"/>
                <w:sz w:val="20"/>
              </w:rPr>
              <w:t>favor</w:t>
            </w:r>
            <w:proofErr w:type="spellEnd"/>
            <w:r w:rsidRPr="001E0FB4">
              <w:rPr>
                <w:rFonts w:ascii="Arial" w:hAnsi="Arial" w:cs="Arial"/>
                <w:sz w:val="20"/>
              </w:rPr>
              <w:t xml:space="preserve"> of such scaling it was determined that </w:t>
            </w:r>
            <w:proofErr w:type="spellStart"/>
            <w:r w:rsidRPr="001E0FB4">
              <w:rPr>
                <w:rFonts w:ascii="Arial" w:hAnsi="Arial" w:cs="Arial"/>
                <w:sz w:val="20"/>
              </w:rPr>
              <w:t>thsi</w:t>
            </w:r>
            <w:proofErr w:type="spellEnd"/>
            <w:r w:rsidRPr="001E0FB4">
              <w:rPr>
                <w:rFonts w:ascii="Arial" w:hAnsi="Arial" w:cs="Arial"/>
                <w:sz w:val="20"/>
              </w:rPr>
              <w:t xml:space="preserve"> is useful for small RU transmissions, can non-unity value be limited to RU &lt;= 242</w:t>
            </w:r>
            <w:r w:rsidR="006F0F2B">
              <w:rPr>
                <w:rFonts w:ascii="Arial" w:hAnsi="Arial" w:cs="Arial"/>
                <w:sz w:val="20"/>
              </w:rPr>
              <w:t>.</w:t>
            </w:r>
          </w:p>
        </w:tc>
        <w:tc>
          <w:tcPr>
            <w:tcW w:w="2610" w:type="dxa"/>
          </w:tcPr>
          <w:p w14:paraId="33577347" w14:textId="77777777" w:rsidR="00117917" w:rsidRDefault="00117917" w:rsidP="00C71737">
            <w:pPr>
              <w:rPr>
                <w:rFonts w:ascii="Calibri" w:hAnsi="Calibri" w:cs="Arial"/>
                <w:b/>
                <w:szCs w:val="22"/>
                <w:lang w:eastAsia="zh-CN"/>
              </w:rPr>
            </w:pPr>
            <w:r>
              <w:rPr>
                <w:rFonts w:ascii="Calibri" w:hAnsi="Calibri" w:cs="Arial"/>
                <w:b/>
                <w:szCs w:val="22"/>
                <w:lang w:eastAsia="zh-CN"/>
              </w:rPr>
              <w:t>Revised.</w:t>
            </w:r>
          </w:p>
          <w:p w14:paraId="3CEE2D1B" w14:textId="77777777" w:rsidR="00117917" w:rsidRDefault="00117917" w:rsidP="00C71737">
            <w:pPr>
              <w:rPr>
                <w:rFonts w:ascii="Arial" w:hAnsi="Arial" w:cs="Arial"/>
                <w:sz w:val="20"/>
                <w:lang w:eastAsia="zh-CN"/>
              </w:rPr>
            </w:pPr>
          </w:p>
          <w:p w14:paraId="18453522" w14:textId="5EE6A230" w:rsidR="00117917" w:rsidRDefault="00117917" w:rsidP="00C71737">
            <w:pPr>
              <w:rPr>
                <w:rFonts w:ascii="Arial" w:hAnsi="Arial" w:cs="Arial"/>
                <w:sz w:val="20"/>
                <w:lang w:eastAsia="zh-CN"/>
              </w:rPr>
            </w:pPr>
            <w:r>
              <w:rPr>
                <w:rFonts w:ascii="Arial" w:hAnsi="Arial" w:cs="Arial"/>
                <w:sz w:val="20"/>
                <w:lang w:eastAsia="zh-CN"/>
              </w:rPr>
              <w:t xml:space="preserve">Agree with commentor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Pre-EHT</m:t>
                  </m:r>
                </m:sub>
              </m:sSub>
            </m:oMath>
            <w:r w:rsidR="00921BC5">
              <w:rPr>
                <w:rFonts w:ascii="Arial" w:hAnsi="Arial" w:cs="Arial"/>
                <w:sz w:val="20"/>
                <w:lang w:eastAsia="zh-CN"/>
              </w:rPr>
              <w:t xml:space="preserve"> is intended for power scaling when f the RU assigned to the STA is a small RU, </w:t>
            </w:r>
            <w:proofErr w:type="spellStart"/>
            <w:r w:rsidR="00921BC5">
              <w:rPr>
                <w:rFonts w:ascii="Arial" w:hAnsi="Arial" w:cs="Arial"/>
                <w:sz w:val="20"/>
                <w:lang w:eastAsia="zh-CN"/>
              </w:rPr>
              <w:t>i.e</w:t>
            </w:r>
            <w:proofErr w:type="spellEnd"/>
            <w:r w:rsidR="00921BC5">
              <w:rPr>
                <w:rFonts w:ascii="Arial" w:hAnsi="Arial" w:cs="Arial"/>
                <w:sz w:val="20"/>
                <w:lang w:eastAsia="zh-CN"/>
              </w:rPr>
              <w:t>, the size of the RU is less than or equal to 242.</w:t>
            </w:r>
          </w:p>
          <w:p w14:paraId="32142867" w14:textId="77777777" w:rsidR="00117917" w:rsidRDefault="00117917" w:rsidP="00C71737">
            <w:pPr>
              <w:rPr>
                <w:rFonts w:ascii="Arial" w:hAnsi="Arial" w:cs="Arial"/>
                <w:sz w:val="20"/>
                <w:lang w:eastAsia="zh-CN"/>
              </w:rPr>
            </w:pPr>
          </w:p>
          <w:p w14:paraId="4A5EC318" w14:textId="00ABF619" w:rsidR="00117917" w:rsidRDefault="00117917" w:rsidP="00C71737">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27" w:history="1">
              <w:r w:rsidR="00300EE6" w:rsidRPr="00545C3E">
                <w:rPr>
                  <w:rStyle w:val="Hyperlink"/>
                  <w:rFonts w:ascii="Arial" w:hAnsi="Arial" w:cs="Arial"/>
                  <w:szCs w:val="18"/>
                  <w:lang w:eastAsia="ko-KR"/>
                </w:rPr>
                <w:t>https://mentor.ieee.org/802.11/dcn/21/11-21-0323-00-00be-comment-resolution</w:t>
              </w:r>
              <w:r w:rsidR="00300EE6">
                <w:rPr>
                  <w:rStyle w:val="Hyperlink"/>
                  <w:rFonts w:ascii="Arial" w:hAnsi="Arial" w:cs="Arial"/>
                  <w:szCs w:val="18"/>
                  <w:lang w:eastAsia="ko-KR"/>
                </w:rPr>
                <w:t>s</w:t>
              </w:r>
              <w:r w:rsidR="00300EE6" w:rsidRPr="00545C3E">
                <w:rPr>
                  <w:rStyle w:val="Hyperlink"/>
                  <w:rFonts w:ascii="Arial" w:hAnsi="Arial" w:cs="Arial"/>
                  <w:szCs w:val="18"/>
                  <w:lang w:eastAsia="ko-KR"/>
                </w:rPr>
                <w:t>-for-</w:t>
              </w:r>
              <w:r w:rsidR="00300EE6">
                <w:rPr>
                  <w:rStyle w:val="Hyperlink"/>
                  <w:rFonts w:ascii="Arial" w:hAnsi="Arial" w:cs="Arial"/>
                  <w:szCs w:val="18"/>
                  <w:lang w:eastAsia="ko-KR"/>
                </w:rPr>
                <w:t>clause-36-3-10-</w:t>
              </w:r>
              <w:r w:rsidR="00300EE6" w:rsidRPr="00545C3E">
                <w:rPr>
                  <w:rStyle w:val="Hyperlink"/>
                  <w:rFonts w:ascii="Arial" w:hAnsi="Arial" w:cs="Arial"/>
                  <w:szCs w:val="18"/>
                  <w:lang w:eastAsia="ko-KR"/>
                </w:rPr>
                <w:t>mathematical-description-of-signals.docx</w:t>
              </w:r>
            </w:hyperlink>
            <w:r w:rsidR="00300EE6">
              <w:rPr>
                <w:rFonts w:ascii="Arial" w:hAnsi="Arial" w:cs="Arial"/>
                <w:sz w:val="20"/>
                <w:lang w:val="en-US" w:eastAsia="zh-CN"/>
              </w:rPr>
              <w:t>.</w:t>
            </w:r>
          </w:p>
        </w:tc>
      </w:tr>
    </w:tbl>
    <w:p w14:paraId="18F44931" w14:textId="77777777" w:rsidR="00117917" w:rsidRDefault="00117917" w:rsidP="006203AB">
      <w:pPr>
        <w:jc w:val="both"/>
        <w:rPr>
          <w:sz w:val="24"/>
          <w:szCs w:val="24"/>
          <w:highlight w:val="yellow"/>
          <w:lang w:eastAsia="zh-CN"/>
        </w:rPr>
      </w:pPr>
    </w:p>
    <w:p w14:paraId="40185A83" w14:textId="08B4BE46" w:rsidR="006203AB" w:rsidRPr="00F360CE" w:rsidRDefault="006203AB" w:rsidP="006203AB">
      <w:pPr>
        <w:jc w:val="both"/>
        <w:rPr>
          <w:sz w:val="20"/>
        </w:rPr>
      </w:pPr>
      <w:r>
        <w:rPr>
          <w:sz w:val="24"/>
          <w:szCs w:val="24"/>
          <w:highlight w:val="yellow"/>
          <w:lang w:eastAsia="zh-CN"/>
        </w:rPr>
        <w:t>be</w:t>
      </w:r>
      <w:r w:rsidRPr="00F360CE">
        <w:rPr>
          <w:sz w:val="24"/>
          <w:szCs w:val="24"/>
          <w:highlight w:val="yellow"/>
          <w:lang w:eastAsia="zh-CN"/>
        </w:rPr>
        <w:t xml:space="preserve"> </w:t>
      </w:r>
      <w:r w:rsidRPr="00F360CE">
        <w:rPr>
          <w:sz w:val="24"/>
          <w:szCs w:val="24"/>
          <w:highlight w:val="yellow"/>
        </w:rPr>
        <w:t xml:space="preserve">editor: </w:t>
      </w:r>
      <w:r w:rsidRPr="00271A96">
        <w:rPr>
          <w:sz w:val="24"/>
          <w:szCs w:val="24"/>
          <w:highlight w:val="yellow"/>
        </w:rPr>
        <w:t xml:space="preserve">please make the following changes in </w:t>
      </w:r>
      <w:r>
        <w:rPr>
          <w:sz w:val="24"/>
          <w:szCs w:val="24"/>
          <w:highlight w:val="yellow"/>
        </w:rPr>
        <w:t xml:space="preserve">D0.3 </w:t>
      </w:r>
      <w:r w:rsidRPr="00271A96">
        <w:rPr>
          <w:i/>
          <w:sz w:val="24"/>
          <w:szCs w:val="24"/>
          <w:highlight w:val="yellow"/>
        </w:rPr>
        <w:t xml:space="preserve">Clause </w:t>
      </w:r>
      <w:r>
        <w:rPr>
          <w:i/>
          <w:sz w:val="24"/>
          <w:szCs w:val="24"/>
          <w:highlight w:val="yellow"/>
          <w:lang w:eastAsia="zh-CN"/>
        </w:rPr>
        <w:t>36.3.10.</w:t>
      </w:r>
      <w:r w:rsidR="00A20AB5">
        <w:rPr>
          <w:i/>
          <w:sz w:val="24"/>
          <w:szCs w:val="24"/>
          <w:highlight w:val="yellow"/>
          <w:lang w:eastAsia="zh-CN"/>
        </w:rPr>
        <w:t>4</w:t>
      </w:r>
      <w:r w:rsidRPr="00271A96">
        <w:rPr>
          <w:sz w:val="24"/>
          <w:szCs w:val="24"/>
          <w:highlight w:val="yellow"/>
        </w:rPr>
        <w:t>:</w:t>
      </w:r>
    </w:p>
    <w:p w14:paraId="1968545F" w14:textId="4C22EFF5" w:rsidR="006203AB" w:rsidRDefault="006203AB" w:rsidP="00B75A93">
      <w:pPr>
        <w:autoSpaceDE w:val="0"/>
        <w:autoSpaceDN w:val="0"/>
        <w:adjustRightInd w:val="0"/>
        <w:rPr>
          <w:rFonts w:ascii="TimesNewRomanPSMT" w:eastAsia="TimesNewRomanPSMT" w:cs="TimesNewRomanPSMT"/>
          <w:iCs/>
          <w:sz w:val="20"/>
        </w:rPr>
      </w:pPr>
    </w:p>
    <w:p w14:paraId="3A5B080C" w14:textId="77777777" w:rsidR="009F6B6D" w:rsidRPr="0069729D" w:rsidRDefault="009F6B6D" w:rsidP="009F6B6D">
      <w:pPr>
        <w:autoSpaceDE w:val="0"/>
        <w:autoSpaceDN w:val="0"/>
        <w:adjustRightInd w:val="0"/>
        <w:rPr>
          <w:sz w:val="24"/>
          <w:szCs w:val="24"/>
          <w:lang w:eastAsia="zh-CN"/>
        </w:rPr>
      </w:pPr>
    </w:p>
    <w:p w14:paraId="735C6351" w14:textId="5150844F" w:rsidR="009F6B6D" w:rsidRPr="009F6B6D" w:rsidRDefault="009F6B6D" w:rsidP="009F6B6D">
      <w:pPr>
        <w:pStyle w:val="ListParagraph"/>
        <w:numPr>
          <w:ilvl w:val="0"/>
          <w:numId w:val="33"/>
        </w:numPr>
        <w:autoSpaceDE w:val="0"/>
        <w:autoSpaceDN w:val="0"/>
        <w:adjustRightInd w:val="0"/>
        <w:rPr>
          <w:rFonts w:ascii="TimesNewRomanPSMT" w:eastAsia="TimesNewRomanPSMT" w:cs="TimesNewRomanPSMT"/>
          <w:iCs/>
          <w:sz w:val="20"/>
        </w:rPr>
      </w:pPr>
      <w:r w:rsidRPr="009F6B6D">
        <w:rPr>
          <w:color w:val="000000"/>
          <w:highlight w:val="yellow"/>
          <w:lang w:eastAsia="zh-CN"/>
        </w:rPr>
        <w:t>On P217L41(CID #2612):</w:t>
      </w:r>
    </w:p>
    <w:bookmarkStart w:id="273" w:name="_Hlk59002297"/>
    <w:p w14:paraId="04DC4C42" w14:textId="5420EFFB" w:rsidR="009F6B6D" w:rsidRDefault="009F6B6D" w:rsidP="009F6B6D">
      <w:pPr>
        <w:autoSpaceDE w:val="0"/>
        <w:autoSpaceDN w:val="0"/>
        <w:adjustRightInd w:val="0"/>
        <w:ind w:left="720" w:hanging="720"/>
        <w:rPr>
          <w:rFonts w:ascii="TimesNewRomanPSMT" w:eastAsia="TimesNewRomanPSMT" w:cs="TimesNewRomanPSMT"/>
          <w:color w:val="FF0000"/>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Pre-EHT</m:t>
            </m:r>
          </m:sub>
        </m:sSub>
      </m:oMath>
      <w:r w:rsidRPr="009F6B6D">
        <w:rPr>
          <w:rFonts w:ascii="TimesNewRomanPSMT" w:eastAsia="TimesNewRomanPSMT" w:cs="TimesNewRomanPSMT"/>
          <w:color w:val="FF0000"/>
          <w:sz w:val="20"/>
        </w:rPr>
        <w:t xml:space="preserve">  </w:t>
      </w:r>
      <w:r w:rsidRPr="009F6B6D">
        <w:rPr>
          <w:rFonts w:ascii="TimesNewRomanPSMT" w:eastAsia="TimesNewRomanPSMT" w:cs="TimesNewRomanPSMT"/>
          <w:sz w:val="20"/>
        </w:rPr>
        <w:t>is the power scal</w:t>
      </w:r>
      <w:del w:id="274" w:author="Yan(msi) Zhang" w:date="2021-02-25T23:23:00Z">
        <w:r w:rsidR="00BC14C0" w:rsidDel="00BC14C0">
          <w:rPr>
            <w:rFonts w:ascii="TimesNewRomanPSMT" w:eastAsia="TimesNewRomanPSMT" w:cs="TimesNewRomanPSMT"/>
            <w:sz w:val="20"/>
          </w:rPr>
          <w:delText>e</w:delText>
        </w:r>
      </w:del>
      <w:ins w:id="275" w:author="Yan(msi) Zhang" w:date="2021-02-25T23:23:00Z">
        <w:r w:rsidR="00BC14C0">
          <w:rPr>
            <w:rFonts w:ascii="TimesNewRomanPSMT" w:eastAsia="TimesNewRomanPSMT" w:cs="TimesNewRomanPSMT"/>
            <w:sz w:val="20"/>
          </w:rPr>
          <w:t>ing</w:t>
        </w:r>
      </w:ins>
      <w:r w:rsidRPr="009F6B6D">
        <w:rPr>
          <w:rFonts w:ascii="TimesNewRomanPSMT" w:eastAsia="TimesNewRomanPSMT" w:cs="TimesNewRomanPSMT"/>
          <w:sz w:val="20"/>
        </w:rPr>
        <w:t xml:space="preserve"> factor of a given field </w:t>
      </w:r>
      <w:del w:id="276" w:author="Yan(msi) Zhang" w:date="2021-02-19T17:31:00Z">
        <w:r w:rsidRPr="009F6B6D" w:rsidDel="00CF7324">
          <w:rPr>
            <w:rFonts w:ascii="TimesNewRomanPSMT" w:eastAsia="TimesNewRomanPSMT" w:cs="TimesNewRomanPSMT"/>
            <w:sz w:val="20"/>
          </w:rPr>
          <w:delText xml:space="preserve">within an OFDM symbol </w:delText>
        </w:r>
      </w:del>
      <w:r w:rsidRPr="009F6B6D">
        <w:rPr>
          <w:rFonts w:ascii="TimesNewRomanPSMT" w:eastAsia="TimesNewRomanPSMT" w:cs="TimesNewRomanPSMT"/>
          <w:sz w:val="20"/>
        </w:rPr>
        <w:t>for an EHT TB PPD</w:t>
      </w:r>
      <w:r>
        <w:rPr>
          <w:rFonts w:ascii="TimesNewRomanPSMT" w:eastAsia="TimesNewRomanPSMT" w:cs="TimesNewRomanPSMT"/>
          <w:sz w:val="20"/>
        </w:rPr>
        <w:t>U</w:t>
      </w:r>
      <w:r w:rsidRPr="009F6B6D">
        <w:rPr>
          <w:rFonts w:ascii="TimesNewRomanPSMT" w:eastAsia="TimesNewRomanPSMT" w:cs="TimesNewRomanPSMT"/>
          <w:sz w:val="20"/>
        </w:rPr>
        <w:t xml:space="preserve">. For the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Pre-EHT</m:t>
            </m:r>
          </m:sub>
        </m:sSub>
      </m:oMath>
      <w:r w:rsidRPr="009F6B6D">
        <w:rPr>
          <w:rFonts w:ascii="TimesNewRomanPSMT" w:eastAsia="TimesNewRomanPSMT" w:cs="TimesNewRomanPSMT"/>
          <w:sz w:val="20"/>
        </w:rPr>
        <w:t xml:space="preserve"> is in the range of </w:t>
      </w:r>
      <m:oMath>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r>
                  <w:rPr>
                    <w:rFonts w:ascii="Cambria Math" w:eastAsia="TimesNewRomanPSMT" w:hAnsi="Cambria Math" w:cs="TimesNewRomanPSMT"/>
                    <w:sz w:val="20"/>
                  </w:rPr>
                  <m:t>1</m:t>
                </m:r>
              </m:num>
              <m:den>
                <m:rad>
                  <m:radPr>
                    <m:degHide m:val="1"/>
                    <m:ctrlPr>
                      <w:rPr>
                        <w:rFonts w:ascii="Cambria Math" w:eastAsia="TimesNewRomanPSMT" w:hAnsi="Cambria Math" w:cs="TimesNewRomanPSMT"/>
                        <w:i/>
                        <w:sz w:val="20"/>
                      </w:rPr>
                    </m:ctrlPr>
                  </m:radPr>
                  <m:deg/>
                  <m:e>
                    <m:r>
                      <w:rPr>
                        <w:rFonts w:ascii="Cambria Math" w:eastAsia="TimesNewRomanPSMT" w:hAnsi="Cambria Math" w:cs="TimesNewRomanPSMT"/>
                        <w:sz w:val="20"/>
                      </w:rPr>
                      <m:t>2</m:t>
                    </m:r>
                  </m:e>
                </m:rad>
              </m:den>
            </m:f>
            <m:r>
              <w:rPr>
                <w:rFonts w:ascii="Cambria Math" w:eastAsia="TimesNewRomanPSMT" w:hAnsi="Cambria Math" w:cs="TimesNewRomanPSMT"/>
                <w:sz w:val="20"/>
              </w:rPr>
              <m:t>,1</m:t>
            </m:r>
          </m:e>
        </m:d>
      </m:oMath>
      <w:r w:rsidR="007E0044">
        <w:rPr>
          <w:rFonts w:ascii="TimesNewRomanPSMT" w:eastAsia="TimesNewRomanPSMT" w:cs="TimesNewRomanPSMT"/>
          <w:sz w:val="20"/>
        </w:rPr>
        <w:t xml:space="preserve"> </w:t>
      </w:r>
      <w:ins w:id="277" w:author="Yan(msi) Zhang" w:date="2021-02-19T17:25:00Z">
        <w:r w:rsidR="007E0044">
          <w:rPr>
            <w:rFonts w:ascii="TimesNewRomanPSMT" w:eastAsia="TimesNewRomanPSMT" w:cs="TimesNewRomanPSMT"/>
            <w:sz w:val="20"/>
          </w:rPr>
          <w:t xml:space="preserve">when the size of the </w:t>
        </w:r>
        <w:r w:rsidR="007E0044" w:rsidRPr="007E0044">
          <w:rPr>
            <w:rFonts w:ascii="TimesNewRomanPSMT" w:eastAsia="TimesNewRomanPSMT" w:cs="TimesNewRomanPSMT"/>
            <w:i/>
            <w:iCs/>
            <w:sz w:val="20"/>
          </w:rPr>
          <w:t>r</w:t>
        </w:r>
        <w:r w:rsidR="007E0044">
          <w:rPr>
            <w:rFonts w:ascii="TimesNewRomanPSMT" w:eastAsia="TimesNewRomanPSMT" w:cs="TimesNewRomanPSMT"/>
            <w:sz w:val="20"/>
          </w:rPr>
          <w:t>-</w:t>
        </w:r>
        <w:proofErr w:type="spellStart"/>
        <w:r w:rsidR="007E0044">
          <w:rPr>
            <w:rFonts w:ascii="TimesNewRomanPSMT" w:eastAsia="TimesNewRomanPSMT" w:cs="TimesNewRomanPSMT"/>
            <w:sz w:val="20"/>
          </w:rPr>
          <w:t>th</w:t>
        </w:r>
        <w:proofErr w:type="spellEnd"/>
        <w:r w:rsidR="007E0044">
          <w:rPr>
            <w:rFonts w:ascii="TimesNewRomanPSMT" w:eastAsia="TimesNewRomanPSMT" w:cs="TimesNewRomanPSMT"/>
            <w:sz w:val="20"/>
          </w:rPr>
          <w:t xml:space="preserve"> </w:t>
        </w:r>
      </w:ins>
      <w:ins w:id="278" w:author="Yan(msi) Zhang" w:date="2021-02-19T17:30:00Z">
        <w:r w:rsidR="00246682">
          <w:rPr>
            <w:rFonts w:ascii="TimesNewRomanPSMT" w:eastAsia="TimesNewRomanPSMT" w:cs="TimesNewRomanPSMT"/>
            <w:sz w:val="20"/>
          </w:rPr>
          <w:t xml:space="preserve">occupied </w:t>
        </w:r>
      </w:ins>
      <w:ins w:id="279" w:author="Yan(msi) Zhang" w:date="2021-02-19T17:25:00Z">
        <w:r w:rsidR="007E0044">
          <w:rPr>
            <w:rFonts w:ascii="TimesNewRomanPSMT" w:eastAsia="TimesNewRomanPSMT" w:cs="TimesNewRomanPSMT"/>
            <w:sz w:val="20"/>
          </w:rPr>
          <w:t xml:space="preserve">RU or MRU is less than or equal to 242 </w:t>
        </w:r>
        <w:proofErr w:type="spellStart"/>
        <w:r w:rsidR="007E0044">
          <w:rPr>
            <w:rFonts w:ascii="TimesNewRomanPSMT" w:eastAsia="TimesNewRomanPSMT" w:cs="TimesNewRomanPSMT"/>
            <w:sz w:val="20"/>
          </w:rPr>
          <w:t>tones</w:t>
        </w:r>
        <w:proofErr w:type="spellEnd"/>
        <w:r w:rsidR="007E0044">
          <w:rPr>
            <w:rFonts w:ascii="TimesNewRomanPSMT" w:eastAsia="TimesNewRomanPSMT" w:cs="TimesNewRomanPSMT"/>
            <w:sz w:val="20"/>
          </w:rPr>
          <w:t>; otherw</w:t>
        </w:r>
      </w:ins>
      <w:ins w:id="280" w:author="Yan(msi) Zhang" w:date="2021-02-19T17:26:00Z">
        <w:r w:rsidR="007E0044">
          <w:rPr>
            <w:rFonts w:ascii="TimesNewRomanPSMT" w:eastAsia="TimesNewRomanPSMT" w:cs="TimesNewRomanPSMT"/>
            <w:sz w:val="20"/>
          </w:rPr>
          <w:t xml:space="preserve">ise </w:t>
        </w:r>
      </w:ins>
      <m:oMath>
        <m:sSub>
          <m:sSubPr>
            <m:ctrlPr>
              <w:ins w:id="281" w:author="Yan(msi) Zhang" w:date="2021-02-19T17:26:00Z">
                <w:rPr>
                  <w:rFonts w:ascii="Cambria Math" w:eastAsia="TimesNewRomanPSMT" w:hAnsi="Cambria Math" w:cs="TimesNewRomanPSMT"/>
                  <w:i/>
                  <w:sz w:val="20"/>
                </w:rPr>
              </w:ins>
            </m:ctrlPr>
          </m:sSubPr>
          <m:e>
            <m:r>
              <w:ins w:id="282" w:author="Yan(msi) Zhang" w:date="2021-02-19T17:26:00Z">
                <w:rPr>
                  <w:rFonts w:ascii="Cambria Math" w:eastAsia="TimesNewRomanPSMT" w:hAnsi="Cambria Math" w:cs="TimesNewRomanPSMT"/>
                  <w:sz w:val="20"/>
                </w:rPr>
                <m:t>η</m:t>
              </w:ins>
            </m:r>
          </m:e>
          <m:sub>
            <m:r>
              <w:ins w:id="283" w:author="Yan(msi) Zhang" w:date="2021-02-19T17:26:00Z">
                <w:rPr>
                  <w:rFonts w:ascii="Cambria Math" w:eastAsia="TimesNewRomanPSMT" w:hAnsi="Cambria Math" w:cs="TimesNewRomanPSMT"/>
                  <w:sz w:val="20"/>
                </w:rPr>
                <m:t>Pre-EHT</m:t>
              </w:ins>
            </m:r>
          </m:sub>
        </m:sSub>
        <m:r>
          <w:ins w:id="284" w:author="Yan(msi) Zhang" w:date="2021-02-19T17:26:00Z">
            <w:rPr>
              <w:rFonts w:ascii="Cambria Math" w:eastAsia="TimesNewRomanPSMT" w:hAnsi="Cambria Math" w:cs="TimesNewRomanPSMT"/>
              <w:sz w:val="20"/>
            </w:rPr>
            <m:t>=1</m:t>
          </w:ins>
        </m:r>
      </m:oMath>
      <w:r w:rsidRPr="009F6B6D">
        <w:rPr>
          <w:rFonts w:ascii="TimesNewRomanPSMT" w:eastAsia="TimesNewRomanPSMT" w:cs="TimesNewRomanPSMT"/>
          <w:sz w:val="20"/>
        </w:rPr>
        <w:t xml:space="preserve">. </w:t>
      </w:r>
      <w:r>
        <w:rPr>
          <w:rFonts w:ascii="TimesNewRomanPSMT" w:eastAsia="TimesNewRomanPSMT" w:cs="TimesNewRomanPSMT"/>
          <w:sz w:val="20"/>
        </w:rPr>
        <w:t xml:space="preserve">The same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Pre-EHT</m:t>
            </m:r>
          </m:sub>
        </m:sSub>
      </m:oMath>
      <w:r>
        <w:rPr>
          <w:rFonts w:ascii="TimesNewRomanPSMT" w:eastAsia="TimesNewRomanPSMT" w:cs="TimesNewRomanPSMT"/>
          <w:sz w:val="20"/>
        </w:rPr>
        <w:t xml:space="preserve"> value applies to all pre-EHT modulated fields. </w:t>
      </w:r>
      <w:r w:rsidRPr="009F6B6D">
        <w:rPr>
          <w:rFonts w:ascii="TimesNewRomanPSMT" w:eastAsia="TimesNewRomanPSMT" w:cs="TimesNewRomanPSMT"/>
          <w:sz w:val="20"/>
        </w:rPr>
        <w:t xml:space="preserve">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Pre-EHT</m:t>
            </m:r>
          </m:sub>
        </m:sSub>
        <m:r>
          <w:rPr>
            <w:rFonts w:ascii="Cambria Math" w:eastAsia="TimesNewRomanPSMT" w:hAnsi="Cambria Math" w:cs="TimesNewRomanPSMT"/>
            <w:sz w:val="20"/>
          </w:rPr>
          <m:t>=1</m:t>
        </m:r>
      </m:oMath>
      <w:r w:rsidRPr="00EF7D30">
        <w:rPr>
          <w:rFonts w:ascii="TimesNewRomanPSMT" w:eastAsia="TimesNewRomanPSMT" w:cs="TimesNewRomanPSMT"/>
          <w:sz w:val="20"/>
        </w:rPr>
        <w:t>.</w:t>
      </w:r>
      <w:r w:rsidRPr="009F6B6D">
        <w:rPr>
          <w:rFonts w:ascii="TimesNewRomanPSMT" w:eastAsia="TimesNewRomanPSMT" w:cs="TimesNewRomanPSMT"/>
          <w:color w:val="FF0000"/>
          <w:sz w:val="20"/>
        </w:rPr>
        <w:t xml:space="preserve"> </w:t>
      </w:r>
    </w:p>
    <w:p w14:paraId="0E6D4A97" w14:textId="77777777" w:rsidR="001B62BA" w:rsidRDefault="001B62BA" w:rsidP="009F6B6D">
      <w:pPr>
        <w:autoSpaceDE w:val="0"/>
        <w:autoSpaceDN w:val="0"/>
        <w:adjustRightInd w:val="0"/>
        <w:ind w:left="720" w:hanging="720"/>
        <w:rPr>
          <w:ins w:id="285" w:author="Yan(msi) Zhang" w:date="2021-02-22T10:09:00Z"/>
          <w:rFonts w:ascii="TimesNewRomanPSMT" w:eastAsia="TimesNewRomanPSMT" w:cs="TimesNewRomanPSMT"/>
          <w:color w:val="FF0000"/>
          <w:sz w:val="20"/>
        </w:rPr>
      </w:pPr>
    </w:p>
    <w:p w14:paraId="384E4977" w14:textId="68D71DC7" w:rsidR="003F768C" w:rsidRDefault="003F768C" w:rsidP="009F6B6D">
      <w:pPr>
        <w:autoSpaceDE w:val="0"/>
        <w:autoSpaceDN w:val="0"/>
        <w:adjustRightInd w:val="0"/>
        <w:ind w:left="720" w:hanging="720"/>
        <w:rPr>
          <w:ins w:id="286" w:author="Yan(msi) Zhang" w:date="2021-02-22T10:09:00Z"/>
          <w:rFonts w:ascii="TimesNewRomanPSMT" w:eastAsia="TimesNewRomanPSMT" w:cs="TimesNewRomanPSMT"/>
          <w:sz w:val="20"/>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00"/>
        <w:gridCol w:w="2160"/>
        <w:gridCol w:w="2160"/>
        <w:gridCol w:w="2790"/>
      </w:tblGrid>
      <w:tr w:rsidR="003F768C" w14:paraId="10527900" w14:textId="77777777" w:rsidTr="00C71737">
        <w:tc>
          <w:tcPr>
            <w:tcW w:w="720" w:type="dxa"/>
          </w:tcPr>
          <w:p w14:paraId="5675BEB6" w14:textId="2EFD4E13" w:rsidR="003F768C" w:rsidRDefault="003F768C" w:rsidP="00C71737">
            <w:pPr>
              <w:rPr>
                <w:rFonts w:ascii="Arial" w:hAnsi="Arial" w:cs="Arial"/>
                <w:color w:val="000000"/>
                <w:sz w:val="20"/>
                <w:lang w:eastAsia="zh-CN"/>
              </w:rPr>
            </w:pPr>
            <w:r>
              <w:rPr>
                <w:rFonts w:ascii="Arial" w:hAnsi="Arial" w:cs="Arial"/>
                <w:color w:val="000000"/>
                <w:sz w:val="20"/>
                <w:lang w:eastAsia="zh-CN"/>
              </w:rPr>
              <w:t>3044</w:t>
            </w:r>
          </w:p>
        </w:tc>
        <w:tc>
          <w:tcPr>
            <w:tcW w:w="1057" w:type="dxa"/>
          </w:tcPr>
          <w:p w14:paraId="7E222FC5" w14:textId="5F6E0E33" w:rsidR="003F768C" w:rsidRDefault="003F768C" w:rsidP="00C71737">
            <w:pPr>
              <w:rPr>
                <w:rFonts w:ascii="Arial" w:hAnsi="Arial" w:cs="Arial"/>
                <w:sz w:val="20"/>
              </w:rPr>
            </w:pPr>
            <w:r>
              <w:rPr>
                <w:rFonts w:ascii="Arial" w:hAnsi="Arial" w:cs="Arial"/>
                <w:sz w:val="20"/>
              </w:rPr>
              <w:t>36.3.10.</w:t>
            </w:r>
            <w:r w:rsidR="00AC12B3">
              <w:rPr>
                <w:rFonts w:ascii="Arial" w:hAnsi="Arial" w:cs="Arial"/>
                <w:sz w:val="20"/>
              </w:rPr>
              <w:t>3</w:t>
            </w:r>
          </w:p>
        </w:tc>
        <w:tc>
          <w:tcPr>
            <w:tcW w:w="900" w:type="dxa"/>
          </w:tcPr>
          <w:p w14:paraId="008F88BD" w14:textId="76956F0B" w:rsidR="003F768C" w:rsidRPr="00715938" w:rsidRDefault="003F768C" w:rsidP="00C71737">
            <w:pPr>
              <w:rPr>
                <w:rFonts w:ascii="Arial" w:hAnsi="Arial" w:cs="Arial"/>
                <w:sz w:val="20"/>
                <w:lang w:val="en-US"/>
              </w:rPr>
            </w:pPr>
            <w:r>
              <w:rPr>
                <w:rFonts w:ascii="Arial" w:hAnsi="Arial" w:cs="Arial"/>
                <w:sz w:val="20"/>
              </w:rPr>
              <w:t>21</w:t>
            </w:r>
            <w:r w:rsidR="00AC12B3">
              <w:rPr>
                <w:rFonts w:ascii="Arial" w:hAnsi="Arial" w:cs="Arial"/>
                <w:sz w:val="20"/>
              </w:rPr>
              <w:t>7.18</w:t>
            </w:r>
          </w:p>
        </w:tc>
        <w:tc>
          <w:tcPr>
            <w:tcW w:w="2160" w:type="dxa"/>
          </w:tcPr>
          <w:p w14:paraId="5B15C949" w14:textId="77777777" w:rsidR="00715938" w:rsidRDefault="00715938" w:rsidP="00715938">
            <w:pPr>
              <w:rPr>
                <w:rFonts w:ascii="Arial" w:hAnsi="Arial" w:cs="Arial"/>
                <w:sz w:val="20"/>
                <w:lang w:val="en-US"/>
              </w:rPr>
            </w:pPr>
            <w:r>
              <w:rPr>
                <w:rFonts w:ascii="Arial" w:hAnsi="Arial" w:cs="Arial"/>
                <w:sz w:val="20"/>
              </w:rPr>
              <w:t>Since 11be only has 1 frequency segment, consider removing the "0" in CurrentChannelCenterFrequencyIndex0</w:t>
            </w:r>
          </w:p>
          <w:p w14:paraId="1D7D6AFE" w14:textId="2EE26DDB" w:rsidR="003F768C" w:rsidRPr="00715938" w:rsidRDefault="003F768C" w:rsidP="00C71737">
            <w:pPr>
              <w:rPr>
                <w:rFonts w:ascii="Calibri" w:hAnsi="Calibri" w:cs="Arial"/>
                <w:lang w:val="en-US"/>
              </w:rPr>
            </w:pPr>
          </w:p>
        </w:tc>
        <w:tc>
          <w:tcPr>
            <w:tcW w:w="2160" w:type="dxa"/>
          </w:tcPr>
          <w:p w14:paraId="6F7E4BD1" w14:textId="66F7731D" w:rsidR="003F768C" w:rsidRPr="0030733C" w:rsidRDefault="00715938" w:rsidP="00C71737">
            <w:pPr>
              <w:rPr>
                <w:rFonts w:ascii="Arial" w:hAnsi="Arial" w:cs="Arial"/>
                <w:sz w:val="20"/>
              </w:rPr>
            </w:pPr>
            <w:r>
              <w:rPr>
                <w:rFonts w:ascii="Arial" w:hAnsi="Arial" w:cs="Arial"/>
                <w:sz w:val="20"/>
              </w:rPr>
              <w:t>As commented</w:t>
            </w:r>
          </w:p>
        </w:tc>
        <w:tc>
          <w:tcPr>
            <w:tcW w:w="2790" w:type="dxa"/>
          </w:tcPr>
          <w:p w14:paraId="5B2F8972" w14:textId="77777777" w:rsidR="003F768C" w:rsidRDefault="003F768C" w:rsidP="00C71737">
            <w:pPr>
              <w:rPr>
                <w:rFonts w:ascii="Calibri" w:hAnsi="Calibri" w:cs="Arial"/>
                <w:b/>
                <w:szCs w:val="22"/>
                <w:lang w:eastAsia="zh-CN"/>
              </w:rPr>
            </w:pPr>
            <w:r>
              <w:rPr>
                <w:rFonts w:ascii="Calibri" w:hAnsi="Calibri" w:cs="Arial"/>
                <w:b/>
                <w:szCs w:val="22"/>
                <w:lang w:eastAsia="zh-CN"/>
              </w:rPr>
              <w:t>Rejected.</w:t>
            </w:r>
          </w:p>
          <w:p w14:paraId="49B8CE07" w14:textId="068D5293" w:rsidR="003F768C" w:rsidRDefault="003F768C" w:rsidP="00C71737">
            <w:pPr>
              <w:rPr>
                <w:rFonts w:ascii="Calibri" w:hAnsi="Calibri" w:cs="Arial"/>
                <w:b/>
                <w:szCs w:val="22"/>
                <w:lang w:eastAsia="zh-CN"/>
              </w:rPr>
            </w:pPr>
          </w:p>
          <w:p w14:paraId="1D1DD320" w14:textId="4F04E958" w:rsidR="00E13034" w:rsidRDefault="00E13034" w:rsidP="00E13034">
            <w:pPr>
              <w:rPr>
                <w:rFonts w:ascii="Calibri" w:hAnsi="Calibri" w:cs="Arial"/>
                <w:bCs/>
                <w:szCs w:val="22"/>
                <w:lang w:eastAsia="zh-CN"/>
              </w:rPr>
            </w:pPr>
            <w:r>
              <w:rPr>
                <w:rFonts w:ascii="Calibri" w:hAnsi="Calibri" w:cs="Arial"/>
                <w:bCs/>
                <w:szCs w:val="22"/>
                <w:lang w:eastAsia="zh-CN"/>
              </w:rPr>
              <w:t>CurrentChannelCenterFrequencyIndex0</w:t>
            </w:r>
            <w:r>
              <w:rPr>
                <w:rFonts w:ascii="Calibri" w:hAnsi="Calibri" w:cs="Arial"/>
                <w:bCs/>
                <w:szCs w:val="22"/>
                <w:lang w:eastAsia="zh-CN"/>
              </w:rPr>
              <w:t xml:space="preserve"> means the </w:t>
            </w:r>
            <w:proofErr w:type="spellStart"/>
            <w:r>
              <w:rPr>
                <w:rFonts w:ascii="Calibri" w:hAnsi="Calibri" w:cs="Arial"/>
                <w:bCs/>
                <w:szCs w:val="22"/>
                <w:lang w:eastAsia="zh-CN"/>
              </w:rPr>
              <w:t>center</w:t>
            </w:r>
            <w:proofErr w:type="spellEnd"/>
            <w:r>
              <w:rPr>
                <w:rFonts w:ascii="Calibri" w:hAnsi="Calibri" w:cs="Arial"/>
                <w:bCs/>
                <w:szCs w:val="22"/>
                <w:lang w:eastAsia="zh-CN"/>
              </w:rPr>
              <w:t xml:space="preserve"> frequency for the frequency </w:t>
            </w:r>
            <w:proofErr w:type="spellStart"/>
            <w:r>
              <w:rPr>
                <w:rFonts w:ascii="Calibri" w:hAnsi="Calibri" w:cs="Arial"/>
                <w:bCs/>
                <w:szCs w:val="22"/>
                <w:lang w:eastAsia="zh-CN"/>
              </w:rPr>
              <w:t>segement</w:t>
            </w:r>
            <w:proofErr w:type="spellEnd"/>
            <w:r>
              <w:rPr>
                <w:rFonts w:ascii="Calibri" w:hAnsi="Calibri" w:cs="Arial"/>
                <w:bCs/>
                <w:szCs w:val="22"/>
                <w:lang w:eastAsia="zh-CN"/>
              </w:rPr>
              <w:t xml:space="preserve"> 0, which does not conflict with the fact that there is only one frequency segment in 11be. Even in 11ac or 11ax, </w:t>
            </w:r>
            <w:r>
              <w:rPr>
                <w:rFonts w:ascii="Arial" w:hAnsi="Arial" w:cs="Arial"/>
                <w:sz w:val="20"/>
              </w:rPr>
              <w:t>CurrentChannelCenterFrequencyIndex</w:t>
            </w:r>
            <w:r>
              <w:rPr>
                <w:rFonts w:ascii="Arial" w:hAnsi="Arial" w:cs="Arial"/>
                <w:sz w:val="20"/>
              </w:rPr>
              <w:t xml:space="preserve">1 only has valid value for 80+80MHz channel, For other channel bandwidth values, e.g. 20MHz, 40MHz, 80MHz or 160MHz, there is only one frequency segment, and we still use </w:t>
            </w:r>
            <w:r>
              <w:rPr>
                <w:rFonts w:ascii="Calibri" w:hAnsi="Calibri" w:cs="Arial"/>
                <w:bCs/>
                <w:szCs w:val="22"/>
                <w:lang w:eastAsia="zh-CN"/>
              </w:rPr>
              <w:t>CurrentChannelCenterFrequencyIndex0</w:t>
            </w:r>
            <w:r>
              <w:rPr>
                <w:rFonts w:ascii="Calibri" w:hAnsi="Calibri" w:cs="Arial"/>
                <w:bCs/>
                <w:szCs w:val="22"/>
                <w:lang w:eastAsia="zh-CN"/>
              </w:rPr>
              <w:t>.</w:t>
            </w:r>
          </w:p>
          <w:p w14:paraId="0A78C571" w14:textId="563B25D0" w:rsidR="00E13034" w:rsidRDefault="00E13034" w:rsidP="00E13034">
            <w:pPr>
              <w:rPr>
                <w:rFonts w:ascii="Calibri" w:hAnsi="Calibri" w:cs="Arial"/>
                <w:bCs/>
                <w:szCs w:val="22"/>
                <w:lang w:eastAsia="zh-CN"/>
              </w:rPr>
            </w:pPr>
          </w:p>
          <w:p w14:paraId="496705B3" w14:textId="24D42C21" w:rsidR="003F768C" w:rsidRDefault="00E13034" w:rsidP="00E13034">
            <w:pPr>
              <w:rPr>
                <w:rFonts w:ascii="Calibri" w:hAnsi="Calibri" w:cs="Arial"/>
                <w:b/>
                <w:szCs w:val="22"/>
                <w:lang w:eastAsia="zh-CN"/>
              </w:rPr>
            </w:pPr>
            <w:r>
              <w:rPr>
                <w:rFonts w:ascii="Calibri" w:hAnsi="Calibri" w:cs="Arial"/>
                <w:bCs/>
                <w:szCs w:val="22"/>
                <w:lang w:eastAsia="zh-CN"/>
              </w:rPr>
              <w:t xml:space="preserve">Another issue is that we need to add a new entry in Dot11EHTPHYEntry for </w:t>
            </w:r>
            <w:proofErr w:type="spellStart"/>
            <w:r>
              <w:rPr>
                <w:rFonts w:ascii="Arial" w:hAnsi="Arial" w:cs="Arial"/>
                <w:sz w:val="20"/>
              </w:rPr>
              <w:t>CurrentChannelCenterFrequencyIndex</w:t>
            </w:r>
            <w:proofErr w:type="spellEnd"/>
            <w:r>
              <w:rPr>
                <w:rFonts w:ascii="Arial" w:hAnsi="Arial" w:cs="Arial"/>
                <w:sz w:val="20"/>
              </w:rPr>
              <w:t xml:space="preserve"> if we remove 0 instead of set it in Dot11VHTPHYEntry which includes both </w:t>
            </w:r>
            <w:r>
              <w:rPr>
                <w:rFonts w:ascii="Arial" w:hAnsi="Arial" w:cs="Arial"/>
                <w:sz w:val="20"/>
              </w:rPr>
              <w:t>CurrentChannelCenterFrequencyIndex0</w:t>
            </w:r>
            <w:r>
              <w:rPr>
                <w:rFonts w:ascii="Arial" w:hAnsi="Arial" w:cs="Arial"/>
                <w:sz w:val="20"/>
              </w:rPr>
              <w:t xml:space="preserve"> and </w:t>
            </w:r>
            <w:r>
              <w:rPr>
                <w:rFonts w:ascii="Arial" w:hAnsi="Arial" w:cs="Arial"/>
                <w:sz w:val="20"/>
              </w:rPr>
              <w:t>CurrentChannelCenterFrequencyIndex</w:t>
            </w:r>
            <w:r>
              <w:rPr>
                <w:rFonts w:ascii="Arial" w:hAnsi="Arial" w:cs="Arial"/>
                <w:sz w:val="20"/>
              </w:rPr>
              <w:t>1.</w:t>
            </w:r>
          </w:p>
        </w:tc>
      </w:tr>
    </w:tbl>
    <w:p w14:paraId="1F9E380E" w14:textId="77777777" w:rsidR="003F768C" w:rsidRDefault="003F768C" w:rsidP="009F6B6D">
      <w:pPr>
        <w:autoSpaceDE w:val="0"/>
        <w:autoSpaceDN w:val="0"/>
        <w:adjustRightInd w:val="0"/>
        <w:ind w:left="720" w:hanging="720"/>
        <w:rPr>
          <w:rFonts w:ascii="TimesNewRomanPSMT" w:eastAsia="TimesNewRomanPSMT" w:cs="TimesNewRomanPSMT"/>
          <w:sz w:val="20"/>
        </w:rPr>
      </w:pPr>
    </w:p>
    <w:bookmarkEnd w:id="273"/>
    <w:p w14:paraId="34F44DD7" w14:textId="472DCB2A" w:rsidR="009F6B6D" w:rsidRDefault="009F6B6D" w:rsidP="00B75A93">
      <w:pPr>
        <w:autoSpaceDE w:val="0"/>
        <w:autoSpaceDN w:val="0"/>
        <w:adjustRightInd w:val="0"/>
        <w:rPr>
          <w:rFonts w:ascii="TimesNewRomanPSMT" w:eastAsia="TimesNewRomanPSMT" w:cs="TimesNewRomanPSMT"/>
          <w:iCs/>
          <w:sz w:val="20"/>
        </w:rPr>
      </w:pPr>
    </w:p>
    <w:p w14:paraId="6D149EBF" w14:textId="77777777" w:rsidR="009E22E3" w:rsidRDefault="009E22E3" w:rsidP="009E22E3">
      <w:pPr>
        <w:autoSpaceDE w:val="0"/>
        <w:autoSpaceDN w:val="0"/>
        <w:adjustRightInd w:val="0"/>
        <w:ind w:left="720" w:hanging="720"/>
        <w:rPr>
          <w:ins w:id="287" w:author="Yan(msi) Zhang" w:date="2021-02-22T10:09:00Z"/>
          <w:rFonts w:ascii="TimesNewRomanPSMT" w:eastAsia="TimesNewRomanPSMT" w:cs="TimesNewRomanPSMT"/>
          <w:color w:val="FF0000"/>
          <w:sz w:val="20"/>
        </w:rPr>
      </w:pPr>
    </w:p>
    <w:p w14:paraId="4B1AF57B" w14:textId="77777777" w:rsidR="009E22E3" w:rsidRDefault="009E22E3" w:rsidP="009E22E3">
      <w:pPr>
        <w:autoSpaceDE w:val="0"/>
        <w:autoSpaceDN w:val="0"/>
        <w:adjustRightInd w:val="0"/>
        <w:ind w:left="720" w:hanging="720"/>
        <w:rPr>
          <w:ins w:id="288" w:author="Yan(msi) Zhang" w:date="2021-02-22T10:09:00Z"/>
          <w:rFonts w:ascii="TimesNewRomanPSMT" w:eastAsia="TimesNewRomanPSMT" w:cs="TimesNewRomanPSMT"/>
          <w:sz w:val="20"/>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057"/>
        <w:gridCol w:w="900"/>
        <w:gridCol w:w="2160"/>
        <w:gridCol w:w="2160"/>
        <w:gridCol w:w="2790"/>
      </w:tblGrid>
      <w:tr w:rsidR="009E22E3" w14:paraId="0440D293" w14:textId="77777777" w:rsidTr="00C71737">
        <w:tc>
          <w:tcPr>
            <w:tcW w:w="720" w:type="dxa"/>
          </w:tcPr>
          <w:p w14:paraId="64483F55" w14:textId="2F60C52F" w:rsidR="009E22E3" w:rsidRDefault="009E22E3" w:rsidP="00C71737">
            <w:pPr>
              <w:rPr>
                <w:rFonts w:ascii="Arial" w:hAnsi="Arial" w:cs="Arial"/>
                <w:color w:val="000000"/>
                <w:sz w:val="20"/>
                <w:lang w:eastAsia="zh-CN"/>
              </w:rPr>
            </w:pPr>
            <w:r>
              <w:rPr>
                <w:rFonts w:ascii="Arial" w:hAnsi="Arial" w:cs="Arial"/>
                <w:color w:val="000000"/>
                <w:sz w:val="20"/>
                <w:lang w:eastAsia="zh-CN"/>
              </w:rPr>
              <w:t>3</w:t>
            </w:r>
            <w:r>
              <w:rPr>
                <w:rFonts w:ascii="Arial" w:hAnsi="Arial" w:cs="Arial"/>
                <w:color w:val="000000"/>
                <w:sz w:val="20"/>
                <w:lang w:eastAsia="zh-CN"/>
              </w:rPr>
              <w:t>170</w:t>
            </w:r>
          </w:p>
        </w:tc>
        <w:tc>
          <w:tcPr>
            <w:tcW w:w="1057" w:type="dxa"/>
          </w:tcPr>
          <w:p w14:paraId="42B27CF1" w14:textId="79201B95" w:rsidR="009E22E3" w:rsidRDefault="009E22E3" w:rsidP="00C71737">
            <w:pPr>
              <w:rPr>
                <w:rFonts w:ascii="Arial" w:hAnsi="Arial" w:cs="Arial"/>
                <w:sz w:val="20"/>
              </w:rPr>
            </w:pPr>
            <w:r>
              <w:rPr>
                <w:rFonts w:ascii="Arial" w:hAnsi="Arial" w:cs="Arial"/>
                <w:sz w:val="20"/>
              </w:rPr>
              <w:t>36.3.10.</w:t>
            </w:r>
            <w:r w:rsidR="00F86ACF">
              <w:rPr>
                <w:rFonts w:ascii="Arial" w:hAnsi="Arial" w:cs="Arial"/>
                <w:sz w:val="20"/>
              </w:rPr>
              <w:t>4</w:t>
            </w:r>
          </w:p>
        </w:tc>
        <w:tc>
          <w:tcPr>
            <w:tcW w:w="900" w:type="dxa"/>
          </w:tcPr>
          <w:p w14:paraId="546FF3F4" w14:textId="6070E20C" w:rsidR="009E22E3" w:rsidRPr="00715938" w:rsidRDefault="009E22E3" w:rsidP="00C71737">
            <w:pPr>
              <w:rPr>
                <w:rFonts w:ascii="Arial" w:hAnsi="Arial" w:cs="Arial"/>
                <w:sz w:val="20"/>
                <w:lang w:val="en-US"/>
              </w:rPr>
            </w:pPr>
            <w:r>
              <w:rPr>
                <w:rFonts w:ascii="Arial" w:hAnsi="Arial" w:cs="Arial"/>
                <w:sz w:val="20"/>
              </w:rPr>
              <w:t>2</w:t>
            </w:r>
            <w:r w:rsidR="00F86ACF">
              <w:rPr>
                <w:rFonts w:ascii="Arial" w:hAnsi="Arial" w:cs="Arial"/>
                <w:sz w:val="20"/>
              </w:rPr>
              <w:t>21</w:t>
            </w:r>
            <w:r>
              <w:rPr>
                <w:rFonts w:ascii="Arial" w:hAnsi="Arial" w:cs="Arial"/>
                <w:sz w:val="20"/>
              </w:rPr>
              <w:t>.1</w:t>
            </w:r>
            <w:r w:rsidR="00F86ACF">
              <w:rPr>
                <w:rFonts w:ascii="Arial" w:hAnsi="Arial" w:cs="Arial"/>
                <w:sz w:val="20"/>
              </w:rPr>
              <w:t>2</w:t>
            </w:r>
          </w:p>
        </w:tc>
        <w:tc>
          <w:tcPr>
            <w:tcW w:w="2160" w:type="dxa"/>
          </w:tcPr>
          <w:p w14:paraId="4E048204" w14:textId="77777777" w:rsidR="00EE5F2F" w:rsidRDefault="00EE5F2F" w:rsidP="00EE5F2F">
            <w:pPr>
              <w:rPr>
                <w:rFonts w:ascii="Arial" w:hAnsi="Arial" w:cs="Arial"/>
                <w:sz w:val="20"/>
                <w:lang w:val="en-US"/>
              </w:rPr>
            </w:pPr>
            <w:r>
              <w:rPr>
                <w:rFonts w:ascii="Arial" w:hAnsi="Arial" w:cs="Arial"/>
                <w:sz w:val="20"/>
              </w:rPr>
              <w:t>Pre-EHT modulated fields and EHT modulated fields have been defined in P198L44.</w:t>
            </w:r>
          </w:p>
          <w:p w14:paraId="133AD4EA" w14:textId="77777777" w:rsidR="009E22E3" w:rsidRPr="00715938" w:rsidRDefault="009E22E3" w:rsidP="00C71737">
            <w:pPr>
              <w:rPr>
                <w:rFonts w:ascii="Calibri" w:hAnsi="Calibri" w:cs="Arial"/>
                <w:lang w:val="en-US"/>
              </w:rPr>
            </w:pPr>
          </w:p>
        </w:tc>
        <w:tc>
          <w:tcPr>
            <w:tcW w:w="2160" w:type="dxa"/>
          </w:tcPr>
          <w:p w14:paraId="3A99AA35" w14:textId="77777777" w:rsidR="00EE5F2F" w:rsidRDefault="00EE5F2F" w:rsidP="00EE5F2F">
            <w:pPr>
              <w:rPr>
                <w:rFonts w:ascii="Arial" w:hAnsi="Arial" w:cs="Arial"/>
                <w:sz w:val="20"/>
                <w:lang w:val="en-US"/>
              </w:rPr>
            </w:pPr>
            <w:r>
              <w:rPr>
                <w:rFonts w:ascii="Arial" w:hAnsi="Arial" w:cs="Arial"/>
                <w:sz w:val="20"/>
              </w:rPr>
              <w:t>Delete P221L12-15.</w:t>
            </w:r>
          </w:p>
          <w:p w14:paraId="5306E2C8" w14:textId="3F2A4933" w:rsidR="009E22E3" w:rsidRPr="0030733C" w:rsidRDefault="009E22E3" w:rsidP="00C71737">
            <w:pPr>
              <w:rPr>
                <w:rFonts w:ascii="Arial" w:hAnsi="Arial" w:cs="Arial"/>
                <w:sz w:val="20"/>
              </w:rPr>
            </w:pPr>
          </w:p>
        </w:tc>
        <w:tc>
          <w:tcPr>
            <w:tcW w:w="2790" w:type="dxa"/>
          </w:tcPr>
          <w:p w14:paraId="4A370153" w14:textId="43BC966A" w:rsidR="009E22E3" w:rsidRDefault="00501396" w:rsidP="00C71737">
            <w:pPr>
              <w:rPr>
                <w:rFonts w:ascii="Calibri" w:hAnsi="Calibri" w:cs="Arial"/>
                <w:b/>
                <w:szCs w:val="22"/>
                <w:lang w:eastAsia="zh-CN"/>
              </w:rPr>
            </w:pPr>
            <w:r>
              <w:rPr>
                <w:rFonts w:ascii="Calibri" w:hAnsi="Calibri" w:cs="Arial"/>
                <w:b/>
                <w:szCs w:val="22"/>
                <w:lang w:eastAsia="zh-CN"/>
              </w:rPr>
              <w:t>Accepted</w:t>
            </w:r>
            <w:r w:rsidR="009E22E3">
              <w:rPr>
                <w:rFonts w:ascii="Calibri" w:hAnsi="Calibri" w:cs="Arial"/>
                <w:b/>
                <w:szCs w:val="22"/>
                <w:lang w:eastAsia="zh-CN"/>
              </w:rPr>
              <w:t>.</w:t>
            </w:r>
          </w:p>
          <w:p w14:paraId="3B3AB1DB" w14:textId="77777777" w:rsidR="009E22E3" w:rsidRDefault="009E22E3" w:rsidP="00C71737">
            <w:pPr>
              <w:rPr>
                <w:rFonts w:ascii="Calibri" w:hAnsi="Calibri" w:cs="Arial"/>
                <w:b/>
                <w:szCs w:val="22"/>
                <w:lang w:eastAsia="zh-CN"/>
              </w:rPr>
            </w:pPr>
          </w:p>
          <w:p w14:paraId="3A5C5BF6" w14:textId="64AFE662" w:rsidR="009E22E3" w:rsidRDefault="00FE035D" w:rsidP="00C71737">
            <w:pPr>
              <w:rPr>
                <w:rFonts w:ascii="Calibri" w:hAnsi="Calibri" w:cs="Arial"/>
                <w:b/>
                <w:szCs w:val="22"/>
                <w:lang w:eastAsia="zh-CN"/>
              </w:rPr>
            </w:pPr>
            <w:proofErr w:type="spellStart"/>
            <w:r>
              <w:rPr>
                <w:rFonts w:ascii="Arial" w:hAnsi="Arial" w:cs="Arial"/>
                <w:szCs w:val="18"/>
                <w:lang w:eastAsia="ko-KR"/>
              </w:rPr>
              <w:t>TGbe</w:t>
            </w:r>
            <w:proofErr w:type="spellEnd"/>
            <w:r w:rsidRPr="00CF62B1">
              <w:rPr>
                <w:rFonts w:ascii="Arial" w:hAnsi="Arial" w:cs="Arial"/>
                <w:szCs w:val="18"/>
                <w:lang w:eastAsia="ko-KR"/>
              </w:rPr>
              <w:t xml:space="preserve"> editor</w:t>
            </w:r>
            <w:r>
              <w:rPr>
                <w:rFonts w:ascii="Arial" w:hAnsi="Arial" w:cs="Arial"/>
                <w:szCs w:val="18"/>
                <w:lang w:eastAsia="ko-KR"/>
              </w:rPr>
              <w:t xml:space="preserve">: Incorporate the changes in </w:t>
            </w:r>
            <w:hyperlink r:id="rId28" w:history="1">
              <w:r w:rsidR="00300EE6" w:rsidRPr="00545C3E">
                <w:rPr>
                  <w:rStyle w:val="Hyperlink"/>
                  <w:rFonts w:ascii="Arial" w:hAnsi="Arial" w:cs="Arial"/>
                  <w:szCs w:val="18"/>
                  <w:lang w:eastAsia="ko-KR"/>
                </w:rPr>
                <w:t>https://mentor.ieee.org/802.11/dcn/21/11-21-0323-00-00be-comment-resolution</w:t>
              </w:r>
              <w:r w:rsidR="00300EE6">
                <w:rPr>
                  <w:rStyle w:val="Hyperlink"/>
                  <w:rFonts w:ascii="Arial" w:hAnsi="Arial" w:cs="Arial"/>
                  <w:szCs w:val="18"/>
                  <w:lang w:eastAsia="ko-KR"/>
                </w:rPr>
                <w:t>s</w:t>
              </w:r>
              <w:r w:rsidR="00300EE6" w:rsidRPr="00545C3E">
                <w:rPr>
                  <w:rStyle w:val="Hyperlink"/>
                  <w:rFonts w:ascii="Arial" w:hAnsi="Arial" w:cs="Arial"/>
                  <w:szCs w:val="18"/>
                  <w:lang w:eastAsia="ko-KR"/>
                </w:rPr>
                <w:t>-for-</w:t>
              </w:r>
              <w:r w:rsidR="00300EE6">
                <w:rPr>
                  <w:rStyle w:val="Hyperlink"/>
                  <w:rFonts w:ascii="Arial" w:hAnsi="Arial" w:cs="Arial"/>
                  <w:szCs w:val="18"/>
                  <w:lang w:eastAsia="ko-KR"/>
                </w:rPr>
                <w:t>clause-36-3-10-</w:t>
              </w:r>
              <w:r w:rsidR="00300EE6" w:rsidRPr="00545C3E">
                <w:rPr>
                  <w:rStyle w:val="Hyperlink"/>
                  <w:rFonts w:ascii="Arial" w:hAnsi="Arial" w:cs="Arial"/>
                  <w:szCs w:val="18"/>
                  <w:lang w:eastAsia="ko-KR"/>
                </w:rPr>
                <w:t>mathematical-description-of-signals.docx</w:t>
              </w:r>
            </w:hyperlink>
            <w:r w:rsidR="00300EE6">
              <w:rPr>
                <w:rFonts w:ascii="Arial" w:hAnsi="Arial" w:cs="Arial"/>
                <w:sz w:val="20"/>
                <w:lang w:val="en-US" w:eastAsia="zh-CN"/>
              </w:rPr>
              <w:t>.</w:t>
            </w:r>
          </w:p>
        </w:tc>
      </w:tr>
    </w:tbl>
    <w:p w14:paraId="42D7D509" w14:textId="77777777" w:rsidR="009E22E3" w:rsidRPr="00B5064D" w:rsidRDefault="009E22E3" w:rsidP="00B75A93">
      <w:pPr>
        <w:autoSpaceDE w:val="0"/>
        <w:autoSpaceDN w:val="0"/>
        <w:adjustRightInd w:val="0"/>
        <w:rPr>
          <w:rFonts w:ascii="TimesNewRomanPSMT" w:eastAsia="TimesNewRomanPSMT" w:cs="TimesNewRomanPSMT"/>
          <w:iCs/>
          <w:sz w:val="20"/>
        </w:rPr>
      </w:pPr>
    </w:p>
    <w:sectPr w:rsidR="009E22E3" w:rsidRPr="00B5064D" w:rsidSect="00D630ED">
      <w:headerReference w:type="default" r:id="rId29"/>
      <w:footerReference w:type="default" r:id="rId30"/>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DFDC89" w14:textId="77777777" w:rsidR="00E51DE2" w:rsidRDefault="00E51DE2">
      <w:r>
        <w:separator/>
      </w:r>
    </w:p>
  </w:endnote>
  <w:endnote w:type="continuationSeparator" w:id="0">
    <w:p w14:paraId="7E763DE8" w14:textId="77777777" w:rsidR="00E51DE2" w:rsidRDefault="00E51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ÏoUAA"/>
    <w:panose1 w:val="02030600000101010101"/>
    <w:charset w:val="81"/>
    <w:family w:val="roman"/>
    <w:pitch w:val="variable"/>
    <w:sig w:usb0="B00002AF" w:usb1="69D77CFB" w:usb2="00000030" w:usb3="00000000" w:csb0="0008009F" w:csb1="00000000"/>
  </w:font>
  <w:font w:name="MS Mincho">
    <w:altName w:val="?l?r ??fc"/>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algun Gothic">
    <w:altName w:val="¡Ë¡þ¡§uA¡§¡þ ¢®¨¡i¡Íin"/>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45F43" w14:textId="05E50D98" w:rsidR="00EF1ACA" w:rsidRPr="00EF1A28" w:rsidRDefault="00EF1ACA">
    <w:pPr>
      <w:pStyle w:val="Footer"/>
      <w:tabs>
        <w:tab w:val="clear" w:pos="6480"/>
        <w:tab w:val="center" w:pos="4680"/>
        <w:tab w:val="right" w:pos="9360"/>
      </w:tabs>
      <w:rPr>
        <w:lang w:val="fr-FR"/>
      </w:rPr>
    </w:pPr>
    <w:r>
      <w:fldChar w:fldCharType="begin"/>
    </w:r>
    <w:r w:rsidRPr="005F1DA1">
      <w:rPr>
        <w:lang w:val="fr-FR"/>
      </w:rPr>
      <w:instrText xml:space="preserve"> SUBJECT  \* MERGEFORMAT </w:instrText>
    </w:r>
    <w:r>
      <w:fldChar w:fldCharType="separate"/>
    </w:r>
    <w:proofErr w:type="spellStart"/>
    <w:r w:rsidRPr="00CB32B9">
      <w:rPr>
        <w:lang w:val="fr-FR"/>
      </w:rPr>
      <w:t>Submission</w:t>
    </w:r>
    <w:proofErr w:type="spellEnd"/>
    <w:r>
      <w:rPr>
        <w:lang w:val="fr-FR"/>
      </w:rPr>
      <w:fldChar w:fldCharType="end"/>
    </w:r>
    <w:r w:rsidRPr="00EF1A28">
      <w:rPr>
        <w:lang w:val="fr-FR"/>
      </w:rPr>
      <w:tab/>
      <w:t xml:space="preserve">page </w:t>
    </w:r>
    <w:r>
      <w:fldChar w:fldCharType="begin"/>
    </w:r>
    <w:r w:rsidRPr="00EF1A28">
      <w:rPr>
        <w:lang w:val="fr-FR"/>
      </w:rPr>
      <w:instrText xml:space="preserve">page </w:instrText>
    </w:r>
    <w:r>
      <w:fldChar w:fldCharType="separate"/>
    </w:r>
    <w:r>
      <w:rPr>
        <w:noProof/>
        <w:lang w:val="fr-FR"/>
      </w:rPr>
      <w:t>7</w:t>
    </w:r>
    <w:r>
      <w:fldChar w:fldCharType="end"/>
    </w:r>
    <w:r>
      <w:rPr>
        <w:lang w:val="fr-FR"/>
      </w:rPr>
      <w:tab/>
    </w:r>
    <w:r>
      <w:rPr>
        <w:lang w:val="fr-FR" w:eastAsia="zh-CN"/>
      </w:rPr>
      <w:t>Yan Zhang (NXP)</w:t>
    </w:r>
    <w:r w:rsidRPr="00EF1A28">
      <w:rPr>
        <w:lang w:val="fr-FR"/>
      </w:rPr>
      <w:t>, et. al.</w:t>
    </w:r>
  </w:p>
  <w:p w14:paraId="42C74310" w14:textId="77777777" w:rsidR="00EF1ACA" w:rsidRPr="00EF1A28" w:rsidRDefault="00EF1ACA">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C26569" w14:textId="77777777" w:rsidR="00E51DE2" w:rsidRDefault="00E51DE2">
      <w:r>
        <w:separator/>
      </w:r>
    </w:p>
  </w:footnote>
  <w:footnote w:type="continuationSeparator" w:id="0">
    <w:p w14:paraId="6C0218F1" w14:textId="77777777" w:rsidR="00E51DE2" w:rsidRDefault="00E51D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202C4" w14:textId="6292497D" w:rsidR="00EF1ACA" w:rsidRDefault="00EF1ACA">
    <w:pPr>
      <w:pStyle w:val="Header"/>
      <w:tabs>
        <w:tab w:val="clear" w:pos="6480"/>
        <w:tab w:val="center" w:pos="4680"/>
        <w:tab w:val="right" w:pos="9360"/>
      </w:tabs>
      <w:rPr>
        <w:lang w:eastAsia="zh-CN"/>
      </w:rPr>
    </w:pPr>
    <w:proofErr w:type="spellStart"/>
    <w:r>
      <w:rPr>
        <w:lang w:eastAsia="zh-CN"/>
      </w:rPr>
      <w:t>Feburary</w:t>
    </w:r>
    <w:proofErr w:type="spellEnd"/>
    <w:r>
      <w:rPr>
        <w:lang w:eastAsia="zh-CN"/>
      </w:rPr>
      <w:t>, 2021</w:t>
    </w:r>
    <w:r>
      <w:tab/>
    </w:r>
    <w:r>
      <w:tab/>
    </w:r>
    <w:fldSimple w:instr=" TITLE  \* MERGEFORMAT ">
      <w:r>
        <w:t>doc.: IEEE 802.11-21</w:t>
      </w:r>
      <w:r>
        <w:rPr>
          <w:lang w:eastAsia="zh-CN"/>
        </w:rPr>
        <w:t>/</w:t>
      </w:r>
    </w:fldSimple>
    <w:r w:rsidR="00C94931">
      <w:t>0323</w:t>
    </w:r>
    <w:r>
      <w:t>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31679"/>
    <w:multiLevelType w:val="hybridMultilevel"/>
    <w:tmpl w:val="A3C07BAC"/>
    <w:lvl w:ilvl="0" w:tplc="74EC06D0">
      <w:start w:val="24"/>
      <w:numFmt w:val="bullet"/>
      <w:lvlText w:val="-"/>
      <w:lvlJc w:val="left"/>
      <w:pPr>
        <w:ind w:left="1080" w:hanging="360"/>
      </w:pPr>
      <w:rPr>
        <w:rFonts w:ascii="TimesNewRomanPSMT" w:eastAsia="SimSun" w:hAnsi="TimesNewRomanPSMT"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8125B0A"/>
    <w:multiLevelType w:val="hybridMultilevel"/>
    <w:tmpl w:val="7FCC444A"/>
    <w:lvl w:ilvl="0" w:tplc="9468F73C">
      <w:start w:val="24"/>
      <w:numFmt w:val="bullet"/>
      <w:lvlText w:val="—"/>
      <w:lvlJc w:val="left"/>
      <w:pPr>
        <w:ind w:left="1620" w:hanging="360"/>
      </w:pPr>
      <w:rPr>
        <w:rFonts w:ascii="TimesNewRomanPSMT" w:eastAsia="SimSun" w:hAnsi="TimesNewRomanPSMT" w:cs="TimesNewRomanPSMT"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0B351351"/>
    <w:multiLevelType w:val="hybridMultilevel"/>
    <w:tmpl w:val="5E7E5F12"/>
    <w:lvl w:ilvl="0" w:tplc="DB04E7DA">
      <w:start w:val="24"/>
      <w:numFmt w:val="bullet"/>
      <w:lvlText w:val="-"/>
      <w:lvlJc w:val="left"/>
      <w:pPr>
        <w:ind w:left="1080" w:hanging="360"/>
      </w:pPr>
      <w:rPr>
        <w:rFonts w:ascii="TimesNewRomanPSMT" w:eastAsia="SimSun" w:hAnsi="TimesNewRomanPSMT"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0E09E0"/>
    <w:multiLevelType w:val="hybridMultilevel"/>
    <w:tmpl w:val="0C96333C"/>
    <w:lvl w:ilvl="0" w:tplc="89FAC766">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2465D"/>
    <w:multiLevelType w:val="hybridMultilevel"/>
    <w:tmpl w:val="08D062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F51209"/>
    <w:multiLevelType w:val="hybridMultilevel"/>
    <w:tmpl w:val="3C808110"/>
    <w:lvl w:ilvl="0" w:tplc="028C3252">
      <w:start w:val="1"/>
      <w:numFmt w:val="bullet"/>
      <w:lvlText w:val="•"/>
      <w:lvlJc w:val="left"/>
      <w:pPr>
        <w:ind w:left="720" w:hanging="360"/>
      </w:pPr>
      <w:rPr>
        <w:rFonts w:ascii="Arial" w:hAnsi="Arial" w:hint="default"/>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D4A67E5"/>
    <w:multiLevelType w:val="hybridMultilevel"/>
    <w:tmpl w:val="1AE2B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C1338A"/>
    <w:multiLevelType w:val="hybridMultilevel"/>
    <w:tmpl w:val="3C1EA7BE"/>
    <w:lvl w:ilvl="0" w:tplc="F3FEDE86">
      <w:start w:val="24"/>
      <w:numFmt w:val="bullet"/>
      <w:lvlText w:val="—"/>
      <w:lvlJc w:val="left"/>
      <w:pPr>
        <w:ind w:left="1080" w:hanging="360"/>
      </w:pPr>
      <w:rPr>
        <w:rFonts w:ascii="TimesNewRomanPSMT" w:eastAsia="SimSun" w:hAnsi="TimesNewRomanPSMT" w:cs="TimesNewRomanPSMT"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36767C"/>
    <w:multiLevelType w:val="hybridMultilevel"/>
    <w:tmpl w:val="7324C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3" w15:restartNumberingAfterBreak="0">
    <w:nsid w:val="27192B54"/>
    <w:multiLevelType w:val="hybridMultilevel"/>
    <w:tmpl w:val="9E662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ED780C"/>
    <w:multiLevelType w:val="multilevel"/>
    <w:tmpl w:val="7DAA5756"/>
    <w:lvl w:ilvl="0">
      <w:start w:val="24"/>
      <w:numFmt w:val="decimal"/>
      <w:lvlText w:val="%1"/>
      <w:lvlJc w:val="left"/>
      <w:pPr>
        <w:ind w:left="960" w:hanging="960"/>
      </w:pPr>
      <w:rPr>
        <w:rFonts w:hint="default"/>
      </w:rPr>
    </w:lvl>
    <w:lvl w:ilvl="1">
      <w:start w:val="3"/>
      <w:numFmt w:val="decimal"/>
      <w:lvlText w:val="%1.%2"/>
      <w:lvlJc w:val="left"/>
      <w:pPr>
        <w:ind w:left="1032" w:hanging="960"/>
      </w:pPr>
      <w:rPr>
        <w:rFonts w:hint="default"/>
      </w:rPr>
    </w:lvl>
    <w:lvl w:ilvl="2">
      <w:start w:val="8"/>
      <w:numFmt w:val="decimal"/>
      <w:lvlText w:val="%1.%2.%3"/>
      <w:lvlJc w:val="left"/>
      <w:pPr>
        <w:ind w:left="1104" w:hanging="960"/>
      </w:pPr>
      <w:rPr>
        <w:rFonts w:hint="default"/>
      </w:rPr>
    </w:lvl>
    <w:lvl w:ilvl="3">
      <w:start w:val="2"/>
      <w:numFmt w:val="decimal"/>
      <w:lvlText w:val="%1.%2.%3.%4"/>
      <w:lvlJc w:val="left"/>
      <w:pPr>
        <w:ind w:left="1176" w:hanging="960"/>
      </w:pPr>
      <w:rPr>
        <w:rFonts w:hint="default"/>
      </w:rPr>
    </w:lvl>
    <w:lvl w:ilvl="4">
      <w:start w:val="1"/>
      <w:numFmt w:val="decimal"/>
      <w:lvlText w:val="%1.%2.%3.%4.%5"/>
      <w:lvlJc w:val="left"/>
      <w:pPr>
        <w:ind w:left="1248" w:hanging="960"/>
      </w:pPr>
      <w:rPr>
        <w:rFonts w:hint="default"/>
      </w:rPr>
    </w:lvl>
    <w:lvl w:ilvl="5">
      <w:start w:val="3"/>
      <w:numFmt w:val="decimal"/>
      <w:lvlText w:val="%1.%2.%3.%4.%5.%6"/>
      <w:lvlJc w:val="left"/>
      <w:pPr>
        <w:ind w:left="1440" w:hanging="1080"/>
      </w:pPr>
      <w:rPr>
        <w:rFonts w:hint="default"/>
      </w:rPr>
    </w:lvl>
    <w:lvl w:ilvl="6">
      <w:start w:val="1"/>
      <w:numFmt w:val="decimal"/>
      <w:lvlText w:val="%1.%2.%3.%4.%5.%6.%7"/>
      <w:lvlJc w:val="left"/>
      <w:pPr>
        <w:ind w:left="1512" w:hanging="108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016" w:hanging="1440"/>
      </w:pPr>
      <w:rPr>
        <w:rFonts w:hint="default"/>
      </w:rPr>
    </w:lvl>
  </w:abstractNum>
  <w:abstractNum w:abstractNumId="15" w15:restartNumberingAfterBreak="0">
    <w:nsid w:val="2CE75B50"/>
    <w:multiLevelType w:val="hybridMultilevel"/>
    <w:tmpl w:val="AF421B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EA4553"/>
    <w:multiLevelType w:val="hybridMultilevel"/>
    <w:tmpl w:val="74B234C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4D0B35"/>
    <w:multiLevelType w:val="hybridMultilevel"/>
    <w:tmpl w:val="5D945264"/>
    <w:lvl w:ilvl="0" w:tplc="28B653B6">
      <w:start w:val="1"/>
      <w:numFmt w:val="bullet"/>
      <w:lvlText w:val="•"/>
      <w:lvlJc w:val="left"/>
      <w:pPr>
        <w:tabs>
          <w:tab w:val="num" w:pos="720"/>
        </w:tabs>
        <w:ind w:left="720" w:hanging="360"/>
      </w:pPr>
      <w:rPr>
        <w:rFonts w:ascii="Times New Roman" w:hAnsi="Times New Roman" w:hint="default"/>
      </w:rPr>
    </w:lvl>
    <w:lvl w:ilvl="1" w:tplc="C09CA930">
      <w:start w:val="46"/>
      <w:numFmt w:val="bullet"/>
      <w:lvlText w:val="–"/>
      <w:lvlJc w:val="left"/>
      <w:pPr>
        <w:tabs>
          <w:tab w:val="num" w:pos="1440"/>
        </w:tabs>
        <w:ind w:left="1440" w:hanging="360"/>
      </w:pPr>
      <w:rPr>
        <w:rFonts w:ascii="Times New Roman" w:hAnsi="Times New Roman" w:hint="default"/>
      </w:rPr>
    </w:lvl>
    <w:lvl w:ilvl="2" w:tplc="0B06460E" w:tentative="1">
      <w:start w:val="1"/>
      <w:numFmt w:val="bullet"/>
      <w:lvlText w:val="•"/>
      <w:lvlJc w:val="left"/>
      <w:pPr>
        <w:tabs>
          <w:tab w:val="num" w:pos="2160"/>
        </w:tabs>
        <w:ind w:left="2160" w:hanging="360"/>
      </w:pPr>
      <w:rPr>
        <w:rFonts w:ascii="Times New Roman" w:hAnsi="Times New Roman" w:hint="default"/>
      </w:rPr>
    </w:lvl>
    <w:lvl w:ilvl="3" w:tplc="14A67C9E" w:tentative="1">
      <w:start w:val="1"/>
      <w:numFmt w:val="bullet"/>
      <w:lvlText w:val="•"/>
      <w:lvlJc w:val="left"/>
      <w:pPr>
        <w:tabs>
          <w:tab w:val="num" w:pos="2880"/>
        </w:tabs>
        <w:ind w:left="2880" w:hanging="360"/>
      </w:pPr>
      <w:rPr>
        <w:rFonts w:ascii="Times New Roman" w:hAnsi="Times New Roman" w:hint="default"/>
      </w:rPr>
    </w:lvl>
    <w:lvl w:ilvl="4" w:tplc="42041620" w:tentative="1">
      <w:start w:val="1"/>
      <w:numFmt w:val="bullet"/>
      <w:lvlText w:val="•"/>
      <w:lvlJc w:val="left"/>
      <w:pPr>
        <w:tabs>
          <w:tab w:val="num" w:pos="3600"/>
        </w:tabs>
        <w:ind w:left="3600" w:hanging="360"/>
      </w:pPr>
      <w:rPr>
        <w:rFonts w:ascii="Times New Roman" w:hAnsi="Times New Roman" w:hint="default"/>
      </w:rPr>
    </w:lvl>
    <w:lvl w:ilvl="5" w:tplc="208CF8CE" w:tentative="1">
      <w:start w:val="1"/>
      <w:numFmt w:val="bullet"/>
      <w:lvlText w:val="•"/>
      <w:lvlJc w:val="left"/>
      <w:pPr>
        <w:tabs>
          <w:tab w:val="num" w:pos="4320"/>
        </w:tabs>
        <w:ind w:left="4320" w:hanging="360"/>
      </w:pPr>
      <w:rPr>
        <w:rFonts w:ascii="Times New Roman" w:hAnsi="Times New Roman" w:hint="default"/>
      </w:rPr>
    </w:lvl>
    <w:lvl w:ilvl="6" w:tplc="7E447FD2" w:tentative="1">
      <w:start w:val="1"/>
      <w:numFmt w:val="bullet"/>
      <w:lvlText w:val="•"/>
      <w:lvlJc w:val="left"/>
      <w:pPr>
        <w:tabs>
          <w:tab w:val="num" w:pos="5040"/>
        </w:tabs>
        <w:ind w:left="5040" w:hanging="360"/>
      </w:pPr>
      <w:rPr>
        <w:rFonts w:ascii="Times New Roman" w:hAnsi="Times New Roman" w:hint="default"/>
      </w:rPr>
    </w:lvl>
    <w:lvl w:ilvl="7" w:tplc="286AD886" w:tentative="1">
      <w:start w:val="1"/>
      <w:numFmt w:val="bullet"/>
      <w:lvlText w:val="•"/>
      <w:lvlJc w:val="left"/>
      <w:pPr>
        <w:tabs>
          <w:tab w:val="num" w:pos="5760"/>
        </w:tabs>
        <w:ind w:left="5760" w:hanging="360"/>
      </w:pPr>
      <w:rPr>
        <w:rFonts w:ascii="Times New Roman" w:hAnsi="Times New Roman" w:hint="default"/>
      </w:rPr>
    </w:lvl>
    <w:lvl w:ilvl="8" w:tplc="3EEA232E"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ECE50AF"/>
    <w:multiLevelType w:val="hybridMultilevel"/>
    <w:tmpl w:val="7D7A43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3A4471"/>
    <w:multiLevelType w:val="hybridMultilevel"/>
    <w:tmpl w:val="AA9EF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91D4470"/>
    <w:multiLevelType w:val="hybridMultilevel"/>
    <w:tmpl w:val="797AA4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422388"/>
    <w:multiLevelType w:val="hybridMultilevel"/>
    <w:tmpl w:val="1D640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5E0008"/>
    <w:multiLevelType w:val="hybridMultilevel"/>
    <w:tmpl w:val="C9CE9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8853B2"/>
    <w:multiLevelType w:val="hybridMultilevel"/>
    <w:tmpl w:val="985A1982"/>
    <w:lvl w:ilvl="0" w:tplc="7826C608">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387896"/>
    <w:multiLevelType w:val="hybridMultilevel"/>
    <w:tmpl w:val="4FA038B4"/>
    <w:lvl w:ilvl="0" w:tplc="59545550">
      <w:start w:val="24"/>
      <w:numFmt w:val="bullet"/>
      <w:lvlText w:val="—"/>
      <w:lvlJc w:val="left"/>
      <w:pPr>
        <w:ind w:left="720" w:hanging="360"/>
      </w:pPr>
      <w:rPr>
        <w:rFonts w:ascii="TimesNewRomanPSMT" w:eastAsia="SimSun" w:hAnsi="TimesNewRomanPSMT" w:cs="TimesNewRomanPSMT"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E65737"/>
    <w:multiLevelType w:val="hybridMultilevel"/>
    <w:tmpl w:val="DF3EC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E231A9"/>
    <w:multiLevelType w:val="hybridMultilevel"/>
    <w:tmpl w:val="3B72E33E"/>
    <w:lvl w:ilvl="0" w:tplc="408A52F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3D2377"/>
    <w:multiLevelType w:val="hybridMultilevel"/>
    <w:tmpl w:val="529487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5433F0"/>
    <w:multiLevelType w:val="hybridMultilevel"/>
    <w:tmpl w:val="C53E87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9278A4"/>
    <w:multiLevelType w:val="hybridMultilevel"/>
    <w:tmpl w:val="0BA0488E"/>
    <w:lvl w:ilvl="0" w:tplc="DB167A50">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E620732"/>
    <w:multiLevelType w:val="hybridMultilevel"/>
    <w:tmpl w:val="088C3768"/>
    <w:lvl w:ilvl="0" w:tplc="7C4CF448">
      <w:start w:val="24"/>
      <w:numFmt w:val="bullet"/>
      <w:lvlText w:val=""/>
      <w:lvlJc w:val="left"/>
      <w:pPr>
        <w:ind w:left="1080" w:hanging="360"/>
      </w:pPr>
      <w:rPr>
        <w:rFonts w:ascii="Wingdings" w:eastAsia="SimSun" w:hAnsi="Wingdings"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F724309"/>
    <w:multiLevelType w:val="hybridMultilevel"/>
    <w:tmpl w:val="7324C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091697"/>
    <w:multiLevelType w:val="hybridMultilevel"/>
    <w:tmpl w:val="727467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976051A"/>
    <w:multiLevelType w:val="hybridMultilevel"/>
    <w:tmpl w:val="2146F9D6"/>
    <w:lvl w:ilvl="0" w:tplc="0A98A554">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183E1E"/>
    <w:multiLevelType w:val="hybridMultilevel"/>
    <w:tmpl w:val="AF62B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BD72ED6"/>
    <w:multiLevelType w:val="hybridMultilevel"/>
    <w:tmpl w:val="20D86494"/>
    <w:lvl w:ilvl="0" w:tplc="DB167A5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15"/>
  </w:num>
  <w:num w:numId="7">
    <w:abstractNumId w:val="20"/>
  </w:num>
  <w:num w:numId="8">
    <w:abstractNumId w:val="29"/>
  </w:num>
  <w:num w:numId="9">
    <w:abstractNumId w:val="18"/>
  </w:num>
  <w:num w:numId="10">
    <w:abstractNumId w:val="12"/>
  </w:num>
  <w:num w:numId="11">
    <w:abstractNumId w:val="35"/>
  </w:num>
  <w:num w:numId="12">
    <w:abstractNumId w:val="30"/>
  </w:num>
  <w:num w:numId="13">
    <w:abstractNumId w:val="13"/>
  </w:num>
  <w:num w:numId="14">
    <w:abstractNumId w:val="32"/>
  </w:num>
  <w:num w:numId="15">
    <w:abstractNumId w:val="11"/>
  </w:num>
  <w:num w:numId="16">
    <w:abstractNumId w:val="9"/>
  </w:num>
  <w:num w:numId="17">
    <w:abstractNumId w:val="7"/>
  </w:num>
  <w:num w:numId="18">
    <w:abstractNumId w:val="25"/>
  </w:num>
  <w:num w:numId="19">
    <w:abstractNumId w:val="14"/>
  </w:num>
  <w:num w:numId="20">
    <w:abstractNumId w:val="36"/>
  </w:num>
  <w:num w:numId="21">
    <w:abstractNumId w:val="31"/>
  </w:num>
  <w:num w:numId="22">
    <w:abstractNumId w:val="0"/>
  </w:num>
  <w:num w:numId="23">
    <w:abstractNumId w:val="5"/>
  </w:num>
  <w:num w:numId="24">
    <w:abstractNumId w:val="34"/>
  </w:num>
  <w:num w:numId="25">
    <w:abstractNumId w:val="3"/>
  </w:num>
  <w:num w:numId="26">
    <w:abstractNumId w:val="23"/>
  </w:num>
  <w:num w:numId="27">
    <w:abstractNumId w:val="2"/>
  </w:num>
  <w:num w:numId="28">
    <w:abstractNumId w:val="10"/>
  </w:num>
  <w:num w:numId="29">
    <w:abstractNumId w:val="24"/>
  </w:num>
  <w:num w:numId="30">
    <w:abstractNumId w:val="26"/>
  </w:num>
  <w:num w:numId="31">
    <w:abstractNumId w:val="17"/>
  </w:num>
  <w:num w:numId="32">
    <w:abstractNumId w:val="22"/>
  </w:num>
  <w:num w:numId="33">
    <w:abstractNumId w:val="6"/>
  </w:num>
  <w:num w:numId="34">
    <w:abstractNumId w:val="21"/>
  </w:num>
  <w:num w:numId="35">
    <w:abstractNumId w:val="27"/>
  </w:num>
  <w:num w:numId="36">
    <w:abstractNumId w:val="16"/>
  </w:num>
  <w:num w:numId="37">
    <w:abstractNumId w:val="33"/>
  </w:num>
  <w:num w:numId="38">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5A1"/>
    <w:rsid w:val="0000035E"/>
    <w:rsid w:val="00000398"/>
    <w:rsid w:val="000004E7"/>
    <w:rsid w:val="000009C6"/>
    <w:rsid w:val="00000B3B"/>
    <w:rsid w:val="00000FF5"/>
    <w:rsid w:val="00001615"/>
    <w:rsid w:val="00002C85"/>
    <w:rsid w:val="00002CBF"/>
    <w:rsid w:val="000037DE"/>
    <w:rsid w:val="00003A11"/>
    <w:rsid w:val="000043AC"/>
    <w:rsid w:val="00004661"/>
    <w:rsid w:val="00005029"/>
    <w:rsid w:val="00005CEE"/>
    <w:rsid w:val="00006837"/>
    <w:rsid w:val="0001194F"/>
    <w:rsid w:val="00011F7A"/>
    <w:rsid w:val="00013824"/>
    <w:rsid w:val="00013966"/>
    <w:rsid w:val="00013A24"/>
    <w:rsid w:val="00013CA2"/>
    <w:rsid w:val="0001410C"/>
    <w:rsid w:val="000141B9"/>
    <w:rsid w:val="0001457C"/>
    <w:rsid w:val="00014AA7"/>
    <w:rsid w:val="00015B27"/>
    <w:rsid w:val="000166EB"/>
    <w:rsid w:val="0001670C"/>
    <w:rsid w:val="000168FC"/>
    <w:rsid w:val="00016930"/>
    <w:rsid w:val="00016A23"/>
    <w:rsid w:val="00016B1A"/>
    <w:rsid w:val="00016E62"/>
    <w:rsid w:val="0001737E"/>
    <w:rsid w:val="000173AD"/>
    <w:rsid w:val="00017659"/>
    <w:rsid w:val="00020396"/>
    <w:rsid w:val="0002065E"/>
    <w:rsid w:val="00020742"/>
    <w:rsid w:val="00021867"/>
    <w:rsid w:val="00021DE9"/>
    <w:rsid w:val="00021ECB"/>
    <w:rsid w:val="000227C8"/>
    <w:rsid w:val="00022C02"/>
    <w:rsid w:val="00022FF9"/>
    <w:rsid w:val="0002331F"/>
    <w:rsid w:val="000240C0"/>
    <w:rsid w:val="00024117"/>
    <w:rsid w:val="000244B0"/>
    <w:rsid w:val="000251A0"/>
    <w:rsid w:val="0002595B"/>
    <w:rsid w:val="00025D37"/>
    <w:rsid w:val="00025F2A"/>
    <w:rsid w:val="00026180"/>
    <w:rsid w:val="000261D3"/>
    <w:rsid w:val="0002647E"/>
    <w:rsid w:val="00026965"/>
    <w:rsid w:val="00026B60"/>
    <w:rsid w:val="000271A3"/>
    <w:rsid w:val="0002791A"/>
    <w:rsid w:val="00030C01"/>
    <w:rsid w:val="00030EE7"/>
    <w:rsid w:val="0003105E"/>
    <w:rsid w:val="000314CE"/>
    <w:rsid w:val="0003164A"/>
    <w:rsid w:val="00031AE3"/>
    <w:rsid w:val="00032144"/>
    <w:rsid w:val="0003258C"/>
    <w:rsid w:val="00032E42"/>
    <w:rsid w:val="00032F51"/>
    <w:rsid w:val="000330E6"/>
    <w:rsid w:val="00034B07"/>
    <w:rsid w:val="00034E78"/>
    <w:rsid w:val="00035C1D"/>
    <w:rsid w:val="00036C1B"/>
    <w:rsid w:val="00036D02"/>
    <w:rsid w:val="00037A06"/>
    <w:rsid w:val="00037DA1"/>
    <w:rsid w:val="00037EB9"/>
    <w:rsid w:val="00040826"/>
    <w:rsid w:val="00040A03"/>
    <w:rsid w:val="00042149"/>
    <w:rsid w:val="00042DDD"/>
    <w:rsid w:val="0004312D"/>
    <w:rsid w:val="00043979"/>
    <w:rsid w:val="00044502"/>
    <w:rsid w:val="00044710"/>
    <w:rsid w:val="000448BD"/>
    <w:rsid w:val="00044E54"/>
    <w:rsid w:val="00044F09"/>
    <w:rsid w:val="00044F11"/>
    <w:rsid w:val="00045247"/>
    <w:rsid w:val="00045502"/>
    <w:rsid w:val="00045B3A"/>
    <w:rsid w:val="00045B9F"/>
    <w:rsid w:val="00045BB6"/>
    <w:rsid w:val="000466A7"/>
    <w:rsid w:val="000469F3"/>
    <w:rsid w:val="00046BC5"/>
    <w:rsid w:val="0004757A"/>
    <w:rsid w:val="000502A8"/>
    <w:rsid w:val="0005071B"/>
    <w:rsid w:val="00050965"/>
    <w:rsid w:val="00050FE7"/>
    <w:rsid w:val="00051257"/>
    <w:rsid w:val="00051747"/>
    <w:rsid w:val="0005177E"/>
    <w:rsid w:val="00051BC7"/>
    <w:rsid w:val="00051C70"/>
    <w:rsid w:val="000521F9"/>
    <w:rsid w:val="00052212"/>
    <w:rsid w:val="0005301D"/>
    <w:rsid w:val="000537E1"/>
    <w:rsid w:val="000538E0"/>
    <w:rsid w:val="00054085"/>
    <w:rsid w:val="0005457D"/>
    <w:rsid w:val="000545E3"/>
    <w:rsid w:val="00054780"/>
    <w:rsid w:val="00054C7B"/>
    <w:rsid w:val="00054FAB"/>
    <w:rsid w:val="00055038"/>
    <w:rsid w:val="00055490"/>
    <w:rsid w:val="000557D8"/>
    <w:rsid w:val="00057784"/>
    <w:rsid w:val="0006095A"/>
    <w:rsid w:val="000610C2"/>
    <w:rsid w:val="00061731"/>
    <w:rsid w:val="00061AD3"/>
    <w:rsid w:val="00061BBA"/>
    <w:rsid w:val="00061D4F"/>
    <w:rsid w:val="000626F6"/>
    <w:rsid w:val="0006282F"/>
    <w:rsid w:val="00062AC0"/>
    <w:rsid w:val="00062BF6"/>
    <w:rsid w:val="000638A4"/>
    <w:rsid w:val="00063B27"/>
    <w:rsid w:val="0006466A"/>
    <w:rsid w:val="000650C6"/>
    <w:rsid w:val="0006512B"/>
    <w:rsid w:val="00066598"/>
    <w:rsid w:val="000667DF"/>
    <w:rsid w:val="00067341"/>
    <w:rsid w:val="0006742A"/>
    <w:rsid w:val="0006771A"/>
    <w:rsid w:val="000679C8"/>
    <w:rsid w:val="00067A52"/>
    <w:rsid w:val="00067AC7"/>
    <w:rsid w:val="00067E33"/>
    <w:rsid w:val="000703A2"/>
    <w:rsid w:val="000707F9"/>
    <w:rsid w:val="00070E85"/>
    <w:rsid w:val="000713ED"/>
    <w:rsid w:val="000730E5"/>
    <w:rsid w:val="00073B86"/>
    <w:rsid w:val="00073E3C"/>
    <w:rsid w:val="00074624"/>
    <w:rsid w:val="0007492D"/>
    <w:rsid w:val="00075291"/>
    <w:rsid w:val="000755B3"/>
    <w:rsid w:val="00075764"/>
    <w:rsid w:val="00076E9E"/>
    <w:rsid w:val="00077390"/>
    <w:rsid w:val="0007794A"/>
    <w:rsid w:val="000805EE"/>
    <w:rsid w:val="000805FC"/>
    <w:rsid w:val="00081495"/>
    <w:rsid w:val="00081B5A"/>
    <w:rsid w:val="00082EE7"/>
    <w:rsid w:val="00083244"/>
    <w:rsid w:val="00083C10"/>
    <w:rsid w:val="000847ED"/>
    <w:rsid w:val="00084AD8"/>
    <w:rsid w:val="00084B9F"/>
    <w:rsid w:val="00084D4C"/>
    <w:rsid w:val="00084F00"/>
    <w:rsid w:val="0008516D"/>
    <w:rsid w:val="00085FCC"/>
    <w:rsid w:val="00086664"/>
    <w:rsid w:val="000874A1"/>
    <w:rsid w:val="00087BAE"/>
    <w:rsid w:val="00091025"/>
    <w:rsid w:val="00091A5E"/>
    <w:rsid w:val="00091BF2"/>
    <w:rsid w:val="0009331E"/>
    <w:rsid w:val="00093F6C"/>
    <w:rsid w:val="0009431B"/>
    <w:rsid w:val="0009457F"/>
    <w:rsid w:val="0009501A"/>
    <w:rsid w:val="00095C29"/>
    <w:rsid w:val="00096255"/>
    <w:rsid w:val="0009642C"/>
    <w:rsid w:val="00096B4E"/>
    <w:rsid w:val="00096F4D"/>
    <w:rsid w:val="0009734E"/>
    <w:rsid w:val="0009755E"/>
    <w:rsid w:val="000A066C"/>
    <w:rsid w:val="000A095A"/>
    <w:rsid w:val="000A0BAA"/>
    <w:rsid w:val="000A0DA9"/>
    <w:rsid w:val="000A1F51"/>
    <w:rsid w:val="000A1F7E"/>
    <w:rsid w:val="000A316A"/>
    <w:rsid w:val="000A345B"/>
    <w:rsid w:val="000A36D4"/>
    <w:rsid w:val="000A3DCC"/>
    <w:rsid w:val="000A42A2"/>
    <w:rsid w:val="000A43F7"/>
    <w:rsid w:val="000A4572"/>
    <w:rsid w:val="000A49B5"/>
    <w:rsid w:val="000A533C"/>
    <w:rsid w:val="000A626D"/>
    <w:rsid w:val="000A67CD"/>
    <w:rsid w:val="000A6AB3"/>
    <w:rsid w:val="000A6DEC"/>
    <w:rsid w:val="000B0960"/>
    <w:rsid w:val="000B0D1B"/>
    <w:rsid w:val="000B10C5"/>
    <w:rsid w:val="000B10E4"/>
    <w:rsid w:val="000B1A73"/>
    <w:rsid w:val="000B1A8F"/>
    <w:rsid w:val="000B1B3A"/>
    <w:rsid w:val="000B1FB9"/>
    <w:rsid w:val="000B20D7"/>
    <w:rsid w:val="000B220E"/>
    <w:rsid w:val="000B2272"/>
    <w:rsid w:val="000B2962"/>
    <w:rsid w:val="000B2DD6"/>
    <w:rsid w:val="000B2F1B"/>
    <w:rsid w:val="000B33C7"/>
    <w:rsid w:val="000B3A54"/>
    <w:rsid w:val="000B3BC7"/>
    <w:rsid w:val="000B473A"/>
    <w:rsid w:val="000B60F5"/>
    <w:rsid w:val="000B6D2D"/>
    <w:rsid w:val="000B6DEA"/>
    <w:rsid w:val="000B7E13"/>
    <w:rsid w:val="000C06FB"/>
    <w:rsid w:val="000C0CFA"/>
    <w:rsid w:val="000C0F52"/>
    <w:rsid w:val="000C13EC"/>
    <w:rsid w:val="000C1C0D"/>
    <w:rsid w:val="000C1C3E"/>
    <w:rsid w:val="000C281C"/>
    <w:rsid w:val="000C2A01"/>
    <w:rsid w:val="000C2F78"/>
    <w:rsid w:val="000C3676"/>
    <w:rsid w:val="000C39F0"/>
    <w:rsid w:val="000C4400"/>
    <w:rsid w:val="000C49BC"/>
    <w:rsid w:val="000C4B52"/>
    <w:rsid w:val="000C53B1"/>
    <w:rsid w:val="000C5701"/>
    <w:rsid w:val="000C5AFE"/>
    <w:rsid w:val="000C6743"/>
    <w:rsid w:val="000C6E48"/>
    <w:rsid w:val="000C6FAC"/>
    <w:rsid w:val="000C767D"/>
    <w:rsid w:val="000C77A7"/>
    <w:rsid w:val="000C7CA4"/>
    <w:rsid w:val="000D0134"/>
    <w:rsid w:val="000D02A7"/>
    <w:rsid w:val="000D04E4"/>
    <w:rsid w:val="000D11E9"/>
    <w:rsid w:val="000D1E6C"/>
    <w:rsid w:val="000D1FB4"/>
    <w:rsid w:val="000D30C3"/>
    <w:rsid w:val="000D3C98"/>
    <w:rsid w:val="000D472D"/>
    <w:rsid w:val="000D5298"/>
    <w:rsid w:val="000D6088"/>
    <w:rsid w:val="000D6387"/>
    <w:rsid w:val="000D63B9"/>
    <w:rsid w:val="000D6419"/>
    <w:rsid w:val="000D6468"/>
    <w:rsid w:val="000D6FFA"/>
    <w:rsid w:val="000D7186"/>
    <w:rsid w:val="000D7285"/>
    <w:rsid w:val="000D788F"/>
    <w:rsid w:val="000D7CA7"/>
    <w:rsid w:val="000E0049"/>
    <w:rsid w:val="000E0208"/>
    <w:rsid w:val="000E0353"/>
    <w:rsid w:val="000E0690"/>
    <w:rsid w:val="000E133F"/>
    <w:rsid w:val="000E222A"/>
    <w:rsid w:val="000E2D26"/>
    <w:rsid w:val="000E333F"/>
    <w:rsid w:val="000E3488"/>
    <w:rsid w:val="000E3714"/>
    <w:rsid w:val="000E4ADE"/>
    <w:rsid w:val="000E576C"/>
    <w:rsid w:val="000E70D9"/>
    <w:rsid w:val="000E76CC"/>
    <w:rsid w:val="000F0143"/>
    <w:rsid w:val="000F03D1"/>
    <w:rsid w:val="000F0756"/>
    <w:rsid w:val="000F098D"/>
    <w:rsid w:val="000F199A"/>
    <w:rsid w:val="000F1A2A"/>
    <w:rsid w:val="000F1F31"/>
    <w:rsid w:val="000F2099"/>
    <w:rsid w:val="000F2563"/>
    <w:rsid w:val="000F27E3"/>
    <w:rsid w:val="000F28D9"/>
    <w:rsid w:val="000F2F2F"/>
    <w:rsid w:val="000F2FAD"/>
    <w:rsid w:val="000F31E1"/>
    <w:rsid w:val="000F33CA"/>
    <w:rsid w:val="000F36DB"/>
    <w:rsid w:val="000F3842"/>
    <w:rsid w:val="000F3F9A"/>
    <w:rsid w:val="000F43DC"/>
    <w:rsid w:val="000F452F"/>
    <w:rsid w:val="000F565C"/>
    <w:rsid w:val="000F7210"/>
    <w:rsid w:val="000F7549"/>
    <w:rsid w:val="000F798A"/>
    <w:rsid w:val="000F79B0"/>
    <w:rsid w:val="000F7AE5"/>
    <w:rsid w:val="000F7C75"/>
    <w:rsid w:val="000F7C8B"/>
    <w:rsid w:val="000F7E0F"/>
    <w:rsid w:val="000F7E24"/>
    <w:rsid w:val="001006D8"/>
    <w:rsid w:val="001008EA"/>
    <w:rsid w:val="00100C23"/>
    <w:rsid w:val="00102153"/>
    <w:rsid w:val="00102907"/>
    <w:rsid w:val="00103B57"/>
    <w:rsid w:val="00104914"/>
    <w:rsid w:val="00104A6F"/>
    <w:rsid w:val="00104B9F"/>
    <w:rsid w:val="00104FEB"/>
    <w:rsid w:val="0010550A"/>
    <w:rsid w:val="00105C92"/>
    <w:rsid w:val="00106115"/>
    <w:rsid w:val="001064DC"/>
    <w:rsid w:val="001068DD"/>
    <w:rsid w:val="00106DB5"/>
    <w:rsid w:val="00106EBC"/>
    <w:rsid w:val="00107055"/>
    <w:rsid w:val="0010774E"/>
    <w:rsid w:val="00107FC5"/>
    <w:rsid w:val="001106A5"/>
    <w:rsid w:val="00110BC2"/>
    <w:rsid w:val="00110C33"/>
    <w:rsid w:val="001110A4"/>
    <w:rsid w:val="001113D7"/>
    <w:rsid w:val="00112F6E"/>
    <w:rsid w:val="00113139"/>
    <w:rsid w:val="00113906"/>
    <w:rsid w:val="00113BDF"/>
    <w:rsid w:val="001140CC"/>
    <w:rsid w:val="001147BE"/>
    <w:rsid w:val="00114B46"/>
    <w:rsid w:val="00114C6D"/>
    <w:rsid w:val="00114CE5"/>
    <w:rsid w:val="00115342"/>
    <w:rsid w:val="00115D90"/>
    <w:rsid w:val="001167E5"/>
    <w:rsid w:val="00117331"/>
    <w:rsid w:val="00117489"/>
    <w:rsid w:val="00117917"/>
    <w:rsid w:val="00117CD6"/>
    <w:rsid w:val="00120262"/>
    <w:rsid w:val="001209C9"/>
    <w:rsid w:val="00120A46"/>
    <w:rsid w:val="00120C93"/>
    <w:rsid w:val="00121AD8"/>
    <w:rsid w:val="00121B69"/>
    <w:rsid w:val="00121F43"/>
    <w:rsid w:val="001226B7"/>
    <w:rsid w:val="001226F7"/>
    <w:rsid w:val="00122764"/>
    <w:rsid w:val="00122ACB"/>
    <w:rsid w:val="00122C15"/>
    <w:rsid w:val="00122C2E"/>
    <w:rsid w:val="001231D7"/>
    <w:rsid w:val="001235B2"/>
    <w:rsid w:val="00123970"/>
    <w:rsid w:val="00123978"/>
    <w:rsid w:val="001247AD"/>
    <w:rsid w:val="00124860"/>
    <w:rsid w:val="00124E95"/>
    <w:rsid w:val="001263B1"/>
    <w:rsid w:val="0012661D"/>
    <w:rsid w:val="00126FD9"/>
    <w:rsid w:val="00127151"/>
    <w:rsid w:val="00130330"/>
    <w:rsid w:val="00130756"/>
    <w:rsid w:val="00130AA1"/>
    <w:rsid w:val="00130AB7"/>
    <w:rsid w:val="0013115C"/>
    <w:rsid w:val="00131287"/>
    <w:rsid w:val="001323C2"/>
    <w:rsid w:val="001328AA"/>
    <w:rsid w:val="00132A6D"/>
    <w:rsid w:val="00132E51"/>
    <w:rsid w:val="00133401"/>
    <w:rsid w:val="001338FA"/>
    <w:rsid w:val="00133905"/>
    <w:rsid w:val="001346AC"/>
    <w:rsid w:val="001346E3"/>
    <w:rsid w:val="001348B1"/>
    <w:rsid w:val="00134A04"/>
    <w:rsid w:val="00134B74"/>
    <w:rsid w:val="00134BDF"/>
    <w:rsid w:val="001351AF"/>
    <w:rsid w:val="00135452"/>
    <w:rsid w:val="00135810"/>
    <w:rsid w:val="00136A39"/>
    <w:rsid w:val="00136BC9"/>
    <w:rsid w:val="00137314"/>
    <w:rsid w:val="00137DF5"/>
    <w:rsid w:val="001402E0"/>
    <w:rsid w:val="0014120E"/>
    <w:rsid w:val="001429DA"/>
    <w:rsid w:val="00142CD0"/>
    <w:rsid w:val="0014349D"/>
    <w:rsid w:val="00143AC3"/>
    <w:rsid w:val="001441E0"/>
    <w:rsid w:val="001442B2"/>
    <w:rsid w:val="00144D97"/>
    <w:rsid w:val="00145317"/>
    <w:rsid w:val="00145B54"/>
    <w:rsid w:val="0014669B"/>
    <w:rsid w:val="00146C74"/>
    <w:rsid w:val="00146D88"/>
    <w:rsid w:val="00146F44"/>
    <w:rsid w:val="00147178"/>
    <w:rsid w:val="001475CE"/>
    <w:rsid w:val="00147728"/>
    <w:rsid w:val="00147B60"/>
    <w:rsid w:val="00150419"/>
    <w:rsid w:val="00150477"/>
    <w:rsid w:val="0015048B"/>
    <w:rsid w:val="001505B7"/>
    <w:rsid w:val="0015095F"/>
    <w:rsid w:val="00150A8A"/>
    <w:rsid w:val="001511C5"/>
    <w:rsid w:val="0015137E"/>
    <w:rsid w:val="00151381"/>
    <w:rsid w:val="00151979"/>
    <w:rsid w:val="00152770"/>
    <w:rsid w:val="00152AF8"/>
    <w:rsid w:val="0015329F"/>
    <w:rsid w:val="0015428D"/>
    <w:rsid w:val="00154492"/>
    <w:rsid w:val="001544B0"/>
    <w:rsid w:val="00154A13"/>
    <w:rsid w:val="00154A52"/>
    <w:rsid w:val="00154CC3"/>
    <w:rsid w:val="00154EEA"/>
    <w:rsid w:val="0015538B"/>
    <w:rsid w:val="00155878"/>
    <w:rsid w:val="00155F8C"/>
    <w:rsid w:val="0015642C"/>
    <w:rsid w:val="0015674F"/>
    <w:rsid w:val="00156BAA"/>
    <w:rsid w:val="001572F7"/>
    <w:rsid w:val="001576D0"/>
    <w:rsid w:val="001606F2"/>
    <w:rsid w:val="00160AF5"/>
    <w:rsid w:val="00162566"/>
    <w:rsid w:val="00162E4F"/>
    <w:rsid w:val="00162EA7"/>
    <w:rsid w:val="00162F6C"/>
    <w:rsid w:val="001631E7"/>
    <w:rsid w:val="00163ABC"/>
    <w:rsid w:val="00163DFB"/>
    <w:rsid w:val="001644D9"/>
    <w:rsid w:val="001646CD"/>
    <w:rsid w:val="001649A6"/>
    <w:rsid w:val="00164B43"/>
    <w:rsid w:val="00165412"/>
    <w:rsid w:val="00166361"/>
    <w:rsid w:val="001667D9"/>
    <w:rsid w:val="00167594"/>
    <w:rsid w:val="001678E1"/>
    <w:rsid w:val="00167EDF"/>
    <w:rsid w:val="00170221"/>
    <w:rsid w:val="00170604"/>
    <w:rsid w:val="00170DDF"/>
    <w:rsid w:val="001710FC"/>
    <w:rsid w:val="0017117A"/>
    <w:rsid w:val="001711B9"/>
    <w:rsid w:val="001717E1"/>
    <w:rsid w:val="00171AB6"/>
    <w:rsid w:val="00171B5E"/>
    <w:rsid w:val="00171FA4"/>
    <w:rsid w:val="00172DB8"/>
    <w:rsid w:val="001734BB"/>
    <w:rsid w:val="00173E54"/>
    <w:rsid w:val="00174941"/>
    <w:rsid w:val="0017506E"/>
    <w:rsid w:val="00175249"/>
    <w:rsid w:val="001754B3"/>
    <w:rsid w:val="00175E35"/>
    <w:rsid w:val="00175F8A"/>
    <w:rsid w:val="001770DC"/>
    <w:rsid w:val="0017724D"/>
    <w:rsid w:val="00177A45"/>
    <w:rsid w:val="00177E8A"/>
    <w:rsid w:val="0018052F"/>
    <w:rsid w:val="00180ECE"/>
    <w:rsid w:val="00180FB3"/>
    <w:rsid w:val="001818E1"/>
    <w:rsid w:val="001818E9"/>
    <w:rsid w:val="00181CDD"/>
    <w:rsid w:val="001821D9"/>
    <w:rsid w:val="0018245A"/>
    <w:rsid w:val="00182F79"/>
    <w:rsid w:val="00182FF1"/>
    <w:rsid w:val="00183ABF"/>
    <w:rsid w:val="00183D61"/>
    <w:rsid w:val="001853C3"/>
    <w:rsid w:val="001864A4"/>
    <w:rsid w:val="0018780C"/>
    <w:rsid w:val="001903D9"/>
    <w:rsid w:val="001905BE"/>
    <w:rsid w:val="00190D49"/>
    <w:rsid w:val="00190E09"/>
    <w:rsid w:val="00191082"/>
    <w:rsid w:val="0019117B"/>
    <w:rsid w:val="00191B53"/>
    <w:rsid w:val="00192709"/>
    <w:rsid w:val="00192AF8"/>
    <w:rsid w:val="001932E2"/>
    <w:rsid w:val="001944F8"/>
    <w:rsid w:val="00194C1B"/>
    <w:rsid w:val="00194D27"/>
    <w:rsid w:val="00194DBE"/>
    <w:rsid w:val="00195281"/>
    <w:rsid w:val="00195655"/>
    <w:rsid w:val="0019570C"/>
    <w:rsid w:val="00195AD5"/>
    <w:rsid w:val="00195EA1"/>
    <w:rsid w:val="0019608A"/>
    <w:rsid w:val="0019663D"/>
    <w:rsid w:val="00196996"/>
    <w:rsid w:val="00196ACA"/>
    <w:rsid w:val="00196D98"/>
    <w:rsid w:val="001973ED"/>
    <w:rsid w:val="00197508"/>
    <w:rsid w:val="001975F6"/>
    <w:rsid w:val="00197E2F"/>
    <w:rsid w:val="001A0028"/>
    <w:rsid w:val="001A028A"/>
    <w:rsid w:val="001A05C3"/>
    <w:rsid w:val="001A0624"/>
    <w:rsid w:val="001A157B"/>
    <w:rsid w:val="001A1D83"/>
    <w:rsid w:val="001A21AA"/>
    <w:rsid w:val="001A226A"/>
    <w:rsid w:val="001A2438"/>
    <w:rsid w:val="001A2681"/>
    <w:rsid w:val="001A2931"/>
    <w:rsid w:val="001A32CC"/>
    <w:rsid w:val="001A3576"/>
    <w:rsid w:val="001A40E7"/>
    <w:rsid w:val="001A52CE"/>
    <w:rsid w:val="001A57D0"/>
    <w:rsid w:val="001A7983"/>
    <w:rsid w:val="001A7FC2"/>
    <w:rsid w:val="001B0052"/>
    <w:rsid w:val="001B042F"/>
    <w:rsid w:val="001B09CC"/>
    <w:rsid w:val="001B0B4E"/>
    <w:rsid w:val="001B0CD1"/>
    <w:rsid w:val="001B1EAB"/>
    <w:rsid w:val="001B2C4B"/>
    <w:rsid w:val="001B3F88"/>
    <w:rsid w:val="001B425E"/>
    <w:rsid w:val="001B45B8"/>
    <w:rsid w:val="001B45F6"/>
    <w:rsid w:val="001B4779"/>
    <w:rsid w:val="001B4DAE"/>
    <w:rsid w:val="001B4F65"/>
    <w:rsid w:val="001B53CE"/>
    <w:rsid w:val="001B554C"/>
    <w:rsid w:val="001B57A4"/>
    <w:rsid w:val="001B5995"/>
    <w:rsid w:val="001B5B10"/>
    <w:rsid w:val="001B60A1"/>
    <w:rsid w:val="001B62BA"/>
    <w:rsid w:val="001B66BF"/>
    <w:rsid w:val="001B6CFD"/>
    <w:rsid w:val="001B710A"/>
    <w:rsid w:val="001B7142"/>
    <w:rsid w:val="001B7375"/>
    <w:rsid w:val="001B740B"/>
    <w:rsid w:val="001B7E3D"/>
    <w:rsid w:val="001C0DC0"/>
    <w:rsid w:val="001C1347"/>
    <w:rsid w:val="001C1769"/>
    <w:rsid w:val="001C1E25"/>
    <w:rsid w:val="001C27CE"/>
    <w:rsid w:val="001C2916"/>
    <w:rsid w:val="001C309E"/>
    <w:rsid w:val="001C31F9"/>
    <w:rsid w:val="001C3AA0"/>
    <w:rsid w:val="001C3F2F"/>
    <w:rsid w:val="001C44FC"/>
    <w:rsid w:val="001C4982"/>
    <w:rsid w:val="001C4AFE"/>
    <w:rsid w:val="001C4DA0"/>
    <w:rsid w:val="001C5F57"/>
    <w:rsid w:val="001C61D7"/>
    <w:rsid w:val="001C691D"/>
    <w:rsid w:val="001C7798"/>
    <w:rsid w:val="001C7A76"/>
    <w:rsid w:val="001C7D73"/>
    <w:rsid w:val="001C7E11"/>
    <w:rsid w:val="001C7F97"/>
    <w:rsid w:val="001D0120"/>
    <w:rsid w:val="001D0193"/>
    <w:rsid w:val="001D0390"/>
    <w:rsid w:val="001D10D7"/>
    <w:rsid w:val="001D23D7"/>
    <w:rsid w:val="001D2C44"/>
    <w:rsid w:val="001D2D5C"/>
    <w:rsid w:val="001D2E10"/>
    <w:rsid w:val="001D35A0"/>
    <w:rsid w:val="001D376A"/>
    <w:rsid w:val="001D3D0C"/>
    <w:rsid w:val="001D3D8D"/>
    <w:rsid w:val="001D3DC9"/>
    <w:rsid w:val="001D3FE6"/>
    <w:rsid w:val="001D42FE"/>
    <w:rsid w:val="001D4FB0"/>
    <w:rsid w:val="001D5048"/>
    <w:rsid w:val="001D63C7"/>
    <w:rsid w:val="001D64BF"/>
    <w:rsid w:val="001D6552"/>
    <w:rsid w:val="001D6C0F"/>
    <w:rsid w:val="001D6E27"/>
    <w:rsid w:val="001D714C"/>
    <w:rsid w:val="001D723B"/>
    <w:rsid w:val="001D72B4"/>
    <w:rsid w:val="001D790D"/>
    <w:rsid w:val="001D7CBA"/>
    <w:rsid w:val="001E0411"/>
    <w:rsid w:val="001E0504"/>
    <w:rsid w:val="001E0844"/>
    <w:rsid w:val="001E0D4A"/>
    <w:rsid w:val="001E0E29"/>
    <w:rsid w:val="001E0FB4"/>
    <w:rsid w:val="001E10A8"/>
    <w:rsid w:val="001E18F8"/>
    <w:rsid w:val="001E1B0E"/>
    <w:rsid w:val="001E1E69"/>
    <w:rsid w:val="001E329E"/>
    <w:rsid w:val="001E3580"/>
    <w:rsid w:val="001E35ED"/>
    <w:rsid w:val="001E3C86"/>
    <w:rsid w:val="001E42D5"/>
    <w:rsid w:val="001E4824"/>
    <w:rsid w:val="001E4A42"/>
    <w:rsid w:val="001E4B2B"/>
    <w:rsid w:val="001E6288"/>
    <w:rsid w:val="001E6627"/>
    <w:rsid w:val="001E7477"/>
    <w:rsid w:val="001E7739"/>
    <w:rsid w:val="001F041F"/>
    <w:rsid w:val="001F0B2F"/>
    <w:rsid w:val="001F1887"/>
    <w:rsid w:val="001F222A"/>
    <w:rsid w:val="001F263E"/>
    <w:rsid w:val="001F286D"/>
    <w:rsid w:val="001F29B6"/>
    <w:rsid w:val="001F2C2B"/>
    <w:rsid w:val="001F2C96"/>
    <w:rsid w:val="001F3370"/>
    <w:rsid w:val="001F4998"/>
    <w:rsid w:val="001F504F"/>
    <w:rsid w:val="001F510A"/>
    <w:rsid w:val="001F52BE"/>
    <w:rsid w:val="001F6AA7"/>
    <w:rsid w:val="001F705A"/>
    <w:rsid w:val="00200327"/>
    <w:rsid w:val="002006C3"/>
    <w:rsid w:val="00200994"/>
    <w:rsid w:val="00200CC8"/>
    <w:rsid w:val="00201928"/>
    <w:rsid w:val="00201C12"/>
    <w:rsid w:val="00201E6B"/>
    <w:rsid w:val="00201F2E"/>
    <w:rsid w:val="0020204C"/>
    <w:rsid w:val="0020213C"/>
    <w:rsid w:val="00202A7F"/>
    <w:rsid w:val="00202B3D"/>
    <w:rsid w:val="00202BCB"/>
    <w:rsid w:val="00202BDB"/>
    <w:rsid w:val="002032C4"/>
    <w:rsid w:val="00203522"/>
    <w:rsid w:val="002037A9"/>
    <w:rsid w:val="00203859"/>
    <w:rsid w:val="00203BF3"/>
    <w:rsid w:val="00205239"/>
    <w:rsid w:val="00205825"/>
    <w:rsid w:val="002064A2"/>
    <w:rsid w:val="00206C18"/>
    <w:rsid w:val="00206FE9"/>
    <w:rsid w:val="00207786"/>
    <w:rsid w:val="00207937"/>
    <w:rsid w:val="002079B3"/>
    <w:rsid w:val="00207CC0"/>
    <w:rsid w:val="00207DDB"/>
    <w:rsid w:val="00207E9B"/>
    <w:rsid w:val="00210203"/>
    <w:rsid w:val="00210BBC"/>
    <w:rsid w:val="00210BE8"/>
    <w:rsid w:val="002116DE"/>
    <w:rsid w:val="00211916"/>
    <w:rsid w:val="00211D7B"/>
    <w:rsid w:val="00211F1D"/>
    <w:rsid w:val="00212B47"/>
    <w:rsid w:val="00212BF5"/>
    <w:rsid w:val="00213123"/>
    <w:rsid w:val="0021491B"/>
    <w:rsid w:val="002150FB"/>
    <w:rsid w:val="00215D2B"/>
    <w:rsid w:val="00216AD0"/>
    <w:rsid w:val="00216FC5"/>
    <w:rsid w:val="00217424"/>
    <w:rsid w:val="0021773E"/>
    <w:rsid w:val="00217D1E"/>
    <w:rsid w:val="00217E41"/>
    <w:rsid w:val="00217E49"/>
    <w:rsid w:val="00220A4F"/>
    <w:rsid w:val="00220C61"/>
    <w:rsid w:val="00220F43"/>
    <w:rsid w:val="002210D4"/>
    <w:rsid w:val="00221531"/>
    <w:rsid w:val="00221D9D"/>
    <w:rsid w:val="0022226B"/>
    <w:rsid w:val="0022260B"/>
    <w:rsid w:val="0022274B"/>
    <w:rsid w:val="002227C6"/>
    <w:rsid w:val="00222A1E"/>
    <w:rsid w:val="00222E97"/>
    <w:rsid w:val="00223161"/>
    <w:rsid w:val="00223CA0"/>
    <w:rsid w:val="00223E1F"/>
    <w:rsid w:val="00223E34"/>
    <w:rsid w:val="0022405D"/>
    <w:rsid w:val="00224320"/>
    <w:rsid w:val="002243FC"/>
    <w:rsid w:val="00224A55"/>
    <w:rsid w:val="00224DA9"/>
    <w:rsid w:val="00224FCE"/>
    <w:rsid w:val="002258C2"/>
    <w:rsid w:val="00225E58"/>
    <w:rsid w:val="002262D9"/>
    <w:rsid w:val="00226A4D"/>
    <w:rsid w:val="00226A93"/>
    <w:rsid w:val="002273AF"/>
    <w:rsid w:val="00227F77"/>
    <w:rsid w:val="00230CAB"/>
    <w:rsid w:val="00232537"/>
    <w:rsid w:val="002327FD"/>
    <w:rsid w:val="00233784"/>
    <w:rsid w:val="002338DC"/>
    <w:rsid w:val="00233943"/>
    <w:rsid w:val="00233A1D"/>
    <w:rsid w:val="00233D86"/>
    <w:rsid w:val="00233DD5"/>
    <w:rsid w:val="002344BA"/>
    <w:rsid w:val="00234D13"/>
    <w:rsid w:val="00234D45"/>
    <w:rsid w:val="0023534D"/>
    <w:rsid w:val="00235C7D"/>
    <w:rsid w:val="00236355"/>
    <w:rsid w:val="00236C2C"/>
    <w:rsid w:val="002372B1"/>
    <w:rsid w:val="002373C4"/>
    <w:rsid w:val="0023765C"/>
    <w:rsid w:val="00237948"/>
    <w:rsid w:val="00237ADA"/>
    <w:rsid w:val="002403F4"/>
    <w:rsid w:val="00240CAB"/>
    <w:rsid w:val="002410DA"/>
    <w:rsid w:val="00241F30"/>
    <w:rsid w:val="002426D2"/>
    <w:rsid w:val="00242AF5"/>
    <w:rsid w:val="00243D52"/>
    <w:rsid w:val="00244B95"/>
    <w:rsid w:val="00244DC0"/>
    <w:rsid w:val="0024576B"/>
    <w:rsid w:val="00246134"/>
    <w:rsid w:val="00246682"/>
    <w:rsid w:val="00246A3F"/>
    <w:rsid w:val="00250191"/>
    <w:rsid w:val="002501EF"/>
    <w:rsid w:val="0025123E"/>
    <w:rsid w:val="00251431"/>
    <w:rsid w:val="00251610"/>
    <w:rsid w:val="00251806"/>
    <w:rsid w:val="0025182D"/>
    <w:rsid w:val="002519CE"/>
    <w:rsid w:val="00251AC7"/>
    <w:rsid w:val="00251DA1"/>
    <w:rsid w:val="00252F78"/>
    <w:rsid w:val="00253413"/>
    <w:rsid w:val="0025417B"/>
    <w:rsid w:val="00254EB7"/>
    <w:rsid w:val="00255148"/>
    <w:rsid w:val="002556A4"/>
    <w:rsid w:val="0025592B"/>
    <w:rsid w:val="00256582"/>
    <w:rsid w:val="0025673A"/>
    <w:rsid w:val="00256E5D"/>
    <w:rsid w:val="00257038"/>
    <w:rsid w:val="00257A54"/>
    <w:rsid w:val="00257DB9"/>
    <w:rsid w:val="00260214"/>
    <w:rsid w:val="002602CE"/>
    <w:rsid w:val="00260FB5"/>
    <w:rsid w:val="002614CB"/>
    <w:rsid w:val="00261743"/>
    <w:rsid w:val="0026199E"/>
    <w:rsid w:val="00261DEA"/>
    <w:rsid w:val="002620CD"/>
    <w:rsid w:val="0026242C"/>
    <w:rsid w:val="0026271A"/>
    <w:rsid w:val="0026291C"/>
    <w:rsid w:val="002629F4"/>
    <w:rsid w:val="00263034"/>
    <w:rsid w:val="00263064"/>
    <w:rsid w:val="00263216"/>
    <w:rsid w:val="00263251"/>
    <w:rsid w:val="00263788"/>
    <w:rsid w:val="00263B8F"/>
    <w:rsid w:val="0026401E"/>
    <w:rsid w:val="00264347"/>
    <w:rsid w:val="002654CB"/>
    <w:rsid w:val="0026569F"/>
    <w:rsid w:val="002665F7"/>
    <w:rsid w:val="002669B7"/>
    <w:rsid w:val="00266CFE"/>
    <w:rsid w:val="00267C51"/>
    <w:rsid w:val="00267E6D"/>
    <w:rsid w:val="00267E6F"/>
    <w:rsid w:val="002705DF"/>
    <w:rsid w:val="002709F7"/>
    <w:rsid w:val="00271A88"/>
    <w:rsid w:val="00271A96"/>
    <w:rsid w:val="002724F7"/>
    <w:rsid w:val="00272530"/>
    <w:rsid w:val="00272861"/>
    <w:rsid w:val="00273789"/>
    <w:rsid w:val="00274384"/>
    <w:rsid w:val="002743D7"/>
    <w:rsid w:val="00274827"/>
    <w:rsid w:val="0027539B"/>
    <w:rsid w:val="00275725"/>
    <w:rsid w:val="002761C9"/>
    <w:rsid w:val="002766A3"/>
    <w:rsid w:val="0027683A"/>
    <w:rsid w:val="002768E6"/>
    <w:rsid w:val="00276F6B"/>
    <w:rsid w:val="002813C5"/>
    <w:rsid w:val="00283EDF"/>
    <w:rsid w:val="0028413C"/>
    <w:rsid w:val="002845B4"/>
    <w:rsid w:val="00284649"/>
    <w:rsid w:val="00284ADC"/>
    <w:rsid w:val="00284B27"/>
    <w:rsid w:val="002868EE"/>
    <w:rsid w:val="0028692C"/>
    <w:rsid w:val="00286DCA"/>
    <w:rsid w:val="00287942"/>
    <w:rsid w:val="00287B1E"/>
    <w:rsid w:val="0029020B"/>
    <w:rsid w:val="00291266"/>
    <w:rsid w:val="0029134C"/>
    <w:rsid w:val="00291428"/>
    <w:rsid w:val="00291AC6"/>
    <w:rsid w:val="00291FBB"/>
    <w:rsid w:val="002922B3"/>
    <w:rsid w:val="0029273E"/>
    <w:rsid w:val="00292B73"/>
    <w:rsid w:val="00292B75"/>
    <w:rsid w:val="002931B4"/>
    <w:rsid w:val="00293AE3"/>
    <w:rsid w:val="002943D3"/>
    <w:rsid w:val="002944F3"/>
    <w:rsid w:val="00294C7B"/>
    <w:rsid w:val="002952A8"/>
    <w:rsid w:val="0029543E"/>
    <w:rsid w:val="00295B6D"/>
    <w:rsid w:val="00295FFA"/>
    <w:rsid w:val="0029638F"/>
    <w:rsid w:val="002963FA"/>
    <w:rsid w:val="002968E8"/>
    <w:rsid w:val="00297ECE"/>
    <w:rsid w:val="002A0D5F"/>
    <w:rsid w:val="002A0E33"/>
    <w:rsid w:val="002A1201"/>
    <w:rsid w:val="002A1689"/>
    <w:rsid w:val="002A1DA1"/>
    <w:rsid w:val="002A27B1"/>
    <w:rsid w:val="002A2994"/>
    <w:rsid w:val="002A33F4"/>
    <w:rsid w:val="002A34FF"/>
    <w:rsid w:val="002A4000"/>
    <w:rsid w:val="002A4BF5"/>
    <w:rsid w:val="002A5714"/>
    <w:rsid w:val="002A59C3"/>
    <w:rsid w:val="002A64E2"/>
    <w:rsid w:val="002A6914"/>
    <w:rsid w:val="002A756C"/>
    <w:rsid w:val="002A778E"/>
    <w:rsid w:val="002A7B75"/>
    <w:rsid w:val="002B024D"/>
    <w:rsid w:val="002B0825"/>
    <w:rsid w:val="002B0D01"/>
    <w:rsid w:val="002B1326"/>
    <w:rsid w:val="002B14D3"/>
    <w:rsid w:val="002B1CFD"/>
    <w:rsid w:val="002B1DC8"/>
    <w:rsid w:val="002B229E"/>
    <w:rsid w:val="002B22B7"/>
    <w:rsid w:val="002B2823"/>
    <w:rsid w:val="002B28C1"/>
    <w:rsid w:val="002B29A5"/>
    <w:rsid w:val="002B2D45"/>
    <w:rsid w:val="002B2D90"/>
    <w:rsid w:val="002B2E91"/>
    <w:rsid w:val="002B30A0"/>
    <w:rsid w:val="002B3587"/>
    <w:rsid w:val="002B3715"/>
    <w:rsid w:val="002B3F0C"/>
    <w:rsid w:val="002B4233"/>
    <w:rsid w:val="002B42C4"/>
    <w:rsid w:val="002B54DD"/>
    <w:rsid w:val="002B55E6"/>
    <w:rsid w:val="002B5679"/>
    <w:rsid w:val="002B58E9"/>
    <w:rsid w:val="002B5BFC"/>
    <w:rsid w:val="002B5FAC"/>
    <w:rsid w:val="002B6840"/>
    <w:rsid w:val="002B6905"/>
    <w:rsid w:val="002B7798"/>
    <w:rsid w:val="002B7C7D"/>
    <w:rsid w:val="002B7CA4"/>
    <w:rsid w:val="002C024D"/>
    <w:rsid w:val="002C0A8C"/>
    <w:rsid w:val="002C101F"/>
    <w:rsid w:val="002C1038"/>
    <w:rsid w:val="002C10D6"/>
    <w:rsid w:val="002C18A1"/>
    <w:rsid w:val="002C190E"/>
    <w:rsid w:val="002C2835"/>
    <w:rsid w:val="002C2B38"/>
    <w:rsid w:val="002C2BB5"/>
    <w:rsid w:val="002C2C1C"/>
    <w:rsid w:val="002C2DB8"/>
    <w:rsid w:val="002C318D"/>
    <w:rsid w:val="002C3B1D"/>
    <w:rsid w:val="002C5B14"/>
    <w:rsid w:val="002C61E7"/>
    <w:rsid w:val="002C65B0"/>
    <w:rsid w:val="002C7537"/>
    <w:rsid w:val="002D0395"/>
    <w:rsid w:val="002D0C67"/>
    <w:rsid w:val="002D10AB"/>
    <w:rsid w:val="002D1B35"/>
    <w:rsid w:val="002D1B46"/>
    <w:rsid w:val="002D2888"/>
    <w:rsid w:val="002D36C8"/>
    <w:rsid w:val="002D39A0"/>
    <w:rsid w:val="002D3A6A"/>
    <w:rsid w:val="002D44BE"/>
    <w:rsid w:val="002D4B7C"/>
    <w:rsid w:val="002D4D25"/>
    <w:rsid w:val="002D58C0"/>
    <w:rsid w:val="002D5DB3"/>
    <w:rsid w:val="002D6063"/>
    <w:rsid w:val="002D6076"/>
    <w:rsid w:val="002D6CA8"/>
    <w:rsid w:val="002D709A"/>
    <w:rsid w:val="002D72F5"/>
    <w:rsid w:val="002D7EE7"/>
    <w:rsid w:val="002E02A6"/>
    <w:rsid w:val="002E098C"/>
    <w:rsid w:val="002E0C59"/>
    <w:rsid w:val="002E1004"/>
    <w:rsid w:val="002E18A4"/>
    <w:rsid w:val="002E1D12"/>
    <w:rsid w:val="002E1E55"/>
    <w:rsid w:val="002E230E"/>
    <w:rsid w:val="002E23D1"/>
    <w:rsid w:val="002E2DF7"/>
    <w:rsid w:val="002E2FBB"/>
    <w:rsid w:val="002E38D1"/>
    <w:rsid w:val="002E3B0B"/>
    <w:rsid w:val="002E4046"/>
    <w:rsid w:val="002E4A24"/>
    <w:rsid w:val="002E4E25"/>
    <w:rsid w:val="002E4EF9"/>
    <w:rsid w:val="002E55F9"/>
    <w:rsid w:val="002E570A"/>
    <w:rsid w:val="002E5A73"/>
    <w:rsid w:val="002E63B2"/>
    <w:rsid w:val="002E6C0C"/>
    <w:rsid w:val="002E6F17"/>
    <w:rsid w:val="002F0B54"/>
    <w:rsid w:val="002F0E2B"/>
    <w:rsid w:val="002F185B"/>
    <w:rsid w:val="002F1B55"/>
    <w:rsid w:val="002F1C0D"/>
    <w:rsid w:val="002F2092"/>
    <w:rsid w:val="002F2B74"/>
    <w:rsid w:val="002F2BBD"/>
    <w:rsid w:val="002F2D4D"/>
    <w:rsid w:val="002F2D78"/>
    <w:rsid w:val="002F3254"/>
    <w:rsid w:val="002F3F88"/>
    <w:rsid w:val="002F4952"/>
    <w:rsid w:val="002F4DDE"/>
    <w:rsid w:val="002F5D4F"/>
    <w:rsid w:val="002F622D"/>
    <w:rsid w:val="002F7170"/>
    <w:rsid w:val="002F720A"/>
    <w:rsid w:val="002F72DC"/>
    <w:rsid w:val="002F7A56"/>
    <w:rsid w:val="00300178"/>
    <w:rsid w:val="00300EE6"/>
    <w:rsid w:val="00300FB4"/>
    <w:rsid w:val="00301CA5"/>
    <w:rsid w:val="00301FB1"/>
    <w:rsid w:val="00302719"/>
    <w:rsid w:val="003029D4"/>
    <w:rsid w:val="00302BA7"/>
    <w:rsid w:val="00302F52"/>
    <w:rsid w:val="003030A7"/>
    <w:rsid w:val="00303261"/>
    <w:rsid w:val="003033BE"/>
    <w:rsid w:val="003039D3"/>
    <w:rsid w:val="00304B9F"/>
    <w:rsid w:val="003051C9"/>
    <w:rsid w:val="0030548A"/>
    <w:rsid w:val="00305792"/>
    <w:rsid w:val="003057E7"/>
    <w:rsid w:val="003066E1"/>
    <w:rsid w:val="003071A4"/>
    <w:rsid w:val="0030733C"/>
    <w:rsid w:val="0031026E"/>
    <w:rsid w:val="003104C9"/>
    <w:rsid w:val="003105CB"/>
    <w:rsid w:val="00311333"/>
    <w:rsid w:val="00311544"/>
    <w:rsid w:val="00311A38"/>
    <w:rsid w:val="00311ABA"/>
    <w:rsid w:val="003125EB"/>
    <w:rsid w:val="00312873"/>
    <w:rsid w:val="00312A49"/>
    <w:rsid w:val="00312B8D"/>
    <w:rsid w:val="003135A2"/>
    <w:rsid w:val="00313607"/>
    <w:rsid w:val="0031368B"/>
    <w:rsid w:val="0031425A"/>
    <w:rsid w:val="0031466A"/>
    <w:rsid w:val="00314939"/>
    <w:rsid w:val="00316A88"/>
    <w:rsid w:val="00316B18"/>
    <w:rsid w:val="00316CED"/>
    <w:rsid w:val="003170F2"/>
    <w:rsid w:val="003172FA"/>
    <w:rsid w:val="00317A2C"/>
    <w:rsid w:val="00317B08"/>
    <w:rsid w:val="003200F4"/>
    <w:rsid w:val="00320808"/>
    <w:rsid w:val="0032082C"/>
    <w:rsid w:val="00320A08"/>
    <w:rsid w:val="00320A6E"/>
    <w:rsid w:val="0032152F"/>
    <w:rsid w:val="003217F6"/>
    <w:rsid w:val="00321C48"/>
    <w:rsid w:val="00322765"/>
    <w:rsid w:val="00322BC2"/>
    <w:rsid w:val="00322EC8"/>
    <w:rsid w:val="003236D1"/>
    <w:rsid w:val="00323EEA"/>
    <w:rsid w:val="0032537E"/>
    <w:rsid w:val="00325502"/>
    <w:rsid w:val="003257C0"/>
    <w:rsid w:val="00325853"/>
    <w:rsid w:val="00325D3E"/>
    <w:rsid w:val="0032687E"/>
    <w:rsid w:val="003269D0"/>
    <w:rsid w:val="00326BCB"/>
    <w:rsid w:val="0032768C"/>
    <w:rsid w:val="003276C4"/>
    <w:rsid w:val="0032792D"/>
    <w:rsid w:val="003279DE"/>
    <w:rsid w:val="00327FB8"/>
    <w:rsid w:val="00327FD8"/>
    <w:rsid w:val="00330A31"/>
    <w:rsid w:val="0033103B"/>
    <w:rsid w:val="0033121C"/>
    <w:rsid w:val="00332135"/>
    <w:rsid w:val="003325D1"/>
    <w:rsid w:val="00332AB2"/>
    <w:rsid w:val="00333668"/>
    <w:rsid w:val="00333B84"/>
    <w:rsid w:val="003342AB"/>
    <w:rsid w:val="0033502A"/>
    <w:rsid w:val="003351CF"/>
    <w:rsid w:val="00335543"/>
    <w:rsid w:val="0033597C"/>
    <w:rsid w:val="00336796"/>
    <w:rsid w:val="00336B4E"/>
    <w:rsid w:val="0033726E"/>
    <w:rsid w:val="00337831"/>
    <w:rsid w:val="00337BFC"/>
    <w:rsid w:val="00337FE0"/>
    <w:rsid w:val="00340CFA"/>
    <w:rsid w:val="003410B8"/>
    <w:rsid w:val="00341594"/>
    <w:rsid w:val="00341F38"/>
    <w:rsid w:val="00342395"/>
    <w:rsid w:val="003428D6"/>
    <w:rsid w:val="00342CE8"/>
    <w:rsid w:val="003431FB"/>
    <w:rsid w:val="003433CC"/>
    <w:rsid w:val="00343EF2"/>
    <w:rsid w:val="003443D9"/>
    <w:rsid w:val="003450DD"/>
    <w:rsid w:val="003456E3"/>
    <w:rsid w:val="003464AA"/>
    <w:rsid w:val="00346C50"/>
    <w:rsid w:val="00346CCA"/>
    <w:rsid w:val="0034722F"/>
    <w:rsid w:val="00350084"/>
    <w:rsid w:val="003501D8"/>
    <w:rsid w:val="0035028C"/>
    <w:rsid w:val="0035046E"/>
    <w:rsid w:val="00350AD9"/>
    <w:rsid w:val="00352591"/>
    <w:rsid w:val="00352BB7"/>
    <w:rsid w:val="00353229"/>
    <w:rsid w:val="0035330E"/>
    <w:rsid w:val="003539B4"/>
    <w:rsid w:val="003547DE"/>
    <w:rsid w:val="00354C70"/>
    <w:rsid w:val="00354D0D"/>
    <w:rsid w:val="0035513F"/>
    <w:rsid w:val="003558A5"/>
    <w:rsid w:val="003561B4"/>
    <w:rsid w:val="003572AA"/>
    <w:rsid w:val="0035780A"/>
    <w:rsid w:val="00360063"/>
    <w:rsid w:val="0036024A"/>
    <w:rsid w:val="0036047D"/>
    <w:rsid w:val="00360CE1"/>
    <w:rsid w:val="00361291"/>
    <w:rsid w:val="00362511"/>
    <w:rsid w:val="003636BD"/>
    <w:rsid w:val="003645CF"/>
    <w:rsid w:val="00364722"/>
    <w:rsid w:val="003649BD"/>
    <w:rsid w:val="00364A35"/>
    <w:rsid w:val="00365024"/>
    <w:rsid w:val="003653B9"/>
    <w:rsid w:val="00365895"/>
    <w:rsid w:val="00365924"/>
    <w:rsid w:val="00365A3B"/>
    <w:rsid w:val="00365D08"/>
    <w:rsid w:val="00366B72"/>
    <w:rsid w:val="00367027"/>
    <w:rsid w:val="0036726A"/>
    <w:rsid w:val="00370E0C"/>
    <w:rsid w:val="00372713"/>
    <w:rsid w:val="003732EA"/>
    <w:rsid w:val="00373378"/>
    <w:rsid w:val="00373482"/>
    <w:rsid w:val="00373952"/>
    <w:rsid w:val="003747C9"/>
    <w:rsid w:val="00374A39"/>
    <w:rsid w:val="00375C39"/>
    <w:rsid w:val="00375C50"/>
    <w:rsid w:val="0037677B"/>
    <w:rsid w:val="003767C1"/>
    <w:rsid w:val="00376891"/>
    <w:rsid w:val="00376940"/>
    <w:rsid w:val="00376AC5"/>
    <w:rsid w:val="00376B1D"/>
    <w:rsid w:val="00376FAD"/>
    <w:rsid w:val="0037706D"/>
    <w:rsid w:val="003778A0"/>
    <w:rsid w:val="00377B46"/>
    <w:rsid w:val="003802B4"/>
    <w:rsid w:val="00380414"/>
    <w:rsid w:val="003804B0"/>
    <w:rsid w:val="00383EE7"/>
    <w:rsid w:val="00384E93"/>
    <w:rsid w:val="0038564C"/>
    <w:rsid w:val="0038567F"/>
    <w:rsid w:val="00385AF4"/>
    <w:rsid w:val="0038651C"/>
    <w:rsid w:val="00386D2D"/>
    <w:rsid w:val="00386DA0"/>
    <w:rsid w:val="00387A9B"/>
    <w:rsid w:val="00387D67"/>
    <w:rsid w:val="00387E87"/>
    <w:rsid w:val="0039058A"/>
    <w:rsid w:val="00391405"/>
    <w:rsid w:val="00391497"/>
    <w:rsid w:val="0039172E"/>
    <w:rsid w:val="003918A4"/>
    <w:rsid w:val="00391A3B"/>
    <w:rsid w:val="00391BB2"/>
    <w:rsid w:val="00391E5D"/>
    <w:rsid w:val="00393135"/>
    <w:rsid w:val="00393541"/>
    <w:rsid w:val="003945A2"/>
    <w:rsid w:val="00394992"/>
    <w:rsid w:val="00395E04"/>
    <w:rsid w:val="003961F5"/>
    <w:rsid w:val="00396634"/>
    <w:rsid w:val="0039669D"/>
    <w:rsid w:val="00396B1F"/>
    <w:rsid w:val="00396C98"/>
    <w:rsid w:val="003978B9"/>
    <w:rsid w:val="003A02FD"/>
    <w:rsid w:val="003A0A19"/>
    <w:rsid w:val="003A0B38"/>
    <w:rsid w:val="003A1046"/>
    <w:rsid w:val="003A20B2"/>
    <w:rsid w:val="003A28E2"/>
    <w:rsid w:val="003A29FF"/>
    <w:rsid w:val="003A36F3"/>
    <w:rsid w:val="003A399F"/>
    <w:rsid w:val="003A3D26"/>
    <w:rsid w:val="003A4357"/>
    <w:rsid w:val="003A43B1"/>
    <w:rsid w:val="003A441C"/>
    <w:rsid w:val="003A49D0"/>
    <w:rsid w:val="003A58CB"/>
    <w:rsid w:val="003A5B11"/>
    <w:rsid w:val="003A6C75"/>
    <w:rsid w:val="003A706E"/>
    <w:rsid w:val="003A7FBA"/>
    <w:rsid w:val="003B04F3"/>
    <w:rsid w:val="003B0C1B"/>
    <w:rsid w:val="003B0D58"/>
    <w:rsid w:val="003B13FF"/>
    <w:rsid w:val="003B1E7F"/>
    <w:rsid w:val="003B233E"/>
    <w:rsid w:val="003B2563"/>
    <w:rsid w:val="003B25A0"/>
    <w:rsid w:val="003B376C"/>
    <w:rsid w:val="003B39BA"/>
    <w:rsid w:val="003B3E75"/>
    <w:rsid w:val="003B4A90"/>
    <w:rsid w:val="003B4E94"/>
    <w:rsid w:val="003B51F5"/>
    <w:rsid w:val="003B52F4"/>
    <w:rsid w:val="003B588B"/>
    <w:rsid w:val="003B5D5B"/>
    <w:rsid w:val="003B61DB"/>
    <w:rsid w:val="003B64F0"/>
    <w:rsid w:val="003B6CE1"/>
    <w:rsid w:val="003B6DC6"/>
    <w:rsid w:val="003B7607"/>
    <w:rsid w:val="003B7FDD"/>
    <w:rsid w:val="003C00FF"/>
    <w:rsid w:val="003C044F"/>
    <w:rsid w:val="003C12B4"/>
    <w:rsid w:val="003C13DF"/>
    <w:rsid w:val="003C13F4"/>
    <w:rsid w:val="003C153D"/>
    <w:rsid w:val="003C1827"/>
    <w:rsid w:val="003C2127"/>
    <w:rsid w:val="003C2494"/>
    <w:rsid w:val="003C257C"/>
    <w:rsid w:val="003C4047"/>
    <w:rsid w:val="003C4180"/>
    <w:rsid w:val="003C6686"/>
    <w:rsid w:val="003C6BF0"/>
    <w:rsid w:val="003C6D8D"/>
    <w:rsid w:val="003C7601"/>
    <w:rsid w:val="003D0C68"/>
    <w:rsid w:val="003D0CC9"/>
    <w:rsid w:val="003D0D47"/>
    <w:rsid w:val="003D1E1C"/>
    <w:rsid w:val="003D3385"/>
    <w:rsid w:val="003D3D83"/>
    <w:rsid w:val="003D41CF"/>
    <w:rsid w:val="003D43B5"/>
    <w:rsid w:val="003D4E4B"/>
    <w:rsid w:val="003D4E8B"/>
    <w:rsid w:val="003D5208"/>
    <w:rsid w:val="003D543E"/>
    <w:rsid w:val="003D57D6"/>
    <w:rsid w:val="003D6A9F"/>
    <w:rsid w:val="003D6E8A"/>
    <w:rsid w:val="003D722E"/>
    <w:rsid w:val="003D7363"/>
    <w:rsid w:val="003D7A4C"/>
    <w:rsid w:val="003E0899"/>
    <w:rsid w:val="003E1053"/>
    <w:rsid w:val="003E12C2"/>
    <w:rsid w:val="003E1B51"/>
    <w:rsid w:val="003E1F88"/>
    <w:rsid w:val="003E2624"/>
    <w:rsid w:val="003E427C"/>
    <w:rsid w:val="003E4B8C"/>
    <w:rsid w:val="003E5467"/>
    <w:rsid w:val="003E65B0"/>
    <w:rsid w:val="003E6BF3"/>
    <w:rsid w:val="003E6C13"/>
    <w:rsid w:val="003F1809"/>
    <w:rsid w:val="003F1B2E"/>
    <w:rsid w:val="003F1F19"/>
    <w:rsid w:val="003F286F"/>
    <w:rsid w:val="003F2F97"/>
    <w:rsid w:val="003F3196"/>
    <w:rsid w:val="003F3556"/>
    <w:rsid w:val="003F3DC0"/>
    <w:rsid w:val="003F602E"/>
    <w:rsid w:val="003F768C"/>
    <w:rsid w:val="003F7FD8"/>
    <w:rsid w:val="004001BD"/>
    <w:rsid w:val="0040030A"/>
    <w:rsid w:val="0040044E"/>
    <w:rsid w:val="00400DF3"/>
    <w:rsid w:val="00401AD6"/>
    <w:rsid w:val="00401C4C"/>
    <w:rsid w:val="0040226F"/>
    <w:rsid w:val="00403177"/>
    <w:rsid w:val="00403498"/>
    <w:rsid w:val="00403738"/>
    <w:rsid w:val="00403B93"/>
    <w:rsid w:val="00403F18"/>
    <w:rsid w:val="004053EB"/>
    <w:rsid w:val="004056FF"/>
    <w:rsid w:val="00405F25"/>
    <w:rsid w:val="00406286"/>
    <w:rsid w:val="004066BE"/>
    <w:rsid w:val="004070F5"/>
    <w:rsid w:val="004076C0"/>
    <w:rsid w:val="00407FBD"/>
    <w:rsid w:val="004101BB"/>
    <w:rsid w:val="00410DE3"/>
    <w:rsid w:val="00410E49"/>
    <w:rsid w:val="004115E5"/>
    <w:rsid w:val="00411C6E"/>
    <w:rsid w:val="0041207D"/>
    <w:rsid w:val="00413C7C"/>
    <w:rsid w:val="00413FC0"/>
    <w:rsid w:val="0041471F"/>
    <w:rsid w:val="00415FDB"/>
    <w:rsid w:val="0041641F"/>
    <w:rsid w:val="004167B2"/>
    <w:rsid w:val="0041687A"/>
    <w:rsid w:val="00417BB6"/>
    <w:rsid w:val="00417C41"/>
    <w:rsid w:val="00417C49"/>
    <w:rsid w:val="00417ED0"/>
    <w:rsid w:val="0042053E"/>
    <w:rsid w:val="00420A22"/>
    <w:rsid w:val="00420F76"/>
    <w:rsid w:val="00421500"/>
    <w:rsid w:val="0042179C"/>
    <w:rsid w:val="004224D5"/>
    <w:rsid w:val="004228B2"/>
    <w:rsid w:val="00423085"/>
    <w:rsid w:val="00423376"/>
    <w:rsid w:val="00423492"/>
    <w:rsid w:val="004236CC"/>
    <w:rsid w:val="00423B47"/>
    <w:rsid w:val="00424600"/>
    <w:rsid w:val="004248FD"/>
    <w:rsid w:val="00424E49"/>
    <w:rsid w:val="004256CC"/>
    <w:rsid w:val="00425D94"/>
    <w:rsid w:val="0042615E"/>
    <w:rsid w:val="0042652A"/>
    <w:rsid w:val="00426537"/>
    <w:rsid w:val="004265C5"/>
    <w:rsid w:val="00426663"/>
    <w:rsid w:val="00426DF5"/>
    <w:rsid w:val="00426E3A"/>
    <w:rsid w:val="004271CD"/>
    <w:rsid w:val="00427325"/>
    <w:rsid w:val="004275E2"/>
    <w:rsid w:val="004279B6"/>
    <w:rsid w:val="0043071F"/>
    <w:rsid w:val="004319E4"/>
    <w:rsid w:val="00431D61"/>
    <w:rsid w:val="004320E2"/>
    <w:rsid w:val="00432BCD"/>
    <w:rsid w:val="00433012"/>
    <w:rsid w:val="004338E6"/>
    <w:rsid w:val="00433F7D"/>
    <w:rsid w:val="00434072"/>
    <w:rsid w:val="00434403"/>
    <w:rsid w:val="0043491A"/>
    <w:rsid w:val="00434C20"/>
    <w:rsid w:val="00434EBF"/>
    <w:rsid w:val="00435071"/>
    <w:rsid w:val="00435252"/>
    <w:rsid w:val="0043541F"/>
    <w:rsid w:val="004370BF"/>
    <w:rsid w:val="004403A7"/>
    <w:rsid w:val="0044043A"/>
    <w:rsid w:val="00440917"/>
    <w:rsid w:val="004411C0"/>
    <w:rsid w:val="0044196C"/>
    <w:rsid w:val="00441AE9"/>
    <w:rsid w:val="00442037"/>
    <w:rsid w:val="00442084"/>
    <w:rsid w:val="00442473"/>
    <w:rsid w:val="004430D8"/>
    <w:rsid w:val="0044358F"/>
    <w:rsid w:val="004437DB"/>
    <w:rsid w:val="00443DE7"/>
    <w:rsid w:val="004442E3"/>
    <w:rsid w:val="004446AB"/>
    <w:rsid w:val="00444793"/>
    <w:rsid w:val="00444DEF"/>
    <w:rsid w:val="00445493"/>
    <w:rsid w:val="0044552A"/>
    <w:rsid w:val="004457CA"/>
    <w:rsid w:val="004459B9"/>
    <w:rsid w:val="0044654D"/>
    <w:rsid w:val="0044680C"/>
    <w:rsid w:val="00446D9C"/>
    <w:rsid w:val="00447264"/>
    <w:rsid w:val="00447284"/>
    <w:rsid w:val="0044789A"/>
    <w:rsid w:val="00450B89"/>
    <w:rsid w:val="00451174"/>
    <w:rsid w:val="00452498"/>
    <w:rsid w:val="00452739"/>
    <w:rsid w:val="0045313E"/>
    <w:rsid w:val="00454556"/>
    <w:rsid w:val="004549F7"/>
    <w:rsid w:val="004550A4"/>
    <w:rsid w:val="00455A19"/>
    <w:rsid w:val="00455B63"/>
    <w:rsid w:val="00455DDA"/>
    <w:rsid w:val="0045660B"/>
    <w:rsid w:val="00456797"/>
    <w:rsid w:val="004579B2"/>
    <w:rsid w:val="00457C35"/>
    <w:rsid w:val="00457D3E"/>
    <w:rsid w:val="00457DAB"/>
    <w:rsid w:val="00457FE3"/>
    <w:rsid w:val="004603D2"/>
    <w:rsid w:val="00460CB6"/>
    <w:rsid w:val="00461779"/>
    <w:rsid w:val="0046184E"/>
    <w:rsid w:val="00462231"/>
    <w:rsid w:val="00462A03"/>
    <w:rsid w:val="00463EFE"/>
    <w:rsid w:val="00464BEE"/>
    <w:rsid w:val="00465A9B"/>
    <w:rsid w:val="00465CDD"/>
    <w:rsid w:val="00465F30"/>
    <w:rsid w:val="0046644B"/>
    <w:rsid w:val="00466D2F"/>
    <w:rsid w:val="0046747E"/>
    <w:rsid w:val="0047042E"/>
    <w:rsid w:val="0047067C"/>
    <w:rsid w:val="00471380"/>
    <w:rsid w:val="0047225D"/>
    <w:rsid w:val="0047228A"/>
    <w:rsid w:val="004725A2"/>
    <w:rsid w:val="00472A54"/>
    <w:rsid w:val="0047371E"/>
    <w:rsid w:val="004737C7"/>
    <w:rsid w:val="00474713"/>
    <w:rsid w:val="004748D3"/>
    <w:rsid w:val="004749C2"/>
    <w:rsid w:val="004755BD"/>
    <w:rsid w:val="004756FF"/>
    <w:rsid w:val="00475B41"/>
    <w:rsid w:val="004765CA"/>
    <w:rsid w:val="00476675"/>
    <w:rsid w:val="00476CF7"/>
    <w:rsid w:val="004808D1"/>
    <w:rsid w:val="00480A8B"/>
    <w:rsid w:val="0048117F"/>
    <w:rsid w:val="0048189F"/>
    <w:rsid w:val="004819D2"/>
    <w:rsid w:val="00482C1E"/>
    <w:rsid w:val="004832ED"/>
    <w:rsid w:val="00483536"/>
    <w:rsid w:val="00483A0C"/>
    <w:rsid w:val="004844C4"/>
    <w:rsid w:val="0048468E"/>
    <w:rsid w:val="00484CE2"/>
    <w:rsid w:val="004851C6"/>
    <w:rsid w:val="004857FD"/>
    <w:rsid w:val="00485B5E"/>
    <w:rsid w:val="00485B74"/>
    <w:rsid w:val="00486676"/>
    <w:rsid w:val="00486AAE"/>
    <w:rsid w:val="004870C8"/>
    <w:rsid w:val="00487B1C"/>
    <w:rsid w:val="0049053F"/>
    <w:rsid w:val="00490C9D"/>
    <w:rsid w:val="00490E78"/>
    <w:rsid w:val="0049107F"/>
    <w:rsid w:val="004910E2"/>
    <w:rsid w:val="00491A8F"/>
    <w:rsid w:val="004920CD"/>
    <w:rsid w:val="00492195"/>
    <w:rsid w:val="00492923"/>
    <w:rsid w:val="00493129"/>
    <w:rsid w:val="00493720"/>
    <w:rsid w:val="00493961"/>
    <w:rsid w:val="00493BE6"/>
    <w:rsid w:val="00493E63"/>
    <w:rsid w:val="00494037"/>
    <w:rsid w:val="00494327"/>
    <w:rsid w:val="004943F3"/>
    <w:rsid w:val="00494658"/>
    <w:rsid w:val="0049495D"/>
    <w:rsid w:val="00495217"/>
    <w:rsid w:val="0049539C"/>
    <w:rsid w:val="0049601B"/>
    <w:rsid w:val="0049691B"/>
    <w:rsid w:val="00496FF1"/>
    <w:rsid w:val="004972B2"/>
    <w:rsid w:val="004974E4"/>
    <w:rsid w:val="00497A07"/>
    <w:rsid w:val="004A0062"/>
    <w:rsid w:val="004A02F3"/>
    <w:rsid w:val="004A03C1"/>
    <w:rsid w:val="004A050D"/>
    <w:rsid w:val="004A0821"/>
    <w:rsid w:val="004A1ABF"/>
    <w:rsid w:val="004A1BD0"/>
    <w:rsid w:val="004A1FE4"/>
    <w:rsid w:val="004A26F9"/>
    <w:rsid w:val="004A36EA"/>
    <w:rsid w:val="004A37E1"/>
    <w:rsid w:val="004A392B"/>
    <w:rsid w:val="004A4AC7"/>
    <w:rsid w:val="004A579E"/>
    <w:rsid w:val="004A5F28"/>
    <w:rsid w:val="004A6F16"/>
    <w:rsid w:val="004B0089"/>
    <w:rsid w:val="004B0B7C"/>
    <w:rsid w:val="004B1065"/>
    <w:rsid w:val="004B1480"/>
    <w:rsid w:val="004B18D5"/>
    <w:rsid w:val="004B2F07"/>
    <w:rsid w:val="004B37F6"/>
    <w:rsid w:val="004B3CE0"/>
    <w:rsid w:val="004B4E21"/>
    <w:rsid w:val="004B5247"/>
    <w:rsid w:val="004B5297"/>
    <w:rsid w:val="004B541E"/>
    <w:rsid w:val="004B5503"/>
    <w:rsid w:val="004B5FEC"/>
    <w:rsid w:val="004B6357"/>
    <w:rsid w:val="004B666F"/>
    <w:rsid w:val="004B69BE"/>
    <w:rsid w:val="004B69EE"/>
    <w:rsid w:val="004B6F2E"/>
    <w:rsid w:val="004B72C1"/>
    <w:rsid w:val="004B744D"/>
    <w:rsid w:val="004B7870"/>
    <w:rsid w:val="004B7BC9"/>
    <w:rsid w:val="004B7BD0"/>
    <w:rsid w:val="004C00EA"/>
    <w:rsid w:val="004C048D"/>
    <w:rsid w:val="004C04C6"/>
    <w:rsid w:val="004C0EA3"/>
    <w:rsid w:val="004C1E88"/>
    <w:rsid w:val="004C20F4"/>
    <w:rsid w:val="004C23EF"/>
    <w:rsid w:val="004C25D8"/>
    <w:rsid w:val="004C3186"/>
    <w:rsid w:val="004C345E"/>
    <w:rsid w:val="004C4629"/>
    <w:rsid w:val="004C47C2"/>
    <w:rsid w:val="004C4974"/>
    <w:rsid w:val="004C5059"/>
    <w:rsid w:val="004C5179"/>
    <w:rsid w:val="004C518B"/>
    <w:rsid w:val="004C53FC"/>
    <w:rsid w:val="004C5580"/>
    <w:rsid w:val="004C573E"/>
    <w:rsid w:val="004C5A52"/>
    <w:rsid w:val="004C5D8B"/>
    <w:rsid w:val="004C5ED0"/>
    <w:rsid w:val="004C6600"/>
    <w:rsid w:val="004C6627"/>
    <w:rsid w:val="004C6B10"/>
    <w:rsid w:val="004C7D22"/>
    <w:rsid w:val="004D0AA2"/>
    <w:rsid w:val="004D0B12"/>
    <w:rsid w:val="004D0FDD"/>
    <w:rsid w:val="004D1F33"/>
    <w:rsid w:val="004D2E98"/>
    <w:rsid w:val="004D32F6"/>
    <w:rsid w:val="004D34F1"/>
    <w:rsid w:val="004D3A23"/>
    <w:rsid w:val="004D4301"/>
    <w:rsid w:val="004D4352"/>
    <w:rsid w:val="004D444C"/>
    <w:rsid w:val="004D4AD3"/>
    <w:rsid w:val="004D4D01"/>
    <w:rsid w:val="004D517B"/>
    <w:rsid w:val="004D5D2E"/>
    <w:rsid w:val="004D6CB6"/>
    <w:rsid w:val="004D7D89"/>
    <w:rsid w:val="004D7F23"/>
    <w:rsid w:val="004E0188"/>
    <w:rsid w:val="004E04C4"/>
    <w:rsid w:val="004E1AEF"/>
    <w:rsid w:val="004E2030"/>
    <w:rsid w:val="004E23F9"/>
    <w:rsid w:val="004E28C8"/>
    <w:rsid w:val="004E2AD4"/>
    <w:rsid w:val="004E3601"/>
    <w:rsid w:val="004E3608"/>
    <w:rsid w:val="004E39E4"/>
    <w:rsid w:val="004E42B3"/>
    <w:rsid w:val="004E4A27"/>
    <w:rsid w:val="004E4C29"/>
    <w:rsid w:val="004E4C58"/>
    <w:rsid w:val="004E5000"/>
    <w:rsid w:val="004E5093"/>
    <w:rsid w:val="004E6579"/>
    <w:rsid w:val="004E68D3"/>
    <w:rsid w:val="004E6E72"/>
    <w:rsid w:val="004E70B8"/>
    <w:rsid w:val="004E7C1F"/>
    <w:rsid w:val="004F00BA"/>
    <w:rsid w:val="004F042C"/>
    <w:rsid w:val="004F0639"/>
    <w:rsid w:val="004F0CC8"/>
    <w:rsid w:val="004F178C"/>
    <w:rsid w:val="004F21D3"/>
    <w:rsid w:val="004F281E"/>
    <w:rsid w:val="004F2C3A"/>
    <w:rsid w:val="004F33D0"/>
    <w:rsid w:val="004F39F5"/>
    <w:rsid w:val="004F3AC0"/>
    <w:rsid w:val="004F3BB7"/>
    <w:rsid w:val="004F3DBB"/>
    <w:rsid w:val="004F4169"/>
    <w:rsid w:val="004F4AA5"/>
    <w:rsid w:val="004F4ED9"/>
    <w:rsid w:val="004F5023"/>
    <w:rsid w:val="004F6C5E"/>
    <w:rsid w:val="004F6D6E"/>
    <w:rsid w:val="004F7178"/>
    <w:rsid w:val="004F7248"/>
    <w:rsid w:val="004F7985"/>
    <w:rsid w:val="004F7A58"/>
    <w:rsid w:val="00500B69"/>
    <w:rsid w:val="00500E0D"/>
    <w:rsid w:val="00501396"/>
    <w:rsid w:val="0050155B"/>
    <w:rsid w:val="00502386"/>
    <w:rsid w:val="00502958"/>
    <w:rsid w:val="00502F7D"/>
    <w:rsid w:val="00503401"/>
    <w:rsid w:val="00503E21"/>
    <w:rsid w:val="005041B6"/>
    <w:rsid w:val="0050495E"/>
    <w:rsid w:val="00504BCE"/>
    <w:rsid w:val="00504DB7"/>
    <w:rsid w:val="00504F1D"/>
    <w:rsid w:val="005050C2"/>
    <w:rsid w:val="00505342"/>
    <w:rsid w:val="00506CDD"/>
    <w:rsid w:val="00507A83"/>
    <w:rsid w:val="00507B85"/>
    <w:rsid w:val="00507B90"/>
    <w:rsid w:val="00507C3F"/>
    <w:rsid w:val="00507E00"/>
    <w:rsid w:val="00510076"/>
    <w:rsid w:val="005104FA"/>
    <w:rsid w:val="00510C23"/>
    <w:rsid w:val="0051159B"/>
    <w:rsid w:val="00511774"/>
    <w:rsid w:val="00511F07"/>
    <w:rsid w:val="005124FC"/>
    <w:rsid w:val="00512774"/>
    <w:rsid w:val="005127A4"/>
    <w:rsid w:val="00513EA4"/>
    <w:rsid w:val="0051469F"/>
    <w:rsid w:val="00514A6E"/>
    <w:rsid w:val="00514C60"/>
    <w:rsid w:val="00515666"/>
    <w:rsid w:val="005162AF"/>
    <w:rsid w:val="00516F49"/>
    <w:rsid w:val="00517CD1"/>
    <w:rsid w:val="00517D9A"/>
    <w:rsid w:val="005206ED"/>
    <w:rsid w:val="00520B2B"/>
    <w:rsid w:val="00520D31"/>
    <w:rsid w:val="0052147D"/>
    <w:rsid w:val="00521E98"/>
    <w:rsid w:val="00522009"/>
    <w:rsid w:val="005223E8"/>
    <w:rsid w:val="005225C7"/>
    <w:rsid w:val="00522698"/>
    <w:rsid w:val="0052273B"/>
    <w:rsid w:val="00522847"/>
    <w:rsid w:val="00522A2A"/>
    <w:rsid w:val="00522A73"/>
    <w:rsid w:val="0052306D"/>
    <w:rsid w:val="00523280"/>
    <w:rsid w:val="00523A14"/>
    <w:rsid w:val="00523F27"/>
    <w:rsid w:val="005242B9"/>
    <w:rsid w:val="005245E0"/>
    <w:rsid w:val="00524614"/>
    <w:rsid w:val="0052461F"/>
    <w:rsid w:val="00524A7D"/>
    <w:rsid w:val="00524D08"/>
    <w:rsid w:val="00524F3A"/>
    <w:rsid w:val="0052556E"/>
    <w:rsid w:val="00525D0C"/>
    <w:rsid w:val="005264C2"/>
    <w:rsid w:val="00526AA8"/>
    <w:rsid w:val="00527101"/>
    <w:rsid w:val="005272B4"/>
    <w:rsid w:val="00527628"/>
    <w:rsid w:val="00527A38"/>
    <w:rsid w:val="005306EA"/>
    <w:rsid w:val="0053173A"/>
    <w:rsid w:val="0053186C"/>
    <w:rsid w:val="00532130"/>
    <w:rsid w:val="00532A69"/>
    <w:rsid w:val="0053360C"/>
    <w:rsid w:val="005349FD"/>
    <w:rsid w:val="00535511"/>
    <w:rsid w:val="00535C0C"/>
    <w:rsid w:val="00536787"/>
    <w:rsid w:val="005367D9"/>
    <w:rsid w:val="00537505"/>
    <w:rsid w:val="00537DFF"/>
    <w:rsid w:val="005406A6"/>
    <w:rsid w:val="00540D5E"/>
    <w:rsid w:val="005417A2"/>
    <w:rsid w:val="005417DE"/>
    <w:rsid w:val="00541823"/>
    <w:rsid w:val="005433BD"/>
    <w:rsid w:val="005454BA"/>
    <w:rsid w:val="00545BED"/>
    <w:rsid w:val="00545FA6"/>
    <w:rsid w:val="0054636F"/>
    <w:rsid w:val="005463C6"/>
    <w:rsid w:val="005466AB"/>
    <w:rsid w:val="005469D7"/>
    <w:rsid w:val="00546A0F"/>
    <w:rsid w:val="00546DE2"/>
    <w:rsid w:val="00547698"/>
    <w:rsid w:val="00550099"/>
    <w:rsid w:val="005500AC"/>
    <w:rsid w:val="0055039D"/>
    <w:rsid w:val="005510E1"/>
    <w:rsid w:val="0055134A"/>
    <w:rsid w:val="0055139F"/>
    <w:rsid w:val="00551896"/>
    <w:rsid w:val="00551D7F"/>
    <w:rsid w:val="00552014"/>
    <w:rsid w:val="0055255F"/>
    <w:rsid w:val="0055285D"/>
    <w:rsid w:val="005528AB"/>
    <w:rsid w:val="00552F2B"/>
    <w:rsid w:val="005530CC"/>
    <w:rsid w:val="00553A19"/>
    <w:rsid w:val="00553AE8"/>
    <w:rsid w:val="00553C26"/>
    <w:rsid w:val="00554047"/>
    <w:rsid w:val="00554285"/>
    <w:rsid w:val="005553BB"/>
    <w:rsid w:val="00555C9E"/>
    <w:rsid w:val="00556388"/>
    <w:rsid w:val="00557AB5"/>
    <w:rsid w:val="00557F10"/>
    <w:rsid w:val="0056013F"/>
    <w:rsid w:val="005602E5"/>
    <w:rsid w:val="0056054F"/>
    <w:rsid w:val="0056090A"/>
    <w:rsid w:val="00560D1C"/>
    <w:rsid w:val="00560D9B"/>
    <w:rsid w:val="00561B05"/>
    <w:rsid w:val="00561DFA"/>
    <w:rsid w:val="005621D4"/>
    <w:rsid w:val="005623EE"/>
    <w:rsid w:val="00562D8E"/>
    <w:rsid w:val="005630CE"/>
    <w:rsid w:val="00564AFE"/>
    <w:rsid w:val="00564C37"/>
    <w:rsid w:val="00565A8D"/>
    <w:rsid w:val="00567DF3"/>
    <w:rsid w:val="00567E8B"/>
    <w:rsid w:val="00570A0A"/>
    <w:rsid w:val="00571A3F"/>
    <w:rsid w:val="00572555"/>
    <w:rsid w:val="00572718"/>
    <w:rsid w:val="0057302F"/>
    <w:rsid w:val="005730D6"/>
    <w:rsid w:val="0057364A"/>
    <w:rsid w:val="0057388B"/>
    <w:rsid w:val="005739DB"/>
    <w:rsid w:val="00574000"/>
    <w:rsid w:val="00574629"/>
    <w:rsid w:val="00574A5A"/>
    <w:rsid w:val="00574C1C"/>
    <w:rsid w:val="00574D48"/>
    <w:rsid w:val="00574D9D"/>
    <w:rsid w:val="00575511"/>
    <w:rsid w:val="00575912"/>
    <w:rsid w:val="005761A8"/>
    <w:rsid w:val="00576C74"/>
    <w:rsid w:val="00576CEE"/>
    <w:rsid w:val="00576DF1"/>
    <w:rsid w:val="00577361"/>
    <w:rsid w:val="00577744"/>
    <w:rsid w:val="005800A6"/>
    <w:rsid w:val="00580A0E"/>
    <w:rsid w:val="00580B0E"/>
    <w:rsid w:val="00580F03"/>
    <w:rsid w:val="00581AD4"/>
    <w:rsid w:val="00581D4B"/>
    <w:rsid w:val="005823FE"/>
    <w:rsid w:val="00583264"/>
    <w:rsid w:val="00583B9B"/>
    <w:rsid w:val="00583F2D"/>
    <w:rsid w:val="00584466"/>
    <w:rsid w:val="005845FF"/>
    <w:rsid w:val="005849DE"/>
    <w:rsid w:val="005852A9"/>
    <w:rsid w:val="00585577"/>
    <w:rsid w:val="00585BB1"/>
    <w:rsid w:val="00586B15"/>
    <w:rsid w:val="005871B9"/>
    <w:rsid w:val="00587622"/>
    <w:rsid w:val="00587BF1"/>
    <w:rsid w:val="00590D53"/>
    <w:rsid w:val="0059199A"/>
    <w:rsid w:val="00591B2D"/>
    <w:rsid w:val="00591CE2"/>
    <w:rsid w:val="00592BD9"/>
    <w:rsid w:val="00592F7A"/>
    <w:rsid w:val="00592FF2"/>
    <w:rsid w:val="0059321D"/>
    <w:rsid w:val="005944B2"/>
    <w:rsid w:val="00594880"/>
    <w:rsid w:val="00594F6E"/>
    <w:rsid w:val="00595391"/>
    <w:rsid w:val="00595775"/>
    <w:rsid w:val="00595A5F"/>
    <w:rsid w:val="00595C45"/>
    <w:rsid w:val="00595CF9"/>
    <w:rsid w:val="00595D98"/>
    <w:rsid w:val="005962D7"/>
    <w:rsid w:val="00596689"/>
    <w:rsid w:val="00596D9D"/>
    <w:rsid w:val="00597221"/>
    <w:rsid w:val="005972C3"/>
    <w:rsid w:val="00597587"/>
    <w:rsid w:val="00597805"/>
    <w:rsid w:val="00597966"/>
    <w:rsid w:val="00597C3B"/>
    <w:rsid w:val="00597F46"/>
    <w:rsid w:val="005A015E"/>
    <w:rsid w:val="005A23E2"/>
    <w:rsid w:val="005A2A88"/>
    <w:rsid w:val="005A35BC"/>
    <w:rsid w:val="005A3857"/>
    <w:rsid w:val="005A497F"/>
    <w:rsid w:val="005A5297"/>
    <w:rsid w:val="005A5B37"/>
    <w:rsid w:val="005A6950"/>
    <w:rsid w:val="005A6D49"/>
    <w:rsid w:val="005A7AFE"/>
    <w:rsid w:val="005A7C7C"/>
    <w:rsid w:val="005B00FD"/>
    <w:rsid w:val="005B0DC7"/>
    <w:rsid w:val="005B2A62"/>
    <w:rsid w:val="005B2DBC"/>
    <w:rsid w:val="005B2F64"/>
    <w:rsid w:val="005B3311"/>
    <w:rsid w:val="005B3590"/>
    <w:rsid w:val="005B3E8D"/>
    <w:rsid w:val="005B3F4B"/>
    <w:rsid w:val="005B5027"/>
    <w:rsid w:val="005B5BDD"/>
    <w:rsid w:val="005B62FB"/>
    <w:rsid w:val="005B65AE"/>
    <w:rsid w:val="005B6DD5"/>
    <w:rsid w:val="005B6FD9"/>
    <w:rsid w:val="005B7831"/>
    <w:rsid w:val="005B7851"/>
    <w:rsid w:val="005B7909"/>
    <w:rsid w:val="005B7C10"/>
    <w:rsid w:val="005C07D6"/>
    <w:rsid w:val="005C0EFF"/>
    <w:rsid w:val="005C1616"/>
    <w:rsid w:val="005C1B07"/>
    <w:rsid w:val="005C2226"/>
    <w:rsid w:val="005C2459"/>
    <w:rsid w:val="005C26AA"/>
    <w:rsid w:val="005C2CA8"/>
    <w:rsid w:val="005C2DBD"/>
    <w:rsid w:val="005C3688"/>
    <w:rsid w:val="005C37F7"/>
    <w:rsid w:val="005C3EF5"/>
    <w:rsid w:val="005C3F17"/>
    <w:rsid w:val="005C4028"/>
    <w:rsid w:val="005C423F"/>
    <w:rsid w:val="005C4380"/>
    <w:rsid w:val="005C56E6"/>
    <w:rsid w:val="005C5BB8"/>
    <w:rsid w:val="005C60AA"/>
    <w:rsid w:val="005C6178"/>
    <w:rsid w:val="005C67F0"/>
    <w:rsid w:val="005C72A8"/>
    <w:rsid w:val="005C76F3"/>
    <w:rsid w:val="005C7AD7"/>
    <w:rsid w:val="005C7C45"/>
    <w:rsid w:val="005C7F17"/>
    <w:rsid w:val="005D0635"/>
    <w:rsid w:val="005D1337"/>
    <w:rsid w:val="005D158E"/>
    <w:rsid w:val="005D181D"/>
    <w:rsid w:val="005D1853"/>
    <w:rsid w:val="005D1AAE"/>
    <w:rsid w:val="005D1B1D"/>
    <w:rsid w:val="005D1CAF"/>
    <w:rsid w:val="005D2157"/>
    <w:rsid w:val="005D35C0"/>
    <w:rsid w:val="005D37C8"/>
    <w:rsid w:val="005D450E"/>
    <w:rsid w:val="005D4562"/>
    <w:rsid w:val="005D46C0"/>
    <w:rsid w:val="005D47ED"/>
    <w:rsid w:val="005D49D8"/>
    <w:rsid w:val="005D51EB"/>
    <w:rsid w:val="005D53B9"/>
    <w:rsid w:val="005D5712"/>
    <w:rsid w:val="005D623D"/>
    <w:rsid w:val="005D65B5"/>
    <w:rsid w:val="005D7433"/>
    <w:rsid w:val="005E0653"/>
    <w:rsid w:val="005E0969"/>
    <w:rsid w:val="005E0DF7"/>
    <w:rsid w:val="005E0FF2"/>
    <w:rsid w:val="005E12AF"/>
    <w:rsid w:val="005E25C0"/>
    <w:rsid w:val="005E277C"/>
    <w:rsid w:val="005E2A52"/>
    <w:rsid w:val="005E2C9A"/>
    <w:rsid w:val="005E3246"/>
    <w:rsid w:val="005E3292"/>
    <w:rsid w:val="005E3FEB"/>
    <w:rsid w:val="005E41AA"/>
    <w:rsid w:val="005E47FD"/>
    <w:rsid w:val="005E4830"/>
    <w:rsid w:val="005E4D2C"/>
    <w:rsid w:val="005E5496"/>
    <w:rsid w:val="005E54DA"/>
    <w:rsid w:val="005E59AD"/>
    <w:rsid w:val="005E5DBC"/>
    <w:rsid w:val="005E6124"/>
    <w:rsid w:val="005E615E"/>
    <w:rsid w:val="005E6217"/>
    <w:rsid w:val="005E626C"/>
    <w:rsid w:val="005E64FD"/>
    <w:rsid w:val="005E7985"/>
    <w:rsid w:val="005E7AAA"/>
    <w:rsid w:val="005F07F1"/>
    <w:rsid w:val="005F08EA"/>
    <w:rsid w:val="005F0B08"/>
    <w:rsid w:val="005F0B64"/>
    <w:rsid w:val="005F136B"/>
    <w:rsid w:val="005F1A31"/>
    <w:rsid w:val="005F1DA1"/>
    <w:rsid w:val="005F21B1"/>
    <w:rsid w:val="005F2395"/>
    <w:rsid w:val="005F2787"/>
    <w:rsid w:val="005F28E7"/>
    <w:rsid w:val="005F345B"/>
    <w:rsid w:val="005F3FCD"/>
    <w:rsid w:val="005F41E2"/>
    <w:rsid w:val="005F4539"/>
    <w:rsid w:val="005F499A"/>
    <w:rsid w:val="005F4DCE"/>
    <w:rsid w:val="005F50DA"/>
    <w:rsid w:val="005F5100"/>
    <w:rsid w:val="005F5AC6"/>
    <w:rsid w:val="005F5BD5"/>
    <w:rsid w:val="005F5C13"/>
    <w:rsid w:val="005F614B"/>
    <w:rsid w:val="005F62AF"/>
    <w:rsid w:val="005F682C"/>
    <w:rsid w:val="005F6A70"/>
    <w:rsid w:val="005F6BD2"/>
    <w:rsid w:val="005F7597"/>
    <w:rsid w:val="005F7C72"/>
    <w:rsid w:val="006007FE"/>
    <w:rsid w:val="0060087F"/>
    <w:rsid w:val="00600C5A"/>
    <w:rsid w:val="00601143"/>
    <w:rsid w:val="00601306"/>
    <w:rsid w:val="00601395"/>
    <w:rsid w:val="00601C99"/>
    <w:rsid w:val="006029E3"/>
    <w:rsid w:val="006030C5"/>
    <w:rsid w:val="006031D9"/>
    <w:rsid w:val="00603BE3"/>
    <w:rsid w:val="00603D41"/>
    <w:rsid w:val="00603DED"/>
    <w:rsid w:val="00603E4D"/>
    <w:rsid w:val="0060404F"/>
    <w:rsid w:val="006044B5"/>
    <w:rsid w:val="006056FB"/>
    <w:rsid w:val="006067AD"/>
    <w:rsid w:val="006071AA"/>
    <w:rsid w:val="0060725A"/>
    <w:rsid w:val="0060785E"/>
    <w:rsid w:val="00610FE2"/>
    <w:rsid w:val="00611032"/>
    <w:rsid w:val="00611376"/>
    <w:rsid w:val="00611863"/>
    <w:rsid w:val="00611AB6"/>
    <w:rsid w:val="0061216A"/>
    <w:rsid w:val="006122CD"/>
    <w:rsid w:val="0061253C"/>
    <w:rsid w:val="006125B7"/>
    <w:rsid w:val="00612F0B"/>
    <w:rsid w:val="006132A2"/>
    <w:rsid w:val="006132C0"/>
    <w:rsid w:val="006132D7"/>
    <w:rsid w:val="00613CF7"/>
    <w:rsid w:val="006144D2"/>
    <w:rsid w:val="00614654"/>
    <w:rsid w:val="006148F9"/>
    <w:rsid w:val="00615354"/>
    <w:rsid w:val="0061556C"/>
    <w:rsid w:val="0061669B"/>
    <w:rsid w:val="00616FD6"/>
    <w:rsid w:val="00617C9C"/>
    <w:rsid w:val="006203AB"/>
    <w:rsid w:val="0062063D"/>
    <w:rsid w:val="00620781"/>
    <w:rsid w:val="00620BC3"/>
    <w:rsid w:val="006216F8"/>
    <w:rsid w:val="006220C9"/>
    <w:rsid w:val="0062215D"/>
    <w:rsid w:val="0062262D"/>
    <w:rsid w:val="00622B4D"/>
    <w:rsid w:val="00622B57"/>
    <w:rsid w:val="00622CA6"/>
    <w:rsid w:val="00623146"/>
    <w:rsid w:val="006237A8"/>
    <w:rsid w:val="0062440B"/>
    <w:rsid w:val="00624B69"/>
    <w:rsid w:val="00624BA2"/>
    <w:rsid w:val="006264E3"/>
    <w:rsid w:val="006275E1"/>
    <w:rsid w:val="00627902"/>
    <w:rsid w:val="00627BFC"/>
    <w:rsid w:val="00627CEC"/>
    <w:rsid w:val="00627D4B"/>
    <w:rsid w:val="00627FFA"/>
    <w:rsid w:val="0063015D"/>
    <w:rsid w:val="006303C7"/>
    <w:rsid w:val="00631979"/>
    <w:rsid w:val="00632406"/>
    <w:rsid w:val="00632B7A"/>
    <w:rsid w:val="006331AB"/>
    <w:rsid w:val="0063324F"/>
    <w:rsid w:val="0063349B"/>
    <w:rsid w:val="006335B4"/>
    <w:rsid w:val="00634318"/>
    <w:rsid w:val="00635586"/>
    <w:rsid w:val="00635664"/>
    <w:rsid w:val="00635870"/>
    <w:rsid w:val="006359DB"/>
    <w:rsid w:val="006365FB"/>
    <w:rsid w:val="00637981"/>
    <w:rsid w:val="00637E11"/>
    <w:rsid w:val="006406C0"/>
    <w:rsid w:val="006407BE"/>
    <w:rsid w:val="006415D7"/>
    <w:rsid w:val="00641D0E"/>
    <w:rsid w:val="00641D2E"/>
    <w:rsid w:val="00642104"/>
    <w:rsid w:val="006421EA"/>
    <w:rsid w:val="00642443"/>
    <w:rsid w:val="0064262C"/>
    <w:rsid w:val="00642821"/>
    <w:rsid w:val="00642ADD"/>
    <w:rsid w:val="00643724"/>
    <w:rsid w:val="0064387A"/>
    <w:rsid w:val="006439BC"/>
    <w:rsid w:val="00643C98"/>
    <w:rsid w:val="006441A1"/>
    <w:rsid w:val="00645233"/>
    <w:rsid w:val="0064554D"/>
    <w:rsid w:val="006457AF"/>
    <w:rsid w:val="00645958"/>
    <w:rsid w:val="00645CBA"/>
    <w:rsid w:val="00645ED1"/>
    <w:rsid w:val="006461F9"/>
    <w:rsid w:val="0064696F"/>
    <w:rsid w:val="00646E3C"/>
    <w:rsid w:val="006474A1"/>
    <w:rsid w:val="00647592"/>
    <w:rsid w:val="006476A3"/>
    <w:rsid w:val="00647747"/>
    <w:rsid w:val="006479EB"/>
    <w:rsid w:val="00650746"/>
    <w:rsid w:val="00650B17"/>
    <w:rsid w:val="00650C0D"/>
    <w:rsid w:val="00650F99"/>
    <w:rsid w:val="006517E4"/>
    <w:rsid w:val="00651FAA"/>
    <w:rsid w:val="00652A17"/>
    <w:rsid w:val="00652E29"/>
    <w:rsid w:val="00652E64"/>
    <w:rsid w:val="006530B6"/>
    <w:rsid w:val="0065358A"/>
    <w:rsid w:val="00654BC6"/>
    <w:rsid w:val="00655240"/>
    <w:rsid w:val="006553C1"/>
    <w:rsid w:val="00655931"/>
    <w:rsid w:val="00655B6F"/>
    <w:rsid w:val="00655ECE"/>
    <w:rsid w:val="006561AC"/>
    <w:rsid w:val="00656FBE"/>
    <w:rsid w:val="006573C0"/>
    <w:rsid w:val="006575B1"/>
    <w:rsid w:val="0065784F"/>
    <w:rsid w:val="00657A53"/>
    <w:rsid w:val="00660056"/>
    <w:rsid w:val="00660CF4"/>
    <w:rsid w:val="00660E86"/>
    <w:rsid w:val="00661074"/>
    <w:rsid w:val="0066145C"/>
    <w:rsid w:val="00661F3C"/>
    <w:rsid w:val="0066227B"/>
    <w:rsid w:val="0066299C"/>
    <w:rsid w:val="0066326D"/>
    <w:rsid w:val="00663284"/>
    <w:rsid w:val="0066331E"/>
    <w:rsid w:val="00664357"/>
    <w:rsid w:val="006647F1"/>
    <w:rsid w:val="00664A03"/>
    <w:rsid w:val="00664EDE"/>
    <w:rsid w:val="0066571B"/>
    <w:rsid w:val="00665770"/>
    <w:rsid w:val="0066594F"/>
    <w:rsid w:val="00666609"/>
    <w:rsid w:val="00670C28"/>
    <w:rsid w:val="00671018"/>
    <w:rsid w:val="00671E51"/>
    <w:rsid w:val="0067300A"/>
    <w:rsid w:val="00673DDB"/>
    <w:rsid w:val="0067407D"/>
    <w:rsid w:val="00674104"/>
    <w:rsid w:val="00674415"/>
    <w:rsid w:val="00674661"/>
    <w:rsid w:val="00674E4D"/>
    <w:rsid w:val="0067502E"/>
    <w:rsid w:val="00677061"/>
    <w:rsid w:val="0067719E"/>
    <w:rsid w:val="0067748D"/>
    <w:rsid w:val="00680BCD"/>
    <w:rsid w:val="00680BD3"/>
    <w:rsid w:val="006812BE"/>
    <w:rsid w:val="0068185E"/>
    <w:rsid w:val="00681A85"/>
    <w:rsid w:val="0068298F"/>
    <w:rsid w:val="006829D2"/>
    <w:rsid w:val="00683BD6"/>
    <w:rsid w:val="00683BF6"/>
    <w:rsid w:val="00683C95"/>
    <w:rsid w:val="00684188"/>
    <w:rsid w:val="006843DA"/>
    <w:rsid w:val="006853F5"/>
    <w:rsid w:val="00685695"/>
    <w:rsid w:val="00685739"/>
    <w:rsid w:val="0068573D"/>
    <w:rsid w:val="00686372"/>
    <w:rsid w:val="00686E5E"/>
    <w:rsid w:val="00687C94"/>
    <w:rsid w:val="0069022F"/>
    <w:rsid w:val="006905B9"/>
    <w:rsid w:val="00691154"/>
    <w:rsid w:val="0069166E"/>
    <w:rsid w:val="00691BF2"/>
    <w:rsid w:val="0069210F"/>
    <w:rsid w:val="0069242F"/>
    <w:rsid w:val="00692815"/>
    <w:rsid w:val="00692927"/>
    <w:rsid w:val="00692ECA"/>
    <w:rsid w:val="00693001"/>
    <w:rsid w:val="006933CA"/>
    <w:rsid w:val="006938E4"/>
    <w:rsid w:val="00693D0A"/>
    <w:rsid w:val="00693FD3"/>
    <w:rsid w:val="00695A77"/>
    <w:rsid w:val="00695D0E"/>
    <w:rsid w:val="00696140"/>
    <w:rsid w:val="0069634A"/>
    <w:rsid w:val="006964C2"/>
    <w:rsid w:val="00696A33"/>
    <w:rsid w:val="0069729D"/>
    <w:rsid w:val="006975A2"/>
    <w:rsid w:val="00697975"/>
    <w:rsid w:val="006A09D7"/>
    <w:rsid w:val="006A0B43"/>
    <w:rsid w:val="006A0E82"/>
    <w:rsid w:val="006A0F20"/>
    <w:rsid w:val="006A12F8"/>
    <w:rsid w:val="006A14A4"/>
    <w:rsid w:val="006A16D6"/>
    <w:rsid w:val="006A22A6"/>
    <w:rsid w:val="006A31A1"/>
    <w:rsid w:val="006A32BB"/>
    <w:rsid w:val="006A35AF"/>
    <w:rsid w:val="006A3BEC"/>
    <w:rsid w:val="006A3F65"/>
    <w:rsid w:val="006A4266"/>
    <w:rsid w:val="006A5275"/>
    <w:rsid w:val="006A5713"/>
    <w:rsid w:val="006A63C7"/>
    <w:rsid w:val="006A6569"/>
    <w:rsid w:val="006A77B4"/>
    <w:rsid w:val="006A7879"/>
    <w:rsid w:val="006A789D"/>
    <w:rsid w:val="006B2079"/>
    <w:rsid w:val="006B270D"/>
    <w:rsid w:val="006B2FB0"/>
    <w:rsid w:val="006B3406"/>
    <w:rsid w:val="006B3590"/>
    <w:rsid w:val="006B3C0B"/>
    <w:rsid w:val="006B405F"/>
    <w:rsid w:val="006B5ADD"/>
    <w:rsid w:val="006B687E"/>
    <w:rsid w:val="006B69D8"/>
    <w:rsid w:val="006B6BCE"/>
    <w:rsid w:val="006B7161"/>
    <w:rsid w:val="006B7D79"/>
    <w:rsid w:val="006C0385"/>
    <w:rsid w:val="006C04CC"/>
    <w:rsid w:val="006C04E6"/>
    <w:rsid w:val="006C067D"/>
    <w:rsid w:val="006C0727"/>
    <w:rsid w:val="006C08FF"/>
    <w:rsid w:val="006C0A5F"/>
    <w:rsid w:val="006C11BE"/>
    <w:rsid w:val="006C1AC8"/>
    <w:rsid w:val="006C1B89"/>
    <w:rsid w:val="006C1F1F"/>
    <w:rsid w:val="006C20A3"/>
    <w:rsid w:val="006C2719"/>
    <w:rsid w:val="006C3964"/>
    <w:rsid w:val="006C3D27"/>
    <w:rsid w:val="006C3DBD"/>
    <w:rsid w:val="006C50B1"/>
    <w:rsid w:val="006C58A7"/>
    <w:rsid w:val="006C5B5D"/>
    <w:rsid w:val="006C5B9D"/>
    <w:rsid w:val="006C5F1F"/>
    <w:rsid w:val="006C607A"/>
    <w:rsid w:val="006C64B1"/>
    <w:rsid w:val="006C6EB8"/>
    <w:rsid w:val="006C73C3"/>
    <w:rsid w:val="006C7D42"/>
    <w:rsid w:val="006C7DBA"/>
    <w:rsid w:val="006D0147"/>
    <w:rsid w:val="006D014E"/>
    <w:rsid w:val="006D060F"/>
    <w:rsid w:val="006D10D1"/>
    <w:rsid w:val="006D1A5B"/>
    <w:rsid w:val="006D2B45"/>
    <w:rsid w:val="006D33B5"/>
    <w:rsid w:val="006D3AB7"/>
    <w:rsid w:val="006D3EA5"/>
    <w:rsid w:val="006D4282"/>
    <w:rsid w:val="006D4FE7"/>
    <w:rsid w:val="006D5783"/>
    <w:rsid w:val="006D5F4A"/>
    <w:rsid w:val="006D666C"/>
    <w:rsid w:val="006D6F59"/>
    <w:rsid w:val="006D7077"/>
    <w:rsid w:val="006E000A"/>
    <w:rsid w:val="006E0DC3"/>
    <w:rsid w:val="006E145F"/>
    <w:rsid w:val="006E1A7D"/>
    <w:rsid w:val="006E2A80"/>
    <w:rsid w:val="006E3B9E"/>
    <w:rsid w:val="006E3F25"/>
    <w:rsid w:val="006E49EB"/>
    <w:rsid w:val="006E4DD0"/>
    <w:rsid w:val="006E52BE"/>
    <w:rsid w:val="006E59A4"/>
    <w:rsid w:val="006E5FA2"/>
    <w:rsid w:val="006E6758"/>
    <w:rsid w:val="006E79CB"/>
    <w:rsid w:val="006F0A53"/>
    <w:rsid w:val="006F0BD4"/>
    <w:rsid w:val="006F0F2B"/>
    <w:rsid w:val="006F1AD6"/>
    <w:rsid w:val="006F1D1F"/>
    <w:rsid w:val="006F2899"/>
    <w:rsid w:val="006F2F0D"/>
    <w:rsid w:val="006F315D"/>
    <w:rsid w:val="006F3E94"/>
    <w:rsid w:val="006F3F75"/>
    <w:rsid w:val="006F430D"/>
    <w:rsid w:val="006F4B4D"/>
    <w:rsid w:val="006F4E3F"/>
    <w:rsid w:val="006F56DA"/>
    <w:rsid w:val="006F5C47"/>
    <w:rsid w:val="006F5CC1"/>
    <w:rsid w:val="006F5D7E"/>
    <w:rsid w:val="006F5EA5"/>
    <w:rsid w:val="006F6003"/>
    <w:rsid w:val="006F6B90"/>
    <w:rsid w:val="006F759E"/>
    <w:rsid w:val="006F784B"/>
    <w:rsid w:val="006F787D"/>
    <w:rsid w:val="006F7B02"/>
    <w:rsid w:val="0070022C"/>
    <w:rsid w:val="0070048F"/>
    <w:rsid w:val="007005A0"/>
    <w:rsid w:val="00700B29"/>
    <w:rsid w:val="00700F22"/>
    <w:rsid w:val="007011ED"/>
    <w:rsid w:val="007014B2"/>
    <w:rsid w:val="00701D37"/>
    <w:rsid w:val="007022BE"/>
    <w:rsid w:val="00702681"/>
    <w:rsid w:val="00702726"/>
    <w:rsid w:val="00702DE4"/>
    <w:rsid w:val="0070385F"/>
    <w:rsid w:val="0070406F"/>
    <w:rsid w:val="0070416A"/>
    <w:rsid w:val="0070484D"/>
    <w:rsid w:val="0070493A"/>
    <w:rsid w:val="007049C1"/>
    <w:rsid w:val="007052AA"/>
    <w:rsid w:val="0070594E"/>
    <w:rsid w:val="00705C15"/>
    <w:rsid w:val="00705D60"/>
    <w:rsid w:val="007072CB"/>
    <w:rsid w:val="007074B5"/>
    <w:rsid w:val="0071000F"/>
    <w:rsid w:val="00710131"/>
    <w:rsid w:val="00710246"/>
    <w:rsid w:val="00710994"/>
    <w:rsid w:val="00710BAA"/>
    <w:rsid w:val="00710CCC"/>
    <w:rsid w:val="00710E78"/>
    <w:rsid w:val="007116AD"/>
    <w:rsid w:val="00711FC2"/>
    <w:rsid w:val="007124FB"/>
    <w:rsid w:val="00712697"/>
    <w:rsid w:val="0071269F"/>
    <w:rsid w:val="00712987"/>
    <w:rsid w:val="00712DCC"/>
    <w:rsid w:val="007132AF"/>
    <w:rsid w:val="007132E8"/>
    <w:rsid w:val="0071372B"/>
    <w:rsid w:val="00713757"/>
    <w:rsid w:val="00713983"/>
    <w:rsid w:val="007141ED"/>
    <w:rsid w:val="007141F6"/>
    <w:rsid w:val="007144E8"/>
    <w:rsid w:val="00714602"/>
    <w:rsid w:val="00714B9C"/>
    <w:rsid w:val="0071504E"/>
    <w:rsid w:val="0071533E"/>
    <w:rsid w:val="007158BD"/>
    <w:rsid w:val="00715938"/>
    <w:rsid w:val="00715F85"/>
    <w:rsid w:val="007160AB"/>
    <w:rsid w:val="00716605"/>
    <w:rsid w:val="007166B4"/>
    <w:rsid w:val="00716912"/>
    <w:rsid w:val="00717858"/>
    <w:rsid w:val="00717872"/>
    <w:rsid w:val="00717A02"/>
    <w:rsid w:val="00717B93"/>
    <w:rsid w:val="00720368"/>
    <w:rsid w:val="00720967"/>
    <w:rsid w:val="007211B6"/>
    <w:rsid w:val="00721B38"/>
    <w:rsid w:val="00721B9A"/>
    <w:rsid w:val="0072301B"/>
    <w:rsid w:val="00723157"/>
    <w:rsid w:val="00723D35"/>
    <w:rsid w:val="00723DEF"/>
    <w:rsid w:val="00723F0F"/>
    <w:rsid w:val="0072420E"/>
    <w:rsid w:val="007248F3"/>
    <w:rsid w:val="00724950"/>
    <w:rsid w:val="007254EB"/>
    <w:rsid w:val="00725532"/>
    <w:rsid w:val="00725B4B"/>
    <w:rsid w:val="00726A2D"/>
    <w:rsid w:val="007274E1"/>
    <w:rsid w:val="00727B6D"/>
    <w:rsid w:val="00730027"/>
    <w:rsid w:val="007305B7"/>
    <w:rsid w:val="00730695"/>
    <w:rsid w:val="00730B15"/>
    <w:rsid w:val="00731BC0"/>
    <w:rsid w:val="00733596"/>
    <w:rsid w:val="00733DAA"/>
    <w:rsid w:val="007345FF"/>
    <w:rsid w:val="00734997"/>
    <w:rsid w:val="007349EF"/>
    <w:rsid w:val="00735514"/>
    <w:rsid w:val="0073558A"/>
    <w:rsid w:val="00735623"/>
    <w:rsid w:val="007358BC"/>
    <w:rsid w:val="00735D75"/>
    <w:rsid w:val="00735EB0"/>
    <w:rsid w:val="007360AF"/>
    <w:rsid w:val="007361A9"/>
    <w:rsid w:val="007376C3"/>
    <w:rsid w:val="00737777"/>
    <w:rsid w:val="00737A81"/>
    <w:rsid w:val="00737D0D"/>
    <w:rsid w:val="00737F06"/>
    <w:rsid w:val="00740117"/>
    <w:rsid w:val="00740DFB"/>
    <w:rsid w:val="007411C5"/>
    <w:rsid w:val="00741CA4"/>
    <w:rsid w:val="00742E88"/>
    <w:rsid w:val="007433D8"/>
    <w:rsid w:val="007434C6"/>
    <w:rsid w:val="007438FF"/>
    <w:rsid w:val="00743F23"/>
    <w:rsid w:val="00743F55"/>
    <w:rsid w:val="00744ADD"/>
    <w:rsid w:val="00744C01"/>
    <w:rsid w:val="00745789"/>
    <w:rsid w:val="00745EBA"/>
    <w:rsid w:val="0074627D"/>
    <w:rsid w:val="007463F8"/>
    <w:rsid w:val="007466B4"/>
    <w:rsid w:val="00746A9B"/>
    <w:rsid w:val="00746AC9"/>
    <w:rsid w:val="00746BEC"/>
    <w:rsid w:val="00746CFC"/>
    <w:rsid w:val="00747EF0"/>
    <w:rsid w:val="007505C0"/>
    <w:rsid w:val="007507C3"/>
    <w:rsid w:val="00750824"/>
    <w:rsid w:val="00750E17"/>
    <w:rsid w:val="00750F78"/>
    <w:rsid w:val="00751054"/>
    <w:rsid w:val="0075125F"/>
    <w:rsid w:val="00751998"/>
    <w:rsid w:val="007522DA"/>
    <w:rsid w:val="0075271B"/>
    <w:rsid w:val="00752C21"/>
    <w:rsid w:val="0075393C"/>
    <w:rsid w:val="00753CE5"/>
    <w:rsid w:val="00755206"/>
    <w:rsid w:val="00755336"/>
    <w:rsid w:val="0075599C"/>
    <w:rsid w:val="00755D41"/>
    <w:rsid w:val="00756029"/>
    <w:rsid w:val="00756CC7"/>
    <w:rsid w:val="00757069"/>
    <w:rsid w:val="00757596"/>
    <w:rsid w:val="00757C93"/>
    <w:rsid w:val="00757F88"/>
    <w:rsid w:val="0076093F"/>
    <w:rsid w:val="00761553"/>
    <w:rsid w:val="007617B2"/>
    <w:rsid w:val="00761EA5"/>
    <w:rsid w:val="00761F5C"/>
    <w:rsid w:val="00762128"/>
    <w:rsid w:val="00762209"/>
    <w:rsid w:val="00762C25"/>
    <w:rsid w:val="007631EE"/>
    <w:rsid w:val="00763375"/>
    <w:rsid w:val="00763469"/>
    <w:rsid w:val="00764DA4"/>
    <w:rsid w:val="00764FD9"/>
    <w:rsid w:val="00765AB7"/>
    <w:rsid w:val="00765E02"/>
    <w:rsid w:val="00765F84"/>
    <w:rsid w:val="00765FD2"/>
    <w:rsid w:val="0076647B"/>
    <w:rsid w:val="00766C58"/>
    <w:rsid w:val="00767576"/>
    <w:rsid w:val="00767E0D"/>
    <w:rsid w:val="00767E31"/>
    <w:rsid w:val="00767F67"/>
    <w:rsid w:val="007703A0"/>
    <w:rsid w:val="007704BB"/>
    <w:rsid w:val="00770572"/>
    <w:rsid w:val="00770CD6"/>
    <w:rsid w:val="00771400"/>
    <w:rsid w:val="00771C90"/>
    <w:rsid w:val="00771E92"/>
    <w:rsid w:val="007720C1"/>
    <w:rsid w:val="00772E4E"/>
    <w:rsid w:val="00773681"/>
    <w:rsid w:val="00773761"/>
    <w:rsid w:val="00774445"/>
    <w:rsid w:val="00774736"/>
    <w:rsid w:val="00775B06"/>
    <w:rsid w:val="007766BB"/>
    <w:rsid w:val="00777276"/>
    <w:rsid w:val="007772DB"/>
    <w:rsid w:val="00777ABE"/>
    <w:rsid w:val="00780211"/>
    <w:rsid w:val="0078058B"/>
    <w:rsid w:val="007809D5"/>
    <w:rsid w:val="00780BE0"/>
    <w:rsid w:val="00780EBF"/>
    <w:rsid w:val="00781946"/>
    <w:rsid w:val="00781BF7"/>
    <w:rsid w:val="00782936"/>
    <w:rsid w:val="007836B3"/>
    <w:rsid w:val="00783C17"/>
    <w:rsid w:val="0078402B"/>
    <w:rsid w:val="007847CE"/>
    <w:rsid w:val="00785469"/>
    <w:rsid w:val="007861DA"/>
    <w:rsid w:val="007865ED"/>
    <w:rsid w:val="0078747A"/>
    <w:rsid w:val="007903E7"/>
    <w:rsid w:val="007906B4"/>
    <w:rsid w:val="00790706"/>
    <w:rsid w:val="00790F74"/>
    <w:rsid w:val="00791161"/>
    <w:rsid w:val="00791995"/>
    <w:rsid w:val="00791FE4"/>
    <w:rsid w:val="00792B61"/>
    <w:rsid w:val="0079308A"/>
    <w:rsid w:val="00793403"/>
    <w:rsid w:val="00793534"/>
    <w:rsid w:val="00793A7E"/>
    <w:rsid w:val="00794260"/>
    <w:rsid w:val="007950DE"/>
    <w:rsid w:val="00795E6B"/>
    <w:rsid w:val="0079696D"/>
    <w:rsid w:val="00797135"/>
    <w:rsid w:val="007973DC"/>
    <w:rsid w:val="00797FDC"/>
    <w:rsid w:val="007A09B0"/>
    <w:rsid w:val="007A1569"/>
    <w:rsid w:val="007A1CF7"/>
    <w:rsid w:val="007A24FF"/>
    <w:rsid w:val="007A2A65"/>
    <w:rsid w:val="007A2ED6"/>
    <w:rsid w:val="007A360C"/>
    <w:rsid w:val="007A39D6"/>
    <w:rsid w:val="007A3CA9"/>
    <w:rsid w:val="007A414F"/>
    <w:rsid w:val="007A461D"/>
    <w:rsid w:val="007A4782"/>
    <w:rsid w:val="007A4853"/>
    <w:rsid w:val="007A50D8"/>
    <w:rsid w:val="007A5F5F"/>
    <w:rsid w:val="007A6D88"/>
    <w:rsid w:val="007A75D1"/>
    <w:rsid w:val="007A7696"/>
    <w:rsid w:val="007B0678"/>
    <w:rsid w:val="007B0BC1"/>
    <w:rsid w:val="007B0DEF"/>
    <w:rsid w:val="007B13ED"/>
    <w:rsid w:val="007B18AE"/>
    <w:rsid w:val="007B1E1A"/>
    <w:rsid w:val="007B25BD"/>
    <w:rsid w:val="007B261E"/>
    <w:rsid w:val="007B32E5"/>
    <w:rsid w:val="007B3E47"/>
    <w:rsid w:val="007B528B"/>
    <w:rsid w:val="007B52AC"/>
    <w:rsid w:val="007B57AC"/>
    <w:rsid w:val="007B7338"/>
    <w:rsid w:val="007B7630"/>
    <w:rsid w:val="007B7C0C"/>
    <w:rsid w:val="007C1081"/>
    <w:rsid w:val="007C1425"/>
    <w:rsid w:val="007C1CBD"/>
    <w:rsid w:val="007C22F3"/>
    <w:rsid w:val="007C23C9"/>
    <w:rsid w:val="007C27E5"/>
    <w:rsid w:val="007C2BEE"/>
    <w:rsid w:val="007C2E1D"/>
    <w:rsid w:val="007C31F5"/>
    <w:rsid w:val="007C3395"/>
    <w:rsid w:val="007C41B7"/>
    <w:rsid w:val="007C44C9"/>
    <w:rsid w:val="007C467E"/>
    <w:rsid w:val="007C4E37"/>
    <w:rsid w:val="007C510F"/>
    <w:rsid w:val="007C6D23"/>
    <w:rsid w:val="007C729C"/>
    <w:rsid w:val="007C7995"/>
    <w:rsid w:val="007D010E"/>
    <w:rsid w:val="007D1B76"/>
    <w:rsid w:val="007D2C97"/>
    <w:rsid w:val="007D2FCC"/>
    <w:rsid w:val="007D33C5"/>
    <w:rsid w:val="007D3B35"/>
    <w:rsid w:val="007D3C88"/>
    <w:rsid w:val="007D4B3D"/>
    <w:rsid w:val="007D5722"/>
    <w:rsid w:val="007D5A52"/>
    <w:rsid w:val="007D5EB4"/>
    <w:rsid w:val="007D61CC"/>
    <w:rsid w:val="007D64C5"/>
    <w:rsid w:val="007D65B5"/>
    <w:rsid w:val="007D7156"/>
    <w:rsid w:val="007D7779"/>
    <w:rsid w:val="007D7F45"/>
    <w:rsid w:val="007E0044"/>
    <w:rsid w:val="007E0ACF"/>
    <w:rsid w:val="007E2017"/>
    <w:rsid w:val="007E2495"/>
    <w:rsid w:val="007E293C"/>
    <w:rsid w:val="007E3186"/>
    <w:rsid w:val="007E42DD"/>
    <w:rsid w:val="007E4446"/>
    <w:rsid w:val="007E49E3"/>
    <w:rsid w:val="007E49F5"/>
    <w:rsid w:val="007E4EFA"/>
    <w:rsid w:val="007E5BFC"/>
    <w:rsid w:val="007E6656"/>
    <w:rsid w:val="007E744B"/>
    <w:rsid w:val="007E79C1"/>
    <w:rsid w:val="007F00C8"/>
    <w:rsid w:val="007F0252"/>
    <w:rsid w:val="007F0DC4"/>
    <w:rsid w:val="007F11D0"/>
    <w:rsid w:val="007F1BCA"/>
    <w:rsid w:val="007F1CFB"/>
    <w:rsid w:val="007F2B41"/>
    <w:rsid w:val="007F318C"/>
    <w:rsid w:val="007F34BA"/>
    <w:rsid w:val="007F37E3"/>
    <w:rsid w:val="007F41F4"/>
    <w:rsid w:val="007F4CBA"/>
    <w:rsid w:val="007F4D8A"/>
    <w:rsid w:val="007F5748"/>
    <w:rsid w:val="007F58D7"/>
    <w:rsid w:val="007F5C71"/>
    <w:rsid w:val="007F616B"/>
    <w:rsid w:val="007F6397"/>
    <w:rsid w:val="007F6405"/>
    <w:rsid w:val="007F7C37"/>
    <w:rsid w:val="008000C3"/>
    <w:rsid w:val="008006F9"/>
    <w:rsid w:val="00800EBA"/>
    <w:rsid w:val="00801A90"/>
    <w:rsid w:val="00801F4D"/>
    <w:rsid w:val="008020C5"/>
    <w:rsid w:val="00802F30"/>
    <w:rsid w:val="00802F76"/>
    <w:rsid w:val="008033D7"/>
    <w:rsid w:val="00803AC7"/>
    <w:rsid w:val="008042E2"/>
    <w:rsid w:val="0080469D"/>
    <w:rsid w:val="008047FB"/>
    <w:rsid w:val="00804E48"/>
    <w:rsid w:val="00804EA1"/>
    <w:rsid w:val="00804FB6"/>
    <w:rsid w:val="00805193"/>
    <w:rsid w:val="00805A08"/>
    <w:rsid w:val="00805BF0"/>
    <w:rsid w:val="008062CB"/>
    <w:rsid w:val="00806D22"/>
    <w:rsid w:val="008073B3"/>
    <w:rsid w:val="00807A34"/>
    <w:rsid w:val="00807BBA"/>
    <w:rsid w:val="00807E05"/>
    <w:rsid w:val="00810064"/>
    <w:rsid w:val="008103AD"/>
    <w:rsid w:val="00810F87"/>
    <w:rsid w:val="00811759"/>
    <w:rsid w:val="008122BB"/>
    <w:rsid w:val="0081232B"/>
    <w:rsid w:val="00812753"/>
    <w:rsid w:val="008130EC"/>
    <w:rsid w:val="00813468"/>
    <w:rsid w:val="00813F3F"/>
    <w:rsid w:val="00814C7E"/>
    <w:rsid w:val="00814EA1"/>
    <w:rsid w:val="0081507F"/>
    <w:rsid w:val="00815A86"/>
    <w:rsid w:val="00815C9E"/>
    <w:rsid w:val="00815F65"/>
    <w:rsid w:val="00816428"/>
    <w:rsid w:val="0081658E"/>
    <w:rsid w:val="00816A16"/>
    <w:rsid w:val="00816CC4"/>
    <w:rsid w:val="0081728C"/>
    <w:rsid w:val="00817548"/>
    <w:rsid w:val="00817AC1"/>
    <w:rsid w:val="00817D25"/>
    <w:rsid w:val="008206F9"/>
    <w:rsid w:val="0082085A"/>
    <w:rsid w:val="00820DD5"/>
    <w:rsid w:val="00820F8F"/>
    <w:rsid w:val="00821034"/>
    <w:rsid w:val="00822D20"/>
    <w:rsid w:val="008239E9"/>
    <w:rsid w:val="00824079"/>
    <w:rsid w:val="0082419F"/>
    <w:rsid w:val="008261DE"/>
    <w:rsid w:val="00826C91"/>
    <w:rsid w:val="00827110"/>
    <w:rsid w:val="0082747A"/>
    <w:rsid w:val="0082779E"/>
    <w:rsid w:val="00827923"/>
    <w:rsid w:val="0082794D"/>
    <w:rsid w:val="00830523"/>
    <w:rsid w:val="008306B7"/>
    <w:rsid w:val="0083089E"/>
    <w:rsid w:val="008312A9"/>
    <w:rsid w:val="00831981"/>
    <w:rsid w:val="00832F93"/>
    <w:rsid w:val="008336BA"/>
    <w:rsid w:val="00833B6F"/>
    <w:rsid w:val="00833E75"/>
    <w:rsid w:val="008345E9"/>
    <w:rsid w:val="008346E0"/>
    <w:rsid w:val="0083492D"/>
    <w:rsid w:val="00834A07"/>
    <w:rsid w:val="0083541E"/>
    <w:rsid w:val="00835CB4"/>
    <w:rsid w:val="00835E81"/>
    <w:rsid w:val="00836C57"/>
    <w:rsid w:val="008371D2"/>
    <w:rsid w:val="008374B4"/>
    <w:rsid w:val="00837C72"/>
    <w:rsid w:val="00840515"/>
    <w:rsid w:val="008405A9"/>
    <w:rsid w:val="00840C93"/>
    <w:rsid w:val="00840E44"/>
    <w:rsid w:val="008411BF"/>
    <w:rsid w:val="008411EC"/>
    <w:rsid w:val="008413FB"/>
    <w:rsid w:val="008414F6"/>
    <w:rsid w:val="00841FF2"/>
    <w:rsid w:val="008422E2"/>
    <w:rsid w:val="00842329"/>
    <w:rsid w:val="00843069"/>
    <w:rsid w:val="00843B05"/>
    <w:rsid w:val="00843EA2"/>
    <w:rsid w:val="008445EF"/>
    <w:rsid w:val="00844D37"/>
    <w:rsid w:val="00845B22"/>
    <w:rsid w:val="0084604F"/>
    <w:rsid w:val="00846315"/>
    <w:rsid w:val="00846800"/>
    <w:rsid w:val="00846AFD"/>
    <w:rsid w:val="00846D26"/>
    <w:rsid w:val="0084702F"/>
    <w:rsid w:val="00847156"/>
    <w:rsid w:val="00847970"/>
    <w:rsid w:val="00847AFA"/>
    <w:rsid w:val="00847B01"/>
    <w:rsid w:val="00850558"/>
    <w:rsid w:val="008507BA"/>
    <w:rsid w:val="008508C9"/>
    <w:rsid w:val="00850F2A"/>
    <w:rsid w:val="008510BE"/>
    <w:rsid w:val="00851139"/>
    <w:rsid w:val="00851263"/>
    <w:rsid w:val="00852A48"/>
    <w:rsid w:val="0085554E"/>
    <w:rsid w:val="00855B73"/>
    <w:rsid w:val="00855FF5"/>
    <w:rsid w:val="00856084"/>
    <w:rsid w:val="00856482"/>
    <w:rsid w:val="00857925"/>
    <w:rsid w:val="00857FFD"/>
    <w:rsid w:val="00860DA5"/>
    <w:rsid w:val="00861211"/>
    <w:rsid w:val="0086238C"/>
    <w:rsid w:val="00862D95"/>
    <w:rsid w:val="00863005"/>
    <w:rsid w:val="0086303E"/>
    <w:rsid w:val="008630E7"/>
    <w:rsid w:val="00863CE8"/>
    <w:rsid w:val="00864609"/>
    <w:rsid w:val="00864EA7"/>
    <w:rsid w:val="00865743"/>
    <w:rsid w:val="0086589C"/>
    <w:rsid w:val="00865ED3"/>
    <w:rsid w:val="00866241"/>
    <w:rsid w:val="008662DF"/>
    <w:rsid w:val="00866590"/>
    <w:rsid w:val="00866F9B"/>
    <w:rsid w:val="00867DCE"/>
    <w:rsid w:val="008700FF"/>
    <w:rsid w:val="00870421"/>
    <w:rsid w:val="00872D61"/>
    <w:rsid w:val="0087374F"/>
    <w:rsid w:val="00874050"/>
    <w:rsid w:val="00874073"/>
    <w:rsid w:val="00874468"/>
    <w:rsid w:val="0087600F"/>
    <w:rsid w:val="008760DE"/>
    <w:rsid w:val="00876443"/>
    <w:rsid w:val="00876444"/>
    <w:rsid w:val="008764BC"/>
    <w:rsid w:val="00880006"/>
    <w:rsid w:val="008800D6"/>
    <w:rsid w:val="0088063D"/>
    <w:rsid w:val="00880C04"/>
    <w:rsid w:val="00880E50"/>
    <w:rsid w:val="00880FCD"/>
    <w:rsid w:val="008811D5"/>
    <w:rsid w:val="00881262"/>
    <w:rsid w:val="008815C6"/>
    <w:rsid w:val="008815D9"/>
    <w:rsid w:val="00881A4B"/>
    <w:rsid w:val="0088242F"/>
    <w:rsid w:val="00883414"/>
    <w:rsid w:val="008845EC"/>
    <w:rsid w:val="00885182"/>
    <w:rsid w:val="00885256"/>
    <w:rsid w:val="00885638"/>
    <w:rsid w:val="00887124"/>
    <w:rsid w:val="00887149"/>
    <w:rsid w:val="0088774B"/>
    <w:rsid w:val="0088783F"/>
    <w:rsid w:val="00890555"/>
    <w:rsid w:val="0089080E"/>
    <w:rsid w:val="00890A54"/>
    <w:rsid w:val="00890EE6"/>
    <w:rsid w:val="00891733"/>
    <w:rsid w:val="008918D1"/>
    <w:rsid w:val="0089195C"/>
    <w:rsid w:val="00891B91"/>
    <w:rsid w:val="00891D46"/>
    <w:rsid w:val="00892614"/>
    <w:rsid w:val="008927AF"/>
    <w:rsid w:val="008928D3"/>
    <w:rsid w:val="008929A7"/>
    <w:rsid w:val="00892AA6"/>
    <w:rsid w:val="0089318D"/>
    <w:rsid w:val="008943D1"/>
    <w:rsid w:val="00894466"/>
    <w:rsid w:val="00894543"/>
    <w:rsid w:val="00894A82"/>
    <w:rsid w:val="00895F9C"/>
    <w:rsid w:val="00896FF7"/>
    <w:rsid w:val="00897066"/>
    <w:rsid w:val="008A0ABD"/>
    <w:rsid w:val="008A0AF1"/>
    <w:rsid w:val="008A0FE3"/>
    <w:rsid w:val="008A15C3"/>
    <w:rsid w:val="008A16E1"/>
    <w:rsid w:val="008A1B24"/>
    <w:rsid w:val="008A1F2E"/>
    <w:rsid w:val="008A1FBB"/>
    <w:rsid w:val="008A2116"/>
    <w:rsid w:val="008A2DC0"/>
    <w:rsid w:val="008A2F6F"/>
    <w:rsid w:val="008A37C8"/>
    <w:rsid w:val="008A4365"/>
    <w:rsid w:val="008A4495"/>
    <w:rsid w:val="008A4939"/>
    <w:rsid w:val="008A4D7C"/>
    <w:rsid w:val="008A59A9"/>
    <w:rsid w:val="008A5D64"/>
    <w:rsid w:val="008A6124"/>
    <w:rsid w:val="008A6167"/>
    <w:rsid w:val="008A648E"/>
    <w:rsid w:val="008A785E"/>
    <w:rsid w:val="008A7C5D"/>
    <w:rsid w:val="008B01B1"/>
    <w:rsid w:val="008B05EA"/>
    <w:rsid w:val="008B118F"/>
    <w:rsid w:val="008B1D39"/>
    <w:rsid w:val="008B2B76"/>
    <w:rsid w:val="008B2FAC"/>
    <w:rsid w:val="008B3292"/>
    <w:rsid w:val="008B3331"/>
    <w:rsid w:val="008B387B"/>
    <w:rsid w:val="008B5588"/>
    <w:rsid w:val="008B6098"/>
    <w:rsid w:val="008B62C9"/>
    <w:rsid w:val="008B6493"/>
    <w:rsid w:val="008B6BDD"/>
    <w:rsid w:val="008B6E01"/>
    <w:rsid w:val="008B706D"/>
    <w:rsid w:val="008B716F"/>
    <w:rsid w:val="008B7BFF"/>
    <w:rsid w:val="008B7C84"/>
    <w:rsid w:val="008B7E92"/>
    <w:rsid w:val="008C08CE"/>
    <w:rsid w:val="008C0B11"/>
    <w:rsid w:val="008C0FBF"/>
    <w:rsid w:val="008C1663"/>
    <w:rsid w:val="008C1A89"/>
    <w:rsid w:val="008C3327"/>
    <w:rsid w:val="008C36F3"/>
    <w:rsid w:val="008C3AD9"/>
    <w:rsid w:val="008C3F20"/>
    <w:rsid w:val="008C4676"/>
    <w:rsid w:val="008C4978"/>
    <w:rsid w:val="008C53FF"/>
    <w:rsid w:val="008C5459"/>
    <w:rsid w:val="008C54BE"/>
    <w:rsid w:val="008C55F5"/>
    <w:rsid w:val="008C5A59"/>
    <w:rsid w:val="008C5AB3"/>
    <w:rsid w:val="008C5D00"/>
    <w:rsid w:val="008C5F02"/>
    <w:rsid w:val="008C6268"/>
    <w:rsid w:val="008C6CD5"/>
    <w:rsid w:val="008C6D70"/>
    <w:rsid w:val="008C6F9B"/>
    <w:rsid w:val="008C72B6"/>
    <w:rsid w:val="008C7FCA"/>
    <w:rsid w:val="008D0B6B"/>
    <w:rsid w:val="008D1B22"/>
    <w:rsid w:val="008D1BF8"/>
    <w:rsid w:val="008D2384"/>
    <w:rsid w:val="008D2DF2"/>
    <w:rsid w:val="008D3047"/>
    <w:rsid w:val="008D3873"/>
    <w:rsid w:val="008D46E3"/>
    <w:rsid w:val="008D4B70"/>
    <w:rsid w:val="008D4D8F"/>
    <w:rsid w:val="008D5649"/>
    <w:rsid w:val="008D592D"/>
    <w:rsid w:val="008D7260"/>
    <w:rsid w:val="008D72A8"/>
    <w:rsid w:val="008D7783"/>
    <w:rsid w:val="008E016F"/>
    <w:rsid w:val="008E05A3"/>
    <w:rsid w:val="008E0C2D"/>
    <w:rsid w:val="008E0F8C"/>
    <w:rsid w:val="008E104C"/>
    <w:rsid w:val="008E10E0"/>
    <w:rsid w:val="008E14F1"/>
    <w:rsid w:val="008E17A5"/>
    <w:rsid w:val="008E1C4F"/>
    <w:rsid w:val="008E2467"/>
    <w:rsid w:val="008E2686"/>
    <w:rsid w:val="008E3083"/>
    <w:rsid w:val="008E360A"/>
    <w:rsid w:val="008E3C83"/>
    <w:rsid w:val="008E4F33"/>
    <w:rsid w:val="008E4FCB"/>
    <w:rsid w:val="008E5496"/>
    <w:rsid w:val="008E63C6"/>
    <w:rsid w:val="008E6861"/>
    <w:rsid w:val="008E6BFA"/>
    <w:rsid w:val="008E72B7"/>
    <w:rsid w:val="008E76D1"/>
    <w:rsid w:val="008E76DA"/>
    <w:rsid w:val="008E7AC0"/>
    <w:rsid w:val="008F0170"/>
    <w:rsid w:val="008F02B4"/>
    <w:rsid w:val="008F041C"/>
    <w:rsid w:val="008F188A"/>
    <w:rsid w:val="008F2DA7"/>
    <w:rsid w:val="008F302B"/>
    <w:rsid w:val="008F3506"/>
    <w:rsid w:val="008F36DF"/>
    <w:rsid w:val="008F4067"/>
    <w:rsid w:val="008F4248"/>
    <w:rsid w:val="008F4346"/>
    <w:rsid w:val="008F4AE5"/>
    <w:rsid w:val="008F51CB"/>
    <w:rsid w:val="008F59C8"/>
    <w:rsid w:val="008F5B4D"/>
    <w:rsid w:val="008F6392"/>
    <w:rsid w:val="008F6D40"/>
    <w:rsid w:val="008F7881"/>
    <w:rsid w:val="00900BD9"/>
    <w:rsid w:val="00900C4B"/>
    <w:rsid w:val="00901468"/>
    <w:rsid w:val="0090255E"/>
    <w:rsid w:val="00903645"/>
    <w:rsid w:val="0090451B"/>
    <w:rsid w:val="00904808"/>
    <w:rsid w:val="00904CA7"/>
    <w:rsid w:val="00904ED7"/>
    <w:rsid w:val="009050C6"/>
    <w:rsid w:val="0090557F"/>
    <w:rsid w:val="0090560D"/>
    <w:rsid w:val="009066F6"/>
    <w:rsid w:val="00906AAC"/>
    <w:rsid w:val="009073DF"/>
    <w:rsid w:val="00907ACC"/>
    <w:rsid w:val="00907D13"/>
    <w:rsid w:val="00907ED1"/>
    <w:rsid w:val="00910B07"/>
    <w:rsid w:val="00911562"/>
    <w:rsid w:val="00911B04"/>
    <w:rsid w:val="00911EC9"/>
    <w:rsid w:val="009121A5"/>
    <w:rsid w:val="009129D1"/>
    <w:rsid w:val="00912DC5"/>
    <w:rsid w:val="00912F62"/>
    <w:rsid w:val="00913508"/>
    <w:rsid w:val="00913516"/>
    <w:rsid w:val="009138EA"/>
    <w:rsid w:val="00913C12"/>
    <w:rsid w:val="00913FA8"/>
    <w:rsid w:val="00914E42"/>
    <w:rsid w:val="00914EE6"/>
    <w:rsid w:val="00914FFD"/>
    <w:rsid w:val="009154A0"/>
    <w:rsid w:val="009157D8"/>
    <w:rsid w:val="00915B71"/>
    <w:rsid w:val="009161C8"/>
    <w:rsid w:val="00916219"/>
    <w:rsid w:val="0091655A"/>
    <w:rsid w:val="009169C9"/>
    <w:rsid w:val="009170B8"/>
    <w:rsid w:val="0091745E"/>
    <w:rsid w:val="009209AF"/>
    <w:rsid w:val="00920A31"/>
    <w:rsid w:val="00920B8A"/>
    <w:rsid w:val="00921216"/>
    <w:rsid w:val="00921994"/>
    <w:rsid w:val="00921BC5"/>
    <w:rsid w:val="00921F88"/>
    <w:rsid w:val="0092316A"/>
    <w:rsid w:val="00923311"/>
    <w:rsid w:val="00923450"/>
    <w:rsid w:val="009238BA"/>
    <w:rsid w:val="00923941"/>
    <w:rsid w:val="009243A7"/>
    <w:rsid w:val="0092448C"/>
    <w:rsid w:val="00924A98"/>
    <w:rsid w:val="009253F3"/>
    <w:rsid w:val="00925546"/>
    <w:rsid w:val="00925D14"/>
    <w:rsid w:val="00925EDB"/>
    <w:rsid w:val="00926002"/>
    <w:rsid w:val="0092607C"/>
    <w:rsid w:val="009260D3"/>
    <w:rsid w:val="00926BA2"/>
    <w:rsid w:val="00926FEA"/>
    <w:rsid w:val="009301D5"/>
    <w:rsid w:val="009302E0"/>
    <w:rsid w:val="009306A6"/>
    <w:rsid w:val="00931986"/>
    <w:rsid w:val="0093256C"/>
    <w:rsid w:val="00932E93"/>
    <w:rsid w:val="009330DF"/>
    <w:rsid w:val="00933331"/>
    <w:rsid w:val="00933433"/>
    <w:rsid w:val="009334DA"/>
    <w:rsid w:val="009336FD"/>
    <w:rsid w:val="009338EB"/>
    <w:rsid w:val="00933FF3"/>
    <w:rsid w:val="00934571"/>
    <w:rsid w:val="009345C8"/>
    <w:rsid w:val="00934BE0"/>
    <w:rsid w:val="00934E22"/>
    <w:rsid w:val="009357CA"/>
    <w:rsid w:val="00935A38"/>
    <w:rsid w:val="00935EA9"/>
    <w:rsid w:val="00935F6C"/>
    <w:rsid w:val="00935F74"/>
    <w:rsid w:val="009369D3"/>
    <w:rsid w:val="00937B8A"/>
    <w:rsid w:val="00937C7F"/>
    <w:rsid w:val="00940374"/>
    <w:rsid w:val="00940556"/>
    <w:rsid w:val="00940721"/>
    <w:rsid w:val="0094090C"/>
    <w:rsid w:val="009411F6"/>
    <w:rsid w:val="009417BB"/>
    <w:rsid w:val="00941BA7"/>
    <w:rsid w:val="00942F15"/>
    <w:rsid w:val="00943027"/>
    <w:rsid w:val="0094361F"/>
    <w:rsid w:val="0094396D"/>
    <w:rsid w:val="00944E49"/>
    <w:rsid w:val="009454B4"/>
    <w:rsid w:val="00945ACC"/>
    <w:rsid w:val="00945F38"/>
    <w:rsid w:val="0094714D"/>
    <w:rsid w:val="00947446"/>
    <w:rsid w:val="00947834"/>
    <w:rsid w:val="00947CFF"/>
    <w:rsid w:val="009518E4"/>
    <w:rsid w:val="00952286"/>
    <w:rsid w:val="00952832"/>
    <w:rsid w:val="00952D1B"/>
    <w:rsid w:val="00952F78"/>
    <w:rsid w:val="009536BA"/>
    <w:rsid w:val="009539C8"/>
    <w:rsid w:val="0095458A"/>
    <w:rsid w:val="0095544D"/>
    <w:rsid w:val="009556CF"/>
    <w:rsid w:val="00956524"/>
    <w:rsid w:val="00956A94"/>
    <w:rsid w:val="009609D0"/>
    <w:rsid w:val="00960CBD"/>
    <w:rsid w:val="00960DB7"/>
    <w:rsid w:val="00961149"/>
    <w:rsid w:val="009612AD"/>
    <w:rsid w:val="00961442"/>
    <w:rsid w:val="009614C9"/>
    <w:rsid w:val="00961971"/>
    <w:rsid w:val="00961E83"/>
    <w:rsid w:val="00962C95"/>
    <w:rsid w:val="00963086"/>
    <w:rsid w:val="009635A1"/>
    <w:rsid w:val="0096376B"/>
    <w:rsid w:val="00963A4E"/>
    <w:rsid w:val="009640ED"/>
    <w:rsid w:val="009641E0"/>
    <w:rsid w:val="0096453B"/>
    <w:rsid w:val="009647FA"/>
    <w:rsid w:val="00964AC7"/>
    <w:rsid w:val="00964E1B"/>
    <w:rsid w:val="00965174"/>
    <w:rsid w:val="0096566E"/>
    <w:rsid w:val="00965999"/>
    <w:rsid w:val="00966C8C"/>
    <w:rsid w:val="00966F23"/>
    <w:rsid w:val="00967741"/>
    <w:rsid w:val="009706C7"/>
    <w:rsid w:val="00971135"/>
    <w:rsid w:val="00971300"/>
    <w:rsid w:val="009715D6"/>
    <w:rsid w:val="00971FD6"/>
    <w:rsid w:val="009723E9"/>
    <w:rsid w:val="00972AB6"/>
    <w:rsid w:val="009749BC"/>
    <w:rsid w:val="009750A4"/>
    <w:rsid w:val="009750B2"/>
    <w:rsid w:val="009752F1"/>
    <w:rsid w:val="00975A7E"/>
    <w:rsid w:val="00976466"/>
    <w:rsid w:val="0097651B"/>
    <w:rsid w:val="009765D6"/>
    <w:rsid w:val="0097673A"/>
    <w:rsid w:val="0097699D"/>
    <w:rsid w:val="00976AE3"/>
    <w:rsid w:val="00976B79"/>
    <w:rsid w:val="00976D21"/>
    <w:rsid w:val="0097713F"/>
    <w:rsid w:val="009779F7"/>
    <w:rsid w:val="00977A50"/>
    <w:rsid w:val="00977B3D"/>
    <w:rsid w:val="00980D48"/>
    <w:rsid w:val="009811D7"/>
    <w:rsid w:val="00982295"/>
    <w:rsid w:val="00982ABF"/>
    <w:rsid w:val="00983453"/>
    <w:rsid w:val="0098383D"/>
    <w:rsid w:val="0098400E"/>
    <w:rsid w:val="0098410A"/>
    <w:rsid w:val="00984247"/>
    <w:rsid w:val="00985623"/>
    <w:rsid w:val="00985732"/>
    <w:rsid w:val="0098576E"/>
    <w:rsid w:val="00985A9F"/>
    <w:rsid w:val="00985F7E"/>
    <w:rsid w:val="009873FD"/>
    <w:rsid w:val="00987981"/>
    <w:rsid w:val="00987E41"/>
    <w:rsid w:val="00987E8C"/>
    <w:rsid w:val="00987EBE"/>
    <w:rsid w:val="009917FB"/>
    <w:rsid w:val="00991B94"/>
    <w:rsid w:val="009925E7"/>
    <w:rsid w:val="009927D7"/>
    <w:rsid w:val="00992C6D"/>
    <w:rsid w:val="00993FE1"/>
    <w:rsid w:val="0099415B"/>
    <w:rsid w:val="009941C1"/>
    <w:rsid w:val="009943AF"/>
    <w:rsid w:val="00994B33"/>
    <w:rsid w:val="00994EEF"/>
    <w:rsid w:val="00995781"/>
    <w:rsid w:val="009958A1"/>
    <w:rsid w:val="00996D24"/>
    <w:rsid w:val="00996F80"/>
    <w:rsid w:val="00996FA9"/>
    <w:rsid w:val="00997297"/>
    <w:rsid w:val="009A0459"/>
    <w:rsid w:val="009A0475"/>
    <w:rsid w:val="009A14DD"/>
    <w:rsid w:val="009A2519"/>
    <w:rsid w:val="009A29A2"/>
    <w:rsid w:val="009A2C66"/>
    <w:rsid w:val="009A3109"/>
    <w:rsid w:val="009A4613"/>
    <w:rsid w:val="009A4B65"/>
    <w:rsid w:val="009A4CBC"/>
    <w:rsid w:val="009A567C"/>
    <w:rsid w:val="009A57DF"/>
    <w:rsid w:val="009A6406"/>
    <w:rsid w:val="009A6504"/>
    <w:rsid w:val="009A6D98"/>
    <w:rsid w:val="009B0080"/>
    <w:rsid w:val="009B01DD"/>
    <w:rsid w:val="009B0E0B"/>
    <w:rsid w:val="009B0EF0"/>
    <w:rsid w:val="009B22B2"/>
    <w:rsid w:val="009B2389"/>
    <w:rsid w:val="009B3613"/>
    <w:rsid w:val="009B448E"/>
    <w:rsid w:val="009B45D1"/>
    <w:rsid w:val="009B4CBF"/>
    <w:rsid w:val="009B4D42"/>
    <w:rsid w:val="009B515C"/>
    <w:rsid w:val="009B586D"/>
    <w:rsid w:val="009B5990"/>
    <w:rsid w:val="009B5FD3"/>
    <w:rsid w:val="009B7362"/>
    <w:rsid w:val="009B76E9"/>
    <w:rsid w:val="009B7C91"/>
    <w:rsid w:val="009B7DDB"/>
    <w:rsid w:val="009B7E37"/>
    <w:rsid w:val="009C050A"/>
    <w:rsid w:val="009C081C"/>
    <w:rsid w:val="009C0FDF"/>
    <w:rsid w:val="009C1345"/>
    <w:rsid w:val="009C19B5"/>
    <w:rsid w:val="009C1CC7"/>
    <w:rsid w:val="009C1EC9"/>
    <w:rsid w:val="009C2207"/>
    <w:rsid w:val="009C24F8"/>
    <w:rsid w:val="009C27D9"/>
    <w:rsid w:val="009C3BE5"/>
    <w:rsid w:val="009C4603"/>
    <w:rsid w:val="009C532F"/>
    <w:rsid w:val="009C56C5"/>
    <w:rsid w:val="009C619F"/>
    <w:rsid w:val="009C6E20"/>
    <w:rsid w:val="009C72C4"/>
    <w:rsid w:val="009C7381"/>
    <w:rsid w:val="009C7D28"/>
    <w:rsid w:val="009C7FAA"/>
    <w:rsid w:val="009D00DD"/>
    <w:rsid w:val="009D0110"/>
    <w:rsid w:val="009D0991"/>
    <w:rsid w:val="009D17A0"/>
    <w:rsid w:val="009D1AAA"/>
    <w:rsid w:val="009D27B6"/>
    <w:rsid w:val="009D3C72"/>
    <w:rsid w:val="009D3CD2"/>
    <w:rsid w:val="009D42D9"/>
    <w:rsid w:val="009D44B2"/>
    <w:rsid w:val="009D475B"/>
    <w:rsid w:val="009D4D08"/>
    <w:rsid w:val="009D4FD3"/>
    <w:rsid w:val="009D55C6"/>
    <w:rsid w:val="009D5FB5"/>
    <w:rsid w:val="009D689E"/>
    <w:rsid w:val="009D6A2F"/>
    <w:rsid w:val="009D6A73"/>
    <w:rsid w:val="009D70B8"/>
    <w:rsid w:val="009D7A0A"/>
    <w:rsid w:val="009D7E8B"/>
    <w:rsid w:val="009E0064"/>
    <w:rsid w:val="009E01D1"/>
    <w:rsid w:val="009E0570"/>
    <w:rsid w:val="009E1107"/>
    <w:rsid w:val="009E1A2C"/>
    <w:rsid w:val="009E1AB0"/>
    <w:rsid w:val="009E1D05"/>
    <w:rsid w:val="009E22E3"/>
    <w:rsid w:val="009E276D"/>
    <w:rsid w:val="009E2A8A"/>
    <w:rsid w:val="009E4408"/>
    <w:rsid w:val="009E4873"/>
    <w:rsid w:val="009E49FB"/>
    <w:rsid w:val="009E4A00"/>
    <w:rsid w:val="009E4BC9"/>
    <w:rsid w:val="009E4D43"/>
    <w:rsid w:val="009E54B1"/>
    <w:rsid w:val="009E57E3"/>
    <w:rsid w:val="009E6269"/>
    <w:rsid w:val="009E72A0"/>
    <w:rsid w:val="009E7AF3"/>
    <w:rsid w:val="009F02FF"/>
    <w:rsid w:val="009F0F48"/>
    <w:rsid w:val="009F11DD"/>
    <w:rsid w:val="009F1718"/>
    <w:rsid w:val="009F2BC9"/>
    <w:rsid w:val="009F3831"/>
    <w:rsid w:val="009F413C"/>
    <w:rsid w:val="009F4346"/>
    <w:rsid w:val="009F4FC4"/>
    <w:rsid w:val="009F5FC8"/>
    <w:rsid w:val="009F6B6D"/>
    <w:rsid w:val="009F6C01"/>
    <w:rsid w:val="009F772A"/>
    <w:rsid w:val="009F7A43"/>
    <w:rsid w:val="009F7B2C"/>
    <w:rsid w:val="009F7CD1"/>
    <w:rsid w:val="009F7EE4"/>
    <w:rsid w:val="00A00D7F"/>
    <w:rsid w:val="00A00FF6"/>
    <w:rsid w:val="00A01E2F"/>
    <w:rsid w:val="00A01E8F"/>
    <w:rsid w:val="00A0210B"/>
    <w:rsid w:val="00A022DC"/>
    <w:rsid w:val="00A02835"/>
    <w:rsid w:val="00A02BE7"/>
    <w:rsid w:val="00A03103"/>
    <w:rsid w:val="00A03AF8"/>
    <w:rsid w:val="00A03F92"/>
    <w:rsid w:val="00A0451D"/>
    <w:rsid w:val="00A05292"/>
    <w:rsid w:val="00A05933"/>
    <w:rsid w:val="00A05D2C"/>
    <w:rsid w:val="00A067B5"/>
    <w:rsid w:val="00A07206"/>
    <w:rsid w:val="00A0730C"/>
    <w:rsid w:val="00A07A24"/>
    <w:rsid w:val="00A07BC4"/>
    <w:rsid w:val="00A07EDB"/>
    <w:rsid w:val="00A1003E"/>
    <w:rsid w:val="00A102F6"/>
    <w:rsid w:val="00A109E6"/>
    <w:rsid w:val="00A11934"/>
    <w:rsid w:val="00A11D89"/>
    <w:rsid w:val="00A11F53"/>
    <w:rsid w:val="00A12034"/>
    <w:rsid w:val="00A1271B"/>
    <w:rsid w:val="00A129AD"/>
    <w:rsid w:val="00A13A90"/>
    <w:rsid w:val="00A13B6E"/>
    <w:rsid w:val="00A13F92"/>
    <w:rsid w:val="00A14138"/>
    <w:rsid w:val="00A146F2"/>
    <w:rsid w:val="00A149C3"/>
    <w:rsid w:val="00A15025"/>
    <w:rsid w:val="00A15093"/>
    <w:rsid w:val="00A16A0D"/>
    <w:rsid w:val="00A16E86"/>
    <w:rsid w:val="00A17B7A"/>
    <w:rsid w:val="00A205B8"/>
    <w:rsid w:val="00A2082C"/>
    <w:rsid w:val="00A20AB5"/>
    <w:rsid w:val="00A218CE"/>
    <w:rsid w:val="00A21997"/>
    <w:rsid w:val="00A21B81"/>
    <w:rsid w:val="00A21C22"/>
    <w:rsid w:val="00A22994"/>
    <w:rsid w:val="00A22DC8"/>
    <w:rsid w:val="00A23552"/>
    <w:rsid w:val="00A23B1F"/>
    <w:rsid w:val="00A24491"/>
    <w:rsid w:val="00A259C3"/>
    <w:rsid w:val="00A25D7E"/>
    <w:rsid w:val="00A25E49"/>
    <w:rsid w:val="00A262A8"/>
    <w:rsid w:val="00A26AAE"/>
    <w:rsid w:val="00A26E9C"/>
    <w:rsid w:val="00A2702A"/>
    <w:rsid w:val="00A27F91"/>
    <w:rsid w:val="00A30237"/>
    <w:rsid w:val="00A30727"/>
    <w:rsid w:val="00A3083E"/>
    <w:rsid w:val="00A308D9"/>
    <w:rsid w:val="00A30EAA"/>
    <w:rsid w:val="00A30F9B"/>
    <w:rsid w:val="00A31AA3"/>
    <w:rsid w:val="00A322BF"/>
    <w:rsid w:val="00A326E0"/>
    <w:rsid w:val="00A330E5"/>
    <w:rsid w:val="00A33150"/>
    <w:rsid w:val="00A331BA"/>
    <w:rsid w:val="00A33B62"/>
    <w:rsid w:val="00A33EC0"/>
    <w:rsid w:val="00A341D9"/>
    <w:rsid w:val="00A34C3C"/>
    <w:rsid w:val="00A3544B"/>
    <w:rsid w:val="00A355D3"/>
    <w:rsid w:val="00A35D41"/>
    <w:rsid w:val="00A3612B"/>
    <w:rsid w:val="00A361F2"/>
    <w:rsid w:val="00A366AB"/>
    <w:rsid w:val="00A36EFA"/>
    <w:rsid w:val="00A371F8"/>
    <w:rsid w:val="00A37243"/>
    <w:rsid w:val="00A3770D"/>
    <w:rsid w:val="00A37DD4"/>
    <w:rsid w:val="00A37FF1"/>
    <w:rsid w:val="00A40052"/>
    <w:rsid w:val="00A4011A"/>
    <w:rsid w:val="00A40189"/>
    <w:rsid w:val="00A404A1"/>
    <w:rsid w:val="00A40921"/>
    <w:rsid w:val="00A40A39"/>
    <w:rsid w:val="00A4100C"/>
    <w:rsid w:val="00A41196"/>
    <w:rsid w:val="00A41631"/>
    <w:rsid w:val="00A4221C"/>
    <w:rsid w:val="00A42232"/>
    <w:rsid w:val="00A426B2"/>
    <w:rsid w:val="00A427B1"/>
    <w:rsid w:val="00A427B3"/>
    <w:rsid w:val="00A427D2"/>
    <w:rsid w:val="00A42861"/>
    <w:rsid w:val="00A43A84"/>
    <w:rsid w:val="00A43CFC"/>
    <w:rsid w:val="00A44140"/>
    <w:rsid w:val="00A4425F"/>
    <w:rsid w:val="00A443FF"/>
    <w:rsid w:val="00A4490B"/>
    <w:rsid w:val="00A46B6A"/>
    <w:rsid w:val="00A471CD"/>
    <w:rsid w:val="00A5009C"/>
    <w:rsid w:val="00A50903"/>
    <w:rsid w:val="00A50E26"/>
    <w:rsid w:val="00A50EC6"/>
    <w:rsid w:val="00A50F60"/>
    <w:rsid w:val="00A5149B"/>
    <w:rsid w:val="00A525E7"/>
    <w:rsid w:val="00A529E8"/>
    <w:rsid w:val="00A52AB3"/>
    <w:rsid w:val="00A52B84"/>
    <w:rsid w:val="00A52DB5"/>
    <w:rsid w:val="00A541FA"/>
    <w:rsid w:val="00A546A0"/>
    <w:rsid w:val="00A549F9"/>
    <w:rsid w:val="00A5509E"/>
    <w:rsid w:val="00A5536B"/>
    <w:rsid w:val="00A55C65"/>
    <w:rsid w:val="00A56070"/>
    <w:rsid w:val="00A56AE9"/>
    <w:rsid w:val="00A56C81"/>
    <w:rsid w:val="00A577CE"/>
    <w:rsid w:val="00A577EF"/>
    <w:rsid w:val="00A60605"/>
    <w:rsid w:val="00A607DF"/>
    <w:rsid w:val="00A60899"/>
    <w:rsid w:val="00A61211"/>
    <w:rsid w:val="00A623B3"/>
    <w:rsid w:val="00A6272B"/>
    <w:rsid w:val="00A63312"/>
    <w:rsid w:val="00A647B2"/>
    <w:rsid w:val="00A648AB"/>
    <w:rsid w:val="00A653ED"/>
    <w:rsid w:val="00A66D20"/>
    <w:rsid w:val="00A67269"/>
    <w:rsid w:val="00A6735B"/>
    <w:rsid w:val="00A67AA5"/>
    <w:rsid w:val="00A67B0C"/>
    <w:rsid w:val="00A70FD4"/>
    <w:rsid w:val="00A71231"/>
    <w:rsid w:val="00A72A4F"/>
    <w:rsid w:val="00A72C2E"/>
    <w:rsid w:val="00A7302B"/>
    <w:rsid w:val="00A732AD"/>
    <w:rsid w:val="00A732FA"/>
    <w:rsid w:val="00A73B95"/>
    <w:rsid w:val="00A74028"/>
    <w:rsid w:val="00A7569D"/>
    <w:rsid w:val="00A7577C"/>
    <w:rsid w:val="00A7593B"/>
    <w:rsid w:val="00A762F7"/>
    <w:rsid w:val="00A76584"/>
    <w:rsid w:val="00A76949"/>
    <w:rsid w:val="00A769DA"/>
    <w:rsid w:val="00A770AC"/>
    <w:rsid w:val="00A771EF"/>
    <w:rsid w:val="00A7747A"/>
    <w:rsid w:val="00A77670"/>
    <w:rsid w:val="00A77DEF"/>
    <w:rsid w:val="00A829B0"/>
    <w:rsid w:val="00A829BA"/>
    <w:rsid w:val="00A82F2E"/>
    <w:rsid w:val="00A831CA"/>
    <w:rsid w:val="00A83297"/>
    <w:rsid w:val="00A8335B"/>
    <w:rsid w:val="00A8366A"/>
    <w:rsid w:val="00A83AEB"/>
    <w:rsid w:val="00A83C80"/>
    <w:rsid w:val="00A849D6"/>
    <w:rsid w:val="00A85431"/>
    <w:rsid w:val="00A867D1"/>
    <w:rsid w:val="00A873FE"/>
    <w:rsid w:val="00A903AC"/>
    <w:rsid w:val="00A9079B"/>
    <w:rsid w:val="00A910EF"/>
    <w:rsid w:val="00A91B71"/>
    <w:rsid w:val="00A91C0F"/>
    <w:rsid w:val="00A926E8"/>
    <w:rsid w:val="00A929BA"/>
    <w:rsid w:val="00A92CB0"/>
    <w:rsid w:val="00A92E78"/>
    <w:rsid w:val="00A936AA"/>
    <w:rsid w:val="00A93F3F"/>
    <w:rsid w:val="00A9413A"/>
    <w:rsid w:val="00A94688"/>
    <w:rsid w:val="00A94F9A"/>
    <w:rsid w:val="00A95090"/>
    <w:rsid w:val="00A95926"/>
    <w:rsid w:val="00A96589"/>
    <w:rsid w:val="00A96E4A"/>
    <w:rsid w:val="00A970A1"/>
    <w:rsid w:val="00A97548"/>
    <w:rsid w:val="00A97F54"/>
    <w:rsid w:val="00AA00B5"/>
    <w:rsid w:val="00AA05E5"/>
    <w:rsid w:val="00AA0AE5"/>
    <w:rsid w:val="00AA0BD7"/>
    <w:rsid w:val="00AA1560"/>
    <w:rsid w:val="00AA1907"/>
    <w:rsid w:val="00AA1A15"/>
    <w:rsid w:val="00AA2194"/>
    <w:rsid w:val="00AA2318"/>
    <w:rsid w:val="00AA2440"/>
    <w:rsid w:val="00AA2B4B"/>
    <w:rsid w:val="00AA2C2D"/>
    <w:rsid w:val="00AA31A0"/>
    <w:rsid w:val="00AA41DE"/>
    <w:rsid w:val="00AA427C"/>
    <w:rsid w:val="00AA46FE"/>
    <w:rsid w:val="00AA4ECA"/>
    <w:rsid w:val="00AA534F"/>
    <w:rsid w:val="00AA5386"/>
    <w:rsid w:val="00AA5566"/>
    <w:rsid w:val="00AA5B47"/>
    <w:rsid w:val="00AA685C"/>
    <w:rsid w:val="00AA6A4F"/>
    <w:rsid w:val="00AA6E35"/>
    <w:rsid w:val="00AA7A31"/>
    <w:rsid w:val="00AB00B7"/>
    <w:rsid w:val="00AB12A1"/>
    <w:rsid w:val="00AB1DEB"/>
    <w:rsid w:val="00AB1EEF"/>
    <w:rsid w:val="00AB2951"/>
    <w:rsid w:val="00AB302A"/>
    <w:rsid w:val="00AB3D73"/>
    <w:rsid w:val="00AB49F4"/>
    <w:rsid w:val="00AB51D6"/>
    <w:rsid w:val="00AB5FEE"/>
    <w:rsid w:val="00AB6C5A"/>
    <w:rsid w:val="00AB779B"/>
    <w:rsid w:val="00AB7805"/>
    <w:rsid w:val="00AB7B44"/>
    <w:rsid w:val="00AC0043"/>
    <w:rsid w:val="00AC0ADC"/>
    <w:rsid w:val="00AC0EEE"/>
    <w:rsid w:val="00AC11FE"/>
    <w:rsid w:val="00AC12B3"/>
    <w:rsid w:val="00AC3267"/>
    <w:rsid w:val="00AC3681"/>
    <w:rsid w:val="00AC3AFF"/>
    <w:rsid w:val="00AC4A34"/>
    <w:rsid w:val="00AC5792"/>
    <w:rsid w:val="00AC59C4"/>
    <w:rsid w:val="00AC5DAE"/>
    <w:rsid w:val="00AC602C"/>
    <w:rsid w:val="00AC6415"/>
    <w:rsid w:val="00AC77CA"/>
    <w:rsid w:val="00AC7A9D"/>
    <w:rsid w:val="00AC7AD0"/>
    <w:rsid w:val="00AD02E4"/>
    <w:rsid w:val="00AD03B2"/>
    <w:rsid w:val="00AD0934"/>
    <w:rsid w:val="00AD1037"/>
    <w:rsid w:val="00AD15DB"/>
    <w:rsid w:val="00AD1AA2"/>
    <w:rsid w:val="00AD1FE5"/>
    <w:rsid w:val="00AD252B"/>
    <w:rsid w:val="00AD274E"/>
    <w:rsid w:val="00AD2D66"/>
    <w:rsid w:val="00AD3655"/>
    <w:rsid w:val="00AD3C24"/>
    <w:rsid w:val="00AD3EB9"/>
    <w:rsid w:val="00AD4551"/>
    <w:rsid w:val="00AD4ADC"/>
    <w:rsid w:val="00AD4BFB"/>
    <w:rsid w:val="00AD4CE5"/>
    <w:rsid w:val="00AD54BF"/>
    <w:rsid w:val="00AD56BD"/>
    <w:rsid w:val="00AD6288"/>
    <w:rsid w:val="00AD6563"/>
    <w:rsid w:val="00AD6B7A"/>
    <w:rsid w:val="00AD7066"/>
    <w:rsid w:val="00AD7A59"/>
    <w:rsid w:val="00AD7A62"/>
    <w:rsid w:val="00AD7D72"/>
    <w:rsid w:val="00AE038B"/>
    <w:rsid w:val="00AE048C"/>
    <w:rsid w:val="00AE1188"/>
    <w:rsid w:val="00AE123C"/>
    <w:rsid w:val="00AE18DB"/>
    <w:rsid w:val="00AE1D57"/>
    <w:rsid w:val="00AE24A0"/>
    <w:rsid w:val="00AE273E"/>
    <w:rsid w:val="00AE2BDB"/>
    <w:rsid w:val="00AE2DAA"/>
    <w:rsid w:val="00AE308B"/>
    <w:rsid w:val="00AE3A4C"/>
    <w:rsid w:val="00AE3C10"/>
    <w:rsid w:val="00AE410E"/>
    <w:rsid w:val="00AE43C7"/>
    <w:rsid w:val="00AE5AE3"/>
    <w:rsid w:val="00AE6499"/>
    <w:rsid w:val="00AE64B1"/>
    <w:rsid w:val="00AE67C1"/>
    <w:rsid w:val="00AE73E5"/>
    <w:rsid w:val="00AE7F42"/>
    <w:rsid w:val="00AF11FA"/>
    <w:rsid w:val="00AF1694"/>
    <w:rsid w:val="00AF16ED"/>
    <w:rsid w:val="00AF1B62"/>
    <w:rsid w:val="00AF2179"/>
    <w:rsid w:val="00AF2A60"/>
    <w:rsid w:val="00AF2F55"/>
    <w:rsid w:val="00AF3277"/>
    <w:rsid w:val="00AF42AF"/>
    <w:rsid w:val="00AF4845"/>
    <w:rsid w:val="00AF488E"/>
    <w:rsid w:val="00AF571F"/>
    <w:rsid w:val="00AF597F"/>
    <w:rsid w:val="00AF606F"/>
    <w:rsid w:val="00AF62EF"/>
    <w:rsid w:val="00AF651D"/>
    <w:rsid w:val="00AF6F11"/>
    <w:rsid w:val="00AF723F"/>
    <w:rsid w:val="00AF7DED"/>
    <w:rsid w:val="00B000B0"/>
    <w:rsid w:val="00B0087D"/>
    <w:rsid w:val="00B008C7"/>
    <w:rsid w:val="00B00BEE"/>
    <w:rsid w:val="00B010F0"/>
    <w:rsid w:val="00B01EF3"/>
    <w:rsid w:val="00B02B2E"/>
    <w:rsid w:val="00B02F55"/>
    <w:rsid w:val="00B03224"/>
    <w:rsid w:val="00B03370"/>
    <w:rsid w:val="00B0387D"/>
    <w:rsid w:val="00B042DB"/>
    <w:rsid w:val="00B046A7"/>
    <w:rsid w:val="00B04A54"/>
    <w:rsid w:val="00B05CB0"/>
    <w:rsid w:val="00B0611D"/>
    <w:rsid w:val="00B0652A"/>
    <w:rsid w:val="00B069D6"/>
    <w:rsid w:val="00B06B4D"/>
    <w:rsid w:val="00B06D3C"/>
    <w:rsid w:val="00B07764"/>
    <w:rsid w:val="00B077C5"/>
    <w:rsid w:val="00B10135"/>
    <w:rsid w:val="00B1050F"/>
    <w:rsid w:val="00B10BFC"/>
    <w:rsid w:val="00B11AAB"/>
    <w:rsid w:val="00B11B19"/>
    <w:rsid w:val="00B12C3E"/>
    <w:rsid w:val="00B13897"/>
    <w:rsid w:val="00B14291"/>
    <w:rsid w:val="00B1430D"/>
    <w:rsid w:val="00B151AE"/>
    <w:rsid w:val="00B154C6"/>
    <w:rsid w:val="00B156B7"/>
    <w:rsid w:val="00B15A70"/>
    <w:rsid w:val="00B17276"/>
    <w:rsid w:val="00B1776D"/>
    <w:rsid w:val="00B20BBC"/>
    <w:rsid w:val="00B21058"/>
    <w:rsid w:val="00B212B1"/>
    <w:rsid w:val="00B21552"/>
    <w:rsid w:val="00B2159B"/>
    <w:rsid w:val="00B21CEF"/>
    <w:rsid w:val="00B21FEC"/>
    <w:rsid w:val="00B22373"/>
    <w:rsid w:val="00B22537"/>
    <w:rsid w:val="00B23C0E"/>
    <w:rsid w:val="00B23CB8"/>
    <w:rsid w:val="00B23DFC"/>
    <w:rsid w:val="00B24530"/>
    <w:rsid w:val="00B249A1"/>
    <w:rsid w:val="00B24B65"/>
    <w:rsid w:val="00B25915"/>
    <w:rsid w:val="00B30295"/>
    <w:rsid w:val="00B304E8"/>
    <w:rsid w:val="00B3091F"/>
    <w:rsid w:val="00B30F44"/>
    <w:rsid w:val="00B31509"/>
    <w:rsid w:val="00B317A7"/>
    <w:rsid w:val="00B31B9B"/>
    <w:rsid w:val="00B31BC1"/>
    <w:rsid w:val="00B32310"/>
    <w:rsid w:val="00B327AD"/>
    <w:rsid w:val="00B32F52"/>
    <w:rsid w:val="00B33182"/>
    <w:rsid w:val="00B336FD"/>
    <w:rsid w:val="00B33B30"/>
    <w:rsid w:val="00B33CFE"/>
    <w:rsid w:val="00B34434"/>
    <w:rsid w:val="00B34A26"/>
    <w:rsid w:val="00B34B6F"/>
    <w:rsid w:val="00B3576E"/>
    <w:rsid w:val="00B35912"/>
    <w:rsid w:val="00B36154"/>
    <w:rsid w:val="00B37025"/>
    <w:rsid w:val="00B37139"/>
    <w:rsid w:val="00B37594"/>
    <w:rsid w:val="00B37D50"/>
    <w:rsid w:val="00B40167"/>
    <w:rsid w:val="00B40244"/>
    <w:rsid w:val="00B40E67"/>
    <w:rsid w:val="00B40F70"/>
    <w:rsid w:val="00B41DD7"/>
    <w:rsid w:val="00B424E0"/>
    <w:rsid w:val="00B42FD9"/>
    <w:rsid w:val="00B4305B"/>
    <w:rsid w:val="00B435F9"/>
    <w:rsid w:val="00B43B0E"/>
    <w:rsid w:val="00B44379"/>
    <w:rsid w:val="00B449FF"/>
    <w:rsid w:val="00B44E23"/>
    <w:rsid w:val="00B455AB"/>
    <w:rsid w:val="00B46402"/>
    <w:rsid w:val="00B46E88"/>
    <w:rsid w:val="00B4717F"/>
    <w:rsid w:val="00B473DE"/>
    <w:rsid w:val="00B47855"/>
    <w:rsid w:val="00B47C1A"/>
    <w:rsid w:val="00B500E3"/>
    <w:rsid w:val="00B50821"/>
    <w:rsid w:val="00B50BF0"/>
    <w:rsid w:val="00B510DE"/>
    <w:rsid w:val="00B514A2"/>
    <w:rsid w:val="00B51961"/>
    <w:rsid w:val="00B51A24"/>
    <w:rsid w:val="00B51E90"/>
    <w:rsid w:val="00B51EF6"/>
    <w:rsid w:val="00B51F1E"/>
    <w:rsid w:val="00B5283B"/>
    <w:rsid w:val="00B52886"/>
    <w:rsid w:val="00B53B0E"/>
    <w:rsid w:val="00B5405D"/>
    <w:rsid w:val="00B5492B"/>
    <w:rsid w:val="00B54BC0"/>
    <w:rsid w:val="00B54BD6"/>
    <w:rsid w:val="00B54D94"/>
    <w:rsid w:val="00B5578E"/>
    <w:rsid w:val="00B55BD1"/>
    <w:rsid w:val="00B568D3"/>
    <w:rsid w:val="00B56900"/>
    <w:rsid w:val="00B572F2"/>
    <w:rsid w:val="00B576F2"/>
    <w:rsid w:val="00B613A0"/>
    <w:rsid w:val="00B6205A"/>
    <w:rsid w:val="00B620D2"/>
    <w:rsid w:val="00B62824"/>
    <w:rsid w:val="00B628EF"/>
    <w:rsid w:val="00B62C40"/>
    <w:rsid w:val="00B62EAD"/>
    <w:rsid w:val="00B62F75"/>
    <w:rsid w:val="00B63322"/>
    <w:rsid w:val="00B656D8"/>
    <w:rsid w:val="00B65894"/>
    <w:rsid w:val="00B65F35"/>
    <w:rsid w:val="00B662E2"/>
    <w:rsid w:val="00B66874"/>
    <w:rsid w:val="00B66B86"/>
    <w:rsid w:val="00B66FE8"/>
    <w:rsid w:val="00B670F3"/>
    <w:rsid w:val="00B67157"/>
    <w:rsid w:val="00B67B97"/>
    <w:rsid w:val="00B706FC"/>
    <w:rsid w:val="00B71C58"/>
    <w:rsid w:val="00B72168"/>
    <w:rsid w:val="00B7271E"/>
    <w:rsid w:val="00B737F8"/>
    <w:rsid w:val="00B74D16"/>
    <w:rsid w:val="00B750D0"/>
    <w:rsid w:val="00B75422"/>
    <w:rsid w:val="00B7547D"/>
    <w:rsid w:val="00B756DC"/>
    <w:rsid w:val="00B75A93"/>
    <w:rsid w:val="00B75CBD"/>
    <w:rsid w:val="00B75E80"/>
    <w:rsid w:val="00B760A5"/>
    <w:rsid w:val="00B76373"/>
    <w:rsid w:val="00B76E11"/>
    <w:rsid w:val="00B772B1"/>
    <w:rsid w:val="00B77780"/>
    <w:rsid w:val="00B77C1B"/>
    <w:rsid w:val="00B8053C"/>
    <w:rsid w:val="00B80674"/>
    <w:rsid w:val="00B8090B"/>
    <w:rsid w:val="00B80916"/>
    <w:rsid w:val="00B81040"/>
    <w:rsid w:val="00B82CED"/>
    <w:rsid w:val="00B82E42"/>
    <w:rsid w:val="00B82FA0"/>
    <w:rsid w:val="00B847FE"/>
    <w:rsid w:val="00B848CE"/>
    <w:rsid w:val="00B84CB4"/>
    <w:rsid w:val="00B8519A"/>
    <w:rsid w:val="00B851B4"/>
    <w:rsid w:val="00B852FC"/>
    <w:rsid w:val="00B859AA"/>
    <w:rsid w:val="00B863F3"/>
    <w:rsid w:val="00B8651E"/>
    <w:rsid w:val="00B86D8E"/>
    <w:rsid w:val="00B8769D"/>
    <w:rsid w:val="00B878C5"/>
    <w:rsid w:val="00B87F65"/>
    <w:rsid w:val="00B9009C"/>
    <w:rsid w:val="00B90313"/>
    <w:rsid w:val="00B90401"/>
    <w:rsid w:val="00B90B7A"/>
    <w:rsid w:val="00B91AD3"/>
    <w:rsid w:val="00B91E43"/>
    <w:rsid w:val="00B93056"/>
    <w:rsid w:val="00B930D6"/>
    <w:rsid w:val="00B93185"/>
    <w:rsid w:val="00B94BB4"/>
    <w:rsid w:val="00B94F7A"/>
    <w:rsid w:val="00B94FFD"/>
    <w:rsid w:val="00B955EE"/>
    <w:rsid w:val="00B957EA"/>
    <w:rsid w:val="00B95B48"/>
    <w:rsid w:val="00B95C74"/>
    <w:rsid w:val="00B95F1B"/>
    <w:rsid w:val="00B96123"/>
    <w:rsid w:val="00B96962"/>
    <w:rsid w:val="00BA1D88"/>
    <w:rsid w:val="00BA20F5"/>
    <w:rsid w:val="00BA24C8"/>
    <w:rsid w:val="00BA2878"/>
    <w:rsid w:val="00BA2912"/>
    <w:rsid w:val="00BA2A8F"/>
    <w:rsid w:val="00BA2FFB"/>
    <w:rsid w:val="00BA3119"/>
    <w:rsid w:val="00BA3167"/>
    <w:rsid w:val="00BA3350"/>
    <w:rsid w:val="00BA3676"/>
    <w:rsid w:val="00BA3766"/>
    <w:rsid w:val="00BA440A"/>
    <w:rsid w:val="00BA4912"/>
    <w:rsid w:val="00BA5F2D"/>
    <w:rsid w:val="00BA6904"/>
    <w:rsid w:val="00BA6C1D"/>
    <w:rsid w:val="00BA6D05"/>
    <w:rsid w:val="00BA6DF3"/>
    <w:rsid w:val="00BA76E2"/>
    <w:rsid w:val="00BB017C"/>
    <w:rsid w:val="00BB0BDA"/>
    <w:rsid w:val="00BB0BF5"/>
    <w:rsid w:val="00BB1C44"/>
    <w:rsid w:val="00BB3DDE"/>
    <w:rsid w:val="00BB4166"/>
    <w:rsid w:val="00BB471C"/>
    <w:rsid w:val="00BB54FC"/>
    <w:rsid w:val="00BB5FCA"/>
    <w:rsid w:val="00BB7132"/>
    <w:rsid w:val="00BB7152"/>
    <w:rsid w:val="00BB7858"/>
    <w:rsid w:val="00BB7DAA"/>
    <w:rsid w:val="00BC0009"/>
    <w:rsid w:val="00BC0A12"/>
    <w:rsid w:val="00BC1132"/>
    <w:rsid w:val="00BC144B"/>
    <w:rsid w:val="00BC14C0"/>
    <w:rsid w:val="00BC1A6F"/>
    <w:rsid w:val="00BC2039"/>
    <w:rsid w:val="00BC27F2"/>
    <w:rsid w:val="00BC351B"/>
    <w:rsid w:val="00BC3C79"/>
    <w:rsid w:val="00BC4764"/>
    <w:rsid w:val="00BC4BA6"/>
    <w:rsid w:val="00BC52F3"/>
    <w:rsid w:val="00BC5578"/>
    <w:rsid w:val="00BC5D4C"/>
    <w:rsid w:val="00BC651D"/>
    <w:rsid w:val="00BC6998"/>
    <w:rsid w:val="00BC6BB6"/>
    <w:rsid w:val="00BC6D01"/>
    <w:rsid w:val="00BC7209"/>
    <w:rsid w:val="00BD0189"/>
    <w:rsid w:val="00BD04C9"/>
    <w:rsid w:val="00BD201E"/>
    <w:rsid w:val="00BD266A"/>
    <w:rsid w:val="00BD2BDF"/>
    <w:rsid w:val="00BD2F86"/>
    <w:rsid w:val="00BD32A7"/>
    <w:rsid w:val="00BD3DF7"/>
    <w:rsid w:val="00BD3FC5"/>
    <w:rsid w:val="00BD4530"/>
    <w:rsid w:val="00BD4DF0"/>
    <w:rsid w:val="00BD5AD3"/>
    <w:rsid w:val="00BD63A1"/>
    <w:rsid w:val="00BD63A8"/>
    <w:rsid w:val="00BD6B22"/>
    <w:rsid w:val="00BD6CDA"/>
    <w:rsid w:val="00BD7100"/>
    <w:rsid w:val="00BD754B"/>
    <w:rsid w:val="00BD7868"/>
    <w:rsid w:val="00BD7E56"/>
    <w:rsid w:val="00BE0D82"/>
    <w:rsid w:val="00BE169C"/>
    <w:rsid w:val="00BE1760"/>
    <w:rsid w:val="00BE1AA2"/>
    <w:rsid w:val="00BE21B3"/>
    <w:rsid w:val="00BE224D"/>
    <w:rsid w:val="00BE2257"/>
    <w:rsid w:val="00BE2434"/>
    <w:rsid w:val="00BE2504"/>
    <w:rsid w:val="00BE2C02"/>
    <w:rsid w:val="00BE3460"/>
    <w:rsid w:val="00BE37DC"/>
    <w:rsid w:val="00BE38DF"/>
    <w:rsid w:val="00BE417C"/>
    <w:rsid w:val="00BE4191"/>
    <w:rsid w:val="00BE5168"/>
    <w:rsid w:val="00BE5C4B"/>
    <w:rsid w:val="00BE6041"/>
    <w:rsid w:val="00BE670C"/>
    <w:rsid w:val="00BE679C"/>
    <w:rsid w:val="00BE68C2"/>
    <w:rsid w:val="00BE697A"/>
    <w:rsid w:val="00BE6A0C"/>
    <w:rsid w:val="00BE6BC6"/>
    <w:rsid w:val="00BE71AB"/>
    <w:rsid w:val="00BE74A2"/>
    <w:rsid w:val="00BE759C"/>
    <w:rsid w:val="00BE7994"/>
    <w:rsid w:val="00BE7AE9"/>
    <w:rsid w:val="00BF014C"/>
    <w:rsid w:val="00BF0586"/>
    <w:rsid w:val="00BF0CB5"/>
    <w:rsid w:val="00BF218E"/>
    <w:rsid w:val="00BF2539"/>
    <w:rsid w:val="00BF25C0"/>
    <w:rsid w:val="00BF2951"/>
    <w:rsid w:val="00BF2B8B"/>
    <w:rsid w:val="00BF2BFC"/>
    <w:rsid w:val="00BF333F"/>
    <w:rsid w:val="00BF44C3"/>
    <w:rsid w:val="00BF4BC0"/>
    <w:rsid w:val="00BF53DB"/>
    <w:rsid w:val="00BF580E"/>
    <w:rsid w:val="00BF599C"/>
    <w:rsid w:val="00BF7502"/>
    <w:rsid w:val="00BF76F4"/>
    <w:rsid w:val="00BF7C9A"/>
    <w:rsid w:val="00C001B0"/>
    <w:rsid w:val="00C002D6"/>
    <w:rsid w:val="00C007ED"/>
    <w:rsid w:val="00C01543"/>
    <w:rsid w:val="00C017B5"/>
    <w:rsid w:val="00C017E8"/>
    <w:rsid w:val="00C01DB6"/>
    <w:rsid w:val="00C03D6C"/>
    <w:rsid w:val="00C04689"/>
    <w:rsid w:val="00C046FC"/>
    <w:rsid w:val="00C04AC1"/>
    <w:rsid w:val="00C04C94"/>
    <w:rsid w:val="00C04ECC"/>
    <w:rsid w:val="00C0533A"/>
    <w:rsid w:val="00C054BE"/>
    <w:rsid w:val="00C05856"/>
    <w:rsid w:val="00C05A64"/>
    <w:rsid w:val="00C05B7E"/>
    <w:rsid w:val="00C06721"/>
    <w:rsid w:val="00C06E5A"/>
    <w:rsid w:val="00C11C37"/>
    <w:rsid w:val="00C11E7A"/>
    <w:rsid w:val="00C12D3B"/>
    <w:rsid w:val="00C1380B"/>
    <w:rsid w:val="00C13BEF"/>
    <w:rsid w:val="00C142B9"/>
    <w:rsid w:val="00C146F0"/>
    <w:rsid w:val="00C149CA"/>
    <w:rsid w:val="00C14F2D"/>
    <w:rsid w:val="00C153D0"/>
    <w:rsid w:val="00C1558B"/>
    <w:rsid w:val="00C16496"/>
    <w:rsid w:val="00C16BF5"/>
    <w:rsid w:val="00C16F66"/>
    <w:rsid w:val="00C17454"/>
    <w:rsid w:val="00C204E5"/>
    <w:rsid w:val="00C2134F"/>
    <w:rsid w:val="00C21CCE"/>
    <w:rsid w:val="00C23C8E"/>
    <w:rsid w:val="00C23FD0"/>
    <w:rsid w:val="00C244FC"/>
    <w:rsid w:val="00C246EA"/>
    <w:rsid w:val="00C25263"/>
    <w:rsid w:val="00C25D1F"/>
    <w:rsid w:val="00C25FAE"/>
    <w:rsid w:val="00C264BC"/>
    <w:rsid w:val="00C26CF4"/>
    <w:rsid w:val="00C30012"/>
    <w:rsid w:val="00C303DF"/>
    <w:rsid w:val="00C30B62"/>
    <w:rsid w:val="00C31921"/>
    <w:rsid w:val="00C3215A"/>
    <w:rsid w:val="00C32291"/>
    <w:rsid w:val="00C32DE1"/>
    <w:rsid w:val="00C32FC8"/>
    <w:rsid w:val="00C33191"/>
    <w:rsid w:val="00C33234"/>
    <w:rsid w:val="00C33342"/>
    <w:rsid w:val="00C334F9"/>
    <w:rsid w:val="00C339C5"/>
    <w:rsid w:val="00C33A57"/>
    <w:rsid w:val="00C33E14"/>
    <w:rsid w:val="00C3486A"/>
    <w:rsid w:val="00C35176"/>
    <w:rsid w:val="00C35857"/>
    <w:rsid w:val="00C35AA7"/>
    <w:rsid w:val="00C35C0C"/>
    <w:rsid w:val="00C362BA"/>
    <w:rsid w:val="00C3728E"/>
    <w:rsid w:val="00C40204"/>
    <w:rsid w:val="00C40CA8"/>
    <w:rsid w:val="00C4107A"/>
    <w:rsid w:val="00C4142B"/>
    <w:rsid w:val="00C415EE"/>
    <w:rsid w:val="00C42477"/>
    <w:rsid w:val="00C42B72"/>
    <w:rsid w:val="00C42B76"/>
    <w:rsid w:val="00C43549"/>
    <w:rsid w:val="00C438E1"/>
    <w:rsid w:val="00C43B35"/>
    <w:rsid w:val="00C44E4B"/>
    <w:rsid w:val="00C458C6"/>
    <w:rsid w:val="00C46027"/>
    <w:rsid w:val="00C467D8"/>
    <w:rsid w:val="00C46DC4"/>
    <w:rsid w:val="00C46DEA"/>
    <w:rsid w:val="00C46E65"/>
    <w:rsid w:val="00C476AE"/>
    <w:rsid w:val="00C50215"/>
    <w:rsid w:val="00C50545"/>
    <w:rsid w:val="00C50B54"/>
    <w:rsid w:val="00C50E7F"/>
    <w:rsid w:val="00C50EA1"/>
    <w:rsid w:val="00C50F9B"/>
    <w:rsid w:val="00C518BC"/>
    <w:rsid w:val="00C51E39"/>
    <w:rsid w:val="00C5238D"/>
    <w:rsid w:val="00C5283D"/>
    <w:rsid w:val="00C52CA3"/>
    <w:rsid w:val="00C52E50"/>
    <w:rsid w:val="00C536AF"/>
    <w:rsid w:val="00C53A5C"/>
    <w:rsid w:val="00C5403B"/>
    <w:rsid w:val="00C54875"/>
    <w:rsid w:val="00C55FA7"/>
    <w:rsid w:val="00C56A15"/>
    <w:rsid w:val="00C57EF7"/>
    <w:rsid w:val="00C6065B"/>
    <w:rsid w:val="00C60D7C"/>
    <w:rsid w:val="00C61ABF"/>
    <w:rsid w:val="00C61AE6"/>
    <w:rsid w:val="00C61BCF"/>
    <w:rsid w:val="00C61FFF"/>
    <w:rsid w:val="00C6209D"/>
    <w:rsid w:val="00C63806"/>
    <w:rsid w:val="00C638AB"/>
    <w:rsid w:val="00C63FEC"/>
    <w:rsid w:val="00C64CD8"/>
    <w:rsid w:val="00C64E20"/>
    <w:rsid w:val="00C65614"/>
    <w:rsid w:val="00C664A6"/>
    <w:rsid w:val="00C667D3"/>
    <w:rsid w:val="00C66CA9"/>
    <w:rsid w:val="00C67028"/>
    <w:rsid w:val="00C67985"/>
    <w:rsid w:val="00C70307"/>
    <w:rsid w:val="00C70BA0"/>
    <w:rsid w:val="00C70DB9"/>
    <w:rsid w:val="00C71C8F"/>
    <w:rsid w:val="00C71E3C"/>
    <w:rsid w:val="00C71E3E"/>
    <w:rsid w:val="00C72115"/>
    <w:rsid w:val="00C7263A"/>
    <w:rsid w:val="00C72DD5"/>
    <w:rsid w:val="00C72E2C"/>
    <w:rsid w:val="00C73948"/>
    <w:rsid w:val="00C73C0A"/>
    <w:rsid w:val="00C740C6"/>
    <w:rsid w:val="00C74A31"/>
    <w:rsid w:val="00C74DDD"/>
    <w:rsid w:val="00C74FA1"/>
    <w:rsid w:val="00C750CC"/>
    <w:rsid w:val="00C75209"/>
    <w:rsid w:val="00C752F3"/>
    <w:rsid w:val="00C75326"/>
    <w:rsid w:val="00C75C09"/>
    <w:rsid w:val="00C75C46"/>
    <w:rsid w:val="00C7613D"/>
    <w:rsid w:val="00C761E9"/>
    <w:rsid w:val="00C76C10"/>
    <w:rsid w:val="00C76CB2"/>
    <w:rsid w:val="00C76EDC"/>
    <w:rsid w:val="00C77359"/>
    <w:rsid w:val="00C776BC"/>
    <w:rsid w:val="00C776BD"/>
    <w:rsid w:val="00C77C28"/>
    <w:rsid w:val="00C77EEA"/>
    <w:rsid w:val="00C800E5"/>
    <w:rsid w:val="00C811C3"/>
    <w:rsid w:val="00C81810"/>
    <w:rsid w:val="00C8183F"/>
    <w:rsid w:val="00C81E8D"/>
    <w:rsid w:val="00C822EC"/>
    <w:rsid w:val="00C829DB"/>
    <w:rsid w:val="00C829F0"/>
    <w:rsid w:val="00C82A6E"/>
    <w:rsid w:val="00C8312E"/>
    <w:rsid w:val="00C83131"/>
    <w:rsid w:val="00C83392"/>
    <w:rsid w:val="00C8393A"/>
    <w:rsid w:val="00C83C74"/>
    <w:rsid w:val="00C84512"/>
    <w:rsid w:val="00C851B7"/>
    <w:rsid w:val="00C854F2"/>
    <w:rsid w:val="00C855BB"/>
    <w:rsid w:val="00C8566E"/>
    <w:rsid w:val="00C86D92"/>
    <w:rsid w:val="00C873A2"/>
    <w:rsid w:val="00C878C0"/>
    <w:rsid w:val="00C87A3E"/>
    <w:rsid w:val="00C90848"/>
    <w:rsid w:val="00C909D5"/>
    <w:rsid w:val="00C91CB9"/>
    <w:rsid w:val="00C929CA"/>
    <w:rsid w:val="00C92F3D"/>
    <w:rsid w:val="00C92F7D"/>
    <w:rsid w:val="00C93436"/>
    <w:rsid w:val="00C94931"/>
    <w:rsid w:val="00C954B9"/>
    <w:rsid w:val="00C95C6C"/>
    <w:rsid w:val="00C96659"/>
    <w:rsid w:val="00C97BDF"/>
    <w:rsid w:val="00C97CAB"/>
    <w:rsid w:val="00CA013A"/>
    <w:rsid w:val="00CA0698"/>
    <w:rsid w:val="00CA09B2"/>
    <w:rsid w:val="00CA0EF4"/>
    <w:rsid w:val="00CA14E0"/>
    <w:rsid w:val="00CA17A8"/>
    <w:rsid w:val="00CA2207"/>
    <w:rsid w:val="00CA2C83"/>
    <w:rsid w:val="00CA2CE5"/>
    <w:rsid w:val="00CA2EFD"/>
    <w:rsid w:val="00CA3343"/>
    <w:rsid w:val="00CA4ABA"/>
    <w:rsid w:val="00CA51FF"/>
    <w:rsid w:val="00CA52C6"/>
    <w:rsid w:val="00CA53ED"/>
    <w:rsid w:val="00CA632D"/>
    <w:rsid w:val="00CA6BA5"/>
    <w:rsid w:val="00CB057E"/>
    <w:rsid w:val="00CB0961"/>
    <w:rsid w:val="00CB0AA0"/>
    <w:rsid w:val="00CB0F30"/>
    <w:rsid w:val="00CB1010"/>
    <w:rsid w:val="00CB1055"/>
    <w:rsid w:val="00CB18AC"/>
    <w:rsid w:val="00CB2315"/>
    <w:rsid w:val="00CB2930"/>
    <w:rsid w:val="00CB32B9"/>
    <w:rsid w:val="00CB33F5"/>
    <w:rsid w:val="00CB36FB"/>
    <w:rsid w:val="00CB3F62"/>
    <w:rsid w:val="00CB484C"/>
    <w:rsid w:val="00CB4C79"/>
    <w:rsid w:val="00CB4D6C"/>
    <w:rsid w:val="00CB53F1"/>
    <w:rsid w:val="00CB5C1E"/>
    <w:rsid w:val="00CB5F31"/>
    <w:rsid w:val="00CB6423"/>
    <w:rsid w:val="00CB657A"/>
    <w:rsid w:val="00CB6E24"/>
    <w:rsid w:val="00CB6E36"/>
    <w:rsid w:val="00CB6E72"/>
    <w:rsid w:val="00CB6E7F"/>
    <w:rsid w:val="00CB6EA9"/>
    <w:rsid w:val="00CB6FAE"/>
    <w:rsid w:val="00CB7E23"/>
    <w:rsid w:val="00CC038F"/>
    <w:rsid w:val="00CC03A9"/>
    <w:rsid w:val="00CC07B0"/>
    <w:rsid w:val="00CC16DA"/>
    <w:rsid w:val="00CC1730"/>
    <w:rsid w:val="00CC28E4"/>
    <w:rsid w:val="00CC2E1F"/>
    <w:rsid w:val="00CC30F5"/>
    <w:rsid w:val="00CC32AA"/>
    <w:rsid w:val="00CC3C5A"/>
    <w:rsid w:val="00CC3DEE"/>
    <w:rsid w:val="00CC436C"/>
    <w:rsid w:val="00CC45C4"/>
    <w:rsid w:val="00CC4909"/>
    <w:rsid w:val="00CC4CD4"/>
    <w:rsid w:val="00CC5189"/>
    <w:rsid w:val="00CC52E4"/>
    <w:rsid w:val="00CC5648"/>
    <w:rsid w:val="00CC5FCF"/>
    <w:rsid w:val="00CC667D"/>
    <w:rsid w:val="00CC6740"/>
    <w:rsid w:val="00CC677C"/>
    <w:rsid w:val="00CC697E"/>
    <w:rsid w:val="00CC6C4C"/>
    <w:rsid w:val="00CC7DBB"/>
    <w:rsid w:val="00CD14CB"/>
    <w:rsid w:val="00CD1E13"/>
    <w:rsid w:val="00CD2C4A"/>
    <w:rsid w:val="00CD2F24"/>
    <w:rsid w:val="00CD3496"/>
    <w:rsid w:val="00CD3B2F"/>
    <w:rsid w:val="00CD44A7"/>
    <w:rsid w:val="00CD4948"/>
    <w:rsid w:val="00CD5426"/>
    <w:rsid w:val="00CD55AC"/>
    <w:rsid w:val="00CD589F"/>
    <w:rsid w:val="00CD590F"/>
    <w:rsid w:val="00CD6580"/>
    <w:rsid w:val="00CD6CFE"/>
    <w:rsid w:val="00CD79DF"/>
    <w:rsid w:val="00CE0CD8"/>
    <w:rsid w:val="00CE105A"/>
    <w:rsid w:val="00CE1341"/>
    <w:rsid w:val="00CE15A3"/>
    <w:rsid w:val="00CE2C25"/>
    <w:rsid w:val="00CE2EA9"/>
    <w:rsid w:val="00CE3081"/>
    <w:rsid w:val="00CE3152"/>
    <w:rsid w:val="00CE34D8"/>
    <w:rsid w:val="00CE3A72"/>
    <w:rsid w:val="00CE3EFA"/>
    <w:rsid w:val="00CE3F95"/>
    <w:rsid w:val="00CE505E"/>
    <w:rsid w:val="00CE5292"/>
    <w:rsid w:val="00CE5B6E"/>
    <w:rsid w:val="00CE5CB0"/>
    <w:rsid w:val="00CE5F0C"/>
    <w:rsid w:val="00CE6342"/>
    <w:rsid w:val="00CE6FC6"/>
    <w:rsid w:val="00CE70E8"/>
    <w:rsid w:val="00CE7A99"/>
    <w:rsid w:val="00CF0137"/>
    <w:rsid w:val="00CF06C8"/>
    <w:rsid w:val="00CF0FAC"/>
    <w:rsid w:val="00CF1FCC"/>
    <w:rsid w:val="00CF23CD"/>
    <w:rsid w:val="00CF26BB"/>
    <w:rsid w:val="00CF2EB8"/>
    <w:rsid w:val="00CF2F18"/>
    <w:rsid w:val="00CF3730"/>
    <w:rsid w:val="00CF37E9"/>
    <w:rsid w:val="00CF3B1A"/>
    <w:rsid w:val="00CF3CFA"/>
    <w:rsid w:val="00CF4268"/>
    <w:rsid w:val="00CF47DC"/>
    <w:rsid w:val="00CF61FB"/>
    <w:rsid w:val="00CF623E"/>
    <w:rsid w:val="00CF704A"/>
    <w:rsid w:val="00CF70C4"/>
    <w:rsid w:val="00CF7324"/>
    <w:rsid w:val="00CF7849"/>
    <w:rsid w:val="00D003B2"/>
    <w:rsid w:val="00D00683"/>
    <w:rsid w:val="00D006B8"/>
    <w:rsid w:val="00D0100D"/>
    <w:rsid w:val="00D024DE"/>
    <w:rsid w:val="00D03617"/>
    <w:rsid w:val="00D03CC3"/>
    <w:rsid w:val="00D04564"/>
    <w:rsid w:val="00D04974"/>
    <w:rsid w:val="00D058C8"/>
    <w:rsid w:val="00D059D3"/>
    <w:rsid w:val="00D05A8D"/>
    <w:rsid w:val="00D06220"/>
    <w:rsid w:val="00D0630E"/>
    <w:rsid w:val="00D06424"/>
    <w:rsid w:val="00D10227"/>
    <w:rsid w:val="00D109A3"/>
    <w:rsid w:val="00D11EEC"/>
    <w:rsid w:val="00D12757"/>
    <w:rsid w:val="00D13156"/>
    <w:rsid w:val="00D149C6"/>
    <w:rsid w:val="00D1563E"/>
    <w:rsid w:val="00D15769"/>
    <w:rsid w:val="00D1642B"/>
    <w:rsid w:val="00D16B7C"/>
    <w:rsid w:val="00D204F4"/>
    <w:rsid w:val="00D2084D"/>
    <w:rsid w:val="00D210CC"/>
    <w:rsid w:val="00D21548"/>
    <w:rsid w:val="00D21786"/>
    <w:rsid w:val="00D21E0B"/>
    <w:rsid w:val="00D222BC"/>
    <w:rsid w:val="00D2242A"/>
    <w:rsid w:val="00D224A6"/>
    <w:rsid w:val="00D224FD"/>
    <w:rsid w:val="00D226E7"/>
    <w:rsid w:val="00D226F2"/>
    <w:rsid w:val="00D22DF0"/>
    <w:rsid w:val="00D23139"/>
    <w:rsid w:val="00D23E17"/>
    <w:rsid w:val="00D23E46"/>
    <w:rsid w:val="00D23EA0"/>
    <w:rsid w:val="00D242B5"/>
    <w:rsid w:val="00D249F4"/>
    <w:rsid w:val="00D24D67"/>
    <w:rsid w:val="00D25D2A"/>
    <w:rsid w:val="00D260F4"/>
    <w:rsid w:val="00D2625D"/>
    <w:rsid w:val="00D26787"/>
    <w:rsid w:val="00D269C5"/>
    <w:rsid w:val="00D27575"/>
    <w:rsid w:val="00D27B8E"/>
    <w:rsid w:val="00D27E27"/>
    <w:rsid w:val="00D301E1"/>
    <w:rsid w:val="00D30D4A"/>
    <w:rsid w:val="00D319A0"/>
    <w:rsid w:val="00D324DF"/>
    <w:rsid w:val="00D32700"/>
    <w:rsid w:val="00D32736"/>
    <w:rsid w:val="00D32BC0"/>
    <w:rsid w:val="00D32BC7"/>
    <w:rsid w:val="00D338D9"/>
    <w:rsid w:val="00D33A7C"/>
    <w:rsid w:val="00D34001"/>
    <w:rsid w:val="00D34024"/>
    <w:rsid w:val="00D34911"/>
    <w:rsid w:val="00D3530E"/>
    <w:rsid w:val="00D35440"/>
    <w:rsid w:val="00D358EE"/>
    <w:rsid w:val="00D35CDC"/>
    <w:rsid w:val="00D37286"/>
    <w:rsid w:val="00D37D13"/>
    <w:rsid w:val="00D4112B"/>
    <w:rsid w:val="00D41DC1"/>
    <w:rsid w:val="00D4215E"/>
    <w:rsid w:val="00D42A0E"/>
    <w:rsid w:val="00D43408"/>
    <w:rsid w:val="00D43787"/>
    <w:rsid w:val="00D43F27"/>
    <w:rsid w:val="00D4410B"/>
    <w:rsid w:val="00D446F7"/>
    <w:rsid w:val="00D448FA"/>
    <w:rsid w:val="00D44DED"/>
    <w:rsid w:val="00D44E7D"/>
    <w:rsid w:val="00D45CB3"/>
    <w:rsid w:val="00D462BD"/>
    <w:rsid w:val="00D463A6"/>
    <w:rsid w:val="00D46905"/>
    <w:rsid w:val="00D46935"/>
    <w:rsid w:val="00D4695D"/>
    <w:rsid w:val="00D47628"/>
    <w:rsid w:val="00D47758"/>
    <w:rsid w:val="00D47A71"/>
    <w:rsid w:val="00D47CBB"/>
    <w:rsid w:val="00D51E03"/>
    <w:rsid w:val="00D51F31"/>
    <w:rsid w:val="00D526ED"/>
    <w:rsid w:val="00D539D0"/>
    <w:rsid w:val="00D54843"/>
    <w:rsid w:val="00D552B6"/>
    <w:rsid w:val="00D559FE"/>
    <w:rsid w:val="00D55DE8"/>
    <w:rsid w:val="00D55EBE"/>
    <w:rsid w:val="00D55FA3"/>
    <w:rsid w:val="00D568C7"/>
    <w:rsid w:val="00D56BA0"/>
    <w:rsid w:val="00D56C6D"/>
    <w:rsid w:val="00D56ECE"/>
    <w:rsid w:val="00D575AC"/>
    <w:rsid w:val="00D57D88"/>
    <w:rsid w:val="00D57E31"/>
    <w:rsid w:val="00D60B5E"/>
    <w:rsid w:val="00D61025"/>
    <w:rsid w:val="00D61300"/>
    <w:rsid w:val="00D613EF"/>
    <w:rsid w:val="00D617BB"/>
    <w:rsid w:val="00D61831"/>
    <w:rsid w:val="00D618C5"/>
    <w:rsid w:val="00D61912"/>
    <w:rsid w:val="00D620A8"/>
    <w:rsid w:val="00D62648"/>
    <w:rsid w:val="00D630ED"/>
    <w:rsid w:val="00D63138"/>
    <w:rsid w:val="00D63CE3"/>
    <w:rsid w:val="00D65C2C"/>
    <w:rsid w:val="00D65CB0"/>
    <w:rsid w:val="00D663A1"/>
    <w:rsid w:val="00D70211"/>
    <w:rsid w:val="00D70734"/>
    <w:rsid w:val="00D709AA"/>
    <w:rsid w:val="00D70B47"/>
    <w:rsid w:val="00D71156"/>
    <w:rsid w:val="00D71F82"/>
    <w:rsid w:val="00D7212D"/>
    <w:rsid w:val="00D7276F"/>
    <w:rsid w:val="00D72DB1"/>
    <w:rsid w:val="00D72DF2"/>
    <w:rsid w:val="00D7343C"/>
    <w:rsid w:val="00D7359A"/>
    <w:rsid w:val="00D73AB5"/>
    <w:rsid w:val="00D73BD3"/>
    <w:rsid w:val="00D73C27"/>
    <w:rsid w:val="00D73D17"/>
    <w:rsid w:val="00D740A0"/>
    <w:rsid w:val="00D74DB9"/>
    <w:rsid w:val="00D7507B"/>
    <w:rsid w:val="00D7528B"/>
    <w:rsid w:val="00D75474"/>
    <w:rsid w:val="00D756A3"/>
    <w:rsid w:val="00D75FB9"/>
    <w:rsid w:val="00D76384"/>
    <w:rsid w:val="00D7643B"/>
    <w:rsid w:val="00D76DCF"/>
    <w:rsid w:val="00D76FE0"/>
    <w:rsid w:val="00D80A63"/>
    <w:rsid w:val="00D80E46"/>
    <w:rsid w:val="00D80EF2"/>
    <w:rsid w:val="00D8116C"/>
    <w:rsid w:val="00D81766"/>
    <w:rsid w:val="00D81B7F"/>
    <w:rsid w:val="00D81ED9"/>
    <w:rsid w:val="00D8334A"/>
    <w:rsid w:val="00D83369"/>
    <w:rsid w:val="00D8383D"/>
    <w:rsid w:val="00D840D9"/>
    <w:rsid w:val="00D84DDC"/>
    <w:rsid w:val="00D85338"/>
    <w:rsid w:val="00D86A90"/>
    <w:rsid w:val="00D86B7E"/>
    <w:rsid w:val="00D86BCA"/>
    <w:rsid w:val="00D871FE"/>
    <w:rsid w:val="00D87E81"/>
    <w:rsid w:val="00D90369"/>
    <w:rsid w:val="00D9075D"/>
    <w:rsid w:val="00D909CC"/>
    <w:rsid w:val="00D90B7D"/>
    <w:rsid w:val="00D9132B"/>
    <w:rsid w:val="00D916EA"/>
    <w:rsid w:val="00D91BBC"/>
    <w:rsid w:val="00D92A44"/>
    <w:rsid w:val="00D934E5"/>
    <w:rsid w:val="00D93ADA"/>
    <w:rsid w:val="00D9421C"/>
    <w:rsid w:val="00D94D28"/>
    <w:rsid w:val="00D953D1"/>
    <w:rsid w:val="00D9556C"/>
    <w:rsid w:val="00D95C2F"/>
    <w:rsid w:val="00D95D73"/>
    <w:rsid w:val="00D96CFA"/>
    <w:rsid w:val="00D96D6E"/>
    <w:rsid w:val="00D970CD"/>
    <w:rsid w:val="00D9776B"/>
    <w:rsid w:val="00D978DE"/>
    <w:rsid w:val="00DA04A3"/>
    <w:rsid w:val="00DA0A17"/>
    <w:rsid w:val="00DA12C7"/>
    <w:rsid w:val="00DA1420"/>
    <w:rsid w:val="00DA1A2F"/>
    <w:rsid w:val="00DA1D02"/>
    <w:rsid w:val="00DA1E49"/>
    <w:rsid w:val="00DA20EB"/>
    <w:rsid w:val="00DA2327"/>
    <w:rsid w:val="00DA258C"/>
    <w:rsid w:val="00DA2EA0"/>
    <w:rsid w:val="00DA3645"/>
    <w:rsid w:val="00DA37CC"/>
    <w:rsid w:val="00DA3C1E"/>
    <w:rsid w:val="00DA406A"/>
    <w:rsid w:val="00DA42EF"/>
    <w:rsid w:val="00DA5319"/>
    <w:rsid w:val="00DA5D22"/>
    <w:rsid w:val="00DA5FEF"/>
    <w:rsid w:val="00DA636C"/>
    <w:rsid w:val="00DA647E"/>
    <w:rsid w:val="00DA67E2"/>
    <w:rsid w:val="00DA6E23"/>
    <w:rsid w:val="00DA6FF3"/>
    <w:rsid w:val="00DA737E"/>
    <w:rsid w:val="00DA73DA"/>
    <w:rsid w:val="00DA7603"/>
    <w:rsid w:val="00DA7CDA"/>
    <w:rsid w:val="00DB0094"/>
    <w:rsid w:val="00DB06BB"/>
    <w:rsid w:val="00DB0A19"/>
    <w:rsid w:val="00DB0A9F"/>
    <w:rsid w:val="00DB104D"/>
    <w:rsid w:val="00DB1615"/>
    <w:rsid w:val="00DB1C17"/>
    <w:rsid w:val="00DB29EA"/>
    <w:rsid w:val="00DB33FE"/>
    <w:rsid w:val="00DB36B6"/>
    <w:rsid w:val="00DB3A80"/>
    <w:rsid w:val="00DB40AD"/>
    <w:rsid w:val="00DB4AF0"/>
    <w:rsid w:val="00DB5181"/>
    <w:rsid w:val="00DB5527"/>
    <w:rsid w:val="00DB58DA"/>
    <w:rsid w:val="00DB61C4"/>
    <w:rsid w:val="00DB62B5"/>
    <w:rsid w:val="00DB641C"/>
    <w:rsid w:val="00DB6518"/>
    <w:rsid w:val="00DB67C4"/>
    <w:rsid w:val="00DB6B27"/>
    <w:rsid w:val="00DB78D5"/>
    <w:rsid w:val="00DC02ED"/>
    <w:rsid w:val="00DC0ECA"/>
    <w:rsid w:val="00DC1A53"/>
    <w:rsid w:val="00DC1F31"/>
    <w:rsid w:val="00DC2941"/>
    <w:rsid w:val="00DC2D7A"/>
    <w:rsid w:val="00DC3666"/>
    <w:rsid w:val="00DC3A8E"/>
    <w:rsid w:val="00DC3B98"/>
    <w:rsid w:val="00DC3EF2"/>
    <w:rsid w:val="00DC4267"/>
    <w:rsid w:val="00DC456A"/>
    <w:rsid w:val="00DC46F5"/>
    <w:rsid w:val="00DC4CAA"/>
    <w:rsid w:val="00DC4E21"/>
    <w:rsid w:val="00DC4F96"/>
    <w:rsid w:val="00DC4FE5"/>
    <w:rsid w:val="00DC512E"/>
    <w:rsid w:val="00DC5355"/>
    <w:rsid w:val="00DC5854"/>
    <w:rsid w:val="00DC5892"/>
    <w:rsid w:val="00DC58EF"/>
    <w:rsid w:val="00DC59C0"/>
    <w:rsid w:val="00DC5A7B"/>
    <w:rsid w:val="00DC6FB2"/>
    <w:rsid w:val="00DC6FB3"/>
    <w:rsid w:val="00DC7F4A"/>
    <w:rsid w:val="00DD0635"/>
    <w:rsid w:val="00DD16C8"/>
    <w:rsid w:val="00DD18AB"/>
    <w:rsid w:val="00DD1B20"/>
    <w:rsid w:val="00DD1FA0"/>
    <w:rsid w:val="00DD2426"/>
    <w:rsid w:val="00DD25EC"/>
    <w:rsid w:val="00DD291E"/>
    <w:rsid w:val="00DD2E72"/>
    <w:rsid w:val="00DD31C0"/>
    <w:rsid w:val="00DD39EE"/>
    <w:rsid w:val="00DD3AC0"/>
    <w:rsid w:val="00DD3B49"/>
    <w:rsid w:val="00DD43DF"/>
    <w:rsid w:val="00DD46EF"/>
    <w:rsid w:val="00DD4B41"/>
    <w:rsid w:val="00DD4EAE"/>
    <w:rsid w:val="00DD6235"/>
    <w:rsid w:val="00DD6676"/>
    <w:rsid w:val="00DD6A3A"/>
    <w:rsid w:val="00DD738A"/>
    <w:rsid w:val="00DD7498"/>
    <w:rsid w:val="00DD7A68"/>
    <w:rsid w:val="00DE003D"/>
    <w:rsid w:val="00DE0293"/>
    <w:rsid w:val="00DE044E"/>
    <w:rsid w:val="00DE141C"/>
    <w:rsid w:val="00DE182B"/>
    <w:rsid w:val="00DE24EA"/>
    <w:rsid w:val="00DE26CF"/>
    <w:rsid w:val="00DE28EB"/>
    <w:rsid w:val="00DE2A1B"/>
    <w:rsid w:val="00DE2B4F"/>
    <w:rsid w:val="00DE2BED"/>
    <w:rsid w:val="00DE2E5D"/>
    <w:rsid w:val="00DE3196"/>
    <w:rsid w:val="00DE4291"/>
    <w:rsid w:val="00DE43B1"/>
    <w:rsid w:val="00DE4AC6"/>
    <w:rsid w:val="00DE5C79"/>
    <w:rsid w:val="00DE5F9C"/>
    <w:rsid w:val="00DE6173"/>
    <w:rsid w:val="00DE6392"/>
    <w:rsid w:val="00DE6E0F"/>
    <w:rsid w:val="00DE6E28"/>
    <w:rsid w:val="00DE70A6"/>
    <w:rsid w:val="00DE70CA"/>
    <w:rsid w:val="00DE75BF"/>
    <w:rsid w:val="00DF02C7"/>
    <w:rsid w:val="00DF0818"/>
    <w:rsid w:val="00DF09C3"/>
    <w:rsid w:val="00DF129E"/>
    <w:rsid w:val="00DF2BD8"/>
    <w:rsid w:val="00DF3B1A"/>
    <w:rsid w:val="00DF3CA1"/>
    <w:rsid w:val="00DF4C37"/>
    <w:rsid w:val="00DF4FF8"/>
    <w:rsid w:val="00DF50D0"/>
    <w:rsid w:val="00DF5603"/>
    <w:rsid w:val="00DF6186"/>
    <w:rsid w:val="00DF74B9"/>
    <w:rsid w:val="00DF75D1"/>
    <w:rsid w:val="00DF787A"/>
    <w:rsid w:val="00DF7D80"/>
    <w:rsid w:val="00E0004A"/>
    <w:rsid w:val="00E006F5"/>
    <w:rsid w:val="00E02E4E"/>
    <w:rsid w:val="00E0329C"/>
    <w:rsid w:val="00E0347F"/>
    <w:rsid w:val="00E03B3C"/>
    <w:rsid w:val="00E046BF"/>
    <w:rsid w:val="00E04D3F"/>
    <w:rsid w:val="00E04EA8"/>
    <w:rsid w:val="00E04F44"/>
    <w:rsid w:val="00E050D8"/>
    <w:rsid w:val="00E0555E"/>
    <w:rsid w:val="00E05FEA"/>
    <w:rsid w:val="00E0613E"/>
    <w:rsid w:val="00E062C6"/>
    <w:rsid w:val="00E06E0B"/>
    <w:rsid w:val="00E07CB0"/>
    <w:rsid w:val="00E10031"/>
    <w:rsid w:val="00E109CC"/>
    <w:rsid w:val="00E10D40"/>
    <w:rsid w:val="00E10EDA"/>
    <w:rsid w:val="00E10F78"/>
    <w:rsid w:val="00E12404"/>
    <w:rsid w:val="00E12AA7"/>
    <w:rsid w:val="00E12C4B"/>
    <w:rsid w:val="00E12D69"/>
    <w:rsid w:val="00E12E56"/>
    <w:rsid w:val="00E13034"/>
    <w:rsid w:val="00E1358A"/>
    <w:rsid w:val="00E13675"/>
    <w:rsid w:val="00E13789"/>
    <w:rsid w:val="00E139BE"/>
    <w:rsid w:val="00E13F66"/>
    <w:rsid w:val="00E14230"/>
    <w:rsid w:val="00E14A60"/>
    <w:rsid w:val="00E14AC0"/>
    <w:rsid w:val="00E156CF"/>
    <w:rsid w:val="00E157FF"/>
    <w:rsid w:val="00E16551"/>
    <w:rsid w:val="00E17AA7"/>
    <w:rsid w:val="00E17CD3"/>
    <w:rsid w:val="00E2027B"/>
    <w:rsid w:val="00E204E4"/>
    <w:rsid w:val="00E209D4"/>
    <w:rsid w:val="00E21277"/>
    <w:rsid w:val="00E21EA2"/>
    <w:rsid w:val="00E22839"/>
    <w:rsid w:val="00E234D3"/>
    <w:rsid w:val="00E23CA1"/>
    <w:rsid w:val="00E24024"/>
    <w:rsid w:val="00E25110"/>
    <w:rsid w:val="00E25613"/>
    <w:rsid w:val="00E26145"/>
    <w:rsid w:val="00E26B97"/>
    <w:rsid w:val="00E26D77"/>
    <w:rsid w:val="00E27145"/>
    <w:rsid w:val="00E2748B"/>
    <w:rsid w:val="00E276DE"/>
    <w:rsid w:val="00E276DF"/>
    <w:rsid w:val="00E30235"/>
    <w:rsid w:val="00E30587"/>
    <w:rsid w:val="00E305E7"/>
    <w:rsid w:val="00E31914"/>
    <w:rsid w:val="00E319D8"/>
    <w:rsid w:val="00E32109"/>
    <w:rsid w:val="00E33015"/>
    <w:rsid w:val="00E331AC"/>
    <w:rsid w:val="00E3344A"/>
    <w:rsid w:val="00E33535"/>
    <w:rsid w:val="00E33646"/>
    <w:rsid w:val="00E33ED1"/>
    <w:rsid w:val="00E33FCD"/>
    <w:rsid w:val="00E34070"/>
    <w:rsid w:val="00E341F4"/>
    <w:rsid w:val="00E34A2F"/>
    <w:rsid w:val="00E34BFE"/>
    <w:rsid w:val="00E34C36"/>
    <w:rsid w:val="00E357BA"/>
    <w:rsid w:val="00E35F4F"/>
    <w:rsid w:val="00E3640F"/>
    <w:rsid w:val="00E36B13"/>
    <w:rsid w:val="00E37254"/>
    <w:rsid w:val="00E372B3"/>
    <w:rsid w:val="00E37E69"/>
    <w:rsid w:val="00E4067F"/>
    <w:rsid w:val="00E407C6"/>
    <w:rsid w:val="00E40B2F"/>
    <w:rsid w:val="00E40CCA"/>
    <w:rsid w:val="00E414F5"/>
    <w:rsid w:val="00E41729"/>
    <w:rsid w:val="00E41C51"/>
    <w:rsid w:val="00E42050"/>
    <w:rsid w:val="00E42146"/>
    <w:rsid w:val="00E42BA6"/>
    <w:rsid w:val="00E432FE"/>
    <w:rsid w:val="00E436A1"/>
    <w:rsid w:val="00E43827"/>
    <w:rsid w:val="00E43BF9"/>
    <w:rsid w:val="00E440ED"/>
    <w:rsid w:val="00E44227"/>
    <w:rsid w:val="00E44B86"/>
    <w:rsid w:val="00E4509B"/>
    <w:rsid w:val="00E451E7"/>
    <w:rsid w:val="00E454BC"/>
    <w:rsid w:val="00E458EB"/>
    <w:rsid w:val="00E45FF9"/>
    <w:rsid w:val="00E46F03"/>
    <w:rsid w:val="00E47193"/>
    <w:rsid w:val="00E473AE"/>
    <w:rsid w:val="00E47E48"/>
    <w:rsid w:val="00E50069"/>
    <w:rsid w:val="00E5047A"/>
    <w:rsid w:val="00E5164D"/>
    <w:rsid w:val="00E51D68"/>
    <w:rsid w:val="00E51DE2"/>
    <w:rsid w:val="00E52772"/>
    <w:rsid w:val="00E5291E"/>
    <w:rsid w:val="00E52D6E"/>
    <w:rsid w:val="00E53099"/>
    <w:rsid w:val="00E53AC8"/>
    <w:rsid w:val="00E53B54"/>
    <w:rsid w:val="00E54407"/>
    <w:rsid w:val="00E54B38"/>
    <w:rsid w:val="00E55ED7"/>
    <w:rsid w:val="00E56175"/>
    <w:rsid w:val="00E564B8"/>
    <w:rsid w:val="00E57669"/>
    <w:rsid w:val="00E60033"/>
    <w:rsid w:val="00E60BDC"/>
    <w:rsid w:val="00E613EA"/>
    <w:rsid w:val="00E618DD"/>
    <w:rsid w:val="00E61C73"/>
    <w:rsid w:val="00E61E53"/>
    <w:rsid w:val="00E6353C"/>
    <w:rsid w:val="00E63847"/>
    <w:rsid w:val="00E639E5"/>
    <w:rsid w:val="00E63B18"/>
    <w:rsid w:val="00E64B3F"/>
    <w:rsid w:val="00E64D24"/>
    <w:rsid w:val="00E64DDF"/>
    <w:rsid w:val="00E64EA9"/>
    <w:rsid w:val="00E65731"/>
    <w:rsid w:val="00E65B03"/>
    <w:rsid w:val="00E66B2A"/>
    <w:rsid w:val="00E66D80"/>
    <w:rsid w:val="00E66D96"/>
    <w:rsid w:val="00E67665"/>
    <w:rsid w:val="00E678FA"/>
    <w:rsid w:val="00E67C2F"/>
    <w:rsid w:val="00E707E4"/>
    <w:rsid w:val="00E7158B"/>
    <w:rsid w:val="00E71807"/>
    <w:rsid w:val="00E71B38"/>
    <w:rsid w:val="00E72A8F"/>
    <w:rsid w:val="00E730F2"/>
    <w:rsid w:val="00E73744"/>
    <w:rsid w:val="00E73CBF"/>
    <w:rsid w:val="00E74206"/>
    <w:rsid w:val="00E7475B"/>
    <w:rsid w:val="00E75442"/>
    <w:rsid w:val="00E76535"/>
    <w:rsid w:val="00E76878"/>
    <w:rsid w:val="00E76D54"/>
    <w:rsid w:val="00E77875"/>
    <w:rsid w:val="00E80093"/>
    <w:rsid w:val="00E8068E"/>
    <w:rsid w:val="00E80996"/>
    <w:rsid w:val="00E80CA5"/>
    <w:rsid w:val="00E8104F"/>
    <w:rsid w:val="00E8223B"/>
    <w:rsid w:val="00E8232A"/>
    <w:rsid w:val="00E8283B"/>
    <w:rsid w:val="00E83D8B"/>
    <w:rsid w:val="00E849C4"/>
    <w:rsid w:val="00E84DF0"/>
    <w:rsid w:val="00E850F0"/>
    <w:rsid w:val="00E8608B"/>
    <w:rsid w:val="00E86434"/>
    <w:rsid w:val="00E8669E"/>
    <w:rsid w:val="00E866E4"/>
    <w:rsid w:val="00E86B45"/>
    <w:rsid w:val="00E86D64"/>
    <w:rsid w:val="00E87397"/>
    <w:rsid w:val="00E87CDC"/>
    <w:rsid w:val="00E902F0"/>
    <w:rsid w:val="00E907B4"/>
    <w:rsid w:val="00E91040"/>
    <w:rsid w:val="00E91073"/>
    <w:rsid w:val="00E91572"/>
    <w:rsid w:val="00E91690"/>
    <w:rsid w:val="00E91CD8"/>
    <w:rsid w:val="00E926AB"/>
    <w:rsid w:val="00E9472B"/>
    <w:rsid w:val="00E94816"/>
    <w:rsid w:val="00E94881"/>
    <w:rsid w:val="00E949AC"/>
    <w:rsid w:val="00E94AD1"/>
    <w:rsid w:val="00E9568F"/>
    <w:rsid w:val="00E9584E"/>
    <w:rsid w:val="00E958FD"/>
    <w:rsid w:val="00E960E2"/>
    <w:rsid w:val="00E96134"/>
    <w:rsid w:val="00E963BF"/>
    <w:rsid w:val="00E9680B"/>
    <w:rsid w:val="00E96BA1"/>
    <w:rsid w:val="00E96BFD"/>
    <w:rsid w:val="00E96D31"/>
    <w:rsid w:val="00E96FDB"/>
    <w:rsid w:val="00E970B1"/>
    <w:rsid w:val="00E974BE"/>
    <w:rsid w:val="00E97781"/>
    <w:rsid w:val="00EA020F"/>
    <w:rsid w:val="00EA0611"/>
    <w:rsid w:val="00EA073B"/>
    <w:rsid w:val="00EA0D3E"/>
    <w:rsid w:val="00EA102F"/>
    <w:rsid w:val="00EA16CF"/>
    <w:rsid w:val="00EA1707"/>
    <w:rsid w:val="00EA1AFA"/>
    <w:rsid w:val="00EA1EF4"/>
    <w:rsid w:val="00EA205A"/>
    <w:rsid w:val="00EA33FB"/>
    <w:rsid w:val="00EA37E6"/>
    <w:rsid w:val="00EA3816"/>
    <w:rsid w:val="00EA3861"/>
    <w:rsid w:val="00EA4804"/>
    <w:rsid w:val="00EA4883"/>
    <w:rsid w:val="00EA4F6A"/>
    <w:rsid w:val="00EA535C"/>
    <w:rsid w:val="00EA5DA6"/>
    <w:rsid w:val="00EA66DF"/>
    <w:rsid w:val="00EA6C57"/>
    <w:rsid w:val="00EA6D12"/>
    <w:rsid w:val="00EA73A1"/>
    <w:rsid w:val="00EA73FC"/>
    <w:rsid w:val="00EA75AA"/>
    <w:rsid w:val="00EA7B34"/>
    <w:rsid w:val="00EA7D53"/>
    <w:rsid w:val="00EB0AF2"/>
    <w:rsid w:val="00EB1229"/>
    <w:rsid w:val="00EB14A9"/>
    <w:rsid w:val="00EB160D"/>
    <w:rsid w:val="00EB2091"/>
    <w:rsid w:val="00EB2371"/>
    <w:rsid w:val="00EB2CFB"/>
    <w:rsid w:val="00EB3D75"/>
    <w:rsid w:val="00EB4269"/>
    <w:rsid w:val="00EB4599"/>
    <w:rsid w:val="00EB45C7"/>
    <w:rsid w:val="00EB474F"/>
    <w:rsid w:val="00EB48C7"/>
    <w:rsid w:val="00EB4D0E"/>
    <w:rsid w:val="00EB6A9E"/>
    <w:rsid w:val="00EB6D2C"/>
    <w:rsid w:val="00EB71FF"/>
    <w:rsid w:val="00EB74B2"/>
    <w:rsid w:val="00EC1402"/>
    <w:rsid w:val="00EC144F"/>
    <w:rsid w:val="00EC2090"/>
    <w:rsid w:val="00EC2814"/>
    <w:rsid w:val="00EC2E21"/>
    <w:rsid w:val="00EC31CE"/>
    <w:rsid w:val="00EC3F20"/>
    <w:rsid w:val="00EC4690"/>
    <w:rsid w:val="00EC501A"/>
    <w:rsid w:val="00EC55D8"/>
    <w:rsid w:val="00EC61DA"/>
    <w:rsid w:val="00EC64CA"/>
    <w:rsid w:val="00EC658F"/>
    <w:rsid w:val="00EC6BF3"/>
    <w:rsid w:val="00EC6C88"/>
    <w:rsid w:val="00EC7789"/>
    <w:rsid w:val="00EC7A6D"/>
    <w:rsid w:val="00EC7CD1"/>
    <w:rsid w:val="00EC7EC5"/>
    <w:rsid w:val="00ED0A72"/>
    <w:rsid w:val="00ED0D78"/>
    <w:rsid w:val="00ED14B9"/>
    <w:rsid w:val="00ED200C"/>
    <w:rsid w:val="00ED2083"/>
    <w:rsid w:val="00ED20D2"/>
    <w:rsid w:val="00ED20D3"/>
    <w:rsid w:val="00ED212C"/>
    <w:rsid w:val="00ED263F"/>
    <w:rsid w:val="00ED283C"/>
    <w:rsid w:val="00ED2ADC"/>
    <w:rsid w:val="00ED2DF2"/>
    <w:rsid w:val="00ED3DFF"/>
    <w:rsid w:val="00ED3EBB"/>
    <w:rsid w:val="00ED3F2D"/>
    <w:rsid w:val="00ED46D3"/>
    <w:rsid w:val="00ED48AD"/>
    <w:rsid w:val="00ED4C65"/>
    <w:rsid w:val="00ED4EA6"/>
    <w:rsid w:val="00ED4EC1"/>
    <w:rsid w:val="00ED507A"/>
    <w:rsid w:val="00ED5818"/>
    <w:rsid w:val="00ED5BFA"/>
    <w:rsid w:val="00ED66EF"/>
    <w:rsid w:val="00ED68B2"/>
    <w:rsid w:val="00ED6997"/>
    <w:rsid w:val="00ED6E5F"/>
    <w:rsid w:val="00ED6EF4"/>
    <w:rsid w:val="00ED736D"/>
    <w:rsid w:val="00ED7488"/>
    <w:rsid w:val="00ED7606"/>
    <w:rsid w:val="00ED78FD"/>
    <w:rsid w:val="00ED7EAD"/>
    <w:rsid w:val="00EE023E"/>
    <w:rsid w:val="00EE030D"/>
    <w:rsid w:val="00EE05AD"/>
    <w:rsid w:val="00EE0678"/>
    <w:rsid w:val="00EE0EA2"/>
    <w:rsid w:val="00EE10B2"/>
    <w:rsid w:val="00EE1601"/>
    <w:rsid w:val="00EE1710"/>
    <w:rsid w:val="00EE192A"/>
    <w:rsid w:val="00EE205F"/>
    <w:rsid w:val="00EE21B5"/>
    <w:rsid w:val="00EE2CBE"/>
    <w:rsid w:val="00EE2EA5"/>
    <w:rsid w:val="00EE2EE8"/>
    <w:rsid w:val="00EE3203"/>
    <w:rsid w:val="00EE36A8"/>
    <w:rsid w:val="00EE431E"/>
    <w:rsid w:val="00EE4632"/>
    <w:rsid w:val="00EE4796"/>
    <w:rsid w:val="00EE4A4B"/>
    <w:rsid w:val="00EE53EE"/>
    <w:rsid w:val="00EE565C"/>
    <w:rsid w:val="00EE5C8A"/>
    <w:rsid w:val="00EE5F2F"/>
    <w:rsid w:val="00EE5F44"/>
    <w:rsid w:val="00EE60CA"/>
    <w:rsid w:val="00EE628F"/>
    <w:rsid w:val="00EE7496"/>
    <w:rsid w:val="00EE7BC9"/>
    <w:rsid w:val="00EF0921"/>
    <w:rsid w:val="00EF0B8C"/>
    <w:rsid w:val="00EF0C3F"/>
    <w:rsid w:val="00EF0D13"/>
    <w:rsid w:val="00EF0DB1"/>
    <w:rsid w:val="00EF0FA7"/>
    <w:rsid w:val="00EF1A28"/>
    <w:rsid w:val="00EF1ACA"/>
    <w:rsid w:val="00EF1D1C"/>
    <w:rsid w:val="00EF2295"/>
    <w:rsid w:val="00EF2B37"/>
    <w:rsid w:val="00EF2F87"/>
    <w:rsid w:val="00EF322D"/>
    <w:rsid w:val="00EF3A74"/>
    <w:rsid w:val="00EF4430"/>
    <w:rsid w:val="00EF492D"/>
    <w:rsid w:val="00EF52D1"/>
    <w:rsid w:val="00EF5384"/>
    <w:rsid w:val="00EF58FB"/>
    <w:rsid w:val="00EF5E41"/>
    <w:rsid w:val="00EF61D7"/>
    <w:rsid w:val="00EF630E"/>
    <w:rsid w:val="00F000FC"/>
    <w:rsid w:val="00F00750"/>
    <w:rsid w:val="00F011A2"/>
    <w:rsid w:val="00F02968"/>
    <w:rsid w:val="00F035AD"/>
    <w:rsid w:val="00F03F63"/>
    <w:rsid w:val="00F044C6"/>
    <w:rsid w:val="00F045A4"/>
    <w:rsid w:val="00F04D85"/>
    <w:rsid w:val="00F05025"/>
    <w:rsid w:val="00F05124"/>
    <w:rsid w:val="00F05181"/>
    <w:rsid w:val="00F05D30"/>
    <w:rsid w:val="00F05E80"/>
    <w:rsid w:val="00F062F3"/>
    <w:rsid w:val="00F0652A"/>
    <w:rsid w:val="00F067AB"/>
    <w:rsid w:val="00F0685D"/>
    <w:rsid w:val="00F06A39"/>
    <w:rsid w:val="00F06E86"/>
    <w:rsid w:val="00F06FE5"/>
    <w:rsid w:val="00F07BA7"/>
    <w:rsid w:val="00F07E27"/>
    <w:rsid w:val="00F10A34"/>
    <w:rsid w:val="00F10C08"/>
    <w:rsid w:val="00F1122E"/>
    <w:rsid w:val="00F117CE"/>
    <w:rsid w:val="00F12D48"/>
    <w:rsid w:val="00F12F1C"/>
    <w:rsid w:val="00F1303C"/>
    <w:rsid w:val="00F13487"/>
    <w:rsid w:val="00F13492"/>
    <w:rsid w:val="00F134BD"/>
    <w:rsid w:val="00F13624"/>
    <w:rsid w:val="00F13E7A"/>
    <w:rsid w:val="00F1455A"/>
    <w:rsid w:val="00F1474D"/>
    <w:rsid w:val="00F14D30"/>
    <w:rsid w:val="00F14DEA"/>
    <w:rsid w:val="00F15C35"/>
    <w:rsid w:val="00F165CA"/>
    <w:rsid w:val="00F16713"/>
    <w:rsid w:val="00F169C3"/>
    <w:rsid w:val="00F16A2D"/>
    <w:rsid w:val="00F16D0F"/>
    <w:rsid w:val="00F16D16"/>
    <w:rsid w:val="00F1724E"/>
    <w:rsid w:val="00F17449"/>
    <w:rsid w:val="00F1765E"/>
    <w:rsid w:val="00F202C0"/>
    <w:rsid w:val="00F203C6"/>
    <w:rsid w:val="00F20C47"/>
    <w:rsid w:val="00F2115E"/>
    <w:rsid w:val="00F226A1"/>
    <w:rsid w:val="00F22738"/>
    <w:rsid w:val="00F22957"/>
    <w:rsid w:val="00F2346F"/>
    <w:rsid w:val="00F2347B"/>
    <w:rsid w:val="00F238A6"/>
    <w:rsid w:val="00F23F3D"/>
    <w:rsid w:val="00F24001"/>
    <w:rsid w:val="00F24338"/>
    <w:rsid w:val="00F24A8E"/>
    <w:rsid w:val="00F24B5B"/>
    <w:rsid w:val="00F25BCE"/>
    <w:rsid w:val="00F25DE6"/>
    <w:rsid w:val="00F261AB"/>
    <w:rsid w:val="00F27306"/>
    <w:rsid w:val="00F2751D"/>
    <w:rsid w:val="00F3059E"/>
    <w:rsid w:val="00F3097C"/>
    <w:rsid w:val="00F30A56"/>
    <w:rsid w:val="00F31329"/>
    <w:rsid w:val="00F316CA"/>
    <w:rsid w:val="00F31A79"/>
    <w:rsid w:val="00F323ED"/>
    <w:rsid w:val="00F328DE"/>
    <w:rsid w:val="00F32995"/>
    <w:rsid w:val="00F32B82"/>
    <w:rsid w:val="00F33559"/>
    <w:rsid w:val="00F341FA"/>
    <w:rsid w:val="00F34E11"/>
    <w:rsid w:val="00F35515"/>
    <w:rsid w:val="00F3551A"/>
    <w:rsid w:val="00F358EF"/>
    <w:rsid w:val="00F360CE"/>
    <w:rsid w:val="00F36205"/>
    <w:rsid w:val="00F36AF7"/>
    <w:rsid w:val="00F37ACD"/>
    <w:rsid w:val="00F37C2D"/>
    <w:rsid w:val="00F37DEF"/>
    <w:rsid w:val="00F37E0D"/>
    <w:rsid w:val="00F37F11"/>
    <w:rsid w:val="00F40890"/>
    <w:rsid w:val="00F40AEC"/>
    <w:rsid w:val="00F4118A"/>
    <w:rsid w:val="00F41D5E"/>
    <w:rsid w:val="00F42CA7"/>
    <w:rsid w:val="00F43344"/>
    <w:rsid w:val="00F43A97"/>
    <w:rsid w:val="00F43B7B"/>
    <w:rsid w:val="00F4479A"/>
    <w:rsid w:val="00F4495D"/>
    <w:rsid w:val="00F4504F"/>
    <w:rsid w:val="00F4521E"/>
    <w:rsid w:val="00F458A0"/>
    <w:rsid w:val="00F4640E"/>
    <w:rsid w:val="00F46482"/>
    <w:rsid w:val="00F46EBC"/>
    <w:rsid w:val="00F47441"/>
    <w:rsid w:val="00F476E0"/>
    <w:rsid w:val="00F4788F"/>
    <w:rsid w:val="00F47C00"/>
    <w:rsid w:val="00F50409"/>
    <w:rsid w:val="00F507F4"/>
    <w:rsid w:val="00F508A9"/>
    <w:rsid w:val="00F50901"/>
    <w:rsid w:val="00F50C8A"/>
    <w:rsid w:val="00F50E71"/>
    <w:rsid w:val="00F51731"/>
    <w:rsid w:val="00F51FA4"/>
    <w:rsid w:val="00F522D5"/>
    <w:rsid w:val="00F52523"/>
    <w:rsid w:val="00F52C71"/>
    <w:rsid w:val="00F52E57"/>
    <w:rsid w:val="00F532E8"/>
    <w:rsid w:val="00F53974"/>
    <w:rsid w:val="00F53A3F"/>
    <w:rsid w:val="00F53A7E"/>
    <w:rsid w:val="00F54C26"/>
    <w:rsid w:val="00F54E9E"/>
    <w:rsid w:val="00F557B0"/>
    <w:rsid w:val="00F55BA2"/>
    <w:rsid w:val="00F5673C"/>
    <w:rsid w:val="00F56F95"/>
    <w:rsid w:val="00F57335"/>
    <w:rsid w:val="00F578EF"/>
    <w:rsid w:val="00F6028D"/>
    <w:rsid w:val="00F614DC"/>
    <w:rsid w:val="00F61775"/>
    <w:rsid w:val="00F61C96"/>
    <w:rsid w:val="00F61E33"/>
    <w:rsid w:val="00F622F6"/>
    <w:rsid w:val="00F63091"/>
    <w:rsid w:val="00F636AA"/>
    <w:rsid w:val="00F63B32"/>
    <w:rsid w:val="00F64471"/>
    <w:rsid w:val="00F649B0"/>
    <w:rsid w:val="00F64CCF"/>
    <w:rsid w:val="00F64DA2"/>
    <w:rsid w:val="00F64E34"/>
    <w:rsid w:val="00F65279"/>
    <w:rsid w:val="00F66020"/>
    <w:rsid w:val="00F668AE"/>
    <w:rsid w:val="00F66AF3"/>
    <w:rsid w:val="00F67763"/>
    <w:rsid w:val="00F67EE6"/>
    <w:rsid w:val="00F70034"/>
    <w:rsid w:val="00F703EE"/>
    <w:rsid w:val="00F708EC"/>
    <w:rsid w:val="00F71132"/>
    <w:rsid w:val="00F7129E"/>
    <w:rsid w:val="00F713DC"/>
    <w:rsid w:val="00F720EB"/>
    <w:rsid w:val="00F72EC5"/>
    <w:rsid w:val="00F72F12"/>
    <w:rsid w:val="00F734CA"/>
    <w:rsid w:val="00F73CFE"/>
    <w:rsid w:val="00F745C7"/>
    <w:rsid w:val="00F74831"/>
    <w:rsid w:val="00F75F57"/>
    <w:rsid w:val="00F76807"/>
    <w:rsid w:val="00F802B4"/>
    <w:rsid w:val="00F805C5"/>
    <w:rsid w:val="00F808FC"/>
    <w:rsid w:val="00F80C8B"/>
    <w:rsid w:val="00F8117E"/>
    <w:rsid w:val="00F81EB5"/>
    <w:rsid w:val="00F82179"/>
    <w:rsid w:val="00F82694"/>
    <w:rsid w:val="00F82D30"/>
    <w:rsid w:val="00F8344E"/>
    <w:rsid w:val="00F8418C"/>
    <w:rsid w:val="00F85216"/>
    <w:rsid w:val="00F8545A"/>
    <w:rsid w:val="00F85A27"/>
    <w:rsid w:val="00F85E87"/>
    <w:rsid w:val="00F85EC6"/>
    <w:rsid w:val="00F86605"/>
    <w:rsid w:val="00F8694C"/>
    <w:rsid w:val="00F86ACF"/>
    <w:rsid w:val="00F86DF1"/>
    <w:rsid w:val="00F90F90"/>
    <w:rsid w:val="00F91039"/>
    <w:rsid w:val="00F915B9"/>
    <w:rsid w:val="00F915F5"/>
    <w:rsid w:val="00F91610"/>
    <w:rsid w:val="00F92284"/>
    <w:rsid w:val="00F92C90"/>
    <w:rsid w:val="00F9347C"/>
    <w:rsid w:val="00F935E9"/>
    <w:rsid w:val="00F937B9"/>
    <w:rsid w:val="00F93AF0"/>
    <w:rsid w:val="00F93C7B"/>
    <w:rsid w:val="00F940BA"/>
    <w:rsid w:val="00F9410A"/>
    <w:rsid w:val="00F9457D"/>
    <w:rsid w:val="00F946E2"/>
    <w:rsid w:val="00F9549E"/>
    <w:rsid w:val="00F95D62"/>
    <w:rsid w:val="00F96405"/>
    <w:rsid w:val="00F96ABC"/>
    <w:rsid w:val="00F96BE3"/>
    <w:rsid w:val="00F96F63"/>
    <w:rsid w:val="00F97224"/>
    <w:rsid w:val="00FA1AB2"/>
    <w:rsid w:val="00FA2061"/>
    <w:rsid w:val="00FA20FA"/>
    <w:rsid w:val="00FA26E1"/>
    <w:rsid w:val="00FA2AA3"/>
    <w:rsid w:val="00FA3406"/>
    <w:rsid w:val="00FA38BF"/>
    <w:rsid w:val="00FA3A76"/>
    <w:rsid w:val="00FA44C5"/>
    <w:rsid w:val="00FA44E7"/>
    <w:rsid w:val="00FA4E30"/>
    <w:rsid w:val="00FA4F4D"/>
    <w:rsid w:val="00FA5201"/>
    <w:rsid w:val="00FA52AA"/>
    <w:rsid w:val="00FA5302"/>
    <w:rsid w:val="00FA5FF9"/>
    <w:rsid w:val="00FA601E"/>
    <w:rsid w:val="00FA6A63"/>
    <w:rsid w:val="00FA6E47"/>
    <w:rsid w:val="00FA7515"/>
    <w:rsid w:val="00FA777D"/>
    <w:rsid w:val="00FB1642"/>
    <w:rsid w:val="00FB2B66"/>
    <w:rsid w:val="00FB2CA5"/>
    <w:rsid w:val="00FB2FFF"/>
    <w:rsid w:val="00FB3459"/>
    <w:rsid w:val="00FB37B5"/>
    <w:rsid w:val="00FB3921"/>
    <w:rsid w:val="00FB3B36"/>
    <w:rsid w:val="00FB40ED"/>
    <w:rsid w:val="00FB4951"/>
    <w:rsid w:val="00FB637A"/>
    <w:rsid w:val="00FB650F"/>
    <w:rsid w:val="00FB661A"/>
    <w:rsid w:val="00FB67AC"/>
    <w:rsid w:val="00FB787C"/>
    <w:rsid w:val="00FB794E"/>
    <w:rsid w:val="00FB7978"/>
    <w:rsid w:val="00FB7EE2"/>
    <w:rsid w:val="00FC0536"/>
    <w:rsid w:val="00FC066D"/>
    <w:rsid w:val="00FC0966"/>
    <w:rsid w:val="00FC1389"/>
    <w:rsid w:val="00FC1640"/>
    <w:rsid w:val="00FC1B1C"/>
    <w:rsid w:val="00FC1BB5"/>
    <w:rsid w:val="00FC1C39"/>
    <w:rsid w:val="00FC2461"/>
    <w:rsid w:val="00FC2974"/>
    <w:rsid w:val="00FC2DCE"/>
    <w:rsid w:val="00FC329C"/>
    <w:rsid w:val="00FC33B6"/>
    <w:rsid w:val="00FC4011"/>
    <w:rsid w:val="00FC4718"/>
    <w:rsid w:val="00FC4A21"/>
    <w:rsid w:val="00FC5A63"/>
    <w:rsid w:val="00FC68F6"/>
    <w:rsid w:val="00FC705C"/>
    <w:rsid w:val="00FC7357"/>
    <w:rsid w:val="00FD01C0"/>
    <w:rsid w:val="00FD0789"/>
    <w:rsid w:val="00FD0AD1"/>
    <w:rsid w:val="00FD114D"/>
    <w:rsid w:val="00FD1BEC"/>
    <w:rsid w:val="00FD1D01"/>
    <w:rsid w:val="00FD1EDC"/>
    <w:rsid w:val="00FD23AF"/>
    <w:rsid w:val="00FD23D5"/>
    <w:rsid w:val="00FD26A2"/>
    <w:rsid w:val="00FD2C6E"/>
    <w:rsid w:val="00FD3CDB"/>
    <w:rsid w:val="00FD42B0"/>
    <w:rsid w:val="00FD4511"/>
    <w:rsid w:val="00FD4539"/>
    <w:rsid w:val="00FD4569"/>
    <w:rsid w:val="00FD4D08"/>
    <w:rsid w:val="00FD508B"/>
    <w:rsid w:val="00FD5F83"/>
    <w:rsid w:val="00FD630F"/>
    <w:rsid w:val="00FD662B"/>
    <w:rsid w:val="00FD6C77"/>
    <w:rsid w:val="00FD7557"/>
    <w:rsid w:val="00FE035D"/>
    <w:rsid w:val="00FE0693"/>
    <w:rsid w:val="00FE06C8"/>
    <w:rsid w:val="00FE12AB"/>
    <w:rsid w:val="00FE12D5"/>
    <w:rsid w:val="00FE1B26"/>
    <w:rsid w:val="00FE28CD"/>
    <w:rsid w:val="00FE31AA"/>
    <w:rsid w:val="00FE31FD"/>
    <w:rsid w:val="00FE326E"/>
    <w:rsid w:val="00FE3E46"/>
    <w:rsid w:val="00FE4C6F"/>
    <w:rsid w:val="00FE5825"/>
    <w:rsid w:val="00FE5964"/>
    <w:rsid w:val="00FE5C15"/>
    <w:rsid w:val="00FE5E58"/>
    <w:rsid w:val="00FE5FAA"/>
    <w:rsid w:val="00FE63D8"/>
    <w:rsid w:val="00FE64FA"/>
    <w:rsid w:val="00FE70B3"/>
    <w:rsid w:val="00FE75FC"/>
    <w:rsid w:val="00FE76CD"/>
    <w:rsid w:val="00FF007C"/>
    <w:rsid w:val="00FF03A7"/>
    <w:rsid w:val="00FF073D"/>
    <w:rsid w:val="00FF11A4"/>
    <w:rsid w:val="00FF1476"/>
    <w:rsid w:val="00FF152A"/>
    <w:rsid w:val="00FF25C9"/>
    <w:rsid w:val="00FF28E0"/>
    <w:rsid w:val="00FF2C73"/>
    <w:rsid w:val="00FF2DE7"/>
    <w:rsid w:val="00FF3A24"/>
    <w:rsid w:val="00FF3CED"/>
    <w:rsid w:val="00FF4A25"/>
    <w:rsid w:val="00FF607B"/>
    <w:rsid w:val="00FF673C"/>
    <w:rsid w:val="00FF7712"/>
    <w:rsid w:val="00FF7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70132B"/>
  <w15:chartTrackingRefBased/>
  <w15:docId w15:val="{1ED951ED-E515-4676-B56F-C73BE512F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uiPriority="35"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3182"/>
    <w:rPr>
      <w:sz w:val="22"/>
      <w:lang w:val="en-GB"/>
    </w:rPr>
  </w:style>
  <w:style w:type="paragraph" w:styleId="Heading1">
    <w:name w:val="heading 1"/>
    <w:basedOn w:val="Normal"/>
    <w:next w:val="Normal"/>
    <w:qFormat/>
    <w:rsid w:val="005F5100"/>
    <w:pPr>
      <w:keepNext/>
      <w:keepLines/>
      <w:spacing w:before="320"/>
      <w:outlineLvl w:val="0"/>
    </w:pPr>
    <w:rPr>
      <w:rFonts w:ascii="Arial" w:hAnsi="Arial"/>
      <w:b/>
      <w:sz w:val="32"/>
      <w:u w:val="single"/>
    </w:rPr>
  </w:style>
  <w:style w:type="paragraph" w:styleId="Heading2">
    <w:name w:val="heading 2"/>
    <w:basedOn w:val="Normal"/>
    <w:next w:val="Normal"/>
    <w:qFormat/>
    <w:rsid w:val="005F5100"/>
    <w:pPr>
      <w:keepNext/>
      <w:keepLines/>
      <w:spacing w:before="280"/>
      <w:outlineLvl w:val="1"/>
    </w:pPr>
    <w:rPr>
      <w:rFonts w:ascii="Arial" w:hAnsi="Arial"/>
      <w:b/>
      <w:sz w:val="28"/>
      <w:u w:val="single"/>
    </w:rPr>
  </w:style>
  <w:style w:type="paragraph" w:styleId="Heading3">
    <w:name w:val="heading 3"/>
    <w:basedOn w:val="Normal"/>
    <w:next w:val="Normal"/>
    <w:qFormat/>
    <w:rsid w:val="005F5100"/>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F5100"/>
    <w:pPr>
      <w:pBdr>
        <w:top w:val="single" w:sz="6" w:space="1" w:color="auto"/>
      </w:pBdr>
      <w:tabs>
        <w:tab w:val="center" w:pos="6480"/>
        <w:tab w:val="right" w:pos="12960"/>
      </w:tabs>
    </w:pPr>
    <w:rPr>
      <w:sz w:val="24"/>
    </w:rPr>
  </w:style>
  <w:style w:type="paragraph" w:styleId="Header">
    <w:name w:val="header"/>
    <w:basedOn w:val="Normal"/>
    <w:rsid w:val="005F5100"/>
    <w:pPr>
      <w:pBdr>
        <w:bottom w:val="single" w:sz="6" w:space="2" w:color="auto"/>
      </w:pBdr>
      <w:tabs>
        <w:tab w:val="center" w:pos="6480"/>
        <w:tab w:val="right" w:pos="12960"/>
      </w:tabs>
    </w:pPr>
    <w:rPr>
      <w:b/>
      <w:sz w:val="28"/>
    </w:rPr>
  </w:style>
  <w:style w:type="paragraph" w:customStyle="1" w:styleId="T1">
    <w:name w:val="T1"/>
    <w:basedOn w:val="Normal"/>
    <w:rsid w:val="005F5100"/>
    <w:pPr>
      <w:jc w:val="center"/>
    </w:pPr>
    <w:rPr>
      <w:b/>
      <w:sz w:val="28"/>
    </w:rPr>
  </w:style>
  <w:style w:type="paragraph" w:customStyle="1" w:styleId="T2">
    <w:name w:val="T2"/>
    <w:basedOn w:val="T1"/>
    <w:rsid w:val="005F5100"/>
    <w:pPr>
      <w:spacing w:after="240"/>
      <w:ind w:left="720" w:right="720"/>
    </w:pPr>
  </w:style>
  <w:style w:type="paragraph" w:customStyle="1" w:styleId="T3">
    <w:name w:val="T3"/>
    <w:basedOn w:val="T1"/>
    <w:rsid w:val="005F5100"/>
    <w:pPr>
      <w:pBdr>
        <w:bottom w:val="single" w:sz="6" w:space="1" w:color="auto"/>
      </w:pBdr>
      <w:tabs>
        <w:tab w:val="center" w:pos="4680"/>
      </w:tabs>
      <w:spacing w:after="240"/>
      <w:jc w:val="left"/>
    </w:pPr>
    <w:rPr>
      <w:b w:val="0"/>
      <w:sz w:val="24"/>
    </w:rPr>
  </w:style>
  <w:style w:type="paragraph" w:styleId="BodyTextIndent">
    <w:name w:val="Body Text Indent"/>
    <w:basedOn w:val="Normal"/>
    <w:rsid w:val="005F5100"/>
    <w:pPr>
      <w:ind w:left="720" w:hanging="720"/>
    </w:pPr>
  </w:style>
  <w:style w:type="character" w:styleId="Hyperlink">
    <w:name w:val="Hyperlink"/>
    <w:uiPriority w:val="99"/>
    <w:rsid w:val="005F5100"/>
    <w:rPr>
      <w:color w:val="0000FF"/>
      <w:u w:val="single"/>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qFormat/>
    <w:rsid w:val="009635A1"/>
    <w:rPr>
      <w:b/>
      <w:bCs/>
      <w:sz w:val="20"/>
    </w:rPr>
  </w:style>
  <w:style w:type="character" w:customStyle="1" w:styleId="Heading5Char">
    <w:name w:val="Heading 5 Char"/>
    <w:link w:val="Heading5"/>
    <w:rsid w:val="009635A1"/>
    <w:rPr>
      <w:rFonts w:ascii="Calibri" w:hAnsi="Calibri"/>
      <w:b/>
      <w:bCs/>
      <w:i/>
      <w:iCs/>
      <w:sz w:val="26"/>
      <w:szCs w:val="26"/>
      <w:lang w:val="en-GB" w:eastAsia="en-US" w:bidi="ar-SA"/>
    </w:rPr>
  </w:style>
  <w:style w:type="paragraph" w:styleId="NormalWeb">
    <w:name w:val="Normal (Web)"/>
    <w:basedOn w:val="Normal"/>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3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text">
    <w:name w:val="figure text"/>
    <w:uiPriority w:val="99"/>
    <w:rsid w:val="005B3590"/>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SP12229412">
    <w:name w:val="SP.12.229412"/>
    <w:basedOn w:val="Normal"/>
    <w:next w:val="Normal"/>
    <w:uiPriority w:val="99"/>
    <w:rsid w:val="004851C6"/>
    <w:pPr>
      <w:autoSpaceDE w:val="0"/>
      <w:autoSpaceDN w:val="0"/>
      <w:adjustRightInd w:val="0"/>
    </w:pPr>
    <w:rPr>
      <w:rFonts w:ascii="Arial" w:hAnsi="Arial" w:cs="Arial"/>
      <w:sz w:val="24"/>
      <w:szCs w:val="24"/>
      <w:lang w:val="en-US" w:eastAsia="zh-CN"/>
    </w:rPr>
  </w:style>
  <w:style w:type="paragraph" w:customStyle="1" w:styleId="SP12229377">
    <w:name w:val="SP.12.229377"/>
    <w:basedOn w:val="Normal"/>
    <w:next w:val="Normal"/>
    <w:uiPriority w:val="99"/>
    <w:rsid w:val="004851C6"/>
    <w:pPr>
      <w:autoSpaceDE w:val="0"/>
      <w:autoSpaceDN w:val="0"/>
      <w:adjustRightInd w:val="0"/>
    </w:pPr>
    <w:rPr>
      <w:rFonts w:ascii="Arial" w:hAnsi="Arial" w:cs="Arial"/>
      <w:sz w:val="24"/>
      <w:szCs w:val="24"/>
      <w:lang w:val="en-US" w:eastAsia="zh-CN"/>
    </w:rPr>
  </w:style>
  <w:style w:type="character" w:customStyle="1" w:styleId="SC12253968">
    <w:name w:val="SC.12.253968"/>
    <w:uiPriority w:val="99"/>
    <w:rsid w:val="004851C6"/>
    <w:rPr>
      <w:b/>
      <w:bCs/>
      <w:color w:val="000000"/>
      <w:sz w:val="20"/>
      <w:szCs w:val="20"/>
    </w:rPr>
  </w:style>
  <w:style w:type="paragraph" w:customStyle="1" w:styleId="SP12229385">
    <w:name w:val="SP.12.229385"/>
    <w:basedOn w:val="Normal"/>
    <w:next w:val="Normal"/>
    <w:uiPriority w:val="99"/>
    <w:rsid w:val="003C2127"/>
    <w:pPr>
      <w:autoSpaceDE w:val="0"/>
      <w:autoSpaceDN w:val="0"/>
      <w:adjustRightInd w:val="0"/>
    </w:pPr>
    <w:rPr>
      <w:sz w:val="24"/>
      <w:szCs w:val="24"/>
      <w:lang w:val="en-US" w:eastAsia="zh-CN"/>
    </w:rPr>
  </w:style>
  <w:style w:type="paragraph" w:customStyle="1" w:styleId="SP12229401">
    <w:name w:val="SP.12.229401"/>
    <w:basedOn w:val="Normal"/>
    <w:next w:val="Normal"/>
    <w:uiPriority w:val="99"/>
    <w:rsid w:val="004C5580"/>
    <w:pPr>
      <w:autoSpaceDE w:val="0"/>
      <w:autoSpaceDN w:val="0"/>
      <w:adjustRightInd w:val="0"/>
    </w:pPr>
    <w:rPr>
      <w:sz w:val="24"/>
      <w:szCs w:val="24"/>
      <w:lang w:val="en-US" w:eastAsia="zh-CN"/>
    </w:rPr>
  </w:style>
  <w:style w:type="character" w:customStyle="1" w:styleId="SC12253963">
    <w:name w:val="SC.12.253963"/>
    <w:uiPriority w:val="99"/>
    <w:rsid w:val="004C5580"/>
    <w:rPr>
      <w:color w:val="000000"/>
      <w:sz w:val="18"/>
      <w:szCs w:val="18"/>
    </w:rPr>
  </w:style>
  <w:style w:type="paragraph" w:customStyle="1" w:styleId="SP12229388">
    <w:name w:val="SP.12.229388"/>
    <w:basedOn w:val="Normal"/>
    <w:next w:val="Normal"/>
    <w:uiPriority w:val="99"/>
    <w:rsid w:val="004C5580"/>
    <w:pPr>
      <w:autoSpaceDE w:val="0"/>
      <w:autoSpaceDN w:val="0"/>
      <w:adjustRightInd w:val="0"/>
    </w:pPr>
    <w:rPr>
      <w:sz w:val="24"/>
      <w:szCs w:val="24"/>
      <w:lang w:val="en-US" w:eastAsia="zh-CN"/>
    </w:rPr>
  </w:style>
  <w:style w:type="paragraph" w:customStyle="1" w:styleId="SP12229460">
    <w:name w:val="SP.12.229460"/>
    <w:basedOn w:val="Normal"/>
    <w:next w:val="Normal"/>
    <w:uiPriority w:val="99"/>
    <w:rsid w:val="004C5580"/>
    <w:pPr>
      <w:autoSpaceDE w:val="0"/>
      <w:autoSpaceDN w:val="0"/>
      <w:adjustRightInd w:val="0"/>
    </w:pPr>
    <w:rPr>
      <w:sz w:val="24"/>
      <w:szCs w:val="24"/>
      <w:lang w:val="en-US" w:eastAsia="zh-CN"/>
    </w:rPr>
  </w:style>
  <w:style w:type="paragraph" w:customStyle="1" w:styleId="SP12229413">
    <w:name w:val="SP.12.229413"/>
    <w:basedOn w:val="Normal"/>
    <w:next w:val="Normal"/>
    <w:uiPriority w:val="99"/>
    <w:rsid w:val="006D0147"/>
    <w:pPr>
      <w:autoSpaceDE w:val="0"/>
      <w:autoSpaceDN w:val="0"/>
      <w:adjustRightInd w:val="0"/>
    </w:pPr>
    <w:rPr>
      <w:sz w:val="24"/>
      <w:szCs w:val="24"/>
      <w:lang w:val="en-US" w:eastAsia="zh-CN"/>
    </w:rPr>
  </w:style>
  <w:style w:type="paragraph" w:customStyle="1" w:styleId="SP1386063">
    <w:name w:val="SP.13.86063"/>
    <w:basedOn w:val="Normal"/>
    <w:next w:val="Normal"/>
    <w:uiPriority w:val="99"/>
    <w:rsid w:val="005845FF"/>
    <w:pPr>
      <w:autoSpaceDE w:val="0"/>
      <w:autoSpaceDN w:val="0"/>
      <w:adjustRightInd w:val="0"/>
    </w:pPr>
    <w:rPr>
      <w:sz w:val="24"/>
      <w:szCs w:val="24"/>
      <w:lang w:val="en-US"/>
    </w:rPr>
  </w:style>
  <w:style w:type="paragraph" w:customStyle="1" w:styleId="SP1386064">
    <w:name w:val="SP.13.86064"/>
    <w:basedOn w:val="Normal"/>
    <w:next w:val="Normal"/>
    <w:uiPriority w:val="99"/>
    <w:rsid w:val="005845FF"/>
    <w:pPr>
      <w:autoSpaceDE w:val="0"/>
      <w:autoSpaceDN w:val="0"/>
      <w:adjustRightInd w:val="0"/>
    </w:pPr>
    <w:rPr>
      <w:sz w:val="24"/>
      <w:szCs w:val="24"/>
      <w:lang w:val="en-US"/>
    </w:rPr>
  </w:style>
  <w:style w:type="paragraph" w:customStyle="1" w:styleId="SP1386038">
    <w:name w:val="SP.13.86038"/>
    <w:basedOn w:val="Normal"/>
    <w:next w:val="Normal"/>
    <w:uiPriority w:val="99"/>
    <w:rsid w:val="005845FF"/>
    <w:pPr>
      <w:autoSpaceDE w:val="0"/>
      <w:autoSpaceDN w:val="0"/>
      <w:adjustRightInd w:val="0"/>
    </w:pPr>
    <w:rPr>
      <w:sz w:val="24"/>
      <w:szCs w:val="24"/>
      <w:lang w:val="en-US"/>
    </w:rPr>
  </w:style>
  <w:style w:type="paragraph" w:customStyle="1" w:styleId="SP1386025">
    <w:name w:val="SP.13.86025"/>
    <w:basedOn w:val="Normal"/>
    <w:next w:val="Normal"/>
    <w:uiPriority w:val="99"/>
    <w:rsid w:val="005845FF"/>
    <w:pPr>
      <w:autoSpaceDE w:val="0"/>
      <w:autoSpaceDN w:val="0"/>
      <w:adjustRightInd w:val="0"/>
    </w:pPr>
    <w:rPr>
      <w:sz w:val="24"/>
      <w:szCs w:val="24"/>
      <w:lang w:val="en-US"/>
    </w:rPr>
  </w:style>
  <w:style w:type="character" w:customStyle="1" w:styleId="SC13303120">
    <w:name w:val="SC.13.303120"/>
    <w:uiPriority w:val="99"/>
    <w:rsid w:val="005845FF"/>
    <w:rPr>
      <w:color w:val="000000"/>
      <w:sz w:val="20"/>
      <w:szCs w:val="20"/>
    </w:rPr>
  </w:style>
  <w:style w:type="paragraph" w:customStyle="1" w:styleId="SP1386047">
    <w:name w:val="SP.13.86047"/>
    <w:basedOn w:val="Normal"/>
    <w:next w:val="Normal"/>
    <w:uiPriority w:val="99"/>
    <w:rsid w:val="005845FF"/>
    <w:pPr>
      <w:autoSpaceDE w:val="0"/>
      <w:autoSpaceDN w:val="0"/>
      <w:adjustRightInd w:val="0"/>
    </w:pPr>
    <w:rPr>
      <w:sz w:val="24"/>
      <w:szCs w:val="24"/>
      <w:lang w:val="en-US"/>
    </w:rPr>
  </w:style>
  <w:style w:type="paragraph" w:customStyle="1" w:styleId="SP1386098">
    <w:name w:val="SP.13.86098"/>
    <w:basedOn w:val="Normal"/>
    <w:next w:val="Normal"/>
    <w:uiPriority w:val="99"/>
    <w:rsid w:val="004F281E"/>
    <w:pPr>
      <w:autoSpaceDE w:val="0"/>
      <w:autoSpaceDN w:val="0"/>
      <w:adjustRightInd w:val="0"/>
    </w:pPr>
    <w:rPr>
      <w:sz w:val="24"/>
      <w:szCs w:val="24"/>
      <w:lang w:val="en-US"/>
    </w:rPr>
  </w:style>
  <w:style w:type="character" w:customStyle="1" w:styleId="SC13303112">
    <w:name w:val="SC.13.303112"/>
    <w:uiPriority w:val="99"/>
    <w:rsid w:val="004F281E"/>
    <w:rPr>
      <w:color w:val="000000"/>
      <w:sz w:val="18"/>
      <w:szCs w:val="18"/>
    </w:rPr>
  </w:style>
  <w:style w:type="character" w:customStyle="1" w:styleId="SC13303266">
    <w:name w:val="SC.13.303266"/>
    <w:uiPriority w:val="99"/>
    <w:rsid w:val="004F281E"/>
    <w:rPr>
      <w:i/>
      <w:iCs/>
      <w:color w:val="000000"/>
      <w:sz w:val="14"/>
      <w:szCs w:val="14"/>
    </w:rPr>
  </w:style>
  <w:style w:type="character" w:customStyle="1" w:styleId="SC13303240">
    <w:name w:val="SC.13.303240"/>
    <w:uiPriority w:val="99"/>
    <w:rsid w:val="00241F30"/>
    <w:rPr>
      <w:i/>
      <w:iCs/>
      <w:color w:val="000000"/>
      <w:sz w:val="16"/>
      <w:szCs w:val="16"/>
    </w:rPr>
  </w:style>
  <w:style w:type="character" w:styleId="CommentReference">
    <w:name w:val="annotation reference"/>
    <w:rsid w:val="0055255F"/>
    <w:rPr>
      <w:sz w:val="16"/>
      <w:szCs w:val="16"/>
    </w:rPr>
  </w:style>
  <w:style w:type="paragraph" w:styleId="CommentText">
    <w:name w:val="annotation text"/>
    <w:basedOn w:val="Normal"/>
    <w:link w:val="CommentTextChar"/>
    <w:uiPriority w:val="99"/>
    <w:rsid w:val="0055255F"/>
    <w:rPr>
      <w:sz w:val="20"/>
    </w:rPr>
  </w:style>
  <w:style w:type="character" w:customStyle="1" w:styleId="CommentTextChar">
    <w:name w:val="Comment Text Char"/>
    <w:link w:val="CommentText"/>
    <w:uiPriority w:val="99"/>
    <w:rsid w:val="0055255F"/>
    <w:rPr>
      <w:lang w:val="en-GB"/>
    </w:rPr>
  </w:style>
  <w:style w:type="paragraph" w:styleId="CommentSubject">
    <w:name w:val="annotation subject"/>
    <w:basedOn w:val="CommentText"/>
    <w:next w:val="CommentText"/>
    <w:link w:val="CommentSubjectChar"/>
    <w:rsid w:val="0055255F"/>
    <w:rPr>
      <w:b/>
      <w:bCs/>
    </w:rPr>
  </w:style>
  <w:style w:type="character" w:customStyle="1" w:styleId="CommentSubjectChar">
    <w:name w:val="Comment Subject Char"/>
    <w:link w:val="CommentSubject"/>
    <w:rsid w:val="0055255F"/>
    <w:rPr>
      <w:b/>
      <w:bCs/>
      <w:lang w:val="en-GB"/>
    </w:rPr>
  </w:style>
  <w:style w:type="paragraph" w:customStyle="1" w:styleId="SP1386023">
    <w:name w:val="SP.13.86023"/>
    <w:basedOn w:val="Normal"/>
    <w:next w:val="Normal"/>
    <w:uiPriority w:val="99"/>
    <w:rsid w:val="001A32CC"/>
    <w:pPr>
      <w:autoSpaceDE w:val="0"/>
      <w:autoSpaceDN w:val="0"/>
      <w:adjustRightInd w:val="0"/>
    </w:pPr>
    <w:rPr>
      <w:sz w:val="24"/>
      <w:szCs w:val="24"/>
      <w:lang w:val="en-US" w:eastAsia="zh-CN"/>
    </w:rPr>
  </w:style>
  <w:style w:type="paragraph" w:customStyle="1" w:styleId="SP1386442">
    <w:name w:val="SP.13.86442"/>
    <w:basedOn w:val="Normal"/>
    <w:next w:val="Normal"/>
    <w:uiPriority w:val="99"/>
    <w:rsid w:val="001A32CC"/>
    <w:pPr>
      <w:autoSpaceDE w:val="0"/>
      <w:autoSpaceDN w:val="0"/>
      <w:adjustRightInd w:val="0"/>
    </w:pPr>
    <w:rPr>
      <w:sz w:val="24"/>
      <w:szCs w:val="24"/>
      <w:lang w:val="en-US" w:eastAsia="zh-CN"/>
    </w:rPr>
  </w:style>
  <w:style w:type="paragraph" w:customStyle="1" w:styleId="Equationvariable">
    <w:name w:val="Equation variable"/>
    <w:basedOn w:val="Normal"/>
    <w:uiPriority w:val="99"/>
    <w:rsid w:val="00F02968"/>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paragraph" w:customStyle="1" w:styleId="Note">
    <w:name w:val="Note"/>
    <w:uiPriority w:val="99"/>
    <w:rsid w:val="0029142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color w:val="000000"/>
      <w:w w:val="0"/>
      <w:sz w:val="18"/>
      <w:szCs w:val="18"/>
    </w:rPr>
  </w:style>
  <w:style w:type="paragraph" w:customStyle="1" w:styleId="CellText">
    <w:name w:val="CellText"/>
    <w:basedOn w:val="Normal"/>
    <w:qFormat/>
    <w:rsid w:val="00291428"/>
    <w:rPr>
      <w:rFonts w:eastAsia="Batang"/>
      <w:sz w:val="18"/>
      <w:lang w:val="en-US" w:eastAsia="ko-KR"/>
    </w:rPr>
  </w:style>
  <w:style w:type="paragraph" w:customStyle="1" w:styleId="MTDisplayEquation">
    <w:name w:val="MTDisplayEquation"/>
    <w:basedOn w:val="Normal"/>
    <w:next w:val="Normal"/>
    <w:link w:val="MTDisplayEquationChar"/>
    <w:rsid w:val="003E1F88"/>
    <w:pPr>
      <w:tabs>
        <w:tab w:val="center" w:pos="5040"/>
        <w:tab w:val="right" w:pos="10080"/>
      </w:tabs>
      <w:autoSpaceDE w:val="0"/>
      <w:autoSpaceDN w:val="0"/>
      <w:adjustRightInd w:val="0"/>
    </w:pPr>
    <w:rPr>
      <w:sz w:val="20"/>
      <w:lang w:eastAsia="zh-CN"/>
    </w:rPr>
  </w:style>
  <w:style w:type="character" w:customStyle="1" w:styleId="MTDisplayEquationChar">
    <w:name w:val="MTDisplayEquation Char"/>
    <w:link w:val="MTDisplayEquation"/>
    <w:rsid w:val="003E1F88"/>
    <w:rPr>
      <w:lang w:val="en-GB"/>
    </w:rPr>
  </w:style>
  <w:style w:type="character" w:styleId="PlaceholderText">
    <w:name w:val="Placeholder Text"/>
    <w:basedOn w:val="DefaultParagraphFont"/>
    <w:uiPriority w:val="99"/>
    <w:semiHidden/>
    <w:rsid w:val="005B3311"/>
    <w:rPr>
      <w:color w:val="808080"/>
    </w:rPr>
  </w:style>
  <w:style w:type="paragraph" w:customStyle="1" w:styleId="Body">
    <w:name w:val="Body"/>
    <w:uiPriority w:val="99"/>
    <w:rsid w:val="009A4613"/>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A4613"/>
    <w:rPr>
      <w:b/>
      <w:bCs/>
      <w:lang w:val="en-GB"/>
    </w:rPr>
  </w:style>
  <w:style w:type="character" w:customStyle="1" w:styleId="Bold">
    <w:name w:val="Bold"/>
    <w:aliases w:val="Italic"/>
    <w:basedOn w:val="DefaultParagraphFont"/>
    <w:rsid w:val="004F6D6E"/>
    <w:rPr>
      <w:b/>
      <w:bCs/>
      <w:i/>
      <w:iCs/>
    </w:rPr>
  </w:style>
  <w:style w:type="paragraph" w:customStyle="1" w:styleId="BodyText">
    <w:name w:val="BodyText"/>
    <w:basedOn w:val="Normal"/>
    <w:qFormat/>
    <w:rsid w:val="004A050D"/>
    <w:pPr>
      <w:spacing w:before="120" w:after="120"/>
      <w:jc w:val="both"/>
    </w:pPr>
    <w:rPr>
      <w:rFonts w:eastAsia="Batang"/>
    </w:rPr>
  </w:style>
  <w:style w:type="paragraph" w:customStyle="1" w:styleId="SP13118831">
    <w:name w:val="SP.13.118831"/>
    <w:basedOn w:val="Normal"/>
    <w:next w:val="Normal"/>
    <w:uiPriority w:val="99"/>
    <w:rsid w:val="00AC77CA"/>
    <w:pPr>
      <w:autoSpaceDE w:val="0"/>
      <w:autoSpaceDN w:val="0"/>
      <w:adjustRightInd w:val="0"/>
    </w:pPr>
    <w:rPr>
      <w:sz w:val="24"/>
      <w:szCs w:val="24"/>
      <w:lang w:val="en-US"/>
    </w:rPr>
  </w:style>
  <w:style w:type="paragraph" w:customStyle="1" w:styleId="SP13118791">
    <w:name w:val="SP.13.118791"/>
    <w:basedOn w:val="Normal"/>
    <w:next w:val="Normal"/>
    <w:uiPriority w:val="99"/>
    <w:rsid w:val="00AC77CA"/>
    <w:pPr>
      <w:autoSpaceDE w:val="0"/>
      <w:autoSpaceDN w:val="0"/>
      <w:adjustRightInd w:val="0"/>
    </w:pPr>
    <w:rPr>
      <w:sz w:val="24"/>
      <w:szCs w:val="24"/>
      <w:lang w:val="en-US"/>
    </w:rPr>
  </w:style>
  <w:style w:type="paragraph" w:customStyle="1" w:styleId="SP13118832">
    <w:name w:val="SP.13.118832"/>
    <w:basedOn w:val="Normal"/>
    <w:next w:val="Normal"/>
    <w:uiPriority w:val="99"/>
    <w:rsid w:val="001429DA"/>
    <w:pPr>
      <w:autoSpaceDE w:val="0"/>
      <w:autoSpaceDN w:val="0"/>
      <w:adjustRightInd w:val="0"/>
    </w:pPr>
    <w:rPr>
      <w:sz w:val="24"/>
      <w:szCs w:val="24"/>
      <w:lang w:val="en-US"/>
    </w:rPr>
  </w:style>
  <w:style w:type="paragraph" w:customStyle="1" w:styleId="SP13118806">
    <w:name w:val="SP.13.118806"/>
    <w:basedOn w:val="Normal"/>
    <w:next w:val="Normal"/>
    <w:uiPriority w:val="99"/>
    <w:rsid w:val="001429DA"/>
    <w:pPr>
      <w:autoSpaceDE w:val="0"/>
      <w:autoSpaceDN w:val="0"/>
      <w:adjustRightInd w:val="0"/>
    </w:pPr>
    <w:rPr>
      <w:sz w:val="24"/>
      <w:szCs w:val="24"/>
      <w:lang w:val="en-US"/>
    </w:rPr>
  </w:style>
  <w:style w:type="paragraph" w:customStyle="1" w:styleId="SP13118796">
    <w:name w:val="SP.13.118796"/>
    <w:basedOn w:val="Normal"/>
    <w:next w:val="Normal"/>
    <w:uiPriority w:val="99"/>
    <w:rsid w:val="001429DA"/>
    <w:pPr>
      <w:autoSpaceDE w:val="0"/>
      <w:autoSpaceDN w:val="0"/>
      <w:adjustRightInd w:val="0"/>
    </w:pPr>
    <w:rPr>
      <w:sz w:val="24"/>
      <w:szCs w:val="24"/>
      <w:lang w:val="en-US"/>
    </w:rPr>
  </w:style>
  <w:style w:type="character" w:customStyle="1" w:styleId="SC13303113">
    <w:name w:val="SC.13.303113"/>
    <w:uiPriority w:val="99"/>
    <w:rsid w:val="001429DA"/>
    <w:rPr>
      <w:color w:val="000000"/>
      <w:sz w:val="18"/>
      <w:szCs w:val="18"/>
    </w:rPr>
  </w:style>
  <w:style w:type="paragraph" w:customStyle="1" w:styleId="SP13119210">
    <w:name w:val="SP.13.119210"/>
    <w:basedOn w:val="Normal"/>
    <w:next w:val="Normal"/>
    <w:uiPriority w:val="99"/>
    <w:rsid w:val="00BA2878"/>
    <w:pPr>
      <w:autoSpaceDE w:val="0"/>
      <w:autoSpaceDN w:val="0"/>
      <w:adjustRightInd w:val="0"/>
    </w:pPr>
    <w:rPr>
      <w:sz w:val="24"/>
      <w:szCs w:val="24"/>
      <w:lang w:val="en-US"/>
    </w:rPr>
  </w:style>
  <w:style w:type="paragraph" w:customStyle="1" w:styleId="Ll1">
    <w:name w:val="Ll1"/>
    <w:aliases w:val="NumberedList21"/>
    <w:uiPriority w:val="99"/>
    <w:rsid w:val="002373C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table" w:customStyle="1" w:styleId="TableGrid1">
    <w:name w:val="Table Grid1"/>
    <w:basedOn w:val="TableNormal"/>
    <w:next w:val="TableGrid"/>
    <w:uiPriority w:val="59"/>
    <w:rsid w:val="001B60A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D68B2"/>
    <w:rPr>
      <w:color w:val="605E5C"/>
      <w:shd w:val="clear" w:color="auto" w:fill="E1DFDD"/>
    </w:rPr>
  </w:style>
  <w:style w:type="character" w:customStyle="1" w:styleId="SC16323600">
    <w:name w:val="SC.16.323600"/>
    <w:uiPriority w:val="99"/>
    <w:rsid w:val="0019570C"/>
    <w:rPr>
      <w:color w:val="FF0000"/>
      <w:sz w:val="20"/>
      <w:szCs w:val="20"/>
    </w:rPr>
  </w:style>
  <w:style w:type="paragraph" w:customStyle="1" w:styleId="CellBody">
    <w:name w:val="CellBody"/>
    <w:uiPriority w:val="99"/>
    <w:rsid w:val="00465A9B"/>
    <w:pPr>
      <w:widowControl w:val="0"/>
      <w:suppressAutoHyphens/>
      <w:autoSpaceDE w:val="0"/>
      <w:autoSpaceDN w:val="0"/>
      <w:adjustRightInd w:val="0"/>
      <w:spacing w:line="200" w:lineRule="atLeast"/>
    </w:pPr>
    <w:rPr>
      <w:rFonts w:eastAsiaTheme="minorEastAsia"/>
      <w:color w:val="000000"/>
      <w:w w:val="0"/>
      <w:sz w:val="18"/>
      <w:szCs w:val="18"/>
      <w:lang w:eastAsia="ko-KR"/>
    </w:rPr>
  </w:style>
  <w:style w:type="paragraph" w:customStyle="1" w:styleId="CellHeading">
    <w:name w:val="CellHeading"/>
    <w:uiPriority w:val="99"/>
    <w:rsid w:val="00465A9B"/>
    <w:pPr>
      <w:widowControl w:val="0"/>
      <w:suppressAutoHyphens/>
      <w:autoSpaceDE w:val="0"/>
      <w:autoSpaceDN w:val="0"/>
      <w:adjustRightInd w:val="0"/>
      <w:spacing w:line="200" w:lineRule="atLeast"/>
      <w:jc w:val="center"/>
    </w:pPr>
    <w:rPr>
      <w:rFonts w:eastAsiaTheme="minorEastAsia"/>
      <w:b/>
      <w:bCs/>
      <w:color w:val="000000"/>
      <w:w w:val="0"/>
      <w:sz w:val="18"/>
      <w:szCs w:val="18"/>
      <w:lang w:eastAsia="ko-KR"/>
    </w:rPr>
  </w:style>
  <w:style w:type="paragraph" w:customStyle="1" w:styleId="TableTitle">
    <w:name w:val="TableTitle"/>
    <w:next w:val="Normal"/>
    <w:uiPriority w:val="99"/>
    <w:rsid w:val="00465A9B"/>
    <w:pPr>
      <w:widowControl w:val="0"/>
      <w:autoSpaceDE w:val="0"/>
      <w:autoSpaceDN w:val="0"/>
      <w:adjustRightInd w:val="0"/>
      <w:spacing w:line="240" w:lineRule="atLeast"/>
      <w:jc w:val="center"/>
    </w:pPr>
    <w:rPr>
      <w:rFonts w:ascii="Arial" w:eastAsiaTheme="minorEastAsia" w:hAnsi="Arial" w:cs="Arial"/>
      <w:b/>
      <w:bCs/>
      <w:color w:val="000000"/>
      <w:w w:val="0"/>
      <w:lang w:eastAsia="ko-KR"/>
    </w:rPr>
  </w:style>
  <w:style w:type="character" w:customStyle="1" w:styleId="Subscript">
    <w:name w:val="Subscript"/>
    <w:uiPriority w:val="99"/>
    <w:rsid w:val="00465A9B"/>
    <w:rPr>
      <w:vertAlign w:val="subscript"/>
    </w:rPr>
  </w:style>
  <w:style w:type="paragraph" w:customStyle="1" w:styleId="SP1690506">
    <w:name w:val="SP.16.90506"/>
    <w:basedOn w:val="Normal"/>
    <w:next w:val="Normal"/>
    <w:uiPriority w:val="99"/>
    <w:rsid w:val="00EF630E"/>
    <w:pPr>
      <w:autoSpaceDE w:val="0"/>
      <w:autoSpaceDN w:val="0"/>
      <w:adjustRightInd w:val="0"/>
    </w:pPr>
    <w:rPr>
      <w:sz w:val="24"/>
      <w:szCs w:val="24"/>
      <w:lang w:val="en-US"/>
    </w:rPr>
  </w:style>
  <w:style w:type="paragraph" w:customStyle="1" w:styleId="SP1690128">
    <w:name w:val="SP.16.90128"/>
    <w:basedOn w:val="Normal"/>
    <w:next w:val="Normal"/>
    <w:uiPriority w:val="99"/>
    <w:rsid w:val="00EF630E"/>
    <w:pPr>
      <w:autoSpaceDE w:val="0"/>
      <w:autoSpaceDN w:val="0"/>
      <w:adjustRightInd w:val="0"/>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60026">
      <w:bodyDiv w:val="1"/>
      <w:marLeft w:val="0"/>
      <w:marRight w:val="0"/>
      <w:marTop w:val="0"/>
      <w:marBottom w:val="0"/>
      <w:divBdr>
        <w:top w:val="none" w:sz="0" w:space="0" w:color="auto"/>
        <w:left w:val="none" w:sz="0" w:space="0" w:color="auto"/>
        <w:bottom w:val="none" w:sz="0" w:space="0" w:color="auto"/>
        <w:right w:val="none" w:sz="0" w:space="0" w:color="auto"/>
      </w:divBdr>
    </w:div>
    <w:div w:id="12070582">
      <w:bodyDiv w:val="1"/>
      <w:marLeft w:val="0"/>
      <w:marRight w:val="0"/>
      <w:marTop w:val="0"/>
      <w:marBottom w:val="0"/>
      <w:divBdr>
        <w:top w:val="none" w:sz="0" w:space="0" w:color="auto"/>
        <w:left w:val="none" w:sz="0" w:space="0" w:color="auto"/>
        <w:bottom w:val="none" w:sz="0" w:space="0" w:color="auto"/>
        <w:right w:val="none" w:sz="0" w:space="0" w:color="auto"/>
      </w:divBdr>
    </w:div>
    <w:div w:id="35740285">
      <w:bodyDiv w:val="1"/>
      <w:marLeft w:val="0"/>
      <w:marRight w:val="0"/>
      <w:marTop w:val="0"/>
      <w:marBottom w:val="0"/>
      <w:divBdr>
        <w:top w:val="none" w:sz="0" w:space="0" w:color="auto"/>
        <w:left w:val="none" w:sz="0" w:space="0" w:color="auto"/>
        <w:bottom w:val="none" w:sz="0" w:space="0" w:color="auto"/>
        <w:right w:val="none" w:sz="0" w:space="0" w:color="auto"/>
      </w:divBdr>
    </w:div>
    <w:div w:id="36509504">
      <w:bodyDiv w:val="1"/>
      <w:marLeft w:val="0"/>
      <w:marRight w:val="0"/>
      <w:marTop w:val="0"/>
      <w:marBottom w:val="0"/>
      <w:divBdr>
        <w:top w:val="none" w:sz="0" w:space="0" w:color="auto"/>
        <w:left w:val="none" w:sz="0" w:space="0" w:color="auto"/>
        <w:bottom w:val="none" w:sz="0" w:space="0" w:color="auto"/>
        <w:right w:val="none" w:sz="0" w:space="0" w:color="auto"/>
      </w:divBdr>
    </w:div>
    <w:div w:id="49771950">
      <w:bodyDiv w:val="1"/>
      <w:marLeft w:val="0"/>
      <w:marRight w:val="0"/>
      <w:marTop w:val="0"/>
      <w:marBottom w:val="0"/>
      <w:divBdr>
        <w:top w:val="none" w:sz="0" w:space="0" w:color="auto"/>
        <w:left w:val="none" w:sz="0" w:space="0" w:color="auto"/>
        <w:bottom w:val="none" w:sz="0" w:space="0" w:color="auto"/>
        <w:right w:val="none" w:sz="0" w:space="0" w:color="auto"/>
      </w:divBdr>
    </w:div>
    <w:div w:id="58600256">
      <w:bodyDiv w:val="1"/>
      <w:marLeft w:val="0"/>
      <w:marRight w:val="0"/>
      <w:marTop w:val="0"/>
      <w:marBottom w:val="0"/>
      <w:divBdr>
        <w:top w:val="none" w:sz="0" w:space="0" w:color="auto"/>
        <w:left w:val="none" w:sz="0" w:space="0" w:color="auto"/>
        <w:bottom w:val="none" w:sz="0" w:space="0" w:color="auto"/>
        <w:right w:val="none" w:sz="0" w:space="0" w:color="auto"/>
      </w:divBdr>
    </w:div>
    <w:div w:id="62681525">
      <w:bodyDiv w:val="1"/>
      <w:marLeft w:val="0"/>
      <w:marRight w:val="0"/>
      <w:marTop w:val="0"/>
      <w:marBottom w:val="0"/>
      <w:divBdr>
        <w:top w:val="none" w:sz="0" w:space="0" w:color="auto"/>
        <w:left w:val="none" w:sz="0" w:space="0" w:color="auto"/>
        <w:bottom w:val="none" w:sz="0" w:space="0" w:color="auto"/>
        <w:right w:val="none" w:sz="0" w:space="0" w:color="auto"/>
      </w:divBdr>
    </w:div>
    <w:div w:id="83959217">
      <w:bodyDiv w:val="1"/>
      <w:marLeft w:val="0"/>
      <w:marRight w:val="0"/>
      <w:marTop w:val="0"/>
      <w:marBottom w:val="0"/>
      <w:divBdr>
        <w:top w:val="none" w:sz="0" w:space="0" w:color="auto"/>
        <w:left w:val="none" w:sz="0" w:space="0" w:color="auto"/>
        <w:bottom w:val="none" w:sz="0" w:space="0" w:color="auto"/>
        <w:right w:val="none" w:sz="0" w:space="0" w:color="auto"/>
      </w:divBdr>
    </w:div>
    <w:div w:id="120610980">
      <w:bodyDiv w:val="1"/>
      <w:marLeft w:val="0"/>
      <w:marRight w:val="0"/>
      <w:marTop w:val="0"/>
      <w:marBottom w:val="0"/>
      <w:divBdr>
        <w:top w:val="none" w:sz="0" w:space="0" w:color="auto"/>
        <w:left w:val="none" w:sz="0" w:space="0" w:color="auto"/>
        <w:bottom w:val="none" w:sz="0" w:space="0" w:color="auto"/>
        <w:right w:val="none" w:sz="0" w:space="0" w:color="auto"/>
      </w:divBdr>
    </w:div>
    <w:div w:id="123353570">
      <w:bodyDiv w:val="1"/>
      <w:marLeft w:val="0"/>
      <w:marRight w:val="0"/>
      <w:marTop w:val="0"/>
      <w:marBottom w:val="0"/>
      <w:divBdr>
        <w:top w:val="none" w:sz="0" w:space="0" w:color="auto"/>
        <w:left w:val="none" w:sz="0" w:space="0" w:color="auto"/>
        <w:bottom w:val="none" w:sz="0" w:space="0" w:color="auto"/>
        <w:right w:val="none" w:sz="0" w:space="0" w:color="auto"/>
      </w:divBdr>
    </w:div>
    <w:div w:id="129591218">
      <w:bodyDiv w:val="1"/>
      <w:marLeft w:val="0"/>
      <w:marRight w:val="0"/>
      <w:marTop w:val="0"/>
      <w:marBottom w:val="0"/>
      <w:divBdr>
        <w:top w:val="none" w:sz="0" w:space="0" w:color="auto"/>
        <w:left w:val="none" w:sz="0" w:space="0" w:color="auto"/>
        <w:bottom w:val="none" w:sz="0" w:space="0" w:color="auto"/>
        <w:right w:val="none" w:sz="0" w:space="0" w:color="auto"/>
      </w:divBdr>
    </w:div>
    <w:div w:id="157162902">
      <w:bodyDiv w:val="1"/>
      <w:marLeft w:val="0"/>
      <w:marRight w:val="0"/>
      <w:marTop w:val="0"/>
      <w:marBottom w:val="0"/>
      <w:divBdr>
        <w:top w:val="none" w:sz="0" w:space="0" w:color="auto"/>
        <w:left w:val="none" w:sz="0" w:space="0" w:color="auto"/>
        <w:bottom w:val="none" w:sz="0" w:space="0" w:color="auto"/>
        <w:right w:val="none" w:sz="0" w:space="0" w:color="auto"/>
      </w:divBdr>
    </w:div>
    <w:div w:id="182521175">
      <w:bodyDiv w:val="1"/>
      <w:marLeft w:val="0"/>
      <w:marRight w:val="0"/>
      <w:marTop w:val="0"/>
      <w:marBottom w:val="0"/>
      <w:divBdr>
        <w:top w:val="none" w:sz="0" w:space="0" w:color="auto"/>
        <w:left w:val="none" w:sz="0" w:space="0" w:color="auto"/>
        <w:bottom w:val="none" w:sz="0" w:space="0" w:color="auto"/>
        <w:right w:val="none" w:sz="0" w:space="0" w:color="auto"/>
      </w:divBdr>
    </w:div>
    <w:div w:id="183054149">
      <w:bodyDiv w:val="1"/>
      <w:marLeft w:val="0"/>
      <w:marRight w:val="0"/>
      <w:marTop w:val="0"/>
      <w:marBottom w:val="0"/>
      <w:divBdr>
        <w:top w:val="none" w:sz="0" w:space="0" w:color="auto"/>
        <w:left w:val="none" w:sz="0" w:space="0" w:color="auto"/>
        <w:bottom w:val="none" w:sz="0" w:space="0" w:color="auto"/>
        <w:right w:val="none" w:sz="0" w:space="0" w:color="auto"/>
      </w:divBdr>
    </w:div>
    <w:div w:id="210700474">
      <w:bodyDiv w:val="1"/>
      <w:marLeft w:val="0"/>
      <w:marRight w:val="0"/>
      <w:marTop w:val="0"/>
      <w:marBottom w:val="0"/>
      <w:divBdr>
        <w:top w:val="none" w:sz="0" w:space="0" w:color="auto"/>
        <w:left w:val="none" w:sz="0" w:space="0" w:color="auto"/>
        <w:bottom w:val="none" w:sz="0" w:space="0" w:color="auto"/>
        <w:right w:val="none" w:sz="0" w:space="0" w:color="auto"/>
      </w:divBdr>
    </w:div>
    <w:div w:id="283115965">
      <w:bodyDiv w:val="1"/>
      <w:marLeft w:val="0"/>
      <w:marRight w:val="0"/>
      <w:marTop w:val="0"/>
      <w:marBottom w:val="0"/>
      <w:divBdr>
        <w:top w:val="none" w:sz="0" w:space="0" w:color="auto"/>
        <w:left w:val="none" w:sz="0" w:space="0" w:color="auto"/>
        <w:bottom w:val="none" w:sz="0" w:space="0" w:color="auto"/>
        <w:right w:val="none" w:sz="0" w:space="0" w:color="auto"/>
      </w:divBdr>
    </w:div>
    <w:div w:id="288248803">
      <w:bodyDiv w:val="1"/>
      <w:marLeft w:val="0"/>
      <w:marRight w:val="0"/>
      <w:marTop w:val="0"/>
      <w:marBottom w:val="0"/>
      <w:divBdr>
        <w:top w:val="none" w:sz="0" w:space="0" w:color="auto"/>
        <w:left w:val="none" w:sz="0" w:space="0" w:color="auto"/>
        <w:bottom w:val="none" w:sz="0" w:space="0" w:color="auto"/>
        <w:right w:val="none" w:sz="0" w:space="0" w:color="auto"/>
      </w:divBdr>
    </w:div>
    <w:div w:id="290016197">
      <w:bodyDiv w:val="1"/>
      <w:marLeft w:val="0"/>
      <w:marRight w:val="0"/>
      <w:marTop w:val="0"/>
      <w:marBottom w:val="0"/>
      <w:divBdr>
        <w:top w:val="none" w:sz="0" w:space="0" w:color="auto"/>
        <w:left w:val="none" w:sz="0" w:space="0" w:color="auto"/>
        <w:bottom w:val="none" w:sz="0" w:space="0" w:color="auto"/>
        <w:right w:val="none" w:sz="0" w:space="0" w:color="auto"/>
      </w:divBdr>
    </w:div>
    <w:div w:id="320937197">
      <w:bodyDiv w:val="1"/>
      <w:marLeft w:val="0"/>
      <w:marRight w:val="0"/>
      <w:marTop w:val="0"/>
      <w:marBottom w:val="0"/>
      <w:divBdr>
        <w:top w:val="none" w:sz="0" w:space="0" w:color="auto"/>
        <w:left w:val="none" w:sz="0" w:space="0" w:color="auto"/>
        <w:bottom w:val="none" w:sz="0" w:space="0" w:color="auto"/>
        <w:right w:val="none" w:sz="0" w:space="0" w:color="auto"/>
      </w:divBdr>
    </w:div>
    <w:div w:id="344138762">
      <w:bodyDiv w:val="1"/>
      <w:marLeft w:val="0"/>
      <w:marRight w:val="0"/>
      <w:marTop w:val="0"/>
      <w:marBottom w:val="0"/>
      <w:divBdr>
        <w:top w:val="none" w:sz="0" w:space="0" w:color="auto"/>
        <w:left w:val="none" w:sz="0" w:space="0" w:color="auto"/>
        <w:bottom w:val="none" w:sz="0" w:space="0" w:color="auto"/>
        <w:right w:val="none" w:sz="0" w:space="0" w:color="auto"/>
      </w:divBdr>
    </w:div>
    <w:div w:id="344596799">
      <w:bodyDiv w:val="1"/>
      <w:marLeft w:val="0"/>
      <w:marRight w:val="0"/>
      <w:marTop w:val="0"/>
      <w:marBottom w:val="0"/>
      <w:divBdr>
        <w:top w:val="none" w:sz="0" w:space="0" w:color="auto"/>
        <w:left w:val="none" w:sz="0" w:space="0" w:color="auto"/>
        <w:bottom w:val="none" w:sz="0" w:space="0" w:color="auto"/>
        <w:right w:val="none" w:sz="0" w:space="0" w:color="auto"/>
      </w:divBdr>
    </w:div>
    <w:div w:id="364409658">
      <w:bodyDiv w:val="1"/>
      <w:marLeft w:val="0"/>
      <w:marRight w:val="0"/>
      <w:marTop w:val="0"/>
      <w:marBottom w:val="0"/>
      <w:divBdr>
        <w:top w:val="none" w:sz="0" w:space="0" w:color="auto"/>
        <w:left w:val="none" w:sz="0" w:space="0" w:color="auto"/>
        <w:bottom w:val="none" w:sz="0" w:space="0" w:color="auto"/>
        <w:right w:val="none" w:sz="0" w:space="0" w:color="auto"/>
      </w:divBdr>
    </w:div>
    <w:div w:id="385105586">
      <w:bodyDiv w:val="1"/>
      <w:marLeft w:val="0"/>
      <w:marRight w:val="0"/>
      <w:marTop w:val="0"/>
      <w:marBottom w:val="0"/>
      <w:divBdr>
        <w:top w:val="none" w:sz="0" w:space="0" w:color="auto"/>
        <w:left w:val="none" w:sz="0" w:space="0" w:color="auto"/>
        <w:bottom w:val="none" w:sz="0" w:space="0" w:color="auto"/>
        <w:right w:val="none" w:sz="0" w:space="0" w:color="auto"/>
      </w:divBdr>
    </w:div>
    <w:div w:id="407506085">
      <w:bodyDiv w:val="1"/>
      <w:marLeft w:val="0"/>
      <w:marRight w:val="0"/>
      <w:marTop w:val="0"/>
      <w:marBottom w:val="0"/>
      <w:divBdr>
        <w:top w:val="none" w:sz="0" w:space="0" w:color="auto"/>
        <w:left w:val="none" w:sz="0" w:space="0" w:color="auto"/>
        <w:bottom w:val="none" w:sz="0" w:space="0" w:color="auto"/>
        <w:right w:val="none" w:sz="0" w:space="0" w:color="auto"/>
      </w:divBdr>
      <w:divsChild>
        <w:div w:id="27803553">
          <w:marLeft w:val="1166"/>
          <w:marRight w:val="0"/>
          <w:marTop w:val="96"/>
          <w:marBottom w:val="0"/>
          <w:divBdr>
            <w:top w:val="none" w:sz="0" w:space="0" w:color="auto"/>
            <w:left w:val="none" w:sz="0" w:space="0" w:color="auto"/>
            <w:bottom w:val="none" w:sz="0" w:space="0" w:color="auto"/>
            <w:right w:val="none" w:sz="0" w:space="0" w:color="auto"/>
          </w:divBdr>
        </w:div>
        <w:div w:id="682585504">
          <w:marLeft w:val="547"/>
          <w:marRight w:val="0"/>
          <w:marTop w:val="96"/>
          <w:marBottom w:val="0"/>
          <w:divBdr>
            <w:top w:val="none" w:sz="0" w:space="0" w:color="auto"/>
            <w:left w:val="none" w:sz="0" w:space="0" w:color="auto"/>
            <w:bottom w:val="none" w:sz="0" w:space="0" w:color="auto"/>
            <w:right w:val="none" w:sz="0" w:space="0" w:color="auto"/>
          </w:divBdr>
        </w:div>
      </w:divsChild>
    </w:div>
    <w:div w:id="420874892">
      <w:bodyDiv w:val="1"/>
      <w:marLeft w:val="0"/>
      <w:marRight w:val="0"/>
      <w:marTop w:val="0"/>
      <w:marBottom w:val="0"/>
      <w:divBdr>
        <w:top w:val="none" w:sz="0" w:space="0" w:color="auto"/>
        <w:left w:val="none" w:sz="0" w:space="0" w:color="auto"/>
        <w:bottom w:val="none" w:sz="0" w:space="0" w:color="auto"/>
        <w:right w:val="none" w:sz="0" w:space="0" w:color="auto"/>
      </w:divBdr>
    </w:div>
    <w:div w:id="421611275">
      <w:bodyDiv w:val="1"/>
      <w:marLeft w:val="0"/>
      <w:marRight w:val="0"/>
      <w:marTop w:val="0"/>
      <w:marBottom w:val="0"/>
      <w:divBdr>
        <w:top w:val="none" w:sz="0" w:space="0" w:color="auto"/>
        <w:left w:val="none" w:sz="0" w:space="0" w:color="auto"/>
        <w:bottom w:val="none" w:sz="0" w:space="0" w:color="auto"/>
        <w:right w:val="none" w:sz="0" w:space="0" w:color="auto"/>
      </w:divBdr>
    </w:div>
    <w:div w:id="436147374">
      <w:bodyDiv w:val="1"/>
      <w:marLeft w:val="0"/>
      <w:marRight w:val="0"/>
      <w:marTop w:val="0"/>
      <w:marBottom w:val="0"/>
      <w:divBdr>
        <w:top w:val="none" w:sz="0" w:space="0" w:color="auto"/>
        <w:left w:val="none" w:sz="0" w:space="0" w:color="auto"/>
        <w:bottom w:val="none" w:sz="0" w:space="0" w:color="auto"/>
        <w:right w:val="none" w:sz="0" w:space="0" w:color="auto"/>
      </w:divBdr>
    </w:div>
    <w:div w:id="448209147">
      <w:bodyDiv w:val="1"/>
      <w:marLeft w:val="0"/>
      <w:marRight w:val="0"/>
      <w:marTop w:val="0"/>
      <w:marBottom w:val="0"/>
      <w:divBdr>
        <w:top w:val="none" w:sz="0" w:space="0" w:color="auto"/>
        <w:left w:val="none" w:sz="0" w:space="0" w:color="auto"/>
        <w:bottom w:val="none" w:sz="0" w:space="0" w:color="auto"/>
        <w:right w:val="none" w:sz="0" w:space="0" w:color="auto"/>
      </w:divBdr>
    </w:div>
    <w:div w:id="489566313">
      <w:bodyDiv w:val="1"/>
      <w:marLeft w:val="0"/>
      <w:marRight w:val="0"/>
      <w:marTop w:val="0"/>
      <w:marBottom w:val="0"/>
      <w:divBdr>
        <w:top w:val="none" w:sz="0" w:space="0" w:color="auto"/>
        <w:left w:val="none" w:sz="0" w:space="0" w:color="auto"/>
        <w:bottom w:val="none" w:sz="0" w:space="0" w:color="auto"/>
        <w:right w:val="none" w:sz="0" w:space="0" w:color="auto"/>
      </w:divBdr>
    </w:div>
    <w:div w:id="506019646">
      <w:bodyDiv w:val="1"/>
      <w:marLeft w:val="0"/>
      <w:marRight w:val="0"/>
      <w:marTop w:val="0"/>
      <w:marBottom w:val="0"/>
      <w:divBdr>
        <w:top w:val="none" w:sz="0" w:space="0" w:color="auto"/>
        <w:left w:val="none" w:sz="0" w:space="0" w:color="auto"/>
        <w:bottom w:val="none" w:sz="0" w:space="0" w:color="auto"/>
        <w:right w:val="none" w:sz="0" w:space="0" w:color="auto"/>
      </w:divBdr>
      <w:divsChild>
        <w:div w:id="330110705">
          <w:marLeft w:val="1166"/>
          <w:marRight w:val="0"/>
          <w:marTop w:val="96"/>
          <w:marBottom w:val="0"/>
          <w:divBdr>
            <w:top w:val="none" w:sz="0" w:space="0" w:color="auto"/>
            <w:left w:val="none" w:sz="0" w:space="0" w:color="auto"/>
            <w:bottom w:val="none" w:sz="0" w:space="0" w:color="auto"/>
            <w:right w:val="none" w:sz="0" w:space="0" w:color="auto"/>
          </w:divBdr>
        </w:div>
        <w:div w:id="1503203796">
          <w:marLeft w:val="547"/>
          <w:marRight w:val="0"/>
          <w:marTop w:val="96"/>
          <w:marBottom w:val="0"/>
          <w:divBdr>
            <w:top w:val="none" w:sz="0" w:space="0" w:color="auto"/>
            <w:left w:val="none" w:sz="0" w:space="0" w:color="auto"/>
            <w:bottom w:val="none" w:sz="0" w:space="0" w:color="auto"/>
            <w:right w:val="none" w:sz="0" w:space="0" w:color="auto"/>
          </w:divBdr>
        </w:div>
      </w:divsChild>
    </w:div>
    <w:div w:id="532621205">
      <w:bodyDiv w:val="1"/>
      <w:marLeft w:val="0"/>
      <w:marRight w:val="0"/>
      <w:marTop w:val="0"/>
      <w:marBottom w:val="0"/>
      <w:divBdr>
        <w:top w:val="none" w:sz="0" w:space="0" w:color="auto"/>
        <w:left w:val="none" w:sz="0" w:space="0" w:color="auto"/>
        <w:bottom w:val="none" w:sz="0" w:space="0" w:color="auto"/>
        <w:right w:val="none" w:sz="0" w:space="0" w:color="auto"/>
      </w:divBdr>
    </w:div>
    <w:div w:id="542327887">
      <w:bodyDiv w:val="1"/>
      <w:marLeft w:val="0"/>
      <w:marRight w:val="0"/>
      <w:marTop w:val="0"/>
      <w:marBottom w:val="0"/>
      <w:divBdr>
        <w:top w:val="none" w:sz="0" w:space="0" w:color="auto"/>
        <w:left w:val="none" w:sz="0" w:space="0" w:color="auto"/>
        <w:bottom w:val="none" w:sz="0" w:space="0" w:color="auto"/>
        <w:right w:val="none" w:sz="0" w:space="0" w:color="auto"/>
      </w:divBdr>
    </w:div>
    <w:div w:id="552497186">
      <w:bodyDiv w:val="1"/>
      <w:marLeft w:val="0"/>
      <w:marRight w:val="0"/>
      <w:marTop w:val="0"/>
      <w:marBottom w:val="0"/>
      <w:divBdr>
        <w:top w:val="none" w:sz="0" w:space="0" w:color="auto"/>
        <w:left w:val="none" w:sz="0" w:space="0" w:color="auto"/>
        <w:bottom w:val="none" w:sz="0" w:space="0" w:color="auto"/>
        <w:right w:val="none" w:sz="0" w:space="0" w:color="auto"/>
      </w:divBdr>
    </w:div>
    <w:div w:id="572007823">
      <w:bodyDiv w:val="1"/>
      <w:marLeft w:val="0"/>
      <w:marRight w:val="0"/>
      <w:marTop w:val="0"/>
      <w:marBottom w:val="0"/>
      <w:divBdr>
        <w:top w:val="none" w:sz="0" w:space="0" w:color="auto"/>
        <w:left w:val="none" w:sz="0" w:space="0" w:color="auto"/>
        <w:bottom w:val="none" w:sz="0" w:space="0" w:color="auto"/>
        <w:right w:val="none" w:sz="0" w:space="0" w:color="auto"/>
      </w:divBdr>
    </w:div>
    <w:div w:id="612439392">
      <w:bodyDiv w:val="1"/>
      <w:marLeft w:val="0"/>
      <w:marRight w:val="0"/>
      <w:marTop w:val="0"/>
      <w:marBottom w:val="0"/>
      <w:divBdr>
        <w:top w:val="none" w:sz="0" w:space="0" w:color="auto"/>
        <w:left w:val="none" w:sz="0" w:space="0" w:color="auto"/>
        <w:bottom w:val="none" w:sz="0" w:space="0" w:color="auto"/>
        <w:right w:val="none" w:sz="0" w:space="0" w:color="auto"/>
      </w:divBdr>
    </w:div>
    <w:div w:id="616982562">
      <w:bodyDiv w:val="1"/>
      <w:marLeft w:val="0"/>
      <w:marRight w:val="0"/>
      <w:marTop w:val="0"/>
      <w:marBottom w:val="0"/>
      <w:divBdr>
        <w:top w:val="none" w:sz="0" w:space="0" w:color="auto"/>
        <w:left w:val="none" w:sz="0" w:space="0" w:color="auto"/>
        <w:bottom w:val="none" w:sz="0" w:space="0" w:color="auto"/>
        <w:right w:val="none" w:sz="0" w:space="0" w:color="auto"/>
      </w:divBdr>
    </w:div>
    <w:div w:id="630019362">
      <w:bodyDiv w:val="1"/>
      <w:marLeft w:val="0"/>
      <w:marRight w:val="0"/>
      <w:marTop w:val="0"/>
      <w:marBottom w:val="0"/>
      <w:divBdr>
        <w:top w:val="none" w:sz="0" w:space="0" w:color="auto"/>
        <w:left w:val="none" w:sz="0" w:space="0" w:color="auto"/>
        <w:bottom w:val="none" w:sz="0" w:space="0" w:color="auto"/>
        <w:right w:val="none" w:sz="0" w:space="0" w:color="auto"/>
      </w:divBdr>
    </w:div>
    <w:div w:id="642274456">
      <w:bodyDiv w:val="1"/>
      <w:marLeft w:val="0"/>
      <w:marRight w:val="0"/>
      <w:marTop w:val="0"/>
      <w:marBottom w:val="0"/>
      <w:divBdr>
        <w:top w:val="none" w:sz="0" w:space="0" w:color="auto"/>
        <w:left w:val="none" w:sz="0" w:space="0" w:color="auto"/>
        <w:bottom w:val="none" w:sz="0" w:space="0" w:color="auto"/>
        <w:right w:val="none" w:sz="0" w:space="0" w:color="auto"/>
      </w:divBdr>
    </w:div>
    <w:div w:id="645284369">
      <w:bodyDiv w:val="1"/>
      <w:marLeft w:val="0"/>
      <w:marRight w:val="0"/>
      <w:marTop w:val="0"/>
      <w:marBottom w:val="0"/>
      <w:divBdr>
        <w:top w:val="none" w:sz="0" w:space="0" w:color="auto"/>
        <w:left w:val="none" w:sz="0" w:space="0" w:color="auto"/>
        <w:bottom w:val="none" w:sz="0" w:space="0" w:color="auto"/>
        <w:right w:val="none" w:sz="0" w:space="0" w:color="auto"/>
      </w:divBdr>
    </w:div>
    <w:div w:id="662780710">
      <w:bodyDiv w:val="1"/>
      <w:marLeft w:val="0"/>
      <w:marRight w:val="0"/>
      <w:marTop w:val="0"/>
      <w:marBottom w:val="0"/>
      <w:divBdr>
        <w:top w:val="none" w:sz="0" w:space="0" w:color="auto"/>
        <w:left w:val="none" w:sz="0" w:space="0" w:color="auto"/>
        <w:bottom w:val="none" w:sz="0" w:space="0" w:color="auto"/>
        <w:right w:val="none" w:sz="0" w:space="0" w:color="auto"/>
      </w:divBdr>
    </w:div>
    <w:div w:id="688682169">
      <w:bodyDiv w:val="1"/>
      <w:marLeft w:val="0"/>
      <w:marRight w:val="0"/>
      <w:marTop w:val="0"/>
      <w:marBottom w:val="0"/>
      <w:divBdr>
        <w:top w:val="none" w:sz="0" w:space="0" w:color="auto"/>
        <w:left w:val="none" w:sz="0" w:space="0" w:color="auto"/>
        <w:bottom w:val="none" w:sz="0" w:space="0" w:color="auto"/>
        <w:right w:val="none" w:sz="0" w:space="0" w:color="auto"/>
      </w:divBdr>
    </w:div>
    <w:div w:id="715198577">
      <w:bodyDiv w:val="1"/>
      <w:marLeft w:val="0"/>
      <w:marRight w:val="0"/>
      <w:marTop w:val="0"/>
      <w:marBottom w:val="0"/>
      <w:divBdr>
        <w:top w:val="none" w:sz="0" w:space="0" w:color="auto"/>
        <w:left w:val="none" w:sz="0" w:space="0" w:color="auto"/>
        <w:bottom w:val="none" w:sz="0" w:space="0" w:color="auto"/>
        <w:right w:val="none" w:sz="0" w:space="0" w:color="auto"/>
      </w:divBdr>
    </w:div>
    <w:div w:id="725031373">
      <w:bodyDiv w:val="1"/>
      <w:marLeft w:val="0"/>
      <w:marRight w:val="0"/>
      <w:marTop w:val="0"/>
      <w:marBottom w:val="0"/>
      <w:divBdr>
        <w:top w:val="none" w:sz="0" w:space="0" w:color="auto"/>
        <w:left w:val="none" w:sz="0" w:space="0" w:color="auto"/>
        <w:bottom w:val="none" w:sz="0" w:space="0" w:color="auto"/>
        <w:right w:val="none" w:sz="0" w:space="0" w:color="auto"/>
      </w:divBdr>
    </w:div>
    <w:div w:id="725683975">
      <w:bodyDiv w:val="1"/>
      <w:marLeft w:val="0"/>
      <w:marRight w:val="0"/>
      <w:marTop w:val="0"/>
      <w:marBottom w:val="0"/>
      <w:divBdr>
        <w:top w:val="none" w:sz="0" w:space="0" w:color="auto"/>
        <w:left w:val="none" w:sz="0" w:space="0" w:color="auto"/>
        <w:bottom w:val="none" w:sz="0" w:space="0" w:color="auto"/>
        <w:right w:val="none" w:sz="0" w:space="0" w:color="auto"/>
      </w:divBdr>
    </w:div>
    <w:div w:id="777725281">
      <w:bodyDiv w:val="1"/>
      <w:marLeft w:val="0"/>
      <w:marRight w:val="0"/>
      <w:marTop w:val="0"/>
      <w:marBottom w:val="0"/>
      <w:divBdr>
        <w:top w:val="none" w:sz="0" w:space="0" w:color="auto"/>
        <w:left w:val="none" w:sz="0" w:space="0" w:color="auto"/>
        <w:bottom w:val="none" w:sz="0" w:space="0" w:color="auto"/>
        <w:right w:val="none" w:sz="0" w:space="0" w:color="auto"/>
      </w:divBdr>
    </w:div>
    <w:div w:id="800417892">
      <w:bodyDiv w:val="1"/>
      <w:marLeft w:val="0"/>
      <w:marRight w:val="0"/>
      <w:marTop w:val="0"/>
      <w:marBottom w:val="0"/>
      <w:divBdr>
        <w:top w:val="none" w:sz="0" w:space="0" w:color="auto"/>
        <w:left w:val="none" w:sz="0" w:space="0" w:color="auto"/>
        <w:bottom w:val="none" w:sz="0" w:space="0" w:color="auto"/>
        <w:right w:val="none" w:sz="0" w:space="0" w:color="auto"/>
      </w:divBdr>
    </w:div>
    <w:div w:id="816340972">
      <w:bodyDiv w:val="1"/>
      <w:marLeft w:val="0"/>
      <w:marRight w:val="0"/>
      <w:marTop w:val="0"/>
      <w:marBottom w:val="0"/>
      <w:divBdr>
        <w:top w:val="none" w:sz="0" w:space="0" w:color="auto"/>
        <w:left w:val="none" w:sz="0" w:space="0" w:color="auto"/>
        <w:bottom w:val="none" w:sz="0" w:space="0" w:color="auto"/>
        <w:right w:val="none" w:sz="0" w:space="0" w:color="auto"/>
      </w:divBdr>
    </w:div>
    <w:div w:id="870146538">
      <w:bodyDiv w:val="1"/>
      <w:marLeft w:val="0"/>
      <w:marRight w:val="0"/>
      <w:marTop w:val="0"/>
      <w:marBottom w:val="0"/>
      <w:divBdr>
        <w:top w:val="none" w:sz="0" w:space="0" w:color="auto"/>
        <w:left w:val="none" w:sz="0" w:space="0" w:color="auto"/>
        <w:bottom w:val="none" w:sz="0" w:space="0" w:color="auto"/>
        <w:right w:val="none" w:sz="0" w:space="0" w:color="auto"/>
      </w:divBdr>
    </w:div>
    <w:div w:id="898595098">
      <w:bodyDiv w:val="1"/>
      <w:marLeft w:val="0"/>
      <w:marRight w:val="0"/>
      <w:marTop w:val="0"/>
      <w:marBottom w:val="0"/>
      <w:divBdr>
        <w:top w:val="none" w:sz="0" w:space="0" w:color="auto"/>
        <w:left w:val="none" w:sz="0" w:space="0" w:color="auto"/>
        <w:bottom w:val="none" w:sz="0" w:space="0" w:color="auto"/>
        <w:right w:val="none" w:sz="0" w:space="0" w:color="auto"/>
      </w:divBdr>
    </w:div>
    <w:div w:id="900364238">
      <w:bodyDiv w:val="1"/>
      <w:marLeft w:val="0"/>
      <w:marRight w:val="0"/>
      <w:marTop w:val="0"/>
      <w:marBottom w:val="0"/>
      <w:divBdr>
        <w:top w:val="none" w:sz="0" w:space="0" w:color="auto"/>
        <w:left w:val="none" w:sz="0" w:space="0" w:color="auto"/>
        <w:bottom w:val="none" w:sz="0" w:space="0" w:color="auto"/>
        <w:right w:val="none" w:sz="0" w:space="0" w:color="auto"/>
      </w:divBdr>
    </w:div>
    <w:div w:id="917255573">
      <w:bodyDiv w:val="1"/>
      <w:marLeft w:val="0"/>
      <w:marRight w:val="0"/>
      <w:marTop w:val="0"/>
      <w:marBottom w:val="0"/>
      <w:divBdr>
        <w:top w:val="none" w:sz="0" w:space="0" w:color="auto"/>
        <w:left w:val="none" w:sz="0" w:space="0" w:color="auto"/>
        <w:bottom w:val="none" w:sz="0" w:space="0" w:color="auto"/>
        <w:right w:val="none" w:sz="0" w:space="0" w:color="auto"/>
      </w:divBdr>
    </w:div>
    <w:div w:id="964967125">
      <w:bodyDiv w:val="1"/>
      <w:marLeft w:val="0"/>
      <w:marRight w:val="0"/>
      <w:marTop w:val="0"/>
      <w:marBottom w:val="0"/>
      <w:divBdr>
        <w:top w:val="none" w:sz="0" w:space="0" w:color="auto"/>
        <w:left w:val="none" w:sz="0" w:space="0" w:color="auto"/>
        <w:bottom w:val="none" w:sz="0" w:space="0" w:color="auto"/>
        <w:right w:val="none" w:sz="0" w:space="0" w:color="auto"/>
      </w:divBdr>
    </w:div>
    <w:div w:id="992222850">
      <w:bodyDiv w:val="1"/>
      <w:marLeft w:val="0"/>
      <w:marRight w:val="0"/>
      <w:marTop w:val="0"/>
      <w:marBottom w:val="0"/>
      <w:divBdr>
        <w:top w:val="none" w:sz="0" w:space="0" w:color="auto"/>
        <w:left w:val="none" w:sz="0" w:space="0" w:color="auto"/>
        <w:bottom w:val="none" w:sz="0" w:space="0" w:color="auto"/>
        <w:right w:val="none" w:sz="0" w:space="0" w:color="auto"/>
      </w:divBdr>
    </w:div>
    <w:div w:id="996491654">
      <w:bodyDiv w:val="1"/>
      <w:marLeft w:val="0"/>
      <w:marRight w:val="0"/>
      <w:marTop w:val="0"/>
      <w:marBottom w:val="0"/>
      <w:divBdr>
        <w:top w:val="none" w:sz="0" w:space="0" w:color="auto"/>
        <w:left w:val="none" w:sz="0" w:space="0" w:color="auto"/>
        <w:bottom w:val="none" w:sz="0" w:space="0" w:color="auto"/>
        <w:right w:val="none" w:sz="0" w:space="0" w:color="auto"/>
      </w:divBdr>
    </w:div>
    <w:div w:id="1012419766">
      <w:bodyDiv w:val="1"/>
      <w:marLeft w:val="0"/>
      <w:marRight w:val="0"/>
      <w:marTop w:val="0"/>
      <w:marBottom w:val="0"/>
      <w:divBdr>
        <w:top w:val="none" w:sz="0" w:space="0" w:color="auto"/>
        <w:left w:val="none" w:sz="0" w:space="0" w:color="auto"/>
        <w:bottom w:val="none" w:sz="0" w:space="0" w:color="auto"/>
        <w:right w:val="none" w:sz="0" w:space="0" w:color="auto"/>
      </w:divBdr>
    </w:div>
    <w:div w:id="1013458310">
      <w:bodyDiv w:val="1"/>
      <w:marLeft w:val="0"/>
      <w:marRight w:val="0"/>
      <w:marTop w:val="0"/>
      <w:marBottom w:val="0"/>
      <w:divBdr>
        <w:top w:val="none" w:sz="0" w:space="0" w:color="auto"/>
        <w:left w:val="none" w:sz="0" w:space="0" w:color="auto"/>
        <w:bottom w:val="none" w:sz="0" w:space="0" w:color="auto"/>
        <w:right w:val="none" w:sz="0" w:space="0" w:color="auto"/>
      </w:divBdr>
    </w:div>
    <w:div w:id="1019620404">
      <w:bodyDiv w:val="1"/>
      <w:marLeft w:val="0"/>
      <w:marRight w:val="0"/>
      <w:marTop w:val="0"/>
      <w:marBottom w:val="0"/>
      <w:divBdr>
        <w:top w:val="none" w:sz="0" w:space="0" w:color="auto"/>
        <w:left w:val="none" w:sz="0" w:space="0" w:color="auto"/>
        <w:bottom w:val="none" w:sz="0" w:space="0" w:color="auto"/>
        <w:right w:val="none" w:sz="0" w:space="0" w:color="auto"/>
      </w:divBdr>
    </w:div>
    <w:div w:id="1032150181">
      <w:bodyDiv w:val="1"/>
      <w:marLeft w:val="0"/>
      <w:marRight w:val="0"/>
      <w:marTop w:val="0"/>
      <w:marBottom w:val="0"/>
      <w:divBdr>
        <w:top w:val="none" w:sz="0" w:space="0" w:color="auto"/>
        <w:left w:val="none" w:sz="0" w:space="0" w:color="auto"/>
        <w:bottom w:val="none" w:sz="0" w:space="0" w:color="auto"/>
        <w:right w:val="none" w:sz="0" w:space="0" w:color="auto"/>
      </w:divBdr>
    </w:div>
    <w:div w:id="1097673273">
      <w:bodyDiv w:val="1"/>
      <w:marLeft w:val="0"/>
      <w:marRight w:val="0"/>
      <w:marTop w:val="0"/>
      <w:marBottom w:val="0"/>
      <w:divBdr>
        <w:top w:val="none" w:sz="0" w:space="0" w:color="auto"/>
        <w:left w:val="none" w:sz="0" w:space="0" w:color="auto"/>
        <w:bottom w:val="none" w:sz="0" w:space="0" w:color="auto"/>
        <w:right w:val="none" w:sz="0" w:space="0" w:color="auto"/>
      </w:divBdr>
    </w:div>
    <w:div w:id="1099254928">
      <w:bodyDiv w:val="1"/>
      <w:marLeft w:val="0"/>
      <w:marRight w:val="0"/>
      <w:marTop w:val="0"/>
      <w:marBottom w:val="0"/>
      <w:divBdr>
        <w:top w:val="none" w:sz="0" w:space="0" w:color="auto"/>
        <w:left w:val="none" w:sz="0" w:space="0" w:color="auto"/>
        <w:bottom w:val="none" w:sz="0" w:space="0" w:color="auto"/>
        <w:right w:val="none" w:sz="0" w:space="0" w:color="auto"/>
      </w:divBdr>
    </w:div>
    <w:div w:id="1165391936">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70819581">
      <w:bodyDiv w:val="1"/>
      <w:marLeft w:val="0"/>
      <w:marRight w:val="0"/>
      <w:marTop w:val="0"/>
      <w:marBottom w:val="0"/>
      <w:divBdr>
        <w:top w:val="none" w:sz="0" w:space="0" w:color="auto"/>
        <w:left w:val="none" w:sz="0" w:space="0" w:color="auto"/>
        <w:bottom w:val="none" w:sz="0" w:space="0" w:color="auto"/>
        <w:right w:val="none" w:sz="0" w:space="0" w:color="auto"/>
      </w:divBdr>
    </w:div>
    <w:div w:id="1307855378">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1881274">
      <w:bodyDiv w:val="1"/>
      <w:marLeft w:val="0"/>
      <w:marRight w:val="0"/>
      <w:marTop w:val="0"/>
      <w:marBottom w:val="0"/>
      <w:divBdr>
        <w:top w:val="none" w:sz="0" w:space="0" w:color="auto"/>
        <w:left w:val="none" w:sz="0" w:space="0" w:color="auto"/>
        <w:bottom w:val="none" w:sz="0" w:space="0" w:color="auto"/>
        <w:right w:val="none" w:sz="0" w:space="0" w:color="auto"/>
      </w:divBdr>
    </w:div>
    <w:div w:id="1401563701">
      <w:bodyDiv w:val="1"/>
      <w:marLeft w:val="0"/>
      <w:marRight w:val="0"/>
      <w:marTop w:val="0"/>
      <w:marBottom w:val="0"/>
      <w:divBdr>
        <w:top w:val="none" w:sz="0" w:space="0" w:color="auto"/>
        <w:left w:val="none" w:sz="0" w:space="0" w:color="auto"/>
        <w:bottom w:val="none" w:sz="0" w:space="0" w:color="auto"/>
        <w:right w:val="none" w:sz="0" w:space="0" w:color="auto"/>
      </w:divBdr>
    </w:div>
    <w:div w:id="1403676300">
      <w:bodyDiv w:val="1"/>
      <w:marLeft w:val="0"/>
      <w:marRight w:val="0"/>
      <w:marTop w:val="0"/>
      <w:marBottom w:val="0"/>
      <w:divBdr>
        <w:top w:val="none" w:sz="0" w:space="0" w:color="auto"/>
        <w:left w:val="none" w:sz="0" w:space="0" w:color="auto"/>
        <w:bottom w:val="none" w:sz="0" w:space="0" w:color="auto"/>
        <w:right w:val="none" w:sz="0" w:space="0" w:color="auto"/>
      </w:divBdr>
    </w:div>
    <w:div w:id="1416511536">
      <w:bodyDiv w:val="1"/>
      <w:marLeft w:val="0"/>
      <w:marRight w:val="0"/>
      <w:marTop w:val="0"/>
      <w:marBottom w:val="0"/>
      <w:divBdr>
        <w:top w:val="none" w:sz="0" w:space="0" w:color="auto"/>
        <w:left w:val="none" w:sz="0" w:space="0" w:color="auto"/>
        <w:bottom w:val="none" w:sz="0" w:space="0" w:color="auto"/>
        <w:right w:val="none" w:sz="0" w:space="0" w:color="auto"/>
      </w:divBdr>
    </w:div>
    <w:div w:id="1424567488">
      <w:bodyDiv w:val="1"/>
      <w:marLeft w:val="0"/>
      <w:marRight w:val="0"/>
      <w:marTop w:val="0"/>
      <w:marBottom w:val="0"/>
      <w:divBdr>
        <w:top w:val="none" w:sz="0" w:space="0" w:color="auto"/>
        <w:left w:val="none" w:sz="0" w:space="0" w:color="auto"/>
        <w:bottom w:val="none" w:sz="0" w:space="0" w:color="auto"/>
        <w:right w:val="none" w:sz="0" w:space="0" w:color="auto"/>
      </w:divBdr>
    </w:div>
    <w:div w:id="1444030969">
      <w:bodyDiv w:val="1"/>
      <w:marLeft w:val="0"/>
      <w:marRight w:val="0"/>
      <w:marTop w:val="0"/>
      <w:marBottom w:val="0"/>
      <w:divBdr>
        <w:top w:val="none" w:sz="0" w:space="0" w:color="auto"/>
        <w:left w:val="none" w:sz="0" w:space="0" w:color="auto"/>
        <w:bottom w:val="none" w:sz="0" w:space="0" w:color="auto"/>
        <w:right w:val="none" w:sz="0" w:space="0" w:color="auto"/>
      </w:divBdr>
    </w:div>
    <w:div w:id="1446272426">
      <w:bodyDiv w:val="1"/>
      <w:marLeft w:val="0"/>
      <w:marRight w:val="0"/>
      <w:marTop w:val="0"/>
      <w:marBottom w:val="0"/>
      <w:divBdr>
        <w:top w:val="none" w:sz="0" w:space="0" w:color="auto"/>
        <w:left w:val="none" w:sz="0" w:space="0" w:color="auto"/>
        <w:bottom w:val="none" w:sz="0" w:space="0" w:color="auto"/>
        <w:right w:val="none" w:sz="0" w:space="0" w:color="auto"/>
      </w:divBdr>
    </w:div>
    <w:div w:id="1456290744">
      <w:bodyDiv w:val="1"/>
      <w:marLeft w:val="0"/>
      <w:marRight w:val="0"/>
      <w:marTop w:val="0"/>
      <w:marBottom w:val="0"/>
      <w:divBdr>
        <w:top w:val="none" w:sz="0" w:space="0" w:color="auto"/>
        <w:left w:val="none" w:sz="0" w:space="0" w:color="auto"/>
        <w:bottom w:val="none" w:sz="0" w:space="0" w:color="auto"/>
        <w:right w:val="none" w:sz="0" w:space="0" w:color="auto"/>
      </w:divBdr>
    </w:div>
    <w:div w:id="1460029887">
      <w:bodyDiv w:val="1"/>
      <w:marLeft w:val="0"/>
      <w:marRight w:val="0"/>
      <w:marTop w:val="0"/>
      <w:marBottom w:val="0"/>
      <w:divBdr>
        <w:top w:val="none" w:sz="0" w:space="0" w:color="auto"/>
        <w:left w:val="none" w:sz="0" w:space="0" w:color="auto"/>
        <w:bottom w:val="none" w:sz="0" w:space="0" w:color="auto"/>
        <w:right w:val="none" w:sz="0" w:space="0" w:color="auto"/>
      </w:divBdr>
    </w:div>
    <w:div w:id="1470393447">
      <w:bodyDiv w:val="1"/>
      <w:marLeft w:val="0"/>
      <w:marRight w:val="0"/>
      <w:marTop w:val="0"/>
      <w:marBottom w:val="0"/>
      <w:divBdr>
        <w:top w:val="none" w:sz="0" w:space="0" w:color="auto"/>
        <w:left w:val="none" w:sz="0" w:space="0" w:color="auto"/>
        <w:bottom w:val="none" w:sz="0" w:space="0" w:color="auto"/>
        <w:right w:val="none" w:sz="0" w:space="0" w:color="auto"/>
      </w:divBdr>
    </w:div>
    <w:div w:id="1489515680">
      <w:bodyDiv w:val="1"/>
      <w:marLeft w:val="0"/>
      <w:marRight w:val="0"/>
      <w:marTop w:val="0"/>
      <w:marBottom w:val="0"/>
      <w:divBdr>
        <w:top w:val="none" w:sz="0" w:space="0" w:color="auto"/>
        <w:left w:val="none" w:sz="0" w:space="0" w:color="auto"/>
        <w:bottom w:val="none" w:sz="0" w:space="0" w:color="auto"/>
        <w:right w:val="none" w:sz="0" w:space="0" w:color="auto"/>
      </w:divBdr>
    </w:div>
    <w:div w:id="1516267580">
      <w:bodyDiv w:val="1"/>
      <w:marLeft w:val="0"/>
      <w:marRight w:val="0"/>
      <w:marTop w:val="0"/>
      <w:marBottom w:val="0"/>
      <w:divBdr>
        <w:top w:val="none" w:sz="0" w:space="0" w:color="auto"/>
        <w:left w:val="none" w:sz="0" w:space="0" w:color="auto"/>
        <w:bottom w:val="none" w:sz="0" w:space="0" w:color="auto"/>
        <w:right w:val="none" w:sz="0" w:space="0" w:color="auto"/>
      </w:divBdr>
    </w:div>
    <w:div w:id="1517771874">
      <w:bodyDiv w:val="1"/>
      <w:marLeft w:val="0"/>
      <w:marRight w:val="0"/>
      <w:marTop w:val="0"/>
      <w:marBottom w:val="0"/>
      <w:divBdr>
        <w:top w:val="none" w:sz="0" w:space="0" w:color="auto"/>
        <w:left w:val="none" w:sz="0" w:space="0" w:color="auto"/>
        <w:bottom w:val="none" w:sz="0" w:space="0" w:color="auto"/>
        <w:right w:val="none" w:sz="0" w:space="0" w:color="auto"/>
      </w:divBdr>
    </w:div>
    <w:div w:id="1547793212">
      <w:bodyDiv w:val="1"/>
      <w:marLeft w:val="0"/>
      <w:marRight w:val="0"/>
      <w:marTop w:val="0"/>
      <w:marBottom w:val="0"/>
      <w:divBdr>
        <w:top w:val="none" w:sz="0" w:space="0" w:color="auto"/>
        <w:left w:val="none" w:sz="0" w:space="0" w:color="auto"/>
        <w:bottom w:val="none" w:sz="0" w:space="0" w:color="auto"/>
        <w:right w:val="none" w:sz="0" w:space="0" w:color="auto"/>
      </w:divBdr>
    </w:div>
    <w:div w:id="1560362878">
      <w:bodyDiv w:val="1"/>
      <w:marLeft w:val="0"/>
      <w:marRight w:val="0"/>
      <w:marTop w:val="0"/>
      <w:marBottom w:val="0"/>
      <w:divBdr>
        <w:top w:val="none" w:sz="0" w:space="0" w:color="auto"/>
        <w:left w:val="none" w:sz="0" w:space="0" w:color="auto"/>
        <w:bottom w:val="none" w:sz="0" w:space="0" w:color="auto"/>
        <w:right w:val="none" w:sz="0" w:space="0" w:color="auto"/>
      </w:divBdr>
    </w:div>
    <w:div w:id="1568690204">
      <w:bodyDiv w:val="1"/>
      <w:marLeft w:val="0"/>
      <w:marRight w:val="0"/>
      <w:marTop w:val="0"/>
      <w:marBottom w:val="0"/>
      <w:divBdr>
        <w:top w:val="none" w:sz="0" w:space="0" w:color="auto"/>
        <w:left w:val="none" w:sz="0" w:space="0" w:color="auto"/>
        <w:bottom w:val="none" w:sz="0" w:space="0" w:color="auto"/>
        <w:right w:val="none" w:sz="0" w:space="0" w:color="auto"/>
      </w:divBdr>
    </w:div>
    <w:div w:id="1612710691">
      <w:bodyDiv w:val="1"/>
      <w:marLeft w:val="0"/>
      <w:marRight w:val="0"/>
      <w:marTop w:val="0"/>
      <w:marBottom w:val="0"/>
      <w:divBdr>
        <w:top w:val="none" w:sz="0" w:space="0" w:color="auto"/>
        <w:left w:val="none" w:sz="0" w:space="0" w:color="auto"/>
        <w:bottom w:val="none" w:sz="0" w:space="0" w:color="auto"/>
        <w:right w:val="none" w:sz="0" w:space="0" w:color="auto"/>
      </w:divBdr>
    </w:div>
    <w:div w:id="1625235544">
      <w:bodyDiv w:val="1"/>
      <w:marLeft w:val="0"/>
      <w:marRight w:val="0"/>
      <w:marTop w:val="0"/>
      <w:marBottom w:val="0"/>
      <w:divBdr>
        <w:top w:val="none" w:sz="0" w:space="0" w:color="auto"/>
        <w:left w:val="none" w:sz="0" w:space="0" w:color="auto"/>
        <w:bottom w:val="none" w:sz="0" w:space="0" w:color="auto"/>
        <w:right w:val="none" w:sz="0" w:space="0" w:color="auto"/>
      </w:divBdr>
    </w:div>
    <w:div w:id="1626154008">
      <w:bodyDiv w:val="1"/>
      <w:marLeft w:val="0"/>
      <w:marRight w:val="0"/>
      <w:marTop w:val="0"/>
      <w:marBottom w:val="0"/>
      <w:divBdr>
        <w:top w:val="none" w:sz="0" w:space="0" w:color="auto"/>
        <w:left w:val="none" w:sz="0" w:space="0" w:color="auto"/>
        <w:bottom w:val="none" w:sz="0" w:space="0" w:color="auto"/>
        <w:right w:val="none" w:sz="0" w:space="0" w:color="auto"/>
      </w:divBdr>
    </w:div>
    <w:div w:id="1631403457">
      <w:bodyDiv w:val="1"/>
      <w:marLeft w:val="0"/>
      <w:marRight w:val="0"/>
      <w:marTop w:val="0"/>
      <w:marBottom w:val="0"/>
      <w:divBdr>
        <w:top w:val="none" w:sz="0" w:space="0" w:color="auto"/>
        <w:left w:val="none" w:sz="0" w:space="0" w:color="auto"/>
        <w:bottom w:val="none" w:sz="0" w:space="0" w:color="auto"/>
        <w:right w:val="none" w:sz="0" w:space="0" w:color="auto"/>
      </w:divBdr>
    </w:div>
    <w:div w:id="1653100494">
      <w:bodyDiv w:val="1"/>
      <w:marLeft w:val="0"/>
      <w:marRight w:val="0"/>
      <w:marTop w:val="0"/>
      <w:marBottom w:val="0"/>
      <w:divBdr>
        <w:top w:val="none" w:sz="0" w:space="0" w:color="auto"/>
        <w:left w:val="none" w:sz="0" w:space="0" w:color="auto"/>
        <w:bottom w:val="none" w:sz="0" w:space="0" w:color="auto"/>
        <w:right w:val="none" w:sz="0" w:space="0" w:color="auto"/>
      </w:divBdr>
    </w:div>
    <w:div w:id="1654262391">
      <w:bodyDiv w:val="1"/>
      <w:marLeft w:val="0"/>
      <w:marRight w:val="0"/>
      <w:marTop w:val="0"/>
      <w:marBottom w:val="0"/>
      <w:divBdr>
        <w:top w:val="none" w:sz="0" w:space="0" w:color="auto"/>
        <w:left w:val="none" w:sz="0" w:space="0" w:color="auto"/>
        <w:bottom w:val="none" w:sz="0" w:space="0" w:color="auto"/>
        <w:right w:val="none" w:sz="0" w:space="0" w:color="auto"/>
      </w:divBdr>
    </w:div>
    <w:div w:id="1726366425">
      <w:bodyDiv w:val="1"/>
      <w:marLeft w:val="0"/>
      <w:marRight w:val="0"/>
      <w:marTop w:val="0"/>
      <w:marBottom w:val="0"/>
      <w:divBdr>
        <w:top w:val="none" w:sz="0" w:space="0" w:color="auto"/>
        <w:left w:val="none" w:sz="0" w:space="0" w:color="auto"/>
        <w:bottom w:val="none" w:sz="0" w:space="0" w:color="auto"/>
        <w:right w:val="none" w:sz="0" w:space="0" w:color="auto"/>
      </w:divBdr>
    </w:div>
    <w:div w:id="1727218256">
      <w:bodyDiv w:val="1"/>
      <w:marLeft w:val="0"/>
      <w:marRight w:val="0"/>
      <w:marTop w:val="0"/>
      <w:marBottom w:val="0"/>
      <w:divBdr>
        <w:top w:val="none" w:sz="0" w:space="0" w:color="auto"/>
        <w:left w:val="none" w:sz="0" w:space="0" w:color="auto"/>
        <w:bottom w:val="none" w:sz="0" w:space="0" w:color="auto"/>
        <w:right w:val="none" w:sz="0" w:space="0" w:color="auto"/>
      </w:divBdr>
    </w:div>
    <w:div w:id="1750232539">
      <w:bodyDiv w:val="1"/>
      <w:marLeft w:val="0"/>
      <w:marRight w:val="0"/>
      <w:marTop w:val="0"/>
      <w:marBottom w:val="0"/>
      <w:divBdr>
        <w:top w:val="none" w:sz="0" w:space="0" w:color="auto"/>
        <w:left w:val="none" w:sz="0" w:space="0" w:color="auto"/>
        <w:bottom w:val="none" w:sz="0" w:space="0" w:color="auto"/>
        <w:right w:val="none" w:sz="0" w:space="0" w:color="auto"/>
      </w:divBdr>
    </w:div>
    <w:div w:id="1804034796">
      <w:bodyDiv w:val="1"/>
      <w:marLeft w:val="0"/>
      <w:marRight w:val="0"/>
      <w:marTop w:val="0"/>
      <w:marBottom w:val="0"/>
      <w:divBdr>
        <w:top w:val="none" w:sz="0" w:space="0" w:color="auto"/>
        <w:left w:val="none" w:sz="0" w:space="0" w:color="auto"/>
        <w:bottom w:val="none" w:sz="0" w:space="0" w:color="auto"/>
        <w:right w:val="none" w:sz="0" w:space="0" w:color="auto"/>
      </w:divBdr>
    </w:div>
    <w:div w:id="1831872054">
      <w:bodyDiv w:val="1"/>
      <w:marLeft w:val="0"/>
      <w:marRight w:val="0"/>
      <w:marTop w:val="0"/>
      <w:marBottom w:val="0"/>
      <w:divBdr>
        <w:top w:val="none" w:sz="0" w:space="0" w:color="auto"/>
        <w:left w:val="none" w:sz="0" w:space="0" w:color="auto"/>
        <w:bottom w:val="none" w:sz="0" w:space="0" w:color="auto"/>
        <w:right w:val="none" w:sz="0" w:space="0" w:color="auto"/>
      </w:divBdr>
    </w:div>
    <w:div w:id="1834563190">
      <w:bodyDiv w:val="1"/>
      <w:marLeft w:val="0"/>
      <w:marRight w:val="0"/>
      <w:marTop w:val="0"/>
      <w:marBottom w:val="0"/>
      <w:divBdr>
        <w:top w:val="none" w:sz="0" w:space="0" w:color="auto"/>
        <w:left w:val="none" w:sz="0" w:space="0" w:color="auto"/>
        <w:bottom w:val="none" w:sz="0" w:space="0" w:color="auto"/>
        <w:right w:val="none" w:sz="0" w:space="0" w:color="auto"/>
      </w:divBdr>
    </w:div>
    <w:div w:id="1869022847">
      <w:bodyDiv w:val="1"/>
      <w:marLeft w:val="0"/>
      <w:marRight w:val="0"/>
      <w:marTop w:val="0"/>
      <w:marBottom w:val="0"/>
      <w:divBdr>
        <w:top w:val="none" w:sz="0" w:space="0" w:color="auto"/>
        <w:left w:val="none" w:sz="0" w:space="0" w:color="auto"/>
        <w:bottom w:val="none" w:sz="0" w:space="0" w:color="auto"/>
        <w:right w:val="none" w:sz="0" w:space="0" w:color="auto"/>
      </w:divBdr>
    </w:div>
    <w:div w:id="1877765828">
      <w:bodyDiv w:val="1"/>
      <w:marLeft w:val="0"/>
      <w:marRight w:val="0"/>
      <w:marTop w:val="0"/>
      <w:marBottom w:val="0"/>
      <w:divBdr>
        <w:top w:val="none" w:sz="0" w:space="0" w:color="auto"/>
        <w:left w:val="none" w:sz="0" w:space="0" w:color="auto"/>
        <w:bottom w:val="none" w:sz="0" w:space="0" w:color="auto"/>
        <w:right w:val="none" w:sz="0" w:space="0" w:color="auto"/>
      </w:divBdr>
    </w:div>
    <w:div w:id="1905681591">
      <w:bodyDiv w:val="1"/>
      <w:marLeft w:val="0"/>
      <w:marRight w:val="0"/>
      <w:marTop w:val="0"/>
      <w:marBottom w:val="0"/>
      <w:divBdr>
        <w:top w:val="none" w:sz="0" w:space="0" w:color="auto"/>
        <w:left w:val="none" w:sz="0" w:space="0" w:color="auto"/>
        <w:bottom w:val="none" w:sz="0" w:space="0" w:color="auto"/>
        <w:right w:val="none" w:sz="0" w:space="0" w:color="auto"/>
      </w:divBdr>
    </w:div>
    <w:div w:id="1916282193">
      <w:bodyDiv w:val="1"/>
      <w:marLeft w:val="0"/>
      <w:marRight w:val="0"/>
      <w:marTop w:val="0"/>
      <w:marBottom w:val="0"/>
      <w:divBdr>
        <w:top w:val="none" w:sz="0" w:space="0" w:color="auto"/>
        <w:left w:val="none" w:sz="0" w:space="0" w:color="auto"/>
        <w:bottom w:val="none" w:sz="0" w:space="0" w:color="auto"/>
        <w:right w:val="none" w:sz="0" w:space="0" w:color="auto"/>
      </w:divBdr>
    </w:div>
    <w:div w:id="1919056325">
      <w:bodyDiv w:val="1"/>
      <w:marLeft w:val="0"/>
      <w:marRight w:val="0"/>
      <w:marTop w:val="0"/>
      <w:marBottom w:val="0"/>
      <w:divBdr>
        <w:top w:val="none" w:sz="0" w:space="0" w:color="auto"/>
        <w:left w:val="none" w:sz="0" w:space="0" w:color="auto"/>
        <w:bottom w:val="none" w:sz="0" w:space="0" w:color="auto"/>
        <w:right w:val="none" w:sz="0" w:space="0" w:color="auto"/>
      </w:divBdr>
    </w:div>
    <w:div w:id="1937590991">
      <w:bodyDiv w:val="1"/>
      <w:marLeft w:val="0"/>
      <w:marRight w:val="0"/>
      <w:marTop w:val="0"/>
      <w:marBottom w:val="0"/>
      <w:divBdr>
        <w:top w:val="none" w:sz="0" w:space="0" w:color="auto"/>
        <w:left w:val="none" w:sz="0" w:space="0" w:color="auto"/>
        <w:bottom w:val="none" w:sz="0" w:space="0" w:color="auto"/>
        <w:right w:val="none" w:sz="0" w:space="0" w:color="auto"/>
      </w:divBdr>
    </w:div>
    <w:div w:id="1944993781">
      <w:bodyDiv w:val="1"/>
      <w:marLeft w:val="0"/>
      <w:marRight w:val="0"/>
      <w:marTop w:val="0"/>
      <w:marBottom w:val="0"/>
      <w:divBdr>
        <w:top w:val="none" w:sz="0" w:space="0" w:color="auto"/>
        <w:left w:val="none" w:sz="0" w:space="0" w:color="auto"/>
        <w:bottom w:val="none" w:sz="0" w:space="0" w:color="auto"/>
        <w:right w:val="none" w:sz="0" w:space="0" w:color="auto"/>
      </w:divBdr>
    </w:div>
    <w:div w:id="1947469446">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8505040">
      <w:bodyDiv w:val="1"/>
      <w:marLeft w:val="0"/>
      <w:marRight w:val="0"/>
      <w:marTop w:val="0"/>
      <w:marBottom w:val="0"/>
      <w:divBdr>
        <w:top w:val="none" w:sz="0" w:space="0" w:color="auto"/>
        <w:left w:val="none" w:sz="0" w:space="0" w:color="auto"/>
        <w:bottom w:val="none" w:sz="0" w:space="0" w:color="auto"/>
        <w:right w:val="none" w:sz="0" w:space="0" w:color="auto"/>
      </w:divBdr>
    </w:div>
    <w:div w:id="1976981368">
      <w:bodyDiv w:val="1"/>
      <w:marLeft w:val="0"/>
      <w:marRight w:val="0"/>
      <w:marTop w:val="0"/>
      <w:marBottom w:val="0"/>
      <w:divBdr>
        <w:top w:val="none" w:sz="0" w:space="0" w:color="auto"/>
        <w:left w:val="none" w:sz="0" w:space="0" w:color="auto"/>
        <w:bottom w:val="none" w:sz="0" w:space="0" w:color="auto"/>
        <w:right w:val="none" w:sz="0" w:space="0" w:color="auto"/>
      </w:divBdr>
    </w:div>
    <w:div w:id="2005010294">
      <w:bodyDiv w:val="1"/>
      <w:marLeft w:val="0"/>
      <w:marRight w:val="0"/>
      <w:marTop w:val="0"/>
      <w:marBottom w:val="0"/>
      <w:divBdr>
        <w:top w:val="none" w:sz="0" w:space="0" w:color="auto"/>
        <w:left w:val="none" w:sz="0" w:space="0" w:color="auto"/>
        <w:bottom w:val="none" w:sz="0" w:space="0" w:color="auto"/>
        <w:right w:val="none" w:sz="0" w:space="0" w:color="auto"/>
      </w:divBdr>
    </w:div>
    <w:div w:id="2008358958">
      <w:bodyDiv w:val="1"/>
      <w:marLeft w:val="0"/>
      <w:marRight w:val="0"/>
      <w:marTop w:val="0"/>
      <w:marBottom w:val="0"/>
      <w:divBdr>
        <w:top w:val="none" w:sz="0" w:space="0" w:color="auto"/>
        <w:left w:val="none" w:sz="0" w:space="0" w:color="auto"/>
        <w:bottom w:val="none" w:sz="0" w:space="0" w:color="auto"/>
        <w:right w:val="none" w:sz="0" w:space="0" w:color="auto"/>
      </w:divBdr>
    </w:div>
    <w:div w:id="2028368658">
      <w:bodyDiv w:val="1"/>
      <w:marLeft w:val="0"/>
      <w:marRight w:val="0"/>
      <w:marTop w:val="0"/>
      <w:marBottom w:val="0"/>
      <w:divBdr>
        <w:top w:val="none" w:sz="0" w:space="0" w:color="auto"/>
        <w:left w:val="none" w:sz="0" w:space="0" w:color="auto"/>
        <w:bottom w:val="none" w:sz="0" w:space="0" w:color="auto"/>
        <w:right w:val="none" w:sz="0" w:space="0" w:color="auto"/>
      </w:divBdr>
    </w:div>
    <w:div w:id="2072579729">
      <w:bodyDiv w:val="1"/>
      <w:marLeft w:val="0"/>
      <w:marRight w:val="0"/>
      <w:marTop w:val="0"/>
      <w:marBottom w:val="0"/>
      <w:divBdr>
        <w:top w:val="none" w:sz="0" w:space="0" w:color="auto"/>
        <w:left w:val="none" w:sz="0" w:space="0" w:color="auto"/>
        <w:bottom w:val="none" w:sz="0" w:space="0" w:color="auto"/>
        <w:right w:val="none" w:sz="0" w:space="0" w:color="auto"/>
      </w:divBdr>
    </w:div>
    <w:div w:id="2088771735">
      <w:bodyDiv w:val="1"/>
      <w:marLeft w:val="0"/>
      <w:marRight w:val="0"/>
      <w:marTop w:val="0"/>
      <w:marBottom w:val="0"/>
      <w:divBdr>
        <w:top w:val="none" w:sz="0" w:space="0" w:color="auto"/>
        <w:left w:val="none" w:sz="0" w:space="0" w:color="auto"/>
        <w:bottom w:val="none" w:sz="0" w:space="0" w:color="auto"/>
        <w:right w:val="none" w:sz="0" w:space="0" w:color="auto"/>
      </w:divBdr>
    </w:div>
    <w:div w:id="2090612081">
      <w:bodyDiv w:val="1"/>
      <w:marLeft w:val="0"/>
      <w:marRight w:val="0"/>
      <w:marTop w:val="0"/>
      <w:marBottom w:val="0"/>
      <w:divBdr>
        <w:top w:val="none" w:sz="0" w:space="0" w:color="auto"/>
        <w:left w:val="none" w:sz="0" w:space="0" w:color="auto"/>
        <w:bottom w:val="none" w:sz="0" w:space="0" w:color="auto"/>
        <w:right w:val="none" w:sz="0" w:space="0" w:color="auto"/>
      </w:divBdr>
    </w:div>
    <w:div w:id="2124301515">
      <w:bodyDiv w:val="1"/>
      <w:marLeft w:val="0"/>
      <w:marRight w:val="0"/>
      <w:marTop w:val="0"/>
      <w:marBottom w:val="0"/>
      <w:divBdr>
        <w:top w:val="none" w:sz="0" w:space="0" w:color="auto"/>
        <w:left w:val="none" w:sz="0" w:space="0" w:color="auto"/>
        <w:bottom w:val="none" w:sz="0" w:space="0" w:color="auto"/>
        <w:right w:val="none" w:sz="0" w:space="0" w:color="auto"/>
      </w:divBdr>
    </w:div>
    <w:div w:id="214272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1/11-21-0323-00-00be-comment-resolution-for-mathematical-description-of-signals.docx" TargetMode="External"/><Relationship Id="rId18" Type="http://schemas.openxmlformats.org/officeDocument/2006/relationships/hyperlink" Target="https://mentor.ieee.org/802.11/dcn/21/11-21-0323-00-00be-comment-resolution-for-mathematical-description-of-signals.docx" TargetMode="External"/><Relationship Id="rId26" Type="http://schemas.openxmlformats.org/officeDocument/2006/relationships/hyperlink" Target="https://mentor.ieee.org/802.11/dcn/21/11-21-0323-00-00be-comment-resolution-for-mathematical-description-of-signals.docx" TargetMode="External"/><Relationship Id="rId3" Type="http://schemas.openxmlformats.org/officeDocument/2006/relationships/styles" Target="styles.xml"/><Relationship Id="rId21" Type="http://schemas.openxmlformats.org/officeDocument/2006/relationships/hyperlink" Target="https://mentor.ieee.org/802.11/dcn/21/11-21-0323-00-00be-comment-resolution-for-mathematical-description-of-signals.docx" TargetMode="External"/><Relationship Id="rId7" Type="http://schemas.openxmlformats.org/officeDocument/2006/relationships/endnotes" Target="endnotes.xml"/><Relationship Id="rId12" Type="http://schemas.openxmlformats.org/officeDocument/2006/relationships/hyperlink" Target="https://mentor.ieee.org/802.11/dcn/21/11-21-0323-00-00be-comment-resolution-for-mathematical-description-of-signals.docx" TargetMode="External"/><Relationship Id="rId17" Type="http://schemas.openxmlformats.org/officeDocument/2006/relationships/hyperlink" Target="https://mentor.ieee.org/802.11/dcn/21/11-21-0323-00-00be-comment-resolution-for-mathematical-description-of-signals.docx" TargetMode="External"/><Relationship Id="rId25" Type="http://schemas.openxmlformats.org/officeDocument/2006/relationships/package" Target="embeddings/Microsoft_Visio_Drawing.vsdx"/><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ntor.ieee.org/802.11/dcn/21/11-21-0323-00-00be-comment-resolution-for-mathematical-description-of-signals.docx" TargetMode="External"/><Relationship Id="rId20" Type="http://schemas.openxmlformats.org/officeDocument/2006/relationships/hyperlink" Target="https://mentor.ieee.org/802.11/dcn/21/11-21-0323-00-00be-comment-resolution-for-mathematical-description-of-signals.docx"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1/11-21-0323-00-00be-comment-resolution-for-mathematical-description-of-signals.docx" TargetMode="External"/><Relationship Id="rId24" Type="http://schemas.openxmlformats.org/officeDocument/2006/relationships/image" Target="media/image1.emf"/><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mentor.ieee.org/802.11/dcn/21/11-21-0323-00-00be-comment-resolution-for-mathematical-description-of-signals.docx" TargetMode="External"/><Relationship Id="rId23" Type="http://schemas.openxmlformats.org/officeDocument/2006/relationships/hyperlink" Target="https://mentor.ieee.org/802.11/dcn/21/11-21-0323-00-00be-comment-resolution-for-mathematical-description-of-signals.docx" TargetMode="External"/><Relationship Id="rId28" Type="http://schemas.openxmlformats.org/officeDocument/2006/relationships/hyperlink" Target="https://mentor.ieee.org/802.11/dcn/21/11-21-0323-00-00be-comment-resolution-for-mathematical-description-of-signals.docx" TargetMode="External"/><Relationship Id="rId10" Type="http://schemas.openxmlformats.org/officeDocument/2006/relationships/hyperlink" Target="https://mentor.ieee.org/802.11/dcn/21/11-21-0323-00-00be-comment-resolution-for-mathematical-description-of-signals.docx" TargetMode="External"/><Relationship Id="rId19" Type="http://schemas.openxmlformats.org/officeDocument/2006/relationships/hyperlink" Target="https://mentor.ieee.org/802.11/dcn/21/11-21-0323-00-00be-comment-resolution-for-mathematical-description-of-signals.docx"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ntor.ieee.org/802.11/dcn/21/11-21-0323-00-00be-comment-resolutions-for-clause-36-3-10-mathematical-description-of-signals.docx" TargetMode="External"/><Relationship Id="rId14" Type="http://schemas.openxmlformats.org/officeDocument/2006/relationships/hyperlink" Target="https://mentor.ieee.org/802.11/dcn/21/11-21-0323-00-00be-comment-resolution-for-mathematical-description-of-signals.docx" TargetMode="External"/><Relationship Id="rId22" Type="http://schemas.openxmlformats.org/officeDocument/2006/relationships/hyperlink" Target="https://mentor.ieee.org/802.11/dcn/21/11-21-0323-00-00be-comment-resolution-for-mathematical-description-of-signals.docx" TargetMode="External"/><Relationship Id="rId27" Type="http://schemas.openxmlformats.org/officeDocument/2006/relationships/hyperlink" Target="https://mentor.ieee.org/802.11/dcn/21/11-21-0323-00-00be-comment-resolution-for-mathematical-description-of-signals.docx" TargetMode="External"/><Relationship Id="rId30" Type="http://schemas.openxmlformats.org/officeDocument/2006/relationships/footer" Target="footer1.xml"/><Relationship Id="rId8" Type="http://schemas.openxmlformats.org/officeDocument/2006/relationships/hyperlink" Target="mailto:yan.zhang_5@nxp.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nfferenssit\201101LA\11ac\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11</b:RefOrder>
  </b:Source>
</b:Sources>
</file>

<file path=customXml/itemProps1.xml><?xml version="1.0" encoding="utf-8"?>
<ds:datastoreItem xmlns:ds="http://schemas.openxmlformats.org/officeDocument/2006/customXml" ds:itemID="{C4413C30-7655-404A-9FC4-B7029F9C6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13</Pages>
  <Words>3614</Words>
  <Characters>20605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doc.: IEEE 802.11-11/xxxxr0</vt:lpstr>
    </vt:vector>
  </TitlesOfParts>
  <Company>Nokia Corporation</Company>
  <LinksUpToDate>false</LinksUpToDate>
  <CharactersWithSpaces>24171</CharactersWithSpaces>
  <SharedDoc>false</SharedDoc>
  <HLinks>
    <vt:vector size="18" baseType="variant">
      <vt:variant>
        <vt:i4>393260</vt:i4>
      </vt:variant>
      <vt:variant>
        <vt:i4>6</vt:i4>
      </vt:variant>
      <vt:variant>
        <vt:i4>0</vt:i4>
      </vt:variant>
      <vt:variant>
        <vt:i4>5</vt:i4>
      </vt:variant>
      <vt:variant>
        <vt:lpwstr>mailto:hongyuan@marvell.com</vt:lpwstr>
      </vt:variant>
      <vt:variant>
        <vt:lpwstr/>
      </vt:variant>
      <vt:variant>
        <vt:i4>6422598</vt:i4>
      </vt:variant>
      <vt:variant>
        <vt:i4>3</vt:i4>
      </vt:variant>
      <vt:variant>
        <vt:i4>0</vt:i4>
      </vt:variant>
      <vt:variant>
        <vt:i4>5</vt:i4>
      </vt:variant>
      <vt:variant>
        <vt:lpwstr>mailto:ruicao@marvell.com</vt:lpwstr>
      </vt:variant>
      <vt:variant>
        <vt:lpwstr/>
      </vt:variant>
      <vt:variant>
        <vt:i4>6750275</vt:i4>
      </vt:variant>
      <vt:variant>
        <vt:i4>0</vt:i4>
      </vt:variant>
      <vt:variant>
        <vt:i4>0</vt:i4>
      </vt:variant>
      <vt:variant>
        <vt:i4>5</vt:i4>
      </vt:variant>
      <vt:variant>
        <vt:lpwstr>mailto:yzhang@marvell.com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802.11-11/xxxxr0</dc:title>
  <dc:subject>Submission</dc:subject>
  <dc:creator>Mingguang Xu</dc:creator>
  <cp:keywords>Jan. 2014</cp:keywords>
  <dc:description>Mingguang Xu, Marvell Semiconductor</dc:description>
  <cp:lastModifiedBy>Yan(msi) Zhang</cp:lastModifiedBy>
  <cp:revision>235</cp:revision>
  <cp:lastPrinted>2013-12-02T17:26:00Z</cp:lastPrinted>
  <dcterms:created xsi:type="dcterms:W3CDTF">2021-02-10T23:14:00Z</dcterms:created>
  <dcterms:modified xsi:type="dcterms:W3CDTF">2021-02-26T07:24:00Z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