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616140F5" w:rsidR="00C723BC" w:rsidRPr="00183F4C" w:rsidRDefault="00121AB9" w:rsidP="00AB5566">
            <w:pPr>
              <w:pStyle w:val="T2"/>
            </w:pPr>
            <w:r>
              <w:rPr>
                <w:lang w:eastAsia="ko-KR"/>
              </w:rPr>
              <w:t>11be D0.3</w:t>
            </w:r>
            <w:r w:rsidR="00C723BC">
              <w:rPr>
                <w:rFonts w:hint="eastAsia"/>
                <w:lang w:eastAsia="ko-KR"/>
              </w:rPr>
              <w:t xml:space="preserve"> </w:t>
            </w:r>
            <w:r w:rsidR="00EE3B03">
              <w:rPr>
                <w:lang w:eastAsia="ko-KR"/>
              </w:rPr>
              <w:t xml:space="preserve">CR for </w:t>
            </w:r>
            <w:r w:rsidR="00C379E9">
              <w:rPr>
                <w:lang w:eastAsia="ko-KR"/>
              </w:rPr>
              <w:t>35.3.</w:t>
            </w:r>
            <w:r w:rsidR="00EC6346">
              <w:rPr>
                <w:lang w:eastAsia="ko-KR"/>
              </w:rPr>
              <w:t>11</w:t>
            </w:r>
          </w:p>
        </w:tc>
      </w:tr>
      <w:tr w:rsidR="00C723BC" w:rsidRPr="00183F4C" w14:paraId="609B60F1" w14:textId="77777777" w:rsidTr="00B034CE">
        <w:trPr>
          <w:trHeight w:val="359"/>
          <w:jc w:val="center"/>
        </w:trPr>
        <w:tc>
          <w:tcPr>
            <w:tcW w:w="9576" w:type="dxa"/>
            <w:gridSpan w:val="5"/>
            <w:vAlign w:val="center"/>
          </w:tcPr>
          <w:p w14:paraId="14FD9DCC" w14:textId="447173B1" w:rsidR="00C723BC" w:rsidRPr="00183F4C" w:rsidRDefault="00C723BC" w:rsidP="005B54AE">
            <w:pPr>
              <w:pStyle w:val="T2"/>
              <w:ind w:left="0"/>
              <w:rPr>
                <w:b w:val="0"/>
                <w:sz w:val="20"/>
              </w:rPr>
            </w:pPr>
            <w:r w:rsidRPr="00183F4C">
              <w:rPr>
                <w:sz w:val="20"/>
              </w:rPr>
              <w:t>Date:</w:t>
            </w:r>
            <w:r w:rsidRPr="00183F4C">
              <w:rPr>
                <w:b w:val="0"/>
                <w:sz w:val="20"/>
              </w:rPr>
              <w:t xml:space="preserve">  20</w:t>
            </w:r>
            <w:r w:rsidR="00DA109E">
              <w:rPr>
                <w:b w:val="0"/>
                <w:sz w:val="20"/>
              </w:rPr>
              <w:t>2</w:t>
            </w:r>
            <w:r w:rsidR="00D96337">
              <w:rPr>
                <w:b w:val="0"/>
                <w:sz w:val="20"/>
              </w:rPr>
              <w:t>1</w:t>
            </w:r>
            <w:r w:rsidRPr="00183F4C">
              <w:rPr>
                <w:b w:val="0"/>
                <w:sz w:val="20"/>
              </w:rPr>
              <w:t>-</w:t>
            </w:r>
            <w:r w:rsidR="00D96337">
              <w:rPr>
                <w:b w:val="0"/>
                <w:sz w:val="20"/>
                <w:lang w:eastAsia="ko-KR"/>
              </w:rPr>
              <w:t>02</w:t>
            </w:r>
            <w:r>
              <w:rPr>
                <w:rFonts w:hint="eastAsia"/>
                <w:b w:val="0"/>
                <w:sz w:val="20"/>
                <w:lang w:eastAsia="ko-KR"/>
              </w:rPr>
              <w:t>-</w:t>
            </w:r>
            <w:r w:rsidR="006F73B0">
              <w:rPr>
                <w:b w:val="0"/>
                <w:sz w:val="20"/>
                <w:lang w:eastAsia="ko-KR"/>
              </w:rPr>
              <w:t>2</w:t>
            </w:r>
            <w:r w:rsidR="00EC6346">
              <w:rPr>
                <w:b w:val="0"/>
                <w:sz w:val="20"/>
                <w:lang w:eastAsia="ko-KR"/>
              </w:rPr>
              <w:t>3</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5845F0" w:rsidRPr="00183F4C" w14:paraId="06708DAC" w14:textId="77777777" w:rsidTr="00B034CE">
        <w:trPr>
          <w:trHeight w:val="359"/>
          <w:jc w:val="center"/>
        </w:trPr>
        <w:tc>
          <w:tcPr>
            <w:tcW w:w="1548" w:type="dxa"/>
            <w:vAlign w:val="center"/>
          </w:tcPr>
          <w:p w14:paraId="56E9A8CE"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77777777" w:rsidR="005845F0" w:rsidRPr="003F0DA2" w:rsidRDefault="005845F0"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1A9538AD" w14:textId="77777777" w:rsidR="005845F0" w:rsidRPr="003F0DA2" w:rsidRDefault="005845F0" w:rsidP="00224957">
            <w:pPr>
              <w:pStyle w:val="T2"/>
              <w:spacing w:after="0"/>
              <w:ind w:left="0" w:right="0"/>
              <w:jc w:val="left"/>
              <w:rPr>
                <w:b w:val="0"/>
                <w:sz w:val="18"/>
                <w:szCs w:val="18"/>
                <w:lang w:eastAsia="ko-KR"/>
              </w:rPr>
            </w:pPr>
          </w:p>
        </w:tc>
        <w:tc>
          <w:tcPr>
            <w:tcW w:w="2358" w:type="dxa"/>
            <w:vAlign w:val="center"/>
          </w:tcPr>
          <w:p w14:paraId="69ABFF5D"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po-kai.huang@intel.com</w:t>
            </w:r>
          </w:p>
        </w:tc>
      </w:tr>
      <w:tr w:rsidR="00DF5DF0" w:rsidRPr="00183F4C" w14:paraId="4C7DEC40" w14:textId="77777777" w:rsidTr="00B034CE">
        <w:trPr>
          <w:trHeight w:val="359"/>
          <w:jc w:val="center"/>
        </w:trPr>
        <w:tc>
          <w:tcPr>
            <w:tcW w:w="1548" w:type="dxa"/>
            <w:vAlign w:val="center"/>
          </w:tcPr>
          <w:p w14:paraId="02235D0E" w14:textId="72612421" w:rsidR="00DF5DF0" w:rsidRDefault="00DF5DF0" w:rsidP="00DF5DF0">
            <w:pPr>
              <w:pStyle w:val="T2"/>
              <w:spacing w:after="0"/>
              <w:ind w:left="0" w:right="0"/>
              <w:jc w:val="left"/>
              <w:rPr>
                <w:b w:val="0"/>
                <w:sz w:val="18"/>
                <w:szCs w:val="18"/>
                <w:lang w:eastAsia="ko-KR"/>
              </w:rPr>
            </w:pPr>
          </w:p>
        </w:tc>
        <w:tc>
          <w:tcPr>
            <w:tcW w:w="1440" w:type="dxa"/>
            <w:vAlign w:val="center"/>
          </w:tcPr>
          <w:p w14:paraId="21B59989" w14:textId="6DF1DABB" w:rsidR="00DF5DF0" w:rsidRDefault="00DF5DF0" w:rsidP="00DF5DF0">
            <w:pPr>
              <w:pStyle w:val="T2"/>
              <w:spacing w:after="0"/>
              <w:ind w:left="0" w:right="0"/>
              <w:jc w:val="left"/>
              <w:rPr>
                <w:b w:val="0"/>
                <w:sz w:val="18"/>
                <w:szCs w:val="18"/>
                <w:lang w:eastAsia="ko-KR"/>
              </w:rPr>
            </w:pPr>
          </w:p>
        </w:tc>
        <w:tc>
          <w:tcPr>
            <w:tcW w:w="2610" w:type="dxa"/>
            <w:vAlign w:val="center"/>
          </w:tcPr>
          <w:p w14:paraId="4ECFE022"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17D64E26"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1380BA76" w14:textId="77777777" w:rsidR="00DF5DF0" w:rsidRDefault="00DF5DF0" w:rsidP="00DF5DF0">
            <w:pPr>
              <w:pStyle w:val="T2"/>
              <w:spacing w:after="0"/>
              <w:ind w:left="0" w:right="0"/>
              <w:jc w:val="left"/>
              <w:rPr>
                <w:b w:val="0"/>
                <w:sz w:val="18"/>
                <w:szCs w:val="18"/>
                <w:lang w:eastAsia="ko-KR"/>
              </w:rPr>
            </w:pPr>
          </w:p>
        </w:tc>
      </w:tr>
      <w:tr w:rsidR="00DF5DF0" w:rsidRPr="00183F4C" w14:paraId="7D4FB5F0" w14:textId="77777777" w:rsidTr="00B034CE">
        <w:trPr>
          <w:trHeight w:val="359"/>
          <w:jc w:val="center"/>
        </w:trPr>
        <w:tc>
          <w:tcPr>
            <w:tcW w:w="1548" w:type="dxa"/>
            <w:vAlign w:val="center"/>
          </w:tcPr>
          <w:p w14:paraId="58C3721F" w14:textId="2165CDF4" w:rsidR="00DF5DF0" w:rsidRDefault="00DF5DF0" w:rsidP="00DF5DF0">
            <w:pPr>
              <w:pStyle w:val="T2"/>
              <w:spacing w:after="0"/>
              <w:ind w:left="0" w:right="0"/>
              <w:jc w:val="left"/>
              <w:rPr>
                <w:b w:val="0"/>
                <w:sz w:val="18"/>
                <w:szCs w:val="18"/>
                <w:lang w:eastAsia="ko-KR"/>
              </w:rPr>
            </w:pPr>
          </w:p>
        </w:tc>
        <w:tc>
          <w:tcPr>
            <w:tcW w:w="1440" w:type="dxa"/>
            <w:vAlign w:val="center"/>
          </w:tcPr>
          <w:p w14:paraId="5CFDF23E" w14:textId="283C03AD" w:rsidR="00DF5DF0" w:rsidRDefault="00DF5DF0" w:rsidP="00DF5DF0">
            <w:pPr>
              <w:pStyle w:val="T2"/>
              <w:spacing w:after="0"/>
              <w:ind w:left="0" w:right="0"/>
              <w:jc w:val="left"/>
              <w:rPr>
                <w:b w:val="0"/>
                <w:sz w:val="18"/>
                <w:szCs w:val="18"/>
                <w:lang w:eastAsia="ko-KR"/>
              </w:rPr>
            </w:pPr>
          </w:p>
        </w:tc>
        <w:tc>
          <w:tcPr>
            <w:tcW w:w="2610" w:type="dxa"/>
            <w:vAlign w:val="center"/>
          </w:tcPr>
          <w:p w14:paraId="15430C58"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83D3AF3"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700B51D8" w14:textId="77777777" w:rsidR="00DF5DF0" w:rsidRDefault="00DF5DF0" w:rsidP="00DF5DF0">
            <w:pPr>
              <w:pStyle w:val="T2"/>
              <w:spacing w:after="0"/>
              <w:ind w:left="0" w:right="0"/>
              <w:jc w:val="left"/>
              <w:rPr>
                <w:b w:val="0"/>
                <w:sz w:val="18"/>
                <w:szCs w:val="18"/>
                <w:lang w:eastAsia="ko-KR"/>
              </w:rPr>
            </w:pPr>
          </w:p>
        </w:tc>
      </w:tr>
      <w:tr w:rsidR="00DF5DF0" w:rsidRPr="00183F4C" w14:paraId="1FDCB0EB" w14:textId="77777777" w:rsidTr="00B034CE">
        <w:trPr>
          <w:trHeight w:val="359"/>
          <w:jc w:val="center"/>
        </w:trPr>
        <w:tc>
          <w:tcPr>
            <w:tcW w:w="1548" w:type="dxa"/>
            <w:vAlign w:val="center"/>
          </w:tcPr>
          <w:p w14:paraId="034769BB" w14:textId="2407AF06" w:rsidR="00DF5DF0" w:rsidRDefault="00DF5DF0" w:rsidP="00DF5DF0">
            <w:pPr>
              <w:pStyle w:val="T2"/>
              <w:spacing w:after="0"/>
              <w:ind w:left="0" w:right="0"/>
              <w:jc w:val="left"/>
              <w:rPr>
                <w:b w:val="0"/>
                <w:sz w:val="18"/>
                <w:szCs w:val="18"/>
                <w:lang w:eastAsia="ko-KR"/>
              </w:rPr>
            </w:pPr>
          </w:p>
        </w:tc>
        <w:tc>
          <w:tcPr>
            <w:tcW w:w="1440" w:type="dxa"/>
            <w:vAlign w:val="center"/>
          </w:tcPr>
          <w:p w14:paraId="65AFED3E" w14:textId="599AD5C4" w:rsidR="00DF5DF0" w:rsidRDefault="00DF5DF0" w:rsidP="00DF5DF0">
            <w:pPr>
              <w:pStyle w:val="T2"/>
              <w:spacing w:after="0"/>
              <w:ind w:left="0" w:right="0"/>
              <w:jc w:val="left"/>
              <w:rPr>
                <w:b w:val="0"/>
                <w:sz w:val="18"/>
                <w:szCs w:val="18"/>
                <w:lang w:eastAsia="ko-KR"/>
              </w:rPr>
            </w:pPr>
          </w:p>
        </w:tc>
        <w:tc>
          <w:tcPr>
            <w:tcW w:w="2610" w:type="dxa"/>
            <w:vAlign w:val="center"/>
          </w:tcPr>
          <w:p w14:paraId="292D5A37"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BEAAFAB"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05621C19" w14:textId="77777777" w:rsidR="00DF5DF0" w:rsidRDefault="00DF5DF0" w:rsidP="00DF5DF0">
            <w:pPr>
              <w:pStyle w:val="T2"/>
              <w:spacing w:after="0"/>
              <w:ind w:left="0" w:right="0"/>
              <w:jc w:val="left"/>
              <w:rPr>
                <w:b w:val="0"/>
                <w:sz w:val="18"/>
                <w:szCs w:val="18"/>
                <w:lang w:eastAsia="ko-KR"/>
              </w:rPr>
            </w:pPr>
          </w:p>
        </w:tc>
      </w:tr>
      <w:tr w:rsidR="00DA563E" w:rsidRPr="00183F4C" w14:paraId="4440DF38" w14:textId="77777777" w:rsidTr="00B034CE">
        <w:trPr>
          <w:trHeight w:val="359"/>
          <w:jc w:val="center"/>
        </w:trPr>
        <w:tc>
          <w:tcPr>
            <w:tcW w:w="1548" w:type="dxa"/>
            <w:vAlign w:val="center"/>
          </w:tcPr>
          <w:p w14:paraId="75FF57CD" w14:textId="7EBF6FE5" w:rsidR="00DA563E" w:rsidRDefault="00DA563E" w:rsidP="00DF5DF0">
            <w:pPr>
              <w:pStyle w:val="T2"/>
              <w:spacing w:after="0"/>
              <w:ind w:left="0" w:right="0"/>
              <w:jc w:val="left"/>
              <w:rPr>
                <w:b w:val="0"/>
                <w:sz w:val="18"/>
                <w:szCs w:val="18"/>
                <w:lang w:eastAsia="ko-KR"/>
              </w:rPr>
            </w:pPr>
          </w:p>
        </w:tc>
        <w:tc>
          <w:tcPr>
            <w:tcW w:w="1440" w:type="dxa"/>
            <w:vAlign w:val="center"/>
          </w:tcPr>
          <w:p w14:paraId="5FD84D61" w14:textId="55D24575" w:rsidR="00DA563E" w:rsidRDefault="00DA563E" w:rsidP="00DF5DF0">
            <w:pPr>
              <w:pStyle w:val="T2"/>
              <w:spacing w:after="0"/>
              <w:ind w:left="0" w:right="0"/>
              <w:jc w:val="left"/>
              <w:rPr>
                <w:b w:val="0"/>
                <w:sz w:val="18"/>
                <w:szCs w:val="18"/>
                <w:lang w:eastAsia="ko-KR"/>
              </w:rPr>
            </w:pPr>
          </w:p>
        </w:tc>
        <w:tc>
          <w:tcPr>
            <w:tcW w:w="2610" w:type="dxa"/>
            <w:vAlign w:val="center"/>
          </w:tcPr>
          <w:p w14:paraId="081D7076" w14:textId="77777777" w:rsidR="00DA563E" w:rsidRPr="003F0DA2" w:rsidRDefault="00DA563E" w:rsidP="00DF5DF0">
            <w:pPr>
              <w:pStyle w:val="T2"/>
              <w:spacing w:after="0"/>
              <w:ind w:left="0" w:right="0"/>
              <w:jc w:val="left"/>
              <w:rPr>
                <w:b w:val="0"/>
                <w:sz w:val="18"/>
                <w:szCs w:val="18"/>
                <w:lang w:eastAsia="ko-KR"/>
              </w:rPr>
            </w:pPr>
          </w:p>
        </w:tc>
        <w:tc>
          <w:tcPr>
            <w:tcW w:w="1620" w:type="dxa"/>
            <w:vAlign w:val="center"/>
          </w:tcPr>
          <w:p w14:paraId="6C7019C2" w14:textId="77777777" w:rsidR="00DA563E" w:rsidRPr="003F0DA2" w:rsidRDefault="00DA563E" w:rsidP="00DF5DF0">
            <w:pPr>
              <w:pStyle w:val="T2"/>
              <w:spacing w:after="0"/>
              <w:ind w:left="0" w:right="0"/>
              <w:jc w:val="left"/>
              <w:rPr>
                <w:b w:val="0"/>
                <w:sz w:val="18"/>
                <w:szCs w:val="18"/>
                <w:lang w:eastAsia="ko-KR"/>
              </w:rPr>
            </w:pPr>
          </w:p>
        </w:tc>
        <w:tc>
          <w:tcPr>
            <w:tcW w:w="2358" w:type="dxa"/>
            <w:vAlign w:val="center"/>
          </w:tcPr>
          <w:p w14:paraId="23991ED7" w14:textId="77777777" w:rsidR="00DA563E" w:rsidRDefault="00DA563E" w:rsidP="00DF5DF0">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eastAsia="ja-JP"/>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123D7E6A" w14:textId="02D27F4C" w:rsidR="000C4073" w:rsidRDefault="000C4073" w:rsidP="006A40FB">
                            <w:pPr>
                              <w:jc w:val="both"/>
                            </w:pPr>
                          </w:p>
                          <w:p w14:paraId="16A1334D" w14:textId="77777777" w:rsidR="0095703C" w:rsidRDefault="0095703C" w:rsidP="006A40FB">
                            <w:pPr>
                              <w:jc w:val="both"/>
                            </w:pPr>
                          </w:p>
                          <w:p w14:paraId="392105FC" w14:textId="1FD34CCB" w:rsidR="003C6265" w:rsidRDefault="00F25728" w:rsidP="006A40FB">
                            <w:pPr>
                              <w:jc w:val="both"/>
                            </w:pPr>
                            <w:r>
                              <w:t xml:space="preserve">1162, 1163, 1174, 2914, 2328, 2913, 1217, 1632, 2056, </w:t>
                            </w:r>
                            <w:r w:rsidR="00FC5F36">
                              <w:t>2751, 2557, 2558, 2496, 1077, 1842, 1845, 1101</w:t>
                            </w:r>
                          </w:p>
                          <w:p w14:paraId="3A719E1A" w14:textId="77777777" w:rsidR="00F25728" w:rsidRDefault="00F25728"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39D87C9" w:rsidR="00A96B07" w:rsidRDefault="00A96B07" w:rsidP="00131357">
                            <w:pPr>
                              <w:pStyle w:val="ListParagraph"/>
                              <w:numPr>
                                <w:ilvl w:val="0"/>
                                <w:numId w:val="1"/>
                              </w:numPr>
                              <w:ind w:leftChars="0"/>
                              <w:jc w:val="both"/>
                            </w:pPr>
                            <w:r>
                              <w:t>Rev 0: Initial version of the document.</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" o:allowincell="f" stroked="f">
                <v:textbo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123D7E6A" w14:textId="02D27F4C" w:rsidR="000C4073" w:rsidRDefault="000C4073" w:rsidP="006A40FB">
                      <w:pPr>
                        <w:jc w:val="both"/>
                      </w:pPr>
                    </w:p>
                    <w:p w14:paraId="16A1334D" w14:textId="77777777" w:rsidR="0095703C" w:rsidRDefault="0095703C" w:rsidP="006A40FB">
                      <w:pPr>
                        <w:jc w:val="both"/>
                      </w:pPr>
                    </w:p>
                    <w:p w14:paraId="392105FC" w14:textId="1FD34CCB" w:rsidR="003C6265" w:rsidRDefault="00F25728" w:rsidP="006A40FB">
                      <w:pPr>
                        <w:jc w:val="both"/>
                      </w:pPr>
                      <w:r>
                        <w:t xml:space="preserve">1162, 1163, 1174, 2914, 2328, 2913, 1217, 1632, 2056, </w:t>
                      </w:r>
                      <w:r w:rsidR="00FC5F36">
                        <w:t>2751, 2557, 2558, 2496, 1077, 1842, 1845, 1101</w:t>
                      </w:r>
                    </w:p>
                    <w:p w14:paraId="3A719E1A" w14:textId="77777777" w:rsidR="00F25728" w:rsidRDefault="00F25728"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39D87C9" w:rsidR="00A96B07" w:rsidRDefault="00A96B07" w:rsidP="00131357">
                      <w:pPr>
                        <w:pStyle w:val="ListParagraph"/>
                        <w:numPr>
                          <w:ilvl w:val="0"/>
                          <w:numId w:val="1"/>
                        </w:numPr>
                        <w:ind w:leftChars="0"/>
                        <w:jc w:val="both"/>
                      </w:pPr>
                      <w:r>
                        <w:t>Rev 0: Initial version of the document.</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37E11470"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CA4BBD">
        <w:rPr>
          <w:lang w:eastAsia="ko-KR"/>
        </w:rPr>
        <w:t>0.3</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1FB386EF"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CA4BBD">
        <w:rPr>
          <w:b/>
          <w:bCs/>
          <w:i/>
          <w:iCs/>
          <w:lang w:eastAsia="ko-KR"/>
        </w:rPr>
        <w:t>0.3</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871315" w:rsidRPr="0043413E" w14:paraId="5DA65416" w14:textId="77777777" w:rsidTr="00956C8B">
        <w:trPr>
          <w:trHeight w:val="373"/>
        </w:trPr>
        <w:tc>
          <w:tcPr>
            <w:tcW w:w="721" w:type="dxa"/>
          </w:tcPr>
          <w:p w14:paraId="4CF35CFC" w14:textId="3C6F89DA"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2F430232" w14:textId="1E084CE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8B7F90E" w14:textId="3F7A4807"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04DA4D1B" w14:textId="512A0AC9"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45CCAF11" w14:textId="54EC9D7B"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8650A19" w14:textId="1462571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374142A4" w14:textId="1BB309C9" w:rsidR="00871315" w:rsidRPr="00677427" w:rsidRDefault="00871315" w:rsidP="0087131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D5397C" w:rsidRPr="00DF4A52" w14:paraId="74BA6772" w14:textId="77777777" w:rsidTr="0055389F">
        <w:trPr>
          <w:trHeight w:val="980"/>
        </w:trPr>
        <w:tc>
          <w:tcPr>
            <w:tcW w:w="721" w:type="dxa"/>
          </w:tcPr>
          <w:p w14:paraId="481BC966" w14:textId="3E877D53" w:rsidR="00D5397C" w:rsidRPr="0047177D" w:rsidRDefault="00D5397C" w:rsidP="00D5397C">
            <w:pPr>
              <w:rPr>
                <w:rFonts w:ascii="Calibri" w:hAnsi="Calibri" w:cs="Calibri"/>
                <w:sz w:val="18"/>
                <w:szCs w:val="18"/>
              </w:rPr>
            </w:pPr>
            <w:r w:rsidRPr="00D5397C">
              <w:rPr>
                <w:rFonts w:ascii="Calibri" w:hAnsi="Calibri" w:cs="Calibri"/>
                <w:sz w:val="18"/>
                <w:szCs w:val="18"/>
              </w:rPr>
              <w:t>1162</w:t>
            </w:r>
          </w:p>
        </w:tc>
        <w:tc>
          <w:tcPr>
            <w:tcW w:w="900" w:type="dxa"/>
          </w:tcPr>
          <w:p w14:paraId="6D0A2199" w14:textId="6EDFAEB8" w:rsidR="00D5397C" w:rsidRPr="0047177D" w:rsidRDefault="00D5397C" w:rsidP="00D5397C">
            <w:pPr>
              <w:rPr>
                <w:rFonts w:ascii="Calibri" w:hAnsi="Calibri" w:cs="Calibri"/>
                <w:sz w:val="18"/>
                <w:szCs w:val="18"/>
              </w:rPr>
            </w:pPr>
            <w:r w:rsidRPr="00D5397C">
              <w:rPr>
                <w:rFonts w:ascii="Calibri" w:hAnsi="Calibri" w:cs="Calibri"/>
                <w:sz w:val="18"/>
                <w:szCs w:val="18"/>
              </w:rPr>
              <w:t>Arik Klein</w:t>
            </w:r>
          </w:p>
        </w:tc>
        <w:tc>
          <w:tcPr>
            <w:tcW w:w="720" w:type="dxa"/>
          </w:tcPr>
          <w:p w14:paraId="38B7D8BA" w14:textId="3C8DC3C0" w:rsidR="00D5397C" w:rsidRPr="0047177D" w:rsidRDefault="00D5397C" w:rsidP="00D5397C">
            <w:pPr>
              <w:rPr>
                <w:rFonts w:ascii="Calibri" w:hAnsi="Calibri" w:cs="Calibri"/>
                <w:sz w:val="18"/>
                <w:szCs w:val="18"/>
              </w:rPr>
            </w:pPr>
            <w:r w:rsidRPr="00D5397C">
              <w:rPr>
                <w:rFonts w:ascii="Calibri" w:hAnsi="Calibri" w:cs="Calibri"/>
                <w:sz w:val="18"/>
                <w:szCs w:val="18"/>
              </w:rPr>
              <w:t>83.25</w:t>
            </w:r>
          </w:p>
        </w:tc>
        <w:tc>
          <w:tcPr>
            <w:tcW w:w="900" w:type="dxa"/>
          </w:tcPr>
          <w:p w14:paraId="00023203" w14:textId="3C7F332B" w:rsidR="00D5397C" w:rsidRPr="0047177D" w:rsidRDefault="00D5397C" w:rsidP="00D5397C">
            <w:pPr>
              <w:rPr>
                <w:rFonts w:ascii="Calibri" w:hAnsi="Calibri" w:cs="Calibri"/>
                <w:sz w:val="18"/>
                <w:szCs w:val="18"/>
              </w:rPr>
            </w:pPr>
            <w:r w:rsidRPr="00D5397C">
              <w:rPr>
                <w:rFonts w:ascii="Calibri" w:hAnsi="Calibri" w:cs="Calibri"/>
                <w:sz w:val="18"/>
                <w:szCs w:val="18"/>
              </w:rPr>
              <w:t>10.3.2.14.2</w:t>
            </w:r>
          </w:p>
        </w:tc>
        <w:tc>
          <w:tcPr>
            <w:tcW w:w="2875" w:type="dxa"/>
          </w:tcPr>
          <w:p w14:paraId="6F4559C7" w14:textId="43E621D8" w:rsidR="00D5397C" w:rsidRPr="0047177D" w:rsidRDefault="00D5397C" w:rsidP="00D5397C">
            <w:pPr>
              <w:rPr>
                <w:rFonts w:ascii="Calibri" w:hAnsi="Calibri" w:cs="Calibri"/>
                <w:sz w:val="18"/>
                <w:szCs w:val="18"/>
              </w:rPr>
            </w:pPr>
            <w:r w:rsidRPr="00D5397C">
              <w:rPr>
                <w:rFonts w:ascii="Calibri" w:hAnsi="Calibri" w:cs="Calibri"/>
                <w:sz w:val="18"/>
                <w:szCs w:val="18"/>
              </w:rPr>
              <w:t xml:space="preserve">In Table 10-5: According to </w:t>
            </w:r>
            <w:proofErr w:type="spellStart"/>
            <w:r w:rsidRPr="00D5397C">
              <w:rPr>
                <w:rFonts w:ascii="Calibri" w:hAnsi="Calibri" w:cs="Calibri"/>
                <w:sz w:val="18"/>
                <w:szCs w:val="18"/>
              </w:rPr>
              <w:t>TGbe</w:t>
            </w:r>
            <w:proofErr w:type="spellEnd"/>
            <w:r w:rsidRPr="00D5397C">
              <w:rPr>
                <w:rFonts w:ascii="Calibri" w:hAnsi="Calibri" w:cs="Calibri"/>
                <w:sz w:val="18"/>
                <w:szCs w:val="18"/>
              </w:rPr>
              <w:t xml:space="preserve"> D0.3, In case of STA affiliated with an MLD, MSNS1 space requirements replace the SNS2 space requirements to determine the sequence number of an individually addressed QoS Data frame that is delivered to the associated MLD.</w:t>
            </w:r>
            <w:r w:rsidRPr="00D5397C">
              <w:rPr>
                <w:rFonts w:ascii="Calibri" w:hAnsi="Calibri" w:cs="Calibri"/>
                <w:sz w:val="18"/>
                <w:szCs w:val="18"/>
              </w:rPr>
              <w:br/>
              <w:t xml:space="preserve">What about </w:t>
            </w:r>
            <w:proofErr w:type="spellStart"/>
            <w:r w:rsidRPr="00D5397C">
              <w:rPr>
                <w:rFonts w:ascii="Calibri" w:hAnsi="Calibri" w:cs="Calibri"/>
                <w:sz w:val="18"/>
                <w:szCs w:val="18"/>
              </w:rPr>
              <w:t>Qos</w:t>
            </w:r>
            <w:proofErr w:type="spellEnd"/>
            <w:r w:rsidRPr="00D5397C">
              <w:rPr>
                <w:rFonts w:ascii="Calibri" w:hAnsi="Calibri" w:cs="Calibri"/>
                <w:sz w:val="18"/>
                <w:szCs w:val="18"/>
              </w:rPr>
              <w:t xml:space="preserve"> (+Null) Data frames that are sent from the MLD - are they excluded from MSNS1 similar to their exclusion from SNS2?</w:t>
            </w:r>
          </w:p>
        </w:tc>
        <w:tc>
          <w:tcPr>
            <w:tcW w:w="1625" w:type="dxa"/>
          </w:tcPr>
          <w:p w14:paraId="52922C71" w14:textId="6EAD426B" w:rsidR="00D5397C" w:rsidRPr="0047177D" w:rsidRDefault="00D5397C" w:rsidP="00D5397C">
            <w:pPr>
              <w:rPr>
                <w:rFonts w:ascii="Calibri" w:hAnsi="Calibri" w:cs="Calibri"/>
                <w:sz w:val="18"/>
                <w:szCs w:val="18"/>
              </w:rPr>
            </w:pPr>
            <w:r w:rsidRPr="00D5397C">
              <w:rPr>
                <w:rFonts w:ascii="Calibri" w:hAnsi="Calibri" w:cs="Calibri"/>
                <w:sz w:val="18"/>
                <w:szCs w:val="18"/>
              </w:rPr>
              <w:t>Add Clarification in MSNS1 for QoS (+Null) frames transmitted to the associated MLD</w:t>
            </w:r>
          </w:p>
        </w:tc>
        <w:tc>
          <w:tcPr>
            <w:tcW w:w="3207" w:type="dxa"/>
          </w:tcPr>
          <w:p w14:paraId="282700B6" w14:textId="344B993F" w:rsidR="00D5397C" w:rsidRDefault="00192B40" w:rsidP="00D5397C">
            <w:pPr>
              <w:autoSpaceDE w:val="0"/>
              <w:autoSpaceDN w:val="0"/>
              <w:adjustRightInd w:val="0"/>
              <w:rPr>
                <w:rFonts w:ascii="Calibri" w:hAnsi="Calibri" w:cs="Calibri"/>
                <w:sz w:val="18"/>
                <w:szCs w:val="18"/>
              </w:rPr>
            </w:pPr>
            <w:proofErr w:type="spellStart"/>
            <w:r>
              <w:rPr>
                <w:rFonts w:ascii="Calibri" w:hAnsi="Calibri" w:cs="Calibri"/>
                <w:sz w:val="18"/>
                <w:szCs w:val="18"/>
              </w:rPr>
              <w:t>Rjected</w:t>
            </w:r>
            <w:proofErr w:type="spellEnd"/>
            <w:r>
              <w:rPr>
                <w:rFonts w:ascii="Calibri" w:hAnsi="Calibri" w:cs="Calibri"/>
                <w:sz w:val="18"/>
                <w:szCs w:val="18"/>
              </w:rPr>
              <w:t xml:space="preserve"> - </w:t>
            </w:r>
          </w:p>
          <w:p w14:paraId="62B1AA76" w14:textId="2F9930FF" w:rsidR="006B1D21" w:rsidRDefault="006B1D21" w:rsidP="00D5397C">
            <w:pPr>
              <w:autoSpaceDE w:val="0"/>
              <w:autoSpaceDN w:val="0"/>
              <w:adjustRightInd w:val="0"/>
              <w:rPr>
                <w:rFonts w:ascii="Calibri" w:hAnsi="Calibri" w:cs="Calibri"/>
                <w:sz w:val="18"/>
                <w:szCs w:val="18"/>
              </w:rPr>
            </w:pPr>
          </w:p>
          <w:p w14:paraId="22F974A4" w14:textId="5C688C9E" w:rsidR="006B1D21" w:rsidRDefault="006B1D21" w:rsidP="00D5397C">
            <w:pPr>
              <w:autoSpaceDE w:val="0"/>
              <w:autoSpaceDN w:val="0"/>
              <w:adjustRightInd w:val="0"/>
              <w:rPr>
                <w:rFonts w:ascii="Calibri" w:hAnsi="Calibri" w:cs="Calibri"/>
                <w:sz w:val="18"/>
                <w:szCs w:val="18"/>
              </w:rPr>
            </w:pPr>
            <w:r>
              <w:rPr>
                <w:rFonts w:ascii="Calibri" w:hAnsi="Calibri" w:cs="Calibri"/>
                <w:sz w:val="18"/>
                <w:szCs w:val="18"/>
              </w:rPr>
              <w:t xml:space="preserve">We note that based on the texts in D5.0, SN of </w:t>
            </w:r>
            <w:r w:rsidRPr="006B1D21">
              <w:rPr>
                <w:rFonts w:ascii="Calibri" w:hAnsi="Calibri" w:cs="Calibri"/>
                <w:sz w:val="18"/>
                <w:szCs w:val="18"/>
              </w:rPr>
              <w:t>QoS (+)Null maybe set to any value</w:t>
            </w:r>
            <w:r w:rsidR="00A148B4">
              <w:rPr>
                <w:rFonts w:ascii="Calibri" w:hAnsi="Calibri" w:cs="Calibri"/>
                <w:sz w:val="18"/>
                <w:szCs w:val="18"/>
              </w:rPr>
              <w:t xml:space="preserve">, and duplicate detection of QoS(+)Null </w:t>
            </w:r>
            <w:r w:rsidR="00C01F96">
              <w:rPr>
                <w:rFonts w:ascii="Calibri" w:hAnsi="Calibri" w:cs="Calibri"/>
                <w:sz w:val="18"/>
                <w:szCs w:val="18"/>
              </w:rPr>
              <w:t xml:space="preserve">are ignored. </w:t>
            </w:r>
          </w:p>
          <w:p w14:paraId="2D2523F1" w14:textId="77777777" w:rsidR="006B1D21" w:rsidRDefault="006B1D21" w:rsidP="00D5397C">
            <w:pPr>
              <w:autoSpaceDE w:val="0"/>
              <w:autoSpaceDN w:val="0"/>
              <w:adjustRightInd w:val="0"/>
              <w:rPr>
                <w:rFonts w:ascii="Calibri" w:hAnsi="Calibri" w:cs="Calibri"/>
                <w:sz w:val="18"/>
                <w:szCs w:val="18"/>
              </w:rPr>
            </w:pPr>
          </w:p>
          <w:p w14:paraId="3FC05622" w14:textId="77777777" w:rsidR="006B1D21" w:rsidRPr="00AD33B4" w:rsidRDefault="006B1D21" w:rsidP="00890197">
            <w:pPr>
              <w:autoSpaceDE w:val="0"/>
              <w:autoSpaceDN w:val="0"/>
              <w:adjustRightInd w:val="0"/>
              <w:rPr>
                <w:rFonts w:ascii="Calibri" w:hAnsi="Calibri" w:cs="Calibri"/>
                <w:i/>
                <w:iCs/>
                <w:sz w:val="18"/>
                <w:szCs w:val="18"/>
              </w:rPr>
            </w:pPr>
            <w:r w:rsidRPr="00AD33B4">
              <w:rPr>
                <w:rFonts w:ascii="Calibri" w:hAnsi="Calibri" w:cs="Calibri"/>
                <w:i/>
                <w:iCs/>
                <w:sz w:val="18"/>
                <w:szCs w:val="18"/>
              </w:rPr>
              <w:t>TR3: Sequence numbers for transmitted QoS (+)Null frames may be set to any value</w:t>
            </w:r>
          </w:p>
          <w:p w14:paraId="620C368A" w14:textId="77777777" w:rsidR="006B1D21" w:rsidRDefault="006B1D21" w:rsidP="00D5397C">
            <w:pPr>
              <w:autoSpaceDE w:val="0"/>
              <w:autoSpaceDN w:val="0"/>
              <w:adjustRightInd w:val="0"/>
              <w:rPr>
                <w:rFonts w:ascii="Calibri" w:hAnsi="Calibri" w:cs="Calibri"/>
                <w:sz w:val="18"/>
                <w:szCs w:val="18"/>
                <w:lang w:val="en-US"/>
              </w:rPr>
            </w:pPr>
          </w:p>
          <w:p w14:paraId="510C034A" w14:textId="77777777" w:rsidR="00BC324F" w:rsidRPr="00BC324F" w:rsidRDefault="00BC324F" w:rsidP="00BC324F">
            <w:pPr>
              <w:autoSpaceDE w:val="0"/>
              <w:autoSpaceDN w:val="0"/>
              <w:adjustRightInd w:val="0"/>
              <w:rPr>
                <w:rFonts w:ascii="Calibri" w:hAnsi="Calibri" w:cs="Calibri"/>
                <w:i/>
                <w:iCs/>
                <w:sz w:val="18"/>
                <w:szCs w:val="18"/>
              </w:rPr>
            </w:pPr>
            <w:r w:rsidRPr="00BC324F">
              <w:rPr>
                <w:rFonts w:ascii="Calibri" w:hAnsi="Calibri" w:cs="Calibri"/>
                <w:i/>
                <w:iCs/>
                <w:sz w:val="18"/>
                <w:szCs w:val="18"/>
              </w:rPr>
              <w:t>RR4: For the purposes of duplicate detection using receiver caches, QoS (+)Null frames and, in a non-DMG BSS,</w:t>
            </w:r>
            <w:r w:rsidRPr="00BC324F">
              <w:rPr>
                <w:rFonts w:ascii="Calibri" w:hAnsi="Calibri" w:cs="Calibri"/>
                <w:i/>
                <w:iCs/>
                <w:sz w:val="18"/>
                <w:szCs w:val="18"/>
              </w:rPr>
              <w:br/>
              <w:t>QoS Data frames under a (#156)block ack agreement, shall be ignored</w:t>
            </w:r>
          </w:p>
          <w:p w14:paraId="05B9A697" w14:textId="77777777" w:rsidR="006C51AD" w:rsidRDefault="006C51AD" w:rsidP="00D5397C">
            <w:pPr>
              <w:autoSpaceDE w:val="0"/>
              <w:autoSpaceDN w:val="0"/>
              <w:adjustRightInd w:val="0"/>
              <w:rPr>
                <w:rFonts w:ascii="Calibri" w:hAnsi="Calibri" w:cs="Calibri"/>
                <w:sz w:val="18"/>
                <w:szCs w:val="18"/>
                <w:lang w:val="en-US"/>
              </w:rPr>
            </w:pPr>
          </w:p>
          <w:p w14:paraId="4CBFCA22" w14:textId="28164CBD" w:rsidR="00A148B4" w:rsidRPr="00A148B4" w:rsidRDefault="00A148B4" w:rsidP="00192B40">
            <w:pPr>
              <w:autoSpaceDE w:val="0"/>
              <w:autoSpaceDN w:val="0"/>
              <w:adjustRightInd w:val="0"/>
              <w:rPr>
                <w:rFonts w:ascii="Calibri" w:hAnsi="Calibri" w:cs="Calibri"/>
                <w:sz w:val="18"/>
                <w:szCs w:val="18"/>
              </w:rPr>
            </w:pPr>
          </w:p>
        </w:tc>
      </w:tr>
      <w:tr w:rsidR="00F82BB2" w:rsidRPr="00DF4A52" w14:paraId="53A120D4" w14:textId="77777777" w:rsidTr="0055389F">
        <w:trPr>
          <w:trHeight w:val="980"/>
        </w:trPr>
        <w:tc>
          <w:tcPr>
            <w:tcW w:w="721" w:type="dxa"/>
          </w:tcPr>
          <w:p w14:paraId="32A38170" w14:textId="15969C03" w:rsidR="00F82BB2" w:rsidRPr="0047177D" w:rsidRDefault="00F82BB2" w:rsidP="00F82BB2">
            <w:pPr>
              <w:rPr>
                <w:rFonts w:ascii="Calibri" w:hAnsi="Calibri" w:cs="Calibri"/>
                <w:sz w:val="18"/>
                <w:szCs w:val="18"/>
              </w:rPr>
            </w:pPr>
            <w:r w:rsidRPr="00F82BB2">
              <w:rPr>
                <w:rFonts w:ascii="Calibri" w:hAnsi="Calibri" w:cs="Calibri"/>
                <w:sz w:val="18"/>
                <w:szCs w:val="18"/>
              </w:rPr>
              <w:t>1163</w:t>
            </w:r>
          </w:p>
        </w:tc>
        <w:tc>
          <w:tcPr>
            <w:tcW w:w="900" w:type="dxa"/>
          </w:tcPr>
          <w:p w14:paraId="45A97BB5" w14:textId="4DEBDABB" w:rsidR="00F82BB2" w:rsidRPr="0047177D" w:rsidRDefault="00F82BB2" w:rsidP="00F82BB2">
            <w:pPr>
              <w:rPr>
                <w:rFonts w:ascii="Calibri" w:hAnsi="Calibri" w:cs="Calibri"/>
                <w:sz w:val="18"/>
                <w:szCs w:val="18"/>
              </w:rPr>
            </w:pPr>
            <w:r w:rsidRPr="00F82BB2">
              <w:rPr>
                <w:rFonts w:ascii="Calibri" w:hAnsi="Calibri" w:cs="Calibri"/>
                <w:sz w:val="18"/>
                <w:szCs w:val="18"/>
              </w:rPr>
              <w:t>Arik Klein</w:t>
            </w:r>
          </w:p>
        </w:tc>
        <w:tc>
          <w:tcPr>
            <w:tcW w:w="720" w:type="dxa"/>
          </w:tcPr>
          <w:p w14:paraId="11FBAD51" w14:textId="3B770EAF" w:rsidR="00F82BB2" w:rsidRPr="0047177D" w:rsidRDefault="00F82BB2" w:rsidP="00F82BB2">
            <w:pPr>
              <w:rPr>
                <w:rFonts w:ascii="Calibri" w:hAnsi="Calibri" w:cs="Calibri"/>
                <w:sz w:val="18"/>
                <w:szCs w:val="18"/>
              </w:rPr>
            </w:pPr>
            <w:r w:rsidRPr="00F82BB2">
              <w:rPr>
                <w:rFonts w:ascii="Calibri" w:hAnsi="Calibri" w:cs="Calibri"/>
                <w:sz w:val="18"/>
                <w:szCs w:val="18"/>
              </w:rPr>
              <w:t>84.22</w:t>
            </w:r>
          </w:p>
        </w:tc>
        <w:tc>
          <w:tcPr>
            <w:tcW w:w="900" w:type="dxa"/>
          </w:tcPr>
          <w:p w14:paraId="7F34B8BD" w14:textId="16279B97" w:rsidR="00F82BB2" w:rsidRPr="0047177D" w:rsidRDefault="00F82BB2" w:rsidP="00F82BB2">
            <w:pPr>
              <w:rPr>
                <w:rFonts w:ascii="Calibri" w:hAnsi="Calibri" w:cs="Calibri"/>
                <w:sz w:val="18"/>
                <w:szCs w:val="18"/>
              </w:rPr>
            </w:pPr>
            <w:r w:rsidRPr="00F82BB2">
              <w:rPr>
                <w:rFonts w:ascii="Calibri" w:hAnsi="Calibri" w:cs="Calibri"/>
                <w:sz w:val="18"/>
                <w:szCs w:val="18"/>
              </w:rPr>
              <w:t>10.3.2.14.2</w:t>
            </w:r>
          </w:p>
        </w:tc>
        <w:tc>
          <w:tcPr>
            <w:tcW w:w="2875" w:type="dxa"/>
          </w:tcPr>
          <w:p w14:paraId="24A03355" w14:textId="6206F31B" w:rsidR="00F82BB2" w:rsidRPr="0047177D" w:rsidRDefault="00F82BB2" w:rsidP="00F82BB2">
            <w:pPr>
              <w:rPr>
                <w:rFonts w:ascii="Calibri" w:hAnsi="Calibri" w:cs="Calibri"/>
                <w:sz w:val="18"/>
                <w:szCs w:val="18"/>
              </w:rPr>
            </w:pPr>
            <w:r w:rsidRPr="00F82BB2">
              <w:rPr>
                <w:rFonts w:ascii="Calibri" w:hAnsi="Calibri" w:cs="Calibri"/>
                <w:sz w:val="18"/>
                <w:szCs w:val="18"/>
              </w:rPr>
              <w:t xml:space="preserve">In Table 10-6: According to </w:t>
            </w:r>
            <w:proofErr w:type="spellStart"/>
            <w:r w:rsidRPr="00F82BB2">
              <w:rPr>
                <w:rFonts w:ascii="Calibri" w:hAnsi="Calibri" w:cs="Calibri"/>
                <w:sz w:val="18"/>
                <w:szCs w:val="18"/>
              </w:rPr>
              <w:t>TGbe</w:t>
            </w:r>
            <w:proofErr w:type="spellEnd"/>
            <w:r w:rsidRPr="00F82BB2">
              <w:rPr>
                <w:rFonts w:ascii="Calibri" w:hAnsi="Calibri" w:cs="Calibri"/>
                <w:sz w:val="18"/>
                <w:szCs w:val="18"/>
              </w:rPr>
              <w:t xml:space="preserve"> D0.3, In case of STA affiliated with an MLD, MRC1 space requirements replace the RC2 space requirements to discard duplicate individually addressed QoS Data frames belonging to a TID without BA negotiation that are delivered from the associated MLD.</w:t>
            </w:r>
            <w:r w:rsidRPr="00F82BB2">
              <w:rPr>
                <w:rFonts w:ascii="Calibri" w:hAnsi="Calibri" w:cs="Calibri"/>
                <w:sz w:val="18"/>
                <w:szCs w:val="18"/>
              </w:rPr>
              <w:br/>
              <w:t xml:space="preserve">1. What about </w:t>
            </w:r>
            <w:proofErr w:type="spellStart"/>
            <w:r w:rsidRPr="00F82BB2">
              <w:rPr>
                <w:rFonts w:ascii="Calibri" w:hAnsi="Calibri" w:cs="Calibri"/>
                <w:sz w:val="18"/>
                <w:szCs w:val="18"/>
              </w:rPr>
              <w:t>Qos</w:t>
            </w:r>
            <w:proofErr w:type="spellEnd"/>
            <w:r w:rsidRPr="00F82BB2">
              <w:rPr>
                <w:rFonts w:ascii="Calibri" w:hAnsi="Calibri" w:cs="Calibri"/>
                <w:sz w:val="18"/>
                <w:szCs w:val="18"/>
              </w:rPr>
              <w:t xml:space="preserve"> (+Null) Data frames that are sent from the associated MLD - are they excluded from MRC1 similar to their exclusion from RC2?</w:t>
            </w:r>
            <w:r w:rsidRPr="00F82BB2">
              <w:rPr>
                <w:rFonts w:ascii="Calibri" w:hAnsi="Calibri" w:cs="Calibri"/>
                <w:sz w:val="18"/>
                <w:szCs w:val="18"/>
              </w:rPr>
              <w:br/>
              <w:t>2. What about the RC7, RC8, RC9, and RC10 that are sent from the associated MLD - are they excluded from MRC1 similar to their exclusion from RC2?</w:t>
            </w:r>
          </w:p>
        </w:tc>
        <w:tc>
          <w:tcPr>
            <w:tcW w:w="1625" w:type="dxa"/>
          </w:tcPr>
          <w:p w14:paraId="30DE0358" w14:textId="3FA93172" w:rsidR="00F82BB2" w:rsidRPr="0047177D" w:rsidRDefault="00F82BB2" w:rsidP="00F82BB2">
            <w:pPr>
              <w:rPr>
                <w:rFonts w:ascii="Calibri" w:hAnsi="Calibri" w:cs="Calibri"/>
                <w:sz w:val="18"/>
                <w:szCs w:val="18"/>
              </w:rPr>
            </w:pPr>
            <w:r w:rsidRPr="00F82BB2">
              <w:rPr>
                <w:rFonts w:ascii="Calibri" w:hAnsi="Calibri" w:cs="Calibri"/>
                <w:sz w:val="18"/>
                <w:szCs w:val="18"/>
              </w:rPr>
              <w:t>Add clarification in MRC1 for the reception of QoS (+Null) frames as well as for the reception of RC7, RC8,RC9, RC10 (if supported)</w:t>
            </w:r>
          </w:p>
        </w:tc>
        <w:tc>
          <w:tcPr>
            <w:tcW w:w="3207" w:type="dxa"/>
          </w:tcPr>
          <w:p w14:paraId="7B710519" w14:textId="593E5817" w:rsidR="000D2808" w:rsidRDefault="00192B40" w:rsidP="000D2808">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39DD959B" w14:textId="77777777" w:rsidR="000D2808" w:rsidRDefault="000D2808" w:rsidP="000D2808">
            <w:pPr>
              <w:autoSpaceDE w:val="0"/>
              <w:autoSpaceDN w:val="0"/>
              <w:adjustRightInd w:val="0"/>
              <w:rPr>
                <w:rFonts w:ascii="Calibri" w:hAnsi="Calibri" w:cs="Calibri"/>
                <w:sz w:val="18"/>
                <w:szCs w:val="18"/>
              </w:rPr>
            </w:pPr>
          </w:p>
          <w:p w14:paraId="04C1292A" w14:textId="5D9F30B0" w:rsidR="000D2808" w:rsidRDefault="000D2808" w:rsidP="000D2808">
            <w:pPr>
              <w:autoSpaceDE w:val="0"/>
              <w:autoSpaceDN w:val="0"/>
              <w:adjustRightInd w:val="0"/>
              <w:rPr>
                <w:rFonts w:ascii="Calibri" w:hAnsi="Calibri" w:cs="Calibri"/>
                <w:sz w:val="18"/>
                <w:szCs w:val="18"/>
              </w:rPr>
            </w:pPr>
            <w:r>
              <w:rPr>
                <w:rFonts w:ascii="Calibri" w:hAnsi="Calibri" w:cs="Calibri"/>
                <w:sz w:val="18"/>
                <w:szCs w:val="18"/>
              </w:rPr>
              <w:t xml:space="preserve">We note that based on the texts in D5.0, duplicate detection of QoS(+)Null are ignored. </w:t>
            </w:r>
          </w:p>
          <w:p w14:paraId="6618D4E6" w14:textId="77777777" w:rsidR="000D2808" w:rsidRDefault="000D2808" w:rsidP="000D2808">
            <w:pPr>
              <w:autoSpaceDE w:val="0"/>
              <w:autoSpaceDN w:val="0"/>
              <w:adjustRightInd w:val="0"/>
              <w:rPr>
                <w:rFonts w:ascii="Calibri" w:hAnsi="Calibri" w:cs="Calibri"/>
                <w:sz w:val="18"/>
                <w:szCs w:val="18"/>
                <w:lang w:val="en-US"/>
              </w:rPr>
            </w:pPr>
          </w:p>
          <w:p w14:paraId="61AC6D2F" w14:textId="77777777" w:rsidR="000D2808" w:rsidRPr="00BC324F" w:rsidRDefault="000D2808" w:rsidP="000D2808">
            <w:pPr>
              <w:autoSpaceDE w:val="0"/>
              <w:autoSpaceDN w:val="0"/>
              <w:adjustRightInd w:val="0"/>
              <w:rPr>
                <w:rFonts w:ascii="Calibri" w:hAnsi="Calibri" w:cs="Calibri"/>
                <w:i/>
                <w:iCs/>
                <w:sz w:val="18"/>
                <w:szCs w:val="18"/>
              </w:rPr>
            </w:pPr>
            <w:r w:rsidRPr="00BC324F">
              <w:rPr>
                <w:rFonts w:ascii="Calibri" w:hAnsi="Calibri" w:cs="Calibri"/>
                <w:i/>
                <w:iCs/>
                <w:sz w:val="18"/>
                <w:szCs w:val="18"/>
              </w:rPr>
              <w:t>RR4: For the purposes of duplicate detection using receiver caches, QoS (+)Null frames and, in a non-DMG BSS,</w:t>
            </w:r>
            <w:r w:rsidRPr="00BC324F">
              <w:rPr>
                <w:rFonts w:ascii="Calibri" w:hAnsi="Calibri" w:cs="Calibri"/>
                <w:i/>
                <w:iCs/>
                <w:sz w:val="18"/>
                <w:szCs w:val="18"/>
              </w:rPr>
              <w:br/>
              <w:t>QoS Data frames under a (#156)block ack agreement, shall be ignored</w:t>
            </w:r>
          </w:p>
          <w:p w14:paraId="2EE57C57" w14:textId="49CEBB14" w:rsidR="000D2808" w:rsidRDefault="000D2808" w:rsidP="000D2808">
            <w:pPr>
              <w:autoSpaceDE w:val="0"/>
              <w:autoSpaceDN w:val="0"/>
              <w:adjustRightInd w:val="0"/>
              <w:rPr>
                <w:rFonts w:ascii="Calibri" w:hAnsi="Calibri" w:cs="Calibri"/>
                <w:sz w:val="18"/>
                <w:szCs w:val="18"/>
                <w:lang w:val="en-US"/>
              </w:rPr>
            </w:pPr>
          </w:p>
          <w:p w14:paraId="1AEBDD3D" w14:textId="5D21958C" w:rsidR="0073568E" w:rsidRDefault="0073568E" w:rsidP="000D2808">
            <w:pPr>
              <w:autoSpaceDE w:val="0"/>
              <w:autoSpaceDN w:val="0"/>
              <w:adjustRightInd w:val="0"/>
              <w:rPr>
                <w:rFonts w:ascii="Calibri" w:hAnsi="Calibri" w:cs="Calibri"/>
                <w:sz w:val="18"/>
                <w:szCs w:val="18"/>
                <w:lang w:val="en-US"/>
              </w:rPr>
            </w:pPr>
            <w:r>
              <w:rPr>
                <w:rFonts w:ascii="Calibri" w:hAnsi="Calibri" w:cs="Calibri"/>
                <w:sz w:val="18"/>
                <w:szCs w:val="18"/>
                <w:lang w:val="en-US"/>
              </w:rPr>
              <w:t xml:space="preserve">RC7 is about </w:t>
            </w:r>
            <w:r w:rsidR="008214EB">
              <w:rPr>
                <w:rFonts w:ascii="Calibri" w:hAnsi="Calibri" w:cs="Calibri"/>
                <w:sz w:val="18"/>
                <w:szCs w:val="18"/>
                <w:lang w:val="en-US"/>
              </w:rPr>
              <w:t xml:space="preserve">GCR agreement, which we </w:t>
            </w:r>
            <w:r w:rsidR="001909C3">
              <w:rPr>
                <w:rFonts w:ascii="Calibri" w:hAnsi="Calibri" w:cs="Calibri"/>
                <w:sz w:val="18"/>
                <w:szCs w:val="18"/>
                <w:lang w:val="en-US"/>
              </w:rPr>
              <w:t>have not motioned MLD to support it.</w:t>
            </w:r>
            <w:r w:rsidR="008214EB">
              <w:rPr>
                <w:rFonts w:ascii="Calibri" w:hAnsi="Calibri" w:cs="Calibri"/>
                <w:sz w:val="18"/>
                <w:szCs w:val="18"/>
                <w:lang w:val="en-US"/>
              </w:rPr>
              <w:t xml:space="preserve"> </w:t>
            </w:r>
          </w:p>
          <w:p w14:paraId="58663E3D" w14:textId="77777777" w:rsidR="0073568E" w:rsidRDefault="0073568E" w:rsidP="000D2808">
            <w:pPr>
              <w:autoSpaceDE w:val="0"/>
              <w:autoSpaceDN w:val="0"/>
              <w:adjustRightInd w:val="0"/>
              <w:rPr>
                <w:rFonts w:ascii="Calibri" w:hAnsi="Calibri" w:cs="Calibri"/>
                <w:sz w:val="18"/>
                <w:szCs w:val="18"/>
                <w:lang w:val="en-US"/>
              </w:rPr>
            </w:pPr>
          </w:p>
          <w:p w14:paraId="726E4AF9" w14:textId="3C5F11DF" w:rsidR="0073568E" w:rsidRDefault="0073568E" w:rsidP="000D2808">
            <w:pPr>
              <w:autoSpaceDE w:val="0"/>
              <w:autoSpaceDN w:val="0"/>
              <w:adjustRightInd w:val="0"/>
              <w:rPr>
                <w:rFonts w:ascii="Calibri" w:hAnsi="Calibri" w:cs="Calibri"/>
                <w:sz w:val="18"/>
                <w:szCs w:val="18"/>
                <w:lang w:val="en-US"/>
              </w:rPr>
            </w:pPr>
            <w:r>
              <w:rPr>
                <w:rFonts w:ascii="Calibri" w:hAnsi="Calibri" w:cs="Calibri"/>
                <w:sz w:val="18"/>
                <w:szCs w:val="18"/>
                <w:lang w:val="en-US"/>
              </w:rPr>
              <w:t>RC8 is about mesh GCR, where we do not know if mesh for MLD will be developed.</w:t>
            </w:r>
          </w:p>
          <w:p w14:paraId="6D6247C4" w14:textId="77777777" w:rsidR="0073568E" w:rsidRDefault="0073568E" w:rsidP="000D2808">
            <w:pPr>
              <w:autoSpaceDE w:val="0"/>
              <w:autoSpaceDN w:val="0"/>
              <w:adjustRightInd w:val="0"/>
              <w:rPr>
                <w:rFonts w:ascii="Calibri" w:hAnsi="Calibri" w:cs="Calibri"/>
                <w:sz w:val="18"/>
                <w:szCs w:val="18"/>
                <w:lang w:val="en-US"/>
              </w:rPr>
            </w:pPr>
          </w:p>
          <w:p w14:paraId="2B180419" w14:textId="21D6BBA8" w:rsidR="00BC7417" w:rsidRDefault="00EA1227" w:rsidP="000D2808">
            <w:pPr>
              <w:autoSpaceDE w:val="0"/>
              <w:autoSpaceDN w:val="0"/>
              <w:adjustRightInd w:val="0"/>
              <w:rPr>
                <w:rFonts w:ascii="Calibri" w:hAnsi="Calibri" w:cs="Calibri"/>
                <w:sz w:val="18"/>
                <w:szCs w:val="18"/>
                <w:lang w:val="en-US"/>
              </w:rPr>
            </w:pPr>
            <w:r>
              <w:rPr>
                <w:rFonts w:ascii="Calibri" w:hAnsi="Calibri" w:cs="Calibri"/>
                <w:sz w:val="18"/>
                <w:szCs w:val="18"/>
                <w:lang w:val="en-US"/>
              </w:rPr>
              <w:t xml:space="preserve">RC9 is </w:t>
            </w:r>
            <w:r w:rsidR="0073568E">
              <w:rPr>
                <w:rFonts w:ascii="Calibri" w:hAnsi="Calibri" w:cs="Calibri"/>
                <w:sz w:val="18"/>
                <w:szCs w:val="18"/>
                <w:lang w:val="en-US"/>
              </w:rPr>
              <w:t xml:space="preserve">QoS data </w:t>
            </w:r>
            <w:r>
              <w:rPr>
                <w:rFonts w:ascii="Calibri" w:hAnsi="Calibri" w:cs="Calibri"/>
                <w:sz w:val="18"/>
                <w:szCs w:val="18"/>
                <w:lang w:val="en-US"/>
              </w:rPr>
              <w:t>under BA</w:t>
            </w:r>
            <w:r w:rsidR="0073568E">
              <w:rPr>
                <w:rFonts w:ascii="Calibri" w:hAnsi="Calibri" w:cs="Calibri"/>
                <w:sz w:val="18"/>
                <w:szCs w:val="18"/>
                <w:lang w:val="en-US"/>
              </w:rPr>
              <w:t>.</w:t>
            </w:r>
            <w:r w:rsidR="001B3E4A">
              <w:rPr>
                <w:rFonts w:ascii="Calibri" w:hAnsi="Calibri" w:cs="Calibri"/>
                <w:sz w:val="18"/>
                <w:szCs w:val="18"/>
                <w:lang w:val="en-US"/>
              </w:rPr>
              <w:t xml:space="preserve"> </w:t>
            </w:r>
            <w:r w:rsidR="0073568E">
              <w:rPr>
                <w:rFonts w:ascii="Calibri" w:hAnsi="Calibri" w:cs="Calibri"/>
                <w:sz w:val="18"/>
                <w:szCs w:val="18"/>
                <w:lang w:val="en-US"/>
              </w:rPr>
              <w:t>B</w:t>
            </w:r>
            <w:r w:rsidR="001B3E4A">
              <w:rPr>
                <w:rFonts w:ascii="Calibri" w:hAnsi="Calibri" w:cs="Calibri"/>
                <w:sz w:val="18"/>
                <w:szCs w:val="18"/>
                <w:lang w:val="en-US"/>
              </w:rPr>
              <w:t xml:space="preserve">ased on the baseline, </w:t>
            </w:r>
            <w:r w:rsidR="008908CD">
              <w:rPr>
                <w:rFonts w:ascii="Calibri" w:hAnsi="Calibri" w:cs="Calibri"/>
                <w:sz w:val="18"/>
                <w:szCs w:val="18"/>
                <w:lang w:val="en-US"/>
              </w:rPr>
              <w:t xml:space="preserve">QoS data under BA </w:t>
            </w:r>
            <w:r w:rsidR="006B6FF3">
              <w:rPr>
                <w:rFonts w:ascii="Calibri" w:hAnsi="Calibri" w:cs="Calibri"/>
                <w:sz w:val="18"/>
                <w:szCs w:val="18"/>
                <w:lang w:val="en-US"/>
              </w:rPr>
              <w:t>does not use receiver cache.</w:t>
            </w:r>
            <w:r w:rsidR="008908CD">
              <w:rPr>
                <w:rFonts w:ascii="Calibri" w:hAnsi="Calibri" w:cs="Calibri"/>
                <w:sz w:val="18"/>
                <w:szCs w:val="18"/>
                <w:lang w:val="en-US"/>
              </w:rPr>
              <w:t xml:space="preserve"> </w:t>
            </w:r>
            <w:r w:rsidR="0073568E">
              <w:rPr>
                <w:rFonts w:ascii="Calibri" w:hAnsi="Calibri" w:cs="Calibri"/>
                <w:sz w:val="18"/>
                <w:szCs w:val="18"/>
                <w:lang w:val="en-US"/>
              </w:rPr>
              <w:t>See RR4.</w:t>
            </w:r>
          </w:p>
          <w:p w14:paraId="71E75ECD" w14:textId="77777777" w:rsidR="00BC7417" w:rsidRDefault="00BC7417" w:rsidP="000D2808">
            <w:pPr>
              <w:autoSpaceDE w:val="0"/>
              <w:autoSpaceDN w:val="0"/>
              <w:adjustRightInd w:val="0"/>
              <w:rPr>
                <w:rFonts w:ascii="Calibri" w:hAnsi="Calibri" w:cs="Calibri"/>
                <w:sz w:val="18"/>
                <w:szCs w:val="18"/>
                <w:lang w:val="en-US"/>
              </w:rPr>
            </w:pPr>
          </w:p>
          <w:p w14:paraId="3B2B7EB5" w14:textId="50FC2BDD" w:rsidR="00BC7417" w:rsidRDefault="001F2B06" w:rsidP="00BC7417">
            <w:pPr>
              <w:autoSpaceDE w:val="0"/>
              <w:autoSpaceDN w:val="0"/>
              <w:adjustRightInd w:val="0"/>
              <w:rPr>
                <w:rFonts w:ascii="Calibri" w:hAnsi="Calibri" w:cs="Calibri"/>
                <w:sz w:val="18"/>
                <w:szCs w:val="18"/>
                <w:lang w:val="en-US"/>
              </w:rPr>
            </w:pPr>
            <w:r>
              <w:rPr>
                <w:rFonts w:ascii="Calibri" w:hAnsi="Calibri" w:cs="Calibri"/>
                <w:sz w:val="18"/>
                <w:szCs w:val="18"/>
                <w:lang w:val="en-US"/>
              </w:rPr>
              <w:t xml:space="preserve">RC10 is </w:t>
            </w:r>
            <w:r w:rsidR="00BC7417" w:rsidRPr="00BC7417">
              <w:rPr>
                <w:rFonts w:ascii="Calibri" w:hAnsi="Calibri" w:cs="Calibri"/>
                <w:sz w:val="18"/>
                <w:szCs w:val="18"/>
                <w:lang w:val="en-US"/>
              </w:rPr>
              <w:t>DMG</w:t>
            </w:r>
            <w:r w:rsidR="00BC7417">
              <w:rPr>
                <w:rFonts w:ascii="Calibri" w:hAnsi="Calibri" w:cs="Calibri"/>
                <w:sz w:val="18"/>
                <w:szCs w:val="18"/>
                <w:lang w:val="en-US"/>
              </w:rPr>
              <w:t xml:space="preserve"> </w:t>
            </w:r>
            <w:r w:rsidR="00BC7417" w:rsidRPr="00BC7417">
              <w:rPr>
                <w:rFonts w:ascii="Calibri" w:hAnsi="Calibri" w:cs="Calibri"/>
                <w:sz w:val="18"/>
                <w:szCs w:val="18"/>
                <w:lang w:val="en-US"/>
              </w:rPr>
              <w:t>Group</w:t>
            </w:r>
            <w:r w:rsidR="00BC7417">
              <w:rPr>
                <w:rFonts w:ascii="Calibri" w:hAnsi="Calibri" w:cs="Calibri"/>
                <w:sz w:val="18"/>
                <w:szCs w:val="18"/>
                <w:lang w:val="en-US"/>
              </w:rPr>
              <w:t xml:space="preserve"> </w:t>
            </w:r>
            <w:r w:rsidR="00BC7417" w:rsidRPr="00BC7417">
              <w:rPr>
                <w:rFonts w:ascii="Calibri" w:hAnsi="Calibri" w:cs="Calibri"/>
                <w:sz w:val="18"/>
                <w:szCs w:val="18"/>
                <w:lang w:val="en-US"/>
              </w:rPr>
              <w:t>Addresse</w:t>
            </w:r>
            <w:r w:rsidR="00BC7417">
              <w:rPr>
                <w:rFonts w:ascii="Calibri" w:hAnsi="Calibri" w:cs="Calibri"/>
                <w:sz w:val="18"/>
                <w:szCs w:val="18"/>
                <w:lang w:val="en-US"/>
              </w:rPr>
              <w:t xml:space="preserve">d, which is </w:t>
            </w:r>
            <w:r w:rsidR="0073568E">
              <w:rPr>
                <w:rFonts w:ascii="Calibri" w:hAnsi="Calibri" w:cs="Calibri"/>
                <w:sz w:val="18"/>
                <w:szCs w:val="18"/>
                <w:lang w:val="en-US"/>
              </w:rPr>
              <w:t>irrelevant</w:t>
            </w:r>
            <w:r w:rsidR="00BC7417">
              <w:rPr>
                <w:rFonts w:ascii="Calibri" w:hAnsi="Calibri" w:cs="Calibri"/>
                <w:sz w:val="18"/>
                <w:szCs w:val="18"/>
                <w:lang w:val="en-US"/>
              </w:rPr>
              <w:t xml:space="preserve"> to 11be.</w:t>
            </w:r>
          </w:p>
          <w:p w14:paraId="0F707472" w14:textId="77777777" w:rsidR="001909C3" w:rsidRPr="001909C3" w:rsidRDefault="001909C3" w:rsidP="00BC7417">
            <w:pPr>
              <w:autoSpaceDE w:val="0"/>
              <w:autoSpaceDN w:val="0"/>
              <w:adjustRightInd w:val="0"/>
              <w:rPr>
                <w:rFonts w:ascii="Calibri" w:hAnsi="Calibri" w:cs="Calibri"/>
                <w:sz w:val="18"/>
                <w:szCs w:val="18"/>
              </w:rPr>
            </w:pPr>
          </w:p>
          <w:p w14:paraId="50331B0A" w14:textId="6002657E" w:rsidR="00F82BB2" w:rsidRPr="000D2808" w:rsidRDefault="00F82BB2" w:rsidP="00F82BB2">
            <w:pPr>
              <w:autoSpaceDE w:val="0"/>
              <w:autoSpaceDN w:val="0"/>
              <w:adjustRightInd w:val="0"/>
              <w:rPr>
                <w:rFonts w:ascii="Calibri" w:hAnsi="Calibri" w:cs="Calibri"/>
                <w:sz w:val="18"/>
                <w:szCs w:val="18"/>
                <w:lang w:val="en-US"/>
              </w:rPr>
            </w:pPr>
          </w:p>
        </w:tc>
      </w:tr>
      <w:tr w:rsidR="00F82BB2" w:rsidRPr="00DF4A52" w14:paraId="0498C126" w14:textId="77777777" w:rsidTr="0055389F">
        <w:trPr>
          <w:trHeight w:val="980"/>
        </w:trPr>
        <w:tc>
          <w:tcPr>
            <w:tcW w:w="721" w:type="dxa"/>
          </w:tcPr>
          <w:p w14:paraId="677548D1" w14:textId="6C332840" w:rsidR="00F82BB2" w:rsidRPr="0047177D" w:rsidRDefault="00F82BB2" w:rsidP="00F82BB2">
            <w:pPr>
              <w:rPr>
                <w:rFonts w:ascii="Calibri" w:hAnsi="Calibri" w:cs="Calibri"/>
                <w:sz w:val="18"/>
                <w:szCs w:val="18"/>
              </w:rPr>
            </w:pPr>
            <w:r w:rsidRPr="00F82BB2">
              <w:rPr>
                <w:rFonts w:ascii="Calibri" w:hAnsi="Calibri" w:cs="Calibri"/>
                <w:sz w:val="18"/>
                <w:szCs w:val="18"/>
              </w:rPr>
              <w:lastRenderedPageBreak/>
              <w:t>1174</w:t>
            </w:r>
          </w:p>
        </w:tc>
        <w:tc>
          <w:tcPr>
            <w:tcW w:w="900" w:type="dxa"/>
          </w:tcPr>
          <w:p w14:paraId="19777808" w14:textId="019C03CF" w:rsidR="00F82BB2" w:rsidRPr="0047177D" w:rsidRDefault="00F82BB2" w:rsidP="00F82BB2">
            <w:pPr>
              <w:rPr>
                <w:rFonts w:ascii="Calibri" w:hAnsi="Calibri" w:cs="Calibri"/>
                <w:sz w:val="18"/>
                <w:szCs w:val="18"/>
              </w:rPr>
            </w:pPr>
            <w:r w:rsidRPr="00F82BB2">
              <w:rPr>
                <w:rFonts w:ascii="Calibri" w:hAnsi="Calibri" w:cs="Calibri"/>
                <w:sz w:val="18"/>
                <w:szCs w:val="18"/>
              </w:rPr>
              <w:t>Arik Klein</w:t>
            </w:r>
          </w:p>
        </w:tc>
        <w:tc>
          <w:tcPr>
            <w:tcW w:w="720" w:type="dxa"/>
          </w:tcPr>
          <w:p w14:paraId="17449949" w14:textId="617B2045" w:rsidR="00F82BB2" w:rsidRPr="0047177D" w:rsidRDefault="00F82BB2" w:rsidP="00F82BB2">
            <w:pPr>
              <w:rPr>
                <w:rFonts w:ascii="Calibri" w:hAnsi="Calibri" w:cs="Calibri"/>
                <w:sz w:val="18"/>
                <w:szCs w:val="18"/>
              </w:rPr>
            </w:pPr>
            <w:r w:rsidRPr="00F82BB2">
              <w:rPr>
                <w:rFonts w:ascii="Calibri" w:hAnsi="Calibri" w:cs="Calibri"/>
                <w:sz w:val="18"/>
                <w:szCs w:val="18"/>
              </w:rPr>
              <w:t>140.64</w:t>
            </w:r>
          </w:p>
        </w:tc>
        <w:tc>
          <w:tcPr>
            <w:tcW w:w="900" w:type="dxa"/>
          </w:tcPr>
          <w:p w14:paraId="3DB938D9" w14:textId="0888A821" w:rsidR="00F82BB2" w:rsidRPr="0047177D" w:rsidRDefault="00F82BB2" w:rsidP="00F82BB2">
            <w:pPr>
              <w:rPr>
                <w:rFonts w:ascii="Calibri" w:hAnsi="Calibri" w:cs="Calibri"/>
                <w:sz w:val="18"/>
                <w:szCs w:val="18"/>
              </w:rPr>
            </w:pPr>
            <w:r w:rsidRPr="00F82BB2">
              <w:rPr>
                <w:rFonts w:ascii="Calibri" w:hAnsi="Calibri" w:cs="Calibri"/>
                <w:sz w:val="18"/>
                <w:szCs w:val="18"/>
              </w:rPr>
              <w:t>35.3.11</w:t>
            </w:r>
          </w:p>
        </w:tc>
        <w:tc>
          <w:tcPr>
            <w:tcW w:w="2875" w:type="dxa"/>
          </w:tcPr>
          <w:p w14:paraId="05C6A092" w14:textId="58DAA5B3" w:rsidR="00F82BB2" w:rsidRPr="0047177D" w:rsidRDefault="00F82BB2" w:rsidP="00F82BB2">
            <w:pPr>
              <w:rPr>
                <w:rFonts w:ascii="Calibri" w:hAnsi="Calibri" w:cs="Calibri"/>
                <w:sz w:val="18"/>
                <w:szCs w:val="18"/>
              </w:rPr>
            </w:pPr>
            <w:r w:rsidRPr="00F82BB2">
              <w:rPr>
                <w:rFonts w:ascii="Calibri" w:hAnsi="Calibri" w:cs="Calibri"/>
                <w:sz w:val="18"/>
                <w:szCs w:val="18"/>
              </w:rPr>
              <w:t>The term "finishes transmission" is unclear with the context of the sentence.</w:t>
            </w:r>
            <w:r w:rsidRPr="00F82BB2">
              <w:rPr>
                <w:rFonts w:ascii="Calibri" w:hAnsi="Calibri" w:cs="Calibri"/>
                <w:sz w:val="18"/>
                <w:szCs w:val="18"/>
              </w:rPr>
              <w:br/>
              <w:t>Assuming that the intention is till the current individually addressed QoS Data frame belonging to the TID without block ack negotiation is successfully received (i.e. with ACK sent from the eliciting STA affiliated with the MLD), the following terminology shall be used "is successfully delivered" as used in the previous sentence.</w:t>
            </w:r>
          </w:p>
        </w:tc>
        <w:tc>
          <w:tcPr>
            <w:tcW w:w="1625" w:type="dxa"/>
          </w:tcPr>
          <w:p w14:paraId="300ABC4F" w14:textId="5713A236" w:rsidR="00F82BB2" w:rsidRPr="0047177D" w:rsidRDefault="00F82BB2" w:rsidP="00F82BB2">
            <w:pPr>
              <w:rPr>
                <w:rFonts w:ascii="Calibri" w:hAnsi="Calibri" w:cs="Calibri"/>
                <w:sz w:val="18"/>
                <w:szCs w:val="18"/>
              </w:rPr>
            </w:pPr>
            <w:r w:rsidRPr="00F82BB2">
              <w:rPr>
                <w:rFonts w:ascii="Calibri" w:hAnsi="Calibri" w:cs="Calibri"/>
                <w:sz w:val="18"/>
                <w:szCs w:val="18"/>
              </w:rPr>
              <w:t>Revise the sentence as follows: " A STA affiliated with the MLD shall not transmit other individually addressed QoS Data frames belonging to the TID without block ack negotiation to another STA affiliated with the associated MLD on the corresponding link until the current individually addressed QoS Data frame belonging to the TID without block ack negotiation is successfully delivered or is dropped"</w:t>
            </w:r>
          </w:p>
        </w:tc>
        <w:tc>
          <w:tcPr>
            <w:tcW w:w="3207" w:type="dxa"/>
          </w:tcPr>
          <w:p w14:paraId="146C3CCC" w14:textId="2E84F579" w:rsidR="00F82BB2" w:rsidRDefault="00490839" w:rsidP="00F82BB2">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1B1E5C24" w14:textId="79DF4B87" w:rsidR="00490839" w:rsidRDefault="00490839" w:rsidP="00F82BB2">
            <w:pPr>
              <w:autoSpaceDE w:val="0"/>
              <w:autoSpaceDN w:val="0"/>
              <w:adjustRightInd w:val="0"/>
              <w:rPr>
                <w:rFonts w:ascii="Calibri" w:hAnsi="Calibri" w:cs="Calibri"/>
                <w:sz w:val="18"/>
                <w:szCs w:val="18"/>
              </w:rPr>
            </w:pPr>
          </w:p>
          <w:p w14:paraId="06617022" w14:textId="1E827F36" w:rsidR="00461502" w:rsidRDefault="00461502" w:rsidP="00F82BB2">
            <w:pPr>
              <w:autoSpaceDE w:val="0"/>
              <w:autoSpaceDN w:val="0"/>
              <w:adjustRightInd w:val="0"/>
              <w:rPr>
                <w:rFonts w:ascii="Calibri" w:hAnsi="Calibri" w:cs="Calibri"/>
                <w:sz w:val="18"/>
                <w:szCs w:val="18"/>
              </w:rPr>
            </w:pPr>
            <w:r>
              <w:rPr>
                <w:rFonts w:ascii="Calibri" w:hAnsi="Calibri" w:cs="Calibri"/>
                <w:sz w:val="18"/>
                <w:szCs w:val="18"/>
              </w:rPr>
              <w:t xml:space="preserve">We note that the baseline texts has </w:t>
            </w:r>
            <w:r w:rsidR="007266E0">
              <w:rPr>
                <w:rFonts w:ascii="Calibri" w:hAnsi="Calibri" w:cs="Calibri"/>
                <w:sz w:val="18"/>
                <w:szCs w:val="18"/>
              </w:rPr>
              <w:t>expression like “has not yet completed to the point of success, retry fail, or other MAC discard“.</w:t>
            </w:r>
            <w:r w:rsidR="00CA36A7">
              <w:rPr>
                <w:rFonts w:ascii="Calibri" w:hAnsi="Calibri" w:cs="Calibri"/>
                <w:sz w:val="18"/>
                <w:szCs w:val="18"/>
              </w:rPr>
              <w:t xml:space="preserve"> We revised the texts along the same line.</w:t>
            </w:r>
          </w:p>
          <w:p w14:paraId="187D341A" w14:textId="77777777" w:rsidR="00461502" w:rsidRDefault="00461502" w:rsidP="00F82BB2">
            <w:pPr>
              <w:autoSpaceDE w:val="0"/>
              <w:autoSpaceDN w:val="0"/>
              <w:adjustRightInd w:val="0"/>
              <w:rPr>
                <w:rFonts w:ascii="Calibri" w:hAnsi="Calibri" w:cs="Calibri"/>
                <w:sz w:val="18"/>
                <w:szCs w:val="18"/>
              </w:rPr>
            </w:pPr>
          </w:p>
          <w:p w14:paraId="1D6563EB" w14:textId="77777777" w:rsidR="00490839" w:rsidRDefault="00490839" w:rsidP="00F82BB2">
            <w:pPr>
              <w:autoSpaceDE w:val="0"/>
              <w:autoSpaceDN w:val="0"/>
              <w:adjustRightInd w:val="0"/>
              <w:rPr>
                <w:rFonts w:ascii="TimesNewRomanPSMT" w:hAnsi="TimesNewRomanPSMT"/>
                <w:i/>
                <w:iCs/>
                <w:color w:val="218A21"/>
                <w:sz w:val="20"/>
              </w:rPr>
            </w:pPr>
            <w:r w:rsidRPr="00461502">
              <w:rPr>
                <w:rFonts w:ascii="TimesNewRomanPSMT" w:hAnsi="TimesNewRomanPSMT"/>
                <w:i/>
                <w:iCs/>
                <w:color w:val="218A21"/>
                <w:sz w:val="20"/>
              </w:rPr>
              <w:t>(#2664)</w:t>
            </w:r>
            <w:r w:rsidRPr="00461502">
              <w:rPr>
                <w:rFonts w:ascii="TimesNewRomanPSMT" w:hAnsi="TimesNewRomanPSMT"/>
                <w:i/>
                <w:iCs/>
                <w:color w:val="000000"/>
                <w:sz w:val="20"/>
              </w:rPr>
              <w:t xml:space="preserve">With the exception of a frame belonging to a TID for which block ack agreement </w:t>
            </w:r>
            <w:r w:rsidRPr="00461502">
              <w:rPr>
                <w:rFonts w:ascii="TimesNewRomanPSMT" w:hAnsi="TimesNewRomanPSMT"/>
                <w:i/>
                <w:iCs/>
                <w:color w:val="000000"/>
                <w:sz w:val="18"/>
                <w:szCs w:val="18"/>
              </w:rPr>
              <w:t xml:space="preserve">is </w:t>
            </w:r>
            <w:r w:rsidRPr="00461502">
              <w:rPr>
                <w:rFonts w:ascii="TimesNewRomanPSMT" w:hAnsi="TimesNewRomanPSMT"/>
                <w:i/>
                <w:iCs/>
                <w:color w:val="000000"/>
                <w:sz w:val="20"/>
              </w:rPr>
              <w:t>set up, a QoS STA</w:t>
            </w:r>
            <w:r w:rsidR="00461502">
              <w:rPr>
                <w:rFonts w:ascii="TimesNewRomanPSMT" w:hAnsi="TimesNewRomanPSMT"/>
                <w:i/>
                <w:iCs/>
                <w:color w:val="000000"/>
                <w:sz w:val="20"/>
              </w:rPr>
              <w:t xml:space="preserve"> </w:t>
            </w:r>
            <w:r w:rsidRPr="00461502">
              <w:rPr>
                <w:rFonts w:ascii="TimesNewRomanPSMT" w:hAnsi="TimesNewRomanPSMT"/>
                <w:i/>
                <w:iCs/>
                <w:color w:val="000000"/>
                <w:sz w:val="20"/>
              </w:rPr>
              <w:t>shall not initiate the</w:t>
            </w:r>
            <w:r w:rsidR="00461502">
              <w:rPr>
                <w:rFonts w:ascii="TimesNewRomanPSMT" w:hAnsi="TimesNewRomanPSMT"/>
                <w:i/>
                <w:iCs/>
                <w:color w:val="000000"/>
                <w:sz w:val="20"/>
              </w:rPr>
              <w:t xml:space="preserve"> </w:t>
            </w:r>
            <w:r w:rsidRPr="00461502">
              <w:rPr>
                <w:rFonts w:ascii="TimesNewRomanPSMT" w:hAnsi="TimesNewRomanPSMT"/>
                <w:i/>
                <w:iCs/>
                <w:color w:val="000000"/>
                <w:sz w:val="20"/>
              </w:rPr>
              <w:t>transmission of any Management or Data frame to a specific RA while</w:t>
            </w:r>
            <w:r w:rsidR="00461502">
              <w:rPr>
                <w:rFonts w:ascii="TimesNewRomanPSMT" w:hAnsi="TimesNewRomanPSMT"/>
                <w:i/>
                <w:iCs/>
                <w:color w:val="000000"/>
                <w:sz w:val="20"/>
              </w:rPr>
              <w:t xml:space="preserve"> </w:t>
            </w:r>
            <w:r w:rsidRPr="00461502">
              <w:rPr>
                <w:rFonts w:ascii="TimesNewRomanPSMT" w:hAnsi="TimesNewRomanPSMT"/>
                <w:i/>
                <w:iCs/>
                <w:color w:val="000000"/>
                <w:sz w:val="20"/>
              </w:rPr>
              <w:t>the transmission of</w:t>
            </w:r>
            <w:r w:rsidR="00461502" w:rsidRPr="00461502">
              <w:rPr>
                <w:rFonts w:ascii="TimesNewRomanPSMT" w:hAnsi="TimesNewRomanPSMT"/>
                <w:i/>
                <w:iCs/>
                <w:color w:val="000000"/>
                <w:sz w:val="20"/>
              </w:rPr>
              <w:t xml:space="preserve"> another</w:t>
            </w:r>
            <w:r w:rsidR="00461502">
              <w:rPr>
                <w:rFonts w:ascii="TimesNewRomanPSMT" w:hAnsi="TimesNewRomanPSMT"/>
                <w:i/>
                <w:iCs/>
                <w:color w:val="000000"/>
                <w:sz w:val="20"/>
              </w:rPr>
              <w:t xml:space="preserve"> </w:t>
            </w:r>
            <w:r w:rsidR="00461502" w:rsidRPr="00461502">
              <w:rPr>
                <w:rFonts w:ascii="TimesNewRomanPSMT" w:hAnsi="TimesNewRomanPSMT"/>
                <w:i/>
                <w:iCs/>
                <w:color w:val="000000"/>
                <w:sz w:val="20"/>
              </w:rPr>
              <w:t>Management or Data frame with the same RA and having been assigned its sequence number from the</w:t>
            </w:r>
            <w:r w:rsidR="00461502" w:rsidRPr="00461502">
              <w:rPr>
                <w:rFonts w:ascii="TimesNewRomanPSMT" w:hAnsi="TimesNewRomanPSMT"/>
                <w:i/>
                <w:iCs/>
                <w:color w:val="000000"/>
                <w:sz w:val="20"/>
              </w:rPr>
              <w:br/>
              <w:t>same sequence counter has not yet completed to the point of success, retry fail, or other MAC discard (e.g.,</w:t>
            </w:r>
            <w:r w:rsidR="00461502">
              <w:rPr>
                <w:rFonts w:ascii="TimesNewRomanPSMT" w:hAnsi="TimesNewRomanPSMT"/>
                <w:i/>
                <w:iCs/>
                <w:color w:val="000000"/>
                <w:sz w:val="20"/>
              </w:rPr>
              <w:t xml:space="preserve"> </w:t>
            </w:r>
            <w:r w:rsidR="00461502" w:rsidRPr="00461502">
              <w:rPr>
                <w:rFonts w:ascii="TimesNewRomanPSMT" w:hAnsi="TimesNewRomanPSMT"/>
                <w:i/>
                <w:iCs/>
                <w:color w:val="000000"/>
                <w:sz w:val="20"/>
              </w:rPr>
              <w:t>lifetime expiration).</w:t>
            </w:r>
            <w:r w:rsidR="00461502" w:rsidRPr="00461502">
              <w:rPr>
                <w:rFonts w:ascii="TimesNewRomanPSMT" w:hAnsi="TimesNewRomanPSMT"/>
                <w:i/>
                <w:iCs/>
                <w:color w:val="218A21"/>
                <w:sz w:val="20"/>
              </w:rPr>
              <w:t>(#2432)</w:t>
            </w:r>
          </w:p>
          <w:p w14:paraId="66C353D1" w14:textId="77777777" w:rsidR="00CB108B" w:rsidRDefault="00CB108B" w:rsidP="00F82BB2">
            <w:pPr>
              <w:autoSpaceDE w:val="0"/>
              <w:autoSpaceDN w:val="0"/>
              <w:adjustRightInd w:val="0"/>
              <w:rPr>
                <w:rFonts w:ascii="TimesNewRomanPSMT" w:hAnsi="TimesNewRomanPSMT"/>
                <w:i/>
                <w:iCs/>
                <w:color w:val="218A21"/>
                <w:sz w:val="20"/>
              </w:rPr>
            </w:pPr>
          </w:p>
          <w:p w14:paraId="6E736C76" w14:textId="6801DC94" w:rsidR="00CB108B" w:rsidRDefault="00CB108B" w:rsidP="00CB108B">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w:t>
            </w:r>
            <w:r w:rsidR="00D763C5">
              <w:rPr>
                <w:rFonts w:ascii="Calibri" w:hAnsi="Calibri" w:cs="Arial"/>
                <w:sz w:val="18"/>
                <w:szCs w:val="18"/>
              </w:rPr>
              <w:t>320</w:t>
            </w:r>
            <w:r>
              <w:rPr>
                <w:rFonts w:ascii="Calibri" w:hAnsi="Calibri" w:cs="Arial"/>
                <w:sz w:val="18"/>
                <w:szCs w:val="18"/>
              </w:rPr>
              <w:t>r0 under all headings that include CID 1174.</w:t>
            </w:r>
          </w:p>
          <w:p w14:paraId="26E6F02D" w14:textId="55B6F434" w:rsidR="00CB108B" w:rsidRPr="00461502" w:rsidRDefault="00CB108B" w:rsidP="00F82BB2">
            <w:pPr>
              <w:autoSpaceDE w:val="0"/>
              <w:autoSpaceDN w:val="0"/>
              <w:adjustRightInd w:val="0"/>
              <w:rPr>
                <w:rFonts w:ascii="Calibri" w:hAnsi="Calibri" w:cs="Calibri"/>
                <w:i/>
                <w:iCs/>
                <w:sz w:val="18"/>
                <w:szCs w:val="18"/>
              </w:rPr>
            </w:pPr>
          </w:p>
        </w:tc>
      </w:tr>
      <w:tr w:rsidR="00E91A71" w:rsidRPr="00DF4A52" w14:paraId="69ACD715" w14:textId="77777777" w:rsidTr="0055389F">
        <w:trPr>
          <w:trHeight w:val="980"/>
        </w:trPr>
        <w:tc>
          <w:tcPr>
            <w:tcW w:w="721" w:type="dxa"/>
          </w:tcPr>
          <w:p w14:paraId="54C88382" w14:textId="4D8892CF" w:rsidR="00E91A71" w:rsidRPr="00F82BB2" w:rsidRDefault="00E91A71" w:rsidP="00E91A71">
            <w:pPr>
              <w:rPr>
                <w:rFonts w:ascii="Calibri" w:hAnsi="Calibri" w:cs="Calibri"/>
                <w:sz w:val="18"/>
                <w:szCs w:val="18"/>
              </w:rPr>
            </w:pPr>
            <w:r w:rsidRPr="00BC0C6F">
              <w:rPr>
                <w:rFonts w:ascii="Calibri" w:hAnsi="Calibri" w:cs="Calibri"/>
                <w:sz w:val="18"/>
                <w:szCs w:val="18"/>
              </w:rPr>
              <w:t>2914</w:t>
            </w:r>
          </w:p>
        </w:tc>
        <w:tc>
          <w:tcPr>
            <w:tcW w:w="900" w:type="dxa"/>
          </w:tcPr>
          <w:p w14:paraId="2B6A047E" w14:textId="0B74EBAA" w:rsidR="00E91A71" w:rsidRPr="00F82BB2" w:rsidRDefault="00E91A71" w:rsidP="00E91A71">
            <w:pPr>
              <w:rPr>
                <w:rFonts w:ascii="Calibri" w:hAnsi="Calibri" w:cs="Calibri"/>
                <w:sz w:val="18"/>
                <w:szCs w:val="18"/>
              </w:rPr>
            </w:pPr>
            <w:proofErr w:type="spellStart"/>
            <w:r w:rsidRPr="00BC0C6F">
              <w:rPr>
                <w:rFonts w:ascii="Calibri" w:hAnsi="Calibri" w:cs="Calibri"/>
                <w:sz w:val="18"/>
                <w:szCs w:val="18"/>
              </w:rPr>
              <w:t>SunHee</w:t>
            </w:r>
            <w:proofErr w:type="spellEnd"/>
            <w:r w:rsidRPr="00BC0C6F">
              <w:rPr>
                <w:rFonts w:ascii="Calibri" w:hAnsi="Calibri" w:cs="Calibri"/>
                <w:sz w:val="18"/>
                <w:szCs w:val="18"/>
              </w:rPr>
              <w:t xml:space="preserve"> </w:t>
            </w:r>
            <w:proofErr w:type="spellStart"/>
            <w:r w:rsidRPr="00BC0C6F">
              <w:rPr>
                <w:rFonts w:ascii="Calibri" w:hAnsi="Calibri" w:cs="Calibri"/>
                <w:sz w:val="18"/>
                <w:szCs w:val="18"/>
              </w:rPr>
              <w:t>Baek</w:t>
            </w:r>
            <w:proofErr w:type="spellEnd"/>
          </w:p>
        </w:tc>
        <w:tc>
          <w:tcPr>
            <w:tcW w:w="720" w:type="dxa"/>
          </w:tcPr>
          <w:p w14:paraId="1D3B2FB1" w14:textId="1F8191C8" w:rsidR="00E91A71" w:rsidRPr="00F82BB2" w:rsidRDefault="00E91A71" w:rsidP="00E91A71">
            <w:pPr>
              <w:rPr>
                <w:rFonts w:ascii="Calibri" w:hAnsi="Calibri" w:cs="Calibri"/>
                <w:sz w:val="18"/>
                <w:szCs w:val="18"/>
              </w:rPr>
            </w:pPr>
            <w:r w:rsidRPr="00BC0C6F">
              <w:rPr>
                <w:rFonts w:ascii="Calibri" w:hAnsi="Calibri" w:cs="Calibri"/>
                <w:sz w:val="18"/>
                <w:szCs w:val="18"/>
              </w:rPr>
              <w:t>140.64</w:t>
            </w:r>
          </w:p>
        </w:tc>
        <w:tc>
          <w:tcPr>
            <w:tcW w:w="900" w:type="dxa"/>
          </w:tcPr>
          <w:p w14:paraId="02A14B95" w14:textId="48C261E6" w:rsidR="00E91A71" w:rsidRPr="00F82BB2" w:rsidRDefault="00E91A71" w:rsidP="00E91A71">
            <w:pPr>
              <w:rPr>
                <w:rFonts w:ascii="Calibri" w:hAnsi="Calibri" w:cs="Calibri"/>
                <w:sz w:val="18"/>
                <w:szCs w:val="18"/>
              </w:rPr>
            </w:pPr>
            <w:r w:rsidRPr="00BC0C6F">
              <w:rPr>
                <w:rFonts w:ascii="Calibri" w:hAnsi="Calibri" w:cs="Calibri"/>
                <w:sz w:val="18"/>
                <w:szCs w:val="18"/>
              </w:rPr>
              <w:t>35.3.11</w:t>
            </w:r>
          </w:p>
        </w:tc>
        <w:tc>
          <w:tcPr>
            <w:tcW w:w="2875" w:type="dxa"/>
          </w:tcPr>
          <w:p w14:paraId="00DD420A" w14:textId="64328FE4" w:rsidR="00E91A71" w:rsidRPr="00F82BB2" w:rsidRDefault="00E91A71" w:rsidP="00E91A71">
            <w:pPr>
              <w:rPr>
                <w:rFonts w:ascii="Calibri" w:hAnsi="Calibri" w:cs="Calibri"/>
                <w:sz w:val="18"/>
                <w:szCs w:val="18"/>
              </w:rPr>
            </w:pPr>
            <w:r w:rsidRPr="00BC0C6F">
              <w:rPr>
                <w:rFonts w:ascii="Calibri" w:hAnsi="Calibri" w:cs="Calibri"/>
                <w:sz w:val="18"/>
                <w:szCs w:val="18"/>
              </w:rPr>
              <w:t>It is a suggestion to modify verb format in the sentence without adding new things.</w:t>
            </w:r>
          </w:p>
        </w:tc>
        <w:tc>
          <w:tcPr>
            <w:tcW w:w="1625" w:type="dxa"/>
          </w:tcPr>
          <w:p w14:paraId="433B21DF" w14:textId="02C707C8" w:rsidR="00E91A71" w:rsidRPr="00F82BB2" w:rsidRDefault="00E91A71" w:rsidP="00E91A71">
            <w:pPr>
              <w:rPr>
                <w:rFonts w:ascii="Calibri" w:hAnsi="Calibri" w:cs="Calibri"/>
                <w:sz w:val="18"/>
                <w:szCs w:val="18"/>
              </w:rPr>
            </w:pPr>
            <w:r w:rsidRPr="00BC0C6F">
              <w:rPr>
                <w:rFonts w:ascii="Calibri" w:hAnsi="Calibri" w:cs="Calibri"/>
                <w:sz w:val="18"/>
                <w:szCs w:val="18"/>
              </w:rPr>
              <w:t>change "finishes transmission or is dropped" to "is completely transferred or dropped"</w:t>
            </w:r>
          </w:p>
        </w:tc>
        <w:tc>
          <w:tcPr>
            <w:tcW w:w="3207" w:type="dxa"/>
          </w:tcPr>
          <w:p w14:paraId="24198EF6" w14:textId="77777777"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038E45CB" w14:textId="77777777" w:rsidR="00E91A71" w:rsidRDefault="00E91A71" w:rsidP="00E91A71">
            <w:pPr>
              <w:autoSpaceDE w:val="0"/>
              <w:autoSpaceDN w:val="0"/>
              <w:adjustRightInd w:val="0"/>
              <w:rPr>
                <w:rFonts w:ascii="Calibri" w:hAnsi="Calibri" w:cs="Calibri"/>
                <w:sz w:val="18"/>
                <w:szCs w:val="18"/>
              </w:rPr>
            </w:pPr>
          </w:p>
          <w:p w14:paraId="041828BC" w14:textId="77777777"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We note that the baseline texts has expression like “has not yet completed to the point of success, retry fail, or other MAC discard“. We revised the texts along the same line.</w:t>
            </w:r>
          </w:p>
          <w:p w14:paraId="2DDF5950" w14:textId="77777777" w:rsidR="00E91A71" w:rsidRDefault="00E91A71" w:rsidP="00E91A71">
            <w:pPr>
              <w:autoSpaceDE w:val="0"/>
              <w:autoSpaceDN w:val="0"/>
              <w:adjustRightInd w:val="0"/>
              <w:rPr>
                <w:rFonts w:ascii="Calibri" w:hAnsi="Calibri" w:cs="Calibri"/>
                <w:sz w:val="18"/>
                <w:szCs w:val="18"/>
              </w:rPr>
            </w:pPr>
          </w:p>
          <w:p w14:paraId="6C72218F" w14:textId="77777777" w:rsidR="00E91A71" w:rsidRDefault="00E91A71" w:rsidP="00E91A71">
            <w:pPr>
              <w:autoSpaceDE w:val="0"/>
              <w:autoSpaceDN w:val="0"/>
              <w:adjustRightInd w:val="0"/>
              <w:rPr>
                <w:rFonts w:ascii="TimesNewRomanPSMT" w:hAnsi="TimesNewRomanPSMT"/>
                <w:i/>
                <w:iCs/>
                <w:color w:val="218A21"/>
                <w:sz w:val="20"/>
              </w:rPr>
            </w:pPr>
            <w:r w:rsidRPr="00461502">
              <w:rPr>
                <w:rFonts w:ascii="TimesNewRomanPSMT" w:hAnsi="TimesNewRomanPSMT"/>
                <w:i/>
                <w:iCs/>
                <w:color w:val="218A21"/>
                <w:sz w:val="20"/>
              </w:rPr>
              <w:t>(#2664)</w:t>
            </w:r>
            <w:r w:rsidRPr="00461502">
              <w:rPr>
                <w:rFonts w:ascii="TimesNewRomanPSMT" w:hAnsi="TimesNewRomanPSMT"/>
                <w:i/>
                <w:iCs/>
                <w:color w:val="000000"/>
                <w:sz w:val="20"/>
              </w:rPr>
              <w:t xml:space="preserve">With the exception of a frame belonging to a TID for which block ack agreement </w:t>
            </w:r>
            <w:r w:rsidRPr="00461502">
              <w:rPr>
                <w:rFonts w:ascii="TimesNewRomanPSMT" w:hAnsi="TimesNewRomanPSMT"/>
                <w:i/>
                <w:iCs/>
                <w:color w:val="000000"/>
                <w:sz w:val="18"/>
                <w:szCs w:val="18"/>
              </w:rPr>
              <w:t xml:space="preserve">is </w:t>
            </w:r>
            <w:r w:rsidRPr="00461502">
              <w:rPr>
                <w:rFonts w:ascii="TimesNewRomanPSMT" w:hAnsi="TimesNewRomanPSMT"/>
                <w:i/>
                <w:iCs/>
                <w:color w:val="000000"/>
                <w:sz w:val="20"/>
              </w:rPr>
              <w:t>set up, a QoS STA</w:t>
            </w:r>
            <w:r>
              <w:rPr>
                <w:rFonts w:ascii="TimesNewRomanPSMT" w:hAnsi="TimesNewRomanPSMT"/>
                <w:i/>
                <w:iCs/>
                <w:color w:val="000000"/>
                <w:sz w:val="20"/>
              </w:rPr>
              <w:t xml:space="preserve"> </w:t>
            </w:r>
            <w:r w:rsidRPr="00461502">
              <w:rPr>
                <w:rFonts w:ascii="TimesNewRomanPSMT" w:hAnsi="TimesNewRomanPSMT"/>
                <w:i/>
                <w:iCs/>
                <w:color w:val="000000"/>
                <w:sz w:val="20"/>
              </w:rPr>
              <w:t>shall not initiate the</w:t>
            </w:r>
            <w:r>
              <w:rPr>
                <w:rFonts w:ascii="TimesNewRomanPSMT" w:hAnsi="TimesNewRomanPSMT"/>
                <w:i/>
                <w:iCs/>
                <w:color w:val="000000"/>
                <w:sz w:val="20"/>
              </w:rPr>
              <w:t xml:space="preserve"> </w:t>
            </w:r>
            <w:r w:rsidRPr="00461502">
              <w:rPr>
                <w:rFonts w:ascii="TimesNewRomanPSMT" w:hAnsi="TimesNewRomanPSMT"/>
                <w:i/>
                <w:iCs/>
                <w:color w:val="000000"/>
                <w:sz w:val="20"/>
              </w:rPr>
              <w:t>transmission of any Management or Data frame to a specific RA while</w:t>
            </w:r>
            <w:r>
              <w:rPr>
                <w:rFonts w:ascii="TimesNewRomanPSMT" w:hAnsi="TimesNewRomanPSMT"/>
                <w:i/>
                <w:iCs/>
                <w:color w:val="000000"/>
                <w:sz w:val="20"/>
              </w:rPr>
              <w:t xml:space="preserve"> </w:t>
            </w:r>
            <w:r w:rsidRPr="00461502">
              <w:rPr>
                <w:rFonts w:ascii="TimesNewRomanPSMT" w:hAnsi="TimesNewRomanPSMT"/>
                <w:i/>
                <w:iCs/>
                <w:color w:val="000000"/>
                <w:sz w:val="20"/>
              </w:rPr>
              <w:t>the transmission of another</w:t>
            </w:r>
            <w:r>
              <w:rPr>
                <w:rFonts w:ascii="TimesNewRomanPSMT" w:hAnsi="TimesNewRomanPSMT"/>
                <w:i/>
                <w:iCs/>
                <w:color w:val="000000"/>
                <w:sz w:val="20"/>
              </w:rPr>
              <w:t xml:space="preserve"> </w:t>
            </w:r>
            <w:r w:rsidRPr="00461502">
              <w:rPr>
                <w:rFonts w:ascii="TimesNewRomanPSMT" w:hAnsi="TimesNewRomanPSMT"/>
                <w:i/>
                <w:iCs/>
                <w:color w:val="000000"/>
                <w:sz w:val="20"/>
              </w:rPr>
              <w:t>Management or Data frame with the same RA and having been assigned its sequence number from the</w:t>
            </w:r>
            <w:r w:rsidRPr="00461502">
              <w:rPr>
                <w:rFonts w:ascii="TimesNewRomanPSMT" w:hAnsi="TimesNewRomanPSMT"/>
                <w:i/>
                <w:iCs/>
                <w:color w:val="000000"/>
                <w:sz w:val="20"/>
              </w:rPr>
              <w:br/>
              <w:t>same sequence counter has not yet completed to the point of success, retry fail, or other MAC discard (e.g.,</w:t>
            </w:r>
            <w:r>
              <w:rPr>
                <w:rFonts w:ascii="TimesNewRomanPSMT" w:hAnsi="TimesNewRomanPSMT"/>
                <w:i/>
                <w:iCs/>
                <w:color w:val="000000"/>
                <w:sz w:val="20"/>
              </w:rPr>
              <w:t xml:space="preserve"> </w:t>
            </w:r>
            <w:r w:rsidRPr="00461502">
              <w:rPr>
                <w:rFonts w:ascii="TimesNewRomanPSMT" w:hAnsi="TimesNewRomanPSMT"/>
                <w:i/>
                <w:iCs/>
                <w:color w:val="000000"/>
                <w:sz w:val="20"/>
              </w:rPr>
              <w:t>lifetime expiration).</w:t>
            </w:r>
            <w:r w:rsidRPr="00461502">
              <w:rPr>
                <w:rFonts w:ascii="TimesNewRomanPSMT" w:hAnsi="TimesNewRomanPSMT"/>
                <w:i/>
                <w:iCs/>
                <w:color w:val="218A21"/>
                <w:sz w:val="20"/>
              </w:rPr>
              <w:t>(#2432)</w:t>
            </w:r>
          </w:p>
          <w:p w14:paraId="717E606F" w14:textId="77777777" w:rsidR="00E91A71" w:rsidRDefault="00E91A71" w:rsidP="00E91A71">
            <w:pPr>
              <w:autoSpaceDE w:val="0"/>
              <w:autoSpaceDN w:val="0"/>
              <w:adjustRightInd w:val="0"/>
              <w:rPr>
                <w:rFonts w:ascii="TimesNewRomanPSMT" w:hAnsi="TimesNewRomanPSMT"/>
                <w:i/>
                <w:iCs/>
                <w:color w:val="218A21"/>
                <w:sz w:val="20"/>
              </w:rPr>
            </w:pPr>
          </w:p>
          <w:p w14:paraId="18467B56" w14:textId="77777777" w:rsidR="00E91A71" w:rsidRDefault="00E91A71" w:rsidP="00E91A71">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1174.</w:t>
            </w:r>
          </w:p>
          <w:p w14:paraId="4E8F473D" w14:textId="77777777" w:rsidR="00E91A71" w:rsidRDefault="00E91A71" w:rsidP="00E91A71">
            <w:pPr>
              <w:autoSpaceDE w:val="0"/>
              <w:autoSpaceDN w:val="0"/>
              <w:adjustRightInd w:val="0"/>
              <w:rPr>
                <w:rFonts w:ascii="Calibri" w:hAnsi="Calibri" w:cs="Calibri"/>
                <w:sz w:val="18"/>
                <w:szCs w:val="18"/>
              </w:rPr>
            </w:pPr>
          </w:p>
        </w:tc>
      </w:tr>
      <w:tr w:rsidR="00E91A71" w:rsidRPr="00DF4A52" w14:paraId="46178D83" w14:textId="77777777" w:rsidTr="0055389F">
        <w:trPr>
          <w:trHeight w:val="980"/>
        </w:trPr>
        <w:tc>
          <w:tcPr>
            <w:tcW w:w="721" w:type="dxa"/>
          </w:tcPr>
          <w:p w14:paraId="2FD09E8F" w14:textId="5D057CDC" w:rsidR="00E91A71" w:rsidRPr="00F82BB2" w:rsidRDefault="00E91A71" w:rsidP="00E91A71">
            <w:pPr>
              <w:rPr>
                <w:rFonts w:ascii="Calibri" w:hAnsi="Calibri" w:cs="Calibri"/>
                <w:sz w:val="18"/>
                <w:szCs w:val="18"/>
              </w:rPr>
            </w:pPr>
            <w:r w:rsidRPr="00A14CF3">
              <w:rPr>
                <w:rFonts w:ascii="Calibri" w:hAnsi="Calibri" w:cs="Calibri"/>
                <w:sz w:val="18"/>
                <w:szCs w:val="18"/>
              </w:rPr>
              <w:lastRenderedPageBreak/>
              <w:t>2328</w:t>
            </w:r>
          </w:p>
        </w:tc>
        <w:tc>
          <w:tcPr>
            <w:tcW w:w="900" w:type="dxa"/>
          </w:tcPr>
          <w:p w14:paraId="715FAF95" w14:textId="3693FAE9" w:rsidR="00E91A71" w:rsidRPr="00F82BB2" w:rsidRDefault="00E91A71" w:rsidP="00E91A71">
            <w:pPr>
              <w:rPr>
                <w:rFonts w:ascii="Calibri" w:hAnsi="Calibri" w:cs="Calibri"/>
                <w:sz w:val="18"/>
                <w:szCs w:val="18"/>
              </w:rPr>
            </w:pPr>
            <w:r w:rsidRPr="00A14CF3">
              <w:rPr>
                <w:rFonts w:ascii="Calibri" w:hAnsi="Calibri" w:cs="Calibri"/>
                <w:sz w:val="18"/>
                <w:szCs w:val="18"/>
              </w:rPr>
              <w:t>Ming Gan</w:t>
            </w:r>
          </w:p>
        </w:tc>
        <w:tc>
          <w:tcPr>
            <w:tcW w:w="720" w:type="dxa"/>
          </w:tcPr>
          <w:p w14:paraId="7EDFECF3" w14:textId="660D8134" w:rsidR="00E91A71" w:rsidRPr="00F82BB2" w:rsidRDefault="00E91A71" w:rsidP="00E91A71">
            <w:pPr>
              <w:rPr>
                <w:rFonts w:ascii="Calibri" w:hAnsi="Calibri" w:cs="Calibri"/>
                <w:sz w:val="18"/>
                <w:szCs w:val="18"/>
              </w:rPr>
            </w:pPr>
            <w:r w:rsidRPr="00A14CF3">
              <w:rPr>
                <w:rFonts w:ascii="Calibri" w:hAnsi="Calibri" w:cs="Calibri"/>
                <w:sz w:val="18"/>
                <w:szCs w:val="18"/>
              </w:rPr>
              <w:t>140.59</w:t>
            </w:r>
          </w:p>
        </w:tc>
        <w:tc>
          <w:tcPr>
            <w:tcW w:w="900" w:type="dxa"/>
          </w:tcPr>
          <w:p w14:paraId="6F921000" w14:textId="2F228973" w:rsidR="00E91A71" w:rsidRPr="00F82BB2" w:rsidRDefault="00E91A71" w:rsidP="00E91A71">
            <w:pPr>
              <w:rPr>
                <w:rFonts w:ascii="Calibri" w:hAnsi="Calibri" w:cs="Calibri"/>
                <w:sz w:val="18"/>
                <w:szCs w:val="18"/>
              </w:rPr>
            </w:pPr>
            <w:r w:rsidRPr="00A14CF3">
              <w:rPr>
                <w:rFonts w:ascii="Calibri" w:hAnsi="Calibri" w:cs="Calibri"/>
                <w:sz w:val="18"/>
                <w:szCs w:val="18"/>
              </w:rPr>
              <w:t>35.3.11</w:t>
            </w:r>
          </w:p>
        </w:tc>
        <w:tc>
          <w:tcPr>
            <w:tcW w:w="2875" w:type="dxa"/>
          </w:tcPr>
          <w:p w14:paraId="517CB53A" w14:textId="5AFFC749" w:rsidR="00E91A71" w:rsidRPr="00F82BB2" w:rsidRDefault="00E91A71" w:rsidP="00E91A71">
            <w:pPr>
              <w:rPr>
                <w:rFonts w:ascii="Calibri" w:hAnsi="Calibri" w:cs="Calibri"/>
                <w:sz w:val="18"/>
                <w:szCs w:val="18"/>
              </w:rPr>
            </w:pPr>
            <w:r w:rsidRPr="00A14CF3">
              <w:rPr>
                <w:rFonts w:ascii="Calibri" w:hAnsi="Calibri" w:cs="Calibri"/>
                <w:sz w:val="18"/>
                <w:szCs w:val="18"/>
              </w:rPr>
              <w:t>one condition after until is missing, for example, MSDU life time.</w:t>
            </w:r>
          </w:p>
        </w:tc>
        <w:tc>
          <w:tcPr>
            <w:tcW w:w="1625" w:type="dxa"/>
          </w:tcPr>
          <w:p w14:paraId="38415B32" w14:textId="218D1270" w:rsidR="00E91A71" w:rsidRPr="00F82BB2" w:rsidRDefault="00E91A71" w:rsidP="00E91A71">
            <w:pPr>
              <w:rPr>
                <w:rFonts w:ascii="Calibri" w:hAnsi="Calibri" w:cs="Calibri"/>
                <w:sz w:val="18"/>
                <w:szCs w:val="18"/>
              </w:rPr>
            </w:pPr>
            <w:r w:rsidRPr="00A14CF3">
              <w:rPr>
                <w:rFonts w:ascii="Calibri" w:hAnsi="Calibri" w:cs="Calibri"/>
                <w:sz w:val="18"/>
                <w:szCs w:val="18"/>
              </w:rPr>
              <w:t>As in comment</w:t>
            </w:r>
          </w:p>
        </w:tc>
        <w:tc>
          <w:tcPr>
            <w:tcW w:w="3207" w:type="dxa"/>
          </w:tcPr>
          <w:p w14:paraId="660F6150" w14:textId="01163AA9"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24F182A7" w14:textId="77777777" w:rsidR="00E91A71" w:rsidRDefault="00E91A71" w:rsidP="00E91A71">
            <w:pPr>
              <w:autoSpaceDE w:val="0"/>
              <w:autoSpaceDN w:val="0"/>
              <w:adjustRightInd w:val="0"/>
              <w:rPr>
                <w:rFonts w:ascii="Calibri" w:hAnsi="Calibri" w:cs="Calibri"/>
                <w:sz w:val="18"/>
                <w:szCs w:val="18"/>
              </w:rPr>
            </w:pPr>
          </w:p>
          <w:p w14:paraId="6317E645" w14:textId="366CB69D"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0A9C5331" w14:textId="77777777" w:rsidR="00E91A71" w:rsidRDefault="00E91A71" w:rsidP="00E91A71">
            <w:pPr>
              <w:autoSpaceDE w:val="0"/>
              <w:autoSpaceDN w:val="0"/>
              <w:adjustRightInd w:val="0"/>
              <w:rPr>
                <w:rFonts w:ascii="Calibri" w:hAnsi="Calibri" w:cs="Calibri"/>
                <w:sz w:val="18"/>
                <w:szCs w:val="18"/>
              </w:rPr>
            </w:pPr>
          </w:p>
          <w:p w14:paraId="70F17494" w14:textId="3D5D6A15" w:rsidR="00E91A71" w:rsidRDefault="00E91A71" w:rsidP="00E91A71">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2328</w:t>
            </w:r>
          </w:p>
          <w:p w14:paraId="3E5460EF" w14:textId="602E163C" w:rsidR="00E91A71" w:rsidRDefault="00E91A71" w:rsidP="00E91A71">
            <w:pPr>
              <w:autoSpaceDE w:val="0"/>
              <w:autoSpaceDN w:val="0"/>
              <w:adjustRightInd w:val="0"/>
              <w:rPr>
                <w:rFonts w:ascii="Calibri" w:hAnsi="Calibri" w:cs="Calibri"/>
                <w:sz w:val="18"/>
                <w:szCs w:val="18"/>
              </w:rPr>
            </w:pPr>
          </w:p>
        </w:tc>
      </w:tr>
      <w:tr w:rsidR="00F8488A" w:rsidRPr="00DF4A52" w14:paraId="3673EE17" w14:textId="77777777" w:rsidTr="0055389F">
        <w:trPr>
          <w:trHeight w:val="980"/>
        </w:trPr>
        <w:tc>
          <w:tcPr>
            <w:tcW w:w="721" w:type="dxa"/>
          </w:tcPr>
          <w:p w14:paraId="11E5253C" w14:textId="56E37963" w:rsidR="00F8488A" w:rsidRPr="00A14CF3" w:rsidRDefault="00F8488A" w:rsidP="00F8488A">
            <w:pPr>
              <w:rPr>
                <w:rFonts w:ascii="Calibri" w:hAnsi="Calibri" w:cs="Calibri"/>
                <w:sz w:val="18"/>
                <w:szCs w:val="18"/>
              </w:rPr>
            </w:pPr>
            <w:r w:rsidRPr="00BC0C6F">
              <w:rPr>
                <w:rFonts w:ascii="Calibri" w:hAnsi="Calibri" w:cs="Calibri"/>
                <w:sz w:val="18"/>
                <w:szCs w:val="18"/>
              </w:rPr>
              <w:t>2913</w:t>
            </w:r>
          </w:p>
        </w:tc>
        <w:tc>
          <w:tcPr>
            <w:tcW w:w="900" w:type="dxa"/>
          </w:tcPr>
          <w:p w14:paraId="1ED239CD" w14:textId="6FB4BE21" w:rsidR="00F8488A" w:rsidRPr="00A14CF3" w:rsidRDefault="00F8488A" w:rsidP="00F8488A">
            <w:pPr>
              <w:rPr>
                <w:rFonts w:ascii="Calibri" w:hAnsi="Calibri" w:cs="Calibri"/>
                <w:sz w:val="18"/>
                <w:szCs w:val="18"/>
              </w:rPr>
            </w:pPr>
            <w:proofErr w:type="spellStart"/>
            <w:r w:rsidRPr="00BC0C6F">
              <w:rPr>
                <w:rFonts w:ascii="Calibri" w:hAnsi="Calibri" w:cs="Calibri"/>
                <w:sz w:val="18"/>
                <w:szCs w:val="18"/>
              </w:rPr>
              <w:t>SunHee</w:t>
            </w:r>
            <w:proofErr w:type="spellEnd"/>
            <w:r w:rsidRPr="00BC0C6F">
              <w:rPr>
                <w:rFonts w:ascii="Calibri" w:hAnsi="Calibri" w:cs="Calibri"/>
                <w:sz w:val="18"/>
                <w:szCs w:val="18"/>
              </w:rPr>
              <w:t xml:space="preserve"> </w:t>
            </w:r>
            <w:proofErr w:type="spellStart"/>
            <w:r w:rsidRPr="00BC0C6F">
              <w:rPr>
                <w:rFonts w:ascii="Calibri" w:hAnsi="Calibri" w:cs="Calibri"/>
                <w:sz w:val="18"/>
                <w:szCs w:val="18"/>
              </w:rPr>
              <w:t>Baek</w:t>
            </w:r>
            <w:proofErr w:type="spellEnd"/>
          </w:p>
        </w:tc>
        <w:tc>
          <w:tcPr>
            <w:tcW w:w="720" w:type="dxa"/>
          </w:tcPr>
          <w:p w14:paraId="0200407F" w14:textId="03EED8CD" w:rsidR="00F8488A" w:rsidRPr="00A14CF3" w:rsidRDefault="00F8488A" w:rsidP="00F8488A">
            <w:pPr>
              <w:rPr>
                <w:rFonts w:ascii="Calibri" w:hAnsi="Calibri" w:cs="Calibri"/>
                <w:sz w:val="18"/>
                <w:szCs w:val="18"/>
              </w:rPr>
            </w:pPr>
            <w:r w:rsidRPr="00BC0C6F">
              <w:rPr>
                <w:rFonts w:ascii="Calibri" w:hAnsi="Calibri" w:cs="Calibri"/>
                <w:sz w:val="18"/>
                <w:szCs w:val="18"/>
              </w:rPr>
              <w:t>140.59</w:t>
            </w:r>
          </w:p>
        </w:tc>
        <w:tc>
          <w:tcPr>
            <w:tcW w:w="900" w:type="dxa"/>
          </w:tcPr>
          <w:p w14:paraId="5EB70580" w14:textId="7CFFD7A8" w:rsidR="00F8488A" w:rsidRPr="00A14CF3" w:rsidRDefault="00F8488A" w:rsidP="00F8488A">
            <w:pPr>
              <w:rPr>
                <w:rFonts w:ascii="Calibri" w:hAnsi="Calibri" w:cs="Calibri"/>
                <w:sz w:val="18"/>
                <w:szCs w:val="18"/>
              </w:rPr>
            </w:pPr>
            <w:r w:rsidRPr="00BC0C6F">
              <w:rPr>
                <w:rFonts w:ascii="Calibri" w:hAnsi="Calibri" w:cs="Calibri"/>
                <w:sz w:val="18"/>
                <w:szCs w:val="18"/>
              </w:rPr>
              <w:t>35.3.11</w:t>
            </w:r>
          </w:p>
        </w:tc>
        <w:tc>
          <w:tcPr>
            <w:tcW w:w="2875" w:type="dxa"/>
          </w:tcPr>
          <w:p w14:paraId="2E5AF6A4" w14:textId="7E014828" w:rsidR="00F8488A" w:rsidRPr="00A14CF3" w:rsidRDefault="00F8488A" w:rsidP="00F8488A">
            <w:pPr>
              <w:rPr>
                <w:rFonts w:ascii="Calibri" w:hAnsi="Calibri" w:cs="Calibri"/>
                <w:sz w:val="18"/>
                <w:szCs w:val="18"/>
              </w:rPr>
            </w:pPr>
            <w:r w:rsidRPr="00BC0C6F">
              <w:rPr>
                <w:rFonts w:ascii="Calibri" w:hAnsi="Calibri" w:cs="Calibri"/>
                <w:sz w:val="18"/>
                <w:szCs w:val="18"/>
              </w:rPr>
              <w:t>Does "the retry limit" mean whether "the limit number of retries" of "the retry time limit"? It is confusing.</w:t>
            </w:r>
          </w:p>
        </w:tc>
        <w:tc>
          <w:tcPr>
            <w:tcW w:w="1625" w:type="dxa"/>
          </w:tcPr>
          <w:p w14:paraId="72B4B4B6" w14:textId="123A17C0" w:rsidR="00F8488A" w:rsidRPr="00A14CF3" w:rsidRDefault="00F8488A" w:rsidP="00F8488A">
            <w:pPr>
              <w:rPr>
                <w:rFonts w:ascii="Calibri" w:hAnsi="Calibri" w:cs="Calibri"/>
                <w:sz w:val="18"/>
                <w:szCs w:val="18"/>
              </w:rPr>
            </w:pPr>
            <w:r w:rsidRPr="00BC0C6F">
              <w:rPr>
                <w:rFonts w:ascii="Calibri" w:hAnsi="Calibri" w:cs="Calibri"/>
                <w:sz w:val="18"/>
                <w:szCs w:val="18"/>
              </w:rPr>
              <w:t>change "until the retry limit is meet or" to either "until the limit number of retires is meet or" or "until the retry time limit is meet or"</w:t>
            </w:r>
          </w:p>
        </w:tc>
        <w:tc>
          <w:tcPr>
            <w:tcW w:w="3207" w:type="dxa"/>
          </w:tcPr>
          <w:p w14:paraId="3F94EB16" w14:textId="053C105A" w:rsidR="00F8488A" w:rsidRDefault="00F8488A" w:rsidP="00F8488A">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3A986AB1" w14:textId="77777777" w:rsidR="00F8488A" w:rsidRDefault="00F8488A" w:rsidP="00F8488A">
            <w:pPr>
              <w:autoSpaceDE w:val="0"/>
              <w:autoSpaceDN w:val="0"/>
              <w:adjustRightInd w:val="0"/>
              <w:rPr>
                <w:rFonts w:ascii="Calibri" w:hAnsi="Calibri" w:cs="Calibri"/>
                <w:sz w:val="18"/>
                <w:szCs w:val="18"/>
              </w:rPr>
            </w:pPr>
          </w:p>
          <w:p w14:paraId="4A888919" w14:textId="23B6B7FB" w:rsidR="00F8488A" w:rsidRDefault="00F8488A" w:rsidP="00F8488A">
            <w:pPr>
              <w:autoSpaceDE w:val="0"/>
              <w:autoSpaceDN w:val="0"/>
              <w:adjustRightInd w:val="0"/>
              <w:rPr>
                <w:rFonts w:ascii="Calibri" w:hAnsi="Calibri" w:cs="Calibri"/>
                <w:sz w:val="18"/>
                <w:szCs w:val="18"/>
              </w:rPr>
            </w:pPr>
            <w:r>
              <w:rPr>
                <w:rFonts w:ascii="Calibri" w:hAnsi="Calibri" w:cs="Calibri"/>
                <w:sz w:val="18"/>
                <w:szCs w:val="18"/>
              </w:rPr>
              <w:t xml:space="preserve">We note that retry limit and time limit are different things. We add additional condition for lifetime. </w:t>
            </w:r>
          </w:p>
          <w:p w14:paraId="71310C1E" w14:textId="77777777" w:rsidR="00F8488A" w:rsidRDefault="00F8488A" w:rsidP="00F8488A">
            <w:pPr>
              <w:autoSpaceDE w:val="0"/>
              <w:autoSpaceDN w:val="0"/>
              <w:adjustRightInd w:val="0"/>
              <w:rPr>
                <w:rFonts w:ascii="Calibri" w:hAnsi="Calibri" w:cs="Calibri"/>
                <w:sz w:val="18"/>
                <w:szCs w:val="18"/>
              </w:rPr>
            </w:pPr>
          </w:p>
          <w:p w14:paraId="01AAD2DD" w14:textId="77777777" w:rsidR="00F8488A" w:rsidRDefault="00F8488A" w:rsidP="00F8488A">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2328</w:t>
            </w:r>
          </w:p>
          <w:p w14:paraId="1985A0BB" w14:textId="73006509" w:rsidR="00F8488A" w:rsidRDefault="00F8488A" w:rsidP="00F8488A">
            <w:pPr>
              <w:autoSpaceDE w:val="0"/>
              <w:autoSpaceDN w:val="0"/>
              <w:adjustRightInd w:val="0"/>
              <w:rPr>
                <w:rFonts w:ascii="Calibri" w:hAnsi="Calibri" w:cs="Calibri"/>
                <w:sz w:val="18"/>
                <w:szCs w:val="18"/>
              </w:rPr>
            </w:pPr>
          </w:p>
        </w:tc>
      </w:tr>
      <w:tr w:rsidR="00E91A71" w:rsidRPr="00DF4A52" w14:paraId="7A030C85" w14:textId="77777777" w:rsidTr="0055389F">
        <w:trPr>
          <w:trHeight w:val="980"/>
        </w:trPr>
        <w:tc>
          <w:tcPr>
            <w:tcW w:w="721" w:type="dxa"/>
          </w:tcPr>
          <w:p w14:paraId="73367743" w14:textId="255AD48B" w:rsidR="00E91A71" w:rsidRPr="0047177D" w:rsidRDefault="00E91A71" w:rsidP="00E91A71">
            <w:pPr>
              <w:rPr>
                <w:rFonts w:ascii="Calibri" w:hAnsi="Calibri" w:cs="Calibri"/>
                <w:sz w:val="18"/>
                <w:szCs w:val="18"/>
              </w:rPr>
            </w:pPr>
            <w:r w:rsidRPr="006C55DA">
              <w:rPr>
                <w:rFonts w:ascii="Calibri" w:hAnsi="Calibri" w:cs="Calibri"/>
                <w:sz w:val="18"/>
                <w:szCs w:val="18"/>
              </w:rPr>
              <w:t>1217</w:t>
            </w:r>
          </w:p>
        </w:tc>
        <w:tc>
          <w:tcPr>
            <w:tcW w:w="900" w:type="dxa"/>
          </w:tcPr>
          <w:p w14:paraId="0B8A48D8" w14:textId="2898AAB2" w:rsidR="00E91A71" w:rsidRPr="0047177D" w:rsidRDefault="00E91A71" w:rsidP="00E91A71">
            <w:pPr>
              <w:rPr>
                <w:rFonts w:ascii="Calibri" w:hAnsi="Calibri" w:cs="Calibri"/>
                <w:sz w:val="18"/>
                <w:szCs w:val="18"/>
              </w:rPr>
            </w:pPr>
            <w:r w:rsidRPr="006C55DA">
              <w:rPr>
                <w:rFonts w:ascii="Calibri" w:hAnsi="Calibri" w:cs="Calibri"/>
                <w:sz w:val="18"/>
                <w:szCs w:val="18"/>
              </w:rPr>
              <w:t>Arik Klein</w:t>
            </w:r>
          </w:p>
        </w:tc>
        <w:tc>
          <w:tcPr>
            <w:tcW w:w="720" w:type="dxa"/>
          </w:tcPr>
          <w:p w14:paraId="5319318D" w14:textId="3803D496" w:rsidR="00E91A71" w:rsidRPr="0047177D" w:rsidRDefault="00E91A71" w:rsidP="00E91A71">
            <w:pPr>
              <w:rPr>
                <w:rFonts w:ascii="Calibri" w:hAnsi="Calibri" w:cs="Calibri"/>
                <w:sz w:val="18"/>
                <w:szCs w:val="18"/>
              </w:rPr>
            </w:pPr>
            <w:r w:rsidRPr="006C55DA">
              <w:rPr>
                <w:rFonts w:ascii="Calibri" w:hAnsi="Calibri" w:cs="Calibri"/>
                <w:sz w:val="18"/>
                <w:szCs w:val="18"/>
              </w:rPr>
              <w:t>142.32</w:t>
            </w:r>
          </w:p>
        </w:tc>
        <w:tc>
          <w:tcPr>
            <w:tcW w:w="900" w:type="dxa"/>
          </w:tcPr>
          <w:p w14:paraId="088ED913" w14:textId="3B46F0E1" w:rsidR="00E91A71" w:rsidRPr="0047177D" w:rsidRDefault="00E91A71" w:rsidP="00E91A71">
            <w:pPr>
              <w:rPr>
                <w:rFonts w:ascii="Calibri" w:hAnsi="Calibri" w:cs="Calibri"/>
                <w:sz w:val="18"/>
                <w:szCs w:val="18"/>
              </w:rPr>
            </w:pPr>
            <w:r w:rsidRPr="006C55DA">
              <w:rPr>
                <w:rFonts w:ascii="Calibri" w:hAnsi="Calibri" w:cs="Calibri"/>
                <w:sz w:val="18"/>
                <w:szCs w:val="18"/>
              </w:rPr>
              <w:t>35.3.13.4</w:t>
            </w:r>
          </w:p>
        </w:tc>
        <w:tc>
          <w:tcPr>
            <w:tcW w:w="2875" w:type="dxa"/>
          </w:tcPr>
          <w:p w14:paraId="6B2A6220" w14:textId="0CC34D58" w:rsidR="00E91A71" w:rsidRPr="0047177D" w:rsidRDefault="00E91A71" w:rsidP="00E91A71">
            <w:pPr>
              <w:rPr>
                <w:rFonts w:ascii="Calibri" w:hAnsi="Calibri" w:cs="Calibri"/>
                <w:sz w:val="18"/>
                <w:szCs w:val="18"/>
              </w:rPr>
            </w:pPr>
            <w:r w:rsidRPr="006C55DA">
              <w:rPr>
                <w:rFonts w:ascii="Calibri" w:hAnsi="Calibri" w:cs="Calibri"/>
                <w:sz w:val="18"/>
                <w:szCs w:val="18"/>
              </w:rPr>
              <w:t>Typo: omit the word "link" in the sentence: " The two links of each *link* pair are on different channels"</w:t>
            </w:r>
          </w:p>
        </w:tc>
        <w:tc>
          <w:tcPr>
            <w:tcW w:w="1625" w:type="dxa"/>
          </w:tcPr>
          <w:p w14:paraId="5403569E" w14:textId="3B7AE9C8" w:rsidR="00E91A71" w:rsidRPr="0047177D" w:rsidRDefault="00E91A71" w:rsidP="00E91A71">
            <w:pPr>
              <w:rPr>
                <w:rFonts w:ascii="Calibri" w:hAnsi="Calibri" w:cs="Calibri"/>
                <w:sz w:val="18"/>
                <w:szCs w:val="18"/>
              </w:rPr>
            </w:pPr>
            <w:r w:rsidRPr="006C55DA">
              <w:rPr>
                <w:rFonts w:ascii="Calibri" w:hAnsi="Calibri" w:cs="Calibri"/>
                <w:sz w:val="18"/>
                <w:szCs w:val="18"/>
              </w:rPr>
              <w:t>The corrected sentence shall be: " The two links of each pair are on different channels"</w:t>
            </w:r>
          </w:p>
        </w:tc>
        <w:tc>
          <w:tcPr>
            <w:tcW w:w="3207" w:type="dxa"/>
          </w:tcPr>
          <w:p w14:paraId="536D354B" w14:textId="34C07725"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Revised –</w:t>
            </w:r>
          </w:p>
          <w:p w14:paraId="75A613E1" w14:textId="77777777" w:rsidR="00E91A71" w:rsidRDefault="00E91A71" w:rsidP="00E91A71">
            <w:pPr>
              <w:autoSpaceDE w:val="0"/>
              <w:autoSpaceDN w:val="0"/>
              <w:adjustRightInd w:val="0"/>
              <w:rPr>
                <w:rFonts w:ascii="Calibri" w:hAnsi="Calibri" w:cs="Calibri"/>
                <w:sz w:val="18"/>
                <w:szCs w:val="18"/>
              </w:rPr>
            </w:pPr>
          </w:p>
          <w:p w14:paraId="134CFE7D" w14:textId="68FD0A23"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 xml:space="preserve">We </w:t>
            </w:r>
            <w:proofErr w:type="spellStart"/>
            <w:r>
              <w:rPr>
                <w:rFonts w:ascii="Calibri" w:hAnsi="Calibri" w:cs="Calibri"/>
                <w:sz w:val="18"/>
                <w:szCs w:val="18"/>
              </w:rPr>
              <w:t>simpley</w:t>
            </w:r>
            <w:proofErr w:type="spellEnd"/>
            <w:r>
              <w:rPr>
                <w:rFonts w:ascii="Calibri" w:hAnsi="Calibri" w:cs="Calibri"/>
                <w:sz w:val="18"/>
                <w:szCs w:val="18"/>
              </w:rPr>
              <w:t xml:space="preserve"> revise “link pair” with “pair of links”.</w:t>
            </w:r>
          </w:p>
          <w:p w14:paraId="24E68C19" w14:textId="77777777" w:rsidR="00E91A71" w:rsidRDefault="00E91A71" w:rsidP="00E91A71">
            <w:pPr>
              <w:autoSpaceDE w:val="0"/>
              <w:autoSpaceDN w:val="0"/>
              <w:adjustRightInd w:val="0"/>
              <w:rPr>
                <w:rFonts w:ascii="Calibri" w:hAnsi="Calibri" w:cs="Calibri"/>
                <w:sz w:val="18"/>
                <w:szCs w:val="18"/>
              </w:rPr>
            </w:pPr>
          </w:p>
          <w:p w14:paraId="3B996B2E" w14:textId="5CC489A6" w:rsidR="00E91A71" w:rsidRDefault="00E91A71" w:rsidP="00E91A71">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1217</w:t>
            </w:r>
          </w:p>
          <w:p w14:paraId="1F1EC1F1" w14:textId="0BCBCF90" w:rsidR="00E91A71" w:rsidRDefault="00E91A71" w:rsidP="00E91A71">
            <w:pPr>
              <w:autoSpaceDE w:val="0"/>
              <w:autoSpaceDN w:val="0"/>
              <w:adjustRightInd w:val="0"/>
              <w:rPr>
                <w:rFonts w:ascii="Calibri" w:hAnsi="Calibri" w:cs="Calibri"/>
                <w:sz w:val="18"/>
                <w:szCs w:val="18"/>
              </w:rPr>
            </w:pPr>
          </w:p>
        </w:tc>
      </w:tr>
      <w:tr w:rsidR="00E91A71" w:rsidRPr="00DF4A52" w14:paraId="72ED76B2" w14:textId="77777777" w:rsidTr="0055389F">
        <w:trPr>
          <w:trHeight w:val="980"/>
        </w:trPr>
        <w:tc>
          <w:tcPr>
            <w:tcW w:w="721" w:type="dxa"/>
          </w:tcPr>
          <w:p w14:paraId="62043F94" w14:textId="03D92C1C" w:rsidR="00E91A71" w:rsidRPr="0047177D" w:rsidRDefault="00E91A71" w:rsidP="00E91A71">
            <w:pPr>
              <w:rPr>
                <w:rFonts w:ascii="Calibri" w:hAnsi="Calibri" w:cs="Calibri"/>
                <w:sz w:val="18"/>
                <w:szCs w:val="18"/>
              </w:rPr>
            </w:pPr>
            <w:r w:rsidRPr="006C55DA">
              <w:rPr>
                <w:rFonts w:ascii="Calibri" w:hAnsi="Calibri" w:cs="Calibri"/>
                <w:sz w:val="18"/>
                <w:szCs w:val="18"/>
              </w:rPr>
              <w:t>1632</w:t>
            </w:r>
          </w:p>
        </w:tc>
        <w:tc>
          <w:tcPr>
            <w:tcW w:w="900" w:type="dxa"/>
          </w:tcPr>
          <w:p w14:paraId="5807F4F2" w14:textId="3D7DDF8D" w:rsidR="00E91A71" w:rsidRPr="0047177D" w:rsidRDefault="00E91A71" w:rsidP="00E91A71">
            <w:pPr>
              <w:rPr>
                <w:rFonts w:ascii="Calibri" w:hAnsi="Calibri" w:cs="Calibri"/>
                <w:sz w:val="18"/>
                <w:szCs w:val="18"/>
              </w:rPr>
            </w:pPr>
            <w:proofErr w:type="spellStart"/>
            <w:r w:rsidRPr="006C55DA">
              <w:rPr>
                <w:rFonts w:ascii="Calibri" w:hAnsi="Calibri" w:cs="Calibri"/>
                <w:sz w:val="18"/>
                <w:szCs w:val="18"/>
              </w:rPr>
              <w:t>Evgeny</w:t>
            </w:r>
            <w:proofErr w:type="spellEnd"/>
            <w:r w:rsidRPr="006C55DA">
              <w:rPr>
                <w:rFonts w:ascii="Calibri" w:hAnsi="Calibri" w:cs="Calibri"/>
                <w:sz w:val="18"/>
                <w:szCs w:val="18"/>
              </w:rPr>
              <w:t xml:space="preserve"> </w:t>
            </w:r>
            <w:proofErr w:type="spellStart"/>
            <w:r w:rsidRPr="006C55DA">
              <w:rPr>
                <w:rFonts w:ascii="Calibri" w:hAnsi="Calibri" w:cs="Calibri"/>
                <w:sz w:val="18"/>
                <w:szCs w:val="18"/>
              </w:rPr>
              <w:t>Khorov</w:t>
            </w:r>
            <w:proofErr w:type="spellEnd"/>
          </w:p>
        </w:tc>
        <w:tc>
          <w:tcPr>
            <w:tcW w:w="720" w:type="dxa"/>
          </w:tcPr>
          <w:p w14:paraId="444CBC22" w14:textId="05FF4202" w:rsidR="00E91A71" w:rsidRPr="0047177D" w:rsidRDefault="00E91A71" w:rsidP="00E91A71">
            <w:pPr>
              <w:rPr>
                <w:rFonts w:ascii="Calibri" w:hAnsi="Calibri" w:cs="Calibri"/>
                <w:sz w:val="18"/>
                <w:szCs w:val="18"/>
              </w:rPr>
            </w:pPr>
            <w:r w:rsidRPr="006C55DA">
              <w:rPr>
                <w:rFonts w:ascii="Calibri" w:hAnsi="Calibri" w:cs="Calibri"/>
                <w:sz w:val="18"/>
                <w:szCs w:val="18"/>
              </w:rPr>
              <w:t>83.43</w:t>
            </w:r>
          </w:p>
        </w:tc>
        <w:tc>
          <w:tcPr>
            <w:tcW w:w="900" w:type="dxa"/>
          </w:tcPr>
          <w:p w14:paraId="4EDA447C" w14:textId="2B93CE2B" w:rsidR="00E91A71" w:rsidRPr="0047177D" w:rsidRDefault="00E91A71" w:rsidP="00E91A71">
            <w:pPr>
              <w:rPr>
                <w:rFonts w:ascii="Calibri" w:hAnsi="Calibri" w:cs="Calibri"/>
                <w:sz w:val="18"/>
                <w:szCs w:val="18"/>
              </w:rPr>
            </w:pPr>
            <w:r w:rsidRPr="006C55DA">
              <w:rPr>
                <w:rFonts w:ascii="Calibri" w:hAnsi="Calibri" w:cs="Calibri"/>
                <w:sz w:val="18"/>
                <w:szCs w:val="18"/>
              </w:rPr>
              <w:t>10.3.2.14.3</w:t>
            </w:r>
          </w:p>
        </w:tc>
        <w:tc>
          <w:tcPr>
            <w:tcW w:w="2875" w:type="dxa"/>
          </w:tcPr>
          <w:p w14:paraId="2682249C" w14:textId="75677C10" w:rsidR="00E91A71" w:rsidRPr="0047177D" w:rsidRDefault="00E91A71" w:rsidP="00E91A71">
            <w:pPr>
              <w:rPr>
                <w:rFonts w:ascii="Calibri" w:hAnsi="Calibri" w:cs="Calibri"/>
                <w:sz w:val="18"/>
                <w:szCs w:val="18"/>
              </w:rPr>
            </w:pPr>
            <w:r w:rsidRPr="006C55DA">
              <w:rPr>
                <w:rFonts w:ascii="Calibri" w:hAnsi="Calibri" w:cs="Calibri"/>
                <w:sz w:val="18"/>
                <w:szCs w:val="18"/>
              </w:rPr>
              <w:t>"A STA maintains one or more duplicate detection caches. An MLD maintains one or more duplicate detection caches." Is an MLD composed of several STAs? Should each STA -- a part of an MLD -- maintain one or more duplicate detection caches? Perhaps this point should be stated clearly.</w:t>
            </w:r>
          </w:p>
        </w:tc>
        <w:tc>
          <w:tcPr>
            <w:tcW w:w="1625" w:type="dxa"/>
          </w:tcPr>
          <w:p w14:paraId="69C34D29" w14:textId="1E0F6CEC" w:rsidR="00E91A71" w:rsidRPr="0047177D" w:rsidRDefault="00E91A71" w:rsidP="00E91A71">
            <w:pPr>
              <w:rPr>
                <w:rFonts w:ascii="Calibri" w:hAnsi="Calibri" w:cs="Calibri"/>
                <w:sz w:val="18"/>
                <w:szCs w:val="18"/>
              </w:rPr>
            </w:pPr>
            <w:r w:rsidRPr="006C55DA">
              <w:rPr>
                <w:rFonts w:ascii="Calibri" w:hAnsi="Calibri" w:cs="Calibri"/>
                <w:sz w:val="18"/>
                <w:szCs w:val="18"/>
              </w:rPr>
              <w:t>As in comment</w:t>
            </w:r>
          </w:p>
        </w:tc>
        <w:tc>
          <w:tcPr>
            <w:tcW w:w="3207" w:type="dxa"/>
          </w:tcPr>
          <w:p w14:paraId="07EBBE4D" w14:textId="54A46C41" w:rsidR="00E91A71" w:rsidRDefault="00192B40" w:rsidP="00E91A71">
            <w:pPr>
              <w:autoSpaceDE w:val="0"/>
              <w:autoSpaceDN w:val="0"/>
              <w:adjustRightInd w:val="0"/>
              <w:rPr>
                <w:rFonts w:ascii="Calibri" w:hAnsi="Calibri" w:cs="Calibri"/>
                <w:sz w:val="18"/>
                <w:szCs w:val="18"/>
              </w:rPr>
            </w:pPr>
            <w:r>
              <w:rPr>
                <w:rFonts w:ascii="Calibri" w:hAnsi="Calibri" w:cs="Calibri"/>
                <w:sz w:val="18"/>
                <w:szCs w:val="18"/>
              </w:rPr>
              <w:t>Rejec</w:t>
            </w:r>
            <w:r w:rsidR="00DC7400">
              <w:rPr>
                <w:rFonts w:ascii="Calibri" w:hAnsi="Calibri" w:cs="Calibri"/>
                <w:sz w:val="18"/>
                <w:szCs w:val="18"/>
              </w:rPr>
              <w:t xml:space="preserve">ted - </w:t>
            </w:r>
          </w:p>
          <w:p w14:paraId="26DAFFE8" w14:textId="77777777" w:rsidR="00E91A71" w:rsidRDefault="00E91A71" w:rsidP="00E91A71">
            <w:pPr>
              <w:autoSpaceDE w:val="0"/>
              <w:autoSpaceDN w:val="0"/>
              <w:adjustRightInd w:val="0"/>
              <w:rPr>
                <w:rFonts w:ascii="Calibri" w:hAnsi="Calibri" w:cs="Calibri"/>
                <w:sz w:val="18"/>
                <w:szCs w:val="18"/>
              </w:rPr>
            </w:pPr>
          </w:p>
          <w:p w14:paraId="29543484" w14:textId="4430E336"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We explain to the commenter that the following sentence is added in D0.3 to explain the difference. Basically, when affiliates STAs of an MLD receives individually addressed QoS data frame, the duplicate detection is done in MLD level based on MRC1.</w:t>
            </w:r>
          </w:p>
          <w:p w14:paraId="351C690F" w14:textId="77777777" w:rsidR="00E91A71" w:rsidRDefault="00E91A71" w:rsidP="00E91A71">
            <w:pPr>
              <w:autoSpaceDE w:val="0"/>
              <w:autoSpaceDN w:val="0"/>
              <w:adjustRightInd w:val="0"/>
              <w:rPr>
                <w:rFonts w:ascii="Calibri" w:hAnsi="Calibri" w:cs="Calibri"/>
                <w:sz w:val="18"/>
                <w:szCs w:val="18"/>
              </w:rPr>
            </w:pPr>
          </w:p>
          <w:p w14:paraId="4385BB9E" w14:textId="77777777" w:rsidR="00E91A71" w:rsidRDefault="00E91A71" w:rsidP="00E91A71">
            <w:pPr>
              <w:autoSpaceDE w:val="0"/>
              <w:autoSpaceDN w:val="0"/>
              <w:adjustRightInd w:val="0"/>
              <w:rPr>
                <w:rFonts w:ascii="TimesNewRomanPSMT" w:eastAsia="TimesNewRomanPSMT"/>
                <w:i/>
                <w:iCs/>
                <w:color w:val="000000"/>
                <w:sz w:val="20"/>
              </w:rPr>
            </w:pPr>
            <w:r w:rsidRPr="009D5E5A">
              <w:rPr>
                <w:rFonts w:ascii="TimesNewRomanPSMT" w:eastAsia="TimesNewRomanPSMT"/>
                <w:i/>
                <w:iCs/>
                <w:color w:val="000000"/>
                <w:sz w:val="20"/>
              </w:rPr>
              <w:t>All STAs affiliated with an MLD shall</w:t>
            </w:r>
            <w:r>
              <w:rPr>
                <w:rFonts w:ascii="TimesNewRomanPSMT" w:eastAsia="TimesNewRomanPSMT"/>
                <w:i/>
                <w:iCs/>
                <w:color w:val="000000"/>
                <w:sz w:val="20"/>
              </w:rPr>
              <w:t xml:space="preserve"> </w:t>
            </w:r>
            <w:r w:rsidRPr="009D5E5A">
              <w:rPr>
                <w:rFonts w:ascii="TimesNewRomanPSMT" w:eastAsia="TimesNewRomanPSMT"/>
                <w:i/>
                <w:iCs/>
                <w:color w:val="000000"/>
                <w:sz w:val="20"/>
              </w:rPr>
              <w:t>implement MRC1 instead of RC2 in Table 10-6 (Receiver caches) to discard duplicate individually addressed</w:t>
            </w:r>
            <w:r>
              <w:rPr>
                <w:rFonts w:ascii="TimesNewRomanPSMT" w:eastAsia="TimesNewRomanPSMT"/>
                <w:i/>
                <w:iCs/>
                <w:color w:val="000000"/>
                <w:sz w:val="20"/>
              </w:rPr>
              <w:t xml:space="preserve"> </w:t>
            </w:r>
            <w:r w:rsidRPr="009D5E5A">
              <w:rPr>
                <w:rFonts w:ascii="TimesNewRomanPSMT" w:eastAsia="TimesNewRomanPSMT"/>
                <w:i/>
                <w:iCs/>
                <w:color w:val="000000"/>
                <w:sz w:val="20"/>
              </w:rPr>
              <w:t>QoS Data frames belonging to a TID without BA negotiation that are delivered from the associated MLD.</w:t>
            </w:r>
          </w:p>
          <w:p w14:paraId="284B6A22" w14:textId="77777777" w:rsidR="00E91A71" w:rsidRDefault="00E91A71" w:rsidP="00E91A71">
            <w:pPr>
              <w:autoSpaceDE w:val="0"/>
              <w:autoSpaceDN w:val="0"/>
              <w:adjustRightInd w:val="0"/>
              <w:rPr>
                <w:rFonts w:ascii="TimesNewRomanPSMT" w:eastAsia="TimesNewRomanPSMT"/>
                <w:i/>
                <w:iCs/>
                <w:color w:val="000000"/>
                <w:sz w:val="20"/>
              </w:rPr>
            </w:pPr>
          </w:p>
          <w:p w14:paraId="04740B98" w14:textId="42D9ECEE" w:rsidR="00E91A71" w:rsidRPr="009D5E5A" w:rsidRDefault="00E91A71" w:rsidP="00E91A71">
            <w:pPr>
              <w:autoSpaceDE w:val="0"/>
              <w:autoSpaceDN w:val="0"/>
              <w:adjustRightInd w:val="0"/>
              <w:rPr>
                <w:rFonts w:ascii="Calibri" w:hAnsi="Calibri" w:cs="Calibri"/>
                <w:i/>
                <w:iCs/>
                <w:sz w:val="18"/>
                <w:szCs w:val="18"/>
              </w:rPr>
            </w:pPr>
          </w:p>
        </w:tc>
      </w:tr>
      <w:tr w:rsidR="00E91A71" w:rsidRPr="00DF4A52" w14:paraId="735BB672" w14:textId="77777777" w:rsidTr="0055389F">
        <w:trPr>
          <w:trHeight w:val="980"/>
        </w:trPr>
        <w:tc>
          <w:tcPr>
            <w:tcW w:w="721" w:type="dxa"/>
          </w:tcPr>
          <w:p w14:paraId="0D59FBF3" w14:textId="103ADE38" w:rsidR="00E91A71" w:rsidRPr="006C55DA" w:rsidRDefault="00E91A71" w:rsidP="00E91A71">
            <w:pPr>
              <w:rPr>
                <w:rFonts w:ascii="Calibri" w:hAnsi="Calibri" w:cs="Calibri"/>
                <w:sz w:val="18"/>
                <w:szCs w:val="18"/>
              </w:rPr>
            </w:pPr>
            <w:r w:rsidRPr="00A14CF3">
              <w:rPr>
                <w:rFonts w:ascii="Calibri" w:hAnsi="Calibri" w:cs="Calibri"/>
                <w:sz w:val="18"/>
                <w:szCs w:val="18"/>
              </w:rPr>
              <w:t>2056</w:t>
            </w:r>
          </w:p>
        </w:tc>
        <w:tc>
          <w:tcPr>
            <w:tcW w:w="900" w:type="dxa"/>
          </w:tcPr>
          <w:p w14:paraId="50235BF6" w14:textId="3D6BC696" w:rsidR="00E91A71" w:rsidRPr="006C55DA" w:rsidRDefault="00E91A71" w:rsidP="00E91A71">
            <w:pPr>
              <w:rPr>
                <w:rFonts w:ascii="Calibri" w:hAnsi="Calibri" w:cs="Calibri"/>
                <w:sz w:val="18"/>
                <w:szCs w:val="18"/>
              </w:rPr>
            </w:pPr>
            <w:r w:rsidRPr="00A14CF3">
              <w:rPr>
                <w:rFonts w:ascii="Calibri" w:hAnsi="Calibri" w:cs="Calibri"/>
                <w:sz w:val="18"/>
                <w:szCs w:val="18"/>
              </w:rPr>
              <w:t xml:space="preserve">John </w:t>
            </w:r>
            <w:proofErr w:type="spellStart"/>
            <w:r w:rsidRPr="00A14CF3">
              <w:rPr>
                <w:rFonts w:ascii="Calibri" w:hAnsi="Calibri" w:cs="Calibri"/>
                <w:sz w:val="18"/>
                <w:szCs w:val="18"/>
              </w:rPr>
              <w:t>Wullert</w:t>
            </w:r>
            <w:proofErr w:type="spellEnd"/>
          </w:p>
        </w:tc>
        <w:tc>
          <w:tcPr>
            <w:tcW w:w="720" w:type="dxa"/>
          </w:tcPr>
          <w:p w14:paraId="778BDF87" w14:textId="6AAE43D4" w:rsidR="00E91A71" w:rsidRPr="006C55DA" w:rsidRDefault="00E91A71" w:rsidP="00E91A71">
            <w:pPr>
              <w:rPr>
                <w:rFonts w:ascii="Calibri" w:hAnsi="Calibri" w:cs="Calibri"/>
                <w:sz w:val="18"/>
                <w:szCs w:val="18"/>
              </w:rPr>
            </w:pPr>
            <w:r w:rsidRPr="00A14CF3">
              <w:rPr>
                <w:rFonts w:ascii="Calibri" w:hAnsi="Calibri" w:cs="Calibri"/>
                <w:sz w:val="18"/>
                <w:szCs w:val="18"/>
              </w:rPr>
              <w:t>140.47</w:t>
            </w:r>
          </w:p>
        </w:tc>
        <w:tc>
          <w:tcPr>
            <w:tcW w:w="900" w:type="dxa"/>
          </w:tcPr>
          <w:p w14:paraId="4C0B4537" w14:textId="3A6D05F7" w:rsidR="00E91A71" w:rsidRPr="006C55DA" w:rsidRDefault="00E91A71" w:rsidP="00E91A71">
            <w:pPr>
              <w:rPr>
                <w:rFonts w:ascii="Calibri" w:hAnsi="Calibri" w:cs="Calibri"/>
                <w:sz w:val="18"/>
                <w:szCs w:val="18"/>
              </w:rPr>
            </w:pPr>
            <w:r w:rsidRPr="00A14CF3">
              <w:rPr>
                <w:rFonts w:ascii="Calibri" w:hAnsi="Calibri" w:cs="Calibri"/>
                <w:sz w:val="18"/>
                <w:szCs w:val="18"/>
              </w:rPr>
              <w:t>35.3.11</w:t>
            </w:r>
          </w:p>
        </w:tc>
        <w:tc>
          <w:tcPr>
            <w:tcW w:w="2875" w:type="dxa"/>
          </w:tcPr>
          <w:p w14:paraId="676B1C87" w14:textId="038AA86E" w:rsidR="00E91A71" w:rsidRPr="006C55DA" w:rsidRDefault="00E91A71" w:rsidP="00E91A71">
            <w:pPr>
              <w:rPr>
                <w:rFonts w:ascii="Calibri" w:hAnsi="Calibri" w:cs="Calibri"/>
                <w:sz w:val="18"/>
                <w:szCs w:val="18"/>
              </w:rPr>
            </w:pPr>
            <w:r w:rsidRPr="00A14CF3">
              <w:rPr>
                <w:rFonts w:ascii="Calibri" w:hAnsi="Calibri" w:cs="Calibri"/>
                <w:sz w:val="18"/>
                <w:szCs w:val="18"/>
              </w:rPr>
              <w:t>Text states that MLD shall follow rules in a cited section.  The text in the cited section is written in a non-normative fashion and is more a description of a procedure than "rules"</w:t>
            </w:r>
          </w:p>
        </w:tc>
        <w:tc>
          <w:tcPr>
            <w:tcW w:w="1625" w:type="dxa"/>
          </w:tcPr>
          <w:p w14:paraId="1332672C" w14:textId="796C3350" w:rsidR="00E91A71" w:rsidRPr="006C55DA" w:rsidRDefault="00E91A71" w:rsidP="00E91A71">
            <w:pPr>
              <w:rPr>
                <w:rFonts w:ascii="Calibri" w:hAnsi="Calibri" w:cs="Calibri"/>
                <w:sz w:val="18"/>
                <w:szCs w:val="18"/>
              </w:rPr>
            </w:pPr>
            <w:r w:rsidRPr="00A14CF3">
              <w:rPr>
                <w:rFonts w:ascii="Calibri" w:hAnsi="Calibri" w:cs="Calibri"/>
                <w:sz w:val="18"/>
                <w:szCs w:val="18"/>
              </w:rPr>
              <w:t xml:space="preserve">Describe desired </w:t>
            </w:r>
            <w:proofErr w:type="spellStart"/>
            <w:r w:rsidRPr="00A14CF3">
              <w:rPr>
                <w:rFonts w:ascii="Calibri" w:hAnsi="Calibri" w:cs="Calibri"/>
                <w:sz w:val="18"/>
                <w:szCs w:val="18"/>
              </w:rPr>
              <w:t>behavior</w:t>
            </w:r>
            <w:proofErr w:type="spellEnd"/>
            <w:r w:rsidRPr="00A14CF3">
              <w:rPr>
                <w:rFonts w:ascii="Calibri" w:hAnsi="Calibri" w:cs="Calibri"/>
                <w:sz w:val="18"/>
                <w:szCs w:val="18"/>
              </w:rPr>
              <w:t xml:space="preserve"> here using normative language.</w:t>
            </w:r>
          </w:p>
        </w:tc>
        <w:tc>
          <w:tcPr>
            <w:tcW w:w="3207" w:type="dxa"/>
          </w:tcPr>
          <w:p w14:paraId="20553CF7" w14:textId="3B71970D" w:rsidR="00E91A71" w:rsidRDefault="00DC7400" w:rsidP="00E91A71">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55F270D4" w14:textId="50DF658F" w:rsidR="00E91A71" w:rsidRDefault="00E91A71" w:rsidP="00E91A71">
            <w:pPr>
              <w:autoSpaceDE w:val="0"/>
              <w:autoSpaceDN w:val="0"/>
              <w:adjustRightInd w:val="0"/>
              <w:rPr>
                <w:rFonts w:ascii="Calibri" w:hAnsi="Calibri" w:cs="Calibri"/>
                <w:sz w:val="18"/>
                <w:szCs w:val="18"/>
              </w:rPr>
            </w:pPr>
          </w:p>
          <w:p w14:paraId="2547F20C" w14:textId="476DAB3A"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 xml:space="preserve">We note to the commenter that normative </w:t>
            </w:r>
            <w:proofErr w:type="spellStart"/>
            <w:r>
              <w:rPr>
                <w:rFonts w:ascii="Calibri" w:hAnsi="Calibri" w:cs="Calibri"/>
                <w:sz w:val="18"/>
                <w:szCs w:val="18"/>
              </w:rPr>
              <w:t>behaivor</w:t>
            </w:r>
            <w:proofErr w:type="spellEnd"/>
            <w:r>
              <w:rPr>
                <w:rFonts w:ascii="Calibri" w:hAnsi="Calibri" w:cs="Calibri"/>
                <w:sz w:val="18"/>
                <w:szCs w:val="18"/>
              </w:rPr>
              <w:t xml:space="preserve"> is described in </w:t>
            </w:r>
            <w:r w:rsidRPr="00F44CEE">
              <w:rPr>
                <w:rFonts w:ascii="Calibri" w:hAnsi="Calibri" w:cs="Calibri"/>
                <w:sz w:val="18"/>
                <w:szCs w:val="18"/>
              </w:rPr>
              <w:t>10.3.2.14.2 Transmitter requirements and 10.3.2.14.3 Receiver requirements as shown below.</w:t>
            </w:r>
          </w:p>
          <w:p w14:paraId="71C227B5" w14:textId="77777777" w:rsidR="00E91A71" w:rsidRDefault="00E91A71" w:rsidP="00E91A71">
            <w:pPr>
              <w:autoSpaceDE w:val="0"/>
              <w:autoSpaceDN w:val="0"/>
              <w:adjustRightInd w:val="0"/>
              <w:rPr>
                <w:rFonts w:ascii="Calibri" w:hAnsi="Calibri" w:cs="Calibri"/>
                <w:sz w:val="18"/>
                <w:szCs w:val="18"/>
              </w:rPr>
            </w:pPr>
          </w:p>
          <w:p w14:paraId="20D86D3D" w14:textId="26C47910" w:rsidR="00E91A71" w:rsidRPr="00F44CEE" w:rsidRDefault="00E91A71" w:rsidP="00E91A71">
            <w:pPr>
              <w:autoSpaceDE w:val="0"/>
              <w:autoSpaceDN w:val="0"/>
              <w:adjustRightInd w:val="0"/>
              <w:rPr>
                <w:rFonts w:ascii="TimesNewRomanPSMT" w:eastAsia="TimesNewRomanPSMT"/>
                <w:i/>
                <w:iCs/>
                <w:color w:val="000000"/>
                <w:sz w:val="20"/>
              </w:rPr>
            </w:pPr>
            <w:r w:rsidRPr="00F44CEE">
              <w:rPr>
                <w:rFonts w:ascii="TimesNewRomanPSMT" w:eastAsia="TimesNewRomanPSMT"/>
                <w:i/>
                <w:iCs/>
                <w:color w:val="000000"/>
                <w:sz w:val="20"/>
              </w:rPr>
              <w:t>An MLD shall support the applicable sequence number spaces defined in</w:t>
            </w:r>
            <w:r w:rsidRPr="00F44CEE">
              <w:rPr>
                <w:rFonts w:ascii="TimesNewRomanPSMT" w:eastAsia="TimesNewRomanPSMT" w:hint="eastAsia"/>
                <w:i/>
                <w:iCs/>
                <w:color w:val="000000"/>
                <w:sz w:val="20"/>
              </w:rPr>
              <w:br/>
            </w:r>
            <w:r w:rsidRPr="00F44CEE">
              <w:rPr>
                <w:rFonts w:ascii="TimesNewRomanPSMT" w:eastAsia="TimesNewRomanPSMT"/>
                <w:i/>
                <w:iCs/>
                <w:color w:val="000000"/>
                <w:sz w:val="20"/>
              </w:rPr>
              <w:t>Table 10-5 (Transmitter sequence number spaces). A STA affiliated with an MLD shall support MSNS1</w:t>
            </w:r>
            <w:r w:rsidRPr="00F44CEE">
              <w:rPr>
                <w:rFonts w:ascii="TimesNewRomanPSMT" w:eastAsia="TimesNewRomanPSMT" w:hint="eastAsia"/>
                <w:i/>
                <w:iCs/>
                <w:color w:val="000000"/>
                <w:sz w:val="20"/>
              </w:rPr>
              <w:br/>
            </w:r>
            <w:r w:rsidRPr="00F44CEE">
              <w:rPr>
                <w:rFonts w:ascii="TimesNewRomanPSMT" w:eastAsia="TimesNewRomanPSMT"/>
                <w:i/>
                <w:iCs/>
                <w:color w:val="000000"/>
                <w:sz w:val="20"/>
              </w:rPr>
              <w:t xml:space="preserve">instead of SNS2 in Table 10-5 </w:t>
            </w:r>
            <w:r w:rsidRPr="00F44CEE">
              <w:rPr>
                <w:rFonts w:ascii="TimesNewRomanPSMT" w:eastAsia="TimesNewRomanPSMT"/>
                <w:i/>
                <w:iCs/>
                <w:color w:val="000000"/>
                <w:sz w:val="20"/>
              </w:rPr>
              <w:lastRenderedPageBreak/>
              <w:t>(Transmitter sequence number spaces) to determine the sequence number of</w:t>
            </w:r>
            <w:r w:rsidRPr="00F44CEE">
              <w:rPr>
                <w:rFonts w:ascii="TimesNewRomanPSMT" w:eastAsia="TimesNewRomanPSMT" w:hint="eastAsia"/>
                <w:i/>
                <w:iCs/>
                <w:color w:val="000000"/>
                <w:sz w:val="20"/>
              </w:rPr>
              <w:br/>
            </w:r>
            <w:r w:rsidRPr="00F44CEE">
              <w:rPr>
                <w:rFonts w:ascii="TimesNewRomanPSMT" w:eastAsia="TimesNewRomanPSMT"/>
                <w:i/>
                <w:iCs/>
                <w:color w:val="000000"/>
                <w:sz w:val="20"/>
              </w:rPr>
              <w:t>an individually addressed QoS Data frame that is delivered to the associated MLD.</w:t>
            </w:r>
            <w:r w:rsidRPr="00F44CEE">
              <w:rPr>
                <w:i/>
                <w:iCs/>
              </w:rPr>
              <w:t xml:space="preserve"> </w:t>
            </w:r>
          </w:p>
          <w:p w14:paraId="16D4DE56" w14:textId="77777777" w:rsidR="00E91A71" w:rsidRDefault="00E91A71" w:rsidP="00E91A71">
            <w:pPr>
              <w:autoSpaceDE w:val="0"/>
              <w:autoSpaceDN w:val="0"/>
              <w:adjustRightInd w:val="0"/>
              <w:rPr>
                <w:rFonts w:ascii="TimesNewRomanPSMT" w:eastAsia="TimesNewRomanPSMT"/>
                <w:i/>
                <w:iCs/>
                <w:color w:val="000000"/>
                <w:sz w:val="20"/>
              </w:rPr>
            </w:pPr>
          </w:p>
          <w:p w14:paraId="423FBA6C" w14:textId="77777777" w:rsidR="00E91A71" w:rsidRDefault="00E91A71" w:rsidP="00E91A71">
            <w:pPr>
              <w:autoSpaceDE w:val="0"/>
              <w:autoSpaceDN w:val="0"/>
              <w:adjustRightInd w:val="0"/>
              <w:rPr>
                <w:rFonts w:ascii="TimesNewRomanPSMT" w:eastAsia="TimesNewRomanPSMT"/>
                <w:i/>
                <w:iCs/>
                <w:color w:val="000000"/>
                <w:sz w:val="20"/>
              </w:rPr>
            </w:pPr>
            <w:r w:rsidRPr="0053144B">
              <w:rPr>
                <w:rFonts w:ascii="TimesNewRomanPSMT" w:eastAsia="TimesNewRomanPSMT"/>
                <w:i/>
                <w:iCs/>
                <w:color w:val="000000"/>
                <w:sz w:val="20"/>
              </w:rPr>
              <w:t>An MLD shall implement the applicable receiver requirements defined in</w:t>
            </w:r>
            <w:r>
              <w:rPr>
                <w:rFonts w:ascii="TimesNewRomanPSMT" w:eastAsia="TimesNewRomanPSMT"/>
                <w:i/>
                <w:iCs/>
                <w:color w:val="000000"/>
                <w:sz w:val="20"/>
              </w:rPr>
              <w:t xml:space="preserve"> </w:t>
            </w:r>
            <w:r w:rsidRPr="0053144B">
              <w:rPr>
                <w:rFonts w:ascii="TimesNewRomanPSMT" w:eastAsia="TimesNewRomanPSMT"/>
                <w:i/>
                <w:iCs/>
                <w:color w:val="000000"/>
                <w:sz w:val="20"/>
              </w:rPr>
              <w:t>Table 10-6 (Receiver caches) with Status indicated as Mandatory. All STAs affiliated with an MLD shall</w:t>
            </w:r>
            <w:r>
              <w:rPr>
                <w:rFonts w:ascii="TimesNewRomanPSMT" w:eastAsia="TimesNewRomanPSMT"/>
                <w:i/>
                <w:iCs/>
                <w:color w:val="000000"/>
                <w:sz w:val="20"/>
              </w:rPr>
              <w:t xml:space="preserve"> </w:t>
            </w:r>
            <w:r w:rsidRPr="0053144B">
              <w:rPr>
                <w:rFonts w:ascii="TimesNewRomanPSMT" w:eastAsia="TimesNewRomanPSMT"/>
                <w:i/>
                <w:iCs/>
                <w:color w:val="000000"/>
                <w:sz w:val="20"/>
              </w:rPr>
              <w:t>implement MRC1 instead of RC2 in Table 10-6</w:t>
            </w:r>
            <w:r>
              <w:rPr>
                <w:rFonts w:ascii="TimesNewRomanPSMT" w:eastAsia="TimesNewRomanPSMT"/>
                <w:i/>
                <w:iCs/>
                <w:color w:val="000000"/>
                <w:sz w:val="20"/>
              </w:rPr>
              <w:t xml:space="preserve"> </w:t>
            </w:r>
            <w:r w:rsidRPr="0053144B">
              <w:rPr>
                <w:rFonts w:ascii="TimesNewRomanPSMT" w:eastAsia="TimesNewRomanPSMT"/>
                <w:i/>
                <w:iCs/>
                <w:color w:val="000000"/>
                <w:sz w:val="20"/>
              </w:rPr>
              <w:t>(Receiver caches) to discard</w:t>
            </w:r>
            <w:r>
              <w:rPr>
                <w:rFonts w:ascii="TimesNewRomanPSMT" w:eastAsia="TimesNewRomanPSMT"/>
                <w:i/>
                <w:iCs/>
                <w:color w:val="000000"/>
                <w:sz w:val="20"/>
              </w:rPr>
              <w:t xml:space="preserve"> </w:t>
            </w:r>
            <w:r w:rsidRPr="0053144B">
              <w:rPr>
                <w:rFonts w:ascii="TimesNewRomanPSMT" w:eastAsia="TimesNewRomanPSMT"/>
                <w:i/>
                <w:iCs/>
                <w:color w:val="000000"/>
                <w:sz w:val="20"/>
              </w:rPr>
              <w:t>duplicate individually addressed</w:t>
            </w:r>
            <w:r>
              <w:rPr>
                <w:rFonts w:ascii="TimesNewRomanPSMT" w:eastAsia="TimesNewRomanPSMT"/>
                <w:i/>
                <w:iCs/>
                <w:color w:val="000000"/>
                <w:sz w:val="20"/>
              </w:rPr>
              <w:t xml:space="preserve"> </w:t>
            </w:r>
            <w:r w:rsidRPr="0053144B">
              <w:rPr>
                <w:rFonts w:ascii="TimesNewRomanPSMT" w:eastAsia="TimesNewRomanPSMT"/>
                <w:i/>
                <w:iCs/>
                <w:color w:val="000000"/>
                <w:sz w:val="20"/>
              </w:rPr>
              <w:t>QoS Data frames belonging to a TID</w:t>
            </w:r>
            <w:r>
              <w:rPr>
                <w:rFonts w:ascii="TimesNewRomanPSMT" w:eastAsia="TimesNewRomanPSMT"/>
                <w:i/>
                <w:iCs/>
                <w:color w:val="000000"/>
                <w:sz w:val="20"/>
              </w:rPr>
              <w:t xml:space="preserve"> </w:t>
            </w:r>
            <w:r w:rsidRPr="0053144B">
              <w:rPr>
                <w:rFonts w:ascii="TimesNewRomanPSMT" w:eastAsia="TimesNewRomanPSMT"/>
                <w:i/>
                <w:iCs/>
                <w:color w:val="000000"/>
                <w:sz w:val="20"/>
              </w:rPr>
              <w:t>without BA negotiation that are</w:t>
            </w:r>
            <w:r>
              <w:rPr>
                <w:rFonts w:ascii="TimesNewRomanPSMT" w:eastAsia="TimesNewRomanPSMT"/>
                <w:i/>
                <w:iCs/>
                <w:color w:val="000000"/>
                <w:sz w:val="20"/>
              </w:rPr>
              <w:t xml:space="preserve"> </w:t>
            </w:r>
            <w:r w:rsidRPr="0053144B">
              <w:rPr>
                <w:rFonts w:ascii="TimesNewRomanPSMT" w:eastAsia="TimesNewRomanPSMT"/>
                <w:i/>
                <w:iCs/>
                <w:color w:val="000000"/>
                <w:sz w:val="20"/>
              </w:rPr>
              <w:t>delivered from the associated MLD.</w:t>
            </w:r>
          </w:p>
          <w:p w14:paraId="0FACCDB1" w14:textId="0FBCA8EA" w:rsidR="00E91A71" w:rsidRPr="0053144B" w:rsidRDefault="00E91A71" w:rsidP="00E91A71">
            <w:pPr>
              <w:autoSpaceDE w:val="0"/>
              <w:autoSpaceDN w:val="0"/>
              <w:adjustRightInd w:val="0"/>
              <w:rPr>
                <w:rFonts w:ascii="Calibri" w:hAnsi="Calibri" w:cs="Calibri"/>
                <w:i/>
                <w:iCs/>
                <w:sz w:val="18"/>
                <w:szCs w:val="18"/>
              </w:rPr>
            </w:pPr>
          </w:p>
        </w:tc>
      </w:tr>
      <w:tr w:rsidR="00E91A71" w:rsidRPr="00DF4A52" w14:paraId="5C57F1C8" w14:textId="77777777" w:rsidTr="0055389F">
        <w:trPr>
          <w:trHeight w:val="980"/>
        </w:trPr>
        <w:tc>
          <w:tcPr>
            <w:tcW w:w="721" w:type="dxa"/>
          </w:tcPr>
          <w:p w14:paraId="7A731A73" w14:textId="27BF4F13" w:rsidR="00E91A71" w:rsidRPr="006C55DA" w:rsidRDefault="00E91A71" w:rsidP="00E91A71">
            <w:pPr>
              <w:rPr>
                <w:rFonts w:ascii="Calibri" w:hAnsi="Calibri" w:cs="Calibri"/>
                <w:sz w:val="18"/>
                <w:szCs w:val="18"/>
              </w:rPr>
            </w:pPr>
            <w:r w:rsidRPr="00BC0C6F">
              <w:rPr>
                <w:rFonts w:ascii="Calibri" w:hAnsi="Calibri" w:cs="Calibri"/>
                <w:sz w:val="18"/>
                <w:szCs w:val="18"/>
              </w:rPr>
              <w:lastRenderedPageBreak/>
              <w:t>2751</w:t>
            </w:r>
          </w:p>
        </w:tc>
        <w:tc>
          <w:tcPr>
            <w:tcW w:w="900" w:type="dxa"/>
          </w:tcPr>
          <w:p w14:paraId="2CCAB9F8" w14:textId="71494239" w:rsidR="00E91A71" w:rsidRPr="006C55DA" w:rsidRDefault="00E91A71" w:rsidP="00E91A71">
            <w:pPr>
              <w:rPr>
                <w:rFonts w:ascii="Calibri" w:hAnsi="Calibri" w:cs="Calibri"/>
                <w:sz w:val="18"/>
                <w:szCs w:val="18"/>
              </w:rPr>
            </w:pPr>
            <w:proofErr w:type="spellStart"/>
            <w:r w:rsidRPr="00BC0C6F">
              <w:rPr>
                <w:rFonts w:ascii="Calibri" w:hAnsi="Calibri" w:cs="Calibri"/>
                <w:sz w:val="18"/>
                <w:szCs w:val="18"/>
              </w:rPr>
              <w:t>Sanghyun</w:t>
            </w:r>
            <w:proofErr w:type="spellEnd"/>
            <w:r w:rsidRPr="00BC0C6F">
              <w:rPr>
                <w:rFonts w:ascii="Calibri" w:hAnsi="Calibri" w:cs="Calibri"/>
                <w:sz w:val="18"/>
                <w:szCs w:val="18"/>
              </w:rPr>
              <w:t xml:space="preserve"> Kim</w:t>
            </w:r>
          </w:p>
        </w:tc>
        <w:tc>
          <w:tcPr>
            <w:tcW w:w="720" w:type="dxa"/>
          </w:tcPr>
          <w:p w14:paraId="784D333C" w14:textId="227E78FF" w:rsidR="00E91A71" w:rsidRPr="006C55DA" w:rsidRDefault="00E91A71" w:rsidP="00E91A71">
            <w:pPr>
              <w:rPr>
                <w:rFonts w:ascii="Calibri" w:hAnsi="Calibri" w:cs="Calibri"/>
                <w:sz w:val="18"/>
                <w:szCs w:val="18"/>
              </w:rPr>
            </w:pPr>
            <w:r w:rsidRPr="00BC0C6F">
              <w:rPr>
                <w:rFonts w:ascii="Calibri" w:hAnsi="Calibri" w:cs="Calibri"/>
                <w:sz w:val="18"/>
                <w:szCs w:val="18"/>
              </w:rPr>
              <w:t>83.03</w:t>
            </w:r>
          </w:p>
        </w:tc>
        <w:tc>
          <w:tcPr>
            <w:tcW w:w="900" w:type="dxa"/>
          </w:tcPr>
          <w:p w14:paraId="44B38453" w14:textId="68F4A4E1" w:rsidR="00E91A71" w:rsidRPr="006C55DA" w:rsidRDefault="00E91A71" w:rsidP="00E91A71">
            <w:pPr>
              <w:rPr>
                <w:rFonts w:ascii="Calibri" w:hAnsi="Calibri" w:cs="Calibri"/>
                <w:sz w:val="18"/>
                <w:szCs w:val="18"/>
              </w:rPr>
            </w:pPr>
            <w:r w:rsidRPr="00BC0C6F">
              <w:rPr>
                <w:rFonts w:ascii="Calibri" w:hAnsi="Calibri" w:cs="Calibri"/>
                <w:sz w:val="18"/>
                <w:szCs w:val="18"/>
              </w:rPr>
              <w:t>10.3.2.14.2</w:t>
            </w:r>
          </w:p>
        </w:tc>
        <w:tc>
          <w:tcPr>
            <w:tcW w:w="2875" w:type="dxa"/>
          </w:tcPr>
          <w:p w14:paraId="35E843FD" w14:textId="0C662834" w:rsidR="00E91A71" w:rsidRPr="006C55DA" w:rsidRDefault="00E91A71" w:rsidP="00E91A71">
            <w:pPr>
              <w:rPr>
                <w:rFonts w:ascii="Calibri" w:hAnsi="Calibri" w:cs="Calibri"/>
                <w:sz w:val="18"/>
                <w:szCs w:val="18"/>
              </w:rPr>
            </w:pPr>
            <w:r w:rsidRPr="00BC0C6F">
              <w:rPr>
                <w:rFonts w:ascii="Calibri" w:hAnsi="Calibri" w:cs="Calibri"/>
                <w:sz w:val="18"/>
                <w:szCs w:val="18"/>
              </w:rPr>
              <w:t xml:space="preserve">There is no </w:t>
            </w:r>
            <w:proofErr w:type="spellStart"/>
            <w:r w:rsidRPr="00BC0C6F">
              <w:rPr>
                <w:rFonts w:ascii="Calibri" w:hAnsi="Calibri" w:cs="Calibri"/>
                <w:sz w:val="18"/>
                <w:szCs w:val="18"/>
              </w:rPr>
              <w:t>definiition</w:t>
            </w:r>
            <w:proofErr w:type="spellEnd"/>
            <w:r w:rsidRPr="00BC0C6F">
              <w:rPr>
                <w:rFonts w:ascii="Calibri" w:hAnsi="Calibri" w:cs="Calibri"/>
                <w:sz w:val="18"/>
                <w:szCs w:val="18"/>
              </w:rPr>
              <w:t xml:space="preserve"> or abbreviation of "MSNS1".</w:t>
            </w:r>
            <w:r w:rsidRPr="00BC0C6F">
              <w:rPr>
                <w:rFonts w:ascii="Calibri" w:hAnsi="Calibri" w:cs="Calibri"/>
                <w:sz w:val="18"/>
                <w:szCs w:val="18"/>
              </w:rPr>
              <w:br/>
              <w:t>(multiple sequence number space? or multi-link sequence number space?</w:t>
            </w:r>
            <w:r w:rsidRPr="00BC0C6F">
              <w:rPr>
                <w:rFonts w:ascii="Calibri" w:hAnsi="Calibri" w:cs="Calibri"/>
                <w:sz w:val="18"/>
                <w:szCs w:val="18"/>
              </w:rPr>
              <w:br/>
              <w:t>or MLD sequence number space?)</w:t>
            </w:r>
          </w:p>
        </w:tc>
        <w:tc>
          <w:tcPr>
            <w:tcW w:w="1625" w:type="dxa"/>
          </w:tcPr>
          <w:p w14:paraId="2A85009A" w14:textId="46210BE9" w:rsidR="00E91A71" w:rsidRPr="006C55DA" w:rsidRDefault="00E91A71" w:rsidP="00E91A71">
            <w:pPr>
              <w:rPr>
                <w:rFonts w:ascii="Calibri" w:hAnsi="Calibri" w:cs="Calibri"/>
                <w:sz w:val="18"/>
                <w:szCs w:val="18"/>
              </w:rPr>
            </w:pPr>
            <w:r w:rsidRPr="00BC0C6F">
              <w:rPr>
                <w:rFonts w:ascii="Calibri" w:hAnsi="Calibri" w:cs="Calibri"/>
                <w:sz w:val="18"/>
                <w:szCs w:val="18"/>
              </w:rPr>
              <w:t>As in the comment.</w:t>
            </w:r>
          </w:p>
        </w:tc>
        <w:tc>
          <w:tcPr>
            <w:tcW w:w="3207" w:type="dxa"/>
          </w:tcPr>
          <w:p w14:paraId="665E7D0F" w14:textId="16D6939D"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Revised –</w:t>
            </w:r>
          </w:p>
          <w:p w14:paraId="5DDD50A6" w14:textId="77777777" w:rsidR="00E91A71" w:rsidRDefault="00E91A71" w:rsidP="00E91A71">
            <w:pPr>
              <w:autoSpaceDE w:val="0"/>
              <w:autoSpaceDN w:val="0"/>
              <w:adjustRightInd w:val="0"/>
              <w:rPr>
                <w:rFonts w:ascii="Calibri" w:hAnsi="Calibri" w:cs="Calibri"/>
                <w:sz w:val="18"/>
                <w:szCs w:val="18"/>
              </w:rPr>
            </w:pPr>
          </w:p>
          <w:p w14:paraId="794FECBC" w14:textId="77777777" w:rsidR="00E91A71" w:rsidRDefault="00E91A71" w:rsidP="00E91A71">
            <w:pPr>
              <w:autoSpaceDE w:val="0"/>
              <w:autoSpaceDN w:val="0"/>
              <w:adjustRightInd w:val="0"/>
              <w:rPr>
                <w:rFonts w:ascii="Calibri" w:hAnsi="Calibri" w:cs="Calibri"/>
                <w:sz w:val="18"/>
                <w:szCs w:val="18"/>
              </w:rPr>
            </w:pPr>
            <w:r>
              <w:rPr>
                <w:rFonts w:ascii="Calibri" w:hAnsi="Calibri" w:cs="Calibri"/>
                <w:sz w:val="18"/>
                <w:szCs w:val="18"/>
              </w:rPr>
              <w:t xml:space="preserve">We explain to the commenter that in the baseline SNS1 is used directly as the </w:t>
            </w:r>
          </w:p>
          <w:p w14:paraId="207585FD" w14:textId="4CD8801A" w:rsidR="00E91A71" w:rsidRDefault="00E91A71" w:rsidP="00E91A71">
            <w:pPr>
              <w:autoSpaceDE w:val="0"/>
              <w:autoSpaceDN w:val="0"/>
              <w:adjustRightInd w:val="0"/>
              <w:rPr>
                <w:rFonts w:ascii="Calibri" w:hAnsi="Calibri" w:cs="Calibri"/>
                <w:sz w:val="18"/>
                <w:szCs w:val="18"/>
              </w:rPr>
            </w:pPr>
            <w:r w:rsidRPr="00C2710E">
              <w:rPr>
                <w:rFonts w:ascii="Calibri" w:hAnsi="Calibri" w:cs="Calibri"/>
                <w:sz w:val="18"/>
                <w:szCs w:val="18"/>
              </w:rPr>
              <w:t xml:space="preserve">Sequence number space identifier. We simply </w:t>
            </w:r>
            <w:r>
              <w:rPr>
                <w:rFonts w:ascii="Calibri" w:hAnsi="Calibri" w:cs="Calibri"/>
                <w:sz w:val="18"/>
                <w:szCs w:val="18"/>
              </w:rPr>
              <w:t>revise MSNS1 with MLD SNS1, so it is clear what it means. Similar change for MRC1 and MRR1.</w:t>
            </w:r>
          </w:p>
          <w:p w14:paraId="4A0F047D" w14:textId="3D2C10D2" w:rsidR="00E91A71" w:rsidRDefault="00E91A71" w:rsidP="00E91A71">
            <w:pPr>
              <w:autoSpaceDE w:val="0"/>
              <w:autoSpaceDN w:val="0"/>
              <w:adjustRightInd w:val="0"/>
              <w:rPr>
                <w:rFonts w:ascii="Calibri" w:hAnsi="Calibri" w:cs="Calibri"/>
                <w:sz w:val="18"/>
                <w:szCs w:val="18"/>
              </w:rPr>
            </w:pPr>
          </w:p>
          <w:p w14:paraId="5E8E17DD" w14:textId="1B7399C4" w:rsidR="00E91A71" w:rsidRPr="00C2710E" w:rsidRDefault="00E91A71" w:rsidP="00E91A71">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2751</w:t>
            </w:r>
          </w:p>
          <w:p w14:paraId="4B74D68E" w14:textId="60FD87CF" w:rsidR="00E91A71" w:rsidRDefault="00E91A71" w:rsidP="00E91A71">
            <w:pPr>
              <w:autoSpaceDE w:val="0"/>
              <w:autoSpaceDN w:val="0"/>
              <w:adjustRightInd w:val="0"/>
              <w:rPr>
                <w:rFonts w:ascii="Calibri" w:hAnsi="Calibri" w:cs="Calibri"/>
                <w:sz w:val="18"/>
                <w:szCs w:val="18"/>
              </w:rPr>
            </w:pPr>
          </w:p>
        </w:tc>
      </w:tr>
      <w:tr w:rsidR="00F8488A" w:rsidRPr="00DF4A52" w14:paraId="0EC0F737" w14:textId="77777777" w:rsidTr="0055389F">
        <w:trPr>
          <w:trHeight w:val="980"/>
        </w:trPr>
        <w:tc>
          <w:tcPr>
            <w:tcW w:w="721" w:type="dxa"/>
          </w:tcPr>
          <w:p w14:paraId="2648E865" w14:textId="267AAE5B" w:rsidR="00F8488A" w:rsidRPr="00691980" w:rsidRDefault="00F8488A" w:rsidP="00F8488A">
            <w:pPr>
              <w:rPr>
                <w:rFonts w:ascii="Calibri" w:hAnsi="Calibri" w:cs="Calibri"/>
                <w:sz w:val="18"/>
                <w:szCs w:val="18"/>
              </w:rPr>
            </w:pPr>
            <w:r w:rsidRPr="00BC0C6F">
              <w:rPr>
                <w:rFonts w:ascii="Calibri" w:hAnsi="Calibri" w:cs="Calibri"/>
                <w:sz w:val="18"/>
                <w:szCs w:val="18"/>
              </w:rPr>
              <w:t>2557</w:t>
            </w:r>
          </w:p>
        </w:tc>
        <w:tc>
          <w:tcPr>
            <w:tcW w:w="900" w:type="dxa"/>
          </w:tcPr>
          <w:p w14:paraId="56084368" w14:textId="4B7FA6D5" w:rsidR="00F8488A" w:rsidRPr="00691980" w:rsidRDefault="00F8488A" w:rsidP="00F8488A">
            <w:pPr>
              <w:rPr>
                <w:rFonts w:ascii="Calibri" w:hAnsi="Calibri" w:cs="Calibri"/>
                <w:sz w:val="18"/>
                <w:szCs w:val="18"/>
              </w:rPr>
            </w:pPr>
            <w:r w:rsidRPr="00BC0C6F">
              <w:rPr>
                <w:rFonts w:ascii="Calibri" w:hAnsi="Calibri" w:cs="Calibri"/>
                <w:sz w:val="18"/>
                <w:szCs w:val="18"/>
              </w:rPr>
              <w:t>Robert Stacey</w:t>
            </w:r>
          </w:p>
        </w:tc>
        <w:tc>
          <w:tcPr>
            <w:tcW w:w="720" w:type="dxa"/>
          </w:tcPr>
          <w:p w14:paraId="160EC905" w14:textId="7B30280B" w:rsidR="00F8488A" w:rsidRPr="00691980" w:rsidRDefault="00F8488A" w:rsidP="00F8488A">
            <w:pPr>
              <w:rPr>
                <w:rFonts w:ascii="Calibri" w:hAnsi="Calibri" w:cs="Calibri"/>
                <w:sz w:val="18"/>
                <w:szCs w:val="18"/>
              </w:rPr>
            </w:pPr>
            <w:r w:rsidRPr="00BC0C6F">
              <w:rPr>
                <w:rFonts w:ascii="Calibri" w:hAnsi="Calibri" w:cs="Calibri"/>
                <w:sz w:val="18"/>
                <w:szCs w:val="18"/>
              </w:rPr>
              <w:t>82.52</w:t>
            </w:r>
          </w:p>
        </w:tc>
        <w:tc>
          <w:tcPr>
            <w:tcW w:w="900" w:type="dxa"/>
          </w:tcPr>
          <w:p w14:paraId="50428F4B" w14:textId="017D3911" w:rsidR="00F8488A" w:rsidRPr="00691980" w:rsidRDefault="00F8488A" w:rsidP="00F8488A">
            <w:pPr>
              <w:rPr>
                <w:rFonts w:ascii="Calibri" w:hAnsi="Calibri" w:cs="Calibri"/>
                <w:sz w:val="18"/>
                <w:szCs w:val="18"/>
              </w:rPr>
            </w:pPr>
            <w:r w:rsidRPr="00BC0C6F">
              <w:rPr>
                <w:rFonts w:ascii="Calibri" w:hAnsi="Calibri" w:cs="Calibri"/>
                <w:sz w:val="18"/>
                <w:szCs w:val="18"/>
              </w:rPr>
              <w:t>10.3.2.14.2</w:t>
            </w:r>
          </w:p>
        </w:tc>
        <w:tc>
          <w:tcPr>
            <w:tcW w:w="2875" w:type="dxa"/>
          </w:tcPr>
          <w:p w14:paraId="24801F38" w14:textId="3C02F973" w:rsidR="00F8488A" w:rsidRPr="00691980" w:rsidRDefault="00F8488A" w:rsidP="00F8488A">
            <w:pPr>
              <w:rPr>
                <w:rFonts w:ascii="Calibri" w:hAnsi="Calibri" w:cs="Calibri"/>
                <w:sz w:val="18"/>
                <w:szCs w:val="18"/>
              </w:rPr>
            </w:pPr>
            <w:r w:rsidRPr="00BC0C6F">
              <w:rPr>
                <w:rFonts w:ascii="Calibri" w:hAnsi="Calibri" w:cs="Calibri"/>
                <w:sz w:val="18"/>
                <w:szCs w:val="18"/>
              </w:rPr>
              <w:t>More clarity is needed on where and how the sequence number spaces are used. In the MLD case, the SN assignment is at the MLD level and not a the STA level for those frames that can be sent on any of the links. The MLD is said to maintain those sequence number spaces. For some frames, the affiliated STA maintains the sequence number space (e.g., broadcast). In the non-MLD case the legacy text applies.</w:t>
            </w:r>
            <w:r w:rsidRPr="00BC0C6F">
              <w:rPr>
                <w:rFonts w:ascii="Calibri" w:hAnsi="Calibri" w:cs="Calibri"/>
                <w:sz w:val="18"/>
                <w:szCs w:val="18"/>
              </w:rPr>
              <w:br/>
            </w:r>
            <w:r w:rsidRPr="00BC0C6F">
              <w:rPr>
                <w:rFonts w:ascii="Calibri" w:hAnsi="Calibri" w:cs="Calibri"/>
                <w:sz w:val="18"/>
                <w:szCs w:val="18"/>
              </w:rPr>
              <w:br/>
              <w:t>As currently written, it is very confusion. One sentence says "An MLD maintains one or more sequence number spaces [for] individually addressed QoS Data frames." But later it says "A STA affiliated with an MLD shall support MSNS1 instead of SNS2". Clearly this wrong.</w:t>
            </w:r>
            <w:r w:rsidRPr="00BC0C6F">
              <w:rPr>
                <w:rFonts w:ascii="Calibri" w:hAnsi="Calibri" w:cs="Calibri"/>
                <w:sz w:val="18"/>
                <w:szCs w:val="18"/>
              </w:rPr>
              <w:br/>
            </w:r>
            <w:r w:rsidRPr="00BC0C6F">
              <w:rPr>
                <w:rFonts w:ascii="Calibri" w:hAnsi="Calibri" w:cs="Calibri"/>
                <w:sz w:val="18"/>
                <w:szCs w:val="18"/>
              </w:rPr>
              <w:br/>
              <w:t>Editorially, there is no point in identifying the new sequence number space as MSNS1 vs SNS7. Why change the convention?</w:t>
            </w:r>
          </w:p>
        </w:tc>
        <w:tc>
          <w:tcPr>
            <w:tcW w:w="1625" w:type="dxa"/>
          </w:tcPr>
          <w:p w14:paraId="623A5B31" w14:textId="59287410" w:rsidR="00F8488A" w:rsidRPr="00691980" w:rsidRDefault="00F8488A" w:rsidP="00F8488A">
            <w:pPr>
              <w:rPr>
                <w:rFonts w:ascii="Calibri" w:hAnsi="Calibri" w:cs="Calibri"/>
                <w:sz w:val="18"/>
                <w:szCs w:val="18"/>
              </w:rPr>
            </w:pPr>
            <w:r w:rsidRPr="00BC0C6F">
              <w:rPr>
                <w:rFonts w:ascii="Calibri" w:hAnsi="Calibri" w:cs="Calibri"/>
                <w:sz w:val="18"/>
                <w:szCs w:val="18"/>
              </w:rPr>
              <w:t>Much of this subclause needs to be rewritten to be specific about how the sequence number spaces apply. For example, "A STA shall support SNS1. A QoS STA that is not affiliated with an MLD shall support SNS2. A QMF STA shall support SNS4. An MLD shall support SNS7."</w:t>
            </w:r>
          </w:p>
        </w:tc>
        <w:tc>
          <w:tcPr>
            <w:tcW w:w="3207" w:type="dxa"/>
          </w:tcPr>
          <w:p w14:paraId="0484CA23" w14:textId="6396A83E" w:rsidR="00F8488A" w:rsidRDefault="00C853C7" w:rsidP="00F8488A">
            <w:pPr>
              <w:autoSpaceDE w:val="0"/>
              <w:autoSpaceDN w:val="0"/>
              <w:adjustRightInd w:val="0"/>
              <w:rPr>
                <w:rFonts w:ascii="Calibri" w:hAnsi="Calibri" w:cs="Calibri"/>
                <w:sz w:val="18"/>
                <w:szCs w:val="18"/>
              </w:rPr>
            </w:pPr>
            <w:r>
              <w:rPr>
                <w:rFonts w:ascii="Calibri" w:hAnsi="Calibri" w:cs="Calibri"/>
                <w:sz w:val="18"/>
                <w:szCs w:val="18"/>
              </w:rPr>
              <w:t xml:space="preserve">Revised </w:t>
            </w:r>
            <w:r w:rsidR="00B6654D">
              <w:rPr>
                <w:rFonts w:ascii="Calibri" w:hAnsi="Calibri" w:cs="Calibri"/>
                <w:sz w:val="18"/>
                <w:szCs w:val="18"/>
              </w:rPr>
              <w:t>–</w:t>
            </w:r>
            <w:r>
              <w:rPr>
                <w:rFonts w:ascii="Calibri" w:hAnsi="Calibri" w:cs="Calibri"/>
                <w:sz w:val="18"/>
                <w:szCs w:val="18"/>
              </w:rPr>
              <w:t xml:space="preserve"> </w:t>
            </w:r>
          </w:p>
          <w:p w14:paraId="001D2E76" w14:textId="4F17E31E" w:rsidR="00B6654D" w:rsidRDefault="00B6654D" w:rsidP="00F8488A">
            <w:pPr>
              <w:autoSpaceDE w:val="0"/>
              <w:autoSpaceDN w:val="0"/>
              <w:adjustRightInd w:val="0"/>
              <w:rPr>
                <w:ins w:id="0" w:author="Huang, Po-kai" w:date="2021-02-25T18:58:00Z"/>
                <w:rFonts w:ascii="Calibri" w:hAnsi="Calibri" w:cs="Calibri"/>
                <w:sz w:val="18"/>
                <w:szCs w:val="18"/>
              </w:rPr>
            </w:pPr>
          </w:p>
          <w:p w14:paraId="6270C70B" w14:textId="3D21946D" w:rsidR="00FE2DF3" w:rsidRDefault="00FE2DF3" w:rsidP="00F8488A">
            <w:pPr>
              <w:autoSpaceDE w:val="0"/>
              <w:autoSpaceDN w:val="0"/>
              <w:adjustRightInd w:val="0"/>
              <w:rPr>
                <w:rFonts w:ascii="Calibri" w:hAnsi="Calibri" w:cs="Calibri"/>
                <w:sz w:val="18"/>
                <w:szCs w:val="18"/>
              </w:rPr>
            </w:pPr>
            <w:r>
              <w:rPr>
                <w:rFonts w:ascii="Calibri" w:hAnsi="Calibri" w:cs="Calibri"/>
                <w:sz w:val="18"/>
                <w:szCs w:val="18"/>
              </w:rPr>
              <w:t xml:space="preserve">Since it is the affiliated STAs of an MLD that transmits the frame, we </w:t>
            </w:r>
            <w:r w:rsidR="00FB32E0">
              <w:rPr>
                <w:rFonts w:ascii="Calibri" w:hAnsi="Calibri" w:cs="Calibri"/>
                <w:sz w:val="18"/>
                <w:szCs w:val="18"/>
              </w:rPr>
              <w:t xml:space="preserve">write the sentence for both MLD and affiliated STA. </w:t>
            </w:r>
          </w:p>
          <w:p w14:paraId="20E135F4" w14:textId="77777777" w:rsidR="00FE2DF3" w:rsidRDefault="00FE2DF3" w:rsidP="00F8488A">
            <w:pPr>
              <w:autoSpaceDE w:val="0"/>
              <w:autoSpaceDN w:val="0"/>
              <w:adjustRightInd w:val="0"/>
              <w:rPr>
                <w:rFonts w:ascii="Calibri" w:hAnsi="Calibri" w:cs="Calibri"/>
                <w:sz w:val="18"/>
                <w:szCs w:val="18"/>
              </w:rPr>
            </w:pPr>
          </w:p>
          <w:p w14:paraId="229F1E7F" w14:textId="3311ED38" w:rsidR="009821A5" w:rsidRDefault="00457FC0" w:rsidP="00F8488A">
            <w:pPr>
              <w:autoSpaceDE w:val="0"/>
              <w:autoSpaceDN w:val="0"/>
              <w:adjustRightInd w:val="0"/>
              <w:rPr>
                <w:rFonts w:ascii="Calibri" w:hAnsi="Calibri" w:cs="Calibri"/>
                <w:sz w:val="18"/>
                <w:szCs w:val="18"/>
              </w:rPr>
            </w:pPr>
            <w:r>
              <w:rPr>
                <w:rFonts w:ascii="Calibri" w:hAnsi="Calibri" w:cs="Calibri"/>
                <w:sz w:val="18"/>
                <w:szCs w:val="18"/>
              </w:rPr>
              <w:t xml:space="preserve">We </w:t>
            </w:r>
            <w:r w:rsidR="00056E85">
              <w:rPr>
                <w:rFonts w:ascii="Calibri" w:hAnsi="Calibri" w:cs="Calibri"/>
                <w:sz w:val="18"/>
                <w:szCs w:val="18"/>
              </w:rPr>
              <w:t>revise</w:t>
            </w:r>
            <w:r>
              <w:rPr>
                <w:rFonts w:ascii="Calibri" w:hAnsi="Calibri" w:cs="Calibri"/>
                <w:sz w:val="18"/>
                <w:szCs w:val="18"/>
              </w:rPr>
              <w:t xml:space="preserve"> </w:t>
            </w:r>
            <w:r w:rsidR="00FB32E0">
              <w:rPr>
                <w:rFonts w:ascii="Calibri" w:hAnsi="Calibri" w:cs="Calibri"/>
                <w:sz w:val="18"/>
                <w:szCs w:val="18"/>
              </w:rPr>
              <w:t xml:space="preserve">the description </w:t>
            </w:r>
            <w:r w:rsidR="00C52F0E">
              <w:rPr>
                <w:rFonts w:ascii="Calibri" w:hAnsi="Calibri" w:cs="Calibri"/>
                <w:sz w:val="18"/>
                <w:szCs w:val="18"/>
              </w:rPr>
              <w:t>to clarify</w:t>
            </w:r>
            <w:r w:rsidR="00FB32E0">
              <w:rPr>
                <w:rFonts w:ascii="Calibri" w:hAnsi="Calibri" w:cs="Calibri"/>
                <w:sz w:val="18"/>
                <w:szCs w:val="18"/>
              </w:rPr>
              <w:t xml:space="preserve"> </w:t>
            </w:r>
            <w:r>
              <w:rPr>
                <w:rFonts w:ascii="Calibri" w:hAnsi="Calibri" w:cs="Calibri"/>
                <w:sz w:val="18"/>
                <w:szCs w:val="18"/>
              </w:rPr>
              <w:t>that for MLD, the SN space is common and maintained by the MLD</w:t>
            </w:r>
            <w:r w:rsidR="009821A5">
              <w:rPr>
                <w:rFonts w:ascii="Calibri" w:hAnsi="Calibri" w:cs="Calibri"/>
                <w:sz w:val="18"/>
                <w:szCs w:val="18"/>
              </w:rPr>
              <w:t xml:space="preserve">. Then each affiliated STA </w:t>
            </w:r>
            <w:r w:rsidR="00373F06">
              <w:rPr>
                <w:rFonts w:ascii="Calibri" w:hAnsi="Calibri" w:cs="Calibri"/>
                <w:sz w:val="18"/>
                <w:szCs w:val="18"/>
              </w:rPr>
              <w:t>uses the SN space to send frames.</w:t>
            </w:r>
          </w:p>
          <w:p w14:paraId="04E124D7" w14:textId="77777777" w:rsidR="00457FC0" w:rsidRDefault="00457FC0" w:rsidP="00F8488A">
            <w:pPr>
              <w:autoSpaceDE w:val="0"/>
              <w:autoSpaceDN w:val="0"/>
              <w:adjustRightInd w:val="0"/>
              <w:rPr>
                <w:rFonts w:ascii="Calibri" w:hAnsi="Calibri" w:cs="Calibri"/>
                <w:sz w:val="18"/>
                <w:szCs w:val="18"/>
              </w:rPr>
            </w:pPr>
          </w:p>
          <w:p w14:paraId="0F8CF356" w14:textId="20BF11A2" w:rsidR="00457FC0" w:rsidRDefault="00132CA1" w:rsidP="00F8488A">
            <w:pPr>
              <w:autoSpaceDE w:val="0"/>
              <w:autoSpaceDN w:val="0"/>
              <w:adjustRightInd w:val="0"/>
              <w:rPr>
                <w:rFonts w:ascii="Calibri" w:hAnsi="Calibri" w:cs="Calibri"/>
                <w:sz w:val="18"/>
                <w:szCs w:val="18"/>
              </w:rPr>
            </w:pPr>
            <w:r>
              <w:rPr>
                <w:rFonts w:ascii="Calibri" w:hAnsi="Calibri" w:cs="Calibri"/>
                <w:sz w:val="18"/>
                <w:szCs w:val="18"/>
              </w:rPr>
              <w:t xml:space="preserve">We also note that SNS7 is used </w:t>
            </w:r>
            <w:r w:rsidR="00130043">
              <w:rPr>
                <w:rFonts w:ascii="Calibri" w:hAnsi="Calibri" w:cs="Calibri"/>
                <w:sz w:val="18"/>
                <w:szCs w:val="18"/>
              </w:rPr>
              <w:t>for PV1 individually addressed management frame. PV1 is for S1G and is out of scope of 11be.</w:t>
            </w:r>
          </w:p>
          <w:p w14:paraId="52AFA32B" w14:textId="77777777" w:rsidR="00457FC0" w:rsidRDefault="00457FC0" w:rsidP="00F8488A">
            <w:pPr>
              <w:autoSpaceDE w:val="0"/>
              <w:autoSpaceDN w:val="0"/>
              <w:adjustRightInd w:val="0"/>
              <w:rPr>
                <w:rFonts w:ascii="Calibri" w:hAnsi="Calibri" w:cs="Calibri"/>
                <w:sz w:val="18"/>
                <w:szCs w:val="18"/>
              </w:rPr>
            </w:pPr>
          </w:p>
          <w:p w14:paraId="04C5606B" w14:textId="77777777" w:rsidR="00457FC0" w:rsidRDefault="00457FC0" w:rsidP="00F8488A">
            <w:pPr>
              <w:autoSpaceDE w:val="0"/>
              <w:autoSpaceDN w:val="0"/>
              <w:adjustRightInd w:val="0"/>
              <w:rPr>
                <w:rFonts w:ascii="Calibri" w:hAnsi="Calibri" w:cs="Calibri"/>
                <w:sz w:val="18"/>
                <w:szCs w:val="18"/>
              </w:rPr>
            </w:pPr>
          </w:p>
          <w:p w14:paraId="50F440DD" w14:textId="77777777" w:rsidR="00457FC0" w:rsidRDefault="00457FC0" w:rsidP="00F8488A">
            <w:pPr>
              <w:autoSpaceDE w:val="0"/>
              <w:autoSpaceDN w:val="0"/>
              <w:adjustRightInd w:val="0"/>
              <w:rPr>
                <w:rFonts w:ascii="Calibri" w:hAnsi="Calibri" w:cs="Calibri"/>
                <w:sz w:val="18"/>
                <w:szCs w:val="18"/>
              </w:rPr>
            </w:pPr>
          </w:p>
          <w:p w14:paraId="45693B92" w14:textId="41DCBA71" w:rsidR="00457FC0" w:rsidRPr="00C2710E" w:rsidRDefault="00457FC0" w:rsidP="00457FC0">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w:t>
            </w:r>
            <w:r w:rsidR="00BD668E">
              <w:rPr>
                <w:rFonts w:ascii="Calibri" w:hAnsi="Calibri" w:cs="Arial"/>
                <w:sz w:val="18"/>
                <w:szCs w:val="18"/>
              </w:rPr>
              <w:t>2557</w:t>
            </w:r>
          </w:p>
          <w:p w14:paraId="73C95B50" w14:textId="2310A770" w:rsidR="00457FC0" w:rsidRDefault="00457FC0" w:rsidP="00F8488A">
            <w:pPr>
              <w:autoSpaceDE w:val="0"/>
              <w:autoSpaceDN w:val="0"/>
              <w:adjustRightInd w:val="0"/>
              <w:rPr>
                <w:rFonts w:ascii="Calibri" w:hAnsi="Calibri" w:cs="Calibri"/>
                <w:sz w:val="18"/>
                <w:szCs w:val="18"/>
              </w:rPr>
            </w:pPr>
          </w:p>
        </w:tc>
      </w:tr>
      <w:tr w:rsidR="00F8488A" w:rsidRPr="00DF4A52" w14:paraId="21FCD1D7" w14:textId="77777777" w:rsidTr="0055389F">
        <w:trPr>
          <w:trHeight w:val="980"/>
        </w:trPr>
        <w:tc>
          <w:tcPr>
            <w:tcW w:w="721" w:type="dxa"/>
          </w:tcPr>
          <w:p w14:paraId="7CC7CBDB" w14:textId="7FF97375" w:rsidR="00F8488A" w:rsidRPr="00691980" w:rsidRDefault="00F8488A" w:rsidP="00F8488A">
            <w:pPr>
              <w:rPr>
                <w:rFonts w:ascii="Calibri" w:hAnsi="Calibri" w:cs="Calibri"/>
                <w:sz w:val="18"/>
                <w:szCs w:val="18"/>
              </w:rPr>
            </w:pPr>
            <w:r w:rsidRPr="00BC0C6F">
              <w:rPr>
                <w:rFonts w:ascii="Calibri" w:hAnsi="Calibri" w:cs="Calibri"/>
                <w:sz w:val="18"/>
                <w:szCs w:val="18"/>
              </w:rPr>
              <w:lastRenderedPageBreak/>
              <w:t>2558</w:t>
            </w:r>
          </w:p>
        </w:tc>
        <w:tc>
          <w:tcPr>
            <w:tcW w:w="900" w:type="dxa"/>
          </w:tcPr>
          <w:p w14:paraId="17E48AC5" w14:textId="1FCF540E" w:rsidR="00F8488A" w:rsidRPr="00691980" w:rsidRDefault="00F8488A" w:rsidP="00F8488A">
            <w:pPr>
              <w:rPr>
                <w:rFonts w:ascii="Calibri" w:hAnsi="Calibri" w:cs="Calibri"/>
                <w:sz w:val="18"/>
                <w:szCs w:val="18"/>
              </w:rPr>
            </w:pPr>
            <w:r w:rsidRPr="00BC0C6F">
              <w:rPr>
                <w:rFonts w:ascii="Calibri" w:hAnsi="Calibri" w:cs="Calibri"/>
                <w:sz w:val="18"/>
                <w:szCs w:val="18"/>
              </w:rPr>
              <w:t>Robert Stacey</w:t>
            </w:r>
          </w:p>
        </w:tc>
        <w:tc>
          <w:tcPr>
            <w:tcW w:w="720" w:type="dxa"/>
          </w:tcPr>
          <w:p w14:paraId="35AC64EF" w14:textId="6FD85CFF" w:rsidR="00F8488A" w:rsidRPr="00691980" w:rsidRDefault="00F8488A" w:rsidP="00F8488A">
            <w:pPr>
              <w:rPr>
                <w:rFonts w:ascii="Calibri" w:hAnsi="Calibri" w:cs="Calibri"/>
                <w:sz w:val="18"/>
                <w:szCs w:val="18"/>
              </w:rPr>
            </w:pPr>
            <w:r w:rsidRPr="00BC0C6F">
              <w:rPr>
                <w:rFonts w:ascii="Calibri" w:hAnsi="Calibri" w:cs="Calibri"/>
                <w:sz w:val="18"/>
                <w:szCs w:val="18"/>
              </w:rPr>
              <w:t>83.43</w:t>
            </w:r>
          </w:p>
        </w:tc>
        <w:tc>
          <w:tcPr>
            <w:tcW w:w="900" w:type="dxa"/>
          </w:tcPr>
          <w:p w14:paraId="31A8F599" w14:textId="5A74A084" w:rsidR="00F8488A" w:rsidRPr="00691980" w:rsidRDefault="00F8488A" w:rsidP="00F8488A">
            <w:pPr>
              <w:rPr>
                <w:rFonts w:ascii="Calibri" w:hAnsi="Calibri" w:cs="Calibri"/>
                <w:sz w:val="18"/>
                <w:szCs w:val="18"/>
              </w:rPr>
            </w:pPr>
            <w:r w:rsidRPr="00BC0C6F">
              <w:rPr>
                <w:rFonts w:ascii="Calibri" w:hAnsi="Calibri" w:cs="Calibri"/>
                <w:sz w:val="18"/>
                <w:szCs w:val="18"/>
              </w:rPr>
              <w:t>10.3.2.14.3</w:t>
            </w:r>
          </w:p>
        </w:tc>
        <w:tc>
          <w:tcPr>
            <w:tcW w:w="2875" w:type="dxa"/>
          </w:tcPr>
          <w:p w14:paraId="39E2C114" w14:textId="473EC7C9" w:rsidR="00F8488A" w:rsidRPr="00691980" w:rsidRDefault="00F8488A" w:rsidP="00F8488A">
            <w:pPr>
              <w:rPr>
                <w:rFonts w:ascii="Calibri" w:hAnsi="Calibri" w:cs="Calibri"/>
                <w:sz w:val="18"/>
                <w:szCs w:val="18"/>
              </w:rPr>
            </w:pPr>
            <w:r w:rsidRPr="00BC0C6F">
              <w:rPr>
                <w:rFonts w:ascii="Calibri" w:hAnsi="Calibri" w:cs="Calibri"/>
                <w:sz w:val="18"/>
                <w:szCs w:val="18"/>
              </w:rPr>
              <w:t>More clarity is needed on where and how the duplicate detection is done. See my comment on 10.3.2.14.2.</w:t>
            </w:r>
          </w:p>
        </w:tc>
        <w:tc>
          <w:tcPr>
            <w:tcW w:w="1625" w:type="dxa"/>
          </w:tcPr>
          <w:p w14:paraId="4B15F594" w14:textId="4E835012" w:rsidR="00F8488A" w:rsidRPr="00691980" w:rsidRDefault="00F8488A" w:rsidP="00F8488A">
            <w:pPr>
              <w:rPr>
                <w:rFonts w:ascii="Calibri" w:hAnsi="Calibri" w:cs="Calibri"/>
                <w:sz w:val="18"/>
                <w:szCs w:val="18"/>
              </w:rPr>
            </w:pPr>
            <w:r w:rsidRPr="00BC0C6F">
              <w:rPr>
                <w:rFonts w:ascii="Calibri" w:hAnsi="Calibri" w:cs="Calibri"/>
                <w:sz w:val="18"/>
                <w:szCs w:val="18"/>
              </w:rPr>
              <w:t>Much of this subclause needs to be rewritten to be specific about how the detection caches apply. For example, "A STA shall support RC1. A QoS STA that is not affiliated with an MLD shall support RC2. A QMF STA shall support RC6. An MLD shall support MRC1."</w:t>
            </w:r>
          </w:p>
        </w:tc>
        <w:tc>
          <w:tcPr>
            <w:tcW w:w="3207" w:type="dxa"/>
          </w:tcPr>
          <w:p w14:paraId="07966715" w14:textId="77777777" w:rsidR="001E3880" w:rsidDel="00B916C3" w:rsidRDefault="001E3880" w:rsidP="001E3880">
            <w:pPr>
              <w:autoSpaceDE w:val="0"/>
              <w:autoSpaceDN w:val="0"/>
              <w:adjustRightInd w:val="0"/>
              <w:rPr>
                <w:del w:id="1" w:author="Huang, Po-kai" w:date="2021-02-25T19:00:00Z"/>
                <w:rFonts w:ascii="Calibri" w:hAnsi="Calibri" w:cs="Calibri"/>
                <w:sz w:val="18"/>
                <w:szCs w:val="18"/>
              </w:rPr>
            </w:pPr>
            <w:r>
              <w:rPr>
                <w:rFonts w:ascii="Calibri" w:hAnsi="Calibri" w:cs="Calibri"/>
                <w:sz w:val="18"/>
                <w:szCs w:val="18"/>
              </w:rPr>
              <w:t xml:space="preserve">Revised – </w:t>
            </w:r>
          </w:p>
          <w:p w14:paraId="230227C8" w14:textId="0F340219" w:rsidR="00F8488A" w:rsidDel="00B916C3" w:rsidRDefault="00F8488A" w:rsidP="00F8488A">
            <w:pPr>
              <w:autoSpaceDE w:val="0"/>
              <w:autoSpaceDN w:val="0"/>
              <w:adjustRightInd w:val="0"/>
              <w:rPr>
                <w:del w:id="2" w:author="Huang, Po-kai" w:date="2021-02-25T19:00:00Z"/>
                <w:rFonts w:ascii="Calibri" w:hAnsi="Calibri" w:cs="Calibri"/>
                <w:sz w:val="18"/>
                <w:szCs w:val="18"/>
              </w:rPr>
            </w:pPr>
          </w:p>
          <w:p w14:paraId="1002D507" w14:textId="77777777" w:rsidR="00B916C3" w:rsidRDefault="00B916C3" w:rsidP="00B916C3">
            <w:pPr>
              <w:autoSpaceDE w:val="0"/>
              <w:autoSpaceDN w:val="0"/>
              <w:adjustRightInd w:val="0"/>
              <w:rPr>
                <w:rFonts w:ascii="Calibri" w:hAnsi="Calibri" w:cs="Calibri"/>
                <w:sz w:val="18"/>
                <w:szCs w:val="18"/>
              </w:rPr>
            </w:pPr>
          </w:p>
          <w:p w14:paraId="219174B2" w14:textId="77777777" w:rsidR="00B916C3" w:rsidRDefault="00B916C3" w:rsidP="00B916C3">
            <w:pPr>
              <w:autoSpaceDE w:val="0"/>
              <w:autoSpaceDN w:val="0"/>
              <w:adjustRightInd w:val="0"/>
              <w:rPr>
                <w:rFonts w:ascii="Calibri" w:hAnsi="Calibri" w:cs="Calibri"/>
                <w:sz w:val="18"/>
                <w:szCs w:val="18"/>
              </w:rPr>
            </w:pPr>
            <w:r>
              <w:rPr>
                <w:rFonts w:ascii="Calibri" w:hAnsi="Calibri" w:cs="Calibri"/>
                <w:sz w:val="18"/>
                <w:szCs w:val="18"/>
              </w:rPr>
              <w:t>Since it is the affiliated STAs of an MLD that receives the frame, we write the sentence for both MLD and affiliated STA.</w:t>
            </w:r>
          </w:p>
          <w:p w14:paraId="1BF399AE" w14:textId="77777777" w:rsidR="00B916C3" w:rsidRDefault="00B916C3" w:rsidP="00B916C3">
            <w:pPr>
              <w:autoSpaceDE w:val="0"/>
              <w:autoSpaceDN w:val="0"/>
              <w:adjustRightInd w:val="0"/>
              <w:rPr>
                <w:rFonts w:ascii="Calibri" w:hAnsi="Calibri" w:cs="Calibri"/>
                <w:sz w:val="18"/>
                <w:szCs w:val="18"/>
              </w:rPr>
            </w:pPr>
          </w:p>
          <w:p w14:paraId="57B31AA6" w14:textId="7DF6C8A2" w:rsidR="00B916C3" w:rsidRDefault="00B916C3" w:rsidP="00B916C3">
            <w:pPr>
              <w:autoSpaceDE w:val="0"/>
              <w:autoSpaceDN w:val="0"/>
              <w:adjustRightInd w:val="0"/>
              <w:rPr>
                <w:rFonts w:ascii="Calibri" w:hAnsi="Calibri" w:cs="Calibri"/>
                <w:sz w:val="18"/>
                <w:szCs w:val="18"/>
              </w:rPr>
            </w:pPr>
            <w:r>
              <w:rPr>
                <w:rFonts w:ascii="Calibri" w:hAnsi="Calibri" w:cs="Calibri"/>
                <w:sz w:val="18"/>
                <w:szCs w:val="18"/>
              </w:rPr>
              <w:t xml:space="preserve">We revise the sentence to clarify that it is indeed MLD to discard the frame, and the affiliated STAs are following the rules to assist MLD to discard the frames. </w:t>
            </w:r>
          </w:p>
          <w:p w14:paraId="0D12397C" w14:textId="77777777" w:rsidR="00B916C3" w:rsidRDefault="00B916C3" w:rsidP="00B916C3">
            <w:pPr>
              <w:autoSpaceDE w:val="0"/>
              <w:autoSpaceDN w:val="0"/>
              <w:adjustRightInd w:val="0"/>
              <w:rPr>
                <w:ins w:id="3" w:author="Huang, Po-kai" w:date="2021-02-25T19:00:00Z"/>
                <w:rFonts w:ascii="Calibri" w:hAnsi="Calibri" w:cs="Calibri"/>
                <w:sz w:val="18"/>
                <w:szCs w:val="18"/>
              </w:rPr>
            </w:pPr>
          </w:p>
          <w:p w14:paraId="4D500348" w14:textId="7A4EFFEC" w:rsidR="00B916C3" w:rsidRPr="00C2710E" w:rsidRDefault="00B916C3" w:rsidP="00B916C3">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2558</w:t>
            </w:r>
          </w:p>
          <w:p w14:paraId="247B1C63" w14:textId="2FFD49BA" w:rsidR="001E3880" w:rsidRDefault="001E3880" w:rsidP="00F8488A">
            <w:pPr>
              <w:autoSpaceDE w:val="0"/>
              <w:autoSpaceDN w:val="0"/>
              <w:adjustRightInd w:val="0"/>
              <w:rPr>
                <w:rFonts w:ascii="Calibri" w:hAnsi="Calibri" w:cs="Calibri"/>
                <w:sz w:val="18"/>
                <w:szCs w:val="18"/>
              </w:rPr>
            </w:pPr>
          </w:p>
        </w:tc>
      </w:tr>
      <w:tr w:rsidR="004F4445" w:rsidRPr="00DF4A52" w14:paraId="4A08A033" w14:textId="77777777" w:rsidTr="0055389F">
        <w:trPr>
          <w:trHeight w:val="980"/>
        </w:trPr>
        <w:tc>
          <w:tcPr>
            <w:tcW w:w="721" w:type="dxa"/>
          </w:tcPr>
          <w:p w14:paraId="6282453C" w14:textId="1448453B" w:rsidR="004F4445" w:rsidRPr="00691980" w:rsidRDefault="004F4445" w:rsidP="004F4445">
            <w:pPr>
              <w:rPr>
                <w:rFonts w:ascii="Calibri" w:hAnsi="Calibri" w:cs="Calibri"/>
                <w:sz w:val="18"/>
                <w:szCs w:val="18"/>
              </w:rPr>
            </w:pPr>
            <w:r w:rsidRPr="00691980">
              <w:rPr>
                <w:rFonts w:ascii="Calibri" w:hAnsi="Calibri" w:cs="Calibri"/>
                <w:sz w:val="18"/>
                <w:szCs w:val="18"/>
              </w:rPr>
              <w:t>2496</w:t>
            </w:r>
          </w:p>
        </w:tc>
        <w:tc>
          <w:tcPr>
            <w:tcW w:w="900" w:type="dxa"/>
          </w:tcPr>
          <w:p w14:paraId="3AA6FFF0" w14:textId="3394AC65" w:rsidR="004F4445" w:rsidRPr="00691980" w:rsidRDefault="004F4445" w:rsidP="004F4445">
            <w:pPr>
              <w:rPr>
                <w:rFonts w:ascii="Calibri" w:hAnsi="Calibri" w:cs="Calibri"/>
                <w:sz w:val="18"/>
                <w:szCs w:val="18"/>
              </w:rPr>
            </w:pPr>
            <w:r w:rsidRPr="00691980">
              <w:rPr>
                <w:rFonts w:ascii="Calibri" w:hAnsi="Calibri" w:cs="Calibri"/>
                <w:sz w:val="18"/>
                <w:szCs w:val="18"/>
              </w:rPr>
              <w:t>Po-Kai Huang</w:t>
            </w:r>
          </w:p>
        </w:tc>
        <w:tc>
          <w:tcPr>
            <w:tcW w:w="720" w:type="dxa"/>
          </w:tcPr>
          <w:p w14:paraId="33B57EAB" w14:textId="69A66EDD" w:rsidR="004F4445" w:rsidRPr="00691980" w:rsidRDefault="004F4445" w:rsidP="004F4445">
            <w:pPr>
              <w:rPr>
                <w:rFonts w:ascii="Calibri" w:hAnsi="Calibri" w:cs="Calibri"/>
                <w:sz w:val="18"/>
                <w:szCs w:val="18"/>
              </w:rPr>
            </w:pPr>
            <w:r w:rsidRPr="00691980">
              <w:rPr>
                <w:rFonts w:ascii="Calibri" w:hAnsi="Calibri" w:cs="Calibri"/>
                <w:sz w:val="18"/>
                <w:szCs w:val="18"/>
              </w:rPr>
              <w:t>140.40</w:t>
            </w:r>
          </w:p>
        </w:tc>
        <w:tc>
          <w:tcPr>
            <w:tcW w:w="900" w:type="dxa"/>
          </w:tcPr>
          <w:p w14:paraId="54C92FD9" w14:textId="30F7FBC3" w:rsidR="004F4445" w:rsidRPr="00691980" w:rsidRDefault="004F4445" w:rsidP="004F4445">
            <w:pPr>
              <w:rPr>
                <w:rFonts w:ascii="Calibri" w:hAnsi="Calibri" w:cs="Calibri"/>
                <w:sz w:val="18"/>
                <w:szCs w:val="18"/>
              </w:rPr>
            </w:pPr>
            <w:r w:rsidRPr="00691980">
              <w:rPr>
                <w:rFonts w:ascii="Calibri" w:hAnsi="Calibri" w:cs="Calibri"/>
                <w:sz w:val="18"/>
                <w:szCs w:val="18"/>
              </w:rPr>
              <w:t>35.3.11</w:t>
            </w:r>
          </w:p>
        </w:tc>
        <w:tc>
          <w:tcPr>
            <w:tcW w:w="2875" w:type="dxa"/>
          </w:tcPr>
          <w:p w14:paraId="453D8DD8" w14:textId="34823BC3" w:rsidR="004F4445" w:rsidRPr="00691980" w:rsidRDefault="004F4445" w:rsidP="004F4445">
            <w:pPr>
              <w:rPr>
                <w:rFonts w:ascii="Calibri" w:hAnsi="Calibri" w:cs="Calibri"/>
                <w:sz w:val="18"/>
                <w:szCs w:val="18"/>
              </w:rPr>
            </w:pPr>
            <w:r w:rsidRPr="00691980">
              <w:rPr>
                <w:rFonts w:ascii="Calibri" w:hAnsi="Calibri" w:cs="Calibri"/>
                <w:sz w:val="18"/>
                <w:szCs w:val="18"/>
              </w:rPr>
              <w:t xml:space="preserve">management frame transmission in the baseline follows the same </w:t>
            </w:r>
            <w:proofErr w:type="spellStart"/>
            <w:r w:rsidRPr="00691980">
              <w:rPr>
                <w:rFonts w:ascii="Calibri" w:hAnsi="Calibri" w:cs="Calibri"/>
                <w:sz w:val="18"/>
                <w:szCs w:val="18"/>
              </w:rPr>
              <w:t>transmision</w:t>
            </w:r>
            <w:proofErr w:type="spellEnd"/>
            <w:r w:rsidRPr="00691980">
              <w:rPr>
                <w:rFonts w:ascii="Calibri" w:hAnsi="Calibri" w:cs="Calibri"/>
                <w:sz w:val="18"/>
                <w:szCs w:val="18"/>
              </w:rPr>
              <w:t xml:space="preserve"> </w:t>
            </w:r>
            <w:proofErr w:type="spellStart"/>
            <w:r w:rsidRPr="00691980">
              <w:rPr>
                <w:rFonts w:ascii="Calibri" w:hAnsi="Calibri" w:cs="Calibri"/>
                <w:sz w:val="18"/>
                <w:szCs w:val="18"/>
              </w:rPr>
              <w:t>behavior</w:t>
            </w:r>
            <w:proofErr w:type="spellEnd"/>
            <w:r w:rsidRPr="00691980">
              <w:rPr>
                <w:rFonts w:ascii="Calibri" w:hAnsi="Calibri" w:cs="Calibri"/>
                <w:sz w:val="18"/>
                <w:szCs w:val="18"/>
              </w:rPr>
              <w:t xml:space="preserve"> of individual addressed delivery data without BA. For management that may be transmitted in any link, the same </w:t>
            </w:r>
            <w:proofErr w:type="spellStart"/>
            <w:r w:rsidRPr="00691980">
              <w:rPr>
                <w:rFonts w:ascii="Calibri" w:hAnsi="Calibri" w:cs="Calibri"/>
                <w:sz w:val="18"/>
                <w:szCs w:val="18"/>
              </w:rPr>
              <w:t>behaivor</w:t>
            </w:r>
            <w:proofErr w:type="spellEnd"/>
            <w:r w:rsidRPr="00691980">
              <w:rPr>
                <w:rFonts w:ascii="Calibri" w:hAnsi="Calibri" w:cs="Calibri"/>
                <w:sz w:val="18"/>
                <w:szCs w:val="18"/>
              </w:rPr>
              <w:t xml:space="preserve"> should follow to deal with PMF and duplicate detection. To make sure that the SN space does not conflict with the group addressed SN in each link, a SN space needs to be created for the individual addressed management frame that may be transmitted in any setup link.</w:t>
            </w:r>
          </w:p>
        </w:tc>
        <w:tc>
          <w:tcPr>
            <w:tcW w:w="1625" w:type="dxa"/>
          </w:tcPr>
          <w:p w14:paraId="65777487" w14:textId="033B6C1B" w:rsidR="004F4445" w:rsidRPr="00691980" w:rsidRDefault="004F4445" w:rsidP="004F4445">
            <w:pPr>
              <w:rPr>
                <w:rFonts w:ascii="Calibri" w:hAnsi="Calibri" w:cs="Calibri"/>
                <w:sz w:val="18"/>
                <w:szCs w:val="18"/>
              </w:rPr>
            </w:pPr>
            <w:r w:rsidRPr="00691980">
              <w:rPr>
                <w:rFonts w:ascii="Calibri" w:hAnsi="Calibri" w:cs="Calibri"/>
                <w:sz w:val="18"/>
                <w:szCs w:val="18"/>
              </w:rPr>
              <w:t xml:space="preserve">Create new SN space and follow the same delivery </w:t>
            </w:r>
            <w:proofErr w:type="spellStart"/>
            <w:r w:rsidRPr="00691980">
              <w:rPr>
                <w:rFonts w:ascii="Calibri" w:hAnsi="Calibri" w:cs="Calibri"/>
                <w:sz w:val="18"/>
                <w:szCs w:val="18"/>
              </w:rPr>
              <w:t>behavior</w:t>
            </w:r>
            <w:proofErr w:type="spellEnd"/>
            <w:r w:rsidRPr="00691980">
              <w:rPr>
                <w:rFonts w:ascii="Calibri" w:hAnsi="Calibri" w:cs="Calibri"/>
                <w:sz w:val="18"/>
                <w:szCs w:val="18"/>
              </w:rPr>
              <w:t xml:space="preserve"> of individually addressed data frame for individually addressed management frame that maybe sent in any setup link.</w:t>
            </w:r>
          </w:p>
        </w:tc>
        <w:tc>
          <w:tcPr>
            <w:tcW w:w="3207" w:type="dxa"/>
          </w:tcPr>
          <w:p w14:paraId="3B4EBD5D" w14:textId="24532750" w:rsidR="004F4445" w:rsidRDefault="00EF0A1B" w:rsidP="004F4445">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24CE8F70" w14:textId="77777777" w:rsidR="00EF0A1B" w:rsidRDefault="00EF0A1B" w:rsidP="004F4445">
            <w:pPr>
              <w:autoSpaceDE w:val="0"/>
              <w:autoSpaceDN w:val="0"/>
              <w:adjustRightInd w:val="0"/>
              <w:rPr>
                <w:rFonts w:ascii="Calibri" w:hAnsi="Calibri" w:cs="Calibri"/>
                <w:sz w:val="18"/>
                <w:szCs w:val="18"/>
              </w:rPr>
            </w:pPr>
          </w:p>
          <w:p w14:paraId="3612E8EC" w14:textId="77777777" w:rsidR="00EF0A1B" w:rsidRDefault="00EF0A1B" w:rsidP="004F4445">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1FB6AF01" w14:textId="77777777" w:rsidR="00EF0A1B" w:rsidRDefault="00EF0A1B" w:rsidP="004F4445">
            <w:pPr>
              <w:autoSpaceDE w:val="0"/>
              <w:autoSpaceDN w:val="0"/>
              <w:adjustRightInd w:val="0"/>
              <w:rPr>
                <w:rFonts w:ascii="Calibri" w:hAnsi="Calibri" w:cs="Calibri"/>
                <w:sz w:val="18"/>
                <w:szCs w:val="18"/>
              </w:rPr>
            </w:pPr>
          </w:p>
          <w:p w14:paraId="0C784AFE" w14:textId="69B99BFA" w:rsidR="00471ECF" w:rsidRDefault="00471ECF" w:rsidP="004F4445">
            <w:pPr>
              <w:autoSpaceDE w:val="0"/>
              <w:autoSpaceDN w:val="0"/>
              <w:adjustRightInd w:val="0"/>
              <w:rPr>
                <w:rFonts w:ascii="Calibri" w:hAnsi="Calibri" w:cs="Calibri"/>
                <w:sz w:val="18"/>
                <w:szCs w:val="18"/>
              </w:rPr>
            </w:pPr>
            <w:r>
              <w:rPr>
                <w:rFonts w:ascii="Calibri" w:hAnsi="Calibri" w:cs="Calibri"/>
                <w:sz w:val="18"/>
                <w:szCs w:val="18"/>
              </w:rPr>
              <w:t xml:space="preserve">We extend the rule for individually addressed data without BA to individually addressed management frame. </w:t>
            </w:r>
          </w:p>
          <w:p w14:paraId="10A1B0D2" w14:textId="26092A74" w:rsidR="006413F7" w:rsidRDefault="006413F7" w:rsidP="004F4445">
            <w:pPr>
              <w:autoSpaceDE w:val="0"/>
              <w:autoSpaceDN w:val="0"/>
              <w:adjustRightInd w:val="0"/>
              <w:rPr>
                <w:rFonts w:ascii="Calibri" w:hAnsi="Calibri" w:cs="Calibri"/>
                <w:sz w:val="18"/>
                <w:szCs w:val="18"/>
              </w:rPr>
            </w:pPr>
          </w:p>
          <w:p w14:paraId="48AE6687" w14:textId="13DD4741" w:rsidR="006413F7" w:rsidRDefault="006413F7" w:rsidP="004F4445">
            <w:pPr>
              <w:autoSpaceDE w:val="0"/>
              <w:autoSpaceDN w:val="0"/>
              <w:adjustRightInd w:val="0"/>
              <w:rPr>
                <w:rFonts w:ascii="Calibri" w:hAnsi="Calibri" w:cs="Calibri"/>
                <w:sz w:val="18"/>
                <w:szCs w:val="18"/>
              </w:rPr>
            </w:pPr>
            <w:r>
              <w:rPr>
                <w:rFonts w:ascii="Calibri" w:hAnsi="Calibri" w:cs="Calibri"/>
                <w:sz w:val="18"/>
                <w:szCs w:val="18"/>
              </w:rPr>
              <w:t>A separate sequence number space is created for individually addressed management frame</w:t>
            </w:r>
            <w:r w:rsidR="00CD2826">
              <w:rPr>
                <w:rFonts w:ascii="Calibri" w:hAnsi="Calibri" w:cs="Calibri"/>
                <w:sz w:val="18"/>
                <w:szCs w:val="18"/>
              </w:rPr>
              <w:t>.</w:t>
            </w:r>
          </w:p>
          <w:p w14:paraId="2B033FB0" w14:textId="36AF09D2" w:rsidR="00CD2826" w:rsidRDefault="00CD2826" w:rsidP="004F4445">
            <w:pPr>
              <w:autoSpaceDE w:val="0"/>
              <w:autoSpaceDN w:val="0"/>
              <w:adjustRightInd w:val="0"/>
              <w:rPr>
                <w:rFonts w:ascii="Calibri" w:hAnsi="Calibri" w:cs="Calibri"/>
                <w:sz w:val="18"/>
                <w:szCs w:val="18"/>
              </w:rPr>
            </w:pPr>
          </w:p>
          <w:p w14:paraId="741890AE" w14:textId="1360EBED" w:rsidR="00CD2826" w:rsidRDefault="00CD2826" w:rsidP="004F4445">
            <w:pPr>
              <w:autoSpaceDE w:val="0"/>
              <w:autoSpaceDN w:val="0"/>
              <w:adjustRightInd w:val="0"/>
              <w:rPr>
                <w:rFonts w:ascii="Calibri" w:hAnsi="Calibri" w:cs="Calibri"/>
                <w:sz w:val="18"/>
                <w:szCs w:val="18"/>
              </w:rPr>
            </w:pPr>
            <w:r>
              <w:rPr>
                <w:rFonts w:ascii="Calibri" w:hAnsi="Calibri" w:cs="Calibri"/>
                <w:sz w:val="18"/>
                <w:szCs w:val="18"/>
              </w:rPr>
              <w:t xml:space="preserve">A separate receiver requirement row is created for individually addressed management frame. </w:t>
            </w:r>
          </w:p>
          <w:p w14:paraId="553EA14F" w14:textId="77777777" w:rsidR="00471ECF" w:rsidRDefault="00471ECF" w:rsidP="004F4445">
            <w:pPr>
              <w:autoSpaceDE w:val="0"/>
              <w:autoSpaceDN w:val="0"/>
              <w:adjustRightInd w:val="0"/>
              <w:rPr>
                <w:rFonts w:ascii="Calibri" w:hAnsi="Calibri" w:cs="Calibri"/>
                <w:sz w:val="18"/>
                <w:szCs w:val="18"/>
              </w:rPr>
            </w:pPr>
          </w:p>
          <w:p w14:paraId="50FE10A4" w14:textId="56111E05" w:rsidR="00240933" w:rsidRDefault="00240933" w:rsidP="004F4445">
            <w:pPr>
              <w:autoSpaceDE w:val="0"/>
              <w:autoSpaceDN w:val="0"/>
              <w:adjustRightInd w:val="0"/>
              <w:rPr>
                <w:rFonts w:ascii="Calibri" w:hAnsi="Calibri" w:cs="Calibri"/>
                <w:sz w:val="18"/>
                <w:szCs w:val="18"/>
              </w:rPr>
            </w:pPr>
            <w:r>
              <w:rPr>
                <w:rFonts w:ascii="Calibri" w:hAnsi="Calibri" w:cs="Calibri"/>
                <w:sz w:val="18"/>
                <w:szCs w:val="18"/>
              </w:rPr>
              <w:t xml:space="preserve">We exclude </w:t>
            </w:r>
            <w:r w:rsidRPr="00240933">
              <w:rPr>
                <w:rFonts w:ascii="Calibri" w:hAnsi="Calibri" w:cs="Calibri"/>
                <w:sz w:val="18"/>
                <w:szCs w:val="18"/>
              </w:rPr>
              <w:t>sounding feedback</w:t>
            </w:r>
            <w:r>
              <w:rPr>
                <w:rFonts w:ascii="Calibri" w:hAnsi="Calibri" w:cs="Calibri"/>
                <w:sz w:val="18"/>
                <w:szCs w:val="18"/>
              </w:rPr>
              <w:t xml:space="preserve"> and</w:t>
            </w:r>
            <w:r w:rsidRPr="00240933">
              <w:rPr>
                <w:rFonts w:ascii="Calibri" w:hAnsi="Calibri" w:cs="Calibri"/>
                <w:sz w:val="18"/>
                <w:szCs w:val="18"/>
              </w:rPr>
              <w:t xml:space="preserve"> probe response</w:t>
            </w:r>
            <w:r>
              <w:rPr>
                <w:rFonts w:ascii="Calibri" w:hAnsi="Calibri" w:cs="Calibri"/>
                <w:sz w:val="18"/>
                <w:szCs w:val="18"/>
              </w:rPr>
              <w:t xml:space="preserve"> because they have TSF involved, which is time critical and is hard to implemented </w:t>
            </w:r>
            <w:r w:rsidR="006413F7">
              <w:rPr>
                <w:rFonts w:ascii="Calibri" w:hAnsi="Calibri" w:cs="Calibri"/>
                <w:sz w:val="18"/>
                <w:szCs w:val="18"/>
              </w:rPr>
              <w:t>with shared sequence number space.</w:t>
            </w:r>
          </w:p>
          <w:p w14:paraId="1EACA95D" w14:textId="77777777" w:rsidR="00240933" w:rsidRDefault="00240933" w:rsidP="004F4445">
            <w:pPr>
              <w:autoSpaceDE w:val="0"/>
              <w:autoSpaceDN w:val="0"/>
              <w:adjustRightInd w:val="0"/>
              <w:rPr>
                <w:rFonts w:ascii="Calibri" w:hAnsi="Calibri" w:cs="Calibri"/>
                <w:sz w:val="18"/>
                <w:szCs w:val="18"/>
              </w:rPr>
            </w:pPr>
          </w:p>
          <w:p w14:paraId="65F24ACA" w14:textId="77777777" w:rsidR="00471ECF" w:rsidRDefault="002046F7" w:rsidP="004F4445">
            <w:pPr>
              <w:autoSpaceDE w:val="0"/>
              <w:autoSpaceDN w:val="0"/>
              <w:adjustRightInd w:val="0"/>
              <w:rPr>
                <w:rFonts w:ascii="Calibri" w:hAnsi="Calibri" w:cs="Calibri"/>
                <w:sz w:val="18"/>
                <w:szCs w:val="18"/>
              </w:rPr>
            </w:pPr>
            <w:r>
              <w:rPr>
                <w:rFonts w:ascii="Calibri" w:hAnsi="Calibri" w:cs="Calibri"/>
                <w:sz w:val="18"/>
                <w:szCs w:val="18"/>
              </w:rPr>
              <w:t xml:space="preserve">We exclude LMR and FTM because in 11az, these frames are dealt with separately. </w:t>
            </w:r>
          </w:p>
          <w:p w14:paraId="057953E1" w14:textId="77777777" w:rsidR="002046F7" w:rsidRDefault="002046F7" w:rsidP="004F4445">
            <w:pPr>
              <w:autoSpaceDE w:val="0"/>
              <w:autoSpaceDN w:val="0"/>
              <w:adjustRightInd w:val="0"/>
              <w:rPr>
                <w:rFonts w:ascii="Calibri" w:hAnsi="Calibri" w:cs="Calibri"/>
                <w:sz w:val="18"/>
                <w:szCs w:val="18"/>
              </w:rPr>
            </w:pPr>
          </w:p>
          <w:p w14:paraId="1A938BEC" w14:textId="12CCF2A5" w:rsidR="002046F7" w:rsidRPr="00C2710E" w:rsidRDefault="002046F7" w:rsidP="002046F7">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2496</w:t>
            </w:r>
          </w:p>
          <w:p w14:paraId="32BE4FD0" w14:textId="1B2C16F4" w:rsidR="002046F7" w:rsidRDefault="002046F7" w:rsidP="004F4445">
            <w:pPr>
              <w:autoSpaceDE w:val="0"/>
              <w:autoSpaceDN w:val="0"/>
              <w:adjustRightInd w:val="0"/>
              <w:rPr>
                <w:rFonts w:ascii="Calibri" w:hAnsi="Calibri" w:cs="Calibri"/>
                <w:sz w:val="18"/>
                <w:szCs w:val="18"/>
              </w:rPr>
            </w:pPr>
          </w:p>
        </w:tc>
      </w:tr>
      <w:tr w:rsidR="00525CCD" w:rsidRPr="00DF4A52" w14:paraId="30BC743F" w14:textId="77777777" w:rsidTr="0055389F">
        <w:trPr>
          <w:trHeight w:val="980"/>
        </w:trPr>
        <w:tc>
          <w:tcPr>
            <w:tcW w:w="721" w:type="dxa"/>
          </w:tcPr>
          <w:p w14:paraId="47F6A2DD" w14:textId="19AEE722" w:rsidR="00525CCD" w:rsidRPr="00691980" w:rsidRDefault="00525CCD" w:rsidP="00525CCD">
            <w:pPr>
              <w:rPr>
                <w:rFonts w:ascii="Calibri" w:hAnsi="Calibri" w:cs="Calibri"/>
                <w:sz w:val="18"/>
                <w:szCs w:val="18"/>
              </w:rPr>
            </w:pPr>
            <w:r w:rsidRPr="00D5397C">
              <w:rPr>
                <w:rFonts w:ascii="Calibri" w:hAnsi="Calibri" w:cs="Calibri"/>
                <w:sz w:val="18"/>
                <w:szCs w:val="18"/>
              </w:rPr>
              <w:t>1077</w:t>
            </w:r>
          </w:p>
        </w:tc>
        <w:tc>
          <w:tcPr>
            <w:tcW w:w="900" w:type="dxa"/>
          </w:tcPr>
          <w:p w14:paraId="5BD2C60F" w14:textId="65E5B3FB" w:rsidR="00525CCD" w:rsidRPr="00691980" w:rsidRDefault="00525CCD" w:rsidP="00525CCD">
            <w:pPr>
              <w:rPr>
                <w:rFonts w:ascii="Calibri" w:hAnsi="Calibri" w:cs="Calibri"/>
                <w:sz w:val="18"/>
                <w:szCs w:val="18"/>
              </w:rPr>
            </w:pPr>
            <w:r w:rsidRPr="00D5397C">
              <w:rPr>
                <w:rFonts w:ascii="Calibri" w:hAnsi="Calibri" w:cs="Calibri"/>
                <w:sz w:val="18"/>
                <w:szCs w:val="18"/>
              </w:rPr>
              <w:t>Abhishek Patil</w:t>
            </w:r>
          </w:p>
        </w:tc>
        <w:tc>
          <w:tcPr>
            <w:tcW w:w="720" w:type="dxa"/>
          </w:tcPr>
          <w:p w14:paraId="40051C1E" w14:textId="3836909B" w:rsidR="00525CCD" w:rsidRPr="00691980" w:rsidRDefault="00525CCD" w:rsidP="00525CCD">
            <w:pPr>
              <w:rPr>
                <w:rFonts w:ascii="Calibri" w:hAnsi="Calibri" w:cs="Calibri"/>
                <w:sz w:val="18"/>
                <w:szCs w:val="18"/>
              </w:rPr>
            </w:pPr>
            <w:r w:rsidRPr="00D5397C">
              <w:rPr>
                <w:rFonts w:ascii="Calibri" w:hAnsi="Calibri" w:cs="Calibri"/>
                <w:sz w:val="18"/>
                <w:szCs w:val="18"/>
              </w:rPr>
              <w:t>140.60</w:t>
            </w:r>
          </w:p>
        </w:tc>
        <w:tc>
          <w:tcPr>
            <w:tcW w:w="900" w:type="dxa"/>
          </w:tcPr>
          <w:p w14:paraId="1F148F9B" w14:textId="20565DC8" w:rsidR="00525CCD" w:rsidRPr="00691980" w:rsidRDefault="00525CCD" w:rsidP="00525CCD">
            <w:pPr>
              <w:rPr>
                <w:rFonts w:ascii="Calibri" w:hAnsi="Calibri" w:cs="Calibri"/>
                <w:sz w:val="18"/>
                <w:szCs w:val="18"/>
              </w:rPr>
            </w:pPr>
            <w:r w:rsidRPr="00D5397C">
              <w:rPr>
                <w:rFonts w:ascii="Calibri" w:hAnsi="Calibri" w:cs="Calibri"/>
                <w:sz w:val="18"/>
                <w:szCs w:val="18"/>
              </w:rPr>
              <w:t>35.3.11</w:t>
            </w:r>
          </w:p>
        </w:tc>
        <w:tc>
          <w:tcPr>
            <w:tcW w:w="2875" w:type="dxa"/>
          </w:tcPr>
          <w:p w14:paraId="72D5E594" w14:textId="2C588279" w:rsidR="00525CCD" w:rsidRPr="00691980" w:rsidRDefault="00525CCD" w:rsidP="00525CCD">
            <w:pPr>
              <w:rPr>
                <w:rFonts w:ascii="Calibri" w:hAnsi="Calibri" w:cs="Calibri"/>
                <w:sz w:val="18"/>
                <w:szCs w:val="18"/>
              </w:rPr>
            </w:pPr>
            <w:r w:rsidRPr="00D5397C">
              <w:rPr>
                <w:rFonts w:ascii="Calibri" w:hAnsi="Calibri" w:cs="Calibri"/>
                <w:sz w:val="18"/>
                <w:szCs w:val="18"/>
              </w:rPr>
              <w:t>Extend the rules to limit single outstanding MMPDU</w:t>
            </w:r>
          </w:p>
        </w:tc>
        <w:tc>
          <w:tcPr>
            <w:tcW w:w="1625" w:type="dxa"/>
          </w:tcPr>
          <w:p w14:paraId="12D5486B" w14:textId="5A921401" w:rsidR="00525CCD" w:rsidRPr="00691980" w:rsidRDefault="00525CCD" w:rsidP="00525CCD">
            <w:pPr>
              <w:rPr>
                <w:rFonts w:ascii="Calibri" w:hAnsi="Calibri" w:cs="Calibri"/>
                <w:sz w:val="18"/>
                <w:szCs w:val="18"/>
              </w:rPr>
            </w:pPr>
            <w:r w:rsidRPr="00D5397C">
              <w:rPr>
                <w:rFonts w:ascii="Calibri" w:hAnsi="Calibri" w:cs="Calibri"/>
                <w:sz w:val="18"/>
                <w:szCs w:val="18"/>
              </w:rPr>
              <w:t>As in comment</w:t>
            </w:r>
          </w:p>
        </w:tc>
        <w:tc>
          <w:tcPr>
            <w:tcW w:w="3207" w:type="dxa"/>
          </w:tcPr>
          <w:p w14:paraId="3189335C" w14:textId="77777777" w:rsidR="00525CCD" w:rsidRDefault="00525CCD" w:rsidP="00525CCD">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77841CFF" w14:textId="77777777" w:rsidR="00525CCD" w:rsidRDefault="00525CCD" w:rsidP="00525CCD">
            <w:pPr>
              <w:autoSpaceDE w:val="0"/>
              <w:autoSpaceDN w:val="0"/>
              <w:adjustRightInd w:val="0"/>
              <w:rPr>
                <w:rFonts w:ascii="Calibri" w:hAnsi="Calibri" w:cs="Calibri"/>
                <w:sz w:val="18"/>
                <w:szCs w:val="18"/>
              </w:rPr>
            </w:pPr>
          </w:p>
          <w:p w14:paraId="225954E8" w14:textId="77777777" w:rsidR="00525CCD" w:rsidRDefault="00525CCD" w:rsidP="00525CCD">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581AFBE8" w14:textId="77777777" w:rsidR="00525CCD" w:rsidRDefault="00525CCD" w:rsidP="00525CCD">
            <w:pPr>
              <w:autoSpaceDE w:val="0"/>
              <w:autoSpaceDN w:val="0"/>
              <w:adjustRightInd w:val="0"/>
              <w:rPr>
                <w:rFonts w:ascii="Calibri" w:hAnsi="Calibri" w:cs="Calibri"/>
                <w:sz w:val="18"/>
                <w:szCs w:val="18"/>
              </w:rPr>
            </w:pPr>
          </w:p>
          <w:p w14:paraId="1E3ED2E4" w14:textId="77777777" w:rsidR="00525CCD" w:rsidRDefault="00525CCD" w:rsidP="00525CCD">
            <w:pPr>
              <w:autoSpaceDE w:val="0"/>
              <w:autoSpaceDN w:val="0"/>
              <w:adjustRightInd w:val="0"/>
              <w:rPr>
                <w:rFonts w:ascii="Calibri" w:hAnsi="Calibri" w:cs="Calibri"/>
                <w:sz w:val="18"/>
                <w:szCs w:val="18"/>
              </w:rPr>
            </w:pPr>
            <w:r>
              <w:rPr>
                <w:rFonts w:ascii="Calibri" w:hAnsi="Calibri" w:cs="Calibri"/>
                <w:sz w:val="18"/>
                <w:szCs w:val="18"/>
              </w:rPr>
              <w:t xml:space="preserve">We extend the rule for individually addressed data without BA to individually addressed management frame. </w:t>
            </w:r>
          </w:p>
          <w:p w14:paraId="6B2D45F9" w14:textId="77777777" w:rsidR="00525CCD" w:rsidRDefault="00525CCD" w:rsidP="00525CCD">
            <w:pPr>
              <w:autoSpaceDE w:val="0"/>
              <w:autoSpaceDN w:val="0"/>
              <w:adjustRightInd w:val="0"/>
              <w:rPr>
                <w:rFonts w:ascii="Calibri" w:hAnsi="Calibri" w:cs="Calibri"/>
                <w:sz w:val="18"/>
                <w:szCs w:val="18"/>
              </w:rPr>
            </w:pPr>
          </w:p>
          <w:p w14:paraId="42E256CB" w14:textId="77777777" w:rsidR="00525CCD" w:rsidRDefault="00525CCD" w:rsidP="00525CCD">
            <w:pPr>
              <w:autoSpaceDE w:val="0"/>
              <w:autoSpaceDN w:val="0"/>
              <w:adjustRightInd w:val="0"/>
              <w:rPr>
                <w:rFonts w:ascii="Calibri" w:hAnsi="Calibri" w:cs="Calibri"/>
                <w:sz w:val="18"/>
                <w:szCs w:val="18"/>
              </w:rPr>
            </w:pPr>
            <w:r>
              <w:rPr>
                <w:rFonts w:ascii="Calibri" w:hAnsi="Calibri" w:cs="Calibri"/>
                <w:sz w:val="18"/>
                <w:szCs w:val="18"/>
              </w:rPr>
              <w:t>A separate sequence number space is created for individually addressed management frame.</w:t>
            </w:r>
          </w:p>
          <w:p w14:paraId="002894F9" w14:textId="77777777" w:rsidR="00525CCD" w:rsidRDefault="00525CCD" w:rsidP="00525CCD">
            <w:pPr>
              <w:autoSpaceDE w:val="0"/>
              <w:autoSpaceDN w:val="0"/>
              <w:adjustRightInd w:val="0"/>
              <w:rPr>
                <w:rFonts w:ascii="Calibri" w:hAnsi="Calibri" w:cs="Calibri"/>
                <w:sz w:val="18"/>
                <w:szCs w:val="18"/>
              </w:rPr>
            </w:pPr>
          </w:p>
          <w:p w14:paraId="2FE7C529" w14:textId="77777777" w:rsidR="00525CCD" w:rsidRDefault="00525CCD" w:rsidP="00525CCD">
            <w:pPr>
              <w:autoSpaceDE w:val="0"/>
              <w:autoSpaceDN w:val="0"/>
              <w:adjustRightInd w:val="0"/>
              <w:rPr>
                <w:rFonts w:ascii="Calibri" w:hAnsi="Calibri" w:cs="Calibri"/>
                <w:sz w:val="18"/>
                <w:szCs w:val="18"/>
              </w:rPr>
            </w:pPr>
            <w:r>
              <w:rPr>
                <w:rFonts w:ascii="Calibri" w:hAnsi="Calibri" w:cs="Calibri"/>
                <w:sz w:val="18"/>
                <w:szCs w:val="18"/>
              </w:rPr>
              <w:lastRenderedPageBreak/>
              <w:t xml:space="preserve">A separate receiver requirement row is created for individually addressed management frame. </w:t>
            </w:r>
          </w:p>
          <w:p w14:paraId="69839248" w14:textId="77777777" w:rsidR="00525CCD" w:rsidRDefault="00525CCD" w:rsidP="00525CCD">
            <w:pPr>
              <w:autoSpaceDE w:val="0"/>
              <w:autoSpaceDN w:val="0"/>
              <w:adjustRightInd w:val="0"/>
              <w:rPr>
                <w:rFonts w:ascii="Calibri" w:hAnsi="Calibri" w:cs="Calibri"/>
                <w:sz w:val="18"/>
                <w:szCs w:val="18"/>
              </w:rPr>
            </w:pPr>
          </w:p>
          <w:p w14:paraId="778FBAF4" w14:textId="77777777" w:rsidR="00525CCD" w:rsidRDefault="00525CCD" w:rsidP="00525CCD">
            <w:pPr>
              <w:autoSpaceDE w:val="0"/>
              <w:autoSpaceDN w:val="0"/>
              <w:adjustRightInd w:val="0"/>
              <w:rPr>
                <w:rFonts w:ascii="Calibri" w:hAnsi="Calibri" w:cs="Calibri"/>
                <w:sz w:val="18"/>
                <w:szCs w:val="18"/>
              </w:rPr>
            </w:pPr>
            <w:r>
              <w:rPr>
                <w:rFonts w:ascii="Calibri" w:hAnsi="Calibri" w:cs="Calibri"/>
                <w:sz w:val="18"/>
                <w:szCs w:val="18"/>
              </w:rPr>
              <w:t xml:space="preserve">We exclude </w:t>
            </w:r>
            <w:r w:rsidRPr="00240933">
              <w:rPr>
                <w:rFonts w:ascii="Calibri" w:hAnsi="Calibri" w:cs="Calibri"/>
                <w:sz w:val="18"/>
                <w:szCs w:val="18"/>
              </w:rPr>
              <w:t>sounding feedback</w:t>
            </w:r>
            <w:r>
              <w:rPr>
                <w:rFonts w:ascii="Calibri" w:hAnsi="Calibri" w:cs="Calibri"/>
                <w:sz w:val="18"/>
                <w:szCs w:val="18"/>
              </w:rPr>
              <w:t xml:space="preserve"> and</w:t>
            </w:r>
            <w:r w:rsidRPr="00240933">
              <w:rPr>
                <w:rFonts w:ascii="Calibri" w:hAnsi="Calibri" w:cs="Calibri"/>
                <w:sz w:val="18"/>
                <w:szCs w:val="18"/>
              </w:rPr>
              <w:t xml:space="preserve"> probe response</w:t>
            </w:r>
            <w:r>
              <w:rPr>
                <w:rFonts w:ascii="Calibri" w:hAnsi="Calibri" w:cs="Calibri"/>
                <w:sz w:val="18"/>
                <w:szCs w:val="18"/>
              </w:rPr>
              <w:t xml:space="preserve"> because they have TSF involved, which is time critical and is hard to implemented with shared sequence number space.</w:t>
            </w:r>
          </w:p>
          <w:p w14:paraId="60042AEF" w14:textId="77777777" w:rsidR="00525CCD" w:rsidRDefault="00525CCD" w:rsidP="00525CCD">
            <w:pPr>
              <w:autoSpaceDE w:val="0"/>
              <w:autoSpaceDN w:val="0"/>
              <w:adjustRightInd w:val="0"/>
              <w:rPr>
                <w:rFonts w:ascii="Calibri" w:hAnsi="Calibri" w:cs="Calibri"/>
                <w:sz w:val="18"/>
                <w:szCs w:val="18"/>
              </w:rPr>
            </w:pPr>
          </w:p>
          <w:p w14:paraId="1AEFFC40" w14:textId="77777777" w:rsidR="00525CCD" w:rsidRDefault="00525CCD" w:rsidP="00525CCD">
            <w:pPr>
              <w:autoSpaceDE w:val="0"/>
              <w:autoSpaceDN w:val="0"/>
              <w:adjustRightInd w:val="0"/>
              <w:rPr>
                <w:rFonts w:ascii="Calibri" w:hAnsi="Calibri" w:cs="Calibri"/>
                <w:sz w:val="18"/>
                <w:szCs w:val="18"/>
              </w:rPr>
            </w:pPr>
            <w:r>
              <w:rPr>
                <w:rFonts w:ascii="Calibri" w:hAnsi="Calibri" w:cs="Calibri"/>
                <w:sz w:val="18"/>
                <w:szCs w:val="18"/>
              </w:rPr>
              <w:t xml:space="preserve">We exclude LMR and FTM because in 11az, these frames are dealt with separately. </w:t>
            </w:r>
          </w:p>
          <w:p w14:paraId="03ACEC89" w14:textId="77777777" w:rsidR="00525CCD" w:rsidRDefault="00525CCD" w:rsidP="00525CCD">
            <w:pPr>
              <w:autoSpaceDE w:val="0"/>
              <w:autoSpaceDN w:val="0"/>
              <w:adjustRightInd w:val="0"/>
              <w:rPr>
                <w:rFonts w:ascii="Calibri" w:hAnsi="Calibri" w:cs="Calibri"/>
                <w:sz w:val="18"/>
                <w:szCs w:val="18"/>
              </w:rPr>
            </w:pPr>
          </w:p>
          <w:p w14:paraId="1BFAE99C" w14:textId="77777777" w:rsidR="00525CCD" w:rsidRPr="00C2710E" w:rsidRDefault="00525CCD" w:rsidP="00525CCD">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2496</w:t>
            </w:r>
          </w:p>
          <w:p w14:paraId="1B47E8D8" w14:textId="77777777" w:rsidR="00525CCD" w:rsidRDefault="00525CCD" w:rsidP="00525CCD">
            <w:pPr>
              <w:autoSpaceDE w:val="0"/>
              <w:autoSpaceDN w:val="0"/>
              <w:adjustRightInd w:val="0"/>
              <w:rPr>
                <w:rFonts w:ascii="Calibri" w:hAnsi="Calibri" w:cs="Calibri"/>
                <w:sz w:val="18"/>
                <w:szCs w:val="18"/>
              </w:rPr>
            </w:pPr>
          </w:p>
        </w:tc>
      </w:tr>
      <w:tr w:rsidR="004A7207" w:rsidRPr="00DF4A52" w14:paraId="1CA35337" w14:textId="77777777" w:rsidTr="0055389F">
        <w:trPr>
          <w:trHeight w:val="980"/>
        </w:trPr>
        <w:tc>
          <w:tcPr>
            <w:tcW w:w="721" w:type="dxa"/>
          </w:tcPr>
          <w:p w14:paraId="11C286E6" w14:textId="31163F1C" w:rsidR="004A7207" w:rsidRPr="0047177D" w:rsidRDefault="004A7207" w:rsidP="004A7207">
            <w:pPr>
              <w:rPr>
                <w:rFonts w:ascii="Calibri" w:hAnsi="Calibri" w:cs="Calibri"/>
                <w:sz w:val="18"/>
                <w:szCs w:val="18"/>
              </w:rPr>
            </w:pPr>
            <w:r w:rsidRPr="006C55DA">
              <w:rPr>
                <w:rFonts w:ascii="Calibri" w:hAnsi="Calibri" w:cs="Calibri"/>
                <w:sz w:val="18"/>
                <w:szCs w:val="18"/>
              </w:rPr>
              <w:lastRenderedPageBreak/>
              <w:t>1842</w:t>
            </w:r>
          </w:p>
        </w:tc>
        <w:tc>
          <w:tcPr>
            <w:tcW w:w="900" w:type="dxa"/>
          </w:tcPr>
          <w:p w14:paraId="6EBDDE1F" w14:textId="3D7FD95B" w:rsidR="004A7207" w:rsidRPr="0047177D" w:rsidRDefault="004A7207" w:rsidP="004A7207">
            <w:pPr>
              <w:rPr>
                <w:rFonts w:ascii="Calibri" w:hAnsi="Calibri" w:cs="Calibri"/>
                <w:sz w:val="18"/>
                <w:szCs w:val="18"/>
              </w:rPr>
            </w:pPr>
            <w:r w:rsidRPr="006C55DA">
              <w:rPr>
                <w:rFonts w:ascii="Calibri" w:hAnsi="Calibri" w:cs="Calibri"/>
                <w:sz w:val="18"/>
                <w:szCs w:val="18"/>
              </w:rPr>
              <w:t>Jarkko Kneckt</w:t>
            </w:r>
          </w:p>
        </w:tc>
        <w:tc>
          <w:tcPr>
            <w:tcW w:w="720" w:type="dxa"/>
          </w:tcPr>
          <w:p w14:paraId="04FF50CA" w14:textId="6CC25D22" w:rsidR="004A7207" w:rsidRPr="0047177D" w:rsidRDefault="004A7207" w:rsidP="004A7207">
            <w:pPr>
              <w:rPr>
                <w:rFonts w:ascii="Calibri" w:hAnsi="Calibri" w:cs="Calibri"/>
                <w:sz w:val="18"/>
                <w:szCs w:val="18"/>
              </w:rPr>
            </w:pPr>
            <w:r w:rsidRPr="006C55DA">
              <w:rPr>
                <w:rFonts w:ascii="Calibri" w:hAnsi="Calibri" w:cs="Calibri"/>
                <w:sz w:val="18"/>
                <w:szCs w:val="18"/>
              </w:rPr>
              <w:t>83.20</w:t>
            </w:r>
          </w:p>
        </w:tc>
        <w:tc>
          <w:tcPr>
            <w:tcW w:w="900" w:type="dxa"/>
          </w:tcPr>
          <w:p w14:paraId="51CAFCDF" w14:textId="777BE2D3" w:rsidR="004A7207" w:rsidRPr="0047177D" w:rsidRDefault="004A7207" w:rsidP="004A7207">
            <w:pPr>
              <w:rPr>
                <w:rFonts w:ascii="Calibri" w:hAnsi="Calibri" w:cs="Calibri"/>
                <w:sz w:val="18"/>
                <w:szCs w:val="18"/>
              </w:rPr>
            </w:pPr>
            <w:r w:rsidRPr="006C55DA">
              <w:rPr>
                <w:rFonts w:ascii="Calibri" w:hAnsi="Calibri" w:cs="Calibri"/>
                <w:sz w:val="18"/>
                <w:szCs w:val="18"/>
              </w:rPr>
              <w:t>10.3.2.14.2</w:t>
            </w:r>
          </w:p>
        </w:tc>
        <w:tc>
          <w:tcPr>
            <w:tcW w:w="2875" w:type="dxa"/>
          </w:tcPr>
          <w:p w14:paraId="7353C648" w14:textId="66B9B40F" w:rsidR="004A7207" w:rsidRPr="0047177D" w:rsidRDefault="004A7207" w:rsidP="004A7207">
            <w:pPr>
              <w:rPr>
                <w:rFonts w:ascii="Calibri" w:hAnsi="Calibri" w:cs="Calibri"/>
                <w:sz w:val="18"/>
                <w:szCs w:val="18"/>
              </w:rPr>
            </w:pPr>
            <w:r w:rsidRPr="006C55DA">
              <w:rPr>
                <w:rFonts w:ascii="Calibri" w:hAnsi="Calibri" w:cs="Calibri"/>
                <w:sz w:val="18"/>
                <w:szCs w:val="18"/>
              </w:rPr>
              <w:t>The management frames addressed to the STA affiliated with MLD should have own MLD level SN to ensure that management frames can be received over multiple links and that SN can be used to delete duplicates. This would make management frames similar to data frames and simplify their handling.</w:t>
            </w:r>
          </w:p>
        </w:tc>
        <w:tc>
          <w:tcPr>
            <w:tcW w:w="1625" w:type="dxa"/>
          </w:tcPr>
          <w:p w14:paraId="6FEABF19" w14:textId="7D3D8394" w:rsidR="004A7207" w:rsidRPr="0047177D" w:rsidRDefault="004A7207" w:rsidP="004A7207">
            <w:pPr>
              <w:rPr>
                <w:rFonts w:ascii="Calibri" w:hAnsi="Calibri" w:cs="Calibri"/>
                <w:sz w:val="18"/>
                <w:szCs w:val="18"/>
              </w:rPr>
            </w:pPr>
            <w:r w:rsidRPr="006C55DA">
              <w:rPr>
                <w:rFonts w:ascii="Calibri" w:hAnsi="Calibri" w:cs="Calibri"/>
                <w:sz w:val="18"/>
                <w:szCs w:val="18"/>
              </w:rPr>
              <w:t>Please add MLD level SN space (MSNS4) for individually addressed management frames to STA affiliated with MLD</w:t>
            </w:r>
          </w:p>
        </w:tc>
        <w:tc>
          <w:tcPr>
            <w:tcW w:w="3207" w:type="dxa"/>
          </w:tcPr>
          <w:p w14:paraId="31E291F4"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5C06141B" w14:textId="77777777" w:rsidR="004A7207" w:rsidRDefault="004A7207" w:rsidP="004A7207">
            <w:pPr>
              <w:autoSpaceDE w:val="0"/>
              <w:autoSpaceDN w:val="0"/>
              <w:adjustRightInd w:val="0"/>
              <w:rPr>
                <w:rFonts w:ascii="Calibri" w:hAnsi="Calibri" w:cs="Calibri"/>
                <w:sz w:val="18"/>
                <w:szCs w:val="18"/>
              </w:rPr>
            </w:pPr>
          </w:p>
          <w:p w14:paraId="703E412C"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1F572E5F" w14:textId="77777777" w:rsidR="004A7207" w:rsidRDefault="004A7207" w:rsidP="004A7207">
            <w:pPr>
              <w:autoSpaceDE w:val="0"/>
              <w:autoSpaceDN w:val="0"/>
              <w:adjustRightInd w:val="0"/>
              <w:rPr>
                <w:rFonts w:ascii="Calibri" w:hAnsi="Calibri" w:cs="Calibri"/>
                <w:sz w:val="18"/>
                <w:szCs w:val="18"/>
              </w:rPr>
            </w:pPr>
          </w:p>
          <w:p w14:paraId="6E9AAFE0"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extend the rule for individually addressed data without BA to individually addressed management frame. </w:t>
            </w:r>
          </w:p>
          <w:p w14:paraId="3F5A1B83" w14:textId="77777777" w:rsidR="004A7207" w:rsidRDefault="004A7207" w:rsidP="004A7207">
            <w:pPr>
              <w:autoSpaceDE w:val="0"/>
              <w:autoSpaceDN w:val="0"/>
              <w:adjustRightInd w:val="0"/>
              <w:rPr>
                <w:rFonts w:ascii="Calibri" w:hAnsi="Calibri" w:cs="Calibri"/>
                <w:sz w:val="18"/>
                <w:szCs w:val="18"/>
              </w:rPr>
            </w:pPr>
          </w:p>
          <w:p w14:paraId="7EDE433B"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A separate sequence number space is created for individually addressed management frame.</w:t>
            </w:r>
          </w:p>
          <w:p w14:paraId="2FC63C0D" w14:textId="77777777" w:rsidR="004A7207" w:rsidRDefault="004A7207" w:rsidP="004A7207">
            <w:pPr>
              <w:autoSpaceDE w:val="0"/>
              <w:autoSpaceDN w:val="0"/>
              <w:adjustRightInd w:val="0"/>
              <w:rPr>
                <w:rFonts w:ascii="Calibri" w:hAnsi="Calibri" w:cs="Calibri"/>
                <w:sz w:val="18"/>
                <w:szCs w:val="18"/>
              </w:rPr>
            </w:pPr>
          </w:p>
          <w:p w14:paraId="62FA7DE3"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A separate receiver requirement row is created for individually addressed management frame. </w:t>
            </w:r>
          </w:p>
          <w:p w14:paraId="3EBC4C06" w14:textId="77777777" w:rsidR="004A7207" w:rsidRDefault="004A7207" w:rsidP="004A7207">
            <w:pPr>
              <w:autoSpaceDE w:val="0"/>
              <w:autoSpaceDN w:val="0"/>
              <w:adjustRightInd w:val="0"/>
              <w:rPr>
                <w:rFonts w:ascii="Calibri" w:hAnsi="Calibri" w:cs="Calibri"/>
                <w:sz w:val="18"/>
                <w:szCs w:val="18"/>
              </w:rPr>
            </w:pPr>
          </w:p>
          <w:p w14:paraId="58BD64DC"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exclude </w:t>
            </w:r>
            <w:r w:rsidRPr="00240933">
              <w:rPr>
                <w:rFonts w:ascii="Calibri" w:hAnsi="Calibri" w:cs="Calibri"/>
                <w:sz w:val="18"/>
                <w:szCs w:val="18"/>
              </w:rPr>
              <w:t>sounding feedback</w:t>
            </w:r>
            <w:r>
              <w:rPr>
                <w:rFonts w:ascii="Calibri" w:hAnsi="Calibri" w:cs="Calibri"/>
                <w:sz w:val="18"/>
                <w:szCs w:val="18"/>
              </w:rPr>
              <w:t xml:space="preserve"> and</w:t>
            </w:r>
            <w:r w:rsidRPr="00240933">
              <w:rPr>
                <w:rFonts w:ascii="Calibri" w:hAnsi="Calibri" w:cs="Calibri"/>
                <w:sz w:val="18"/>
                <w:szCs w:val="18"/>
              </w:rPr>
              <w:t xml:space="preserve"> probe response</w:t>
            </w:r>
            <w:r>
              <w:rPr>
                <w:rFonts w:ascii="Calibri" w:hAnsi="Calibri" w:cs="Calibri"/>
                <w:sz w:val="18"/>
                <w:szCs w:val="18"/>
              </w:rPr>
              <w:t xml:space="preserve"> because they have TSF involved, which is time critical and is hard to implemented with shared sequence number space.</w:t>
            </w:r>
          </w:p>
          <w:p w14:paraId="74D32E3A" w14:textId="77777777" w:rsidR="004A7207" w:rsidRDefault="004A7207" w:rsidP="004A7207">
            <w:pPr>
              <w:autoSpaceDE w:val="0"/>
              <w:autoSpaceDN w:val="0"/>
              <w:adjustRightInd w:val="0"/>
              <w:rPr>
                <w:rFonts w:ascii="Calibri" w:hAnsi="Calibri" w:cs="Calibri"/>
                <w:sz w:val="18"/>
                <w:szCs w:val="18"/>
              </w:rPr>
            </w:pPr>
          </w:p>
          <w:p w14:paraId="64A14CE5"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exclude LMR and FTM because in 11az, these frames are dealt with separately. </w:t>
            </w:r>
          </w:p>
          <w:p w14:paraId="1B0FE7B4" w14:textId="77777777" w:rsidR="004A7207" w:rsidRDefault="004A7207" w:rsidP="004A7207">
            <w:pPr>
              <w:autoSpaceDE w:val="0"/>
              <w:autoSpaceDN w:val="0"/>
              <w:adjustRightInd w:val="0"/>
              <w:rPr>
                <w:rFonts w:ascii="Calibri" w:hAnsi="Calibri" w:cs="Calibri"/>
                <w:sz w:val="18"/>
                <w:szCs w:val="18"/>
              </w:rPr>
            </w:pPr>
          </w:p>
          <w:p w14:paraId="4C389731" w14:textId="77777777" w:rsidR="004A7207" w:rsidRPr="00C2710E" w:rsidRDefault="004A7207" w:rsidP="004A7207">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2496</w:t>
            </w:r>
          </w:p>
          <w:p w14:paraId="1BB22788" w14:textId="77777777" w:rsidR="004A7207" w:rsidRDefault="004A7207" w:rsidP="004A7207">
            <w:pPr>
              <w:autoSpaceDE w:val="0"/>
              <w:autoSpaceDN w:val="0"/>
              <w:adjustRightInd w:val="0"/>
              <w:rPr>
                <w:rFonts w:ascii="Calibri" w:hAnsi="Calibri" w:cs="Calibri"/>
                <w:sz w:val="18"/>
                <w:szCs w:val="18"/>
              </w:rPr>
            </w:pPr>
          </w:p>
        </w:tc>
      </w:tr>
      <w:tr w:rsidR="004A7207" w:rsidRPr="00DF4A52" w14:paraId="2629EC90" w14:textId="77777777" w:rsidTr="0055389F">
        <w:trPr>
          <w:trHeight w:val="980"/>
        </w:trPr>
        <w:tc>
          <w:tcPr>
            <w:tcW w:w="721" w:type="dxa"/>
          </w:tcPr>
          <w:p w14:paraId="40BC3168" w14:textId="3BEDC6B1" w:rsidR="004A7207" w:rsidRPr="0047177D" w:rsidRDefault="004A7207" w:rsidP="004A7207">
            <w:pPr>
              <w:rPr>
                <w:rFonts w:ascii="Calibri" w:hAnsi="Calibri" w:cs="Calibri"/>
                <w:sz w:val="18"/>
                <w:szCs w:val="18"/>
              </w:rPr>
            </w:pPr>
            <w:r w:rsidRPr="00A14CF3">
              <w:rPr>
                <w:rFonts w:ascii="Calibri" w:hAnsi="Calibri" w:cs="Calibri"/>
                <w:sz w:val="18"/>
                <w:szCs w:val="18"/>
              </w:rPr>
              <w:t>1845</w:t>
            </w:r>
          </w:p>
        </w:tc>
        <w:tc>
          <w:tcPr>
            <w:tcW w:w="900" w:type="dxa"/>
          </w:tcPr>
          <w:p w14:paraId="0EC0471D" w14:textId="2BEC4CF1" w:rsidR="004A7207" w:rsidRPr="0047177D" w:rsidRDefault="004A7207" w:rsidP="004A7207">
            <w:pPr>
              <w:rPr>
                <w:rFonts w:ascii="Calibri" w:hAnsi="Calibri" w:cs="Calibri"/>
                <w:sz w:val="18"/>
                <w:szCs w:val="18"/>
              </w:rPr>
            </w:pPr>
            <w:r w:rsidRPr="00A14CF3">
              <w:rPr>
                <w:rFonts w:ascii="Calibri" w:hAnsi="Calibri" w:cs="Calibri"/>
                <w:sz w:val="18"/>
                <w:szCs w:val="18"/>
              </w:rPr>
              <w:t>Jarkko Kneckt</w:t>
            </w:r>
          </w:p>
        </w:tc>
        <w:tc>
          <w:tcPr>
            <w:tcW w:w="720" w:type="dxa"/>
          </w:tcPr>
          <w:p w14:paraId="0174DF55" w14:textId="23508ED2" w:rsidR="004A7207" w:rsidRPr="0047177D" w:rsidRDefault="004A7207" w:rsidP="004A7207">
            <w:pPr>
              <w:rPr>
                <w:rFonts w:ascii="Calibri" w:hAnsi="Calibri" w:cs="Calibri"/>
                <w:sz w:val="18"/>
                <w:szCs w:val="18"/>
              </w:rPr>
            </w:pPr>
            <w:r w:rsidRPr="00A14CF3">
              <w:rPr>
                <w:rFonts w:ascii="Calibri" w:hAnsi="Calibri" w:cs="Calibri"/>
                <w:sz w:val="18"/>
                <w:szCs w:val="18"/>
              </w:rPr>
              <w:t>84.18</w:t>
            </w:r>
          </w:p>
        </w:tc>
        <w:tc>
          <w:tcPr>
            <w:tcW w:w="900" w:type="dxa"/>
          </w:tcPr>
          <w:p w14:paraId="7BA87167" w14:textId="6483DCE3" w:rsidR="004A7207" w:rsidRPr="0047177D" w:rsidRDefault="004A7207" w:rsidP="004A7207">
            <w:pPr>
              <w:rPr>
                <w:rFonts w:ascii="Calibri" w:hAnsi="Calibri" w:cs="Calibri"/>
                <w:sz w:val="18"/>
                <w:szCs w:val="18"/>
              </w:rPr>
            </w:pPr>
            <w:r w:rsidRPr="00A14CF3">
              <w:rPr>
                <w:rFonts w:ascii="Calibri" w:hAnsi="Calibri" w:cs="Calibri"/>
                <w:sz w:val="18"/>
                <w:szCs w:val="18"/>
              </w:rPr>
              <w:t>10.3.2.14.3</w:t>
            </w:r>
          </w:p>
        </w:tc>
        <w:tc>
          <w:tcPr>
            <w:tcW w:w="2875" w:type="dxa"/>
          </w:tcPr>
          <w:p w14:paraId="08137F19" w14:textId="31BDDF0F" w:rsidR="004A7207" w:rsidRPr="0047177D" w:rsidRDefault="004A7207" w:rsidP="004A7207">
            <w:pPr>
              <w:rPr>
                <w:rFonts w:ascii="Calibri" w:hAnsi="Calibri" w:cs="Calibri"/>
                <w:sz w:val="18"/>
                <w:szCs w:val="18"/>
              </w:rPr>
            </w:pPr>
            <w:r w:rsidRPr="00A14CF3">
              <w:rPr>
                <w:rFonts w:ascii="Calibri" w:hAnsi="Calibri" w:cs="Calibri"/>
                <w:sz w:val="18"/>
                <w:szCs w:val="18"/>
              </w:rPr>
              <w:t>The individually  addressed management frames to the STA affiliated with MLD should be transmitted by using MSNS (MLD level SN space), so these frames need MLD level receiver cache.</w:t>
            </w:r>
          </w:p>
        </w:tc>
        <w:tc>
          <w:tcPr>
            <w:tcW w:w="1625" w:type="dxa"/>
          </w:tcPr>
          <w:p w14:paraId="6EFF98B4" w14:textId="5C23202F" w:rsidR="004A7207" w:rsidRPr="0047177D" w:rsidRDefault="004A7207" w:rsidP="004A7207">
            <w:pPr>
              <w:rPr>
                <w:rFonts w:ascii="Calibri" w:hAnsi="Calibri" w:cs="Calibri"/>
                <w:sz w:val="18"/>
                <w:szCs w:val="18"/>
              </w:rPr>
            </w:pPr>
            <w:r w:rsidRPr="00A14CF3">
              <w:rPr>
                <w:rFonts w:ascii="Calibri" w:hAnsi="Calibri" w:cs="Calibri"/>
                <w:sz w:val="18"/>
                <w:szCs w:val="18"/>
              </w:rPr>
              <w:t>Please add receiver cache MRC4 for individually addressed management data frames transmitted STA affiliated with MLD.</w:t>
            </w:r>
          </w:p>
        </w:tc>
        <w:tc>
          <w:tcPr>
            <w:tcW w:w="3207" w:type="dxa"/>
          </w:tcPr>
          <w:p w14:paraId="4FD76485"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1538162A" w14:textId="77777777" w:rsidR="004A7207" w:rsidRDefault="004A7207" w:rsidP="004A7207">
            <w:pPr>
              <w:autoSpaceDE w:val="0"/>
              <w:autoSpaceDN w:val="0"/>
              <w:adjustRightInd w:val="0"/>
              <w:rPr>
                <w:rFonts w:ascii="Calibri" w:hAnsi="Calibri" w:cs="Calibri"/>
                <w:sz w:val="18"/>
                <w:szCs w:val="18"/>
              </w:rPr>
            </w:pPr>
          </w:p>
          <w:p w14:paraId="23B7068D"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3F831907" w14:textId="77777777" w:rsidR="004A7207" w:rsidRDefault="004A7207" w:rsidP="004A7207">
            <w:pPr>
              <w:autoSpaceDE w:val="0"/>
              <w:autoSpaceDN w:val="0"/>
              <w:adjustRightInd w:val="0"/>
              <w:rPr>
                <w:rFonts w:ascii="Calibri" w:hAnsi="Calibri" w:cs="Calibri"/>
                <w:sz w:val="18"/>
                <w:szCs w:val="18"/>
              </w:rPr>
            </w:pPr>
          </w:p>
          <w:p w14:paraId="2363F82A"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extend the rule for individually addressed data without BA to individually addressed management frame. </w:t>
            </w:r>
          </w:p>
          <w:p w14:paraId="4D3415D5" w14:textId="77777777" w:rsidR="004A7207" w:rsidRDefault="004A7207" w:rsidP="004A7207">
            <w:pPr>
              <w:autoSpaceDE w:val="0"/>
              <w:autoSpaceDN w:val="0"/>
              <w:adjustRightInd w:val="0"/>
              <w:rPr>
                <w:rFonts w:ascii="Calibri" w:hAnsi="Calibri" w:cs="Calibri"/>
                <w:sz w:val="18"/>
                <w:szCs w:val="18"/>
              </w:rPr>
            </w:pPr>
          </w:p>
          <w:p w14:paraId="62367D85"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A separate sequence number space is created for individually addressed management frame.</w:t>
            </w:r>
          </w:p>
          <w:p w14:paraId="5F7A3BCB" w14:textId="77777777" w:rsidR="004A7207" w:rsidRDefault="004A7207" w:rsidP="004A7207">
            <w:pPr>
              <w:autoSpaceDE w:val="0"/>
              <w:autoSpaceDN w:val="0"/>
              <w:adjustRightInd w:val="0"/>
              <w:rPr>
                <w:rFonts w:ascii="Calibri" w:hAnsi="Calibri" w:cs="Calibri"/>
                <w:sz w:val="18"/>
                <w:szCs w:val="18"/>
              </w:rPr>
            </w:pPr>
          </w:p>
          <w:p w14:paraId="6F54CAD6"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lastRenderedPageBreak/>
              <w:t xml:space="preserve">A separate receiver requirement row is created for individually addressed management frame. </w:t>
            </w:r>
          </w:p>
          <w:p w14:paraId="22F669C2" w14:textId="77777777" w:rsidR="004A7207" w:rsidRDefault="004A7207" w:rsidP="004A7207">
            <w:pPr>
              <w:autoSpaceDE w:val="0"/>
              <w:autoSpaceDN w:val="0"/>
              <w:adjustRightInd w:val="0"/>
              <w:rPr>
                <w:rFonts w:ascii="Calibri" w:hAnsi="Calibri" w:cs="Calibri"/>
                <w:sz w:val="18"/>
                <w:szCs w:val="18"/>
              </w:rPr>
            </w:pPr>
          </w:p>
          <w:p w14:paraId="6243EE3F"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exclude </w:t>
            </w:r>
            <w:r w:rsidRPr="00240933">
              <w:rPr>
                <w:rFonts w:ascii="Calibri" w:hAnsi="Calibri" w:cs="Calibri"/>
                <w:sz w:val="18"/>
                <w:szCs w:val="18"/>
              </w:rPr>
              <w:t>sounding feedback</w:t>
            </w:r>
            <w:r>
              <w:rPr>
                <w:rFonts w:ascii="Calibri" w:hAnsi="Calibri" w:cs="Calibri"/>
                <w:sz w:val="18"/>
                <w:szCs w:val="18"/>
              </w:rPr>
              <w:t xml:space="preserve"> and</w:t>
            </w:r>
            <w:r w:rsidRPr="00240933">
              <w:rPr>
                <w:rFonts w:ascii="Calibri" w:hAnsi="Calibri" w:cs="Calibri"/>
                <w:sz w:val="18"/>
                <w:szCs w:val="18"/>
              </w:rPr>
              <w:t xml:space="preserve"> probe response</w:t>
            </w:r>
            <w:r>
              <w:rPr>
                <w:rFonts w:ascii="Calibri" w:hAnsi="Calibri" w:cs="Calibri"/>
                <w:sz w:val="18"/>
                <w:szCs w:val="18"/>
              </w:rPr>
              <w:t xml:space="preserve"> because they have TSF involved, which is time critical and is hard to implemented with shared sequence number space.</w:t>
            </w:r>
          </w:p>
          <w:p w14:paraId="6317DE9F" w14:textId="77777777" w:rsidR="004A7207" w:rsidRDefault="004A7207" w:rsidP="004A7207">
            <w:pPr>
              <w:autoSpaceDE w:val="0"/>
              <w:autoSpaceDN w:val="0"/>
              <w:adjustRightInd w:val="0"/>
              <w:rPr>
                <w:rFonts w:ascii="Calibri" w:hAnsi="Calibri" w:cs="Calibri"/>
                <w:sz w:val="18"/>
                <w:szCs w:val="18"/>
              </w:rPr>
            </w:pPr>
          </w:p>
          <w:p w14:paraId="25C45DA5"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exclude LMR and FTM because in 11az, these frames are dealt with separately. </w:t>
            </w:r>
          </w:p>
          <w:p w14:paraId="79493B49" w14:textId="77777777" w:rsidR="004A7207" w:rsidRDefault="004A7207" w:rsidP="004A7207">
            <w:pPr>
              <w:autoSpaceDE w:val="0"/>
              <w:autoSpaceDN w:val="0"/>
              <w:adjustRightInd w:val="0"/>
              <w:rPr>
                <w:rFonts w:ascii="Calibri" w:hAnsi="Calibri" w:cs="Calibri"/>
                <w:sz w:val="18"/>
                <w:szCs w:val="18"/>
              </w:rPr>
            </w:pPr>
          </w:p>
          <w:p w14:paraId="09745024" w14:textId="77777777" w:rsidR="004A7207" w:rsidRPr="00C2710E" w:rsidRDefault="004A7207" w:rsidP="004A7207">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2496</w:t>
            </w:r>
          </w:p>
          <w:p w14:paraId="5E921B30" w14:textId="77777777" w:rsidR="004A7207" w:rsidRDefault="004A7207" w:rsidP="004A7207">
            <w:pPr>
              <w:autoSpaceDE w:val="0"/>
              <w:autoSpaceDN w:val="0"/>
              <w:adjustRightInd w:val="0"/>
              <w:rPr>
                <w:rFonts w:ascii="Calibri" w:hAnsi="Calibri" w:cs="Calibri"/>
                <w:sz w:val="18"/>
                <w:szCs w:val="18"/>
              </w:rPr>
            </w:pPr>
          </w:p>
        </w:tc>
      </w:tr>
      <w:tr w:rsidR="004A7207" w:rsidRPr="00DF4A52" w14:paraId="5944FBEC" w14:textId="77777777" w:rsidTr="0055389F">
        <w:trPr>
          <w:trHeight w:val="980"/>
        </w:trPr>
        <w:tc>
          <w:tcPr>
            <w:tcW w:w="721" w:type="dxa"/>
          </w:tcPr>
          <w:p w14:paraId="50DA124B" w14:textId="4A968DD4" w:rsidR="004A7207" w:rsidRPr="006C55DA" w:rsidRDefault="004A7207" w:rsidP="004A7207">
            <w:pPr>
              <w:rPr>
                <w:rFonts w:ascii="Calibri" w:hAnsi="Calibri" w:cs="Calibri"/>
                <w:sz w:val="18"/>
                <w:szCs w:val="18"/>
              </w:rPr>
            </w:pPr>
            <w:r w:rsidRPr="00D5397C">
              <w:rPr>
                <w:rFonts w:ascii="Calibri" w:hAnsi="Calibri" w:cs="Calibri"/>
                <w:sz w:val="18"/>
                <w:szCs w:val="18"/>
              </w:rPr>
              <w:lastRenderedPageBreak/>
              <w:t>1101</w:t>
            </w:r>
          </w:p>
        </w:tc>
        <w:tc>
          <w:tcPr>
            <w:tcW w:w="900" w:type="dxa"/>
          </w:tcPr>
          <w:p w14:paraId="58FC9D43" w14:textId="0CCBE74B" w:rsidR="004A7207" w:rsidRPr="006C55DA" w:rsidRDefault="004A7207" w:rsidP="004A7207">
            <w:pPr>
              <w:rPr>
                <w:rFonts w:ascii="Calibri" w:hAnsi="Calibri" w:cs="Calibri"/>
                <w:sz w:val="18"/>
                <w:szCs w:val="18"/>
              </w:rPr>
            </w:pPr>
            <w:r w:rsidRPr="00D5397C">
              <w:rPr>
                <w:rFonts w:ascii="Calibri" w:hAnsi="Calibri" w:cs="Calibri"/>
                <w:sz w:val="18"/>
                <w:szCs w:val="18"/>
              </w:rPr>
              <w:t>Alfred Asterjadhi</w:t>
            </w:r>
          </w:p>
        </w:tc>
        <w:tc>
          <w:tcPr>
            <w:tcW w:w="720" w:type="dxa"/>
          </w:tcPr>
          <w:p w14:paraId="6E2A0142" w14:textId="0574E398" w:rsidR="004A7207" w:rsidRPr="006C55DA" w:rsidRDefault="004A7207" w:rsidP="004A7207">
            <w:pPr>
              <w:rPr>
                <w:rFonts w:ascii="Calibri" w:hAnsi="Calibri" w:cs="Calibri"/>
                <w:sz w:val="18"/>
                <w:szCs w:val="18"/>
              </w:rPr>
            </w:pPr>
            <w:r w:rsidRPr="00D5397C">
              <w:rPr>
                <w:rFonts w:ascii="Calibri" w:hAnsi="Calibri" w:cs="Calibri"/>
                <w:sz w:val="18"/>
                <w:szCs w:val="18"/>
              </w:rPr>
              <w:t>82.53</w:t>
            </w:r>
          </w:p>
        </w:tc>
        <w:tc>
          <w:tcPr>
            <w:tcW w:w="900" w:type="dxa"/>
          </w:tcPr>
          <w:p w14:paraId="5C7F2CB9" w14:textId="704BEC4C" w:rsidR="004A7207" w:rsidRPr="006C55DA" w:rsidRDefault="004A7207" w:rsidP="004A7207">
            <w:pPr>
              <w:rPr>
                <w:rFonts w:ascii="Calibri" w:hAnsi="Calibri" w:cs="Calibri"/>
                <w:sz w:val="18"/>
                <w:szCs w:val="18"/>
              </w:rPr>
            </w:pPr>
            <w:r w:rsidRPr="00D5397C">
              <w:rPr>
                <w:rFonts w:ascii="Calibri" w:hAnsi="Calibri" w:cs="Calibri"/>
                <w:sz w:val="18"/>
                <w:szCs w:val="18"/>
              </w:rPr>
              <w:t>10.3.2.14.2</w:t>
            </w:r>
          </w:p>
        </w:tc>
        <w:tc>
          <w:tcPr>
            <w:tcW w:w="2875" w:type="dxa"/>
          </w:tcPr>
          <w:p w14:paraId="15E396D7" w14:textId="2BB514A6" w:rsidR="004A7207" w:rsidRPr="006C55DA" w:rsidRDefault="004A7207" w:rsidP="004A7207">
            <w:pPr>
              <w:rPr>
                <w:rFonts w:ascii="Calibri" w:hAnsi="Calibri" w:cs="Calibri"/>
                <w:sz w:val="18"/>
                <w:szCs w:val="18"/>
              </w:rPr>
            </w:pPr>
            <w:r w:rsidRPr="00D5397C">
              <w:rPr>
                <w:rFonts w:ascii="Calibri" w:hAnsi="Calibri" w:cs="Calibri"/>
                <w:sz w:val="18"/>
                <w:szCs w:val="18"/>
              </w:rPr>
              <w:t>I am guessing that MGMT frames need a sequence number space. Please clarify. Also are these additional rules needed in this subclause or in the MLD operation? At least add a reference in MLD operation that specifies that these extra rules are located here. Same comment applies to 10.3.2.14.3.</w:t>
            </w:r>
          </w:p>
        </w:tc>
        <w:tc>
          <w:tcPr>
            <w:tcW w:w="1625" w:type="dxa"/>
          </w:tcPr>
          <w:p w14:paraId="571E8395" w14:textId="5CE5F3A7" w:rsidR="004A7207" w:rsidRPr="006C55DA" w:rsidRDefault="004A7207" w:rsidP="004A7207">
            <w:pPr>
              <w:rPr>
                <w:rFonts w:ascii="Calibri" w:hAnsi="Calibri" w:cs="Calibri"/>
                <w:sz w:val="18"/>
                <w:szCs w:val="18"/>
              </w:rPr>
            </w:pPr>
            <w:r w:rsidRPr="00D5397C">
              <w:rPr>
                <w:rFonts w:ascii="Calibri" w:hAnsi="Calibri" w:cs="Calibri"/>
                <w:sz w:val="18"/>
                <w:szCs w:val="18"/>
              </w:rPr>
              <w:t>As in comment.</w:t>
            </w:r>
          </w:p>
        </w:tc>
        <w:tc>
          <w:tcPr>
            <w:tcW w:w="3207" w:type="dxa"/>
          </w:tcPr>
          <w:p w14:paraId="00BA2451"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000FEC2E" w14:textId="77777777" w:rsidR="004A7207" w:rsidRDefault="004A7207" w:rsidP="004A7207">
            <w:pPr>
              <w:autoSpaceDE w:val="0"/>
              <w:autoSpaceDN w:val="0"/>
              <w:adjustRightInd w:val="0"/>
              <w:rPr>
                <w:rFonts w:ascii="Calibri" w:hAnsi="Calibri" w:cs="Calibri"/>
                <w:sz w:val="18"/>
                <w:szCs w:val="18"/>
              </w:rPr>
            </w:pPr>
          </w:p>
          <w:p w14:paraId="7DE44F64"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3AC69AE3" w14:textId="77777777" w:rsidR="004A7207" w:rsidRDefault="004A7207" w:rsidP="004A7207">
            <w:pPr>
              <w:autoSpaceDE w:val="0"/>
              <w:autoSpaceDN w:val="0"/>
              <w:adjustRightInd w:val="0"/>
              <w:rPr>
                <w:rFonts w:ascii="Calibri" w:hAnsi="Calibri" w:cs="Calibri"/>
                <w:sz w:val="18"/>
                <w:szCs w:val="18"/>
              </w:rPr>
            </w:pPr>
          </w:p>
          <w:p w14:paraId="7030C4EA"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extend the rule for individually addressed data without BA to individually addressed management frame. </w:t>
            </w:r>
          </w:p>
          <w:p w14:paraId="19FF25AB" w14:textId="77777777" w:rsidR="004A7207" w:rsidRDefault="004A7207" w:rsidP="004A7207">
            <w:pPr>
              <w:autoSpaceDE w:val="0"/>
              <w:autoSpaceDN w:val="0"/>
              <w:adjustRightInd w:val="0"/>
              <w:rPr>
                <w:rFonts w:ascii="Calibri" w:hAnsi="Calibri" w:cs="Calibri"/>
                <w:sz w:val="18"/>
                <w:szCs w:val="18"/>
              </w:rPr>
            </w:pPr>
          </w:p>
          <w:p w14:paraId="6C54D0E2"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A separate sequence number space is created for individually addressed management frame.</w:t>
            </w:r>
          </w:p>
          <w:p w14:paraId="0CDE5E0C" w14:textId="77777777" w:rsidR="004A7207" w:rsidRDefault="004A7207" w:rsidP="004A7207">
            <w:pPr>
              <w:autoSpaceDE w:val="0"/>
              <w:autoSpaceDN w:val="0"/>
              <w:adjustRightInd w:val="0"/>
              <w:rPr>
                <w:rFonts w:ascii="Calibri" w:hAnsi="Calibri" w:cs="Calibri"/>
                <w:sz w:val="18"/>
                <w:szCs w:val="18"/>
              </w:rPr>
            </w:pPr>
          </w:p>
          <w:p w14:paraId="49CAB439"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A separate receiver requirement row is created for individually addressed management frame. </w:t>
            </w:r>
          </w:p>
          <w:p w14:paraId="0070BB96" w14:textId="77777777" w:rsidR="004A7207" w:rsidRDefault="004A7207" w:rsidP="004A7207">
            <w:pPr>
              <w:autoSpaceDE w:val="0"/>
              <w:autoSpaceDN w:val="0"/>
              <w:adjustRightInd w:val="0"/>
              <w:rPr>
                <w:rFonts w:ascii="Calibri" w:hAnsi="Calibri" w:cs="Calibri"/>
                <w:sz w:val="18"/>
                <w:szCs w:val="18"/>
              </w:rPr>
            </w:pPr>
          </w:p>
          <w:p w14:paraId="7FD92AE7"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exclude </w:t>
            </w:r>
            <w:r w:rsidRPr="00240933">
              <w:rPr>
                <w:rFonts w:ascii="Calibri" w:hAnsi="Calibri" w:cs="Calibri"/>
                <w:sz w:val="18"/>
                <w:szCs w:val="18"/>
              </w:rPr>
              <w:t>sounding feedback</w:t>
            </w:r>
            <w:r>
              <w:rPr>
                <w:rFonts w:ascii="Calibri" w:hAnsi="Calibri" w:cs="Calibri"/>
                <w:sz w:val="18"/>
                <w:szCs w:val="18"/>
              </w:rPr>
              <w:t xml:space="preserve"> and</w:t>
            </w:r>
            <w:r w:rsidRPr="00240933">
              <w:rPr>
                <w:rFonts w:ascii="Calibri" w:hAnsi="Calibri" w:cs="Calibri"/>
                <w:sz w:val="18"/>
                <w:szCs w:val="18"/>
              </w:rPr>
              <w:t xml:space="preserve"> probe response</w:t>
            </w:r>
            <w:r>
              <w:rPr>
                <w:rFonts w:ascii="Calibri" w:hAnsi="Calibri" w:cs="Calibri"/>
                <w:sz w:val="18"/>
                <w:szCs w:val="18"/>
              </w:rPr>
              <w:t xml:space="preserve"> because they have TSF involved, which is time critical and is hard to implemented with shared sequence number space.</w:t>
            </w:r>
          </w:p>
          <w:p w14:paraId="494FCFB6" w14:textId="77777777" w:rsidR="004A7207" w:rsidRDefault="004A7207" w:rsidP="004A7207">
            <w:pPr>
              <w:autoSpaceDE w:val="0"/>
              <w:autoSpaceDN w:val="0"/>
              <w:adjustRightInd w:val="0"/>
              <w:rPr>
                <w:rFonts w:ascii="Calibri" w:hAnsi="Calibri" w:cs="Calibri"/>
                <w:sz w:val="18"/>
                <w:szCs w:val="18"/>
              </w:rPr>
            </w:pPr>
          </w:p>
          <w:p w14:paraId="15E05ECC" w14:textId="77777777" w:rsidR="004A7207" w:rsidRDefault="004A7207" w:rsidP="004A7207">
            <w:pPr>
              <w:autoSpaceDE w:val="0"/>
              <w:autoSpaceDN w:val="0"/>
              <w:adjustRightInd w:val="0"/>
              <w:rPr>
                <w:rFonts w:ascii="Calibri" w:hAnsi="Calibri" w:cs="Calibri"/>
                <w:sz w:val="18"/>
                <w:szCs w:val="18"/>
              </w:rPr>
            </w:pPr>
            <w:r>
              <w:rPr>
                <w:rFonts w:ascii="Calibri" w:hAnsi="Calibri" w:cs="Calibri"/>
                <w:sz w:val="18"/>
                <w:szCs w:val="18"/>
              </w:rPr>
              <w:t xml:space="preserve">We exclude LMR and FTM because in 11az, these frames are dealt with separately. </w:t>
            </w:r>
          </w:p>
          <w:p w14:paraId="5BA17E3E" w14:textId="77777777" w:rsidR="004A7207" w:rsidRDefault="004A7207" w:rsidP="004A7207">
            <w:pPr>
              <w:autoSpaceDE w:val="0"/>
              <w:autoSpaceDN w:val="0"/>
              <w:adjustRightInd w:val="0"/>
              <w:rPr>
                <w:rFonts w:ascii="Calibri" w:hAnsi="Calibri" w:cs="Calibri"/>
                <w:sz w:val="18"/>
                <w:szCs w:val="18"/>
              </w:rPr>
            </w:pPr>
          </w:p>
          <w:p w14:paraId="5D74EAF6" w14:textId="77777777" w:rsidR="004A7207" w:rsidRPr="00C2710E" w:rsidRDefault="004A7207" w:rsidP="004A7207">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11-21/0320r0 under all headings that include CID 2496</w:t>
            </w:r>
          </w:p>
          <w:p w14:paraId="48AABDED" w14:textId="77777777" w:rsidR="004A7207" w:rsidRDefault="004A7207" w:rsidP="004A7207">
            <w:pPr>
              <w:autoSpaceDE w:val="0"/>
              <w:autoSpaceDN w:val="0"/>
              <w:adjustRightInd w:val="0"/>
              <w:rPr>
                <w:rFonts w:ascii="Calibri" w:hAnsi="Calibri" w:cs="Calibri"/>
                <w:sz w:val="18"/>
                <w:szCs w:val="18"/>
              </w:rPr>
            </w:pPr>
          </w:p>
        </w:tc>
      </w:tr>
    </w:tbl>
    <w:p w14:paraId="23DC161F" w14:textId="6DEC1E1F" w:rsidR="005A4504" w:rsidRPr="00DF4A52" w:rsidRDefault="005A4504" w:rsidP="005A4504">
      <w:pPr>
        <w:rPr>
          <w:rFonts w:ascii="Calibri" w:hAnsi="Calibri" w:cs="Calibri"/>
          <w:sz w:val="18"/>
          <w:szCs w:val="18"/>
          <w:lang w:eastAsia="ko-KR"/>
        </w:rPr>
      </w:pPr>
    </w:p>
    <w:p w14:paraId="5C619382" w14:textId="77777777" w:rsidR="00871315" w:rsidRDefault="00871315" w:rsidP="00871315">
      <w:pPr>
        <w:rPr>
          <w:i/>
          <w:u w:val="single"/>
        </w:rPr>
      </w:pPr>
      <w:r w:rsidRPr="00F0664C">
        <w:rPr>
          <w:b/>
          <w:u w:val="single"/>
        </w:rPr>
        <w:t>Discussion:</w:t>
      </w:r>
      <w:r w:rsidRPr="0043413E">
        <w:rPr>
          <w:i/>
          <w:u w:val="single"/>
        </w:rPr>
        <w:t xml:space="preserve"> None.</w:t>
      </w:r>
    </w:p>
    <w:p w14:paraId="2664C595" w14:textId="77777777" w:rsidR="00871315" w:rsidRDefault="00871315" w:rsidP="00871315">
      <w:pPr>
        <w:rPr>
          <w:i/>
          <w:u w:val="single"/>
        </w:rPr>
      </w:pPr>
    </w:p>
    <w:p w14:paraId="02FCB96D" w14:textId="77777777" w:rsidR="00871315" w:rsidRDefault="00871315" w:rsidP="00871315">
      <w:pPr>
        <w:rPr>
          <w:b/>
          <w:u w:val="single"/>
        </w:rPr>
      </w:pPr>
    </w:p>
    <w:p w14:paraId="34624B56" w14:textId="1041AA86" w:rsidR="00871315" w:rsidRDefault="00871315" w:rsidP="00871315">
      <w:pPr>
        <w:rPr>
          <w:bCs/>
          <w:i/>
          <w:iCs/>
          <w:u w:val="single"/>
          <w:lang w:eastAsia="ko-KR"/>
        </w:rPr>
      </w:pPr>
      <w:r>
        <w:rPr>
          <w:b/>
          <w:u w:val="single"/>
        </w:rPr>
        <w:t>Propose</w:t>
      </w:r>
      <w:r>
        <w:rPr>
          <w:b/>
          <w:u w:val="single"/>
          <w:lang w:eastAsia="ko-KR"/>
        </w:rPr>
        <w:t>:</w:t>
      </w:r>
      <w:r w:rsidR="000E55D0">
        <w:rPr>
          <w:b/>
          <w:u w:val="single"/>
          <w:lang w:eastAsia="ko-KR"/>
        </w:rPr>
        <w:t xml:space="preserve"> </w:t>
      </w:r>
    </w:p>
    <w:p w14:paraId="016D802A" w14:textId="60DA74B1" w:rsidR="00595FED" w:rsidRDefault="00595FED" w:rsidP="00871315">
      <w:pPr>
        <w:rPr>
          <w:bCs/>
          <w:i/>
          <w:iCs/>
          <w:u w:val="single"/>
          <w:lang w:eastAsia="ko-KR"/>
        </w:rPr>
      </w:pPr>
    </w:p>
    <w:p w14:paraId="2D400D5F" w14:textId="0D4DB3EE" w:rsidR="0030464F" w:rsidRDefault="0030464F" w:rsidP="00871315">
      <w:pPr>
        <w:rPr>
          <w:rFonts w:ascii="TimesNewRomanPSMT" w:hAnsi="TimesNewRomanPSMT"/>
          <w:color w:val="000000"/>
          <w:sz w:val="20"/>
          <w:lang w:val="en-US"/>
        </w:rPr>
      </w:pPr>
    </w:p>
    <w:p w14:paraId="321F41EC" w14:textId="5FF6BE92" w:rsidR="0030464F" w:rsidRDefault="0030464F" w:rsidP="00B10E62">
      <w:pPr>
        <w:pStyle w:val="H3"/>
        <w:suppressAutoHyphens/>
        <w:rPr>
          <w:i/>
          <w:lang w:eastAsia="ko-KR"/>
        </w:rPr>
      </w:pPr>
      <w:proofErr w:type="spellStart"/>
      <w:r w:rsidRPr="00363319">
        <w:rPr>
          <w:i/>
          <w:highlight w:val="yellow"/>
          <w:lang w:eastAsia="ko-KR"/>
        </w:rPr>
        <w:lastRenderedPageBreak/>
        <w:t>TG</w:t>
      </w:r>
      <w:r w:rsidR="00D83C51">
        <w:rPr>
          <w:i/>
          <w:highlight w:val="yellow"/>
          <w:lang w:eastAsia="ko-KR"/>
        </w:rPr>
        <w:t>be</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sidR="00E35E28" w:rsidRPr="00E35E28">
        <w:rPr>
          <w:i/>
          <w:lang w:eastAsia="ko-KR"/>
        </w:rPr>
        <w:t xml:space="preserve">35.3.11Multi-link device individually addressed data delivery without block ack negotiation </w:t>
      </w:r>
      <w:r w:rsidRPr="00A7092D">
        <w:rPr>
          <w:i/>
          <w:lang w:eastAsia="ko-KR"/>
        </w:rPr>
        <w:t>as follows (track change</w:t>
      </w:r>
      <w:r w:rsidRPr="00CD168A">
        <w:rPr>
          <w:i/>
          <w:lang w:eastAsia="ko-KR"/>
        </w:rPr>
        <w:t xml:space="preserve"> on):</w:t>
      </w:r>
    </w:p>
    <w:p w14:paraId="7A29AE75" w14:textId="77777777" w:rsidR="0052420B" w:rsidRPr="0052420B" w:rsidRDefault="0052420B" w:rsidP="0052420B">
      <w:pPr>
        <w:pStyle w:val="T"/>
        <w:rPr>
          <w:ins w:id="4" w:author="Huang, Po-kai" w:date="2020-10-01T16:50:00Z"/>
          <w:lang w:eastAsia="ko-KR"/>
        </w:rPr>
      </w:pPr>
    </w:p>
    <w:p w14:paraId="76C6616F" w14:textId="77777777" w:rsidR="0052420B" w:rsidRDefault="0052420B" w:rsidP="0052420B">
      <w:pPr>
        <w:pStyle w:val="H3"/>
        <w:numPr>
          <w:ilvl w:val="0"/>
          <w:numId w:val="2"/>
        </w:numPr>
        <w:tabs>
          <w:tab w:val="left" w:pos="8360"/>
        </w:tabs>
        <w:suppressAutoHyphens/>
        <w:rPr>
          <w:w w:val="100"/>
        </w:rPr>
      </w:pPr>
      <w:r>
        <w:rPr>
          <w:w w:val="100"/>
        </w:rPr>
        <w:t xml:space="preserve">Multi-link device individually addressed data delivery without block ack negotiation </w:t>
      </w:r>
    </w:p>
    <w:p w14:paraId="3394E9B8" w14:textId="77777777" w:rsidR="0052420B" w:rsidRDefault="0052420B" w:rsidP="0052420B">
      <w:pPr>
        <w:pStyle w:val="T"/>
        <w:rPr>
          <w:w w:val="100"/>
        </w:rPr>
      </w:pPr>
      <w:r>
        <w:rPr>
          <w:w w:val="100"/>
        </w:rPr>
        <w:t xml:space="preserve">An MLD may deliver individually addressed QoS Data frames belonging to a TID without block ack negotiation to an associated MLD on the setup links subject to additional constraints in </w:t>
      </w:r>
      <w:r>
        <w:rPr>
          <w:w w:val="100"/>
        </w:rPr>
        <w:fldChar w:fldCharType="begin"/>
      </w:r>
      <w:r>
        <w:rPr>
          <w:w w:val="100"/>
        </w:rPr>
        <w:instrText xml:space="preserve"> REF  RTF33353738373a2048332c312e \h</w:instrText>
      </w:r>
      <w:r>
        <w:rPr>
          <w:w w:val="100"/>
        </w:rPr>
      </w:r>
      <w:r>
        <w:rPr>
          <w:w w:val="100"/>
        </w:rPr>
        <w:fldChar w:fldCharType="separate"/>
      </w:r>
      <w:r>
        <w:rPr>
          <w:w w:val="100"/>
        </w:rPr>
        <w:t>35.3.6 (Link management)</w:t>
      </w:r>
      <w:r>
        <w:rPr>
          <w:w w:val="100"/>
        </w:rPr>
        <w:fldChar w:fldCharType="end"/>
      </w:r>
      <w:r>
        <w:rPr>
          <w:w w:val="100"/>
        </w:rPr>
        <w:t xml:space="preserve">. </w:t>
      </w:r>
    </w:p>
    <w:p w14:paraId="72D6FE33" w14:textId="77777777" w:rsidR="0052420B" w:rsidRDefault="0052420B" w:rsidP="0052420B">
      <w:pPr>
        <w:pStyle w:val="T"/>
        <w:rPr>
          <w:w w:val="100"/>
        </w:rPr>
      </w:pPr>
      <w:r>
        <w:rPr>
          <w:w w:val="100"/>
        </w:rPr>
        <w:t>An MLD shall follow the rules described in 10.3.2.14.2 (Transmitter requirements) to determine the sequence number of an individually addressed QoS Data frame belonging to a TID that is delivered to the associated MLD.</w:t>
      </w:r>
    </w:p>
    <w:p w14:paraId="3CE2D9DF" w14:textId="77777777" w:rsidR="0052420B" w:rsidRDefault="0052420B" w:rsidP="0052420B">
      <w:pPr>
        <w:pStyle w:val="T"/>
        <w:rPr>
          <w:w w:val="100"/>
        </w:rPr>
      </w:pPr>
      <w:r>
        <w:rPr>
          <w:w w:val="100"/>
        </w:rPr>
        <w:t>An MLD shall follow the rules as described in 10.3.2.14.3 (Receiver requirements) to discard duplicate individually addressed QoS Data frames belonging to a TID without block ack negotiation that are delivered from the associated MLD.</w:t>
      </w:r>
    </w:p>
    <w:p w14:paraId="735B1A92" w14:textId="3D1CD96D" w:rsidR="00052694" w:rsidRDefault="0052420B" w:rsidP="00325740">
      <w:pPr>
        <w:pStyle w:val="T"/>
        <w:rPr>
          <w:ins w:id="5" w:author="Huang, Po-kai" w:date="2021-02-24T10:46:00Z"/>
          <w:w w:val="100"/>
          <w:lang w:val="en-GB"/>
        </w:rPr>
      </w:pPr>
      <w:r>
        <w:rPr>
          <w:w w:val="100"/>
          <w:lang w:val="en-GB"/>
        </w:rPr>
        <w:t xml:space="preserve">An MLD shall continue to deliver the failed </w:t>
      </w:r>
      <w:r>
        <w:rPr>
          <w:spacing w:val="-2"/>
          <w:w w:val="100"/>
        </w:rPr>
        <w:t xml:space="preserve">individually addressed </w:t>
      </w:r>
      <w:r>
        <w:rPr>
          <w:w w:val="100"/>
          <w:lang w:val="en-GB"/>
        </w:rPr>
        <w:t xml:space="preserve">QoS Data frame belonging to a TID without block ack negotiation </w:t>
      </w:r>
      <w:r>
        <w:rPr>
          <w:w w:val="100"/>
        </w:rPr>
        <w:t xml:space="preserve">to an associated MLD on the setup links subject to additional constraints (see </w:t>
      </w:r>
      <w:r>
        <w:rPr>
          <w:w w:val="100"/>
        </w:rPr>
        <w:fldChar w:fldCharType="begin"/>
      </w:r>
      <w:r>
        <w:rPr>
          <w:w w:val="100"/>
        </w:rPr>
        <w:instrText xml:space="preserve"> REF  RTF33353738373a2048332c312e \h</w:instrText>
      </w:r>
      <w:r>
        <w:rPr>
          <w:w w:val="100"/>
        </w:rPr>
      </w:r>
      <w:r>
        <w:rPr>
          <w:w w:val="100"/>
        </w:rPr>
        <w:fldChar w:fldCharType="separate"/>
      </w:r>
      <w:r>
        <w:rPr>
          <w:w w:val="100"/>
        </w:rPr>
        <w:t>35.3.6 (Link management)</w:t>
      </w:r>
      <w:r>
        <w:rPr>
          <w:w w:val="100"/>
        </w:rPr>
        <w:fldChar w:fldCharType="end"/>
      </w:r>
      <w:r>
        <w:rPr>
          <w:w w:val="100"/>
        </w:rPr>
        <w:t xml:space="preserve">) </w:t>
      </w:r>
      <w:r>
        <w:rPr>
          <w:w w:val="100"/>
          <w:lang w:val="en-GB"/>
        </w:rPr>
        <w:t xml:space="preserve">until </w:t>
      </w:r>
      <w:ins w:id="6" w:author="Huang, Po-kai" w:date="2021-02-24T10:45:00Z">
        <w:r w:rsidR="00052694">
          <w:rPr>
            <w:w w:val="100"/>
            <w:lang w:val="en-GB"/>
          </w:rPr>
          <w:t>one or more of the following condition</w:t>
        </w:r>
      </w:ins>
      <w:ins w:id="7" w:author="Huang, Po-kai" w:date="2021-02-24T10:46:00Z">
        <w:r w:rsidR="00B50EA7">
          <w:rPr>
            <w:w w:val="100"/>
            <w:lang w:val="en-GB"/>
          </w:rPr>
          <w:t>s</w:t>
        </w:r>
      </w:ins>
      <w:ins w:id="8" w:author="Huang, Po-kai" w:date="2021-02-24T10:45:00Z">
        <w:r w:rsidR="00052694">
          <w:rPr>
            <w:w w:val="100"/>
            <w:lang w:val="en-GB"/>
          </w:rPr>
          <w:t xml:space="preserve"> </w:t>
        </w:r>
        <w:r w:rsidR="00B50EA7">
          <w:rPr>
            <w:w w:val="100"/>
            <w:lang w:val="en-GB"/>
          </w:rPr>
          <w:t>occur:</w:t>
        </w:r>
      </w:ins>
    </w:p>
    <w:p w14:paraId="4BCAB793" w14:textId="6D921066" w:rsidR="00B50EA7" w:rsidRDefault="00B819FE" w:rsidP="00325740">
      <w:pPr>
        <w:pStyle w:val="T"/>
        <w:numPr>
          <w:ilvl w:val="0"/>
          <w:numId w:val="3"/>
        </w:numPr>
        <w:rPr>
          <w:ins w:id="9" w:author="Huang, Po-kai" w:date="2021-02-24T10:46:00Z"/>
          <w:w w:val="100"/>
          <w:lang w:val="en-GB"/>
        </w:rPr>
      </w:pPr>
      <w:ins w:id="10" w:author="Huang, Po-kai" w:date="2021-02-24T10:47:00Z">
        <w:r>
          <w:rPr>
            <w:w w:val="100"/>
            <w:lang w:val="en-GB"/>
          </w:rPr>
          <w:t>T</w:t>
        </w:r>
      </w:ins>
      <w:del w:id="11" w:author="Huang, Po-kai" w:date="2021-02-24T10:47:00Z">
        <w:r w:rsidR="0052420B" w:rsidRPr="00B50EA7" w:rsidDel="00B819FE">
          <w:rPr>
            <w:w w:val="100"/>
            <w:lang w:val="en-GB"/>
          </w:rPr>
          <w:delText>t</w:delText>
        </w:r>
      </w:del>
      <w:r w:rsidR="0052420B" w:rsidRPr="00B50EA7">
        <w:rPr>
          <w:w w:val="100"/>
          <w:lang w:val="en-GB"/>
        </w:rPr>
        <w:t>he retry limit is met</w:t>
      </w:r>
      <w:ins w:id="12" w:author="Huang, Po-kai" w:date="2021-02-24T10:47:00Z">
        <w:r>
          <w:rPr>
            <w:w w:val="100"/>
            <w:lang w:val="en-GB"/>
          </w:rPr>
          <w:t>.</w:t>
        </w:r>
      </w:ins>
      <w:del w:id="13" w:author="Huang, Po-kai" w:date="2021-02-24T10:47:00Z">
        <w:r w:rsidR="0052420B" w:rsidRPr="00B50EA7" w:rsidDel="00B819FE">
          <w:rPr>
            <w:w w:val="100"/>
            <w:lang w:val="en-GB"/>
          </w:rPr>
          <w:delText xml:space="preserve"> or </w:delText>
        </w:r>
      </w:del>
    </w:p>
    <w:p w14:paraId="591EC02D" w14:textId="56475E8A" w:rsidR="00B50EA7" w:rsidRDefault="00B819FE" w:rsidP="00325740">
      <w:pPr>
        <w:pStyle w:val="T"/>
        <w:numPr>
          <w:ilvl w:val="0"/>
          <w:numId w:val="3"/>
        </w:numPr>
        <w:rPr>
          <w:ins w:id="14" w:author="Huang, Po-kai" w:date="2021-02-24T10:46:00Z"/>
          <w:w w:val="100"/>
          <w:lang w:val="en-GB"/>
        </w:rPr>
      </w:pPr>
      <w:ins w:id="15" w:author="Huang, Po-kai" w:date="2021-02-24T10:46:00Z">
        <w:r w:rsidRPr="00B819FE">
          <w:rPr>
            <w:rFonts w:ascii="TimesNewRomanPSMT" w:eastAsia="Malgun Gothic" w:hAnsi="TimesNewRomanPSMT"/>
            <w:w w:val="100"/>
            <w:lang w:val="en-GB" w:eastAsia="en-US"/>
          </w:rPr>
          <w:t>The transmit MSD</w:t>
        </w:r>
      </w:ins>
      <w:ins w:id="16" w:author="Huang, Po-kai" w:date="2021-02-26T14:23:00Z">
        <w:r w:rsidR="00140F88">
          <w:rPr>
            <w:rFonts w:ascii="TimesNewRomanPSMT" w:eastAsia="Malgun Gothic" w:hAnsi="TimesNewRomanPSMT"/>
            <w:w w:val="100"/>
            <w:lang w:val="en-GB" w:eastAsia="en-US"/>
          </w:rPr>
          <w:t>U</w:t>
        </w:r>
      </w:ins>
      <w:ins w:id="17" w:author="Huang, Po-kai" w:date="2021-02-24T10:46:00Z">
        <w:r w:rsidRPr="00B819FE">
          <w:rPr>
            <w:rFonts w:ascii="TimesNewRomanPSMT" w:eastAsia="Malgun Gothic" w:hAnsi="TimesNewRomanPSMT"/>
            <w:w w:val="100"/>
            <w:lang w:val="en-GB" w:eastAsia="en-US"/>
          </w:rPr>
          <w:t xml:space="preserve"> timer for the MSDU exceeds dot11EDCATableMSDULifetime</w:t>
        </w:r>
      </w:ins>
      <w:ins w:id="18" w:author="Huang, Po-kai" w:date="2021-02-24T10:47:00Z">
        <w:r>
          <w:rPr>
            <w:rFonts w:ascii="TimesNewRomanPSMT" w:eastAsia="Malgun Gothic" w:hAnsi="TimesNewRomanPSMT"/>
            <w:w w:val="100"/>
            <w:lang w:val="en-GB" w:eastAsia="en-US"/>
          </w:rPr>
          <w:t>.</w:t>
        </w:r>
      </w:ins>
    </w:p>
    <w:p w14:paraId="22F424DB" w14:textId="1EF1B963" w:rsidR="00136A24" w:rsidRPr="00B819FE" w:rsidRDefault="00B819FE" w:rsidP="00B819FE">
      <w:pPr>
        <w:pStyle w:val="T"/>
        <w:numPr>
          <w:ilvl w:val="0"/>
          <w:numId w:val="3"/>
        </w:numPr>
        <w:rPr>
          <w:w w:val="100"/>
          <w:lang w:val="en-GB"/>
        </w:rPr>
      </w:pPr>
      <w:ins w:id="19" w:author="Huang, Po-kai" w:date="2021-02-24T10:47:00Z">
        <w:r>
          <w:rPr>
            <w:w w:val="100"/>
            <w:lang w:val="en-GB"/>
          </w:rPr>
          <w:t>T</w:t>
        </w:r>
      </w:ins>
      <w:del w:id="20" w:author="Huang, Po-kai" w:date="2021-02-24T10:47:00Z">
        <w:r w:rsidR="0052420B" w:rsidRPr="00B50EA7" w:rsidDel="00B819FE">
          <w:rPr>
            <w:w w:val="100"/>
            <w:lang w:val="en-GB"/>
          </w:rPr>
          <w:delText>t</w:delText>
        </w:r>
      </w:del>
      <w:r w:rsidR="0052420B" w:rsidRPr="00B50EA7">
        <w:rPr>
          <w:w w:val="100"/>
          <w:lang w:val="en-GB"/>
        </w:rPr>
        <w:t xml:space="preserve">he </w:t>
      </w:r>
      <w:r w:rsidR="0052420B" w:rsidRPr="00B50EA7">
        <w:rPr>
          <w:spacing w:val="-2"/>
          <w:w w:val="100"/>
        </w:rPr>
        <w:t xml:space="preserve">individually addressed </w:t>
      </w:r>
      <w:r w:rsidR="0052420B" w:rsidRPr="00B819FE">
        <w:rPr>
          <w:w w:val="100"/>
          <w:lang w:val="en-GB"/>
        </w:rPr>
        <w:t>QoS Data frame is successfully delivered</w:t>
      </w:r>
      <w:del w:id="21" w:author="Huang, Po-kai" w:date="2021-02-24T10:50:00Z">
        <w:r w:rsidR="0052420B" w:rsidRPr="00B819FE" w:rsidDel="003713C0">
          <w:rPr>
            <w:w w:val="100"/>
            <w:lang w:val="en-GB"/>
          </w:rPr>
          <w:delText xml:space="preserve"> whichever occurs first</w:delText>
        </w:r>
      </w:del>
      <w:r w:rsidR="0052420B" w:rsidRPr="00B819FE">
        <w:rPr>
          <w:w w:val="100"/>
          <w:lang w:val="en-GB"/>
        </w:rPr>
        <w:t xml:space="preserve">. </w:t>
      </w:r>
      <w:ins w:id="22" w:author="Huang, Po-kai" w:date="2021-02-24T10:47:00Z">
        <w:r>
          <w:rPr>
            <w:w w:val="100"/>
            <w:lang w:val="en-GB"/>
          </w:rPr>
          <w:t>(#2328)</w:t>
        </w:r>
      </w:ins>
    </w:p>
    <w:p w14:paraId="49155A61" w14:textId="77777777" w:rsidR="00136A24" w:rsidRDefault="00136A24" w:rsidP="00325740">
      <w:pPr>
        <w:pStyle w:val="T"/>
        <w:rPr>
          <w:w w:val="100"/>
          <w:lang w:val="en-GB"/>
        </w:rPr>
      </w:pPr>
    </w:p>
    <w:p w14:paraId="515428F7" w14:textId="38E38C08" w:rsidR="00EF0177" w:rsidRDefault="0052420B" w:rsidP="00325740">
      <w:pPr>
        <w:pStyle w:val="T"/>
        <w:rPr>
          <w:ins w:id="23" w:author="Huang, Po-kai" w:date="2021-02-24T10:37:00Z"/>
          <w:spacing w:val="-2"/>
          <w:w w:val="100"/>
        </w:rPr>
      </w:pPr>
      <w:r>
        <w:rPr>
          <w:w w:val="100"/>
          <w:lang w:val="en-GB"/>
        </w:rPr>
        <w:t xml:space="preserve">A STA affiliated with the MLD shall not transmit other </w:t>
      </w:r>
      <w:r>
        <w:rPr>
          <w:spacing w:val="-2"/>
          <w:w w:val="100"/>
        </w:rPr>
        <w:t xml:space="preserve">individually addressed </w:t>
      </w:r>
      <w:r>
        <w:rPr>
          <w:w w:val="100"/>
          <w:lang w:val="en-GB"/>
        </w:rPr>
        <w:t xml:space="preserve">QoS Data frames belonging to the TID without block ack negotiation to another STA affiliated with the associated MLD </w:t>
      </w:r>
      <w:del w:id="24" w:author="Huang, Po-kai" w:date="2021-03-06T09:27:00Z">
        <w:r w:rsidDel="00B36EE5">
          <w:rPr>
            <w:w w:val="100"/>
            <w:lang w:val="en-GB"/>
          </w:rPr>
          <w:delText xml:space="preserve">on the corresponding link </w:delText>
        </w:r>
      </w:del>
      <w:del w:id="25" w:author="Huang, Po-kai" w:date="2021-02-24T10:37:00Z">
        <w:r w:rsidDel="0082185A">
          <w:rPr>
            <w:w w:val="100"/>
            <w:lang w:val="en-GB"/>
          </w:rPr>
          <w:delText xml:space="preserve">until </w:delText>
        </w:r>
      </w:del>
      <w:ins w:id="26" w:author="Huang, Po-kai" w:date="2021-02-24T10:37:00Z">
        <w:r w:rsidR="0082185A">
          <w:rPr>
            <w:w w:val="100"/>
            <w:lang w:val="en-GB"/>
          </w:rPr>
          <w:t xml:space="preserve">while </w:t>
        </w:r>
      </w:ins>
      <w:r>
        <w:rPr>
          <w:w w:val="100"/>
          <w:lang w:val="en-GB"/>
        </w:rPr>
        <w:t xml:space="preserve">the current </w:t>
      </w:r>
      <w:r>
        <w:rPr>
          <w:spacing w:val="-2"/>
          <w:w w:val="100"/>
        </w:rPr>
        <w:t xml:space="preserve">individually addressed </w:t>
      </w:r>
      <w:r>
        <w:rPr>
          <w:w w:val="100"/>
          <w:lang w:val="en-GB"/>
        </w:rPr>
        <w:t xml:space="preserve">QoS Data frame belonging to the TID without block ack negotiation </w:t>
      </w:r>
      <w:del w:id="27" w:author="Huang, Po-kai" w:date="2021-02-24T10:37:00Z">
        <w:r w:rsidDel="00EF0177">
          <w:rPr>
            <w:w w:val="100"/>
            <w:lang w:val="en-GB"/>
          </w:rPr>
          <w:delText xml:space="preserve">finishes transmission or is </w:delText>
        </w:r>
        <w:r w:rsidRPr="00EF0177" w:rsidDel="00EF0177">
          <w:rPr>
            <w:spacing w:val="-2"/>
            <w:w w:val="100"/>
            <w:rPrChange w:id="28" w:author="Huang, Po-kai" w:date="2021-02-24T10:37:00Z">
              <w:rPr>
                <w:w w:val="100"/>
                <w:lang w:val="en-GB"/>
              </w:rPr>
            </w:rPrChange>
          </w:rPr>
          <w:delText xml:space="preserve">dropped. </w:delText>
        </w:r>
      </w:del>
      <w:ins w:id="29" w:author="Huang, Po-kai" w:date="2021-02-24T10:37:00Z">
        <w:r w:rsidR="0082185A" w:rsidRPr="00EF0177">
          <w:rPr>
            <w:spacing w:val="-2"/>
            <w:w w:val="100"/>
          </w:rPr>
          <w:t>has not yet completed to the point of success, retry fail, or other MAC discard (e.g., lifetime expiration).</w:t>
        </w:r>
        <w:r w:rsidR="00EF0177">
          <w:rPr>
            <w:spacing w:val="-2"/>
            <w:w w:val="100"/>
          </w:rPr>
          <w:t>(#1174)</w:t>
        </w:r>
      </w:ins>
    </w:p>
    <w:p w14:paraId="076E5893" w14:textId="3DF20FA0" w:rsidR="004A7207" w:rsidRPr="00640F45" w:rsidRDefault="004A7207" w:rsidP="00640F45">
      <w:pPr>
        <w:pStyle w:val="H3"/>
        <w:suppressAutoHyphens/>
        <w:rPr>
          <w:ins w:id="30" w:author="Huang, Po-kai" w:date="2020-10-01T16:50:00Z"/>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Add</w:t>
      </w:r>
      <w:r w:rsidRPr="00A7092D">
        <w:rPr>
          <w:i/>
          <w:lang w:eastAsia="ko-KR"/>
        </w:rPr>
        <w:t xml:space="preserve"> </w:t>
      </w:r>
      <w:r w:rsidRPr="00E35E28">
        <w:rPr>
          <w:i/>
          <w:lang w:eastAsia="ko-KR"/>
        </w:rPr>
        <w:t>35.3.11</w:t>
      </w:r>
      <w:r>
        <w:rPr>
          <w:i/>
          <w:lang w:eastAsia="ko-KR"/>
        </w:rPr>
        <w:t xml:space="preserve">a </w:t>
      </w:r>
      <w:r w:rsidRPr="00E35E28">
        <w:rPr>
          <w:i/>
          <w:lang w:eastAsia="ko-KR"/>
        </w:rPr>
        <w:t xml:space="preserve">Multi-link device individually addressed </w:t>
      </w:r>
      <w:r>
        <w:rPr>
          <w:i/>
          <w:lang w:eastAsia="ko-KR"/>
        </w:rPr>
        <w:t>management frame</w:t>
      </w:r>
      <w:r w:rsidRPr="00E35E28">
        <w:rPr>
          <w:i/>
          <w:lang w:eastAsia="ko-KR"/>
        </w:rPr>
        <w:t xml:space="preserve"> delivery </w:t>
      </w:r>
      <w:r w:rsidRPr="00A7092D">
        <w:rPr>
          <w:i/>
          <w:lang w:eastAsia="ko-KR"/>
        </w:rPr>
        <w:t>as follows</w:t>
      </w:r>
      <w:r w:rsidRPr="00CD168A">
        <w:rPr>
          <w:i/>
          <w:lang w:eastAsia="ko-KR"/>
        </w:rPr>
        <w:t>:</w:t>
      </w:r>
      <w:r>
        <w:rPr>
          <w:i/>
          <w:lang w:eastAsia="ko-KR"/>
        </w:rPr>
        <w:t xml:space="preserve"> (#2496)</w:t>
      </w:r>
    </w:p>
    <w:p w14:paraId="2F48B953" w14:textId="2C5AD899" w:rsidR="004A7207" w:rsidRDefault="00640F45" w:rsidP="004A7207">
      <w:pPr>
        <w:pStyle w:val="H3"/>
        <w:tabs>
          <w:tab w:val="left" w:pos="8360"/>
        </w:tabs>
        <w:suppressAutoHyphens/>
        <w:rPr>
          <w:w w:val="100"/>
        </w:rPr>
      </w:pPr>
      <w:r>
        <w:rPr>
          <w:w w:val="100"/>
        </w:rPr>
        <w:t>35.3.11</w:t>
      </w:r>
      <w:r w:rsidR="004A7207">
        <w:rPr>
          <w:w w:val="100"/>
        </w:rPr>
        <w:t>a</w:t>
      </w:r>
      <w:r>
        <w:rPr>
          <w:w w:val="100"/>
        </w:rPr>
        <w:t xml:space="preserve"> </w:t>
      </w:r>
      <w:r w:rsidR="004A7207">
        <w:rPr>
          <w:w w:val="100"/>
        </w:rPr>
        <w:t xml:space="preserve">Multi-link device individually addressed management frame delivery </w:t>
      </w:r>
    </w:p>
    <w:p w14:paraId="087FAF22" w14:textId="78D719F5" w:rsidR="004A7207" w:rsidRDefault="004A7207" w:rsidP="004A7207">
      <w:pPr>
        <w:pStyle w:val="T"/>
        <w:rPr>
          <w:w w:val="100"/>
        </w:rPr>
      </w:pPr>
      <w:r>
        <w:rPr>
          <w:w w:val="100"/>
        </w:rPr>
        <w:t xml:space="preserve">An MLD shall follow the rules described in 10.3.2.14.2 (Transmitter requirements) to determine the sequence number of an individually addressed </w:t>
      </w:r>
      <w:r w:rsidR="00640F45">
        <w:rPr>
          <w:w w:val="100"/>
        </w:rPr>
        <w:t>management</w:t>
      </w:r>
      <w:r>
        <w:rPr>
          <w:w w:val="100"/>
        </w:rPr>
        <w:t xml:space="preserve"> frame </w:t>
      </w:r>
      <w:r w:rsidR="00640F45" w:rsidRPr="00640F45">
        <w:rPr>
          <w:w w:val="100"/>
        </w:rPr>
        <w:t xml:space="preserve">(except sounding feedback, probe response, LMR and FTM) </w:t>
      </w:r>
      <w:r>
        <w:rPr>
          <w:w w:val="100"/>
        </w:rPr>
        <w:t>that is delivered to the associated MLD.</w:t>
      </w:r>
    </w:p>
    <w:p w14:paraId="256E736F" w14:textId="0C78CBD1" w:rsidR="004A7207" w:rsidRDefault="004A7207" w:rsidP="004A7207">
      <w:pPr>
        <w:pStyle w:val="T"/>
        <w:rPr>
          <w:w w:val="100"/>
        </w:rPr>
      </w:pPr>
      <w:r>
        <w:rPr>
          <w:w w:val="100"/>
        </w:rPr>
        <w:t xml:space="preserve">An MLD shall follow the rules as described in 10.3.2.14.3 (Receiver requirements) to discard duplicate individually addressed </w:t>
      </w:r>
      <w:r w:rsidR="00640F45">
        <w:rPr>
          <w:w w:val="100"/>
        </w:rPr>
        <w:t>management</w:t>
      </w:r>
      <w:r>
        <w:rPr>
          <w:w w:val="100"/>
        </w:rPr>
        <w:t xml:space="preserve"> frames </w:t>
      </w:r>
      <w:r w:rsidR="00640F45" w:rsidRPr="00640F45">
        <w:rPr>
          <w:w w:val="100"/>
        </w:rPr>
        <w:t xml:space="preserve">(except sounding feedback, probe response, LMR and FTM) </w:t>
      </w:r>
      <w:r>
        <w:rPr>
          <w:w w:val="100"/>
        </w:rPr>
        <w:t>that are delivered from the associated MLD.</w:t>
      </w:r>
    </w:p>
    <w:p w14:paraId="194F3920" w14:textId="6012153C" w:rsidR="004A7207" w:rsidRDefault="004A7207" w:rsidP="004A7207">
      <w:pPr>
        <w:pStyle w:val="T"/>
        <w:rPr>
          <w:w w:val="100"/>
          <w:lang w:val="en-GB"/>
        </w:rPr>
      </w:pPr>
      <w:r>
        <w:rPr>
          <w:w w:val="100"/>
          <w:lang w:val="en-GB"/>
        </w:rPr>
        <w:t xml:space="preserve">An MLD shall continue to deliver the failed </w:t>
      </w:r>
      <w:r>
        <w:rPr>
          <w:spacing w:val="-2"/>
          <w:w w:val="100"/>
        </w:rPr>
        <w:t xml:space="preserve">individually addressed </w:t>
      </w:r>
      <w:r w:rsidR="00640F45">
        <w:rPr>
          <w:w w:val="100"/>
          <w:lang w:val="en-GB"/>
        </w:rPr>
        <w:t>management</w:t>
      </w:r>
      <w:r>
        <w:rPr>
          <w:w w:val="100"/>
          <w:lang w:val="en-GB"/>
        </w:rPr>
        <w:t xml:space="preserve"> frame </w:t>
      </w:r>
      <w:r w:rsidR="00A03FB6" w:rsidRPr="00640F45">
        <w:rPr>
          <w:w w:val="100"/>
        </w:rPr>
        <w:t xml:space="preserve">(except sounding feedback, probe response, LMR and FTM) </w:t>
      </w:r>
      <w:r>
        <w:rPr>
          <w:w w:val="100"/>
        </w:rPr>
        <w:t xml:space="preserve">to an associated MLD on the setup links subject to additional constraints (see </w:t>
      </w:r>
      <w:r>
        <w:rPr>
          <w:w w:val="100"/>
        </w:rPr>
        <w:fldChar w:fldCharType="begin"/>
      </w:r>
      <w:r>
        <w:rPr>
          <w:w w:val="100"/>
        </w:rPr>
        <w:instrText xml:space="preserve"> REF  RTF33353738373a2048332c312e \h</w:instrText>
      </w:r>
      <w:r>
        <w:rPr>
          <w:w w:val="100"/>
        </w:rPr>
      </w:r>
      <w:r>
        <w:rPr>
          <w:w w:val="100"/>
        </w:rPr>
        <w:fldChar w:fldCharType="separate"/>
      </w:r>
      <w:r>
        <w:rPr>
          <w:w w:val="100"/>
        </w:rPr>
        <w:t>35.3.6 (Link management)</w:t>
      </w:r>
      <w:r>
        <w:rPr>
          <w:w w:val="100"/>
        </w:rPr>
        <w:fldChar w:fldCharType="end"/>
      </w:r>
      <w:r>
        <w:rPr>
          <w:w w:val="100"/>
        </w:rPr>
        <w:t xml:space="preserve">) </w:t>
      </w:r>
      <w:r>
        <w:rPr>
          <w:w w:val="100"/>
          <w:lang w:val="en-GB"/>
        </w:rPr>
        <w:t>until one or more of the following conditions occur:</w:t>
      </w:r>
    </w:p>
    <w:p w14:paraId="0F4F4543" w14:textId="1A60E598" w:rsidR="004A7207" w:rsidRDefault="004A7207" w:rsidP="004A7207">
      <w:pPr>
        <w:pStyle w:val="T"/>
        <w:numPr>
          <w:ilvl w:val="0"/>
          <w:numId w:val="3"/>
        </w:numPr>
        <w:rPr>
          <w:w w:val="100"/>
          <w:lang w:val="en-GB"/>
        </w:rPr>
      </w:pPr>
      <w:r>
        <w:rPr>
          <w:w w:val="100"/>
          <w:lang w:val="en-GB"/>
        </w:rPr>
        <w:t>T</w:t>
      </w:r>
      <w:r w:rsidRPr="00B50EA7">
        <w:rPr>
          <w:w w:val="100"/>
          <w:lang w:val="en-GB"/>
        </w:rPr>
        <w:t>he retry limit is met</w:t>
      </w:r>
      <w:r>
        <w:rPr>
          <w:w w:val="100"/>
          <w:lang w:val="en-GB"/>
        </w:rPr>
        <w:t>.</w:t>
      </w:r>
    </w:p>
    <w:p w14:paraId="6F20DD80" w14:textId="2ED6C6C5" w:rsidR="004A7207" w:rsidRDefault="004A7207" w:rsidP="004A7207">
      <w:pPr>
        <w:pStyle w:val="T"/>
        <w:numPr>
          <w:ilvl w:val="0"/>
          <w:numId w:val="3"/>
        </w:numPr>
        <w:rPr>
          <w:w w:val="100"/>
          <w:lang w:val="en-GB"/>
        </w:rPr>
      </w:pPr>
      <w:r w:rsidRPr="00B819FE">
        <w:rPr>
          <w:rFonts w:ascii="TimesNewRomanPSMT" w:eastAsia="Malgun Gothic" w:hAnsi="TimesNewRomanPSMT"/>
          <w:w w:val="100"/>
          <w:lang w:val="en-GB" w:eastAsia="en-US"/>
        </w:rPr>
        <w:t>The transmit M</w:t>
      </w:r>
      <w:r w:rsidR="00A03FB6">
        <w:rPr>
          <w:rFonts w:ascii="TimesNewRomanPSMT" w:eastAsia="Malgun Gothic" w:hAnsi="TimesNewRomanPSMT"/>
          <w:w w:val="100"/>
          <w:lang w:val="en-GB" w:eastAsia="en-US"/>
        </w:rPr>
        <w:t>MPDU</w:t>
      </w:r>
      <w:r w:rsidRPr="00B819FE">
        <w:rPr>
          <w:rFonts w:ascii="TimesNewRomanPSMT" w:eastAsia="Malgun Gothic" w:hAnsi="TimesNewRomanPSMT"/>
          <w:w w:val="100"/>
          <w:lang w:val="en-GB" w:eastAsia="en-US"/>
        </w:rPr>
        <w:t xml:space="preserve"> timer for the M</w:t>
      </w:r>
      <w:r w:rsidR="00A03FB6">
        <w:rPr>
          <w:rFonts w:ascii="TimesNewRomanPSMT" w:eastAsia="Malgun Gothic" w:hAnsi="TimesNewRomanPSMT"/>
          <w:w w:val="100"/>
          <w:lang w:val="en-GB" w:eastAsia="en-US"/>
        </w:rPr>
        <w:t>MPDU</w:t>
      </w:r>
      <w:r w:rsidRPr="00B819FE">
        <w:rPr>
          <w:rFonts w:ascii="TimesNewRomanPSMT" w:eastAsia="Malgun Gothic" w:hAnsi="TimesNewRomanPSMT"/>
          <w:w w:val="100"/>
          <w:lang w:val="en-GB" w:eastAsia="en-US"/>
        </w:rPr>
        <w:t xml:space="preserve"> exceeds dot11EDCATableMSDULifetime</w:t>
      </w:r>
      <w:r>
        <w:rPr>
          <w:rFonts w:ascii="TimesNewRomanPSMT" w:eastAsia="Malgun Gothic" w:hAnsi="TimesNewRomanPSMT"/>
          <w:w w:val="100"/>
          <w:lang w:val="en-GB" w:eastAsia="en-US"/>
        </w:rPr>
        <w:t>.</w:t>
      </w:r>
    </w:p>
    <w:p w14:paraId="5ADE6040" w14:textId="0331C52C" w:rsidR="004A7207" w:rsidRPr="00B819FE" w:rsidRDefault="004A7207" w:rsidP="004A7207">
      <w:pPr>
        <w:pStyle w:val="T"/>
        <w:numPr>
          <w:ilvl w:val="0"/>
          <w:numId w:val="3"/>
        </w:numPr>
        <w:rPr>
          <w:w w:val="100"/>
          <w:lang w:val="en-GB"/>
        </w:rPr>
      </w:pPr>
      <w:r>
        <w:rPr>
          <w:w w:val="100"/>
          <w:lang w:val="en-GB"/>
        </w:rPr>
        <w:t>T</w:t>
      </w:r>
      <w:r w:rsidRPr="00B50EA7">
        <w:rPr>
          <w:w w:val="100"/>
          <w:lang w:val="en-GB"/>
        </w:rPr>
        <w:t xml:space="preserve">he </w:t>
      </w:r>
      <w:r w:rsidRPr="00B50EA7">
        <w:rPr>
          <w:spacing w:val="-2"/>
          <w:w w:val="100"/>
        </w:rPr>
        <w:t xml:space="preserve">individually addressed </w:t>
      </w:r>
      <w:r w:rsidR="00A03FB6">
        <w:rPr>
          <w:w w:val="100"/>
          <w:lang w:val="en-GB"/>
        </w:rPr>
        <w:t>management</w:t>
      </w:r>
      <w:r w:rsidRPr="00B819FE">
        <w:rPr>
          <w:w w:val="100"/>
          <w:lang w:val="en-GB"/>
        </w:rPr>
        <w:t xml:space="preserve"> frame is successfully delivered.</w:t>
      </w:r>
    </w:p>
    <w:p w14:paraId="201F4EB2" w14:textId="77777777" w:rsidR="004A7207" w:rsidRDefault="004A7207" w:rsidP="004A7207">
      <w:pPr>
        <w:pStyle w:val="T"/>
        <w:rPr>
          <w:w w:val="100"/>
          <w:lang w:val="en-GB"/>
        </w:rPr>
      </w:pPr>
    </w:p>
    <w:p w14:paraId="6C1AB52A" w14:textId="07FB9C19" w:rsidR="004A7207" w:rsidRDefault="004A7207" w:rsidP="004A7207">
      <w:pPr>
        <w:pStyle w:val="T"/>
        <w:rPr>
          <w:ins w:id="31" w:author="Huang, Po-kai" w:date="2021-02-24T10:37:00Z"/>
          <w:spacing w:val="-2"/>
          <w:w w:val="100"/>
        </w:rPr>
      </w:pPr>
      <w:r>
        <w:rPr>
          <w:w w:val="100"/>
          <w:lang w:val="en-GB"/>
        </w:rPr>
        <w:t xml:space="preserve">A STA affiliated with the MLD shall not transmit other </w:t>
      </w:r>
      <w:r>
        <w:rPr>
          <w:spacing w:val="-2"/>
          <w:w w:val="100"/>
        </w:rPr>
        <w:t xml:space="preserve">individually addressed </w:t>
      </w:r>
      <w:r w:rsidR="00BD6FBE">
        <w:rPr>
          <w:w w:val="100"/>
          <w:lang w:val="en-GB"/>
        </w:rPr>
        <w:t>management</w:t>
      </w:r>
      <w:r>
        <w:rPr>
          <w:w w:val="100"/>
          <w:lang w:val="en-GB"/>
        </w:rPr>
        <w:t xml:space="preserve"> frames</w:t>
      </w:r>
      <w:r w:rsidR="00BD6FBE">
        <w:rPr>
          <w:w w:val="100"/>
          <w:lang w:val="en-GB"/>
        </w:rPr>
        <w:t xml:space="preserve"> </w:t>
      </w:r>
      <w:r w:rsidR="00BD6FBE" w:rsidRPr="00640F45">
        <w:rPr>
          <w:w w:val="100"/>
        </w:rPr>
        <w:t>(except sounding feedback, probe response, LMR and FTM)</w:t>
      </w:r>
      <w:r>
        <w:rPr>
          <w:w w:val="100"/>
          <w:lang w:val="en-GB"/>
        </w:rPr>
        <w:t xml:space="preserve"> to another STA affiliated with the associated MLD while the current </w:t>
      </w:r>
      <w:r>
        <w:rPr>
          <w:spacing w:val="-2"/>
          <w:w w:val="100"/>
        </w:rPr>
        <w:t xml:space="preserve">individually addressed </w:t>
      </w:r>
      <w:r w:rsidR="00BD6FBE">
        <w:rPr>
          <w:w w:val="100"/>
          <w:lang w:val="en-GB"/>
        </w:rPr>
        <w:t>management</w:t>
      </w:r>
      <w:r>
        <w:rPr>
          <w:w w:val="100"/>
          <w:lang w:val="en-GB"/>
        </w:rPr>
        <w:t xml:space="preserve"> frame </w:t>
      </w:r>
      <w:r w:rsidR="00BD6FBE" w:rsidRPr="00640F45">
        <w:rPr>
          <w:w w:val="100"/>
        </w:rPr>
        <w:t>(except sounding feedback, probe response, LMR and FTM)</w:t>
      </w:r>
      <w:r w:rsidR="00BD6FBE">
        <w:rPr>
          <w:w w:val="100"/>
        </w:rPr>
        <w:t xml:space="preserve"> </w:t>
      </w:r>
      <w:r w:rsidRPr="00EF0177">
        <w:rPr>
          <w:spacing w:val="-2"/>
          <w:w w:val="100"/>
        </w:rPr>
        <w:t>has not yet completed to the point of success, retry fail, or other MAC discard (e.g., lifetime expiration).</w:t>
      </w:r>
    </w:p>
    <w:p w14:paraId="2D5F239D" w14:textId="46FB901E" w:rsidR="00EF0177" w:rsidRDefault="00EF0177" w:rsidP="00325740">
      <w:pPr>
        <w:pStyle w:val="T"/>
        <w:rPr>
          <w:spacing w:val="-2"/>
          <w:w w:val="100"/>
        </w:rPr>
      </w:pPr>
    </w:p>
    <w:p w14:paraId="3BD4B793" w14:textId="23DA6E7C" w:rsidR="00D83C51" w:rsidRPr="00650682" w:rsidRDefault="00D83C51" w:rsidP="00650682">
      <w:pPr>
        <w:pStyle w:val="T"/>
        <w:jc w:val="left"/>
        <w:rPr>
          <w:ins w:id="32" w:author="Huang, Po-kai" w:date="2021-02-24T10:53:00Z"/>
          <w:rFonts w:ascii="Arial" w:eastAsia="Malgun Gothic" w:hAnsi="Arial" w:cs="Arial"/>
          <w:b/>
          <w:bCs/>
          <w:i/>
          <w:lang w:eastAsia="ko-KR"/>
        </w:rPr>
      </w:pPr>
      <w:proofErr w:type="spellStart"/>
      <w:r w:rsidRPr="00650682">
        <w:rPr>
          <w:rFonts w:ascii="Arial" w:eastAsia="Malgun Gothic" w:hAnsi="Arial" w:cs="Arial"/>
          <w:b/>
          <w:bCs/>
          <w:i/>
          <w:highlight w:val="yellow"/>
          <w:lang w:eastAsia="ko-KR"/>
        </w:rPr>
        <w:t>TGbe</w:t>
      </w:r>
      <w:proofErr w:type="spellEnd"/>
      <w:r w:rsidRPr="00650682">
        <w:rPr>
          <w:rFonts w:ascii="Arial" w:eastAsia="Malgun Gothic" w:hAnsi="Arial" w:cs="Arial"/>
          <w:b/>
          <w:bCs/>
          <w:i/>
          <w:highlight w:val="yellow"/>
          <w:lang w:eastAsia="ko-KR"/>
        </w:rPr>
        <w:t xml:space="preserve"> editor:</w:t>
      </w:r>
      <w:r w:rsidRPr="00650682">
        <w:rPr>
          <w:rFonts w:ascii="Arial" w:eastAsia="Malgun Gothic" w:hAnsi="Arial" w:cs="Arial"/>
          <w:b/>
          <w:bCs/>
          <w:i/>
          <w:lang w:eastAsia="ko-KR"/>
        </w:rPr>
        <w:t xml:space="preserve"> Change </w:t>
      </w:r>
      <w:r w:rsidR="00650682" w:rsidRPr="00650682">
        <w:rPr>
          <w:rFonts w:ascii="Arial" w:eastAsia="Malgun Gothic" w:hAnsi="Arial" w:cs="Arial"/>
          <w:b/>
          <w:bCs/>
          <w:i/>
          <w:lang w:eastAsia="ko-KR"/>
        </w:rPr>
        <w:t>10.3.2.14.2 Transmitter requirements</w:t>
      </w:r>
      <w:r w:rsidR="00650682">
        <w:rPr>
          <w:rFonts w:ascii="Arial" w:eastAsia="Malgun Gothic" w:hAnsi="Arial" w:cs="Arial"/>
          <w:b/>
          <w:bCs/>
          <w:i/>
          <w:lang w:eastAsia="ko-KR"/>
        </w:rPr>
        <w:t xml:space="preserve"> </w:t>
      </w:r>
      <w:r w:rsidRPr="00650682">
        <w:rPr>
          <w:rFonts w:ascii="Arial" w:eastAsia="Malgun Gothic" w:hAnsi="Arial" w:cs="Arial"/>
          <w:b/>
          <w:bCs/>
          <w:i/>
          <w:lang w:eastAsia="ko-KR"/>
        </w:rPr>
        <w:t>as follows (track change on and not all texts are shown):</w:t>
      </w:r>
    </w:p>
    <w:p w14:paraId="6736A756" w14:textId="1778435A" w:rsidR="00650682" w:rsidRDefault="00650682" w:rsidP="00F951C4">
      <w:pPr>
        <w:pStyle w:val="T"/>
        <w:jc w:val="left"/>
        <w:rPr>
          <w:rFonts w:ascii="Arial-BoldMT" w:eastAsia="Malgun Gothic" w:hAnsi="Arial-BoldMT" w:hint="eastAsia"/>
          <w:b/>
          <w:bCs/>
          <w:w w:val="100"/>
          <w:lang w:val="en-GB" w:eastAsia="en-US"/>
        </w:rPr>
      </w:pPr>
      <w:r w:rsidRPr="00D31C6A">
        <w:rPr>
          <w:rFonts w:ascii="Arial-BoldMT" w:eastAsia="Malgun Gothic" w:hAnsi="Arial-BoldMT"/>
          <w:b/>
          <w:bCs/>
          <w:w w:val="100"/>
          <w:lang w:val="en-GB" w:eastAsia="en-US"/>
        </w:rPr>
        <w:br/>
        <w:t>10.3.2.14.2 Transmitter requirements</w:t>
      </w:r>
    </w:p>
    <w:p w14:paraId="4F71577C" w14:textId="5F590E8B" w:rsidR="00234591" w:rsidRDefault="00D31C6A" w:rsidP="00F951C4">
      <w:pPr>
        <w:pStyle w:val="T"/>
        <w:jc w:val="left"/>
        <w:rPr>
          <w:rFonts w:ascii="TimesNewRomanPSMT" w:eastAsia="TimesNewRomanPSMT"/>
          <w:w w:val="100"/>
          <w:lang w:val="en-GB" w:eastAsia="en-US"/>
        </w:rPr>
      </w:pPr>
      <w:r w:rsidRPr="00D31C6A">
        <w:rPr>
          <w:rFonts w:ascii="Arial-BoldMT" w:eastAsia="Malgun Gothic" w:hAnsi="Arial-BoldMT"/>
          <w:b/>
          <w:bCs/>
          <w:w w:val="100"/>
          <w:lang w:val="en-GB" w:eastAsia="en-US"/>
        </w:rPr>
        <w:br/>
      </w:r>
      <w:r w:rsidRPr="00D31C6A">
        <w:rPr>
          <w:rFonts w:ascii="TimesNewRomanPS-BoldItalicMT" w:eastAsia="Malgun Gothic" w:hAnsi="TimesNewRomanPS-BoldItalicMT"/>
          <w:b/>
          <w:bCs/>
          <w:i/>
          <w:iCs/>
          <w:w w:val="100"/>
          <w:sz w:val="22"/>
          <w:szCs w:val="22"/>
          <w:lang w:val="en-GB" w:eastAsia="en-US"/>
        </w:rPr>
        <w:t>Change the first paragraph as follows:</w:t>
      </w:r>
      <w:r w:rsidRPr="00D31C6A">
        <w:rPr>
          <w:rFonts w:ascii="TimesNewRomanPS-BoldItalicMT" w:eastAsia="Malgun Gothic" w:hAnsi="TimesNewRomanPS-BoldItalicMT"/>
          <w:b/>
          <w:bCs/>
          <w:i/>
          <w:iCs/>
          <w:w w:val="100"/>
          <w:sz w:val="22"/>
          <w:szCs w:val="22"/>
          <w:lang w:val="en-GB" w:eastAsia="en-US"/>
        </w:rPr>
        <w:br/>
      </w:r>
      <w:r w:rsidRPr="00D31C6A">
        <w:rPr>
          <w:rFonts w:ascii="TimesNewRomanPSMT" w:eastAsia="TimesNewRomanPSMT"/>
          <w:w w:val="100"/>
          <w:lang w:val="en-GB" w:eastAsia="en-US"/>
        </w:rPr>
        <w:t>A STA maintains one or more sequence number spaces that are used when transmitting a frame to determine</w:t>
      </w:r>
      <w:r w:rsidRPr="00D31C6A">
        <w:rPr>
          <w:rFonts w:ascii="TimesNewRomanPSMT" w:eastAsia="TimesNewRomanPSMT" w:hint="eastAsia"/>
          <w:w w:val="100"/>
          <w:lang w:val="en-GB" w:eastAsia="en-US"/>
        </w:rPr>
        <w:br/>
      </w:r>
      <w:r w:rsidRPr="00D31C6A">
        <w:rPr>
          <w:rFonts w:ascii="TimesNewRomanPSMT" w:eastAsia="TimesNewRomanPSMT"/>
          <w:w w:val="100"/>
          <w:lang w:val="en-GB" w:eastAsia="en-US"/>
        </w:rPr>
        <w:t xml:space="preserve">the sequence number for the frame. </w:t>
      </w:r>
      <w:r w:rsidRPr="00A90902">
        <w:rPr>
          <w:rFonts w:ascii="TimesNewRomanPSMT" w:eastAsia="TimesNewRomanPSMT"/>
          <w:w w:val="100"/>
          <w:u w:val="single"/>
          <w:lang w:val="en-GB" w:eastAsia="en-US"/>
        </w:rPr>
        <w:t>An MLD maintains one or more sequence number spaces that are used</w:t>
      </w:r>
      <w:ins w:id="33" w:author="Huang, Po-kai" w:date="2021-02-25T18:22:00Z">
        <w:r w:rsidR="00373F06">
          <w:rPr>
            <w:rFonts w:ascii="TimesNewRomanPSMT" w:eastAsia="TimesNewRomanPSMT"/>
            <w:w w:val="100"/>
            <w:u w:val="single"/>
            <w:lang w:val="en-GB" w:eastAsia="en-US"/>
          </w:rPr>
          <w:t xml:space="preserve"> </w:t>
        </w:r>
      </w:ins>
      <w:ins w:id="34" w:author="Huang, Po-kai" w:date="2021-02-25T18:42:00Z">
        <w:r w:rsidR="00245BD2">
          <w:rPr>
            <w:rFonts w:ascii="TimesNewRomanPSMT" w:eastAsia="TimesNewRomanPSMT"/>
            <w:w w:val="100"/>
            <w:u w:val="single"/>
            <w:lang w:val="en-GB" w:eastAsia="en-US"/>
          </w:rPr>
          <w:t xml:space="preserve">when </w:t>
        </w:r>
      </w:ins>
      <w:ins w:id="35" w:author="Huang, Po-kai" w:date="2021-02-25T18:23:00Z">
        <w:r w:rsidR="00165A84">
          <w:rPr>
            <w:rFonts w:ascii="TimesNewRomanPSMT" w:eastAsia="TimesNewRomanPSMT"/>
            <w:w w:val="100"/>
            <w:u w:val="single"/>
            <w:lang w:val="en-GB" w:eastAsia="en-US"/>
          </w:rPr>
          <w:t>any</w:t>
        </w:r>
      </w:ins>
      <w:ins w:id="36" w:author="Huang, Po-kai" w:date="2021-02-25T18:22:00Z">
        <w:r w:rsidR="00373F06">
          <w:rPr>
            <w:rFonts w:ascii="TimesNewRomanPSMT" w:eastAsia="TimesNewRomanPSMT"/>
            <w:w w:val="100"/>
            <w:u w:val="single"/>
            <w:lang w:val="en-GB" w:eastAsia="en-US"/>
          </w:rPr>
          <w:t xml:space="preserve"> affiliated STA</w:t>
        </w:r>
      </w:ins>
      <w:ins w:id="37" w:author="Huang, Po-kai" w:date="2021-02-25T18:23:00Z">
        <w:r w:rsidR="00165A84">
          <w:rPr>
            <w:rFonts w:ascii="TimesNewRomanPSMT" w:eastAsia="TimesNewRomanPSMT"/>
            <w:w w:val="100"/>
            <w:u w:val="single"/>
            <w:lang w:val="en-GB" w:eastAsia="en-US"/>
          </w:rPr>
          <w:t xml:space="preserve"> of the MLD</w:t>
        </w:r>
      </w:ins>
      <w:ins w:id="38" w:author="Huang, Po-kai" w:date="2021-02-25T18:22:00Z">
        <w:r w:rsidR="00373F06">
          <w:rPr>
            <w:rFonts w:ascii="TimesNewRomanPSMT" w:eastAsia="TimesNewRomanPSMT"/>
            <w:w w:val="100"/>
            <w:u w:val="single"/>
            <w:lang w:val="en-GB" w:eastAsia="en-US"/>
          </w:rPr>
          <w:t xml:space="preserve"> </w:t>
        </w:r>
      </w:ins>
      <w:del w:id="39" w:author="Huang, Po-kai" w:date="2021-02-25T18:22:00Z">
        <w:r w:rsidRPr="00A90902" w:rsidDel="00373F06">
          <w:rPr>
            <w:rFonts w:ascii="TimesNewRomanPSMT" w:eastAsia="TimesNewRomanPSMT"/>
            <w:w w:val="100"/>
            <w:u w:val="single"/>
            <w:lang w:val="en-GB" w:eastAsia="en-US"/>
          </w:rPr>
          <w:delText xml:space="preserve">when </w:delText>
        </w:r>
      </w:del>
      <w:r w:rsidRPr="00A90902">
        <w:rPr>
          <w:rFonts w:ascii="TimesNewRomanPSMT" w:eastAsia="TimesNewRomanPSMT"/>
          <w:w w:val="100"/>
          <w:u w:val="single"/>
          <w:lang w:val="en-GB" w:eastAsia="en-US"/>
        </w:rPr>
        <w:t xml:space="preserve">delivering an individually addressed QoS data frame to </w:t>
      </w:r>
      <w:ins w:id="40" w:author="Huang, Po-kai" w:date="2021-02-25T18:23:00Z">
        <w:r w:rsidR="00165A84">
          <w:rPr>
            <w:rFonts w:ascii="TimesNewRomanPSMT" w:eastAsia="TimesNewRomanPSMT"/>
            <w:w w:val="100"/>
            <w:u w:val="single"/>
            <w:lang w:val="en-GB" w:eastAsia="en-US"/>
          </w:rPr>
          <w:t>another</w:t>
        </w:r>
      </w:ins>
      <w:ins w:id="41" w:author="Huang, Po-kai" w:date="2021-02-25T18:22:00Z">
        <w:r w:rsidR="00165A84">
          <w:rPr>
            <w:rFonts w:ascii="TimesNewRomanPSMT" w:eastAsia="TimesNewRomanPSMT"/>
            <w:w w:val="100"/>
            <w:u w:val="single"/>
            <w:lang w:val="en-GB" w:eastAsia="en-US"/>
          </w:rPr>
          <w:t xml:space="preserve"> affiliated STA of </w:t>
        </w:r>
      </w:ins>
      <w:r w:rsidRPr="00A90902">
        <w:rPr>
          <w:rFonts w:ascii="TimesNewRomanPSMT" w:eastAsia="TimesNewRomanPSMT"/>
          <w:w w:val="100"/>
          <w:u w:val="single"/>
          <w:lang w:val="en-GB" w:eastAsia="en-US"/>
        </w:rPr>
        <w:t xml:space="preserve">an associated MLD </w:t>
      </w:r>
      <w:ins w:id="42" w:author="Huang, Po-kai" w:date="2021-02-25T18:24:00Z">
        <w:r w:rsidR="00EC3E8B">
          <w:rPr>
            <w:rFonts w:ascii="TimesNewRomanPSMT" w:eastAsia="TimesNewRomanPSMT"/>
            <w:w w:val="100"/>
            <w:u w:val="single"/>
            <w:lang w:val="en-GB" w:eastAsia="en-US"/>
          </w:rPr>
          <w:t xml:space="preserve">on the corresponding link </w:t>
        </w:r>
      </w:ins>
      <w:r w:rsidRPr="00A90902">
        <w:rPr>
          <w:rFonts w:ascii="TimesNewRomanPSMT" w:eastAsia="TimesNewRomanPSMT"/>
          <w:w w:val="100"/>
          <w:u w:val="single"/>
          <w:lang w:val="en-GB" w:eastAsia="en-US"/>
        </w:rPr>
        <w:t>to determine the sequence</w:t>
      </w:r>
      <w:r w:rsidR="00EC3E8B">
        <w:rPr>
          <w:rFonts w:ascii="TimesNewRomanPSMT" w:eastAsia="TimesNewRomanPSMT"/>
          <w:w w:val="100"/>
          <w:u w:val="single"/>
          <w:lang w:val="en-GB" w:eastAsia="en-US"/>
        </w:rPr>
        <w:t xml:space="preserve"> </w:t>
      </w:r>
      <w:r w:rsidRPr="00A90902">
        <w:rPr>
          <w:rFonts w:ascii="TimesNewRomanPSMT" w:eastAsia="TimesNewRomanPSMT"/>
          <w:w w:val="100"/>
          <w:u w:val="single"/>
          <w:lang w:val="en-GB" w:eastAsia="en-US"/>
        </w:rPr>
        <w:t>number for the frame.</w:t>
      </w:r>
      <w:ins w:id="43" w:author="Huang, Po-kai" w:date="2021-02-25T18:43:00Z">
        <w:r w:rsidR="00733EAD">
          <w:rPr>
            <w:rFonts w:ascii="TimesNewRomanPSMT" w:eastAsia="TimesNewRomanPSMT"/>
            <w:w w:val="100"/>
            <w:u w:val="single"/>
            <w:lang w:val="en-GB" w:eastAsia="en-US"/>
          </w:rPr>
          <w:t>(#2557)</w:t>
        </w:r>
      </w:ins>
      <w:r w:rsidRPr="00D31C6A">
        <w:rPr>
          <w:rFonts w:ascii="TimesNewRomanPSMT" w:eastAsia="TimesNewRomanPSMT"/>
          <w:w w:val="100"/>
          <w:lang w:val="en-GB" w:eastAsia="en-US"/>
        </w:rPr>
        <w:t xml:space="preserve"> </w:t>
      </w:r>
      <w:ins w:id="44" w:author="Huang, Po-kai" w:date="2021-02-26T14:42:00Z">
        <w:r w:rsidR="00AF1BB6" w:rsidRPr="00A90902">
          <w:rPr>
            <w:rFonts w:ascii="TimesNewRomanPSMT" w:eastAsia="TimesNewRomanPSMT"/>
            <w:w w:val="100"/>
            <w:u w:val="single"/>
            <w:lang w:val="en-GB" w:eastAsia="en-US"/>
          </w:rPr>
          <w:t xml:space="preserve">An MLD maintains one sequence number space that </w:t>
        </w:r>
        <w:r w:rsidR="00DE00D5">
          <w:rPr>
            <w:rFonts w:ascii="TimesNewRomanPSMT" w:eastAsia="TimesNewRomanPSMT"/>
            <w:w w:val="100"/>
            <w:u w:val="single"/>
            <w:lang w:val="en-GB" w:eastAsia="en-US"/>
          </w:rPr>
          <w:t>is</w:t>
        </w:r>
        <w:r w:rsidR="00AF1BB6" w:rsidRPr="00A90902">
          <w:rPr>
            <w:rFonts w:ascii="TimesNewRomanPSMT" w:eastAsia="TimesNewRomanPSMT"/>
            <w:w w:val="100"/>
            <w:u w:val="single"/>
            <w:lang w:val="en-GB" w:eastAsia="en-US"/>
          </w:rPr>
          <w:t xml:space="preserve"> used</w:t>
        </w:r>
        <w:r w:rsidR="00AF1BB6">
          <w:rPr>
            <w:rFonts w:ascii="TimesNewRomanPSMT" w:eastAsia="TimesNewRomanPSMT"/>
            <w:w w:val="100"/>
            <w:u w:val="single"/>
            <w:lang w:val="en-GB" w:eastAsia="en-US"/>
          </w:rPr>
          <w:t xml:space="preserve"> when any affiliated STA of the MLD </w:t>
        </w:r>
        <w:r w:rsidR="00AF1BB6" w:rsidRPr="00A90902">
          <w:rPr>
            <w:rFonts w:ascii="TimesNewRomanPSMT" w:eastAsia="TimesNewRomanPSMT"/>
            <w:w w:val="100"/>
            <w:u w:val="single"/>
            <w:lang w:val="en-GB" w:eastAsia="en-US"/>
          </w:rPr>
          <w:t xml:space="preserve">delivering an individually addressed </w:t>
        </w:r>
        <w:r w:rsidR="00DE00D5">
          <w:rPr>
            <w:rFonts w:ascii="TimesNewRomanPSMT" w:eastAsia="TimesNewRomanPSMT"/>
            <w:w w:val="100"/>
            <w:u w:val="single"/>
            <w:lang w:val="en-GB" w:eastAsia="en-US"/>
          </w:rPr>
          <w:t>management</w:t>
        </w:r>
        <w:r w:rsidR="00AF1BB6" w:rsidRPr="00A90902">
          <w:rPr>
            <w:rFonts w:ascii="TimesNewRomanPSMT" w:eastAsia="TimesNewRomanPSMT"/>
            <w:w w:val="100"/>
            <w:u w:val="single"/>
            <w:lang w:val="en-GB" w:eastAsia="en-US"/>
          </w:rPr>
          <w:t xml:space="preserve"> frame </w:t>
        </w:r>
      </w:ins>
      <w:ins w:id="45" w:author="Huang, Po-kai" w:date="2021-02-26T14:43:00Z">
        <w:r w:rsidR="00222511">
          <w:rPr>
            <w:rFonts w:ascii="TimesNewRomanPSMT" w:eastAsia="TimesNewRomanPSMT"/>
            <w:w w:val="100"/>
            <w:u w:val="single"/>
            <w:lang w:val="en-GB" w:eastAsia="en-US"/>
          </w:rPr>
          <w:t xml:space="preserve">(except </w:t>
        </w:r>
        <w:r w:rsidR="00222511" w:rsidRPr="00222511">
          <w:rPr>
            <w:rFonts w:ascii="TimesNewRomanPSMT" w:eastAsia="TimesNewRomanPSMT"/>
            <w:w w:val="100"/>
            <w:u w:val="single"/>
            <w:lang w:val="en-GB" w:eastAsia="en-US"/>
          </w:rPr>
          <w:t>sounding feedback</w:t>
        </w:r>
        <w:r w:rsidR="00222511">
          <w:rPr>
            <w:rFonts w:ascii="TimesNewRomanPSMT" w:eastAsia="TimesNewRomanPSMT"/>
            <w:w w:val="100"/>
            <w:u w:val="single"/>
            <w:lang w:val="en-GB" w:eastAsia="en-US"/>
          </w:rPr>
          <w:t>,</w:t>
        </w:r>
        <w:r w:rsidR="00222511" w:rsidRPr="00222511">
          <w:rPr>
            <w:rFonts w:ascii="TimesNewRomanPSMT" w:eastAsia="TimesNewRomanPSMT"/>
            <w:w w:val="100"/>
            <w:u w:val="single"/>
            <w:lang w:val="en-GB" w:eastAsia="en-US"/>
          </w:rPr>
          <w:t xml:space="preserve"> probe response, LMR and FTM</w:t>
        </w:r>
        <w:r w:rsidR="00222511">
          <w:rPr>
            <w:rFonts w:ascii="TimesNewRomanPSMT" w:eastAsia="TimesNewRomanPSMT"/>
            <w:w w:val="100"/>
            <w:u w:val="single"/>
            <w:lang w:val="en-GB" w:eastAsia="en-US"/>
          </w:rPr>
          <w:t xml:space="preserve">) </w:t>
        </w:r>
      </w:ins>
      <w:ins w:id="46" w:author="Huang, Po-kai" w:date="2021-02-26T14:42:00Z">
        <w:r w:rsidR="00AF1BB6" w:rsidRPr="00A90902">
          <w:rPr>
            <w:rFonts w:ascii="TimesNewRomanPSMT" w:eastAsia="TimesNewRomanPSMT"/>
            <w:w w:val="100"/>
            <w:u w:val="single"/>
            <w:lang w:val="en-GB" w:eastAsia="en-US"/>
          </w:rPr>
          <w:t xml:space="preserve">to </w:t>
        </w:r>
        <w:r w:rsidR="00AF1BB6">
          <w:rPr>
            <w:rFonts w:ascii="TimesNewRomanPSMT" w:eastAsia="TimesNewRomanPSMT"/>
            <w:w w:val="100"/>
            <w:u w:val="single"/>
            <w:lang w:val="en-GB" w:eastAsia="en-US"/>
          </w:rPr>
          <w:t xml:space="preserve">another affiliated STA of </w:t>
        </w:r>
        <w:r w:rsidR="00AF1BB6" w:rsidRPr="00A90902">
          <w:rPr>
            <w:rFonts w:ascii="TimesNewRomanPSMT" w:eastAsia="TimesNewRomanPSMT"/>
            <w:w w:val="100"/>
            <w:u w:val="single"/>
            <w:lang w:val="en-GB" w:eastAsia="en-US"/>
          </w:rPr>
          <w:t xml:space="preserve">an associated MLD </w:t>
        </w:r>
        <w:r w:rsidR="00AF1BB6">
          <w:rPr>
            <w:rFonts w:ascii="TimesNewRomanPSMT" w:eastAsia="TimesNewRomanPSMT"/>
            <w:w w:val="100"/>
            <w:u w:val="single"/>
            <w:lang w:val="en-GB" w:eastAsia="en-US"/>
          </w:rPr>
          <w:t xml:space="preserve">on the corresponding link </w:t>
        </w:r>
        <w:r w:rsidR="00AF1BB6" w:rsidRPr="00A90902">
          <w:rPr>
            <w:rFonts w:ascii="TimesNewRomanPSMT" w:eastAsia="TimesNewRomanPSMT"/>
            <w:w w:val="100"/>
            <w:u w:val="single"/>
            <w:lang w:val="en-GB" w:eastAsia="en-US"/>
          </w:rPr>
          <w:t>to determine the sequence</w:t>
        </w:r>
        <w:r w:rsidR="00AF1BB6">
          <w:rPr>
            <w:rFonts w:ascii="TimesNewRomanPSMT" w:eastAsia="TimesNewRomanPSMT"/>
            <w:w w:val="100"/>
            <w:u w:val="single"/>
            <w:lang w:val="en-GB" w:eastAsia="en-US"/>
          </w:rPr>
          <w:t xml:space="preserve"> </w:t>
        </w:r>
        <w:r w:rsidR="00AF1BB6" w:rsidRPr="00A90902">
          <w:rPr>
            <w:rFonts w:ascii="TimesNewRomanPSMT" w:eastAsia="TimesNewRomanPSMT"/>
            <w:w w:val="100"/>
            <w:u w:val="single"/>
            <w:lang w:val="en-GB" w:eastAsia="en-US"/>
          </w:rPr>
          <w:t>number for the frame.</w:t>
        </w:r>
        <w:r w:rsidR="00AF1BB6">
          <w:rPr>
            <w:rFonts w:ascii="TimesNewRomanPSMT" w:eastAsia="TimesNewRomanPSMT"/>
            <w:w w:val="100"/>
            <w:u w:val="single"/>
            <w:lang w:val="en-GB" w:eastAsia="en-US"/>
          </w:rPr>
          <w:t>(#</w:t>
        </w:r>
        <w:r w:rsidR="00DE00D5">
          <w:rPr>
            <w:rFonts w:ascii="TimesNewRomanPSMT" w:eastAsia="TimesNewRomanPSMT"/>
            <w:w w:val="100"/>
            <w:u w:val="single"/>
            <w:lang w:val="en-GB" w:eastAsia="en-US"/>
          </w:rPr>
          <w:t>2496)</w:t>
        </w:r>
        <w:r w:rsidR="00AF1BB6" w:rsidRPr="00D31C6A">
          <w:rPr>
            <w:rFonts w:ascii="TimesNewRomanPSMT" w:eastAsia="TimesNewRomanPSMT"/>
            <w:w w:val="100"/>
            <w:lang w:val="en-GB" w:eastAsia="en-US"/>
          </w:rPr>
          <w:t xml:space="preserve"> </w:t>
        </w:r>
      </w:ins>
      <w:r w:rsidRPr="00D31C6A">
        <w:rPr>
          <w:rFonts w:ascii="TimesNewRomanPSMT" w:eastAsia="TimesNewRomanPSMT"/>
          <w:w w:val="100"/>
          <w:lang w:val="en-GB" w:eastAsia="en-US"/>
        </w:rPr>
        <w:t>When multiple sequence number spaces are supported, the appropriate sequence number</w:t>
      </w:r>
      <w:r w:rsidR="008F6347">
        <w:rPr>
          <w:rFonts w:ascii="TimesNewRomanPSMT" w:eastAsia="TimesNewRomanPSMT"/>
          <w:w w:val="100"/>
          <w:lang w:val="en-GB" w:eastAsia="en-US"/>
        </w:rPr>
        <w:t xml:space="preserve"> </w:t>
      </w:r>
      <w:r w:rsidRPr="00D31C6A">
        <w:rPr>
          <w:rFonts w:ascii="TimesNewRomanPSMT" w:eastAsia="TimesNewRomanPSMT"/>
          <w:w w:val="100"/>
          <w:lang w:val="en-GB" w:eastAsia="en-US"/>
        </w:rPr>
        <w:t>space is determined by information from the MAC control fields of the frame to be transmitted. Except as</w:t>
      </w:r>
      <w:r w:rsidR="008F6347">
        <w:rPr>
          <w:rFonts w:ascii="TimesNewRomanPSMT" w:eastAsia="TimesNewRomanPSMT"/>
          <w:w w:val="100"/>
          <w:lang w:val="en-GB" w:eastAsia="en-US"/>
        </w:rPr>
        <w:t xml:space="preserve"> </w:t>
      </w:r>
      <w:r w:rsidRPr="00D31C6A">
        <w:rPr>
          <w:rFonts w:ascii="TimesNewRomanPSMT" w:eastAsia="TimesNewRomanPSMT"/>
          <w:w w:val="100"/>
          <w:lang w:val="en-GB" w:eastAsia="en-US"/>
        </w:rPr>
        <w:t>noted below, each sequence number space is</w:t>
      </w:r>
      <w:r w:rsidR="008F6347">
        <w:rPr>
          <w:rFonts w:ascii="TimesNewRomanPSMT" w:eastAsia="TimesNewRomanPSMT"/>
          <w:w w:val="100"/>
          <w:lang w:val="en-GB" w:eastAsia="en-US"/>
        </w:rPr>
        <w:t xml:space="preserve"> </w:t>
      </w:r>
      <w:r w:rsidRPr="00D31C6A">
        <w:rPr>
          <w:rFonts w:ascii="TimesNewRomanPSMT" w:eastAsia="TimesNewRomanPSMT"/>
          <w:w w:val="100"/>
          <w:lang w:val="en-GB" w:eastAsia="en-US"/>
        </w:rPr>
        <w:t>represented by a modulo 4096 counter, starting at 0 and incrementing by 1, for each MSDU or MMPDU transmitted</w:t>
      </w:r>
      <w:r w:rsidR="008F6347">
        <w:rPr>
          <w:rFonts w:ascii="TimesNewRomanPSMT" w:eastAsia="TimesNewRomanPSMT"/>
          <w:w w:val="100"/>
          <w:lang w:val="en-GB" w:eastAsia="en-US"/>
        </w:rPr>
        <w:t xml:space="preserve"> </w:t>
      </w:r>
      <w:r w:rsidRPr="00D31C6A">
        <w:rPr>
          <w:rFonts w:ascii="TimesNewRomanPSMT" w:eastAsia="TimesNewRomanPSMT"/>
          <w:w w:val="100"/>
          <w:lang w:val="en-GB" w:eastAsia="en-US"/>
        </w:rPr>
        <w:t>using that sequence number space. If dot11MACPrivacyActivated is true, the counter in each sequence number</w:t>
      </w:r>
      <w:r w:rsidR="008F6347">
        <w:rPr>
          <w:rFonts w:ascii="TimesNewRomanPSMT" w:eastAsia="TimesNewRomanPSMT"/>
          <w:w w:val="100"/>
          <w:lang w:val="en-GB" w:eastAsia="en-US"/>
        </w:rPr>
        <w:t xml:space="preserve"> </w:t>
      </w:r>
      <w:r w:rsidRPr="00D31C6A">
        <w:rPr>
          <w:rFonts w:ascii="TimesNewRomanPSMT" w:eastAsia="TimesNewRomanPSMT"/>
          <w:w w:val="100"/>
          <w:lang w:val="en-GB" w:eastAsia="en-US"/>
        </w:rPr>
        <w:t>space shall be set to a random number modulo</w:t>
      </w:r>
      <w:r w:rsidR="008F6347">
        <w:rPr>
          <w:rFonts w:ascii="TimesNewRomanPSMT" w:eastAsia="TimesNewRomanPSMT"/>
          <w:w w:val="100"/>
          <w:lang w:val="en-GB" w:eastAsia="en-US"/>
        </w:rPr>
        <w:t xml:space="preserve"> </w:t>
      </w:r>
      <w:r w:rsidRPr="00D31C6A">
        <w:rPr>
          <w:rFonts w:ascii="TimesNewRomanPSMT" w:eastAsia="TimesNewRomanPSMT"/>
          <w:w w:val="100"/>
          <w:lang w:val="en-GB" w:eastAsia="en-US"/>
        </w:rPr>
        <w:t>4096 when the STA</w:t>
      </w:r>
      <w:r w:rsidRPr="00D31C6A">
        <w:rPr>
          <w:rFonts w:ascii="TimesNewRomanPSMT" w:eastAsia="TimesNewRomanPSMT"/>
          <w:w w:val="100"/>
          <w:lang w:val="en-GB" w:eastAsia="en-US"/>
        </w:rPr>
        <w:t>’</w:t>
      </w:r>
      <w:r w:rsidRPr="00D31C6A">
        <w:rPr>
          <w:rFonts w:ascii="TimesNewRomanPSMT" w:eastAsia="TimesNewRomanPSMT"/>
          <w:w w:val="100"/>
          <w:lang w:val="en-GB" w:eastAsia="en-US"/>
        </w:rPr>
        <w:t>s MAC address is changed.</w:t>
      </w:r>
    </w:p>
    <w:p w14:paraId="2BD622FB" w14:textId="67D55C93" w:rsidR="00D31C6A" w:rsidRPr="00234591" w:rsidRDefault="00D31C6A" w:rsidP="00F951C4">
      <w:pPr>
        <w:pStyle w:val="T"/>
        <w:jc w:val="left"/>
        <w:rPr>
          <w:rFonts w:ascii="Arial-BoldMT" w:eastAsia="Malgun Gothic" w:hAnsi="Arial-BoldMT" w:hint="eastAsia"/>
          <w:b/>
          <w:bCs/>
          <w:w w:val="100"/>
          <w:lang w:val="en-GB" w:eastAsia="en-US"/>
        </w:rPr>
      </w:pPr>
      <w:r w:rsidRPr="00D31C6A">
        <w:rPr>
          <w:rFonts w:ascii="TimesNewRomanPSMT" w:eastAsia="TimesNewRomanPSMT" w:hint="eastAsia"/>
          <w:w w:val="100"/>
          <w:lang w:val="en-GB" w:eastAsia="en-US"/>
        </w:rPr>
        <w:br/>
      </w:r>
      <w:r w:rsidRPr="00D31C6A">
        <w:rPr>
          <w:rFonts w:ascii="TimesNewRomanPS-BoldItalicMT" w:eastAsia="Malgun Gothic" w:hAnsi="TimesNewRomanPS-BoldItalicMT"/>
          <w:b/>
          <w:bCs/>
          <w:i/>
          <w:iCs/>
          <w:w w:val="100"/>
          <w:sz w:val="22"/>
          <w:szCs w:val="22"/>
          <w:lang w:val="en-GB" w:eastAsia="en-US"/>
        </w:rPr>
        <w:t>Change the fourth paragraph as follows:</w:t>
      </w:r>
    </w:p>
    <w:p w14:paraId="49DD305A" w14:textId="28C7B95C" w:rsidR="00A90902" w:rsidRDefault="00A90902" w:rsidP="00F951C4">
      <w:pPr>
        <w:pStyle w:val="T"/>
        <w:jc w:val="left"/>
        <w:rPr>
          <w:rFonts w:ascii="TimesNewRomanPSMT" w:eastAsia="TimesNewRomanPSMT"/>
          <w:w w:val="100"/>
          <w:lang w:val="en-GB" w:eastAsia="en-US"/>
        </w:rPr>
      </w:pPr>
      <w:r w:rsidRPr="00A90902">
        <w:rPr>
          <w:rFonts w:ascii="TimesNewRomanPSMT" w:eastAsia="TimesNewRomanPSMT"/>
          <w:w w:val="100"/>
          <w:lang w:val="en-GB" w:eastAsia="en-US"/>
        </w:rPr>
        <w:t>A transmitting STA shall support the applicable sequence number spaces defined in Table 10-5 (Transmitter</w:t>
      </w:r>
      <w:r w:rsidRPr="00A90902">
        <w:rPr>
          <w:rFonts w:ascii="TimesNewRomanPSMT" w:eastAsia="TimesNewRomanPSMT" w:hint="eastAsia"/>
          <w:w w:val="100"/>
          <w:lang w:val="en-GB" w:eastAsia="en-US"/>
        </w:rPr>
        <w:br/>
      </w:r>
      <w:r w:rsidRPr="00A90902">
        <w:rPr>
          <w:rFonts w:ascii="TimesNewRomanPSMT" w:eastAsia="TimesNewRomanPSMT"/>
          <w:w w:val="100"/>
          <w:lang w:val="en-GB" w:eastAsia="en-US"/>
        </w:rPr>
        <w:t xml:space="preserve">sequence number spaces). </w:t>
      </w:r>
      <w:r w:rsidRPr="00E26FF2">
        <w:rPr>
          <w:rFonts w:ascii="TimesNewRomanPSMT" w:eastAsia="TimesNewRomanPSMT"/>
          <w:w w:val="100"/>
          <w:u w:val="single"/>
          <w:lang w:val="en-GB" w:eastAsia="en-US"/>
        </w:rPr>
        <w:t>An MLD shall support the applicable sequence number spaces defined in</w:t>
      </w:r>
      <w:r w:rsidRPr="00E26FF2">
        <w:rPr>
          <w:rFonts w:ascii="TimesNewRomanPSMT" w:eastAsia="TimesNewRomanPSMT" w:hint="eastAsia"/>
          <w:w w:val="100"/>
          <w:u w:val="single"/>
          <w:lang w:val="en-GB" w:eastAsia="en-US"/>
        </w:rPr>
        <w:br/>
      </w:r>
      <w:r w:rsidRPr="00E26FF2">
        <w:rPr>
          <w:rFonts w:ascii="TimesNewRomanPSMT" w:eastAsia="TimesNewRomanPSMT"/>
          <w:w w:val="100"/>
          <w:u w:val="single"/>
          <w:lang w:val="en-GB" w:eastAsia="en-US"/>
        </w:rPr>
        <w:t>Table 10-5 (Transmitter sequence number spaces). A STA affiliated with an MLD shall support M</w:t>
      </w:r>
      <w:ins w:id="47" w:author="Huang, Po-kai" w:date="2021-02-25T16:27:00Z">
        <w:r w:rsidR="00D96E22">
          <w:rPr>
            <w:rFonts w:ascii="TimesNewRomanPSMT" w:eastAsia="TimesNewRomanPSMT"/>
            <w:w w:val="100"/>
            <w:u w:val="single"/>
            <w:lang w:val="en-GB" w:eastAsia="en-US"/>
          </w:rPr>
          <w:t xml:space="preserve">LD </w:t>
        </w:r>
      </w:ins>
      <w:r w:rsidRPr="00E26FF2">
        <w:rPr>
          <w:rFonts w:ascii="TimesNewRomanPSMT" w:eastAsia="TimesNewRomanPSMT"/>
          <w:w w:val="100"/>
          <w:u w:val="single"/>
          <w:lang w:val="en-GB" w:eastAsia="en-US"/>
        </w:rPr>
        <w:t>SNS1</w:t>
      </w:r>
      <w:r w:rsidRPr="00E26FF2">
        <w:rPr>
          <w:rFonts w:ascii="TimesNewRomanPSMT" w:eastAsia="TimesNewRomanPSMT" w:hint="eastAsia"/>
          <w:w w:val="100"/>
          <w:u w:val="single"/>
          <w:lang w:val="en-GB" w:eastAsia="en-US"/>
        </w:rPr>
        <w:br/>
      </w:r>
      <w:r w:rsidRPr="00E26FF2">
        <w:rPr>
          <w:rFonts w:ascii="TimesNewRomanPSMT" w:eastAsia="TimesNewRomanPSMT"/>
          <w:w w:val="100"/>
          <w:u w:val="single"/>
          <w:lang w:val="en-GB" w:eastAsia="en-US"/>
        </w:rPr>
        <w:t>instead of SNS2 in Table 10-5 (Transmitter sequence number spaces) to determine the sequence number of</w:t>
      </w:r>
      <w:r w:rsidRPr="00E26FF2">
        <w:rPr>
          <w:rFonts w:ascii="TimesNewRomanPSMT" w:eastAsia="TimesNewRomanPSMT" w:hint="eastAsia"/>
          <w:w w:val="100"/>
          <w:u w:val="single"/>
          <w:lang w:val="en-GB" w:eastAsia="en-US"/>
        </w:rPr>
        <w:br/>
      </w:r>
      <w:r w:rsidRPr="00E26FF2">
        <w:rPr>
          <w:rFonts w:ascii="TimesNewRomanPSMT" w:eastAsia="TimesNewRomanPSMT"/>
          <w:w w:val="100"/>
          <w:u w:val="single"/>
          <w:lang w:val="en-GB" w:eastAsia="en-US"/>
        </w:rPr>
        <w:t>an individually addressed QoS Data frame that is delivered to the associated MLD.</w:t>
      </w:r>
      <w:r w:rsidRPr="00A90902">
        <w:rPr>
          <w:rFonts w:ascii="TimesNewRomanPSMT" w:eastAsia="TimesNewRomanPSMT"/>
          <w:w w:val="100"/>
          <w:lang w:val="en-GB" w:eastAsia="en-US"/>
        </w:rPr>
        <w:t xml:space="preserve"> Applicability is defined</w:t>
      </w:r>
      <w:r w:rsidRPr="00A90902">
        <w:rPr>
          <w:rFonts w:ascii="TimesNewRomanPSMT" w:eastAsia="TimesNewRomanPSMT" w:hint="eastAsia"/>
          <w:w w:val="100"/>
          <w:lang w:val="en-GB" w:eastAsia="en-US"/>
        </w:rPr>
        <w:br/>
      </w:r>
      <w:r w:rsidRPr="00A90902">
        <w:rPr>
          <w:rFonts w:ascii="TimesNewRomanPSMT" w:eastAsia="TimesNewRomanPSMT"/>
          <w:w w:val="100"/>
          <w:lang w:val="en-GB" w:eastAsia="en-US"/>
        </w:rPr>
        <w:t>by the Applies to column. The Status column indicates the level of support that is required if the Applies to</w:t>
      </w:r>
      <w:r w:rsidRPr="00A90902">
        <w:rPr>
          <w:rFonts w:ascii="TimesNewRomanPSMT" w:eastAsia="TimesNewRomanPSMT" w:hint="eastAsia"/>
          <w:w w:val="100"/>
          <w:lang w:val="en-GB" w:eastAsia="en-US"/>
        </w:rPr>
        <w:br/>
      </w:r>
      <w:r w:rsidRPr="00A90902">
        <w:rPr>
          <w:rFonts w:ascii="TimesNewRomanPSMT" w:eastAsia="TimesNewRomanPSMT"/>
          <w:w w:val="100"/>
          <w:lang w:val="en-GB" w:eastAsia="en-US"/>
        </w:rPr>
        <w:t>column matches the transmission. The Multiplicity column indicates whether the sequence number space</w:t>
      </w:r>
      <w:r w:rsidRPr="00A90902">
        <w:rPr>
          <w:rFonts w:ascii="TimesNewRomanPSMT" w:eastAsia="TimesNewRomanPSMT" w:hint="eastAsia"/>
          <w:w w:val="100"/>
          <w:lang w:val="en-GB" w:eastAsia="en-US"/>
        </w:rPr>
        <w:br/>
      </w:r>
      <w:r w:rsidRPr="00A90902">
        <w:rPr>
          <w:rFonts w:ascii="TimesNewRomanPSMT" w:eastAsia="TimesNewRomanPSMT"/>
          <w:w w:val="100"/>
          <w:lang w:val="en-GB" w:eastAsia="en-US"/>
        </w:rPr>
        <w:t>contains a single counter, or multiple counters and in the latter case identifies any indexes. The Transmitter</w:t>
      </w:r>
      <w:r w:rsidRPr="00A90902">
        <w:rPr>
          <w:rFonts w:ascii="TimesNewRomanPSMT" w:eastAsia="TimesNewRomanPSMT" w:hint="eastAsia"/>
          <w:w w:val="100"/>
          <w:lang w:val="en-GB" w:eastAsia="en-US"/>
        </w:rPr>
        <w:br/>
      </w:r>
      <w:r w:rsidRPr="00A90902">
        <w:rPr>
          <w:rFonts w:ascii="TimesNewRomanPSMT" w:eastAsia="TimesNewRomanPSMT"/>
          <w:w w:val="100"/>
          <w:lang w:val="en-GB" w:eastAsia="en-US"/>
        </w:rPr>
        <w:t>requirements column identifies requirements for the operation of this sequence number space. The referenced requirements are defined at the end of the table.</w:t>
      </w:r>
    </w:p>
    <w:p w14:paraId="5EE34643" w14:textId="77777777" w:rsidR="00E26FF2" w:rsidRDefault="00E26FF2" w:rsidP="00F951C4">
      <w:pPr>
        <w:pStyle w:val="T"/>
        <w:jc w:val="left"/>
        <w:rPr>
          <w:rFonts w:ascii="TimesNewRomanPS-BoldItalicMT" w:eastAsia="Malgun Gothic" w:hAnsi="TimesNewRomanPS-BoldItalicMT" w:hint="eastAsia"/>
          <w:b/>
          <w:bCs/>
          <w:i/>
          <w:iCs/>
          <w:w w:val="100"/>
          <w:sz w:val="22"/>
          <w:szCs w:val="22"/>
          <w:lang w:val="en-GB" w:eastAsia="en-US"/>
        </w:rPr>
      </w:pPr>
    </w:p>
    <w:p w14:paraId="5EBE1079" w14:textId="0B5863FD" w:rsidR="00E26FF2" w:rsidRDefault="00E26FF2" w:rsidP="00E26FF2">
      <w:pPr>
        <w:rPr>
          <w:rFonts w:ascii="Arial-BoldMT" w:eastAsia="Times New Roman" w:hAnsi="Arial-BoldMT"/>
          <w:b/>
          <w:bCs/>
          <w:color w:val="000000"/>
          <w:sz w:val="20"/>
          <w:lang w:val="en-US" w:eastAsia="zh-TW"/>
        </w:rPr>
      </w:pPr>
      <w:r w:rsidRPr="00E26FF2">
        <w:rPr>
          <w:rFonts w:ascii="TimesNewRomanPS-BoldItalicMT" w:eastAsia="Times New Roman" w:hAnsi="TimesNewRomanPS-BoldItalicMT"/>
          <w:b/>
          <w:bCs/>
          <w:i/>
          <w:iCs/>
          <w:color w:val="000000"/>
          <w:szCs w:val="22"/>
          <w:lang w:val="en-US" w:eastAsia="zh-TW"/>
        </w:rPr>
        <w:t>Insert a new row to Table 10-5 (Transmitter sequence number spaces):</w:t>
      </w:r>
      <w:r w:rsidRPr="00E26FF2">
        <w:rPr>
          <w:rFonts w:ascii="TimesNewRomanPSMT" w:eastAsia="TimesNewRomanPSMT"/>
          <w:color w:val="000000"/>
          <w:sz w:val="20"/>
          <w:lang w:val="en-US" w:eastAsia="zh-TW"/>
        </w:rPr>
        <w:t>.</w:t>
      </w:r>
      <w:r w:rsidRPr="00E26FF2">
        <w:rPr>
          <w:rFonts w:ascii="TimesNewRomanPSMT" w:eastAsia="TimesNewRomanPSMT" w:hint="eastAsia"/>
          <w:color w:val="000000"/>
          <w:sz w:val="20"/>
          <w:lang w:val="en-US" w:eastAsia="zh-TW"/>
        </w:rPr>
        <w:br/>
      </w:r>
    </w:p>
    <w:p w14:paraId="50F3F700" w14:textId="77777777" w:rsidR="003343D2" w:rsidRPr="00E26FF2" w:rsidRDefault="003343D2" w:rsidP="003343D2">
      <w:pPr>
        <w:rPr>
          <w:rFonts w:eastAsia="Times New Roman"/>
          <w:sz w:val="24"/>
          <w:szCs w:val="24"/>
          <w:lang w:val="en-US" w:eastAsia="zh-TW"/>
        </w:rPr>
      </w:pPr>
      <w:r w:rsidRPr="00E26FF2">
        <w:rPr>
          <w:rFonts w:ascii="Arial-BoldMT" w:eastAsia="Times New Roman" w:hAnsi="Arial-BoldMT"/>
          <w:b/>
          <w:bCs/>
          <w:color w:val="000000"/>
          <w:sz w:val="20"/>
          <w:lang w:val="en-US" w:eastAsia="zh-TW"/>
        </w:rPr>
        <w:t>Table 10-5—Transmitter sequence number spaces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27"/>
        <w:gridCol w:w="1580"/>
        <w:gridCol w:w="1580"/>
        <w:gridCol w:w="1481"/>
        <w:gridCol w:w="1618"/>
        <w:gridCol w:w="1664"/>
      </w:tblGrid>
      <w:tr w:rsidR="003343D2" w:rsidRPr="00E26FF2" w14:paraId="4D61E071" w14:textId="77777777" w:rsidTr="00F731C9">
        <w:tc>
          <w:tcPr>
            <w:tcW w:w="3000" w:type="dxa"/>
            <w:tcBorders>
              <w:top w:val="single" w:sz="4" w:space="0" w:color="auto"/>
              <w:left w:val="single" w:sz="4" w:space="0" w:color="auto"/>
              <w:bottom w:val="single" w:sz="4" w:space="0" w:color="auto"/>
              <w:right w:val="single" w:sz="4" w:space="0" w:color="auto"/>
            </w:tcBorders>
            <w:vAlign w:val="center"/>
            <w:hideMark/>
          </w:tcPr>
          <w:p w14:paraId="3A57A3FA" w14:textId="77777777" w:rsidR="003343D2" w:rsidRPr="00E26FF2" w:rsidRDefault="003343D2" w:rsidP="00F731C9">
            <w:pPr>
              <w:rPr>
                <w:rFonts w:eastAsia="Times New Roman"/>
                <w:sz w:val="24"/>
                <w:szCs w:val="24"/>
                <w:lang w:val="en-US" w:eastAsia="zh-TW"/>
              </w:rPr>
            </w:pPr>
            <w:r w:rsidRPr="00E26FF2">
              <w:rPr>
                <w:rFonts w:ascii="TimesNewRomanPS-BoldMT" w:eastAsia="Times New Roman" w:hAnsi="TimesNewRomanPS-BoldMT"/>
                <w:b/>
                <w:bCs/>
                <w:color w:val="000000"/>
                <w:sz w:val="18"/>
                <w:szCs w:val="18"/>
                <w:lang w:val="en-US" w:eastAsia="zh-TW"/>
              </w:rPr>
              <w:t>Sequence</w:t>
            </w:r>
            <w:r w:rsidRPr="00E26FF2">
              <w:rPr>
                <w:rFonts w:ascii="TimesNewRomanPS-BoldMT" w:eastAsia="Times New Roman" w:hAnsi="TimesNewRomanPS-BoldMT"/>
                <w:b/>
                <w:bCs/>
                <w:color w:val="000000"/>
                <w:sz w:val="18"/>
                <w:szCs w:val="18"/>
                <w:lang w:val="en-US" w:eastAsia="zh-TW"/>
              </w:rPr>
              <w:br/>
              <w:t>number</w:t>
            </w:r>
            <w:r w:rsidRPr="00E26FF2">
              <w:rPr>
                <w:rFonts w:ascii="TimesNewRomanPS-BoldMT" w:eastAsia="Times New Roman" w:hAnsi="TimesNewRomanPS-BoldMT"/>
                <w:b/>
                <w:bCs/>
                <w:color w:val="000000"/>
                <w:sz w:val="18"/>
                <w:szCs w:val="18"/>
                <w:lang w:val="en-US" w:eastAsia="zh-TW"/>
              </w:rPr>
              <w:br/>
              <w:t>space</w:t>
            </w:r>
            <w:r w:rsidRPr="00E26FF2">
              <w:rPr>
                <w:rFonts w:ascii="TimesNewRomanPS-BoldMT" w:eastAsia="Times New Roman" w:hAnsi="TimesNewRomanPS-BoldMT"/>
                <w:b/>
                <w:bCs/>
                <w:color w:val="000000"/>
                <w:sz w:val="18"/>
                <w:szCs w:val="18"/>
                <w:lang w:val="en-US" w:eastAsia="zh-TW"/>
              </w:rPr>
              <w:br/>
              <w:t>identifier</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F3A73A7" w14:textId="77777777" w:rsidR="003343D2" w:rsidRPr="00E26FF2" w:rsidRDefault="003343D2" w:rsidP="00F731C9">
            <w:pPr>
              <w:rPr>
                <w:rFonts w:eastAsia="Times New Roman"/>
                <w:sz w:val="24"/>
                <w:szCs w:val="24"/>
                <w:lang w:val="en-US" w:eastAsia="zh-TW"/>
              </w:rPr>
            </w:pPr>
            <w:r w:rsidRPr="00E26FF2">
              <w:rPr>
                <w:rFonts w:ascii="TimesNewRomanPS-BoldMT" w:eastAsia="Times New Roman" w:hAnsi="TimesNewRomanPS-BoldMT"/>
                <w:b/>
                <w:bCs/>
                <w:color w:val="000000"/>
                <w:sz w:val="18"/>
                <w:szCs w:val="18"/>
                <w:lang w:val="en-US" w:eastAsia="zh-TW"/>
              </w:rPr>
              <w:t>Sequence</w:t>
            </w:r>
            <w:r w:rsidRPr="00E26FF2">
              <w:rPr>
                <w:rFonts w:ascii="TimesNewRomanPS-BoldMT" w:eastAsia="Times New Roman" w:hAnsi="TimesNewRomanPS-BoldMT"/>
                <w:b/>
                <w:bCs/>
                <w:color w:val="000000"/>
                <w:sz w:val="18"/>
                <w:szCs w:val="18"/>
                <w:lang w:val="en-US" w:eastAsia="zh-TW"/>
              </w:rPr>
              <w:br/>
              <w:t>number</w:t>
            </w:r>
            <w:r w:rsidRPr="00E26FF2">
              <w:rPr>
                <w:rFonts w:ascii="TimesNewRomanPS-BoldMT" w:eastAsia="Times New Roman" w:hAnsi="TimesNewRomanPS-BoldMT"/>
                <w:b/>
                <w:bCs/>
                <w:color w:val="000000"/>
                <w:sz w:val="18"/>
                <w:szCs w:val="18"/>
                <w:lang w:val="en-US" w:eastAsia="zh-TW"/>
              </w:rPr>
              <w:br/>
              <w:t>space</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073B299" w14:textId="77777777" w:rsidR="003343D2" w:rsidRPr="00E26FF2" w:rsidRDefault="003343D2" w:rsidP="00F731C9">
            <w:pPr>
              <w:rPr>
                <w:rFonts w:eastAsia="Times New Roman"/>
                <w:sz w:val="24"/>
                <w:szCs w:val="24"/>
                <w:lang w:val="en-US" w:eastAsia="zh-TW"/>
              </w:rPr>
            </w:pPr>
            <w:r w:rsidRPr="00E26FF2">
              <w:rPr>
                <w:rFonts w:ascii="TimesNewRomanPS-BoldMT" w:eastAsia="Times New Roman" w:hAnsi="TimesNewRomanPS-BoldMT"/>
                <w:b/>
                <w:bCs/>
                <w:color w:val="000000"/>
                <w:sz w:val="18"/>
                <w:szCs w:val="18"/>
                <w:lang w:val="en-US" w:eastAsia="zh-TW"/>
              </w:rPr>
              <w:t xml:space="preserve">Applies to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19764C2" w14:textId="77777777" w:rsidR="003343D2" w:rsidRPr="00E26FF2" w:rsidRDefault="003343D2" w:rsidP="00F731C9">
            <w:pPr>
              <w:rPr>
                <w:rFonts w:eastAsia="Times New Roman"/>
                <w:sz w:val="24"/>
                <w:szCs w:val="24"/>
                <w:lang w:val="en-US" w:eastAsia="zh-TW"/>
              </w:rPr>
            </w:pPr>
            <w:r w:rsidRPr="00E26FF2">
              <w:rPr>
                <w:rFonts w:ascii="TimesNewRomanPS-BoldMT" w:eastAsia="Times New Roman" w:hAnsi="TimesNewRomanPS-BoldMT"/>
                <w:b/>
                <w:bCs/>
                <w:color w:val="000000"/>
                <w:sz w:val="18"/>
                <w:szCs w:val="18"/>
                <w:lang w:val="en-US" w:eastAsia="zh-TW"/>
              </w:rPr>
              <w:t xml:space="preserve">Status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80143C3" w14:textId="77777777" w:rsidR="003343D2" w:rsidRPr="00E26FF2" w:rsidRDefault="003343D2" w:rsidP="00F731C9">
            <w:pPr>
              <w:rPr>
                <w:rFonts w:eastAsia="Times New Roman"/>
                <w:sz w:val="24"/>
                <w:szCs w:val="24"/>
                <w:lang w:val="en-US" w:eastAsia="zh-TW"/>
              </w:rPr>
            </w:pPr>
            <w:r w:rsidRPr="00E26FF2">
              <w:rPr>
                <w:rFonts w:ascii="TimesNewRomanPS-BoldMT" w:eastAsia="Times New Roman" w:hAnsi="TimesNewRomanPS-BoldMT"/>
                <w:b/>
                <w:bCs/>
                <w:color w:val="000000"/>
                <w:sz w:val="18"/>
                <w:szCs w:val="18"/>
                <w:lang w:val="en-US" w:eastAsia="zh-TW"/>
              </w:rPr>
              <w:t xml:space="preserve">Multiplicity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13916F27" w14:textId="77777777" w:rsidR="003343D2" w:rsidRPr="00E26FF2" w:rsidRDefault="003343D2" w:rsidP="00F731C9">
            <w:pPr>
              <w:rPr>
                <w:rFonts w:eastAsia="Times New Roman"/>
                <w:sz w:val="24"/>
                <w:szCs w:val="24"/>
                <w:lang w:val="en-US" w:eastAsia="zh-TW"/>
              </w:rPr>
            </w:pPr>
            <w:r w:rsidRPr="00E26FF2">
              <w:rPr>
                <w:rFonts w:ascii="TimesNewRomanPS-BoldMT" w:eastAsia="Times New Roman" w:hAnsi="TimesNewRomanPS-BoldMT"/>
                <w:b/>
                <w:bCs/>
                <w:color w:val="000000"/>
                <w:sz w:val="18"/>
                <w:szCs w:val="18"/>
                <w:lang w:val="en-US" w:eastAsia="zh-TW"/>
              </w:rPr>
              <w:t>Transmitter</w:t>
            </w:r>
            <w:r w:rsidRPr="00E26FF2">
              <w:rPr>
                <w:rFonts w:ascii="TimesNewRomanPS-BoldMT" w:eastAsia="Times New Roman" w:hAnsi="TimesNewRomanPS-BoldMT"/>
                <w:b/>
                <w:bCs/>
                <w:color w:val="000000"/>
                <w:sz w:val="18"/>
                <w:szCs w:val="18"/>
                <w:lang w:val="en-US" w:eastAsia="zh-TW"/>
              </w:rPr>
              <w:br/>
              <w:t>requirements</w:t>
            </w:r>
          </w:p>
        </w:tc>
      </w:tr>
      <w:tr w:rsidR="003343D2" w:rsidRPr="00E26FF2" w14:paraId="2FAA51D7" w14:textId="77777777" w:rsidTr="00F731C9">
        <w:tc>
          <w:tcPr>
            <w:tcW w:w="3000" w:type="dxa"/>
            <w:tcBorders>
              <w:top w:val="single" w:sz="4" w:space="0" w:color="auto"/>
              <w:left w:val="single" w:sz="4" w:space="0" w:color="auto"/>
              <w:bottom w:val="single" w:sz="4" w:space="0" w:color="auto"/>
              <w:right w:val="single" w:sz="4" w:space="0" w:color="auto"/>
            </w:tcBorders>
            <w:vAlign w:val="center"/>
            <w:hideMark/>
          </w:tcPr>
          <w:p w14:paraId="3EEC2E83" w14:textId="31AD9192" w:rsidR="003343D2" w:rsidRPr="00E26FF2" w:rsidRDefault="003343D2" w:rsidP="00F731C9">
            <w:pPr>
              <w:rPr>
                <w:rFonts w:eastAsia="Times New Roman"/>
                <w:sz w:val="24"/>
                <w:szCs w:val="24"/>
                <w:lang w:val="en-US" w:eastAsia="zh-TW"/>
              </w:rPr>
            </w:pPr>
            <w:r w:rsidRPr="00E26FF2">
              <w:rPr>
                <w:rFonts w:ascii="TimesNewRomanPSMT" w:eastAsia="TimesNewRomanPSMT"/>
                <w:color w:val="000000"/>
                <w:sz w:val="18"/>
                <w:szCs w:val="18"/>
                <w:lang w:val="en-US" w:eastAsia="zh-TW"/>
              </w:rPr>
              <w:t>M</w:t>
            </w:r>
            <w:ins w:id="48" w:author="Huang, Po-kai" w:date="2021-02-25T16:27:00Z">
              <w:r w:rsidR="00D96E22">
                <w:rPr>
                  <w:rFonts w:ascii="TimesNewRomanPSMT" w:eastAsia="TimesNewRomanPSMT"/>
                  <w:color w:val="000000"/>
                  <w:sz w:val="18"/>
                  <w:szCs w:val="18"/>
                  <w:lang w:val="en-US" w:eastAsia="zh-TW"/>
                </w:rPr>
                <w:t xml:space="preserve">LD </w:t>
              </w:r>
            </w:ins>
            <w:r w:rsidRPr="00E26FF2">
              <w:rPr>
                <w:rFonts w:ascii="TimesNewRomanPSMT" w:eastAsia="TimesNewRomanPSMT"/>
                <w:color w:val="000000"/>
                <w:sz w:val="18"/>
                <w:szCs w:val="18"/>
                <w:lang w:val="en-US" w:eastAsia="zh-TW"/>
              </w:rPr>
              <w:t xml:space="preserve">SNS1 </w:t>
            </w:r>
            <w:ins w:id="49" w:author="Huang, Po-kai" w:date="2021-02-25T16:29:00Z">
              <w:r w:rsidR="00F52AC4">
                <w:rPr>
                  <w:rFonts w:ascii="TimesNewRomanPSMT" w:eastAsia="TimesNewRomanPSMT"/>
                  <w:color w:val="000000"/>
                  <w:sz w:val="18"/>
                  <w:szCs w:val="18"/>
                  <w:lang w:val="en-US" w:eastAsia="zh-TW"/>
                </w:rPr>
                <w:t>(#2751)</w:t>
              </w:r>
            </w:ins>
          </w:p>
        </w:tc>
        <w:tc>
          <w:tcPr>
            <w:tcW w:w="3000" w:type="dxa"/>
            <w:tcBorders>
              <w:top w:val="single" w:sz="4" w:space="0" w:color="auto"/>
              <w:left w:val="single" w:sz="4" w:space="0" w:color="auto"/>
              <w:bottom w:val="single" w:sz="4" w:space="0" w:color="auto"/>
              <w:right w:val="single" w:sz="4" w:space="0" w:color="auto"/>
            </w:tcBorders>
            <w:vAlign w:val="center"/>
            <w:hideMark/>
          </w:tcPr>
          <w:p w14:paraId="05C11ACE" w14:textId="77777777" w:rsidR="003343D2" w:rsidRPr="00E26FF2" w:rsidRDefault="003343D2" w:rsidP="00F731C9">
            <w:pPr>
              <w:rPr>
                <w:rFonts w:eastAsia="Times New Roman"/>
                <w:sz w:val="24"/>
                <w:szCs w:val="24"/>
                <w:lang w:val="en-US" w:eastAsia="zh-TW"/>
              </w:rPr>
            </w:pPr>
            <w:r w:rsidRPr="00E26FF2">
              <w:rPr>
                <w:rFonts w:ascii="TimesNewRomanPSMT" w:eastAsia="TimesNewRomanPSMT"/>
                <w:color w:val="000000"/>
                <w:sz w:val="18"/>
                <w:szCs w:val="18"/>
                <w:lang w:val="en-US" w:eastAsia="zh-TW"/>
              </w:rPr>
              <w:t>Individually</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addressed</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QoS Data</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C2E01B0" w14:textId="77777777" w:rsidR="003343D2" w:rsidRPr="00E26FF2" w:rsidRDefault="003343D2" w:rsidP="00F731C9">
            <w:pPr>
              <w:rPr>
                <w:rFonts w:eastAsia="Times New Roman"/>
                <w:sz w:val="24"/>
                <w:szCs w:val="24"/>
                <w:lang w:val="en-US" w:eastAsia="zh-TW"/>
              </w:rPr>
            </w:pPr>
            <w:r w:rsidRPr="00E26FF2">
              <w:rPr>
                <w:rFonts w:ascii="TimesNewRomanPSMT" w:eastAsia="TimesNewRomanPSMT"/>
                <w:color w:val="000000"/>
                <w:sz w:val="18"/>
                <w:szCs w:val="18"/>
                <w:lang w:val="en-US" w:eastAsia="zh-TW"/>
              </w:rPr>
              <w:t>Any STA affiliated with an</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MLD transmitting an</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 xml:space="preserve">individually </w:t>
            </w:r>
            <w:r w:rsidRPr="00E26FF2">
              <w:rPr>
                <w:rFonts w:ascii="TimesNewRomanPSMT" w:eastAsia="TimesNewRomanPSMT"/>
                <w:color w:val="000000"/>
                <w:sz w:val="18"/>
                <w:szCs w:val="18"/>
                <w:lang w:val="en-US" w:eastAsia="zh-TW"/>
              </w:rPr>
              <w:lastRenderedPageBreak/>
              <w:t>addressed QoS</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Data frame</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C03A742" w14:textId="77777777" w:rsidR="003343D2" w:rsidRPr="00E26FF2" w:rsidRDefault="003343D2" w:rsidP="00F731C9">
            <w:pPr>
              <w:rPr>
                <w:rFonts w:eastAsia="Times New Roman"/>
                <w:sz w:val="24"/>
                <w:szCs w:val="24"/>
                <w:lang w:val="en-US" w:eastAsia="zh-TW"/>
              </w:rPr>
            </w:pPr>
            <w:r w:rsidRPr="00E26FF2">
              <w:rPr>
                <w:rFonts w:ascii="TimesNewRomanPSMT" w:eastAsia="TimesNewRomanPSMT"/>
                <w:color w:val="000000"/>
                <w:sz w:val="18"/>
                <w:szCs w:val="18"/>
                <w:lang w:val="en-US" w:eastAsia="zh-TW"/>
              </w:rPr>
              <w:lastRenderedPageBreak/>
              <w:t xml:space="preserve">Mandatory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3348583" w14:textId="77777777" w:rsidR="003343D2" w:rsidRPr="00E26FF2" w:rsidRDefault="003343D2" w:rsidP="00F731C9">
            <w:pPr>
              <w:rPr>
                <w:rFonts w:eastAsia="Times New Roman"/>
                <w:sz w:val="24"/>
                <w:szCs w:val="24"/>
                <w:lang w:val="en-US" w:eastAsia="zh-TW"/>
              </w:rPr>
            </w:pPr>
            <w:r w:rsidRPr="00E26FF2">
              <w:rPr>
                <w:rFonts w:ascii="TimesNewRomanPSMT" w:eastAsia="TimesNewRomanPSMT"/>
                <w:color w:val="000000"/>
                <w:sz w:val="18"/>
                <w:szCs w:val="18"/>
                <w:lang w:val="en-US" w:eastAsia="zh-TW"/>
              </w:rPr>
              <w:t>Indexed by</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&lt;MLD MAC</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Address that</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the STA</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identified by</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Address 1 is</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lastRenderedPageBreak/>
              <w:t>affiliated with,</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TID&gt; per</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MLD</w:t>
            </w:r>
          </w:p>
        </w:tc>
        <w:tc>
          <w:tcPr>
            <w:tcW w:w="0" w:type="auto"/>
            <w:vAlign w:val="center"/>
            <w:hideMark/>
          </w:tcPr>
          <w:p w14:paraId="70F2DA37" w14:textId="77777777" w:rsidR="003343D2" w:rsidRPr="00E26FF2" w:rsidRDefault="003343D2" w:rsidP="00F731C9">
            <w:pPr>
              <w:rPr>
                <w:rFonts w:eastAsia="Times New Roman"/>
                <w:sz w:val="20"/>
                <w:lang w:val="en-US" w:eastAsia="zh-TW"/>
              </w:rPr>
            </w:pPr>
          </w:p>
        </w:tc>
      </w:tr>
      <w:tr w:rsidR="00F80237" w:rsidRPr="00E26FF2" w14:paraId="450C7C5E" w14:textId="77777777" w:rsidTr="00F731C9">
        <w:tc>
          <w:tcPr>
            <w:tcW w:w="3000" w:type="dxa"/>
            <w:tcBorders>
              <w:top w:val="single" w:sz="4" w:space="0" w:color="auto"/>
              <w:left w:val="single" w:sz="4" w:space="0" w:color="auto"/>
              <w:bottom w:val="single" w:sz="4" w:space="0" w:color="auto"/>
              <w:right w:val="single" w:sz="4" w:space="0" w:color="auto"/>
            </w:tcBorders>
            <w:vAlign w:val="center"/>
          </w:tcPr>
          <w:p w14:paraId="52D08CF7" w14:textId="6976D2B7" w:rsidR="00F80237" w:rsidRPr="00E26FF2" w:rsidRDefault="00F80237" w:rsidP="00F731C9">
            <w:pPr>
              <w:rPr>
                <w:rFonts w:ascii="TimesNewRomanPSMT" w:eastAsia="TimesNewRomanPSMT"/>
                <w:color w:val="000000"/>
                <w:sz w:val="18"/>
                <w:szCs w:val="18"/>
                <w:lang w:val="en-US" w:eastAsia="zh-TW"/>
              </w:rPr>
            </w:pPr>
            <w:ins w:id="50" w:author="Huang, Po-kai" w:date="2021-02-26T14:36:00Z">
              <w:r>
                <w:rPr>
                  <w:rFonts w:ascii="TimesNewRomanPSMT" w:eastAsia="TimesNewRomanPSMT"/>
                  <w:color w:val="000000"/>
                  <w:sz w:val="18"/>
                  <w:szCs w:val="18"/>
                  <w:lang w:val="en-US" w:eastAsia="zh-TW"/>
                </w:rPr>
                <w:t>MLD SNS2</w:t>
              </w:r>
            </w:ins>
          </w:p>
        </w:tc>
        <w:tc>
          <w:tcPr>
            <w:tcW w:w="3000" w:type="dxa"/>
            <w:tcBorders>
              <w:top w:val="single" w:sz="4" w:space="0" w:color="auto"/>
              <w:left w:val="single" w:sz="4" w:space="0" w:color="auto"/>
              <w:bottom w:val="single" w:sz="4" w:space="0" w:color="auto"/>
              <w:right w:val="single" w:sz="4" w:space="0" w:color="auto"/>
            </w:tcBorders>
            <w:vAlign w:val="center"/>
          </w:tcPr>
          <w:p w14:paraId="25BCB167" w14:textId="2F9A0A20" w:rsidR="00F80237" w:rsidRPr="00E26FF2" w:rsidRDefault="00F80237" w:rsidP="00F731C9">
            <w:pPr>
              <w:rPr>
                <w:rFonts w:ascii="TimesNewRomanPSMT" w:eastAsia="TimesNewRomanPSMT"/>
                <w:color w:val="000000"/>
                <w:sz w:val="18"/>
                <w:szCs w:val="18"/>
                <w:lang w:val="en-US" w:eastAsia="zh-TW"/>
              </w:rPr>
            </w:pPr>
            <w:ins w:id="51" w:author="Huang, Po-kai" w:date="2021-02-26T14:36:00Z">
              <w:r>
                <w:rPr>
                  <w:rFonts w:ascii="TimesNewRomanPSMT" w:eastAsia="TimesNewRomanPSMT"/>
                  <w:color w:val="000000"/>
                  <w:sz w:val="18"/>
                  <w:szCs w:val="18"/>
                  <w:lang w:val="en-US" w:eastAsia="zh-TW"/>
                </w:rPr>
                <w:t>Individually addressed management frame</w:t>
              </w:r>
            </w:ins>
            <w:ins w:id="52" w:author="Huang, Po-kai" w:date="2021-02-26T14:37:00Z">
              <w:r w:rsidR="00212D4C">
                <w:rPr>
                  <w:rFonts w:ascii="TimesNewRomanPSMT" w:eastAsia="TimesNewRomanPSMT"/>
                  <w:color w:val="000000"/>
                  <w:sz w:val="18"/>
                  <w:szCs w:val="18"/>
                  <w:lang w:val="en-US" w:eastAsia="zh-TW"/>
                </w:rPr>
                <w:t xml:space="preserve"> </w:t>
              </w:r>
            </w:ins>
            <w:ins w:id="53" w:author="Huang, Po-kai" w:date="2021-02-26T14:44:00Z">
              <w:r w:rsidR="00A13288" w:rsidRPr="00A13288">
                <w:rPr>
                  <w:rFonts w:ascii="TimesNewRomanPSMT" w:eastAsia="TimesNewRomanPSMT"/>
                  <w:color w:val="000000"/>
                  <w:sz w:val="18"/>
                  <w:szCs w:val="18"/>
                  <w:lang w:val="en-US" w:eastAsia="zh-TW"/>
                </w:rPr>
                <w:t>(except sounding feedback, probe response, LMR and FTM)</w:t>
              </w:r>
            </w:ins>
          </w:p>
        </w:tc>
        <w:tc>
          <w:tcPr>
            <w:tcW w:w="3000" w:type="dxa"/>
            <w:tcBorders>
              <w:top w:val="single" w:sz="4" w:space="0" w:color="auto"/>
              <w:left w:val="single" w:sz="4" w:space="0" w:color="auto"/>
              <w:bottom w:val="single" w:sz="4" w:space="0" w:color="auto"/>
              <w:right w:val="single" w:sz="4" w:space="0" w:color="auto"/>
            </w:tcBorders>
            <w:vAlign w:val="center"/>
          </w:tcPr>
          <w:p w14:paraId="52EE95CE" w14:textId="704BBF2A" w:rsidR="00F80237" w:rsidRPr="00E26FF2" w:rsidRDefault="00212D4C" w:rsidP="00F731C9">
            <w:pPr>
              <w:rPr>
                <w:rFonts w:ascii="TimesNewRomanPSMT" w:eastAsia="TimesNewRomanPSMT"/>
                <w:color w:val="000000"/>
                <w:sz w:val="18"/>
                <w:szCs w:val="18"/>
                <w:lang w:val="en-US" w:eastAsia="zh-TW"/>
              </w:rPr>
            </w:pPr>
            <w:ins w:id="54" w:author="Huang, Po-kai" w:date="2021-02-26T14:37:00Z">
              <w:r w:rsidRPr="00E26FF2">
                <w:rPr>
                  <w:rFonts w:ascii="TimesNewRomanPSMT" w:eastAsia="TimesNewRomanPSMT"/>
                  <w:color w:val="000000"/>
                  <w:sz w:val="18"/>
                  <w:szCs w:val="18"/>
                  <w:lang w:val="en-US" w:eastAsia="zh-TW"/>
                </w:rPr>
                <w:t>Any STA affiliated with an</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MLD transmitting an</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 xml:space="preserve">individually addressed </w:t>
              </w:r>
              <w:r>
                <w:rPr>
                  <w:rFonts w:ascii="TimesNewRomanPSMT" w:eastAsia="TimesNewRomanPSMT"/>
                  <w:color w:val="000000"/>
                  <w:sz w:val="18"/>
                  <w:szCs w:val="18"/>
                  <w:lang w:val="en-US" w:eastAsia="zh-TW"/>
                </w:rPr>
                <w:t>management frame</w:t>
              </w:r>
            </w:ins>
            <w:ins w:id="55" w:author="Huang, Po-kai" w:date="2021-02-26T14:44:00Z">
              <w:r w:rsidR="00A13288">
                <w:rPr>
                  <w:rFonts w:ascii="TimesNewRomanPSMT" w:eastAsia="TimesNewRomanPSMT"/>
                  <w:color w:val="000000"/>
                  <w:sz w:val="18"/>
                  <w:szCs w:val="18"/>
                  <w:lang w:val="en-US" w:eastAsia="zh-TW"/>
                </w:rPr>
                <w:t xml:space="preserve"> </w:t>
              </w:r>
              <w:r w:rsidR="00A13288" w:rsidRPr="00A13288">
                <w:rPr>
                  <w:rFonts w:ascii="TimesNewRomanPSMT" w:eastAsia="TimesNewRomanPSMT"/>
                  <w:color w:val="000000"/>
                  <w:sz w:val="18"/>
                  <w:szCs w:val="18"/>
                  <w:lang w:val="en-US" w:eastAsia="zh-TW"/>
                </w:rPr>
                <w:t>(except sounding feedback, probe response, LMR and FTM)</w:t>
              </w:r>
            </w:ins>
          </w:p>
        </w:tc>
        <w:tc>
          <w:tcPr>
            <w:tcW w:w="3000" w:type="dxa"/>
            <w:tcBorders>
              <w:top w:val="single" w:sz="4" w:space="0" w:color="auto"/>
              <w:left w:val="single" w:sz="4" w:space="0" w:color="auto"/>
              <w:bottom w:val="single" w:sz="4" w:space="0" w:color="auto"/>
              <w:right w:val="single" w:sz="4" w:space="0" w:color="auto"/>
            </w:tcBorders>
            <w:vAlign w:val="center"/>
          </w:tcPr>
          <w:p w14:paraId="25F5F46D" w14:textId="7BDAE53A" w:rsidR="00F80237" w:rsidRPr="00E26FF2" w:rsidRDefault="00212D4C" w:rsidP="00F731C9">
            <w:pPr>
              <w:rPr>
                <w:rFonts w:ascii="TimesNewRomanPSMT" w:eastAsia="TimesNewRomanPSMT"/>
                <w:color w:val="000000"/>
                <w:sz w:val="18"/>
                <w:szCs w:val="18"/>
                <w:lang w:val="en-US" w:eastAsia="zh-TW"/>
              </w:rPr>
            </w:pPr>
            <w:ins w:id="56" w:author="Huang, Po-kai" w:date="2021-02-26T14:37:00Z">
              <w:r>
                <w:rPr>
                  <w:rFonts w:ascii="TimesNewRomanPSMT" w:eastAsia="TimesNewRomanPSMT"/>
                  <w:color w:val="000000"/>
                  <w:sz w:val="18"/>
                  <w:szCs w:val="18"/>
                  <w:lang w:val="en-US" w:eastAsia="zh-TW"/>
                </w:rPr>
                <w:t>Mandatory</w:t>
              </w:r>
            </w:ins>
          </w:p>
        </w:tc>
        <w:tc>
          <w:tcPr>
            <w:tcW w:w="3000" w:type="dxa"/>
            <w:tcBorders>
              <w:top w:val="single" w:sz="4" w:space="0" w:color="auto"/>
              <w:left w:val="single" w:sz="4" w:space="0" w:color="auto"/>
              <w:bottom w:val="single" w:sz="4" w:space="0" w:color="auto"/>
              <w:right w:val="single" w:sz="4" w:space="0" w:color="auto"/>
            </w:tcBorders>
            <w:vAlign w:val="center"/>
          </w:tcPr>
          <w:p w14:paraId="67AEC559" w14:textId="54007D68" w:rsidR="00F80237" w:rsidRPr="00E26FF2" w:rsidRDefault="00212D4C" w:rsidP="00F731C9">
            <w:pPr>
              <w:rPr>
                <w:rFonts w:ascii="TimesNewRomanPSMT" w:eastAsia="TimesNewRomanPSMT"/>
                <w:color w:val="000000"/>
                <w:sz w:val="18"/>
                <w:szCs w:val="18"/>
                <w:lang w:val="en-US" w:eastAsia="zh-TW"/>
              </w:rPr>
            </w:pPr>
            <w:ins w:id="57" w:author="Huang, Po-kai" w:date="2021-02-26T14:37:00Z">
              <w:r w:rsidRPr="00E26FF2">
                <w:rPr>
                  <w:rFonts w:ascii="TimesNewRomanPSMT" w:eastAsia="TimesNewRomanPSMT"/>
                  <w:color w:val="000000"/>
                  <w:sz w:val="18"/>
                  <w:szCs w:val="18"/>
                  <w:lang w:val="en-US" w:eastAsia="zh-TW"/>
                </w:rPr>
                <w:t>Indexed by</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&lt;MLD MAC</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Address that</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the STA</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identified by</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Address 1 is</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affiliated with,</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TID&gt; per</w:t>
              </w:r>
              <w:r w:rsidRPr="00E26FF2">
                <w:rPr>
                  <w:rFonts w:ascii="TimesNewRomanPSMT" w:eastAsia="TimesNewRomanPSMT" w:hint="eastAsia"/>
                  <w:color w:val="000000"/>
                  <w:sz w:val="18"/>
                  <w:szCs w:val="18"/>
                  <w:lang w:val="en-US" w:eastAsia="zh-TW"/>
                </w:rPr>
                <w:br/>
              </w:r>
              <w:r w:rsidRPr="00E26FF2">
                <w:rPr>
                  <w:rFonts w:ascii="TimesNewRomanPSMT" w:eastAsia="TimesNewRomanPSMT"/>
                  <w:color w:val="000000"/>
                  <w:sz w:val="18"/>
                  <w:szCs w:val="18"/>
                  <w:lang w:val="en-US" w:eastAsia="zh-TW"/>
                </w:rPr>
                <w:t>MLD</w:t>
              </w:r>
            </w:ins>
            <w:ins w:id="58" w:author="Huang, Po-kai" w:date="2021-02-26T14:44:00Z">
              <w:r w:rsidR="00A13288">
                <w:rPr>
                  <w:rFonts w:ascii="TimesNewRomanPSMT" w:eastAsia="TimesNewRomanPSMT"/>
                  <w:color w:val="000000"/>
                  <w:sz w:val="18"/>
                  <w:szCs w:val="18"/>
                  <w:lang w:val="en-US" w:eastAsia="zh-TW"/>
                </w:rPr>
                <w:t>(#2496)</w:t>
              </w:r>
            </w:ins>
          </w:p>
        </w:tc>
        <w:tc>
          <w:tcPr>
            <w:tcW w:w="0" w:type="auto"/>
            <w:vAlign w:val="center"/>
          </w:tcPr>
          <w:p w14:paraId="36D5D9AC" w14:textId="77777777" w:rsidR="00F80237" w:rsidRPr="00E26FF2" w:rsidRDefault="00F80237" w:rsidP="00F731C9">
            <w:pPr>
              <w:rPr>
                <w:rFonts w:eastAsia="Times New Roman"/>
                <w:sz w:val="20"/>
                <w:lang w:val="en-US" w:eastAsia="zh-TW"/>
              </w:rPr>
            </w:pPr>
          </w:p>
        </w:tc>
      </w:tr>
    </w:tbl>
    <w:p w14:paraId="59009668" w14:textId="51C2EF02" w:rsidR="003343D2" w:rsidRDefault="003343D2" w:rsidP="00E26FF2">
      <w:pPr>
        <w:rPr>
          <w:rFonts w:ascii="Arial-BoldMT" w:eastAsia="Times New Roman" w:hAnsi="Arial-BoldMT"/>
          <w:b/>
          <w:bCs/>
          <w:color w:val="000000"/>
          <w:sz w:val="20"/>
          <w:lang w:val="en-US" w:eastAsia="zh-TW"/>
        </w:rPr>
      </w:pPr>
    </w:p>
    <w:p w14:paraId="3E57FF8F" w14:textId="77777777" w:rsidR="003343D2" w:rsidRDefault="003343D2" w:rsidP="00E26FF2">
      <w:pPr>
        <w:rPr>
          <w:rFonts w:ascii="Arial-BoldMT" w:eastAsia="Times New Roman" w:hAnsi="Arial-BoldMT"/>
          <w:b/>
          <w:bCs/>
          <w:color w:val="000000"/>
          <w:sz w:val="20"/>
          <w:lang w:val="en-US" w:eastAsia="zh-TW"/>
        </w:rPr>
      </w:pPr>
    </w:p>
    <w:p w14:paraId="1D1156F3" w14:textId="171AC6E5" w:rsidR="00B66D23" w:rsidRPr="00650682" w:rsidRDefault="00B66D23" w:rsidP="00B66D23">
      <w:pPr>
        <w:pStyle w:val="T"/>
        <w:jc w:val="left"/>
        <w:rPr>
          <w:ins w:id="59" w:author="Huang, Po-kai" w:date="2021-02-24T10:53:00Z"/>
          <w:rFonts w:ascii="Arial" w:eastAsia="Malgun Gothic" w:hAnsi="Arial" w:cs="Arial"/>
          <w:b/>
          <w:bCs/>
          <w:i/>
          <w:lang w:eastAsia="ko-KR"/>
        </w:rPr>
      </w:pPr>
      <w:proofErr w:type="spellStart"/>
      <w:r w:rsidRPr="00650682">
        <w:rPr>
          <w:rFonts w:ascii="Arial" w:eastAsia="Malgun Gothic" w:hAnsi="Arial" w:cs="Arial"/>
          <w:b/>
          <w:bCs/>
          <w:i/>
          <w:highlight w:val="yellow"/>
          <w:lang w:eastAsia="ko-KR"/>
        </w:rPr>
        <w:t>TGbe</w:t>
      </w:r>
      <w:proofErr w:type="spellEnd"/>
      <w:r w:rsidRPr="00650682">
        <w:rPr>
          <w:rFonts w:ascii="Arial" w:eastAsia="Malgun Gothic" w:hAnsi="Arial" w:cs="Arial"/>
          <w:b/>
          <w:bCs/>
          <w:i/>
          <w:highlight w:val="yellow"/>
          <w:lang w:eastAsia="ko-KR"/>
        </w:rPr>
        <w:t xml:space="preserve"> editor:</w:t>
      </w:r>
      <w:r w:rsidRPr="00650682">
        <w:rPr>
          <w:rFonts w:ascii="Arial" w:eastAsia="Malgun Gothic" w:hAnsi="Arial" w:cs="Arial"/>
          <w:b/>
          <w:bCs/>
          <w:i/>
          <w:lang w:eastAsia="ko-KR"/>
        </w:rPr>
        <w:t xml:space="preserve"> Change 10.3.2.14.</w:t>
      </w:r>
      <w:r>
        <w:rPr>
          <w:rFonts w:ascii="Arial" w:eastAsia="Malgun Gothic" w:hAnsi="Arial" w:cs="Arial"/>
          <w:b/>
          <w:bCs/>
          <w:i/>
          <w:lang w:eastAsia="ko-KR"/>
        </w:rPr>
        <w:t>3</w:t>
      </w:r>
      <w:r w:rsidRPr="00650682">
        <w:rPr>
          <w:rFonts w:ascii="Arial" w:eastAsia="Malgun Gothic" w:hAnsi="Arial" w:cs="Arial"/>
          <w:b/>
          <w:bCs/>
          <w:i/>
          <w:lang w:eastAsia="ko-KR"/>
        </w:rPr>
        <w:t xml:space="preserve"> </w:t>
      </w:r>
      <w:r w:rsidRPr="00B66D23">
        <w:rPr>
          <w:rFonts w:ascii="Arial" w:eastAsia="Malgun Gothic" w:hAnsi="Arial" w:cs="Arial"/>
          <w:b/>
          <w:bCs/>
          <w:i/>
          <w:lang w:eastAsia="ko-KR"/>
        </w:rPr>
        <w:t>Receiver requirements</w:t>
      </w:r>
      <w:r w:rsidRPr="00650682">
        <w:rPr>
          <w:rFonts w:ascii="Arial" w:eastAsia="Malgun Gothic" w:hAnsi="Arial" w:cs="Arial"/>
          <w:b/>
          <w:bCs/>
          <w:i/>
          <w:lang w:eastAsia="ko-KR"/>
        </w:rPr>
        <w:t xml:space="preserve"> as follows (track change on and not all texts are shown):</w:t>
      </w:r>
    </w:p>
    <w:p w14:paraId="12BF8661" w14:textId="77777777" w:rsidR="00B66D23" w:rsidRDefault="00B66D23" w:rsidP="00E26FF2">
      <w:pPr>
        <w:rPr>
          <w:rFonts w:ascii="Arial-BoldMT" w:eastAsia="Times New Roman" w:hAnsi="Arial-BoldMT"/>
          <w:b/>
          <w:bCs/>
          <w:color w:val="000000"/>
          <w:sz w:val="20"/>
          <w:lang w:val="en-US" w:eastAsia="zh-TW"/>
        </w:rPr>
      </w:pPr>
    </w:p>
    <w:p w14:paraId="382E4F71" w14:textId="499DDF45" w:rsidR="00E26FF2" w:rsidRDefault="00E26FF2" w:rsidP="00E26FF2">
      <w:pPr>
        <w:rPr>
          <w:rFonts w:ascii="TimesNewRomanPS-BoldItalicMT" w:eastAsia="Times New Roman" w:hAnsi="TimesNewRomanPS-BoldItalicMT"/>
          <w:b/>
          <w:bCs/>
          <w:i/>
          <w:iCs/>
          <w:color w:val="000000"/>
          <w:szCs w:val="22"/>
          <w:lang w:val="en-US" w:eastAsia="zh-TW"/>
        </w:rPr>
      </w:pPr>
      <w:r w:rsidRPr="00E26FF2">
        <w:rPr>
          <w:rFonts w:ascii="Arial-BoldMT" w:eastAsia="Times New Roman" w:hAnsi="Arial-BoldMT"/>
          <w:b/>
          <w:bCs/>
          <w:color w:val="000000"/>
          <w:sz w:val="20"/>
          <w:lang w:val="en-US" w:eastAsia="zh-TW"/>
        </w:rPr>
        <w:t>10.3.2.14.3 Receiver requirements</w:t>
      </w:r>
      <w:r w:rsidRPr="00E26FF2">
        <w:rPr>
          <w:rFonts w:ascii="Arial-BoldMT" w:eastAsia="Times New Roman" w:hAnsi="Arial-BoldMT"/>
          <w:b/>
          <w:bCs/>
          <w:color w:val="000000"/>
          <w:sz w:val="20"/>
          <w:lang w:val="en-US" w:eastAsia="zh-TW"/>
        </w:rPr>
        <w:br/>
      </w:r>
    </w:p>
    <w:p w14:paraId="1A96F716" w14:textId="77777777" w:rsidR="00E26FF2" w:rsidRDefault="00E26FF2" w:rsidP="00E26FF2">
      <w:pPr>
        <w:rPr>
          <w:rFonts w:ascii="TimesNewRomanPSMT" w:eastAsia="TimesNewRomanPSMT"/>
          <w:color w:val="000000"/>
          <w:sz w:val="20"/>
          <w:lang w:val="en-US" w:eastAsia="zh-TW"/>
        </w:rPr>
      </w:pPr>
      <w:r w:rsidRPr="00E26FF2">
        <w:rPr>
          <w:rFonts w:ascii="TimesNewRomanPS-BoldItalicMT" w:eastAsia="Times New Roman" w:hAnsi="TimesNewRomanPS-BoldItalicMT"/>
          <w:b/>
          <w:bCs/>
          <w:i/>
          <w:iCs/>
          <w:color w:val="000000"/>
          <w:szCs w:val="22"/>
          <w:lang w:val="en-US" w:eastAsia="zh-TW"/>
        </w:rPr>
        <w:t>Change the first paragraph as follows:</w:t>
      </w:r>
      <w:r w:rsidRPr="00E26FF2">
        <w:rPr>
          <w:rFonts w:ascii="TimesNewRomanPS-BoldItalicMT" w:eastAsia="Times New Roman" w:hAnsi="TimesNewRomanPS-BoldItalicMT"/>
          <w:b/>
          <w:bCs/>
          <w:i/>
          <w:iCs/>
          <w:color w:val="000000"/>
          <w:szCs w:val="22"/>
          <w:lang w:val="en-US" w:eastAsia="zh-TW"/>
        </w:rPr>
        <w:br/>
      </w:r>
    </w:p>
    <w:p w14:paraId="52BB69B5" w14:textId="77777777" w:rsidR="00734844" w:rsidRDefault="00E26FF2" w:rsidP="003343D2">
      <w:pPr>
        <w:rPr>
          <w:rFonts w:ascii="TimesNewRomanPSMT" w:eastAsia="TimesNewRomanPSMT"/>
          <w:color w:val="000000"/>
          <w:sz w:val="20"/>
          <w:lang w:val="en-US" w:eastAsia="zh-TW"/>
        </w:rPr>
      </w:pPr>
      <w:r w:rsidRPr="00E26FF2">
        <w:rPr>
          <w:rFonts w:ascii="TimesNewRomanPSMT" w:eastAsia="TimesNewRomanPSMT"/>
          <w:color w:val="000000"/>
          <w:sz w:val="20"/>
          <w:lang w:val="en-US" w:eastAsia="zh-TW"/>
        </w:rPr>
        <w:t xml:space="preserve">A STA maintains one or more duplicate detection caches. </w:t>
      </w:r>
      <w:r w:rsidRPr="00E26FF2">
        <w:rPr>
          <w:rFonts w:ascii="TimesNewRomanPSMT" w:eastAsia="TimesNewRomanPSMT"/>
          <w:color w:val="000000"/>
          <w:sz w:val="20"/>
          <w:u w:val="single"/>
          <w:lang w:val="en-US" w:eastAsia="zh-TW"/>
        </w:rPr>
        <w:t>An MLD maintains one or more duplicate detection</w:t>
      </w:r>
      <w:r w:rsidRPr="00E26FF2">
        <w:rPr>
          <w:rFonts w:ascii="TimesNewRomanPSMT" w:eastAsia="TimesNewRomanPSMT" w:hint="eastAsia"/>
          <w:color w:val="000000"/>
          <w:sz w:val="20"/>
          <w:u w:val="single"/>
          <w:lang w:val="en-US" w:eastAsia="zh-TW"/>
        </w:rPr>
        <w:br/>
      </w:r>
      <w:r w:rsidRPr="00E26FF2">
        <w:rPr>
          <w:rFonts w:ascii="TimesNewRomanPSMT" w:eastAsia="TimesNewRomanPSMT"/>
          <w:color w:val="000000"/>
          <w:sz w:val="20"/>
          <w:u w:val="single"/>
          <w:lang w:val="en-US" w:eastAsia="zh-TW"/>
        </w:rPr>
        <w:t>caches.</w:t>
      </w:r>
      <w:r w:rsidRPr="00E26FF2">
        <w:rPr>
          <w:rFonts w:ascii="TimesNewRomanPSMT" w:eastAsia="TimesNewRomanPSMT"/>
          <w:color w:val="000000"/>
          <w:sz w:val="20"/>
          <w:lang w:val="en-US" w:eastAsia="zh-TW"/>
        </w:rPr>
        <w:t xml:space="preserve"> Table 10-6 (Receiver caches) defines the conditions under which a duplication detection cache is supported and the rules followed by the receiver for the cache. When a Data, Management or Extension frame is</w:t>
      </w:r>
      <w:r w:rsidRPr="00E26FF2">
        <w:rPr>
          <w:rFonts w:ascii="TimesNewRomanPSMT" w:eastAsia="TimesNewRomanPSMT" w:hint="eastAsia"/>
          <w:color w:val="000000"/>
          <w:sz w:val="20"/>
          <w:lang w:val="en-US" w:eastAsia="zh-TW"/>
        </w:rPr>
        <w:br/>
      </w:r>
      <w:r w:rsidRPr="00E26FF2">
        <w:rPr>
          <w:rFonts w:ascii="TimesNewRomanPSMT" w:eastAsia="TimesNewRomanPSMT"/>
          <w:color w:val="000000"/>
          <w:sz w:val="20"/>
          <w:lang w:val="en-US" w:eastAsia="zh-TW"/>
        </w:rPr>
        <w:t>received, a record of that frame is inserted in an appropriate cache. That record is identified by a sequence number and possibly other information from the MAC control fields of the frame. When a Data, Management or</w:t>
      </w:r>
      <w:r w:rsidRPr="00E26FF2">
        <w:rPr>
          <w:rFonts w:ascii="TimesNewRomanPSMT" w:eastAsia="TimesNewRomanPSMT" w:hint="eastAsia"/>
          <w:color w:val="000000"/>
          <w:sz w:val="20"/>
          <w:lang w:val="en-US" w:eastAsia="zh-TW"/>
        </w:rPr>
        <w:br/>
      </w:r>
      <w:r w:rsidRPr="00E26FF2">
        <w:rPr>
          <w:rFonts w:ascii="TimesNewRomanPSMT" w:eastAsia="TimesNewRomanPSMT"/>
          <w:color w:val="000000"/>
          <w:sz w:val="20"/>
          <w:lang w:val="en-US" w:eastAsia="zh-TW"/>
        </w:rPr>
        <w:t>Extension frame is received in which the Retry subfield of the Frame Control field is equal to 1, the appropriate</w:t>
      </w:r>
      <w:r w:rsidRPr="00E26FF2">
        <w:rPr>
          <w:rFonts w:ascii="TimesNewRomanPSMT" w:eastAsia="TimesNewRomanPSMT" w:hint="eastAsia"/>
          <w:color w:val="000000"/>
          <w:sz w:val="20"/>
          <w:lang w:val="en-US" w:eastAsia="zh-TW"/>
        </w:rPr>
        <w:br/>
      </w:r>
      <w:r w:rsidRPr="00E26FF2">
        <w:rPr>
          <w:rFonts w:ascii="TimesNewRomanPSMT" w:eastAsia="TimesNewRomanPSMT"/>
          <w:color w:val="000000"/>
          <w:sz w:val="20"/>
          <w:lang w:val="en-US" w:eastAsia="zh-TW"/>
        </w:rPr>
        <w:t>cache, if any, is searched for a matching frame. In DMG, when a group addressed frame is received the appropriate cache is searched for a matching frame. When a PV1 Data frame or PV1 Management frame is</w:t>
      </w:r>
      <w:r w:rsidRPr="00E26FF2">
        <w:rPr>
          <w:rFonts w:ascii="TimesNewRomanPSMT" w:eastAsia="TimesNewRomanPSMT" w:hint="eastAsia"/>
          <w:color w:val="000000"/>
          <w:sz w:val="20"/>
          <w:lang w:val="en-US" w:eastAsia="zh-TW"/>
        </w:rPr>
        <w:br/>
      </w:r>
      <w:r w:rsidRPr="00E26FF2">
        <w:rPr>
          <w:rFonts w:ascii="TimesNewRomanPSMT" w:eastAsia="TimesNewRomanPSMT"/>
          <w:color w:val="000000"/>
          <w:sz w:val="20"/>
          <w:lang w:val="en-US" w:eastAsia="zh-TW"/>
        </w:rPr>
        <w:t>received, the appropriate cache is searched for a matching frame, regardless of the presence of the Retry subfield of the Frame Control field. If the search is successful, the frame is considered to be a duplicate. Duplicate</w:t>
      </w:r>
      <w:r w:rsidRPr="00E26FF2">
        <w:rPr>
          <w:rFonts w:ascii="TimesNewRomanPSMT" w:eastAsia="TimesNewRomanPSMT" w:hint="eastAsia"/>
          <w:color w:val="000000"/>
          <w:sz w:val="20"/>
          <w:lang w:val="en-US" w:eastAsia="zh-TW"/>
        </w:rPr>
        <w:br/>
      </w:r>
      <w:r w:rsidRPr="00E26FF2">
        <w:rPr>
          <w:rFonts w:ascii="TimesNewRomanPSMT" w:eastAsia="TimesNewRomanPSMT"/>
          <w:color w:val="000000"/>
          <w:sz w:val="20"/>
          <w:lang w:val="en-US" w:eastAsia="zh-TW"/>
        </w:rPr>
        <w:t>frames are discarded.</w:t>
      </w:r>
    </w:p>
    <w:p w14:paraId="335FE105" w14:textId="63AE1266" w:rsidR="00734844" w:rsidRDefault="00E26FF2" w:rsidP="003343D2">
      <w:pPr>
        <w:rPr>
          <w:rFonts w:ascii="TimesNewRomanPSMT" w:eastAsia="TimesNewRomanPSMT"/>
          <w:color w:val="000000"/>
          <w:sz w:val="20"/>
        </w:rPr>
      </w:pPr>
      <w:r w:rsidRPr="00E26FF2">
        <w:rPr>
          <w:rFonts w:ascii="TimesNewRomanPSMT" w:eastAsia="TimesNewRomanPSMT" w:hint="eastAsia"/>
          <w:color w:val="000000"/>
          <w:sz w:val="20"/>
          <w:lang w:val="en-US" w:eastAsia="zh-TW"/>
        </w:rPr>
        <w:br/>
      </w:r>
      <w:r w:rsidRPr="00E26FF2">
        <w:rPr>
          <w:rFonts w:ascii="TimesNewRomanPS-BoldItalicMT" w:eastAsia="Times New Roman" w:hAnsi="TimesNewRomanPS-BoldItalicMT"/>
          <w:b/>
          <w:bCs/>
          <w:i/>
          <w:iCs/>
          <w:color w:val="000000"/>
          <w:szCs w:val="22"/>
          <w:lang w:val="en-US" w:eastAsia="zh-TW"/>
        </w:rPr>
        <w:t>Change the third paragraph as follows:</w:t>
      </w:r>
      <w:r w:rsidRPr="00E26FF2">
        <w:rPr>
          <w:rFonts w:ascii="TimesNewRomanPS-BoldItalicMT" w:eastAsia="Times New Roman" w:hAnsi="TimesNewRomanPS-BoldItalicMT"/>
          <w:b/>
          <w:bCs/>
          <w:i/>
          <w:iCs/>
          <w:color w:val="000000"/>
          <w:szCs w:val="22"/>
          <w:lang w:val="en-US" w:eastAsia="zh-TW"/>
        </w:rPr>
        <w:br/>
      </w:r>
      <w:r w:rsidRPr="00E26FF2">
        <w:rPr>
          <w:rFonts w:ascii="TimesNewRomanPSMT" w:eastAsia="TimesNewRomanPSMT"/>
          <w:color w:val="000000"/>
          <w:sz w:val="20"/>
          <w:lang w:val="en-US" w:eastAsia="zh-TW"/>
        </w:rPr>
        <w:t>A receiving STA shall implement the applicable receiver requirements defined in Table 10-6 (Receiver caches)</w:t>
      </w:r>
      <w:r w:rsidRPr="00E26FF2">
        <w:rPr>
          <w:rFonts w:ascii="TimesNewRomanPSMT" w:eastAsia="TimesNewRomanPSMT" w:hint="eastAsia"/>
          <w:color w:val="000000"/>
          <w:sz w:val="20"/>
          <w:lang w:val="en-US" w:eastAsia="zh-TW"/>
        </w:rPr>
        <w:br/>
      </w:r>
      <w:r w:rsidRPr="00E26FF2">
        <w:rPr>
          <w:rFonts w:ascii="TimesNewRomanPSMT" w:eastAsia="TimesNewRomanPSMT"/>
          <w:color w:val="000000"/>
          <w:sz w:val="20"/>
          <w:lang w:val="en-US" w:eastAsia="zh-TW"/>
        </w:rPr>
        <w:t xml:space="preserve">with Status indicated as Mandatory. </w:t>
      </w:r>
      <w:r w:rsidRPr="00E26FF2">
        <w:rPr>
          <w:rFonts w:ascii="TimesNewRomanPSMT" w:eastAsia="TimesNewRomanPSMT"/>
          <w:color w:val="000000"/>
          <w:sz w:val="20"/>
          <w:u w:val="single"/>
          <w:lang w:val="en-US" w:eastAsia="zh-TW"/>
        </w:rPr>
        <w:t>An MLD shall implement the applicable receiver requirements defined in</w:t>
      </w:r>
      <w:r w:rsidRPr="00E26FF2">
        <w:rPr>
          <w:rFonts w:ascii="TimesNewRomanPSMT" w:eastAsia="TimesNewRomanPSMT" w:hint="eastAsia"/>
          <w:color w:val="000000"/>
          <w:sz w:val="20"/>
          <w:u w:val="single"/>
          <w:lang w:val="en-US" w:eastAsia="zh-TW"/>
        </w:rPr>
        <w:br/>
      </w:r>
      <w:r w:rsidRPr="00E26FF2">
        <w:rPr>
          <w:rFonts w:ascii="TimesNewRomanPSMT" w:eastAsia="TimesNewRomanPSMT"/>
          <w:color w:val="000000"/>
          <w:sz w:val="20"/>
          <w:u w:val="single"/>
          <w:lang w:val="en-US" w:eastAsia="zh-TW"/>
        </w:rPr>
        <w:t>Table 10-6 (Receiver caches) with Status indicated as Mandatory. All STAs affiliated with an MLD shall</w:t>
      </w:r>
      <w:r w:rsidRPr="00E26FF2">
        <w:rPr>
          <w:rFonts w:ascii="TimesNewRomanPSMT" w:eastAsia="TimesNewRomanPSMT" w:hint="eastAsia"/>
          <w:color w:val="000000"/>
          <w:sz w:val="20"/>
          <w:u w:val="single"/>
          <w:lang w:val="en-US" w:eastAsia="zh-TW"/>
        </w:rPr>
        <w:br/>
      </w:r>
      <w:r w:rsidRPr="00E26FF2">
        <w:rPr>
          <w:rFonts w:ascii="TimesNewRomanPSMT" w:eastAsia="TimesNewRomanPSMT"/>
          <w:color w:val="000000"/>
          <w:sz w:val="20"/>
          <w:u w:val="single"/>
          <w:lang w:val="en-US" w:eastAsia="zh-TW"/>
        </w:rPr>
        <w:t>implement M</w:t>
      </w:r>
      <w:ins w:id="60" w:author="Huang, Po-kai" w:date="2021-02-26T13:19:00Z">
        <w:r w:rsidR="008C3304">
          <w:rPr>
            <w:rFonts w:ascii="TimesNewRomanPSMT" w:eastAsia="TimesNewRomanPSMT"/>
            <w:color w:val="000000"/>
            <w:sz w:val="20"/>
            <w:u w:val="single"/>
            <w:lang w:val="en-US" w:eastAsia="zh-TW"/>
          </w:rPr>
          <w:t xml:space="preserve">LD </w:t>
        </w:r>
      </w:ins>
      <w:r w:rsidRPr="00E26FF2">
        <w:rPr>
          <w:rFonts w:ascii="TimesNewRomanPSMT" w:eastAsia="TimesNewRomanPSMT"/>
          <w:color w:val="000000"/>
          <w:sz w:val="20"/>
          <w:u w:val="single"/>
          <w:lang w:val="en-US" w:eastAsia="zh-TW"/>
        </w:rPr>
        <w:t>RC1 instead of RC2 in Table 10-6 (Receiver caches) to</w:t>
      </w:r>
      <w:ins w:id="61" w:author="Huang, Po-kai" w:date="2021-02-25T18:57:00Z">
        <w:r w:rsidR="00D63DCC">
          <w:rPr>
            <w:rFonts w:ascii="TimesNewRomanPSMT" w:eastAsia="TimesNewRomanPSMT"/>
            <w:color w:val="000000"/>
            <w:sz w:val="20"/>
            <w:u w:val="single"/>
            <w:lang w:val="en-US" w:eastAsia="zh-TW"/>
          </w:rPr>
          <w:t xml:space="preserve"> assist the MLD to</w:t>
        </w:r>
      </w:ins>
      <w:r w:rsidRPr="00E26FF2">
        <w:rPr>
          <w:rFonts w:ascii="TimesNewRomanPSMT" w:eastAsia="TimesNewRomanPSMT"/>
          <w:color w:val="000000"/>
          <w:sz w:val="20"/>
          <w:u w:val="single"/>
          <w:lang w:val="en-US" w:eastAsia="zh-TW"/>
        </w:rPr>
        <w:t xml:space="preserve"> discard duplicate individually addressed</w:t>
      </w:r>
      <w:r w:rsidR="002076E1">
        <w:rPr>
          <w:rFonts w:ascii="TimesNewRomanPSMT" w:eastAsia="TimesNewRomanPSMT"/>
          <w:color w:val="000000"/>
          <w:sz w:val="20"/>
          <w:u w:val="single"/>
          <w:lang w:val="en-US" w:eastAsia="zh-TW"/>
        </w:rPr>
        <w:t xml:space="preserve"> </w:t>
      </w:r>
      <w:r w:rsidRPr="00E26FF2">
        <w:rPr>
          <w:rFonts w:ascii="TimesNewRomanPSMT" w:eastAsia="TimesNewRomanPSMT"/>
          <w:color w:val="000000"/>
          <w:sz w:val="20"/>
          <w:u w:val="single"/>
          <w:lang w:val="en-US" w:eastAsia="zh-TW"/>
        </w:rPr>
        <w:t xml:space="preserve">QoS Data frames belonging to a TID without BA negotiation that are delivered from the </w:t>
      </w:r>
      <w:ins w:id="62" w:author="Huang, Po-kai" w:date="2021-02-25T19:03:00Z">
        <w:r w:rsidR="00250491">
          <w:rPr>
            <w:rFonts w:ascii="TimesNewRomanPSMT" w:eastAsia="TimesNewRomanPSMT"/>
            <w:color w:val="000000"/>
            <w:sz w:val="20"/>
            <w:u w:val="single"/>
            <w:lang w:val="en-US" w:eastAsia="zh-TW"/>
          </w:rPr>
          <w:t xml:space="preserve">STAs affiliated with the </w:t>
        </w:r>
      </w:ins>
      <w:r w:rsidRPr="00E26FF2">
        <w:rPr>
          <w:rFonts w:ascii="TimesNewRomanPSMT" w:eastAsia="TimesNewRomanPSMT"/>
          <w:color w:val="000000"/>
          <w:sz w:val="20"/>
          <w:u w:val="single"/>
          <w:lang w:val="en-US" w:eastAsia="zh-TW"/>
        </w:rPr>
        <w:t>associated MLD.</w:t>
      </w:r>
      <w:ins w:id="63" w:author="Huang, Po-kai" w:date="2021-02-25T19:03:00Z">
        <w:r w:rsidR="0058217C">
          <w:rPr>
            <w:rFonts w:ascii="TimesNewRomanPSMT" w:eastAsia="TimesNewRomanPSMT"/>
            <w:color w:val="000000"/>
            <w:sz w:val="20"/>
            <w:u w:val="single"/>
            <w:lang w:val="en-US" w:eastAsia="zh-TW"/>
          </w:rPr>
          <w:t>(#2558)</w:t>
        </w:r>
      </w:ins>
      <w:r w:rsidRPr="00E26FF2">
        <w:rPr>
          <w:rFonts w:ascii="TimesNewRomanPSMT" w:eastAsia="TimesNewRomanPSMT"/>
          <w:color w:val="000000"/>
          <w:sz w:val="20"/>
          <w:lang w:val="en-US" w:eastAsia="zh-TW"/>
        </w:rPr>
        <w:t xml:space="preserve"> </w:t>
      </w:r>
      <w:ins w:id="64" w:author="Huang, Po-kai" w:date="2021-02-26T14:45:00Z">
        <w:r w:rsidR="00FB1218" w:rsidRPr="00E26FF2">
          <w:rPr>
            <w:rFonts w:ascii="TimesNewRomanPSMT" w:eastAsia="TimesNewRomanPSMT"/>
            <w:color w:val="000000"/>
            <w:sz w:val="20"/>
            <w:u w:val="single"/>
            <w:lang w:val="en-US" w:eastAsia="zh-TW"/>
          </w:rPr>
          <w:t>All STAs affiliated with an MLD shall</w:t>
        </w:r>
        <w:r w:rsidR="00FB1218" w:rsidRPr="00E26FF2">
          <w:rPr>
            <w:rFonts w:ascii="TimesNewRomanPSMT" w:eastAsia="TimesNewRomanPSMT" w:hint="eastAsia"/>
            <w:color w:val="000000"/>
            <w:sz w:val="20"/>
            <w:u w:val="single"/>
            <w:lang w:val="en-US" w:eastAsia="zh-TW"/>
          </w:rPr>
          <w:br/>
        </w:r>
        <w:r w:rsidR="00FB1218" w:rsidRPr="00E26FF2">
          <w:rPr>
            <w:rFonts w:ascii="TimesNewRomanPSMT" w:eastAsia="TimesNewRomanPSMT"/>
            <w:color w:val="000000"/>
            <w:sz w:val="20"/>
            <w:u w:val="single"/>
            <w:lang w:val="en-US" w:eastAsia="zh-TW"/>
          </w:rPr>
          <w:t>implement M</w:t>
        </w:r>
        <w:r w:rsidR="00FB1218">
          <w:rPr>
            <w:rFonts w:ascii="TimesNewRomanPSMT" w:eastAsia="TimesNewRomanPSMT"/>
            <w:color w:val="000000"/>
            <w:sz w:val="20"/>
            <w:u w:val="single"/>
            <w:lang w:val="en-US" w:eastAsia="zh-TW"/>
          </w:rPr>
          <w:t xml:space="preserve">LD </w:t>
        </w:r>
        <w:r w:rsidR="00FB1218" w:rsidRPr="00E26FF2">
          <w:rPr>
            <w:rFonts w:ascii="TimesNewRomanPSMT" w:eastAsia="TimesNewRomanPSMT"/>
            <w:color w:val="000000"/>
            <w:sz w:val="20"/>
            <w:u w:val="single"/>
            <w:lang w:val="en-US" w:eastAsia="zh-TW"/>
          </w:rPr>
          <w:t>RC</w:t>
        </w:r>
        <w:r w:rsidR="00FB1218">
          <w:rPr>
            <w:rFonts w:ascii="TimesNewRomanPSMT" w:eastAsia="TimesNewRomanPSMT"/>
            <w:color w:val="000000"/>
            <w:sz w:val="20"/>
            <w:u w:val="single"/>
            <w:lang w:val="en-US" w:eastAsia="zh-TW"/>
          </w:rPr>
          <w:t>2</w:t>
        </w:r>
        <w:r w:rsidR="00FB1218" w:rsidRPr="00E26FF2">
          <w:rPr>
            <w:rFonts w:ascii="TimesNewRomanPSMT" w:eastAsia="TimesNewRomanPSMT"/>
            <w:color w:val="000000"/>
            <w:sz w:val="20"/>
            <w:u w:val="single"/>
            <w:lang w:val="en-US" w:eastAsia="zh-TW"/>
          </w:rPr>
          <w:t xml:space="preserve"> instead of RC</w:t>
        </w:r>
      </w:ins>
      <w:ins w:id="65" w:author="Huang, Po-kai" w:date="2021-02-26T14:46:00Z">
        <w:r w:rsidR="00051C83">
          <w:rPr>
            <w:rFonts w:ascii="TimesNewRomanPSMT" w:eastAsia="TimesNewRomanPSMT"/>
            <w:color w:val="000000"/>
            <w:sz w:val="20"/>
            <w:u w:val="single"/>
            <w:lang w:val="en-US" w:eastAsia="zh-TW"/>
          </w:rPr>
          <w:t>1</w:t>
        </w:r>
      </w:ins>
      <w:ins w:id="66" w:author="Huang, Po-kai" w:date="2021-02-26T14:45:00Z">
        <w:r w:rsidR="00FB1218" w:rsidRPr="00E26FF2">
          <w:rPr>
            <w:rFonts w:ascii="TimesNewRomanPSMT" w:eastAsia="TimesNewRomanPSMT"/>
            <w:color w:val="000000"/>
            <w:sz w:val="20"/>
            <w:u w:val="single"/>
            <w:lang w:val="en-US" w:eastAsia="zh-TW"/>
          </w:rPr>
          <w:t xml:space="preserve"> in Table 10-6 (Receiver caches) to</w:t>
        </w:r>
        <w:r w:rsidR="00FB1218">
          <w:rPr>
            <w:rFonts w:ascii="TimesNewRomanPSMT" w:eastAsia="TimesNewRomanPSMT"/>
            <w:color w:val="000000"/>
            <w:sz w:val="20"/>
            <w:u w:val="single"/>
            <w:lang w:val="en-US" w:eastAsia="zh-TW"/>
          </w:rPr>
          <w:t xml:space="preserve"> assist the MLD to</w:t>
        </w:r>
        <w:r w:rsidR="00FB1218" w:rsidRPr="00E26FF2">
          <w:rPr>
            <w:rFonts w:ascii="TimesNewRomanPSMT" w:eastAsia="TimesNewRomanPSMT"/>
            <w:color w:val="000000"/>
            <w:sz w:val="20"/>
            <w:u w:val="single"/>
            <w:lang w:val="en-US" w:eastAsia="zh-TW"/>
          </w:rPr>
          <w:t xml:space="preserve"> discard duplicate individually addressed</w:t>
        </w:r>
        <w:r w:rsidR="00FB1218">
          <w:rPr>
            <w:rFonts w:ascii="TimesNewRomanPSMT" w:eastAsia="TimesNewRomanPSMT"/>
            <w:color w:val="000000"/>
            <w:sz w:val="20"/>
            <w:u w:val="single"/>
            <w:lang w:val="en-US" w:eastAsia="zh-TW"/>
          </w:rPr>
          <w:t xml:space="preserve"> </w:t>
        </w:r>
      </w:ins>
      <w:ins w:id="67" w:author="Huang, Po-kai" w:date="2021-02-26T14:46:00Z">
        <w:r w:rsidR="00051C83">
          <w:rPr>
            <w:rFonts w:ascii="TimesNewRomanPSMT" w:eastAsia="TimesNewRomanPSMT"/>
            <w:color w:val="000000"/>
            <w:sz w:val="20"/>
            <w:u w:val="single"/>
            <w:lang w:val="en-US" w:eastAsia="zh-TW"/>
          </w:rPr>
          <w:t>management frame</w:t>
        </w:r>
      </w:ins>
      <w:r w:rsidR="00F25728">
        <w:rPr>
          <w:rFonts w:ascii="TimesNewRomanPSMT" w:eastAsia="TimesNewRomanPSMT"/>
          <w:color w:val="000000"/>
          <w:sz w:val="20"/>
          <w:u w:val="single"/>
          <w:lang w:val="en-US" w:eastAsia="zh-TW"/>
        </w:rPr>
        <w:t xml:space="preserve"> </w:t>
      </w:r>
      <w:ins w:id="68" w:author="Huang, Po-kai" w:date="2021-02-26T14:47:00Z">
        <w:r w:rsidR="00F25728" w:rsidRPr="00F25728">
          <w:rPr>
            <w:rFonts w:ascii="TimesNewRomanPSMT" w:eastAsia="TimesNewRomanPSMT"/>
            <w:color w:val="000000"/>
            <w:sz w:val="20"/>
            <w:u w:val="single"/>
            <w:lang w:val="en-US" w:eastAsia="zh-TW"/>
          </w:rPr>
          <w:t>(except sounding feedback, probe response, LMR and FTM)</w:t>
        </w:r>
      </w:ins>
      <w:ins w:id="69" w:author="Huang, Po-kai" w:date="2021-02-26T14:45:00Z">
        <w:r w:rsidR="00FB1218" w:rsidRPr="00E26FF2">
          <w:rPr>
            <w:rFonts w:ascii="TimesNewRomanPSMT" w:eastAsia="TimesNewRomanPSMT"/>
            <w:color w:val="000000"/>
            <w:sz w:val="20"/>
            <w:u w:val="single"/>
            <w:lang w:val="en-US" w:eastAsia="zh-TW"/>
          </w:rPr>
          <w:t xml:space="preserve"> that are delivered from the </w:t>
        </w:r>
        <w:r w:rsidR="00FB1218">
          <w:rPr>
            <w:rFonts w:ascii="TimesNewRomanPSMT" w:eastAsia="TimesNewRomanPSMT"/>
            <w:color w:val="000000"/>
            <w:sz w:val="20"/>
            <w:u w:val="single"/>
            <w:lang w:val="en-US" w:eastAsia="zh-TW"/>
          </w:rPr>
          <w:t xml:space="preserve">STAs affiliated with the </w:t>
        </w:r>
        <w:r w:rsidR="00FB1218" w:rsidRPr="00E26FF2">
          <w:rPr>
            <w:rFonts w:ascii="TimesNewRomanPSMT" w:eastAsia="TimesNewRomanPSMT"/>
            <w:color w:val="000000"/>
            <w:sz w:val="20"/>
            <w:u w:val="single"/>
            <w:lang w:val="en-US" w:eastAsia="zh-TW"/>
          </w:rPr>
          <w:t>associated MLD.</w:t>
        </w:r>
        <w:r w:rsidR="00FB1218">
          <w:rPr>
            <w:rFonts w:ascii="TimesNewRomanPSMT" w:eastAsia="TimesNewRomanPSMT"/>
            <w:color w:val="000000"/>
            <w:sz w:val="20"/>
            <w:u w:val="single"/>
            <w:lang w:val="en-US" w:eastAsia="zh-TW"/>
          </w:rPr>
          <w:t>(#2</w:t>
        </w:r>
      </w:ins>
      <w:ins w:id="70" w:author="Huang, Po-kai" w:date="2021-02-26T14:49:00Z">
        <w:r w:rsidR="00EE3E40">
          <w:rPr>
            <w:rFonts w:ascii="TimesNewRomanPSMT" w:eastAsia="TimesNewRomanPSMT"/>
            <w:color w:val="000000"/>
            <w:sz w:val="20"/>
            <w:u w:val="single"/>
            <w:lang w:val="en-US" w:eastAsia="zh-TW"/>
          </w:rPr>
          <w:t>496</w:t>
        </w:r>
      </w:ins>
      <w:ins w:id="71" w:author="Huang, Po-kai" w:date="2021-02-26T14:45:00Z">
        <w:r w:rsidR="00FB1218">
          <w:rPr>
            <w:rFonts w:ascii="TimesNewRomanPSMT" w:eastAsia="TimesNewRomanPSMT"/>
            <w:color w:val="000000"/>
            <w:sz w:val="20"/>
            <w:u w:val="single"/>
            <w:lang w:val="en-US" w:eastAsia="zh-TW"/>
          </w:rPr>
          <w:t xml:space="preserve">) </w:t>
        </w:r>
      </w:ins>
      <w:r w:rsidRPr="00E26FF2">
        <w:rPr>
          <w:rFonts w:ascii="TimesNewRomanPSMT" w:eastAsia="TimesNewRomanPSMT"/>
          <w:color w:val="000000"/>
          <w:sz w:val="20"/>
          <w:lang w:val="en-US" w:eastAsia="zh-TW"/>
        </w:rPr>
        <w:t>A</w:t>
      </w:r>
      <w:r w:rsidR="002076E1">
        <w:rPr>
          <w:rFonts w:ascii="TimesNewRomanPSMT" w:eastAsia="TimesNewRomanPSMT"/>
          <w:color w:val="000000"/>
          <w:sz w:val="20"/>
          <w:lang w:val="en-US" w:eastAsia="zh-TW"/>
        </w:rPr>
        <w:t xml:space="preserve"> </w:t>
      </w:r>
      <w:r w:rsidR="00734844" w:rsidRPr="00734844">
        <w:rPr>
          <w:rFonts w:ascii="TimesNewRomanPSMT" w:eastAsia="TimesNewRomanPSMT"/>
          <w:color w:val="000000"/>
          <w:sz w:val="20"/>
        </w:rPr>
        <w:t>receiving STA should implement the applicable receiver requirements defined in Table 10-6 (Receiver caches)</w:t>
      </w:r>
      <w:r w:rsidR="002076E1">
        <w:rPr>
          <w:rFonts w:ascii="TimesNewRomanPSMT" w:eastAsia="TimesNewRomanPSMT"/>
          <w:color w:val="000000"/>
          <w:sz w:val="20"/>
        </w:rPr>
        <w:t xml:space="preserve"> </w:t>
      </w:r>
      <w:r w:rsidR="00734844" w:rsidRPr="00734844">
        <w:rPr>
          <w:rFonts w:ascii="TimesNewRomanPSMT" w:eastAsia="TimesNewRomanPSMT"/>
          <w:color w:val="000000"/>
          <w:sz w:val="20"/>
        </w:rPr>
        <w:t>with Status indicated as Recommended. A receiving STA may implement the applicable receiver requirements</w:t>
      </w:r>
      <w:r w:rsidR="002076E1">
        <w:rPr>
          <w:rFonts w:ascii="TimesNewRomanPSMT" w:eastAsia="TimesNewRomanPSMT"/>
          <w:color w:val="000000"/>
          <w:sz w:val="20"/>
        </w:rPr>
        <w:t xml:space="preserve"> </w:t>
      </w:r>
      <w:r w:rsidR="00734844" w:rsidRPr="00734844">
        <w:rPr>
          <w:rFonts w:ascii="TimesNewRomanPSMT" w:eastAsia="TimesNewRomanPSMT"/>
          <w:color w:val="000000"/>
          <w:sz w:val="20"/>
        </w:rPr>
        <w:t>defined in Table 10-6 (Receiver caches) with Status indicated as Optional. Applicability is defined by the</w:t>
      </w:r>
      <w:r w:rsidR="002076E1">
        <w:rPr>
          <w:rFonts w:ascii="TimesNewRomanPSMT" w:eastAsia="TimesNewRomanPSMT"/>
          <w:color w:val="000000"/>
          <w:sz w:val="20"/>
        </w:rPr>
        <w:t xml:space="preserve"> </w:t>
      </w:r>
      <w:r w:rsidR="00734844" w:rsidRPr="00734844">
        <w:rPr>
          <w:rFonts w:ascii="TimesNewRomanPSMT" w:eastAsia="TimesNewRomanPSMT"/>
          <w:color w:val="000000"/>
          <w:sz w:val="20"/>
        </w:rPr>
        <w:t>Applies to column. The Status column indicates the level of support that is required if the Applies to column</w:t>
      </w:r>
      <w:r w:rsidR="00734844" w:rsidRPr="00734844">
        <w:rPr>
          <w:rFonts w:ascii="TimesNewRomanPSMT" w:eastAsia="TimesNewRomanPSMT" w:hint="eastAsia"/>
          <w:color w:val="000000"/>
          <w:sz w:val="20"/>
        </w:rPr>
        <w:br/>
      </w:r>
      <w:r w:rsidR="00734844" w:rsidRPr="00734844">
        <w:rPr>
          <w:rFonts w:ascii="TimesNewRomanPSMT" w:eastAsia="TimesNewRomanPSMT"/>
          <w:color w:val="000000"/>
          <w:sz w:val="20"/>
        </w:rPr>
        <w:t>matches the received frame. The Multiplicity / Cache size column indicates the indexes that identify a cache</w:t>
      </w:r>
      <w:r w:rsidR="00734844" w:rsidRPr="00734844">
        <w:rPr>
          <w:rFonts w:ascii="TimesNewRomanPSMT" w:eastAsia="TimesNewRomanPSMT" w:hint="eastAsia"/>
          <w:color w:val="000000"/>
          <w:sz w:val="20"/>
        </w:rPr>
        <w:br/>
      </w:r>
      <w:r w:rsidR="00734844" w:rsidRPr="00734844">
        <w:rPr>
          <w:rFonts w:ascii="TimesNewRomanPSMT" w:eastAsia="TimesNewRomanPSMT"/>
          <w:color w:val="000000"/>
          <w:sz w:val="20"/>
        </w:rPr>
        <w:t>entry and the number of entries that shall be supported. The Receiver requirements column identifies</w:t>
      </w:r>
      <w:r w:rsidR="00734844" w:rsidRPr="00734844">
        <w:rPr>
          <w:rFonts w:ascii="TimesNewRomanPSMT" w:eastAsia="TimesNewRomanPSMT" w:hint="eastAsia"/>
          <w:color w:val="000000"/>
          <w:sz w:val="20"/>
        </w:rPr>
        <w:br/>
      </w:r>
      <w:r w:rsidR="00734844" w:rsidRPr="00734844">
        <w:rPr>
          <w:rFonts w:ascii="TimesNewRomanPSMT" w:eastAsia="TimesNewRomanPSMT"/>
          <w:color w:val="000000"/>
          <w:sz w:val="20"/>
        </w:rPr>
        <w:t>requirements for the operation of this cache. The referenced requirements are defined at the end of the table.</w:t>
      </w:r>
      <w:r w:rsidR="00734844" w:rsidRPr="00734844">
        <w:rPr>
          <w:rFonts w:ascii="TimesNewRomanPSMT" w:eastAsia="TimesNewRomanPSMT" w:hint="eastAsia"/>
          <w:color w:val="000000"/>
          <w:sz w:val="20"/>
        </w:rPr>
        <w:br/>
      </w:r>
      <w:r w:rsidR="00734844" w:rsidRPr="00734844">
        <w:rPr>
          <w:rFonts w:ascii="TimesNewRomanPSMT" w:eastAsia="TimesNewRomanPSMT"/>
          <w:color w:val="000000"/>
          <w:sz w:val="20"/>
        </w:rPr>
        <w:t>The requirements relate to caching information that identifies a cache entry and discarding duplicate MPDUs.</w:t>
      </w:r>
    </w:p>
    <w:p w14:paraId="76CDD03C" w14:textId="6B2D3D2B" w:rsidR="00A90902" w:rsidRDefault="00734844" w:rsidP="003343D2">
      <w:pPr>
        <w:rPr>
          <w:rFonts w:ascii="TimesNewRomanPS-BoldItalicMT" w:hAnsi="TimesNewRomanPS-BoldItalicMT" w:hint="eastAsia"/>
          <w:b/>
          <w:bCs/>
          <w:i/>
          <w:iCs/>
          <w:color w:val="000000"/>
          <w:szCs w:val="22"/>
        </w:rPr>
      </w:pPr>
      <w:r w:rsidRPr="00734844">
        <w:rPr>
          <w:rFonts w:ascii="TimesNewRomanPSMT" w:eastAsia="TimesNewRomanPSMT" w:hint="eastAsia"/>
          <w:color w:val="000000"/>
          <w:sz w:val="20"/>
        </w:rPr>
        <w:br/>
      </w:r>
      <w:r w:rsidRPr="00734844">
        <w:rPr>
          <w:rFonts w:ascii="TimesNewRomanPS-BoldItalicMT" w:hAnsi="TimesNewRomanPS-BoldItalicMT"/>
          <w:b/>
          <w:bCs/>
          <w:i/>
          <w:iCs/>
          <w:color w:val="000000"/>
          <w:szCs w:val="22"/>
        </w:rPr>
        <w:t>Insert a new row and a new footnote after RR6 to Table 10-6 (Receiver caches):</w:t>
      </w:r>
    </w:p>
    <w:p w14:paraId="41907B81" w14:textId="5EDED875" w:rsidR="007F6CA9" w:rsidRDefault="007F6CA9" w:rsidP="003343D2">
      <w:pPr>
        <w:rPr>
          <w:rFonts w:ascii="TimesNewRomanPS-BoldItalicMT" w:hAnsi="TimesNewRomanPS-BoldItalicMT" w:hint="eastAsia"/>
          <w:b/>
          <w:bCs/>
          <w:i/>
          <w:iCs/>
          <w:color w:val="000000"/>
          <w:szCs w:val="22"/>
        </w:rPr>
      </w:pPr>
    </w:p>
    <w:p w14:paraId="02F4246F" w14:textId="77777777" w:rsidR="007F6CA9" w:rsidRPr="007F6CA9" w:rsidRDefault="007F6CA9" w:rsidP="007F6CA9">
      <w:pPr>
        <w:rPr>
          <w:rFonts w:eastAsia="Times New Roman"/>
          <w:sz w:val="24"/>
          <w:szCs w:val="24"/>
          <w:lang w:val="en-US" w:eastAsia="zh-TW"/>
        </w:rPr>
      </w:pPr>
      <w:r w:rsidRPr="007F6CA9">
        <w:rPr>
          <w:rFonts w:ascii="Arial-BoldMT" w:eastAsia="Times New Roman" w:hAnsi="Arial-BoldMT"/>
          <w:b/>
          <w:bCs/>
          <w:color w:val="000000"/>
          <w:sz w:val="20"/>
          <w:lang w:val="en-US" w:eastAsia="zh-TW"/>
        </w:rPr>
        <w:t>Table 10-6—Receiver caches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77"/>
        <w:gridCol w:w="1410"/>
        <w:gridCol w:w="1594"/>
        <w:gridCol w:w="1535"/>
        <w:gridCol w:w="1623"/>
        <w:gridCol w:w="1711"/>
      </w:tblGrid>
      <w:tr w:rsidR="007F6CA9" w:rsidRPr="007F6CA9" w14:paraId="618CAD34" w14:textId="77777777" w:rsidTr="00C677AE">
        <w:tc>
          <w:tcPr>
            <w:tcW w:w="1477" w:type="dxa"/>
            <w:tcBorders>
              <w:top w:val="single" w:sz="4" w:space="0" w:color="auto"/>
              <w:left w:val="single" w:sz="4" w:space="0" w:color="auto"/>
              <w:bottom w:val="single" w:sz="4" w:space="0" w:color="auto"/>
              <w:right w:val="single" w:sz="4" w:space="0" w:color="auto"/>
            </w:tcBorders>
            <w:vAlign w:val="center"/>
            <w:hideMark/>
          </w:tcPr>
          <w:p w14:paraId="6B267A6F" w14:textId="77777777" w:rsidR="007F6CA9" w:rsidRPr="007F6CA9" w:rsidRDefault="007F6CA9" w:rsidP="007F6CA9">
            <w:pPr>
              <w:rPr>
                <w:rFonts w:eastAsia="Times New Roman"/>
                <w:sz w:val="24"/>
                <w:szCs w:val="24"/>
                <w:lang w:val="en-US" w:eastAsia="zh-TW"/>
              </w:rPr>
            </w:pPr>
            <w:r w:rsidRPr="007F6CA9">
              <w:rPr>
                <w:rFonts w:ascii="TimesNewRomanPS-BoldMT" w:eastAsia="Times New Roman" w:hAnsi="TimesNewRomanPS-BoldMT"/>
                <w:b/>
                <w:bCs/>
                <w:color w:val="000000"/>
                <w:sz w:val="18"/>
                <w:szCs w:val="18"/>
                <w:lang w:val="en-US" w:eastAsia="zh-TW"/>
              </w:rPr>
              <w:lastRenderedPageBreak/>
              <w:t>Receiver</w:t>
            </w:r>
            <w:r w:rsidRPr="007F6CA9">
              <w:rPr>
                <w:rFonts w:ascii="TimesNewRomanPS-BoldMT" w:eastAsia="Times New Roman" w:hAnsi="TimesNewRomanPS-BoldMT"/>
                <w:b/>
                <w:bCs/>
                <w:color w:val="000000"/>
                <w:sz w:val="18"/>
                <w:szCs w:val="18"/>
                <w:lang w:val="en-US" w:eastAsia="zh-TW"/>
              </w:rPr>
              <w:br/>
              <w:t>cache</w:t>
            </w:r>
            <w:r w:rsidRPr="007F6CA9">
              <w:rPr>
                <w:rFonts w:ascii="TimesNewRomanPS-BoldMT" w:eastAsia="Times New Roman" w:hAnsi="TimesNewRomanPS-BoldMT"/>
                <w:b/>
                <w:bCs/>
                <w:color w:val="000000"/>
                <w:sz w:val="18"/>
                <w:szCs w:val="18"/>
                <w:lang w:val="en-US" w:eastAsia="zh-TW"/>
              </w:rPr>
              <w:br/>
              <w:t>identifier</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E33D270" w14:textId="77777777" w:rsidR="007F6CA9" w:rsidRPr="007F6CA9" w:rsidRDefault="007F6CA9" w:rsidP="007F6CA9">
            <w:pPr>
              <w:rPr>
                <w:rFonts w:eastAsia="Times New Roman"/>
                <w:sz w:val="24"/>
                <w:szCs w:val="24"/>
                <w:lang w:val="en-US" w:eastAsia="zh-TW"/>
              </w:rPr>
            </w:pPr>
            <w:r w:rsidRPr="007F6CA9">
              <w:rPr>
                <w:rFonts w:ascii="TimesNewRomanPS-BoldMT" w:eastAsia="Times New Roman" w:hAnsi="TimesNewRomanPS-BoldMT"/>
                <w:b/>
                <w:bCs/>
                <w:color w:val="000000"/>
                <w:sz w:val="18"/>
                <w:szCs w:val="18"/>
                <w:lang w:val="en-US" w:eastAsia="zh-TW"/>
              </w:rPr>
              <w:t>Cache</w:t>
            </w:r>
            <w:r w:rsidRPr="007F6CA9">
              <w:rPr>
                <w:rFonts w:ascii="TimesNewRomanPS-BoldMT" w:eastAsia="Times New Roman" w:hAnsi="TimesNewRomanPS-BoldMT"/>
                <w:b/>
                <w:bCs/>
                <w:color w:val="000000"/>
                <w:sz w:val="18"/>
                <w:szCs w:val="18"/>
                <w:lang w:val="en-US" w:eastAsia="zh-TW"/>
              </w:rPr>
              <w:br/>
              <w:t>name</w:t>
            </w:r>
          </w:p>
        </w:tc>
        <w:tc>
          <w:tcPr>
            <w:tcW w:w="1594" w:type="dxa"/>
            <w:tcBorders>
              <w:top w:val="single" w:sz="4" w:space="0" w:color="auto"/>
              <w:left w:val="single" w:sz="4" w:space="0" w:color="auto"/>
              <w:bottom w:val="single" w:sz="4" w:space="0" w:color="auto"/>
              <w:right w:val="single" w:sz="4" w:space="0" w:color="auto"/>
            </w:tcBorders>
            <w:vAlign w:val="center"/>
            <w:hideMark/>
          </w:tcPr>
          <w:p w14:paraId="651CE2A2" w14:textId="77777777" w:rsidR="007F6CA9" w:rsidRPr="007F6CA9" w:rsidRDefault="007F6CA9" w:rsidP="007F6CA9">
            <w:pPr>
              <w:rPr>
                <w:rFonts w:eastAsia="Times New Roman"/>
                <w:sz w:val="24"/>
                <w:szCs w:val="24"/>
                <w:lang w:val="en-US" w:eastAsia="zh-TW"/>
              </w:rPr>
            </w:pPr>
            <w:r w:rsidRPr="007F6CA9">
              <w:rPr>
                <w:rFonts w:ascii="TimesNewRomanPS-BoldMT" w:eastAsia="Times New Roman" w:hAnsi="TimesNewRomanPS-BoldMT"/>
                <w:b/>
                <w:bCs/>
                <w:color w:val="000000"/>
                <w:sz w:val="18"/>
                <w:szCs w:val="18"/>
                <w:lang w:val="en-US" w:eastAsia="zh-TW"/>
              </w:rPr>
              <w:t xml:space="preserve">Applies to </w:t>
            </w:r>
          </w:p>
        </w:tc>
        <w:tc>
          <w:tcPr>
            <w:tcW w:w="1535" w:type="dxa"/>
            <w:tcBorders>
              <w:top w:val="single" w:sz="4" w:space="0" w:color="auto"/>
              <w:left w:val="single" w:sz="4" w:space="0" w:color="auto"/>
              <w:bottom w:val="single" w:sz="4" w:space="0" w:color="auto"/>
              <w:right w:val="single" w:sz="4" w:space="0" w:color="auto"/>
            </w:tcBorders>
            <w:vAlign w:val="center"/>
            <w:hideMark/>
          </w:tcPr>
          <w:p w14:paraId="202F59CA" w14:textId="77777777" w:rsidR="007F6CA9" w:rsidRPr="007F6CA9" w:rsidRDefault="007F6CA9" w:rsidP="007F6CA9">
            <w:pPr>
              <w:rPr>
                <w:rFonts w:eastAsia="Times New Roman"/>
                <w:sz w:val="24"/>
                <w:szCs w:val="24"/>
                <w:lang w:val="en-US" w:eastAsia="zh-TW"/>
              </w:rPr>
            </w:pPr>
            <w:r w:rsidRPr="007F6CA9">
              <w:rPr>
                <w:rFonts w:ascii="TimesNewRomanPS-BoldMT" w:eastAsia="Times New Roman" w:hAnsi="TimesNewRomanPS-BoldMT"/>
                <w:b/>
                <w:bCs/>
                <w:color w:val="000000"/>
                <w:sz w:val="18"/>
                <w:szCs w:val="18"/>
                <w:lang w:val="en-US" w:eastAsia="zh-TW"/>
              </w:rPr>
              <w:t xml:space="preserve">Status </w:t>
            </w:r>
          </w:p>
        </w:tc>
        <w:tc>
          <w:tcPr>
            <w:tcW w:w="1623" w:type="dxa"/>
            <w:tcBorders>
              <w:top w:val="single" w:sz="4" w:space="0" w:color="auto"/>
              <w:left w:val="single" w:sz="4" w:space="0" w:color="auto"/>
              <w:bottom w:val="single" w:sz="4" w:space="0" w:color="auto"/>
              <w:right w:val="single" w:sz="4" w:space="0" w:color="auto"/>
            </w:tcBorders>
            <w:vAlign w:val="center"/>
            <w:hideMark/>
          </w:tcPr>
          <w:p w14:paraId="5394544D" w14:textId="77777777" w:rsidR="007F6CA9" w:rsidRPr="007F6CA9" w:rsidRDefault="007F6CA9" w:rsidP="007F6CA9">
            <w:pPr>
              <w:rPr>
                <w:rFonts w:eastAsia="Times New Roman"/>
                <w:sz w:val="24"/>
                <w:szCs w:val="24"/>
                <w:lang w:val="en-US" w:eastAsia="zh-TW"/>
              </w:rPr>
            </w:pPr>
            <w:r w:rsidRPr="007F6CA9">
              <w:rPr>
                <w:rFonts w:ascii="TimesNewRomanPS-BoldMT" w:eastAsia="Times New Roman" w:hAnsi="TimesNewRomanPS-BoldMT"/>
                <w:b/>
                <w:bCs/>
                <w:color w:val="000000"/>
                <w:sz w:val="18"/>
                <w:szCs w:val="18"/>
                <w:lang w:val="en-US" w:eastAsia="zh-TW"/>
              </w:rPr>
              <w:t>Multiplicity / Cache</w:t>
            </w:r>
            <w:r w:rsidRPr="007F6CA9">
              <w:rPr>
                <w:rFonts w:ascii="TimesNewRomanPS-BoldMT" w:eastAsia="Times New Roman" w:hAnsi="TimesNewRomanPS-BoldMT"/>
                <w:b/>
                <w:bCs/>
                <w:color w:val="000000"/>
                <w:sz w:val="18"/>
                <w:szCs w:val="18"/>
                <w:lang w:val="en-US" w:eastAsia="zh-TW"/>
              </w:rPr>
              <w:br/>
              <w:t>size</w:t>
            </w:r>
          </w:p>
        </w:tc>
        <w:tc>
          <w:tcPr>
            <w:tcW w:w="1711" w:type="dxa"/>
            <w:tcBorders>
              <w:top w:val="single" w:sz="4" w:space="0" w:color="auto"/>
              <w:left w:val="single" w:sz="4" w:space="0" w:color="auto"/>
              <w:bottom w:val="single" w:sz="4" w:space="0" w:color="auto"/>
              <w:right w:val="single" w:sz="4" w:space="0" w:color="auto"/>
            </w:tcBorders>
            <w:vAlign w:val="center"/>
            <w:hideMark/>
          </w:tcPr>
          <w:p w14:paraId="7C72F778" w14:textId="77777777" w:rsidR="007F6CA9" w:rsidRPr="007F6CA9" w:rsidRDefault="007F6CA9" w:rsidP="007F6CA9">
            <w:pPr>
              <w:rPr>
                <w:rFonts w:eastAsia="Times New Roman"/>
                <w:sz w:val="24"/>
                <w:szCs w:val="24"/>
                <w:lang w:val="en-US" w:eastAsia="zh-TW"/>
              </w:rPr>
            </w:pPr>
            <w:r w:rsidRPr="007F6CA9">
              <w:rPr>
                <w:rFonts w:ascii="TimesNewRomanPS-BoldMT" w:eastAsia="Times New Roman" w:hAnsi="TimesNewRomanPS-BoldMT"/>
                <w:b/>
                <w:bCs/>
                <w:color w:val="000000"/>
                <w:sz w:val="18"/>
                <w:szCs w:val="18"/>
                <w:lang w:val="en-US" w:eastAsia="zh-TW"/>
              </w:rPr>
              <w:t>Receiver</w:t>
            </w:r>
            <w:r w:rsidRPr="007F6CA9">
              <w:rPr>
                <w:rFonts w:ascii="TimesNewRomanPS-BoldMT" w:eastAsia="Times New Roman" w:hAnsi="TimesNewRomanPS-BoldMT"/>
                <w:b/>
                <w:bCs/>
                <w:color w:val="000000"/>
                <w:sz w:val="18"/>
                <w:szCs w:val="18"/>
                <w:lang w:val="en-US" w:eastAsia="zh-TW"/>
              </w:rPr>
              <w:br/>
              <w:t>requirements</w:t>
            </w:r>
          </w:p>
        </w:tc>
      </w:tr>
      <w:tr w:rsidR="007F6CA9" w:rsidRPr="007F6CA9" w14:paraId="5966F8BF" w14:textId="77777777" w:rsidTr="00C677AE">
        <w:tc>
          <w:tcPr>
            <w:tcW w:w="1477" w:type="dxa"/>
            <w:tcBorders>
              <w:top w:val="single" w:sz="4" w:space="0" w:color="auto"/>
              <w:left w:val="single" w:sz="4" w:space="0" w:color="auto"/>
              <w:bottom w:val="single" w:sz="4" w:space="0" w:color="auto"/>
              <w:right w:val="single" w:sz="4" w:space="0" w:color="auto"/>
            </w:tcBorders>
            <w:vAlign w:val="center"/>
            <w:hideMark/>
          </w:tcPr>
          <w:p w14:paraId="6CDD9268" w14:textId="45BB2123" w:rsidR="007F6CA9" w:rsidRPr="007F6CA9" w:rsidRDefault="007F6CA9" w:rsidP="007F6CA9">
            <w:pPr>
              <w:rPr>
                <w:rFonts w:eastAsia="Times New Roman"/>
                <w:sz w:val="24"/>
                <w:szCs w:val="24"/>
                <w:lang w:val="en-US" w:eastAsia="zh-TW"/>
              </w:rPr>
            </w:pPr>
            <w:r w:rsidRPr="007F6CA9">
              <w:rPr>
                <w:rFonts w:ascii="TimesNewRomanPSMT" w:eastAsia="TimesNewRomanPSMT"/>
                <w:color w:val="000000"/>
                <w:sz w:val="18"/>
                <w:szCs w:val="18"/>
                <w:lang w:val="en-US" w:eastAsia="zh-TW"/>
              </w:rPr>
              <w:t>M</w:t>
            </w:r>
            <w:ins w:id="72" w:author="Huang, Po-kai" w:date="2021-02-25T16:27:00Z">
              <w:r w:rsidR="00D96E22">
                <w:rPr>
                  <w:rFonts w:ascii="TimesNewRomanPSMT" w:eastAsia="TimesNewRomanPSMT"/>
                  <w:color w:val="000000"/>
                  <w:sz w:val="18"/>
                  <w:szCs w:val="18"/>
                  <w:lang w:val="en-US" w:eastAsia="zh-TW"/>
                </w:rPr>
                <w:t xml:space="preserve">LD </w:t>
              </w:r>
            </w:ins>
            <w:r w:rsidRPr="007F6CA9">
              <w:rPr>
                <w:rFonts w:ascii="TimesNewRomanPSMT" w:eastAsia="TimesNewRomanPSMT"/>
                <w:color w:val="000000"/>
                <w:sz w:val="18"/>
                <w:szCs w:val="18"/>
                <w:lang w:val="en-US" w:eastAsia="zh-TW"/>
              </w:rPr>
              <w:t xml:space="preserve">RC1 </w:t>
            </w:r>
          </w:p>
        </w:tc>
        <w:tc>
          <w:tcPr>
            <w:tcW w:w="1410" w:type="dxa"/>
            <w:tcBorders>
              <w:top w:val="single" w:sz="4" w:space="0" w:color="auto"/>
              <w:left w:val="single" w:sz="4" w:space="0" w:color="auto"/>
              <w:bottom w:val="single" w:sz="4" w:space="0" w:color="auto"/>
              <w:right w:val="single" w:sz="4" w:space="0" w:color="auto"/>
            </w:tcBorders>
            <w:vAlign w:val="center"/>
            <w:hideMark/>
          </w:tcPr>
          <w:p w14:paraId="0B469CEA" w14:textId="77777777" w:rsidR="007F6CA9" w:rsidRPr="007F6CA9" w:rsidRDefault="007F6CA9" w:rsidP="007F6CA9">
            <w:pPr>
              <w:rPr>
                <w:rFonts w:eastAsia="Times New Roman"/>
                <w:sz w:val="24"/>
                <w:szCs w:val="24"/>
                <w:lang w:val="en-US" w:eastAsia="zh-TW"/>
              </w:rPr>
            </w:pPr>
            <w:proofErr w:type="spellStart"/>
            <w:r w:rsidRPr="007F6CA9">
              <w:rPr>
                <w:rFonts w:ascii="TimesNewRomanPSMT" w:eastAsia="TimesNewRomanPSMT"/>
                <w:color w:val="000000"/>
                <w:sz w:val="18"/>
                <w:szCs w:val="18"/>
                <w:lang w:val="en-US" w:eastAsia="zh-TW"/>
              </w:rPr>
              <w:t>Individu</w:t>
            </w:r>
            <w:proofErr w:type="spellEnd"/>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ally</w:t>
            </w:r>
            <w:r w:rsidRPr="007F6CA9">
              <w:rPr>
                <w:rFonts w:ascii="TimesNewRomanPSMT" w:eastAsia="TimesNewRomanPSMT" w:hint="eastAsia"/>
                <w:color w:val="000000"/>
                <w:sz w:val="18"/>
                <w:szCs w:val="18"/>
                <w:lang w:val="en-US" w:eastAsia="zh-TW"/>
              </w:rPr>
              <w:br/>
            </w:r>
            <w:proofErr w:type="spellStart"/>
            <w:r w:rsidRPr="007F6CA9">
              <w:rPr>
                <w:rFonts w:ascii="TimesNewRomanPSMT" w:eastAsia="TimesNewRomanPSMT"/>
                <w:color w:val="000000"/>
                <w:sz w:val="18"/>
                <w:szCs w:val="18"/>
                <w:lang w:val="en-US" w:eastAsia="zh-TW"/>
              </w:rPr>
              <w:t>addresse</w:t>
            </w:r>
            <w:proofErr w:type="spellEnd"/>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d QoS</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Data</w:t>
            </w:r>
          </w:p>
        </w:tc>
        <w:tc>
          <w:tcPr>
            <w:tcW w:w="1594" w:type="dxa"/>
            <w:tcBorders>
              <w:top w:val="single" w:sz="4" w:space="0" w:color="auto"/>
              <w:left w:val="single" w:sz="4" w:space="0" w:color="auto"/>
              <w:bottom w:val="single" w:sz="4" w:space="0" w:color="auto"/>
              <w:right w:val="single" w:sz="4" w:space="0" w:color="auto"/>
            </w:tcBorders>
            <w:vAlign w:val="center"/>
            <w:hideMark/>
          </w:tcPr>
          <w:p w14:paraId="2EFE7DAC" w14:textId="77777777" w:rsidR="007F6CA9" w:rsidRPr="007F6CA9" w:rsidRDefault="007F6CA9" w:rsidP="007F6CA9">
            <w:pPr>
              <w:rPr>
                <w:rFonts w:eastAsia="Times New Roman"/>
                <w:sz w:val="24"/>
                <w:szCs w:val="24"/>
                <w:lang w:val="en-US" w:eastAsia="zh-TW"/>
              </w:rPr>
            </w:pPr>
            <w:r w:rsidRPr="007F6CA9">
              <w:rPr>
                <w:rFonts w:ascii="TimesNewRomanPSMT" w:eastAsia="TimesNewRomanPSMT"/>
                <w:color w:val="000000"/>
                <w:sz w:val="18"/>
                <w:szCs w:val="18"/>
                <w:lang w:val="en-US" w:eastAsia="zh-TW"/>
              </w:rPr>
              <w:t>Any STA affiliated with</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an MLD receiving an</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individually addressed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QoS Data frame</w:t>
            </w:r>
          </w:p>
        </w:tc>
        <w:tc>
          <w:tcPr>
            <w:tcW w:w="1535" w:type="dxa"/>
            <w:tcBorders>
              <w:top w:val="single" w:sz="4" w:space="0" w:color="auto"/>
              <w:left w:val="single" w:sz="4" w:space="0" w:color="auto"/>
              <w:bottom w:val="single" w:sz="4" w:space="0" w:color="auto"/>
              <w:right w:val="single" w:sz="4" w:space="0" w:color="auto"/>
            </w:tcBorders>
            <w:vAlign w:val="center"/>
            <w:hideMark/>
          </w:tcPr>
          <w:p w14:paraId="7427FFF4" w14:textId="77777777" w:rsidR="007F6CA9" w:rsidRPr="007F6CA9" w:rsidRDefault="007F6CA9" w:rsidP="007F6CA9">
            <w:pPr>
              <w:rPr>
                <w:rFonts w:eastAsia="Times New Roman"/>
                <w:sz w:val="24"/>
                <w:szCs w:val="24"/>
                <w:lang w:val="en-US" w:eastAsia="zh-TW"/>
              </w:rPr>
            </w:pPr>
            <w:r w:rsidRPr="007F6CA9">
              <w:rPr>
                <w:rFonts w:ascii="TimesNewRomanPSMT" w:eastAsia="TimesNewRomanPSMT"/>
                <w:color w:val="000000"/>
                <w:sz w:val="18"/>
                <w:szCs w:val="18"/>
                <w:lang w:val="en-US" w:eastAsia="zh-TW"/>
              </w:rPr>
              <w:t xml:space="preserve">Mandatory </w:t>
            </w:r>
          </w:p>
        </w:tc>
        <w:tc>
          <w:tcPr>
            <w:tcW w:w="1623" w:type="dxa"/>
            <w:tcBorders>
              <w:top w:val="single" w:sz="4" w:space="0" w:color="auto"/>
              <w:left w:val="single" w:sz="4" w:space="0" w:color="auto"/>
              <w:bottom w:val="single" w:sz="4" w:space="0" w:color="auto"/>
              <w:right w:val="single" w:sz="4" w:space="0" w:color="auto"/>
            </w:tcBorders>
            <w:vAlign w:val="center"/>
            <w:hideMark/>
          </w:tcPr>
          <w:p w14:paraId="3D9336FE" w14:textId="77777777" w:rsidR="007F6CA9" w:rsidRPr="007F6CA9" w:rsidRDefault="007F6CA9" w:rsidP="007F6CA9">
            <w:pPr>
              <w:rPr>
                <w:rFonts w:eastAsia="Times New Roman"/>
                <w:sz w:val="24"/>
                <w:szCs w:val="24"/>
                <w:lang w:val="en-US" w:eastAsia="zh-TW"/>
              </w:rPr>
            </w:pPr>
            <w:r w:rsidRPr="007F6CA9">
              <w:rPr>
                <w:rFonts w:ascii="TimesNewRomanPSMT" w:eastAsia="TimesNewRomanPSMT"/>
                <w:color w:val="000000"/>
                <w:sz w:val="18"/>
                <w:szCs w:val="18"/>
                <w:lang w:val="en-US" w:eastAsia="zh-TW"/>
              </w:rPr>
              <w:t>Indexed by &lt;MLD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 xml:space="preserve">MAC Address that </w:t>
            </w:r>
            <w:proofErr w:type="spellStart"/>
            <w:r w:rsidRPr="007F6CA9">
              <w:rPr>
                <w:rFonts w:ascii="TimesNewRomanPSMT" w:eastAsia="TimesNewRomanPSMT"/>
                <w:color w:val="000000"/>
                <w:sz w:val="18"/>
                <w:szCs w:val="18"/>
                <w:lang w:val="en-US" w:eastAsia="zh-TW"/>
              </w:rPr>
              <w:t>the</w:t>
            </w:r>
            <w:del w:id="73" w:author="Huang, Po-kai" w:date="2021-02-26T13:21:00Z">
              <w:r w:rsidRPr="007F6CA9" w:rsidDel="005119C8">
                <w:rPr>
                  <w:rFonts w:ascii="TimesNewRomanPSMT" w:eastAsia="TimesNewRomanPSMT" w:hint="eastAsia"/>
                  <w:color w:val="000000"/>
                  <w:sz w:val="18"/>
                  <w:szCs w:val="18"/>
                  <w:lang w:val="en-US" w:eastAsia="zh-TW"/>
                </w:rPr>
                <w:br/>
              </w:r>
            </w:del>
            <w:r w:rsidRPr="007F6CA9">
              <w:rPr>
                <w:rFonts w:ascii="TimesNewRomanPSMT" w:eastAsia="TimesNewRomanPSMT"/>
                <w:color w:val="000000"/>
                <w:sz w:val="18"/>
                <w:szCs w:val="18"/>
                <w:lang w:val="en-US" w:eastAsia="zh-TW"/>
              </w:rPr>
              <w:t>STA</w:t>
            </w:r>
            <w:proofErr w:type="spellEnd"/>
            <w:r w:rsidRPr="007F6CA9">
              <w:rPr>
                <w:rFonts w:ascii="TimesNewRomanPSMT" w:eastAsia="TimesNewRomanPSMT"/>
                <w:color w:val="000000"/>
                <w:sz w:val="18"/>
                <w:szCs w:val="18"/>
                <w:lang w:val="en-US" w:eastAsia="zh-TW"/>
              </w:rPr>
              <w:t xml:space="preserve"> identified by</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Address 2 is affiliated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with, TID, sequence</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number&gt; per MLD.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At least the most recent</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cache entry per &lt;MLD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MAC Address that the</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STA identified by</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Address 2 is affiliated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with, TID&gt; pair in this</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cache.</w:t>
            </w:r>
          </w:p>
        </w:tc>
        <w:tc>
          <w:tcPr>
            <w:tcW w:w="1711" w:type="dxa"/>
            <w:tcBorders>
              <w:top w:val="single" w:sz="4" w:space="0" w:color="auto"/>
              <w:left w:val="single" w:sz="4" w:space="0" w:color="auto"/>
              <w:bottom w:val="single" w:sz="4" w:space="0" w:color="auto"/>
              <w:right w:val="single" w:sz="4" w:space="0" w:color="auto"/>
            </w:tcBorders>
            <w:vAlign w:val="center"/>
            <w:hideMark/>
          </w:tcPr>
          <w:p w14:paraId="53B171C8" w14:textId="5295BD32" w:rsidR="007F6CA9" w:rsidRPr="007F6CA9" w:rsidRDefault="007F6CA9" w:rsidP="007F6CA9">
            <w:pPr>
              <w:rPr>
                <w:rFonts w:eastAsia="Times New Roman"/>
                <w:sz w:val="24"/>
                <w:szCs w:val="24"/>
                <w:lang w:val="en-US" w:eastAsia="zh-TW"/>
              </w:rPr>
            </w:pPr>
            <w:r w:rsidRPr="007F6CA9">
              <w:rPr>
                <w:rFonts w:ascii="TimesNewRomanPSMT" w:eastAsia="TimesNewRomanPSMT"/>
                <w:color w:val="000000"/>
                <w:sz w:val="18"/>
                <w:szCs w:val="18"/>
                <w:lang w:val="en-US" w:eastAsia="zh-TW"/>
              </w:rPr>
              <w:t>M</w:t>
            </w:r>
            <w:ins w:id="74" w:author="Huang, Po-kai" w:date="2021-02-25T16:27:00Z">
              <w:r w:rsidR="00D96E22">
                <w:rPr>
                  <w:rFonts w:ascii="TimesNewRomanPSMT" w:eastAsia="TimesNewRomanPSMT"/>
                  <w:color w:val="000000"/>
                  <w:sz w:val="18"/>
                  <w:szCs w:val="18"/>
                  <w:lang w:val="en-US" w:eastAsia="zh-TW"/>
                </w:rPr>
                <w:t xml:space="preserve">LD </w:t>
              </w:r>
            </w:ins>
            <w:r w:rsidRPr="007F6CA9">
              <w:rPr>
                <w:rFonts w:ascii="TimesNewRomanPSMT" w:eastAsia="TimesNewRomanPSMT"/>
                <w:color w:val="000000"/>
                <w:sz w:val="18"/>
                <w:szCs w:val="18"/>
                <w:lang w:val="en-US" w:eastAsia="zh-TW"/>
              </w:rPr>
              <w:t>RR1</w:t>
            </w:r>
            <w:ins w:id="75" w:author="Huang, Po-kai" w:date="2021-02-25T16:29:00Z">
              <w:r w:rsidR="00F52AC4">
                <w:rPr>
                  <w:rFonts w:ascii="TimesNewRomanPSMT" w:eastAsia="TimesNewRomanPSMT"/>
                  <w:color w:val="000000"/>
                  <w:sz w:val="18"/>
                  <w:szCs w:val="18"/>
                  <w:lang w:val="en-US" w:eastAsia="zh-TW"/>
                </w:rPr>
                <w:t>(#2751)</w:t>
              </w:r>
            </w:ins>
          </w:p>
        </w:tc>
      </w:tr>
      <w:tr w:rsidR="00375389" w:rsidRPr="007F6CA9" w14:paraId="16B24FE6" w14:textId="77777777" w:rsidTr="00C677AE">
        <w:trPr>
          <w:ins w:id="76" w:author="Huang, Po-kai" w:date="2021-02-26T14:46:00Z"/>
        </w:trPr>
        <w:tc>
          <w:tcPr>
            <w:tcW w:w="1477" w:type="dxa"/>
            <w:tcBorders>
              <w:top w:val="single" w:sz="4" w:space="0" w:color="auto"/>
              <w:left w:val="single" w:sz="4" w:space="0" w:color="auto"/>
              <w:bottom w:val="single" w:sz="4" w:space="0" w:color="auto"/>
              <w:right w:val="single" w:sz="4" w:space="0" w:color="auto"/>
            </w:tcBorders>
            <w:vAlign w:val="center"/>
          </w:tcPr>
          <w:p w14:paraId="7E274409" w14:textId="7D9502BD" w:rsidR="00375389" w:rsidRPr="007F6CA9" w:rsidRDefault="00375389" w:rsidP="00375389">
            <w:pPr>
              <w:rPr>
                <w:ins w:id="77" w:author="Huang, Po-kai" w:date="2021-02-26T14:46:00Z"/>
                <w:rFonts w:ascii="TimesNewRomanPSMT" w:eastAsia="TimesNewRomanPSMT"/>
                <w:color w:val="000000"/>
                <w:sz w:val="18"/>
                <w:szCs w:val="18"/>
                <w:lang w:val="en-US" w:eastAsia="zh-TW"/>
              </w:rPr>
            </w:pPr>
            <w:ins w:id="78" w:author="Huang, Po-kai" w:date="2021-02-26T14:46:00Z">
              <w:r>
                <w:rPr>
                  <w:rFonts w:ascii="TimesNewRomanPSMT" w:eastAsia="TimesNewRomanPSMT"/>
                  <w:color w:val="000000"/>
                  <w:sz w:val="18"/>
                  <w:szCs w:val="18"/>
                  <w:lang w:val="en-US" w:eastAsia="zh-TW"/>
                </w:rPr>
                <w:t>MLD RC</w:t>
              </w:r>
            </w:ins>
            <w:ins w:id="79" w:author="Huang, Po-kai" w:date="2021-02-26T14:47:00Z">
              <w:r>
                <w:rPr>
                  <w:rFonts w:ascii="TimesNewRomanPSMT" w:eastAsia="TimesNewRomanPSMT"/>
                  <w:color w:val="000000"/>
                  <w:sz w:val="18"/>
                  <w:szCs w:val="18"/>
                  <w:lang w:val="en-US" w:eastAsia="zh-TW"/>
                </w:rPr>
                <w:t>2</w:t>
              </w:r>
            </w:ins>
          </w:p>
        </w:tc>
        <w:tc>
          <w:tcPr>
            <w:tcW w:w="1410" w:type="dxa"/>
            <w:tcBorders>
              <w:top w:val="single" w:sz="4" w:space="0" w:color="auto"/>
              <w:left w:val="single" w:sz="4" w:space="0" w:color="auto"/>
              <w:bottom w:val="single" w:sz="4" w:space="0" w:color="auto"/>
              <w:right w:val="single" w:sz="4" w:space="0" w:color="auto"/>
            </w:tcBorders>
            <w:vAlign w:val="center"/>
          </w:tcPr>
          <w:p w14:paraId="436A0EAC" w14:textId="4A98AD9A" w:rsidR="00375389" w:rsidRPr="007F6CA9" w:rsidRDefault="00375389" w:rsidP="00375389">
            <w:pPr>
              <w:rPr>
                <w:ins w:id="80" w:author="Huang, Po-kai" w:date="2021-02-26T14:46:00Z"/>
                <w:rFonts w:ascii="TimesNewRomanPSMT" w:eastAsia="TimesNewRomanPSMT"/>
                <w:color w:val="000000"/>
                <w:sz w:val="18"/>
                <w:szCs w:val="18"/>
                <w:lang w:val="en-US" w:eastAsia="zh-TW"/>
              </w:rPr>
            </w:pPr>
            <w:ins w:id="81" w:author="Huang, Po-kai" w:date="2021-02-26T14:47:00Z">
              <w:r>
                <w:rPr>
                  <w:rFonts w:ascii="TimesNewRomanPSMT" w:eastAsia="TimesNewRomanPSMT"/>
                  <w:color w:val="000000"/>
                  <w:sz w:val="18"/>
                  <w:szCs w:val="18"/>
                  <w:lang w:val="en-US" w:eastAsia="zh-TW"/>
                </w:rPr>
                <w:t xml:space="preserve">Individually addressed management frame </w:t>
              </w:r>
              <w:r w:rsidRPr="00A13288">
                <w:rPr>
                  <w:rFonts w:ascii="TimesNewRomanPSMT" w:eastAsia="TimesNewRomanPSMT"/>
                  <w:color w:val="000000"/>
                  <w:sz w:val="18"/>
                  <w:szCs w:val="18"/>
                  <w:lang w:val="en-US" w:eastAsia="zh-TW"/>
                </w:rPr>
                <w:t>(except sounding feedback, probe response, LMR and FTM)</w:t>
              </w:r>
            </w:ins>
          </w:p>
        </w:tc>
        <w:tc>
          <w:tcPr>
            <w:tcW w:w="1594" w:type="dxa"/>
            <w:tcBorders>
              <w:top w:val="single" w:sz="4" w:space="0" w:color="auto"/>
              <w:left w:val="single" w:sz="4" w:space="0" w:color="auto"/>
              <w:bottom w:val="single" w:sz="4" w:space="0" w:color="auto"/>
              <w:right w:val="single" w:sz="4" w:space="0" w:color="auto"/>
            </w:tcBorders>
            <w:vAlign w:val="center"/>
          </w:tcPr>
          <w:p w14:paraId="56C1AAA2" w14:textId="622966A2" w:rsidR="00375389" w:rsidRPr="007F6CA9" w:rsidRDefault="00375389" w:rsidP="00375389">
            <w:pPr>
              <w:rPr>
                <w:ins w:id="82" w:author="Huang, Po-kai" w:date="2021-02-26T14:46:00Z"/>
                <w:rFonts w:ascii="TimesNewRomanPSMT" w:eastAsia="TimesNewRomanPSMT"/>
                <w:color w:val="000000"/>
                <w:sz w:val="18"/>
                <w:szCs w:val="18"/>
                <w:lang w:val="en-US" w:eastAsia="zh-TW"/>
              </w:rPr>
            </w:pPr>
            <w:ins w:id="83" w:author="Huang, Po-kai" w:date="2021-02-26T14:47:00Z">
              <w:r w:rsidRPr="007F6CA9">
                <w:rPr>
                  <w:rFonts w:ascii="TimesNewRomanPSMT" w:eastAsia="TimesNewRomanPSMT"/>
                  <w:color w:val="000000"/>
                  <w:sz w:val="18"/>
                  <w:szCs w:val="18"/>
                  <w:lang w:val="en-US" w:eastAsia="zh-TW"/>
                </w:rPr>
                <w:t>Any STA affiliated with</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an MLD receiving an</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individually addressed</w:t>
              </w:r>
              <w:r w:rsidRPr="007F6CA9">
                <w:rPr>
                  <w:rFonts w:ascii="TimesNewRomanPSMT" w:eastAsia="TimesNewRomanPSMT" w:hint="eastAsia"/>
                  <w:color w:val="000000"/>
                  <w:sz w:val="18"/>
                  <w:szCs w:val="18"/>
                  <w:lang w:val="en-US" w:eastAsia="zh-TW"/>
                </w:rPr>
                <w:br/>
              </w:r>
              <w:r>
                <w:rPr>
                  <w:rFonts w:ascii="TimesNewRomanPSMT" w:eastAsia="TimesNewRomanPSMT"/>
                  <w:color w:val="000000"/>
                  <w:sz w:val="18"/>
                  <w:szCs w:val="18"/>
                  <w:lang w:val="en-US" w:eastAsia="zh-TW"/>
                </w:rPr>
                <w:t xml:space="preserve">management frame </w:t>
              </w:r>
              <w:r w:rsidRPr="00A13288">
                <w:rPr>
                  <w:rFonts w:ascii="TimesNewRomanPSMT" w:eastAsia="TimesNewRomanPSMT"/>
                  <w:color w:val="000000"/>
                  <w:sz w:val="18"/>
                  <w:szCs w:val="18"/>
                  <w:lang w:val="en-US" w:eastAsia="zh-TW"/>
                </w:rPr>
                <w:t>(except sounding feedback, probe response, LMR and FTM)</w:t>
              </w:r>
            </w:ins>
          </w:p>
        </w:tc>
        <w:tc>
          <w:tcPr>
            <w:tcW w:w="1535" w:type="dxa"/>
            <w:tcBorders>
              <w:top w:val="single" w:sz="4" w:space="0" w:color="auto"/>
              <w:left w:val="single" w:sz="4" w:space="0" w:color="auto"/>
              <w:bottom w:val="single" w:sz="4" w:space="0" w:color="auto"/>
              <w:right w:val="single" w:sz="4" w:space="0" w:color="auto"/>
            </w:tcBorders>
            <w:vAlign w:val="center"/>
          </w:tcPr>
          <w:p w14:paraId="5EBBF3FF" w14:textId="1E275D65" w:rsidR="00375389" w:rsidRPr="007F6CA9" w:rsidRDefault="00375389" w:rsidP="00375389">
            <w:pPr>
              <w:rPr>
                <w:ins w:id="84" w:author="Huang, Po-kai" w:date="2021-02-26T14:46:00Z"/>
                <w:rFonts w:ascii="TimesNewRomanPSMT" w:eastAsia="TimesNewRomanPSMT"/>
                <w:color w:val="000000"/>
                <w:sz w:val="18"/>
                <w:szCs w:val="18"/>
                <w:lang w:val="en-US" w:eastAsia="zh-TW"/>
              </w:rPr>
            </w:pPr>
            <w:ins w:id="85" w:author="Huang, Po-kai" w:date="2021-02-26T14:47:00Z">
              <w:r w:rsidRPr="007F6CA9">
                <w:rPr>
                  <w:rFonts w:ascii="TimesNewRomanPSMT" w:eastAsia="TimesNewRomanPSMT"/>
                  <w:color w:val="000000"/>
                  <w:sz w:val="18"/>
                  <w:szCs w:val="18"/>
                  <w:lang w:val="en-US" w:eastAsia="zh-TW"/>
                </w:rPr>
                <w:t xml:space="preserve">Mandatory </w:t>
              </w:r>
            </w:ins>
          </w:p>
        </w:tc>
        <w:tc>
          <w:tcPr>
            <w:tcW w:w="1623" w:type="dxa"/>
            <w:tcBorders>
              <w:top w:val="single" w:sz="4" w:space="0" w:color="auto"/>
              <w:left w:val="single" w:sz="4" w:space="0" w:color="auto"/>
              <w:bottom w:val="single" w:sz="4" w:space="0" w:color="auto"/>
              <w:right w:val="single" w:sz="4" w:space="0" w:color="auto"/>
            </w:tcBorders>
            <w:vAlign w:val="center"/>
          </w:tcPr>
          <w:p w14:paraId="6B8C7419" w14:textId="4EE2C24E" w:rsidR="00375389" w:rsidRPr="007F6CA9" w:rsidRDefault="00375389" w:rsidP="00375389">
            <w:pPr>
              <w:rPr>
                <w:ins w:id="86" w:author="Huang, Po-kai" w:date="2021-02-26T14:46:00Z"/>
                <w:rFonts w:ascii="TimesNewRomanPSMT" w:eastAsia="TimesNewRomanPSMT"/>
                <w:color w:val="000000"/>
                <w:sz w:val="18"/>
                <w:szCs w:val="18"/>
                <w:lang w:val="en-US" w:eastAsia="zh-TW"/>
              </w:rPr>
            </w:pPr>
            <w:ins w:id="87" w:author="Huang, Po-kai" w:date="2021-02-26T14:47:00Z">
              <w:r w:rsidRPr="007F6CA9">
                <w:rPr>
                  <w:rFonts w:ascii="TimesNewRomanPSMT" w:eastAsia="TimesNewRomanPSMT"/>
                  <w:color w:val="000000"/>
                  <w:sz w:val="18"/>
                  <w:szCs w:val="18"/>
                  <w:lang w:val="en-US" w:eastAsia="zh-TW"/>
                </w:rPr>
                <w:t>Indexed by &lt;MLD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 xml:space="preserve">MAC Address that </w:t>
              </w:r>
              <w:proofErr w:type="spellStart"/>
              <w:r w:rsidRPr="007F6CA9">
                <w:rPr>
                  <w:rFonts w:ascii="TimesNewRomanPSMT" w:eastAsia="TimesNewRomanPSMT"/>
                  <w:color w:val="000000"/>
                  <w:sz w:val="18"/>
                  <w:szCs w:val="18"/>
                  <w:lang w:val="en-US" w:eastAsia="zh-TW"/>
                </w:rPr>
                <w:t>theSTA</w:t>
              </w:r>
              <w:proofErr w:type="spellEnd"/>
              <w:r w:rsidRPr="007F6CA9">
                <w:rPr>
                  <w:rFonts w:ascii="TimesNewRomanPSMT" w:eastAsia="TimesNewRomanPSMT"/>
                  <w:color w:val="000000"/>
                  <w:sz w:val="18"/>
                  <w:szCs w:val="18"/>
                  <w:lang w:val="en-US" w:eastAsia="zh-TW"/>
                </w:rPr>
                <w:t xml:space="preserve"> identified by</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Address 2 is affiliated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with, sequence</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number&gt; per MLD.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At least the most recent</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cache entry per MLD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MAC Address that the</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STA identified by</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Address 2 is affiliated</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with in this</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cache.</w:t>
              </w:r>
            </w:ins>
          </w:p>
        </w:tc>
        <w:tc>
          <w:tcPr>
            <w:tcW w:w="1711" w:type="dxa"/>
            <w:tcBorders>
              <w:top w:val="single" w:sz="4" w:space="0" w:color="auto"/>
              <w:left w:val="single" w:sz="4" w:space="0" w:color="auto"/>
              <w:bottom w:val="single" w:sz="4" w:space="0" w:color="auto"/>
              <w:right w:val="single" w:sz="4" w:space="0" w:color="auto"/>
            </w:tcBorders>
            <w:vAlign w:val="center"/>
          </w:tcPr>
          <w:p w14:paraId="064EC398" w14:textId="2FB1368A" w:rsidR="00375389" w:rsidRPr="007F6CA9" w:rsidRDefault="00DB0D38" w:rsidP="00375389">
            <w:pPr>
              <w:rPr>
                <w:ins w:id="88" w:author="Huang, Po-kai" w:date="2021-02-26T14:46:00Z"/>
                <w:rFonts w:ascii="TimesNewRomanPSMT" w:eastAsia="TimesNewRomanPSMT"/>
                <w:color w:val="000000"/>
                <w:sz w:val="18"/>
                <w:szCs w:val="18"/>
                <w:lang w:val="en-US" w:eastAsia="zh-TW"/>
              </w:rPr>
            </w:pPr>
            <w:ins w:id="89" w:author="Huang, Po-kai" w:date="2021-02-26T14:48:00Z">
              <w:r>
                <w:rPr>
                  <w:rFonts w:ascii="TimesNewRomanPSMT" w:eastAsia="TimesNewRomanPSMT"/>
                  <w:color w:val="000000"/>
                  <w:sz w:val="18"/>
                  <w:szCs w:val="18"/>
                  <w:lang w:val="en-US" w:eastAsia="zh-TW"/>
                </w:rPr>
                <w:t>MLD RR1</w:t>
              </w:r>
            </w:ins>
            <w:ins w:id="90" w:author="Huang, Po-kai" w:date="2021-02-26T14:49:00Z">
              <w:r w:rsidR="00EE3E40">
                <w:rPr>
                  <w:rFonts w:ascii="TimesNewRomanPSMT" w:eastAsia="TimesNewRomanPSMT"/>
                  <w:color w:val="000000"/>
                  <w:sz w:val="18"/>
                  <w:szCs w:val="18"/>
                  <w:lang w:val="en-US" w:eastAsia="zh-TW"/>
                </w:rPr>
                <w:t xml:space="preserve"> (#2496)</w:t>
              </w:r>
            </w:ins>
          </w:p>
        </w:tc>
      </w:tr>
      <w:tr w:rsidR="00C677AE" w:rsidRPr="007F6CA9" w14:paraId="547B56E9" w14:textId="77777777" w:rsidTr="003925E6">
        <w:tc>
          <w:tcPr>
            <w:tcW w:w="9350" w:type="dxa"/>
            <w:gridSpan w:val="6"/>
            <w:tcBorders>
              <w:top w:val="single" w:sz="4" w:space="0" w:color="auto"/>
              <w:left w:val="single" w:sz="4" w:space="0" w:color="auto"/>
              <w:bottom w:val="single" w:sz="4" w:space="0" w:color="auto"/>
            </w:tcBorders>
            <w:vAlign w:val="center"/>
            <w:hideMark/>
          </w:tcPr>
          <w:p w14:paraId="53C1FFB3" w14:textId="43285776" w:rsidR="00C677AE" w:rsidRPr="007F6CA9" w:rsidRDefault="00C677AE" w:rsidP="007F6CA9">
            <w:pPr>
              <w:rPr>
                <w:rFonts w:eastAsia="Times New Roman"/>
                <w:sz w:val="20"/>
                <w:lang w:val="en-US" w:eastAsia="zh-TW"/>
              </w:rPr>
            </w:pPr>
            <w:r w:rsidRPr="007F6CA9">
              <w:rPr>
                <w:rFonts w:ascii="TimesNewRomanPSMT" w:eastAsia="TimesNewRomanPSMT"/>
                <w:color w:val="000000"/>
                <w:sz w:val="18"/>
                <w:szCs w:val="18"/>
                <w:lang w:val="en-US" w:eastAsia="zh-TW"/>
              </w:rPr>
              <w:t>M</w:t>
            </w:r>
            <w:ins w:id="91" w:author="Huang, Po-kai" w:date="2021-02-25T16:27:00Z">
              <w:r w:rsidR="00D96E22">
                <w:rPr>
                  <w:rFonts w:ascii="TimesNewRomanPSMT" w:eastAsia="TimesNewRomanPSMT"/>
                  <w:color w:val="000000"/>
                  <w:sz w:val="18"/>
                  <w:szCs w:val="18"/>
                  <w:lang w:val="en-US" w:eastAsia="zh-TW"/>
                </w:rPr>
                <w:t xml:space="preserve">LD </w:t>
              </w:r>
            </w:ins>
            <w:r w:rsidRPr="007F6CA9">
              <w:rPr>
                <w:rFonts w:ascii="TimesNewRomanPSMT" w:eastAsia="TimesNewRomanPSMT"/>
                <w:color w:val="000000"/>
                <w:sz w:val="18"/>
                <w:szCs w:val="18"/>
                <w:lang w:val="en-US" w:eastAsia="zh-TW"/>
              </w:rPr>
              <w:t>RR1: The MLD shall discard the frame if the Retry subfield of the Frame Control field is 1 and it matches an</w:t>
            </w:r>
            <w:r w:rsidRPr="007F6CA9">
              <w:rPr>
                <w:rFonts w:ascii="TimesNewRomanPSMT" w:eastAsia="TimesNewRomanPSMT" w:hint="eastAsia"/>
                <w:color w:val="000000"/>
                <w:sz w:val="18"/>
                <w:szCs w:val="18"/>
                <w:lang w:val="en-US" w:eastAsia="zh-TW"/>
              </w:rPr>
              <w:br/>
            </w:r>
            <w:r w:rsidRPr="007F6CA9">
              <w:rPr>
                <w:rFonts w:ascii="TimesNewRomanPSMT" w:eastAsia="TimesNewRomanPSMT"/>
                <w:color w:val="000000"/>
                <w:sz w:val="18"/>
                <w:szCs w:val="18"/>
                <w:lang w:val="en-US" w:eastAsia="zh-TW"/>
              </w:rPr>
              <w:t>entry in the cache.</w:t>
            </w:r>
            <w:ins w:id="92" w:author="Huang, Po-kai" w:date="2021-02-25T16:29:00Z">
              <w:r w:rsidR="00F52AC4">
                <w:rPr>
                  <w:rFonts w:ascii="TimesNewRomanPSMT" w:eastAsia="TimesNewRomanPSMT"/>
                  <w:color w:val="000000"/>
                  <w:sz w:val="18"/>
                  <w:szCs w:val="18"/>
                  <w:lang w:val="en-US" w:eastAsia="zh-TW"/>
                </w:rPr>
                <w:t>(#2751)</w:t>
              </w:r>
            </w:ins>
          </w:p>
        </w:tc>
      </w:tr>
    </w:tbl>
    <w:p w14:paraId="2622DD1E" w14:textId="33EBB0C9" w:rsidR="007F6CA9" w:rsidRDefault="007F6CA9" w:rsidP="003343D2">
      <w:pPr>
        <w:rPr>
          <w:spacing w:val="-2"/>
          <w:lang w:val="en-US"/>
        </w:rPr>
      </w:pPr>
    </w:p>
    <w:p w14:paraId="73E9F020" w14:textId="70ADE50C" w:rsidR="00D83C51" w:rsidRDefault="00D83C51" w:rsidP="003343D2">
      <w:pPr>
        <w:rPr>
          <w:spacing w:val="-2"/>
          <w:lang w:val="en-US"/>
        </w:rPr>
      </w:pPr>
    </w:p>
    <w:p w14:paraId="54EBEB83" w14:textId="19FFC058" w:rsidR="00D83C51" w:rsidRPr="00F951C4" w:rsidRDefault="00D83C51" w:rsidP="00D83C51">
      <w:pPr>
        <w:pStyle w:val="H3"/>
        <w:suppressAutoHyphens/>
        <w:rPr>
          <w:ins w:id="93" w:author="Huang, Po-kai" w:date="2021-02-24T10:53:00Z"/>
          <w:i/>
          <w:lang w:eastAsia="ko-KR"/>
        </w:rPr>
      </w:pPr>
      <w:proofErr w:type="spellStart"/>
      <w:r w:rsidRPr="00363319">
        <w:rPr>
          <w:i/>
          <w:highlight w:val="yellow"/>
          <w:lang w:eastAsia="ko-KR"/>
        </w:rPr>
        <w:t>TG</w:t>
      </w:r>
      <w:r>
        <w:rPr>
          <w:i/>
          <w:highlight w:val="yellow"/>
          <w:lang w:eastAsia="ko-KR"/>
        </w:rPr>
        <w:t>ax</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sidRPr="00E35E28">
        <w:rPr>
          <w:i/>
          <w:lang w:eastAsia="ko-KR"/>
        </w:rPr>
        <w:t>35.3.1</w:t>
      </w:r>
      <w:r>
        <w:rPr>
          <w:i/>
          <w:lang w:eastAsia="ko-KR"/>
        </w:rPr>
        <w:t>3.4 Capability signaling as follows</w:t>
      </w:r>
      <w:r w:rsidRPr="00A7092D">
        <w:rPr>
          <w:i/>
          <w:lang w:eastAsia="ko-KR"/>
        </w:rPr>
        <w:t xml:space="preserve"> (track change</w:t>
      </w:r>
      <w:r w:rsidRPr="00CD168A">
        <w:rPr>
          <w:i/>
          <w:lang w:eastAsia="ko-KR"/>
        </w:rPr>
        <w:t xml:space="preserve"> on</w:t>
      </w:r>
      <w:r>
        <w:rPr>
          <w:i/>
          <w:lang w:eastAsia="ko-KR"/>
        </w:rPr>
        <w:t xml:space="preserve"> and not all texts are shown</w:t>
      </w:r>
      <w:r w:rsidRPr="00CD168A">
        <w:rPr>
          <w:i/>
          <w:lang w:eastAsia="ko-KR"/>
        </w:rPr>
        <w:t>):</w:t>
      </w:r>
    </w:p>
    <w:p w14:paraId="79B6D2DC" w14:textId="77777777" w:rsidR="00D83C51" w:rsidRDefault="00D83C51" w:rsidP="00D83C51">
      <w:pPr>
        <w:pStyle w:val="T"/>
        <w:jc w:val="left"/>
        <w:rPr>
          <w:rFonts w:ascii="Arial-BoldMT" w:eastAsia="Malgun Gothic" w:hAnsi="Arial-BoldMT" w:hint="eastAsia"/>
          <w:b/>
          <w:bCs/>
          <w:w w:val="100"/>
          <w:lang w:val="en-GB" w:eastAsia="en-US"/>
        </w:rPr>
      </w:pPr>
      <w:r w:rsidRPr="00F951C4">
        <w:rPr>
          <w:rFonts w:ascii="Arial-BoldMT" w:eastAsia="Malgun Gothic" w:hAnsi="Arial-BoldMT"/>
          <w:b/>
          <w:bCs/>
          <w:w w:val="100"/>
          <w:lang w:val="en-GB" w:eastAsia="en-US"/>
        </w:rPr>
        <w:t xml:space="preserve">35.3.13.4 Capability </w:t>
      </w:r>
      <w:proofErr w:type="spellStart"/>
      <w:r w:rsidRPr="00F951C4">
        <w:rPr>
          <w:rFonts w:ascii="Arial-BoldMT" w:eastAsia="Malgun Gothic" w:hAnsi="Arial-BoldMT"/>
          <w:b/>
          <w:bCs/>
          <w:w w:val="100"/>
          <w:lang w:val="en-GB" w:eastAsia="en-US"/>
        </w:rPr>
        <w:t>signaling</w:t>
      </w:r>
      <w:proofErr w:type="spellEnd"/>
    </w:p>
    <w:p w14:paraId="75C42CB1" w14:textId="77777777" w:rsidR="00D83C51" w:rsidRDefault="00D83C51" w:rsidP="00D83C51">
      <w:pPr>
        <w:pStyle w:val="T"/>
        <w:jc w:val="left"/>
        <w:rPr>
          <w:rFonts w:ascii="TimesNewRomanPSMT" w:eastAsia="Malgun Gothic" w:hAnsi="TimesNewRomanPSMT"/>
          <w:w w:val="100"/>
          <w:lang w:val="en-GB" w:eastAsia="en-US"/>
        </w:rPr>
      </w:pPr>
      <w:r w:rsidRPr="00F951C4">
        <w:rPr>
          <w:rFonts w:ascii="Arial-BoldMT" w:eastAsia="Malgun Gothic" w:hAnsi="Arial-BoldMT"/>
          <w:b/>
          <w:bCs/>
          <w:w w:val="100"/>
          <w:lang w:val="en-GB" w:eastAsia="en-US"/>
        </w:rPr>
        <w:br/>
      </w:r>
      <w:r w:rsidRPr="00F951C4">
        <w:rPr>
          <w:rFonts w:ascii="TimesNewRomanPSMT" w:eastAsia="Malgun Gothic" w:hAnsi="TimesNewRomanPSMT"/>
          <w:w w:val="100"/>
          <w:lang w:val="en-GB" w:eastAsia="en-US"/>
        </w:rPr>
        <w:t>An MLD can indicate capability to support exchanging frames simultaneously by affiliated STAs on a set of</w:t>
      </w:r>
      <w:r w:rsidRPr="00F951C4">
        <w:rPr>
          <w:rFonts w:ascii="TimesNewRomanPSMT" w:eastAsia="Malgun Gothic" w:hAnsi="TimesNewRomanPSMT"/>
          <w:w w:val="100"/>
          <w:lang w:val="en-GB" w:eastAsia="en-US"/>
        </w:rPr>
        <w:br/>
        <w:t xml:space="preserve">links to another MLD in </w:t>
      </w:r>
      <w:r w:rsidRPr="00F951C4">
        <w:rPr>
          <w:rFonts w:ascii="TimesNewRomanPSMT" w:eastAsia="Malgun Gothic" w:hAnsi="TimesNewRomanPSMT"/>
          <w:color w:val="FF0000"/>
          <w:w w:val="100"/>
          <w:lang w:val="en-GB" w:eastAsia="en-US"/>
        </w:rPr>
        <w:t xml:space="preserve">TBD </w:t>
      </w:r>
      <w:r w:rsidRPr="00F951C4">
        <w:rPr>
          <w:rFonts w:ascii="TimesNewRomanPSMT" w:eastAsia="Malgun Gothic" w:hAnsi="TimesNewRomanPSMT"/>
          <w:w w:val="100"/>
          <w:lang w:val="en-GB" w:eastAsia="en-US"/>
        </w:rPr>
        <w:t>capability field/element. The capability field/element indicates the MLD is a</w:t>
      </w:r>
      <w:r w:rsidRPr="00F951C4">
        <w:rPr>
          <w:rFonts w:ascii="TimesNewRomanPSMT" w:eastAsia="Malgun Gothic" w:hAnsi="TimesNewRomanPSMT"/>
          <w:w w:val="100"/>
          <w:lang w:val="en-GB" w:eastAsia="en-US"/>
        </w:rPr>
        <w:br/>
        <w:t>multi-radio MLD or other types of MLD. A multi-radio MLD operating on multiple links can announce</w:t>
      </w:r>
      <w:r w:rsidRPr="00F951C4">
        <w:rPr>
          <w:rFonts w:ascii="TimesNewRomanPSMT" w:eastAsia="Malgun Gothic" w:hAnsi="TimesNewRomanPSMT"/>
          <w:w w:val="100"/>
          <w:lang w:val="en-GB" w:eastAsia="en-US"/>
        </w:rPr>
        <w:br/>
        <w:t>whether it supports transmission on one link concurrent with reception on the other link for each pair of</w:t>
      </w:r>
      <w:r w:rsidRPr="00F951C4">
        <w:rPr>
          <w:rFonts w:ascii="TimesNewRomanPSMT" w:eastAsia="Malgun Gothic" w:hAnsi="TimesNewRomanPSMT"/>
          <w:w w:val="100"/>
          <w:lang w:val="en-GB" w:eastAsia="en-US"/>
        </w:rPr>
        <w:br/>
        <w:t xml:space="preserve">links, in which case the pair of link is STR or NSTR. The two links of each </w:t>
      </w:r>
      <w:del w:id="94" w:author="Huang, Po-kai" w:date="2021-02-25T15:43:00Z">
        <w:r w:rsidRPr="00F951C4" w:rsidDel="009345E0">
          <w:rPr>
            <w:rFonts w:ascii="TimesNewRomanPSMT" w:eastAsia="Malgun Gothic" w:hAnsi="TimesNewRomanPSMT"/>
            <w:w w:val="100"/>
            <w:lang w:val="en-GB" w:eastAsia="en-US"/>
          </w:rPr>
          <w:delText xml:space="preserve">link </w:delText>
        </w:r>
      </w:del>
      <w:r w:rsidRPr="00F951C4">
        <w:rPr>
          <w:rFonts w:ascii="TimesNewRomanPSMT" w:eastAsia="Malgun Gothic" w:hAnsi="TimesNewRomanPSMT"/>
          <w:w w:val="100"/>
          <w:lang w:val="en-GB" w:eastAsia="en-US"/>
        </w:rPr>
        <w:t xml:space="preserve">pair </w:t>
      </w:r>
      <w:ins w:id="95" w:author="Huang, Po-kai" w:date="2021-02-25T15:43:00Z">
        <w:r>
          <w:rPr>
            <w:rFonts w:ascii="TimesNewRomanPSMT" w:eastAsia="Malgun Gothic" w:hAnsi="TimesNewRomanPSMT"/>
            <w:w w:val="100"/>
            <w:lang w:val="en-GB" w:eastAsia="en-US"/>
          </w:rPr>
          <w:t xml:space="preserve">of links </w:t>
        </w:r>
      </w:ins>
      <w:r w:rsidRPr="00F951C4">
        <w:rPr>
          <w:rFonts w:ascii="TimesNewRomanPSMT" w:eastAsia="Malgun Gothic" w:hAnsi="TimesNewRomanPSMT"/>
          <w:w w:val="100"/>
          <w:lang w:val="en-GB" w:eastAsia="en-US"/>
        </w:rPr>
        <w:t>are on different</w:t>
      </w:r>
      <w:r w:rsidRPr="00F951C4">
        <w:rPr>
          <w:rFonts w:ascii="TimesNewRomanPSMT" w:eastAsia="Malgun Gothic" w:hAnsi="TimesNewRomanPSMT"/>
          <w:w w:val="100"/>
          <w:lang w:val="en-GB" w:eastAsia="en-US"/>
        </w:rPr>
        <w:br/>
        <w:t>channels.</w:t>
      </w:r>
      <w:ins w:id="96" w:author="Huang, Po-kai" w:date="2021-02-25T15:43:00Z">
        <w:r>
          <w:rPr>
            <w:rFonts w:ascii="TimesNewRomanPSMT" w:eastAsia="Malgun Gothic" w:hAnsi="TimesNewRomanPSMT"/>
            <w:w w:val="100"/>
            <w:lang w:val="en-GB" w:eastAsia="en-US"/>
          </w:rPr>
          <w:t>(#1217)</w:t>
        </w:r>
      </w:ins>
    </w:p>
    <w:p w14:paraId="01F37C5D" w14:textId="77777777" w:rsidR="00D83C51" w:rsidRDefault="00D83C51" w:rsidP="00D83C51">
      <w:pPr>
        <w:pStyle w:val="T"/>
        <w:jc w:val="left"/>
        <w:rPr>
          <w:rFonts w:ascii="TimesNewRomanPSMT" w:eastAsia="Malgun Gothic" w:hAnsi="TimesNewRomanPSMT"/>
          <w:w w:val="100"/>
          <w:lang w:val="en-GB" w:eastAsia="en-US"/>
        </w:rPr>
      </w:pPr>
      <w:r>
        <w:rPr>
          <w:rFonts w:ascii="TimesNewRomanPSMT" w:eastAsia="Malgun Gothic" w:hAnsi="TimesNewRomanPSMT"/>
          <w:w w:val="100"/>
          <w:lang w:val="en-GB" w:eastAsia="en-US"/>
        </w:rPr>
        <w:lastRenderedPageBreak/>
        <w:t>(…existing texts….)</w:t>
      </w:r>
    </w:p>
    <w:p w14:paraId="5A38ED14" w14:textId="77777777" w:rsidR="00D83C51" w:rsidRPr="007F6CA9" w:rsidRDefault="00D83C51" w:rsidP="003343D2">
      <w:pPr>
        <w:rPr>
          <w:spacing w:val="-2"/>
          <w:lang w:val="en-US"/>
        </w:rPr>
      </w:pPr>
    </w:p>
    <w:sectPr w:rsidR="00D83C51" w:rsidRPr="007F6CA9" w:rsidSect="00654B3B">
      <w:headerReference w:type="even" r:id="rId8"/>
      <w:headerReference w:type="default" r:id="rId9"/>
      <w:footerReference w:type="even" r:id="rId10"/>
      <w:footerReference w:type="default" r:id="rId11"/>
      <w:headerReference w:type="first" r:id="rId12"/>
      <w:footerReference w:type="firs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7A752" w14:textId="77777777" w:rsidR="002E0970" w:rsidRDefault="002E0970">
      <w:r>
        <w:separator/>
      </w:r>
    </w:p>
  </w:endnote>
  <w:endnote w:type="continuationSeparator" w:id="0">
    <w:p w14:paraId="486431EA" w14:textId="77777777" w:rsidR="002E0970" w:rsidRDefault="002E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7252E" w14:textId="77777777" w:rsidR="00F8488A" w:rsidRDefault="00F848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7AEC6" w14:textId="45F3D8B3" w:rsidR="00A96B07" w:rsidRDefault="003D0194">
    <w:pPr>
      <w:pStyle w:val="Footer"/>
      <w:tabs>
        <w:tab w:val="clear" w:pos="6480"/>
        <w:tab w:val="center" w:pos="4680"/>
        <w:tab w:val="right" w:pos="9360"/>
      </w:tabs>
    </w:pPr>
    <w:fldSimple w:instr=" SUBJECT  \* MERGEFORMAT ">
      <w:r w:rsidR="00A96B07">
        <w:t>Submission</w:t>
      </w:r>
    </w:fldSimple>
    <w:r w:rsidR="00A96B07">
      <w:tab/>
      <w:t xml:space="preserve">page </w:t>
    </w:r>
    <w:r w:rsidR="00A96B07">
      <w:fldChar w:fldCharType="begin"/>
    </w:r>
    <w:r w:rsidR="00A96B07">
      <w:instrText xml:space="preserve">page </w:instrText>
    </w:r>
    <w:r w:rsidR="00A96B07">
      <w:fldChar w:fldCharType="separate"/>
    </w:r>
    <w:r w:rsidR="00E00186">
      <w:rPr>
        <w:noProof/>
      </w:rPr>
      <w:t>5</w:t>
    </w:r>
    <w:r w:rsidR="00A96B07">
      <w:rPr>
        <w:noProof/>
      </w:rPr>
      <w:fldChar w:fldCharType="end"/>
    </w:r>
    <w:r w:rsidR="00A96B07">
      <w:tab/>
    </w:r>
    <w:r w:rsidR="00A96B07">
      <w:rPr>
        <w:lang w:eastAsia="ko-KR"/>
      </w:rPr>
      <w:t>Po-Kai Huang</w:t>
    </w:r>
    <w:r w:rsidR="00A96B07">
      <w:t>, Intel Corporation</w:t>
    </w:r>
  </w:p>
  <w:p w14:paraId="6528C5E2" w14:textId="77777777" w:rsidR="00A96B07" w:rsidRDefault="00A96B0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162B3" w14:textId="77777777" w:rsidR="00F8488A" w:rsidRDefault="00F84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9F123B" w14:textId="77777777" w:rsidR="002E0970" w:rsidRDefault="002E0970">
      <w:r>
        <w:separator/>
      </w:r>
    </w:p>
  </w:footnote>
  <w:footnote w:type="continuationSeparator" w:id="0">
    <w:p w14:paraId="562F2EFC" w14:textId="77777777" w:rsidR="002E0970" w:rsidRDefault="002E0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A2E59" w14:textId="77777777" w:rsidR="00F8488A" w:rsidRDefault="00F848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78CF104A" w:rsidR="00A96B07" w:rsidRDefault="00121AB9">
    <w:pPr>
      <w:pStyle w:val="Header"/>
      <w:tabs>
        <w:tab w:val="clear" w:pos="6480"/>
        <w:tab w:val="center" w:pos="4680"/>
        <w:tab w:val="right" w:pos="9360"/>
      </w:tabs>
      <w:rPr>
        <w:lang w:eastAsia="ko-KR"/>
      </w:rPr>
    </w:pPr>
    <w:r>
      <w:rPr>
        <w:lang w:eastAsia="ko-KR"/>
      </w:rPr>
      <w:t>February</w:t>
    </w:r>
    <w:r w:rsidR="00FF3D9A">
      <w:rPr>
        <w:lang w:eastAsia="ko-KR"/>
      </w:rPr>
      <w:t xml:space="preserve"> </w:t>
    </w:r>
    <w:r w:rsidR="00A96B07">
      <w:t>20</w:t>
    </w:r>
    <w:r w:rsidR="00DA109E">
      <w:t>2</w:t>
    </w:r>
    <w:r>
      <w:t>1</w:t>
    </w:r>
    <w:r w:rsidR="00A96B07">
      <w:tab/>
    </w:r>
    <w:r w:rsidR="00A96B07">
      <w:tab/>
    </w:r>
    <w:fldSimple w:instr=" TITLE  \* MERGEFORMAT ">
      <w:r w:rsidR="003C6265">
        <w:t>doc.: IEEE 802.11-</w:t>
      </w:r>
      <w:r w:rsidR="00DA109E">
        <w:t>2</w:t>
      </w:r>
      <w:r w:rsidR="00D96337">
        <w:t>1</w:t>
      </w:r>
      <w:r w:rsidR="003C6265">
        <w:t>/</w:t>
      </w:r>
      <w:r w:rsidR="00D96337">
        <w:t>0</w:t>
      </w:r>
      <w:r w:rsidR="00EC6346">
        <w:t>320</w:t>
      </w:r>
      <w:r w:rsidR="00A96B07">
        <w:t>r</w:t>
      </w:r>
    </w:fldSimple>
    <w:r w:rsidR="00EC6346">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19F4D" w14:textId="77777777" w:rsidR="00F8488A" w:rsidRDefault="00F848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A8CBE5A"/>
    <w:lvl w:ilvl="0">
      <w:numFmt w:val="bullet"/>
      <w:lvlText w:val="*"/>
      <w:lvlJc w:val="left"/>
    </w:lvl>
  </w:abstractNum>
  <w:abstractNum w:abstractNumId="1" w15:restartNumberingAfterBreak="0">
    <w:nsid w:val="78634E92"/>
    <w:multiLevelType w:val="hybridMultilevel"/>
    <w:tmpl w:val="4B845CF2"/>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start w:val="1"/>
        <w:numFmt w:val="bullet"/>
        <w:lvlText w:val="35.3.11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989"/>
    <w:rsid w:val="00001070"/>
    <w:rsid w:val="0000242B"/>
    <w:rsid w:val="000045FA"/>
    <w:rsid w:val="000061A9"/>
    <w:rsid w:val="00006DBB"/>
    <w:rsid w:val="00006F5B"/>
    <w:rsid w:val="0000743C"/>
    <w:rsid w:val="000101D6"/>
    <w:rsid w:val="00010923"/>
    <w:rsid w:val="00010A8B"/>
    <w:rsid w:val="00010BCE"/>
    <w:rsid w:val="00011675"/>
    <w:rsid w:val="00011DDD"/>
    <w:rsid w:val="0001263A"/>
    <w:rsid w:val="00013F87"/>
    <w:rsid w:val="00014E17"/>
    <w:rsid w:val="000157CC"/>
    <w:rsid w:val="0001607B"/>
    <w:rsid w:val="00016862"/>
    <w:rsid w:val="00017D25"/>
    <w:rsid w:val="0002184C"/>
    <w:rsid w:val="00022A0F"/>
    <w:rsid w:val="000230FB"/>
    <w:rsid w:val="00024344"/>
    <w:rsid w:val="00024487"/>
    <w:rsid w:val="00025718"/>
    <w:rsid w:val="00027D05"/>
    <w:rsid w:val="00030CF7"/>
    <w:rsid w:val="000348B1"/>
    <w:rsid w:val="00035702"/>
    <w:rsid w:val="000359F2"/>
    <w:rsid w:val="000368C8"/>
    <w:rsid w:val="00037D1D"/>
    <w:rsid w:val="000405C4"/>
    <w:rsid w:val="00041260"/>
    <w:rsid w:val="00041937"/>
    <w:rsid w:val="00041F7D"/>
    <w:rsid w:val="00042BF7"/>
    <w:rsid w:val="000437A5"/>
    <w:rsid w:val="000442DA"/>
    <w:rsid w:val="00045EE9"/>
    <w:rsid w:val="00046AD7"/>
    <w:rsid w:val="0004715B"/>
    <w:rsid w:val="00047A89"/>
    <w:rsid w:val="00051C83"/>
    <w:rsid w:val="00052123"/>
    <w:rsid w:val="00052694"/>
    <w:rsid w:val="00056E85"/>
    <w:rsid w:val="00057F32"/>
    <w:rsid w:val="0006026B"/>
    <w:rsid w:val="00061480"/>
    <w:rsid w:val="00062280"/>
    <w:rsid w:val="0006245A"/>
    <w:rsid w:val="00062E86"/>
    <w:rsid w:val="00066ADB"/>
    <w:rsid w:val="0006732A"/>
    <w:rsid w:val="000700A8"/>
    <w:rsid w:val="0007025D"/>
    <w:rsid w:val="00072DE0"/>
    <w:rsid w:val="00073BB4"/>
    <w:rsid w:val="00073D08"/>
    <w:rsid w:val="00073E87"/>
    <w:rsid w:val="00074118"/>
    <w:rsid w:val="00075C3C"/>
    <w:rsid w:val="00075E1E"/>
    <w:rsid w:val="00076885"/>
    <w:rsid w:val="00077748"/>
    <w:rsid w:val="00080ACC"/>
    <w:rsid w:val="000812BB"/>
    <w:rsid w:val="000815C7"/>
    <w:rsid w:val="00081C1A"/>
    <w:rsid w:val="00081E62"/>
    <w:rsid w:val="000823C8"/>
    <w:rsid w:val="000824E4"/>
    <w:rsid w:val="00082516"/>
    <w:rsid w:val="00082652"/>
    <w:rsid w:val="000829FF"/>
    <w:rsid w:val="00082C7C"/>
    <w:rsid w:val="0008302D"/>
    <w:rsid w:val="00086564"/>
    <w:rsid w:val="000865AA"/>
    <w:rsid w:val="00086780"/>
    <w:rsid w:val="00090640"/>
    <w:rsid w:val="00092AC6"/>
    <w:rsid w:val="000937D9"/>
    <w:rsid w:val="00094FFA"/>
    <w:rsid w:val="000958C9"/>
    <w:rsid w:val="000975D0"/>
    <w:rsid w:val="000977B2"/>
    <w:rsid w:val="000A2C67"/>
    <w:rsid w:val="000A6402"/>
    <w:rsid w:val="000A7F37"/>
    <w:rsid w:val="000B0557"/>
    <w:rsid w:val="000B5BCB"/>
    <w:rsid w:val="000C0D91"/>
    <w:rsid w:val="000C4073"/>
    <w:rsid w:val="000D11DB"/>
    <w:rsid w:val="000D1435"/>
    <w:rsid w:val="000D174A"/>
    <w:rsid w:val="000D229B"/>
    <w:rsid w:val="000D276A"/>
    <w:rsid w:val="000D2808"/>
    <w:rsid w:val="000D2F1B"/>
    <w:rsid w:val="000D30CE"/>
    <w:rsid w:val="000D5187"/>
    <w:rsid w:val="000D5EBD"/>
    <w:rsid w:val="000D674F"/>
    <w:rsid w:val="000D6CF7"/>
    <w:rsid w:val="000D6DF4"/>
    <w:rsid w:val="000E0494"/>
    <w:rsid w:val="000E1C37"/>
    <w:rsid w:val="000E1D7B"/>
    <w:rsid w:val="000E428A"/>
    <w:rsid w:val="000E4B82"/>
    <w:rsid w:val="000E4CDC"/>
    <w:rsid w:val="000E55D0"/>
    <w:rsid w:val="000E650D"/>
    <w:rsid w:val="000E720C"/>
    <w:rsid w:val="000F0096"/>
    <w:rsid w:val="000F0783"/>
    <w:rsid w:val="000F1DF4"/>
    <w:rsid w:val="000F2F7B"/>
    <w:rsid w:val="000F4937"/>
    <w:rsid w:val="000F4CEE"/>
    <w:rsid w:val="000F5088"/>
    <w:rsid w:val="000F59C0"/>
    <w:rsid w:val="000F685B"/>
    <w:rsid w:val="000F7C42"/>
    <w:rsid w:val="00100B30"/>
    <w:rsid w:val="001014FA"/>
    <w:rsid w:val="001015F8"/>
    <w:rsid w:val="00103762"/>
    <w:rsid w:val="00104636"/>
    <w:rsid w:val="00105918"/>
    <w:rsid w:val="00106A7F"/>
    <w:rsid w:val="001101C2"/>
    <w:rsid w:val="001109AA"/>
    <w:rsid w:val="00112C6A"/>
    <w:rsid w:val="00114763"/>
    <w:rsid w:val="00115A75"/>
    <w:rsid w:val="00120298"/>
    <w:rsid w:val="001215C0"/>
    <w:rsid w:val="00121AB9"/>
    <w:rsid w:val="00122D51"/>
    <w:rsid w:val="001230AA"/>
    <w:rsid w:val="00123AE2"/>
    <w:rsid w:val="00124564"/>
    <w:rsid w:val="00124AB7"/>
    <w:rsid w:val="00125757"/>
    <w:rsid w:val="001275D7"/>
    <w:rsid w:val="00130043"/>
    <w:rsid w:val="00131357"/>
    <w:rsid w:val="00132CA1"/>
    <w:rsid w:val="00134114"/>
    <w:rsid w:val="001343A8"/>
    <w:rsid w:val="00136A24"/>
    <w:rsid w:val="00136A8C"/>
    <w:rsid w:val="001376CD"/>
    <w:rsid w:val="00137ADC"/>
    <w:rsid w:val="001408FE"/>
    <w:rsid w:val="00140EC4"/>
    <w:rsid w:val="00140F88"/>
    <w:rsid w:val="00141167"/>
    <w:rsid w:val="0014151B"/>
    <w:rsid w:val="0014478E"/>
    <w:rsid w:val="001448D8"/>
    <w:rsid w:val="001450BB"/>
    <w:rsid w:val="001459E7"/>
    <w:rsid w:val="001459F3"/>
    <w:rsid w:val="00145CDE"/>
    <w:rsid w:val="00146708"/>
    <w:rsid w:val="00146902"/>
    <w:rsid w:val="00146F14"/>
    <w:rsid w:val="00151BBE"/>
    <w:rsid w:val="001523A4"/>
    <w:rsid w:val="0015378F"/>
    <w:rsid w:val="00154093"/>
    <w:rsid w:val="00154B26"/>
    <w:rsid w:val="001559BB"/>
    <w:rsid w:val="001564C6"/>
    <w:rsid w:val="001606C3"/>
    <w:rsid w:val="00160CFE"/>
    <w:rsid w:val="0016120D"/>
    <w:rsid w:val="00161E3C"/>
    <w:rsid w:val="0016434B"/>
    <w:rsid w:val="0016447D"/>
    <w:rsid w:val="00165A84"/>
    <w:rsid w:val="00165BE6"/>
    <w:rsid w:val="001677E3"/>
    <w:rsid w:val="00170E8C"/>
    <w:rsid w:val="00172CF4"/>
    <w:rsid w:val="00172DD9"/>
    <w:rsid w:val="00173721"/>
    <w:rsid w:val="001738FD"/>
    <w:rsid w:val="0017425A"/>
    <w:rsid w:val="00175681"/>
    <w:rsid w:val="00175CDF"/>
    <w:rsid w:val="00175DAA"/>
    <w:rsid w:val="001762E3"/>
    <w:rsid w:val="0017659B"/>
    <w:rsid w:val="0017686A"/>
    <w:rsid w:val="001779A5"/>
    <w:rsid w:val="00177F54"/>
    <w:rsid w:val="00180245"/>
    <w:rsid w:val="00180856"/>
    <w:rsid w:val="00180D2B"/>
    <w:rsid w:val="001812B0"/>
    <w:rsid w:val="00181423"/>
    <w:rsid w:val="00181925"/>
    <w:rsid w:val="0018213B"/>
    <w:rsid w:val="00182527"/>
    <w:rsid w:val="00183F4C"/>
    <w:rsid w:val="0018437B"/>
    <w:rsid w:val="001865B0"/>
    <w:rsid w:val="00186D69"/>
    <w:rsid w:val="00187129"/>
    <w:rsid w:val="001909C3"/>
    <w:rsid w:val="0019164F"/>
    <w:rsid w:val="001916B2"/>
    <w:rsid w:val="00192B40"/>
    <w:rsid w:val="00192C6E"/>
    <w:rsid w:val="00193C39"/>
    <w:rsid w:val="001943F7"/>
    <w:rsid w:val="0019561E"/>
    <w:rsid w:val="00197B96"/>
    <w:rsid w:val="001A0EDB"/>
    <w:rsid w:val="001A14ED"/>
    <w:rsid w:val="001A2240"/>
    <w:rsid w:val="001A2AA8"/>
    <w:rsid w:val="001A4621"/>
    <w:rsid w:val="001A5BA0"/>
    <w:rsid w:val="001A5DCB"/>
    <w:rsid w:val="001A67D9"/>
    <w:rsid w:val="001B0087"/>
    <w:rsid w:val="001B059E"/>
    <w:rsid w:val="001B10F5"/>
    <w:rsid w:val="001B2326"/>
    <w:rsid w:val="001B252D"/>
    <w:rsid w:val="001B285B"/>
    <w:rsid w:val="001B2904"/>
    <w:rsid w:val="001B3E4A"/>
    <w:rsid w:val="001B4F2B"/>
    <w:rsid w:val="001B559D"/>
    <w:rsid w:val="001B63BC"/>
    <w:rsid w:val="001B656F"/>
    <w:rsid w:val="001B68BE"/>
    <w:rsid w:val="001C063D"/>
    <w:rsid w:val="001C0781"/>
    <w:rsid w:val="001C1495"/>
    <w:rsid w:val="001C2D5D"/>
    <w:rsid w:val="001C309E"/>
    <w:rsid w:val="001C7CCE"/>
    <w:rsid w:val="001D15ED"/>
    <w:rsid w:val="001D1A42"/>
    <w:rsid w:val="001D2CBA"/>
    <w:rsid w:val="001D328B"/>
    <w:rsid w:val="001D4A93"/>
    <w:rsid w:val="001D7492"/>
    <w:rsid w:val="001D76CA"/>
    <w:rsid w:val="001D7948"/>
    <w:rsid w:val="001E07D7"/>
    <w:rsid w:val="001E0946"/>
    <w:rsid w:val="001E0D99"/>
    <w:rsid w:val="001E20C2"/>
    <w:rsid w:val="001E3880"/>
    <w:rsid w:val="001E3A40"/>
    <w:rsid w:val="001E43FF"/>
    <w:rsid w:val="001E7C32"/>
    <w:rsid w:val="001F0210"/>
    <w:rsid w:val="001F0465"/>
    <w:rsid w:val="001F10F7"/>
    <w:rsid w:val="001F13CA"/>
    <w:rsid w:val="001F1BC7"/>
    <w:rsid w:val="001F2632"/>
    <w:rsid w:val="001F2B06"/>
    <w:rsid w:val="001F3DB9"/>
    <w:rsid w:val="001F491C"/>
    <w:rsid w:val="001F596C"/>
    <w:rsid w:val="001F5C29"/>
    <w:rsid w:val="001F5D16"/>
    <w:rsid w:val="0020013A"/>
    <w:rsid w:val="00200F94"/>
    <w:rsid w:val="00201AAD"/>
    <w:rsid w:val="00202422"/>
    <w:rsid w:val="00202E43"/>
    <w:rsid w:val="00203389"/>
    <w:rsid w:val="0020345F"/>
    <w:rsid w:val="00204122"/>
    <w:rsid w:val="0020462A"/>
    <w:rsid w:val="002046F7"/>
    <w:rsid w:val="00205C1E"/>
    <w:rsid w:val="00206D86"/>
    <w:rsid w:val="002076E1"/>
    <w:rsid w:val="00210DDD"/>
    <w:rsid w:val="002125EA"/>
    <w:rsid w:val="00212D4C"/>
    <w:rsid w:val="00214B50"/>
    <w:rsid w:val="00215A82"/>
    <w:rsid w:val="00215E32"/>
    <w:rsid w:val="0021605B"/>
    <w:rsid w:val="00220C31"/>
    <w:rsid w:val="0022139A"/>
    <w:rsid w:val="00222511"/>
    <w:rsid w:val="002237AC"/>
    <w:rsid w:val="002239F2"/>
    <w:rsid w:val="002246AE"/>
    <w:rsid w:val="00224957"/>
    <w:rsid w:val="00225508"/>
    <w:rsid w:val="00225570"/>
    <w:rsid w:val="0022681D"/>
    <w:rsid w:val="00230D4D"/>
    <w:rsid w:val="002323FE"/>
    <w:rsid w:val="0023242B"/>
    <w:rsid w:val="002324A6"/>
    <w:rsid w:val="002329AF"/>
    <w:rsid w:val="00232A02"/>
    <w:rsid w:val="00232C63"/>
    <w:rsid w:val="00233E91"/>
    <w:rsid w:val="00234591"/>
    <w:rsid w:val="00234C13"/>
    <w:rsid w:val="002363B1"/>
    <w:rsid w:val="002369FD"/>
    <w:rsid w:val="00236A7E"/>
    <w:rsid w:val="00236D6B"/>
    <w:rsid w:val="0023760E"/>
    <w:rsid w:val="0023760F"/>
    <w:rsid w:val="00237985"/>
    <w:rsid w:val="00237C69"/>
    <w:rsid w:val="00240895"/>
    <w:rsid w:val="00240933"/>
    <w:rsid w:val="00241641"/>
    <w:rsid w:val="00241AD7"/>
    <w:rsid w:val="00241B97"/>
    <w:rsid w:val="002440B0"/>
    <w:rsid w:val="00245BD2"/>
    <w:rsid w:val="00246B95"/>
    <w:rsid w:val="002470AC"/>
    <w:rsid w:val="002474B7"/>
    <w:rsid w:val="00250491"/>
    <w:rsid w:val="00251659"/>
    <w:rsid w:val="00252B3D"/>
    <w:rsid w:val="00252D47"/>
    <w:rsid w:val="00255378"/>
    <w:rsid w:val="00255A8B"/>
    <w:rsid w:val="002569BF"/>
    <w:rsid w:val="002617A4"/>
    <w:rsid w:val="00261940"/>
    <w:rsid w:val="00262549"/>
    <w:rsid w:val="0026293A"/>
    <w:rsid w:val="00262C83"/>
    <w:rsid w:val="00263092"/>
    <w:rsid w:val="00263C1F"/>
    <w:rsid w:val="00265210"/>
    <w:rsid w:val="002662A5"/>
    <w:rsid w:val="00267A35"/>
    <w:rsid w:val="00267B57"/>
    <w:rsid w:val="0027263C"/>
    <w:rsid w:val="002731A5"/>
    <w:rsid w:val="00273257"/>
    <w:rsid w:val="002733C3"/>
    <w:rsid w:val="0027438A"/>
    <w:rsid w:val="00274BC1"/>
    <w:rsid w:val="002771CF"/>
    <w:rsid w:val="00277F6F"/>
    <w:rsid w:val="00281A5D"/>
    <w:rsid w:val="00281D56"/>
    <w:rsid w:val="00282053"/>
    <w:rsid w:val="002825B1"/>
    <w:rsid w:val="00283248"/>
    <w:rsid w:val="002840C6"/>
    <w:rsid w:val="00284C5E"/>
    <w:rsid w:val="0028516C"/>
    <w:rsid w:val="0028597E"/>
    <w:rsid w:val="00287E18"/>
    <w:rsid w:val="00290C06"/>
    <w:rsid w:val="00291A10"/>
    <w:rsid w:val="00293394"/>
    <w:rsid w:val="002946E8"/>
    <w:rsid w:val="00294B37"/>
    <w:rsid w:val="00295A3B"/>
    <w:rsid w:val="00295DD3"/>
    <w:rsid w:val="00295E2A"/>
    <w:rsid w:val="002963A4"/>
    <w:rsid w:val="00296543"/>
    <w:rsid w:val="00297E45"/>
    <w:rsid w:val="002A195C"/>
    <w:rsid w:val="002A40FE"/>
    <w:rsid w:val="002A4A61"/>
    <w:rsid w:val="002A648F"/>
    <w:rsid w:val="002B144B"/>
    <w:rsid w:val="002B2026"/>
    <w:rsid w:val="002B3C00"/>
    <w:rsid w:val="002B4CFD"/>
    <w:rsid w:val="002B5622"/>
    <w:rsid w:val="002C0375"/>
    <w:rsid w:val="002C3720"/>
    <w:rsid w:val="002C3CD7"/>
    <w:rsid w:val="002C50BC"/>
    <w:rsid w:val="002C61FC"/>
    <w:rsid w:val="002C66AA"/>
    <w:rsid w:val="002C6B4F"/>
    <w:rsid w:val="002C72E1"/>
    <w:rsid w:val="002D1126"/>
    <w:rsid w:val="002D15A2"/>
    <w:rsid w:val="002D174F"/>
    <w:rsid w:val="002D1D40"/>
    <w:rsid w:val="002D36DC"/>
    <w:rsid w:val="002D4629"/>
    <w:rsid w:val="002D518F"/>
    <w:rsid w:val="002D7ED5"/>
    <w:rsid w:val="002E0970"/>
    <w:rsid w:val="002E133B"/>
    <w:rsid w:val="002E15A9"/>
    <w:rsid w:val="002E1B18"/>
    <w:rsid w:val="002E39A2"/>
    <w:rsid w:val="002E46D8"/>
    <w:rsid w:val="002E47A9"/>
    <w:rsid w:val="002E49CB"/>
    <w:rsid w:val="002E6CBC"/>
    <w:rsid w:val="002E6FF6"/>
    <w:rsid w:val="002E7894"/>
    <w:rsid w:val="002F12C4"/>
    <w:rsid w:val="002F23EE"/>
    <w:rsid w:val="002F25B2"/>
    <w:rsid w:val="002F2A4B"/>
    <w:rsid w:val="002F2BC5"/>
    <w:rsid w:val="002F3658"/>
    <w:rsid w:val="002F376B"/>
    <w:rsid w:val="002F5C8C"/>
    <w:rsid w:val="002F7199"/>
    <w:rsid w:val="002F73D9"/>
    <w:rsid w:val="002F7A8D"/>
    <w:rsid w:val="002F7D11"/>
    <w:rsid w:val="00301183"/>
    <w:rsid w:val="0030210D"/>
    <w:rsid w:val="003024ED"/>
    <w:rsid w:val="0030464F"/>
    <w:rsid w:val="00305D6E"/>
    <w:rsid w:val="00307690"/>
    <w:rsid w:val="0030782E"/>
    <w:rsid w:val="00307F5F"/>
    <w:rsid w:val="00311D2E"/>
    <w:rsid w:val="003131B6"/>
    <w:rsid w:val="003143A3"/>
    <w:rsid w:val="0031524B"/>
    <w:rsid w:val="00316708"/>
    <w:rsid w:val="0031763A"/>
    <w:rsid w:val="003214E2"/>
    <w:rsid w:val="00321B2A"/>
    <w:rsid w:val="00323774"/>
    <w:rsid w:val="00323827"/>
    <w:rsid w:val="00323B7A"/>
    <w:rsid w:val="0032498C"/>
    <w:rsid w:val="00325740"/>
    <w:rsid w:val="00325AB6"/>
    <w:rsid w:val="00326B36"/>
    <w:rsid w:val="0032714D"/>
    <w:rsid w:val="00327479"/>
    <w:rsid w:val="0032775F"/>
    <w:rsid w:val="003308A8"/>
    <w:rsid w:val="00330F15"/>
    <w:rsid w:val="00332B0D"/>
    <w:rsid w:val="00333442"/>
    <w:rsid w:val="00334365"/>
    <w:rsid w:val="003343D2"/>
    <w:rsid w:val="00334577"/>
    <w:rsid w:val="003346D1"/>
    <w:rsid w:val="00336337"/>
    <w:rsid w:val="0034133D"/>
    <w:rsid w:val="00341734"/>
    <w:rsid w:val="00343253"/>
    <w:rsid w:val="003449F9"/>
    <w:rsid w:val="00346619"/>
    <w:rsid w:val="00346804"/>
    <w:rsid w:val="003479E4"/>
    <w:rsid w:val="00347C43"/>
    <w:rsid w:val="003546AD"/>
    <w:rsid w:val="00354A2D"/>
    <w:rsid w:val="00355D12"/>
    <w:rsid w:val="00355F5F"/>
    <w:rsid w:val="00356128"/>
    <w:rsid w:val="00360114"/>
    <w:rsid w:val="00360C87"/>
    <w:rsid w:val="00365882"/>
    <w:rsid w:val="00365A95"/>
    <w:rsid w:val="00366AF0"/>
    <w:rsid w:val="00367279"/>
    <w:rsid w:val="0037043B"/>
    <w:rsid w:val="00370808"/>
    <w:rsid w:val="003713C0"/>
    <w:rsid w:val="003713CA"/>
    <w:rsid w:val="00371475"/>
    <w:rsid w:val="0037199E"/>
    <w:rsid w:val="003729FC"/>
    <w:rsid w:val="00372FCA"/>
    <w:rsid w:val="00373245"/>
    <w:rsid w:val="00373F06"/>
    <w:rsid w:val="00374BE2"/>
    <w:rsid w:val="00375389"/>
    <w:rsid w:val="00375AC1"/>
    <w:rsid w:val="00375BDB"/>
    <w:rsid w:val="003766B9"/>
    <w:rsid w:val="00376DE4"/>
    <w:rsid w:val="00376F16"/>
    <w:rsid w:val="003803EA"/>
    <w:rsid w:val="003811DB"/>
    <w:rsid w:val="00382C54"/>
    <w:rsid w:val="0038516A"/>
    <w:rsid w:val="00385654"/>
    <w:rsid w:val="0038601E"/>
    <w:rsid w:val="003877D6"/>
    <w:rsid w:val="003906A1"/>
    <w:rsid w:val="00390FB8"/>
    <w:rsid w:val="00391EA2"/>
    <w:rsid w:val="003924F8"/>
    <w:rsid w:val="003929DA"/>
    <w:rsid w:val="003941FC"/>
    <w:rsid w:val="003945E3"/>
    <w:rsid w:val="003956D6"/>
    <w:rsid w:val="00395A50"/>
    <w:rsid w:val="00396DBA"/>
    <w:rsid w:val="0039787F"/>
    <w:rsid w:val="003A0D79"/>
    <w:rsid w:val="003A10AB"/>
    <w:rsid w:val="003A161F"/>
    <w:rsid w:val="003A1693"/>
    <w:rsid w:val="003A1CC7"/>
    <w:rsid w:val="003A22A6"/>
    <w:rsid w:val="003A3196"/>
    <w:rsid w:val="003A478D"/>
    <w:rsid w:val="003A4FAE"/>
    <w:rsid w:val="003A5BFF"/>
    <w:rsid w:val="003A6155"/>
    <w:rsid w:val="003A65AA"/>
    <w:rsid w:val="003A7FC3"/>
    <w:rsid w:val="003B03CE"/>
    <w:rsid w:val="003B1773"/>
    <w:rsid w:val="003B31B0"/>
    <w:rsid w:val="003B3B7F"/>
    <w:rsid w:val="003B4DAD"/>
    <w:rsid w:val="003B52F2"/>
    <w:rsid w:val="003B76BD"/>
    <w:rsid w:val="003C0D77"/>
    <w:rsid w:val="003C3C80"/>
    <w:rsid w:val="003C47D1"/>
    <w:rsid w:val="003C58AE"/>
    <w:rsid w:val="003C6058"/>
    <w:rsid w:val="003C6265"/>
    <w:rsid w:val="003C6A70"/>
    <w:rsid w:val="003C6BAC"/>
    <w:rsid w:val="003C74FF"/>
    <w:rsid w:val="003C7C08"/>
    <w:rsid w:val="003C7EC8"/>
    <w:rsid w:val="003D0194"/>
    <w:rsid w:val="003D1D90"/>
    <w:rsid w:val="003D26A5"/>
    <w:rsid w:val="003D3623"/>
    <w:rsid w:val="003D37F4"/>
    <w:rsid w:val="003D4734"/>
    <w:rsid w:val="003D4990"/>
    <w:rsid w:val="003D5013"/>
    <w:rsid w:val="003D603F"/>
    <w:rsid w:val="003D78F7"/>
    <w:rsid w:val="003D7973"/>
    <w:rsid w:val="003E04BA"/>
    <w:rsid w:val="003E05BC"/>
    <w:rsid w:val="003E066B"/>
    <w:rsid w:val="003E14E0"/>
    <w:rsid w:val="003E1A2F"/>
    <w:rsid w:val="003E5203"/>
    <w:rsid w:val="003E5916"/>
    <w:rsid w:val="003E5CD9"/>
    <w:rsid w:val="003E5DE7"/>
    <w:rsid w:val="003E65C4"/>
    <w:rsid w:val="003E667C"/>
    <w:rsid w:val="003E7414"/>
    <w:rsid w:val="003E74A6"/>
    <w:rsid w:val="003E7F99"/>
    <w:rsid w:val="003E7FCB"/>
    <w:rsid w:val="003F0DA2"/>
    <w:rsid w:val="003F117E"/>
    <w:rsid w:val="003F2D6C"/>
    <w:rsid w:val="003F3ECD"/>
    <w:rsid w:val="003F496B"/>
    <w:rsid w:val="003F57B6"/>
    <w:rsid w:val="003F5F07"/>
    <w:rsid w:val="003F6A6F"/>
    <w:rsid w:val="003F7230"/>
    <w:rsid w:val="004012CF"/>
    <w:rsid w:val="004014AE"/>
    <w:rsid w:val="004015E4"/>
    <w:rsid w:val="00403645"/>
    <w:rsid w:val="00404851"/>
    <w:rsid w:val="004051EE"/>
    <w:rsid w:val="00405D4E"/>
    <w:rsid w:val="00407339"/>
    <w:rsid w:val="0040735F"/>
    <w:rsid w:val="00407C5B"/>
    <w:rsid w:val="00412D08"/>
    <w:rsid w:val="00413B86"/>
    <w:rsid w:val="00417BE5"/>
    <w:rsid w:val="00421159"/>
    <w:rsid w:val="00424CB8"/>
    <w:rsid w:val="00426A36"/>
    <w:rsid w:val="00430648"/>
    <w:rsid w:val="0043413E"/>
    <w:rsid w:val="0043567D"/>
    <w:rsid w:val="00440FF1"/>
    <w:rsid w:val="004417F2"/>
    <w:rsid w:val="00441874"/>
    <w:rsid w:val="004423A5"/>
    <w:rsid w:val="004424AC"/>
    <w:rsid w:val="00442799"/>
    <w:rsid w:val="00443FBF"/>
    <w:rsid w:val="00444677"/>
    <w:rsid w:val="004446E2"/>
    <w:rsid w:val="004452DF"/>
    <w:rsid w:val="00445F4F"/>
    <w:rsid w:val="00446391"/>
    <w:rsid w:val="004465E2"/>
    <w:rsid w:val="0044740D"/>
    <w:rsid w:val="00447E0D"/>
    <w:rsid w:val="004507E7"/>
    <w:rsid w:val="00450CC0"/>
    <w:rsid w:val="004536A9"/>
    <w:rsid w:val="0045469B"/>
    <w:rsid w:val="00456877"/>
    <w:rsid w:val="00457028"/>
    <w:rsid w:val="00457883"/>
    <w:rsid w:val="00457FA3"/>
    <w:rsid w:val="00457FC0"/>
    <w:rsid w:val="00461502"/>
    <w:rsid w:val="00461707"/>
    <w:rsid w:val="00462172"/>
    <w:rsid w:val="004624A3"/>
    <w:rsid w:val="0046570A"/>
    <w:rsid w:val="0047132C"/>
    <w:rsid w:val="0047177D"/>
    <w:rsid w:val="00471ECF"/>
    <w:rsid w:val="0047267B"/>
    <w:rsid w:val="0047339E"/>
    <w:rsid w:val="00473F40"/>
    <w:rsid w:val="0047444A"/>
    <w:rsid w:val="00475A71"/>
    <w:rsid w:val="004765E7"/>
    <w:rsid w:val="00477453"/>
    <w:rsid w:val="00477655"/>
    <w:rsid w:val="00482344"/>
    <w:rsid w:val="00482AD0"/>
    <w:rsid w:val="00482AF6"/>
    <w:rsid w:val="00482CC3"/>
    <w:rsid w:val="00483022"/>
    <w:rsid w:val="00483429"/>
    <w:rsid w:val="0048495C"/>
    <w:rsid w:val="00484A7A"/>
    <w:rsid w:val="004852CC"/>
    <w:rsid w:val="004866E1"/>
    <w:rsid w:val="00486EB3"/>
    <w:rsid w:val="00487A79"/>
    <w:rsid w:val="0049004F"/>
    <w:rsid w:val="00490839"/>
    <w:rsid w:val="0049241A"/>
    <w:rsid w:val="0049468A"/>
    <w:rsid w:val="004950B3"/>
    <w:rsid w:val="004955FF"/>
    <w:rsid w:val="004A0AF4"/>
    <w:rsid w:val="004A2FC2"/>
    <w:rsid w:val="004A3CDA"/>
    <w:rsid w:val="004A3EA8"/>
    <w:rsid w:val="004A43B5"/>
    <w:rsid w:val="004A50C2"/>
    <w:rsid w:val="004A7207"/>
    <w:rsid w:val="004B0908"/>
    <w:rsid w:val="004B0E97"/>
    <w:rsid w:val="004B3207"/>
    <w:rsid w:val="004B3824"/>
    <w:rsid w:val="004B493F"/>
    <w:rsid w:val="004B50E4"/>
    <w:rsid w:val="004C0F0A"/>
    <w:rsid w:val="004C12FF"/>
    <w:rsid w:val="004C1A49"/>
    <w:rsid w:val="004C1BC7"/>
    <w:rsid w:val="004C3C2A"/>
    <w:rsid w:val="004C3F6B"/>
    <w:rsid w:val="004C6C43"/>
    <w:rsid w:val="004C6CAE"/>
    <w:rsid w:val="004C7919"/>
    <w:rsid w:val="004C7CE0"/>
    <w:rsid w:val="004D031C"/>
    <w:rsid w:val="004D03A1"/>
    <w:rsid w:val="004D071D"/>
    <w:rsid w:val="004D0F10"/>
    <w:rsid w:val="004D2D75"/>
    <w:rsid w:val="004D33B7"/>
    <w:rsid w:val="004D34B0"/>
    <w:rsid w:val="004D4065"/>
    <w:rsid w:val="004D4077"/>
    <w:rsid w:val="004D5BF6"/>
    <w:rsid w:val="004D6BE8"/>
    <w:rsid w:val="004D7188"/>
    <w:rsid w:val="004D7442"/>
    <w:rsid w:val="004E2104"/>
    <w:rsid w:val="004E46DF"/>
    <w:rsid w:val="004E5DBC"/>
    <w:rsid w:val="004E62CE"/>
    <w:rsid w:val="004E63E6"/>
    <w:rsid w:val="004E703A"/>
    <w:rsid w:val="004F0CB7"/>
    <w:rsid w:val="004F4445"/>
    <w:rsid w:val="004F4564"/>
    <w:rsid w:val="004F4B21"/>
    <w:rsid w:val="004F4C1D"/>
    <w:rsid w:val="004F56DA"/>
    <w:rsid w:val="004F6BD9"/>
    <w:rsid w:val="004F7BBB"/>
    <w:rsid w:val="00500364"/>
    <w:rsid w:val="00500584"/>
    <w:rsid w:val="0050107D"/>
    <w:rsid w:val="0050128F"/>
    <w:rsid w:val="005016C3"/>
    <w:rsid w:val="00501710"/>
    <w:rsid w:val="00501E52"/>
    <w:rsid w:val="00502852"/>
    <w:rsid w:val="00502FAE"/>
    <w:rsid w:val="0050372C"/>
    <w:rsid w:val="00503A7C"/>
    <w:rsid w:val="00503E5C"/>
    <w:rsid w:val="00504958"/>
    <w:rsid w:val="00504AA2"/>
    <w:rsid w:val="00505327"/>
    <w:rsid w:val="005065EB"/>
    <w:rsid w:val="00506AA3"/>
    <w:rsid w:val="00510116"/>
    <w:rsid w:val="005104C0"/>
    <w:rsid w:val="00510EDB"/>
    <w:rsid w:val="005119C8"/>
    <w:rsid w:val="0051263D"/>
    <w:rsid w:val="00512D7C"/>
    <w:rsid w:val="00515091"/>
    <w:rsid w:val="00515465"/>
    <w:rsid w:val="00517511"/>
    <w:rsid w:val="00517ED6"/>
    <w:rsid w:val="00520957"/>
    <w:rsid w:val="00520B8C"/>
    <w:rsid w:val="0052151C"/>
    <w:rsid w:val="0052379E"/>
    <w:rsid w:val="0052420B"/>
    <w:rsid w:val="005243B4"/>
    <w:rsid w:val="00525CCD"/>
    <w:rsid w:val="00526EC2"/>
    <w:rsid w:val="00527489"/>
    <w:rsid w:val="00527BB3"/>
    <w:rsid w:val="00530CC8"/>
    <w:rsid w:val="0053144B"/>
    <w:rsid w:val="00531734"/>
    <w:rsid w:val="00531B1E"/>
    <w:rsid w:val="0053204C"/>
    <w:rsid w:val="0053254A"/>
    <w:rsid w:val="0053295C"/>
    <w:rsid w:val="00533514"/>
    <w:rsid w:val="00533574"/>
    <w:rsid w:val="0053625B"/>
    <w:rsid w:val="00537DC0"/>
    <w:rsid w:val="005400AC"/>
    <w:rsid w:val="005409C5"/>
    <w:rsid w:val="0054235E"/>
    <w:rsid w:val="0054425D"/>
    <w:rsid w:val="00547569"/>
    <w:rsid w:val="00547CC9"/>
    <w:rsid w:val="00551DC3"/>
    <w:rsid w:val="0055459B"/>
    <w:rsid w:val="00554995"/>
    <w:rsid w:val="00554EEF"/>
    <w:rsid w:val="00557272"/>
    <w:rsid w:val="00557508"/>
    <w:rsid w:val="005622D6"/>
    <w:rsid w:val="00562D20"/>
    <w:rsid w:val="00563297"/>
    <w:rsid w:val="00563484"/>
    <w:rsid w:val="005639AB"/>
    <w:rsid w:val="00564AE2"/>
    <w:rsid w:val="00564DE0"/>
    <w:rsid w:val="005653DA"/>
    <w:rsid w:val="005666C2"/>
    <w:rsid w:val="00567600"/>
    <w:rsid w:val="00567934"/>
    <w:rsid w:val="0057000C"/>
    <w:rsid w:val="005702B6"/>
    <w:rsid w:val="005703A1"/>
    <w:rsid w:val="0057078F"/>
    <w:rsid w:val="00571583"/>
    <w:rsid w:val="00572E7A"/>
    <w:rsid w:val="00573310"/>
    <w:rsid w:val="0057471B"/>
    <w:rsid w:val="00574AD3"/>
    <w:rsid w:val="00574CD7"/>
    <w:rsid w:val="005751D6"/>
    <w:rsid w:val="00577963"/>
    <w:rsid w:val="0058217C"/>
    <w:rsid w:val="00583212"/>
    <w:rsid w:val="005845F0"/>
    <w:rsid w:val="00585D8F"/>
    <w:rsid w:val="00586072"/>
    <w:rsid w:val="0058644C"/>
    <w:rsid w:val="00587730"/>
    <w:rsid w:val="00587F10"/>
    <w:rsid w:val="00591351"/>
    <w:rsid w:val="00593F3A"/>
    <w:rsid w:val="00595FED"/>
    <w:rsid w:val="00596413"/>
    <w:rsid w:val="00596B6A"/>
    <w:rsid w:val="005A0EAB"/>
    <w:rsid w:val="005A16CF"/>
    <w:rsid w:val="005A2989"/>
    <w:rsid w:val="005A2ECA"/>
    <w:rsid w:val="005A4504"/>
    <w:rsid w:val="005A5CA8"/>
    <w:rsid w:val="005A685A"/>
    <w:rsid w:val="005B151D"/>
    <w:rsid w:val="005B1573"/>
    <w:rsid w:val="005B15B5"/>
    <w:rsid w:val="005B1F5F"/>
    <w:rsid w:val="005B31EA"/>
    <w:rsid w:val="005B34A6"/>
    <w:rsid w:val="005B4887"/>
    <w:rsid w:val="005B54AE"/>
    <w:rsid w:val="005B5EF1"/>
    <w:rsid w:val="005B67AD"/>
    <w:rsid w:val="005B6C67"/>
    <w:rsid w:val="005C0CBC"/>
    <w:rsid w:val="005C4204"/>
    <w:rsid w:val="005C47AF"/>
    <w:rsid w:val="005C5478"/>
    <w:rsid w:val="005C6823"/>
    <w:rsid w:val="005C7311"/>
    <w:rsid w:val="005C7933"/>
    <w:rsid w:val="005D0933"/>
    <w:rsid w:val="005D1461"/>
    <w:rsid w:val="005D1F7F"/>
    <w:rsid w:val="005D33B5"/>
    <w:rsid w:val="005D4779"/>
    <w:rsid w:val="005D5C6E"/>
    <w:rsid w:val="005D6090"/>
    <w:rsid w:val="005D7951"/>
    <w:rsid w:val="005E00C9"/>
    <w:rsid w:val="005E04F5"/>
    <w:rsid w:val="005E0886"/>
    <w:rsid w:val="005E1700"/>
    <w:rsid w:val="005E17CB"/>
    <w:rsid w:val="005E2779"/>
    <w:rsid w:val="005E33E2"/>
    <w:rsid w:val="005E3E49"/>
    <w:rsid w:val="005E51BB"/>
    <w:rsid w:val="005E5701"/>
    <w:rsid w:val="005E768D"/>
    <w:rsid w:val="005E7E2B"/>
    <w:rsid w:val="005F0164"/>
    <w:rsid w:val="005F01EE"/>
    <w:rsid w:val="005F19DD"/>
    <w:rsid w:val="005F20DC"/>
    <w:rsid w:val="005F2898"/>
    <w:rsid w:val="005F305B"/>
    <w:rsid w:val="005F4612"/>
    <w:rsid w:val="005F4AD8"/>
    <w:rsid w:val="005F5ADA"/>
    <w:rsid w:val="005F5FA5"/>
    <w:rsid w:val="005F695C"/>
    <w:rsid w:val="00600377"/>
    <w:rsid w:val="00600A10"/>
    <w:rsid w:val="0060105F"/>
    <w:rsid w:val="00602FE4"/>
    <w:rsid w:val="00604E5C"/>
    <w:rsid w:val="0060558C"/>
    <w:rsid w:val="00605617"/>
    <w:rsid w:val="00605F40"/>
    <w:rsid w:val="00606477"/>
    <w:rsid w:val="00607192"/>
    <w:rsid w:val="006131ED"/>
    <w:rsid w:val="00614576"/>
    <w:rsid w:val="00615E8C"/>
    <w:rsid w:val="00620352"/>
    <w:rsid w:val="00621286"/>
    <w:rsid w:val="006216A9"/>
    <w:rsid w:val="0062254C"/>
    <w:rsid w:val="0062298E"/>
    <w:rsid w:val="00622EF8"/>
    <w:rsid w:val="0062350A"/>
    <w:rsid w:val="0062440B"/>
    <w:rsid w:val="006254B0"/>
    <w:rsid w:val="00626C73"/>
    <w:rsid w:val="00627B11"/>
    <w:rsid w:val="00627EB2"/>
    <w:rsid w:val="006302F7"/>
    <w:rsid w:val="00631056"/>
    <w:rsid w:val="00631EB7"/>
    <w:rsid w:val="0063254C"/>
    <w:rsid w:val="006336D5"/>
    <w:rsid w:val="00633949"/>
    <w:rsid w:val="00634281"/>
    <w:rsid w:val="0063429D"/>
    <w:rsid w:val="00634726"/>
    <w:rsid w:val="00634F21"/>
    <w:rsid w:val="00635200"/>
    <w:rsid w:val="006362D2"/>
    <w:rsid w:val="00640F45"/>
    <w:rsid w:val="006413F7"/>
    <w:rsid w:val="00642D02"/>
    <w:rsid w:val="00644E29"/>
    <w:rsid w:val="00645E64"/>
    <w:rsid w:val="00646841"/>
    <w:rsid w:val="006469A1"/>
    <w:rsid w:val="006504A1"/>
    <w:rsid w:val="00650682"/>
    <w:rsid w:val="006511F1"/>
    <w:rsid w:val="00653FEA"/>
    <w:rsid w:val="006548B7"/>
    <w:rsid w:val="00654B3B"/>
    <w:rsid w:val="0065586F"/>
    <w:rsid w:val="00656882"/>
    <w:rsid w:val="00657DBD"/>
    <w:rsid w:val="006607E1"/>
    <w:rsid w:val="006613C9"/>
    <w:rsid w:val="0066149B"/>
    <w:rsid w:val="0066201A"/>
    <w:rsid w:val="00662343"/>
    <w:rsid w:val="0066483B"/>
    <w:rsid w:val="00665927"/>
    <w:rsid w:val="00666709"/>
    <w:rsid w:val="00666ECD"/>
    <w:rsid w:val="0067069C"/>
    <w:rsid w:val="00670D57"/>
    <w:rsid w:val="00671F29"/>
    <w:rsid w:val="006723EF"/>
    <w:rsid w:val="0067299E"/>
    <w:rsid w:val="0067305F"/>
    <w:rsid w:val="00675093"/>
    <w:rsid w:val="006762D5"/>
    <w:rsid w:val="00677427"/>
    <w:rsid w:val="00680308"/>
    <w:rsid w:val="0068167E"/>
    <w:rsid w:val="006839D9"/>
    <w:rsid w:val="0068429C"/>
    <w:rsid w:val="00685379"/>
    <w:rsid w:val="00686866"/>
    <w:rsid w:val="00686A71"/>
    <w:rsid w:val="00687476"/>
    <w:rsid w:val="006879D4"/>
    <w:rsid w:val="0069038E"/>
    <w:rsid w:val="006909B2"/>
    <w:rsid w:val="006910BB"/>
    <w:rsid w:val="00691980"/>
    <w:rsid w:val="006926B3"/>
    <w:rsid w:val="00692C95"/>
    <w:rsid w:val="006936F0"/>
    <w:rsid w:val="00695934"/>
    <w:rsid w:val="006962C5"/>
    <w:rsid w:val="006965A4"/>
    <w:rsid w:val="00696F73"/>
    <w:rsid w:val="006976B8"/>
    <w:rsid w:val="006A3A0E"/>
    <w:rsid w:val="006A3D2B"/>
    <w:rsid w:val="006A3EB3"/>
    <w:rsid w:val="006A40D8"/>
    <w:rsid w:val="006A40FB"/>
    <w:rsid w:val="006A503E"/>
    <w:rsid w:val="006A59BC"/>
    <w:rsid w:val="006A5C22"/>
    <w:rsid w:val="006A6B80"/>
    <w:rsid w:val="006A7F86"/>
    <w:rsid w:val="006B0B7A"/>
    <w:rsid w:val="006B0F7F"/>
    <w:rsid w:val="006B1D21"/>
    <w:rsid w:val="006B45AA"/>
    <w:rsid w:val="006B4F65"/>
    <w:rsid w:val="006B6558"/>
    <w:rsid w:val="006B6FF3"/>
    <w:rsid w:val="006C0178"/>
    <w:rsid w:val="006C05D0"/>
    <w:rsid w:val="006C063A"/>
    <w:rsid w:val="006C0E55"/>
    <w:rsid w:val="006C1FA8"/>
    <w:rsid w:val="006C2A4D"/>
    <w:rsid w:val="006C2C97"/>
    <w:rsid w:val="006C4205"/>
    <w:rsid w:val="006C4219"/>
    <w:rsid w:val="006C470E"/>
    <w:rsid w:val="006C49C7"/>
    <w:rsid w:val="006C51AD"/>
    <w:rsid w:val="006C5467"/>
    <w:rsid w:val="006C55DA"/>
    <w:rsid w:val="006C593D"/>
    <w:rsid w:val="006C707A"/>
    <w:rsid w:val="006C7B6C"/>
    <w:rsid w:val="006D0507"/>
    <w:rsid w:val="006D0996"/>
    <w:rsid w:val="006D12F8"/>
    <w:rsid w:val="006D1CD8"/>
    <w:rsid w:val="006D2BF9"/>
    <w:rsid w:val="006D2C0F"/>
    <w:rsid w:val="006D2C38"/>
    <w:rsid w:val="006D3377"/>
    <w:rsid w:val="006D3E5E"/>
    <w:rsid w:val="006D5362"/>
    <w:rsid w:val="006D6464"/>
    <w:rsid w:val="006D7583"/>
    <w:rsid w:val="006E02DB"/>
    <w:rsid w:val="006E168B"/>
    <w:rsid w:val="006E181A"/>
    <w:rsid w:val="006E21FF"/>
    <w:rsid w:val="006E2D44"/>
    <w:rsid w:val="006E2D48"/>
    <w:rsid w:val="006E48F2"/>
    <w:rsid w:val="006E74B1"/>
    <w:rsid w:val="006E79C1"/>
    <w:rsid w:val="006F38AD"/>
    <w:rsid w:val="006F3DD4"/>
    <w:rsid w:val="006F684B"/>
    <w:rsid w:val="006F6897"/>
    <w:rsid w:val="006F73B0"/>
    <w:rsid w:val="00702926"/>
    <w:rsid w:val="0070331B"/>
    <w:rsid w:val="007038C2"/>
    <w:rsid w:val="007043EB"/>
    <w:rsid w:val="00704B80"/>
    <w:rsid w:val="00705EF0"/>
    <w:rsid w:val="0070629A"/>
    <w:rsid w:val="0070635E"/>
    <w:rsid w:val="00706FBF"/>
    <w:rsid w:val="00707A74"/>
    <w:rsid w:val="00711E05"/>
    <w:rsid w:val="007123BE"/>
    <w:rsid w:val="0071286C"/>
    <w:rsid w:val="00713B33"/>
    <w:rsid w:val="00715DFA"/>
    <w:rsid w:val="007201A3"/>
    <w:rsid w:val="00720650"/>
    <w:rsid w:val="007208DD"/>
    <w:rsid w:val="007220CF"/>
    <w:rsid w:val="0072210F"/>
    <w:rsid w:val="007221A7"/>
    <w:rsid w:val="00722AA8"/>
    <w:rsid w:val="007238EF"/>
    <w:rsid w:val="00724942"/>
    <w:rsid w:val="007264C8"/>
    <w:rsid w:val="007266E0"/>
    <w:rsid w:val="00727341"/>
    <w:rsid w:val="0072788D"/>
    <w:rsid w:val="00727901"/>
    <w:rsid w:val="00727FD4"/>
    <w:rsid w:val="0073190E"/>
    <w:rsid w:val="007332FE"/>
    <w:rsid w:val="00733A81"/>
    <w:rsid w:val="00733EAD"/>
    <w:rsid w:val="00734844"/>
    <w:rsid w:val="00734F1A"/>
    <w:rsid w:val="007350F1"/>
    <w:rsid w:val="0073568E"/>
    <w:rsid w:val="00735FB8"/>
    <w:rsid w:val="00736065"/>
    <w:rsid w:val="0074006F"/>
    <w:rsid w:val="00740147"/>
    <w:rsid w:val="00741D75"/>
    <w:rsid w:val="0074264B"/>
    <w:rsid w:val="007426AB"/>
    <w:rsid w:val="0074621F"/>
    <w:rsid w:val="007463FB"/>
    <w:rsid w:val="0074707F"/>
    <w:rsid w:val="007513CD"/>
    <w:rsid w:val="00751B50"/>
    <w:rsid w:val="007537F4"/>
    <w:rsid w:val="00754F3E"/>
    <w:rsid w:val="0075603B"/>
    <w:rsid w:val="0076196C"/>
    <w:rsid w:val="00763833"/>
    <w:rsid w:val="00763C2C"/>
    <w:rsid w:val="00764C3A"/>
    <w:rsid w:val="007651B4"/>
    <w:rsid w:val="007652BB"/>
    <w:rsid w:val="00766B1A"/>
    <w:rsid w:val="00766DFE"/>
    <w:rsid w:val="0077121E"/>
    <w:rsid w:val="00773360"/>
    <w:rsid w:val="00773924"/>
    <w:rsid w:val="00773AD5"/>
    <w:rsid w:val="00775DE1"/>
    <w:rsid w:val="0078235E"/>
    <w:rsid w:val="00782F0D"/>
    <w:rsid w:val="00783B46"/>
    <w:rsid w:val="00784F2F"/>
    <w:rsid w:val="00785200"/>
    <w:rsid w:val="00786A15"/>
    <w:rsid w:val="007912D7"/>
    <w:rsid w:val="007914E4"/>
    <w:rsid w:val="007914F3"/>
    <w:rsid w:val="007926D8"/>
    <w:rsid w:val="007928EB"/>
    <w:rsid w:val="00792AA3"/>
    <w:rsid w:val="00792D44"/>
    <w:rsid w:val="00792D92"/>
    <w:rsid w:val="0079446D"/>
    <w:rsid w:val="00794932"/>
    <w:rsid w:val="00794BC4"/>
    <w:rsid w:val="00794DAD"/>
    <w:rsid w:val="00794F1E"/>
    <w:rsid w:val="00795644"/>
    <w:rsid w:val="00795C50"/>
    <w:rsid w:val="00796042"/>
    <w:rsid w:val="007967E8"/>
    <w:rsid w:val="00797C1B"/>
    <w:rsid w:val="00797F9B"/>
    <w:rsid w:val="007A098E"/>
    <w:rsid w:val="007A0B5B"/>
    <w:rsid w:val="007A210F"/>
    <w:rsid w:val="007A2E57"/>
    <w:rsid w:val="007A3785"/>
    <w:rsid w:val="007A5765"/>
    <w:rsid w:val="007A5B89"/>
    <w:rsid w:val="007A5DE6"/>
    <w:rsid w:val="007A63E9"/>
    <w:rsid w:val="007A76AD"/>
    <w:rsid w:val="007B10B9"/>
    <w:rsid w:val="007B4D5D"/>
    <w:rsid w:val="007B71C5"/>
    <w:rsid w:val="007B74B2"/>
    <w:rsid w:val="007C0795"/>
    <w:rsid w:val="007C13E3"/>
    <w:rsid w:val="007C14AD"/>
    <w:rsid w:val="007C1532"/>
    <w:rsid w:val="007C2E26"/>
    <w:rsid w:val="007C3484"/>
    <w:rsid w:val="007C4FDA"/>
    <w:rsid w:val="007C51C0"/>
    <w:rsid w:val="007C6130"/>
    <w:rsid w:val="007C6C61"/>
    <w:rsid w:val="007C7152"/>
    <w:rsid w:val="007D02D4"/>
    <w:rsid w:val="007D2BC5"/>
    <w:rsid w:val="007D3C15"/>
    <w:rsid w:val="007D4405"/>
    <w:rsid w:val="007D4D44"/>
    <w:rsid w:val="007D50FF"/>
    <w:rsid w:val="007D6B5D"/>
    <w:rsid w:val="007E0717"/>
    <w:rsid w:val="007E0AC3"/>
    <w:rsid w:val="007E0DF7"/>
    <w:rsid w:val="007E21DF"/>
    <w:rsid w:val="007E2A81"/>
    <w:rsid w:val="007E43A0"/>
    <w:rsid w:val="007E43C6"/>
    <w:rsid w:val="007E4E82"/>
    <w:rsid w:val="007E5479"/>
    <w:rsid w:val="007E58AD"/>
    <w:rsid w:val="007E6A5A"/>
    <w:rsid w:val="007F0D29"/>
    <w:rsid w:val="007F17A7"/>
    <w:rsid w:val="007F215F"/>
    <w:rsid w:val="007F2243"/>
    <w:rsid w:val="007F2366"/>
    <w:rsid w:val="007F3046"/>
    <w:rsid w:val="007F35A8"/>
    <w:rsid w:val="007F598D"/>
    <w:rsid w:val="007F6CA9"/>
    <w:rsid w:val="007F6EC7"/>
    <w:rsid w:val="007F73C5"/>
    <w:rsid w:val="007F75A8"/>
    <w:rsid w:val="007F7740"/>
    <w:rsid w:val="00802FC5"/>
    <w:rsid w:val="00803DA8"/>
    <w:rsid w:val="008042F9"/>
    <w:rsid w:val="0080519B"/>
    <w:rsid w:val="00806722"/>
    <w:rsid w:val="008067A2"/>
    <w:rsid w:val="00806EFB"/>
    <w:rsid w:val="0081078F"/>
    <w:rsid w:val="00811119"/>
    <w:rsid w:val="008138C1"/>
    <w:rsid w:val="00813D90"/>
    <w:rsid w:val="0081432D"/>
    <w:rsid w:val="008144E0"/>
    <w:rsid w:val="008152B1"/>
    <w:rsid w:val="00815552"/>
    <w:rsid w:val="00816B48"/>
    <w:rsid w:val="00817F41"/>
    <w:rsid w:val="008204A2"/>
    <w:rsid w:val="008208CB"/>
    <w:rsid w:val="00820B60"/>
    <w:rsid w:val="00821344"/>
    <w:rsid w:val="008214AE"/>
    <w:rsid w:val="008214EB"/>
    <w:rsid w:val="0082185A"/>
    <w:rsid w:val="00822070"/>
    <w:rsid w:val="00822142"/>
    <w:rsid w:val="00822EA3"/>
    <w:rsid w:val="008239B4"/>
    <w:rsid w:val="00823AFF"/>
    <w:rsid w:val="0082437A"/>
    <w:rsid w:val="00825735"/>
    <w:rsid w:val="00826557"/>
    <w:rsid w:val="00826D48"/>
    <w:rsid w:val="00827A32"/>
    <w:rsid w:val="00827FBE"/>
    <w:rsid w:val="008307F7"/>
    <w:rsid w:val="008308A8"/>
    <w:rsid w:val="00830936"/>
    <w:rsid w:val="00830ACB"/>
    <w:rsid w:val="00831EDC"/>
    <w:rsid w:val="00832700"/>
    <w:rsid w:val="00832898"/>
    <w:rsid w:val="00832BF2"/>
    <w:rsid w:val="008335BB"/>
    <w:rsid w:val="00833CF6"/>
    <w:rsid w:val="00835A0A"/>
    <w:rsid w:val="008361AD"/>
    <w:rsid w:val="008373CF"/>
    <w:rsid w:val="008377E3"/>
    <w:rsid w:val="008378E7"/>
    <w:rsid w:val="00837BF5"/>
    <w:rsid w:val="00840654"/>
    <w:rsid w:val="00840667"/>
    <w:rsid w:val="00842839"/>
    <w:rsid w:val="008428A3"/>
    <w:rsid w:val="008428E1"/>
    <w:rsid w:val="00847BFE"/>
    <w:rsid w:val="00850566"/>
    <w:rsid w:val="00852B3C"/>
    <w:rsid w:val="008532E6"/>
    <w:rsid w:val="00856D6F"/>
    <w:rsid w:val="00857748"/>
    <w:rsid w:val="0085795D"/>
    <w:rsid w:val="008608D2"/>
    <w:rsid w:val="00865DAE"/>
    <w:rsid w:val="00867046"/>
    <w:rsid w:val="0086745D"/>
    <w:rsid w:val="00871315"/>
    <w:rsid w:val="008731D0"/>
    <w:rsid w:val="00873215"/>
    <w:rsid w:val="008739D8"/>
    <w:rsid w:val="00875B51"/>
    <w:rsid w:val="008776B0"/>
    <w:rsid w:val="00877A5F"/>
    <w:rsid w:val="0088012D"/>
    <w:rsid w:val="00881C47"/>
    <w:rsid w:val="008820C7"/>
    <w:rsid w:val="00883FD4"/>
    <w:rsid w:val="00884237"/>
    <w:rsid w:val="008861D2"/>
    <w:rsid w:val="00887542"/>
    <w:rsid w:val="00887583"/>
    <w:rsid w:val="00890197"/>
    <w:rsid w:val="008908CD"/>
    <w:rsid w:val="00891445"/>
    <w:rsid w:val="00892AC4"/>
    <w:rsid w:val="00894A3B"/>
    <w:rsid w:val="0089692A"/>
    <w:rsid w:val="00896E40"/>
    <w:rsid w:val="00897183"/>
    <w:rsid w:val="008A1988"/>
    <w:rsid w:val="008A5629"/>
    <w:rsid w:val="008A5AFD"/>
    <w:rsid w:val="008A6024"/>
    <w:rsid w:val="008A65A8"/>
    <w:rsid w:val="008B0153"/>
    <w:rsid w:val="008B05E5"/>
    <w:rsid w:val="008B290E"/>
    <w:rsid w:val="008B3241"/>
    <w:rsid w:val="008B33AC"/>
    <w:rsid w:val="008B44B8"/>
    <w:rsid w:val="008B47B4"/>
    <w:rsid w:val="008B5396"/>
    <w:rsid w:val="008B6C24"/>
    <w:rsid w:val="008B7FF1"/>
    <w:rsid w:val="008C268A"/>
    <w:rsid w:val="008C3304"/>
    <w:rsid w:val="008C3A93"/>
    <w:rsid w:val="008C3BCE"/>
    <w:rsid w:val="008C4913"/>
    <w:rsid w:val="008C5478"/>
    <w:rsid w:val="008C57E5"/>
    <w:rsid w:val="008C5AD6"/>
    <w:rsid w:val="008C5D4E"/>
    <w:rsid w:val="008C6783"/>
    <w:rsid w:val="008C7A4B"/>
    <w:rsid w:val="008D0A4D"/>
    <w:rsid w:val="008D0C05"/>
    <w:rsid w:val="008D10DC"/>
    <w:rsid w:val="008D246D"/>
    <w:rsid w:val="008D2683"/>
    <w:rsid w:val="008D3EC0"/>
    <w:rsid w:val="008D44BB"/>
    <w:rsid w:val="008D6174"/>
    <w:rsid w:val="008D6441"/>
    <w:rsid w:val="008D64E4"/>
    <w:rsid w:val="008D71CE"/>
    <w:rsid w:val="008D75ED"/>
    <w:rsid w:val="008E0C7F"/>
    <w:rsid w:val="008E0E94"/>
    <w:rsid w:val="008E1855"/>
    <w:rsid w:val="008E1A19"/>
    <w:rsid w:val="008E2E81"/>
    <w:rsid w:val="008E4011"/>
    <w:rsid w:val="008E444B"/>
    <w:rsid w:val="008E455C"/>
    <w:rsid w:val="008E5807"/>
    <w:rsid w:val="008F039B"/>
    <w:rsid w:val="008F0CD7"/>
    <w:rsid w:val="008F1493"/>
    <w:rsid w:val="008F1C67"/>
    <w:rsid w:val="008F2102"/>
    <w:rsid w:val="008F238D"/>
    <w:rsid w:val="008F3288"/>
    <w:rsid w:val="008F6347"/>
    <w:rsid w:val="008F6EA3"/>
    <w:rsid w:val="008F72DA"/>
    <w:rsid w:val="009010BE"/>
    <w:rsid w:val="009021AC"/>
    <w:rsid w:val="009025C9"/>
    <w:rsid w:val="009035B9"/>
    <w:rsid w:val="00904D94"/>
    <w:rsid w:val="00905A7F"/>
    <w:rsid w:val="00906D42"/>
    <w:rsid w:val="009103DF"/>
    <w:rsid w:val="00910DB4"/>
    <w:rsid w:val="00910F8F"/>
    <w:rsid w:val="0091118D"/>
    <w:rsid w:val="00912C30"/>
    <w:rsid w:val="009136AA"/>
    <w:rsid w:val="00913CB3"/>
    <w:rsid w:val="009145CC"/>
    <w:rsid w:val="00915DAB"/>
    <w:rsid w:val="009160BD"/>
    <w:rsid w:val="00917AB8"/>
    <w:rsid w:val="0092168F"/>
    <w:rsid w:val="00921D22"/>
    <w:rsid w:val="009225A7"/>
    <w:rsid w:val="0092341B"/>
    <w:rsid w:val="0092372A"/>
    <w:rsid w:val="00923FBC"/>
    <w:rsid w:val="00925340"/>
    <w:rsid w:val="00925708"/>
    <w:rsid w:val="00927A9D"/>
    <w:rsid w:val="00927FEB"/>
    <w:rsid w:val="009326F9"/>
    <w:rsid w:val="00933947"/>
    <w:rsid w:val="009345E0"/>
    <w:rsid w:val="00935990"/>
    <w:rsid w:val="009362E0"/>
    <w:rsid w:val="00936D66"/>
    <w:rsid w:val="00937393"/>
    <w:rsid w:val="0094091B"/>
    <w:rsid w:val="0094316E"/>
    <w:rsid w:val="00943FCE"/>
    <w:rsid w:val="00944591"/>
    <w:rsid w:val="00944CAA"/>
    <w:rsid w:val="00951CE8"/>
    <w:rsid w:val="00952762"/>
    <w:rsid w:val="0095350F"/>
    <w:rsid w:val="00953565"/>
    <w:rsid w:val="00954346"/>
    <w:rsid w:val="00954C90"/>
    <w:rsid w:val="00956C8B"/>
    <w:rsid w:val="0095703C"/>
    <w:rsid w:val="00957C5C"/>
    <w:rsid w:val="00957ED2"/>
    <w:rsid w:val="0096272D"/>
    <w:rsid w:val="00962886"/>
    <w:rsid w:val="009636F3"/>
    <w:rsid w:val="0096473C"/>
    <w:rsid w:val="00965464"/>
    <w:rsid w:val="009660F8"/>
    <w:rsid w:val="00966FFC"/>
    <w:rsid w:val="00967966"/>
    <w:rsid w:val="00970D55"/>
    <w:rsid w:val="009723A1"/>
    <w:rsid w:val="009723DF"/>
    <w:rsid w:val="009726AD"/>
    <w:rsid w:val="00973614"/>
    <w:rsid w:val="00973883"/>
    <w:rsid w:val="009740A1"/>
    <w:rsid w:val="00974A90"/>
    <w:rsid w:val="0097724C"/>
    <w:rsid w:val="00980866"/>
    <w:rsid w:val="00980D24"/>
    <w:rsid w:val="009810B5"/>
    <w:rsid w:val="00982095"/>
    <w:rsid w:val="009821A5"/>
    <w:rsid w:val="00982327"/>
    <w:rsid w:val="009824DF"/>
    <w:rsid w:val="0098272A"/>
    <w:rsid w:val="00982BCE"/>
    <w:rsid w:val="0098405A"/>
    <w:rsid w:val="00984CFE"/>
    <w:rsid w:val="009852CA"/>
    <w:rsid w:val="009853AD"/>
    <w:rsid w:val="009856FB"/>
    <w:rsid w:val="00987463"/>
    <w:rsid w:val="00987980"/>
    <w:rsid w:val="00987BED"/>
    <w:rsid w:val="00991637"/>
    <w:rsid w:val="00991A7C"/>
    <w:rsid w:val="00991A93"/>
    <w:rsid w:val="009926D2"/>
    <w:rsid w:val="009928F1"/>
    <w:rsid w:val="009964D4"/>
    <w:rsid w:val="009A0E5E"/>
    <w:rsid w:val="009A2439"/>
    <w:rsid w:val="009A2E6A"/>
    <w:rsid w:val="009A33D0"/>
    <w:rsid w:val="009A517C"/>
    <w:rsid w:val="009A59ED"/>
    <w:rsid w:val="009A6FBB"/>
    <w:rsid w:val="009A7177"/>
    <w:rsid w:val="009A7929"/>
    <w:rsid w:val="009B0620"/>
    <w:rsid w:val="009B09CD"/>
    <w:rsid w:val="009B0CB7"/>
    <w:rsid w:val="009B2383"/>
    <w:rsid w:val="009B2605"/>
    <w:rsid w:val="009B3246"/>
    <w:rsid w:val="009B425B"/>
    <w:rsid w:val="009B4356"/>
    <w:rsid w:val="009B451C"/>
    <w:rsid w:val="009B4963"/>
    <w:rsid w:val="009B4C02"/>
    <w:rsid w:val="009B52CA"/>
    <w:rsid w:val="009B57C9"/>
    <w:rsid w:val="009B5DEB"/>
    <w:rsid w:val="009B7F79"/>
    <w:rsid w:val="009C00ED"/>
    <w:rsid w:val="009C30AA"/>
    <w:rsid w:val="009C43D1"/>
    <w:rsid w:val="009C59A6"/>
    <w:rsid w:val="009C6A52"/>
    <w:rsid w:val="009D0AB2"/>
    <w:rsid w:val="009D3043"/>
    <w:rsid w:val="009D3276"/>
    <w:rsid w:val="009D444C"/>
    <w:rsid w:val="009D4525"/>
    <w:rsid w:val="009D4529"/>
    <w:rsid w:val="009D5E5A"/>
    <w:rsid w:val="009D64E5"/>
    <w:rsid w:val="009D6A1F"/>
    <w:rsid w:val="009D6E6E"/>
    <w:rsid w:val="009D7998"/>
    <w:rsid w:val="009E0BF8"/>
    <w:rsid w:val="009E1533"/>
    <w:rsid w:val="009E2496"/>
    <w:rsid w:val="009E2785"/>
    <w:rsid w:val="009E5620"/>
    <w:rsid w:val="009E5CB7"/>
    <w:rsid w:val="009E65D1"/>
    <w:rsid w:val="009F08F6"/>
    <w:rsid w:val="009F1D97"/>
    <w:rsid w:val="009F2D2D"/>
    <w:rsid w:val="009F3D63"/>
    <w:rsid w:val="009F3F07"/>
    <w:rsid w:val="009F4C21"/>
    <w:rsid w:val="009F51D7"/>
    <w:rsid w:val="009F5B8E"/>
    <w:rsid w:val="009F6EF3"/>
    <w:rsid w:val="00A002E3"/>
    <w:rsid w:val="00A00483"/>
    <w:rsid w:val="00A00EE5"/>
    <w:rsid w:val="00A0243D"/>
    <w:rsid w:val="00A0313B"/>
    <w:rsid w:val="00A03FB6"/>
    <w:rsid w:val="00A04134"/>
    <w:rsid w:val="00A04397"/>
    <w:rsid w:val="00A04796"/>
    <w:rsid w:val="00A049E2"/>
    <w:rsid w:val="00A04DC3"/>
    <w:rsid w:val="00A070A0"/>
    <w:rsid w:val="00A07221"/>
    <w:rsid w:val="00A07A6E"/>
    <w:rsid w:val="00A1014B"/>
    <w:rsid w:val="00A11029"/>
    <w:rsid w:val="00A124E4"/>
    <w:rsid w:val="00A13288"/>
    <w:rsid w:val="00A1344B"/>
    <w:rsid w:val="00A148B4"/>
    <w:rsid w:val="00A14CF3"/>
    <w:rsid w:val="00A15E41"/>
    <w:rsid w:val="00A219E7"/>
    <w:rsid w:val="00A21B76"/>
    <w:rsid w:val="00A2417A"/>
    <w:rsid w:val="00A26CD5"/>
    <w:rsid w:val="00A26D8D"/>
    <w:rsid w:val="00A26F47"/>
    <w:rsid w:val="00A30466"/>
    <w:rsid w:val="00A323CF"/>
    <w:rsid w:val="00A33AE4"/>
    <w:rsid w:val="00A3437C"/>
    <w:rsid w:val="00A35180"/>
    <w:rsid w:val="00A356E1"/>
    <w:rsid w:val="00A370E8"/>
    <w:rsid w:val="00A40884"/>
    <w:rsid w:val="00A40B42"/>
    <w:rsid w:val="00A429DD"/>
    <w:rsid w:val="00A42C28"/>
    <w:rsid w:val="00A43B6B"/>
    <w:rsid w:val="00A44A11"/>
    <w:rsid w:val="00A458E0"/>
    <w:rsid w:val="00A45C7E"/>
    <w:rsid w:val="00A467AC"/>
    <w:rsid w:val="00A46949"/>
    <w:rsid w:val="00A4739B"/>
    <w:rsid w:val="00A477E6"/>
    <w:rsid w:val="00A47C1B"/>
    <w:rsid w:val="00A501D9"/>
    <w:rsid w:val="00A510FD"/>
    <w:rsid w:val="00A52E0E"/>
    <w:rsid w:val="00A5337D"/>
    <w:rsid w:val="00A5374C"/>
    <w:rsid w:val="00A54521"/>
    <w:rsid w:val="00A551A6"/>
    <w:rsid w:val="00A5703D"/>
    <w:rsid w:val="00A57CE8"/>
    <w:rsid w:val="00A614EA"/>
    <w:rsid w:val="00A61754"/>
    <w:rsid w:val="00A634F4"/>
    <w:rsid w:val="00A639BF"/>
    <w:rsid w:val="00A66CBC"/>
    <w:rsid w:val="00A70990"/>
    <w:rsid w:val="00A717AE"/>
    <w:rsid w:val="00A74A68"/>
    <w:rsid w:val="00A77AE4"/>
    <w:rsid w:val="00A77C8F"/>
    <w:rsid w:val="00A80E2F"/>
    <w:rsid w:val="00A81DAA"/>
    <w:rsid w:val="00A81E31"/>
    <w:rsid w:val="00A83380"/>
    <w:rsid w:val="00A84351"/>
    <w:rsid w:val="00A844CE"/>
    <w:rsid w:val="00A84B5A"/>
    <w:rsid w:val="00A86CA0"/>
    <w:rsid w:val="00A8749A"/>
    <w:rsid w:val="00A90385"/>
    <w:rsid w:val="00A907E7"/>
    <w:rsid w:val="00A90902"/>
    <w:rsid w:val="00A909A2"/>
    <w:rsid w:val="00A91EAA"/>
    <w:rsid w:val="00A9264B"/>
    <w:rsid w:val="00A9578F"/>
    <w:rsid w:val="00A96B07"/>
    <w:rsid w:val="00A96B1F"/>
    <w:rsid w:val="00A96DCC"/>
    <w:rsid w:val="00AA090B"/>
    <w:rsid w:val="00AA0ADD"/>
    <w:rsid w:val="00AA0EAB"/>
    <w:rsid w:val="00AA188F"/>
    <w:rsid w:val="00AA2BDA"/>
    <w:rsid w:val="00AA3B3A"/>
    <w:rsid w:val="00AA3C3D"/>
    <w:rsid w:val="00AA615F"/>
    <w:rsid w:val="00AA63A9"/>
    <w:rsid w:val="00AA6F19"/>
    <w:rsid w:val="00AA7E07"/>
    <w:rsid w:val="00AB0D1A"/>
    <w:rsid w:val="00AB120D"/>
    <w:rsid w:val="00AB1750"/>
    <w:rsid w:val="00AB17F6"/>
    <w:rsid w:val="00AB2510"/>
    <w:rsid w:val="00AB2979"/>
    <w:rsid w:val="00AB2B6E"/>
    <w:rsid w:val="00AB37A6"/>
    <w:rsid w:val="00AB4DF3"/>
    <w:rsid w:val="00AB5566"/>
    <w:rsid w:val="00AC0423"/>
    <w:rsid w:val="00AC0D9B"/>
    <w:rsid w:val="00AC25A6"/>
    <w:rsid w:val="00AC2EDB"/>
    <w:rsid w:val="00AC76C6"/>
    <w:rsid w:val="00AD079F"/>
    <w:rsid w:val="00AD07A2"/>
    <w:rsid w:val="00AD08F1"/>
    <w:rsid w:val="00AD2629"/>
    <w:rsid w:val="00AD268D"/>
    <w:rsid w:val="00AD33B4"/>
    <w:rsid w:val="00AD3749"/>
    <w:rsid w:val="00AD4C99"/>
    <w:rsid w:val="00AD54D9"/>
    <w:rsid w:val="00AD6723"/>
    <w:rsid w:val="00AD6AE6"/>
    <w:rsid w:val="00AD7CDA"/>
    <w:rsid w:val="00AD7DFB"/>
    <w:rsid w:val="00AD7E54"/>
    <w:rsid w:val="00AE0A14"/>
    <w:rsid w:val="00AE368F"/>
    <w:rsid w:val="00AE426C"/>
    <w:rsid w:val="00AE4377"/>
    <w:rsid w:val="00AE4F65"/>
    <w:rsid w:val="00AE5002"/>
    <w:rsid w:val="00AE68EB"/>
    <w:rsid w:val="00AE7AE3"/>
    <w:rsid w:val="00AF0872"/>
    <w:rsid w:val="00AF1821"/>
    <w:rsid w:val="00AF1BB6"/>
    <w:rsid w:val="00AF2103"/>
    <w:rsid w:val="00AF3A9D"/>
    <w:rsid w:val="00AF430E"/>
    <w:rsid w:val="00AF44DB"/>
    <w:rsid w:val="00AF512D"/>
    <w:rsid w:val="00AF55BC"/>
    <w:rsid w:val="00AF5AD8"/>
    <w:rsid w:val="00AF7730"/>
    <w:rsid w:val="00B0051A"/>
    <w:rsid w:val="00B0185C"/>
    <w:rsid w:val="00B01C7E"/>
    <w:rsid w:val="00B02469"/>
    <w:rsid w:val="00B034CE"/>
    <w:rsid w:val="00B03D25"/>
    <w:rsid w:val="00B03DB7"/>
    <w:rsid w:val="00B045D5"/>
    <w:rsid w:val="00B04957"/>
    <w:rsid w:val="00B04CB8"/>
    <w:rsid w:val="00B05E53"/>
    <w:rsid w:val="00B073A3"/>
    <w:rsid w:val="00B07C45"/>
    <w:rsid w:val="00B07C4A"/>
    <w:rsid w:val="00B07E22"/>
    <w:rsid w:val="00B10588"/>
    <w:rsid w:val="00B1068D"/>
    <w:rsid w:val="00B10E62"/>
    <w:rsid w:val="00B11981"/>
    <w:rsid w:val="00B12037"/>
    <w:rsid w:val="00B14841"/>
    <w:rsid w:val="00B16515"/>
    <w:rsid w:val="00B170D8"/>
    <w:rsid w:val="00B171BF"/>
    <w:rsid w:val="00B171DA"/>
    <w:rsid w:val="00B214A3"/>
    <w:rsid w:val="00B2361F"/>
    <w:rsid w:val="00B24182"/>
    <w:rsid w:val="00B26484"/>
    <w:rsid w:val="00B26972"/>
    <w:rsid w:val="00B26E7E"/>
    <w:rsid w:val="00B271AB"/>
    <w:rsid w:val="00B27B4E"/>
    <w:rsid w:val="00B34D6D"/>
    <w:rsid w:val="00B35091"/>
    <w:rsid w:val="00B36EE5"/>
    <w:rsid w:val="00B3753B"/>
    <w:rsid w:val="00B3769C"/>
    <w:rsid w:val="00B37AE7"/>
    <w:rsid w:val="00B40825"/>
    <w:rsid w:val="00B40D7F"/>
    <w:rsid w:val="00B413C0"/>
    <w:rsid w:val="00B42FF1"/>
    <w:rsid w:val="00B447D8"/>
    <w:rsid w:val="00B4552B"/>
    <w:rsid w:val="00B45A5E"/>
    <w:rsid w:val="00B46A00"/>
    <w:rsid w:val="00B5097C"/>
    <w:rsid w:val="00B50EA7"/>
    <w:rsid w:val="00B50FD2"/>
    <w:rsid w:val="00B51194"/>
    <w:rsid w:val="00B51943"/>
    <w:rsid w:val="00B52374"/>
    <w:rsid w:val="00B5351D"/>
    <w:rsid w:val="00B5414F"/>
    <w:rsid w:val="00B5437E"/>
    <w:rsid w:val="00B5499F"/>
    <w:rsid w:val="00B54A81"/>
    <w:rsid w:val="00B54B3D"/>
    <w:rsid w:val="00B54BCB"/>
    <w:rsid w:val="00B5584B"/>
    <w:rsid w:val="00B56B13"/>
    <w:rsid w:val="00B56E42"/>
    <w:rsid w:val="00B57549"/>
    <w:rsid w:val="00B60DD2"/>
    <w:rsid w:val="00B60FDA"/>
    <w:rsid w:val="00B6166F"/>
    <w:rsid w:val="00B634DF"/>
    <w:rsid w:val="00B63C86"/>
    <w:rsid w:val="00B63F1C"/>
    <w:rsid w:val="00B643AC"/>
    <w:rsid w:val="00B64E85"/>
    <w:rsid w:val="00B6607F"/>
    <w:rsid w:val="00B6654D"/>
    <w:rsid w:val="00B6695B"/>
    <w:rsid w:val="00B66D23"/>
    <w:rsid w:val="00B6778B"/>
    <w:rsid w:val="00B67ACE"/>
    <w:rsid w:val="00B7006B"/>
    <w:rsid w:val="00B7062A"/>
    <w:rsid w:val="00B70770"/>
    <w:rsid w:val="00B722B7"/>
    <w:rsid w:val="00B72512"/>
    <w:rsid w:val="00B73C63"/>
    <w:rsid w:val="00B7412B"/>
    <w:rsid w:val="00B74E3D"/>
    <w:rsid w:val="00B753D1"/>
    <w:rsid w:val="00B77BB8"/>
    <w:rsid w:val="00B8001F"/>
    <w:rsid w:val="00B80234"/>
    <w:rsid w:val="00B80530"/>
    <w:rsid w:val="00B80B78"/>
    <w:rsid w:val="00B81460"/>
    <w:rsid w:val="00B814CF"/>
    <w:rsid w:val="00B819FE"/>
    <w:rsid w:val="00B81A67"/>
    <w:rsid w:val="00B82FCA"/>
    <w:rsid w:val="00B83455"/>
    <w:rsid w:val="00B83D97"/>
    <w:rsid w:val="00B83FAD"/>
    <w:rsid w:val="00B8421D"/>
    <w:rsid w:val="00B844E8"/>
    <w:rsid w:val="00B84847"/>
    <w:rsid w:val="00B856F7"/>
    <w:rsid w:val="00B860D0"/>
    <w:rsid w:val="00B86AB4"/>
    <w:rsid w:val="00B879D8"/>
    <w:rsid w:val="00B9032F"/>
    <w:rsid w:val="00B91103"/>
    <w:rsid w:val="00B916C3"/>
    <w:rsid w:val="00B9272C"/>
    <w:rsid w:val="00B93B68"/>
    <w:rsid w:val="00B93CDD"/>
    <w:rsid w:val="00B94B98"/>
    <w:rsid w:val="00B94CAC"/>
    <w:rsid w:val="00BA06B3"/>
    <w:rsid w:val="00BA27B6"/>
    <w:rsid w:val="00BA3938"/>
    <w:rsid w:val="00BA6B2F"/>
    <w:rsid w:val="00BA7375"/>
    <w:rsid w:val="00BA787B"/>
    <w:rsid w:val="00BA7EB3"/>
    <w:rsid w:val="00BB0AA5"/>
    <w:rsid w:val="00BB20F2"/>
    <w:rsid w:val="00BB5667"/>
    <w:rsid w:val="00BB67AE"/>
    <w:rsid w:val="00BC0C6F"/>
    <w:rsid w:val="00BC13C1"/>
    <w:rsid w:val="00BC324F"/>
    <w:rsid w:val="00BC49C8"/>
    <w:rsid w:val="00BC5869"/>
    <w:rsid w:val="00BC59E6"/>
    <w:rsid w:val="00BC7417"/>
    <w:rsid w:val="00BC75E6"/>
    <w:rsid w:val="00BD003A"/>
    <w:rsid w:val="00BD0A26"/>
    <w:rsid w:val="00BD0BB1"/>
    <w:rsid w:val="00BD114E"/>
    <w:rsid w:val="00BD1D45"/>
    <w:rsid w:val="00BD2A72"/>
    <w:rsid w:val="00BD3099"/>
    <w:rsid w:val="00BD31A3"/>
    <w:rsid w:val="00BD35BD"/>
    <w:rsid w:val="00BD3BD5"/>
    <w:rsid w:val="00BD3E62"/>
    <w:rsid w:val="00BD4AF5"/>
    <w:rsid w:val="00BD668E"/>
    <w:rsid w:val="00BD6FBE"/>
    <w:rsid w:val="00BD73E6"/>
    <w:rsid w:val="00BE011E"/>
    <w:rsid w:val="00BE0818"/>
    <w:rsid w:val="00BE09CD"/>
    <w:rsid w:val="00BE163E"/>
    <w:rsid w:val="00BE25DF"/>
    <w:rsid w:val="00BE4D5A"/>
    <w:rsid w:val="00BE591A"/>
    <w:rsid w:val="00BE733D"/>
    <w:rsid w:val="00BE7E9D"/>
    <w:rsid w:val="00BF0197"/>
    <w:rsid w:val="00BF06DF"/>
    <w:rsid w:val="00BF0CA8"/>
    <w:rsid w:val="00BF1D62"/>
    <w:rsid w:val="00BF321B"/>
    <w:rsid w:val="00BF3769"/>
    <w:rsid w:val="00BF3773"/>
    <w:rsid w:val="00BF3E14"/>
    <w:rsid w:val="00BF3F85"/>
    <w:rsid w:val="00BF4644"/>
    <w:rsid w:val="00BF4972"/>
    <w:rsid w:val="00BF75F3"/>
    <w:rsid w:val="00C00B42"/>
    <w:rsid w:val="00C00D18"/>
    <w:rsid w:val="00C01F96"/>
    <w:rsid w:val="00C034CF"/>
    <w:rsid w:val="00C03941"/>
    <w:rsid w:val="00C03A58"/>
    <w:rsid w:val="00C03B8D"/>
    <w:rsid w:val="00C04532"/>
    <w:rsid w:val="00C0456B"/>
    <w:rsid w:val="00C06D1A"/>
    <w:rsid w:val="00C078F3"/>
    <w:rsid w:val="00C07922"/>
    <w:rsid w:val="00C102ED"/>
    <w:rsid w:val="00C1174E"/>
    <w:rsid w:val="00C123AD"/>
    <w:rsid w:val="00C1356B"/>
    <w:rsid w:val="00C14AFC"/>
    <w:rsid w:val="00C151D0"/>
    <w:rsid w:val="00C15735"/>
    <w:rsid w:val="00C16B3B"/>
    <w:rsid w:val="00C16B8D"/>
    <w:rsid w:val="00C16F30"/>
    <w:rsid w:val="00C1770E"/>
    <w:rsid w:val="00C17845"/>
    <w:rsid w:val="00C17A99"/>
    <w:rsid w:val="00C20117"/>
    <w:rsid w:val="00C237F5"/>
    <w:rsid w:val="00C23B21"/>
    <w:rsid w:val="00C24241"/>
    <w:rsid w:val="00C247D2"/>
    <w:rsid w:val="00C24A70"/>
    <w:rsid w:val="00C24CC7"/>
    <w:rsid w:val="00C268C1"/>
    <w:rsid w:val="00C2710E"/>
    <w:rsid w:val="00C31672"/>
    <w:rsid w:val="00C317AA"/>
    <w:rsid w:val="00C31E99"/>
    <w:rsid w:val="00C31F0A"/>
    <w:rsid w:val="00C3239E"/>
    <w:rsid w:val="00C325C5"/>
    <w:rsid w:val="00C33648"/>
    <w:rsid w:val="00C3472E"/>
    <w:rsid w:val="00C34B1A"/>
    <w:rsid w:val="00C34EEE"/>
    <w:rsid w:val="00C35709"/>
    <w:rsid w:val="00C36247"/>
    <w:rsid w:val="00C375F0"/>
    <w:rsid w:val="00C379E9"/>
    <w:rsid w:val="00C4177E"/>
    <w:rsid w:val="00C44226"/>
    <w:rsid w:val="00C45A69"/>
    <w:rsid w:val="00C46AA2"/>
    <w:rsid w:val="00C47480"/>
    <w:rsid w:val="00C520ED"/>
    <w:rsid w:val="00C52C84"/>
    <w:rsid w:val="00C52F0E"/>
    <w:rsid w:val="00C53480"/>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665A"/>
    <w:rsid w:val="00C67159"/>
    <w:rsid w:val="00C67497"/>
    <w:rsid w:val="00C677AE"/>
    <w:rsid w:val="00C67D6D"/>
    <w:rsid w:val="00C7003E"/>
    <w:rsid w:val="00C71866"/>
    <w:rsid w:val="00C723BC"/>
    <w:rsid w:val="00C725B1"/>
    <w:rsid w:val="00C735F9"/>
    <w:rsid w:val="00C76501"/>
    <w:rsid w:val="00C80D03"/>
    <w:rsid w:val="00C80D37"/>
    <w:rsid w:val="00C8151A"/>
    <w:rsid w:val="00C81770"/>
    <w:rsid w:val="00C82355"/>
    <w:rsid w:val="00C82609"/>
    <w:rsid w:val="00C83E75"/>
    <w:rsid w:val="00C84320"/>
    <w:rsid w:val="00C8447E"/>
    <w:rsid w:val="00C853C7"/>
    <w:rsid w:val="00C85C0F"/>
    <w:rsid w:val="00C86024"/>
    <w:rsid w:val="00C8795F"/>
    <w:rsid w:val="00C9004F"/>
    <w:rsid w:val="00C90923"/>
    <w:rsid w:val="00C90B26"/>
    <w:rsid w:val="00C91404"/>
    <w:rsid w:val="00C93421"/>
    <w:rsid w:val="00C9360C"/>
    <w:rsid w:val="00C93F19"/>
    <w:rsid w:val="00C94945"/>
    <w:rsid w:val="00C95FF7"/>
    <w:rsid w:val="00C975ED"/>
    <w:rsid w:val="00C97F36"/>
    <w:rsid w:val="00CA014A"/>
    <w:rsid w:val="00CA19DD"/>
    <w:rsid w:val="00CA2591"/>
    <w:rsid w:val="00CA36A7"/>
    <w:rsid w:val="00CA4555"/>
    <w:rsid w:val="00CA4BBD"/>
    <w:rsid w:val="00CA54D7"/>
    <w:rsid w:val="00CA5E53"/>
    <w:rsid w:val="00CA5FB3"/>
    <w:rsid w:val="00CB108B"/>
    <w:rsid w:val="00CB14A1"/>
    <w:rsid w:val="00CB285C"/>
    <w:rsid w:val="00CB32AD"/>
    <w:rsid w:val="00CB44D6"/>
    <w:rsid w:val="00CB7A46"/>
    <w:rsid w:val="00CB7E7E"/>
    <w:rsid w:val="00CC2CD1"/>
    <w:rsid w:val="00CC35AD"/>
    <w:rsid w:val="00CC35B4"/>
    <w:rsid w:val="00CC3806"/>
    <w:rsid w:val="00CC5DC9"/>
    <w:rsid w:val="00CC76CE"/>
    <w:rsid w:val="00CD0810"/>
    <w:rsid w:val="00CD0A78"/>
    <w:rsid w:val="00CD0ABD"/>
    <w:rsid w:val="00CD259C"/>
    <w:rsid w:val="00CD2826"/>
    <w:rsid w:val="00CD2A6A"/>
    <w:rsid w:val="00CD332C"/>
    <w:rsid w:val="00CD3841"/>
    <w:rsid w:val="00CD4319"/>
    <w:rsid w:val="00CD593A"/>
    <w:rsid w:val="00CD6072"/>
    <w:rsid w:val="00CE102F"/>
    <w:rsid w:val="00CE16B6"/>
    <w:rsid w:val="00CE1B79"/>
    <w:rsid w:val="00CE2128"/>
    <w:rsid w:val="00CE28AE"/>
    <w:rsid w:val="00CE2C6B"/>
    <w:rsid w:val="00CE3DDC"/>
    <w:rsid w:val="00CE40FF"/>
    <w:rsid w:val="00CE63EE"/>
    <w:rsid w:val="00CE6411"/>
    <w:rsid w:val="00CF014F"/>
    <w:rsid w:val="00CF0C85"/>
    <w:rsid w:val="00CF0F52"/>
    <w:rsid w:val="00CF16FB"/>
    <w:rsid w:val="00CF2295"/>
    <w:rsid w:val="00CF2984"/>
    <w:rsid w:val="00CF3BDE"/>
    <w:rsid w:val="00CF3C9C"/>
    <w:rsid w:val="00CF48C9"/>
    <w:rsid w:val="00CF5204"/>
    <w:rsid w:val="00CF5CDA"/>
    <w:rsid w:val="00CF6DA4"/>
    <w:rsid w:val="00CF6EF6"/>
    <w:rsid w:val="00D03068"/>
    <w:rsid w:val="00D04CBD"/>
    <w:rsid w:val="00D05533"/>
    <w:rsid w:val="00D06106"/>
    <w:rsid w:val="00D07ABE"/>
    <w:rsid w:val="00D112B5"/>
    <w:rsid w:val="00D122CF"/>
    <w:rsid w:val="00D14538"/>
    <w:rsid w:val="00D16C90"/>
    <w:rsid w:val="00D2163D"/>
    <w:rsid w:val="00D22431"/>
    <w:rsid w:val="00D22E7D"/>
    <w:rsid w:val="00D23043"/>
    <w:rsid w:val="00D23B6F"/>
    <w:rsid w:val="00D24B64"/>
    <w:rsid w:val="00D25E5B"/>
    <w:rsid w:val="00D2775B"/>
    <w:rsid w:val="00D307A6"/>
    <w:rsid w:val="00D31C6A"/>
    <w:rsid w:val="00D3257B"/>
    <w:rsid w:val="00D32586"/>
    <w:rsid w:val="00D3379D"/>
    <w:rsid w:val="00D3399A"/>
    <w:rsid w:val="00D36571"/>
    <w:rsid w:val="00D36C35"/>
    <w:rsid w:val="00D409E9"/>
    <w:rsid w:val="00D4197D"/>
    <w:rsid w:val="00D42073"/>
    <w:rsid w:val="00D4400D"/>
    <w:rsid w:val="00D44185"/>
    <w:rsid w:val="00D44851"/>
    <w:rsid w:val="00D471C7"/>
    <w:rsid w:val="00D475F2"/>
    <w:rsid w:val="00D50530"/>
    <w:rsid w:val="00D51A75"/>
    <w:rsid w:val="00D51CD2"/>
    <w:rsid w:val="00D52078"/>
    <w:rsid w:val="00D52876"/>
    <w:rsid w:val="00D52F12"/>
    <w:rsid w:val="00D53325"/>
    <w:rsid w:val="00D5397C"/>
    <w:rsid w:val="00D5432B"/>
    <w:rsid w:val="00D5494D"/>
    <w:rsid w:val="00D550CF"/>
    <w:rsid w:val="00D5636C"/>
    <w:rsid w:val="00D574CA"/>
    <w:rsid w:val="00D57819"/>
    <w:rsid w:val="00D603CD"/>
    <w:rsid w:val="00D6072C"/>
    <w:rsid w:val="00D60E9B"/>
    <w:rsid w:val="00D61767"/>
    <w:rsid w:val="00D618A3"/>
    <w:rsid w:val="00D62AE0"/>
    <w:rsid w:val="00D63DCC"/>
    <w:rsid w:val="00D642D5"/>
    <w:rsid w:val="00D64B34"/>
    <w:rsid w:val="00D6582C"/>
    <w:rsid w:val="00D72906"/>
    <w:rsid w:val="00D72BC8"/>
    <w:rsid w:val="00D73E07"/>
    <w:rsid w:val="00D7568E"/>
    <w:rsid w:val="00D758DC"/>
    <w:rsid w:val="00D763C5"/>
    <w:rsid w:val="00D80B8A"/>
    <w:rsid w:val="00D826B4"/>
    <w:rsid w:val="00D83C51"/>
    <w:rsid w:val="00D83E7F"/>
    <w:rsid w:val="00D84566"/>
    <w:rsid w:val="00D84D5E"/>
    <w:rsid w:val="00D85A7B"/>
    <w:rsid w:val="00D877EE"/>
    <w:rsid w:val="00D87ED5"/>
    <w:rsid w:val="00D925DB"/>
    <w:rsid w:val="00D92951"/>
    <w:rsid w:val="00D9357B"/>
    <w:rsid w:val="00D94B05"/>
    <w:rsid w:val="00D9549F"/>
    <w:rsid w:val="00D95D3B"/>
    <w:rsid w:val="00D96337"/>
    <w:rsid w:val="00D9667F"/>
    <w:rsid w:val="00D96E22"/>
    <w:rsid w:val="00D97CF8"/>
    <w:rsid w:val="00DA032F"/>
    <w:rsid w:val="00DA109E"/>
    <w:rsid w:val="00DA19DB"/>
    <w:rsid w:val="00DA236E"/>
    <w:rsid w:val="00DA2872"/>
    <w:rsid w:val="00DA3460"/>
    <w:rsid w:val="00DA3D06"/>
    <w:rsid w:val="00DA4885"/>
    <w:rsid w:val="00DA542B"/>
    <w:rsid w:val="00DA563E"/>
    <w:rsid w:val="00DA57E9"/>
    <w:rsid w:val="00DA6BC4"/>
    <w:rsid w:val="00DA6F00"/>
    <w:rsid w:val="00DB086A"/>
    <w:rsid w:val="00DB0D38"/>
    <w:rsid w:val="00DB17F3"/>
    <w:rsid w:val="00DB189C"/>
    <w:rsid w:val="00DB2364"/>
    <w:rsid w:val="00DB2B10"/>
    <w:rsid w:val="00DB41E1"/>
    <w:rsid w:val="00DB4AC8"/>
    <w:rsid w:val="00DB4BC5"/>
    <w:rsid w:val="00DB50F0"/>
    <w:rsid w:val="00DB5418"/>
    <w:rsid w:val="00DB5542"/>
    <w:rsid w:val="00DB5D63"/>
    <w:rsid w:val="00DB6B0C"/>
    <w:rsid w:val="00DB723A"/>
    <w:rsid w:val="00DB73DF"/>
    <w:rsid w:val="00DB7D1B"/>
    <w:rsid w:val="00DC040B"/>
    <w:rsid w:val="00DC0CA2"/>
    <w:rsid w:val="00DC176F"/>
    <w:rsid w:val="00DC1D89"/>
    <w:rsid w:val="00DC26D4"/>
    <w:rsid w:val="00DC2B1D"/>
    <w:rsid w:val="00DC2E54"/>
    <w:rsid w:val="00DC37D6"/>
    <w:rsid w:val="00DC6293"/>
    <w:rsid w:val="00DC7400"/>
    <w:rsid w:val="00DC77AA"/>
    <w:rsid w:val="00DC7C51"/>
    <w:rsid w:val="00DC7C89"/>
    <w:rsid w:val="00DD1EA4"/>
    <w:rsid w:val="00DD28D4"/>
    <w:rsid w:val="00DD333E"/>
    <w:rsid w:val="00DD3BD5"/>
    <w:rsid w:val="00DD5E1B"/>
    <w:rsid w:val="00DD6EB7"/>
    <w:rsid w:val="00DD714B"/>
    <w:rsid w:val="00DD7506"/>
    <w:rsid w:val="00DE00D5"/>
    <w:rsid w:val="00DE06F3"/>
    <w:rsid w:val="00DE0E45"/>
    <w:rsid w:val="00DE14EA"/>
    <w:rsid w:val="00DE2E19"/>
    <w:rsid w:val="00DE385C"/>
    <w:rsid w:val="00DE3FB5"/>
    <w:rsid w:val="00DE674F"/>
    <w:rsid w:val="00DE6B30"/>
    <w:rsid w:val="00DE7848"/>
    <w:rsid w:val="00DF03EE"/>
    <w:rsid w:val="00DF15D7"/>
    <w:rsid w:val="00DF4A52"/>
    <w:rsid w:val="00DF4C61"/>
    <w:rsid w:val="00DF595E"/>
    <w:rsid w:val="00DF5DF0"/>
    <w:rsid w:val="00DF6004"/>
    <w:rsid w:val="00DF62B1"/>
    <w:rsid w:val="00DF69BA"/>
    <w:rsid w:val="00DF6CC2"/>
    <w:rsid w:val="00DF6E15"/>
    <w:rsid w:val="00DF778B"/>
    <w:rsid w:val="00DF79F6"/>
    <w:rsid w:val="00DF7D0E"/>
    <w:rsid w:val="00E00186"/>
    <w:rsid w:val="00E00207"/>
    <w:rsid w:val="00E006E4"/>
    <w:rsid w:val="00E0273A"/>
    <w:rsid w:val="00E02AAD"/>
    <w:rsid w:val="00E039A2"/>
    <w:rsid w:val="00E05090"/>
    <w:rsid w:val="00E07193"/>
    <w:rsid w:val="00E0769B"/>
    <w:rsid w:val="00E079CD"/>
    <w:rsid w:val="00E07CCB"/>
    <w:rsid w:val="00E07E4A"/>
    <w:rsid w:val="00E11348"/>
    <w:rsid w:val="00E113FB"/>
    <w:rsid w:val="00E11B62"/>
    <w:rsid w:val="00E126EA"/>
    <w:rsid w:val="00E12A80"/>
    <w:rsid w:val="00E137B0"/>
    <w:rsid w:val="00E15B45"/>
    <w:rsid w:val="00E16830"/>
    <w:rsid w:val="00E17258"/>
    <w:rsid w:val="00E20887"/>
    <w:rsid w:val="00E20BFB"/>
    <w:rsid w:val="00E226A7"/>
    <w:rsid w:val="00E252EC"/>
    <w:rsid w:val="00E26FF2"/>
    <w:rsid w:val="00E2774F"/>
    <w:rsid w:val="00E27B15"/>
    <w:rsid w:val="00E27EF7"/>
    <w:rsid w:val="00E30F6A"/>
    <w:rsid w:val="00E31786"/>
    <w:rsid w:val="00E3185C"/>
    <w:rsid w:val="00E31B63"/>
    <w:rsid w:val="00E31E48"/>
    <w:rsid w:val="00E31F8A"/>
    <w:rsid w:val="00E32162"/>
    <w:rsid w:val="00E333D4"/>
    <w:rsid w:val="00E33B8F"/>
    <w:rsid w:val="00E33D59"/>
    <w:rsid w:val="00E33F40"/>
    <w:rsid w:val="00E3464F"/>
    <w:rsid w:val="00E3465A"/>
    <w:rsid w:val="00E34D55"/>
    <w:rsid w:val="00E3515E"/>
    <w:rsid w:val="00E35E28"/>
    <w:rsid w:val="00E3654A"/>
    <w:rsid w:val="00E374CF"/>
    <w:rsid w:val="00E4259E"/>
    <w:rsid w:val="00E42D34"/>
    <w:rsid w:val="00E42DC7"/>
    <w:rsid w:val="00E45053"/>
    <w:rsid w:val="00E45C44"/>
    <w:rsid w:val="00E4679F"/>
    <w:rsid w:val="00E47A97"/>
    <w:rsid w:val="00E51072"/>
    <w:rsid w:val="00E5361C"/>
    <w:rsid w:val="00E53C1B"/>
    <w:rsid w:val="00E546AA"/>
    <w:rsid w:val="00E54D26"/>
    <w:rsid w:val="00E56160"/>
    <w:rsid w:val="00E5708C"/>
    <w:rsid w:val="00E57FDE"/>
    <w:rsid w:val="00E610D6"/>
    <w:rsid w:val="00E636B8"/>
    <w:rsid w:val="00E64659"/>
    <w:rsid w:val="00E649A8"/>
    <w:rsid w:val="00E64F19"/>
    <w:rsid w:val="00E65013"/>
    <w:rsid w:val="00E65D84"/>
    <w:rsid w:val="00E66484"/>
    <w:rsid w:val="00E67031"/>
    <w:rsid w:val="00E6770C"/>
    <w:rsid w:val="00E7088D"/>
    <w:rsid w:val="00E7186B"/>
    <w:rsid w:val="00E71C91"/>
    <w:rsid w:val="00E71D96"/>
    <w:rsid w:val="00E726E3"/>
    <w:rsid w:val="00E74BB9"/>
    <w:rsid w:val="00E74E87"/>
    <w:rsid w:val="00E756C3"/>
    <w:rsid w:val="00E80182"/>
    <w:rsid w:val="00E8027B"/>
    <w:rsid w:val="00E80557"/>
    <w:rsid w:val="00E81437"/>
    <w:rsid w:val="00E821FC"/>
    <w:rsid w:val="00E82485"/>
    <w:rsid w:val="00E83535"/>
    <w:rsid w:val="00E84389"/>
    <w:rsid w:val="00E85922"/>
    <w:rsid w:val="00E85E24"/>
    <w:rsid w:val="00E86231"/>
    <w:rsid w:val="00E8700F"/>
    <w:rsid w:val="00E873C2"/>
    <w:rsid w:val="00E90A54"/>
    <w:rsid w:val="00E90B51"/>
    <w:rsid w:val="00E91A71"/>
    <w:rsid w:val="00E921D6"/>
    <w:rsid w:val="00E922D0"/>
    <w:rsid w:val="00E94289"/>
    <w:rsid w:val="00E94B2B"/>
    <w:rsid w:val="00E9535F"/>
    <w:rsid w:val="00E96C36"/>
    <w:rsid w:val="00EA018D"/>
    <w:rsid w:val="00EA1227"/>
    <w:rsid w:val="00EA2CE4"/>
    <w:rsid w:val="00EA44AC"/>
    <w:rsid w:val="00EA48D0"/>
    <w:rsid w:val="00EA58B8"/>
    <w:rsid w:val="00EA64A3"/>
    <w:rsid w:val="00EA6DCB"/>
    <w:rsid w:val="00EB09CE"/>
    <w:rsid w:val="00EB1458"/>
    <w:rsid w:val="00EB1546"/>
    <w:rsid w:val="00EB158A"/>
    <w:rsid w:val="00EB182E"/>
    <w:rsid w:val="00EB2B96"/>
    <w:rsid w:val="00EB4297"/>
    <w:rsid w:val="00EB43AD"/>
    <w:rsid w:val="00EB51AE"/>
    <w:rsid w:val="00EB5ADB"/>
    <w:rsid w:val="00EB6B8E"/>
    <w:rsid w:val="00EC003A"/>
    <w:rsid w:val="00EC1DF8"/>
    <w:rsid w:val="00EC2A19"/>
    <w:rsid w:val="00EC2DC9"/>
    <w:rsid w:val="00EC3E8B"/>
    <w:rsid w:val="00EC41AF"/>
    <w:rsid w:val="00EC4322"/>
    <w:rsid w:val="00EC4A69"/>
    <w:rsid w:val="00EC4AC9"/>
    <w:rsid w:val="00EC6346"/>
    <w:rsid w:val="00EC6521"/>
    <w:rsid w:val="00EC662D"/>
    <w:rsid w:val="00EC700C"/>
    <w:rsid w:val="00ED1BAF"/>
    <w:rsid w:val="00ED3892"/>
    <w:rsid w:val="00ED6FC5"/>
    <w:rsid w:val="00EE0505"/>
    <w:rsid w:val="00EE1625"/>
    <w:rsid w:val="00EE2AF3"/>
    <w:rsid w:val="00EE3B03"/>
    <w:rsid w:val="00EE3E40"/>
    <w:rsid w:val="00EE55B2"/>
    <w:rsid w:val="00EE62A1"/>
    <w:rsid w:val="00EE7898"/>
    <w:rsid w:val="00EE7DA9"/>
    <w:rsid w:val="00EF0177"/>
    <w:rsid w:val="00EF0A1B"/>
    <w:rsid w:val="00EF0C9D"/>
    <w:rsid w:val="00EF1283"/>
    <w:rsid w:val="00EF34D3"/>
    <w:rsid w:val="00EF3E19"/>
    <w:rsid w:val="00EF5DC4"/>
    <w:rsid w:val="00EF6B9E"/>
    <w:rsid w:val="00EF71A8"/>
    <w:rsid w:val="00F0309E"/>
    <w:rsid w:val="00F037F8"/>
    <w:rsid w:val="00F03BFD"/>
    <w:rsid w:val="00F04484"/>
    <w:rsid w:val="00F04FF6"/>
    <w:rsid w:val="00F0588D"/>
    <w:rsid w:val="00F10536"/>
    <w:rsid w:val="00F10977"/>
    <w:rsid w:val="00F109FC"/>
    <w:rsid w:val="00F14289"/>
    <w:rsid w:val="00F1450B"/>
    <w:rsid w:val="00F14EC4"/>
    <w:rsid w:val="00F1711A"/>
    <w:rsid w:val="00F206C4"/>
    <w:rsid w:val="00F2476E"/>
    <w:rsid w:val="00F2561F"/>
    <w:rsid w:val="00F25728"/>
    <w:rsid w:val="00F2637D"/>
    <w:rsid w:val="00F27B54"/>
    <w:rsid w:val="00F31B8B"/>
    <w:rsid w:val="00F31E31"/>
    <w:rsid w:val="00F33101"/>
    <w:rsid w:val="00F3387F"/>
    <w:rsid w:val="00F33A5A"/>
    <w:rsid w:val="00F342FD"/>
    <w:rsid w:val="00F34E9E"/>
    <w:rsid w:val="00F376B4"/>
    <w:rsid w:val="00F40919"/>
    <w:rsid w:val="00F40BB0"/>
    <w:rsid w:val="00F4167F"/>
    <w:rsid w:val="00F41684"/>
    <w:rsid w:val="00F41FB8"/>
    <w:rsid w:val="00F428EE"/>
    <w:rsid w:val="00F42B3F"/>
    <w:rsid w:val="00F42E22"/>
    <w:rsid w:val="00F44755"/>
    <w:rsid w:val="00F4479C"/>
    <w:rsid w:val="00F44CEE"/>
    <w:rsid w:val="00F455E0"/>
    <w:rsid w:val="00F45E7C"/>
    <w:rsid w:val="00F478D0"/>
    <w:rsid w:val="00F47E6A"/>
    <w:rsid w:val="00F524CB"/>
    <w:rsid w:val="00F52AC4"/>
    <w:rsid w:val="00F533DB"/>
    <w:rsid w:val="00F53D60"/>
    <w:rsid w:val="00F53F56"/>
    <w:rsid w:val="00F5458D"/>
    <w:rsid w:val="00F54F3A"/>
    <w:rsid w:val="00F6012E"/>
    <w:rsid w:val="00F6137E"/>
    <w:rsid w:val="00F61437"/>
    <w:rsid w:val="00F61833"/>
    <w:rsid w:val="00F659E1"/>
    <w:rsid w:val="00F6611A"/>
    <w:rsid w:val="00F67EB1"/>
    <w:rsid w:val="00F70630"/>
    <w:rsid w:val="00F70F96"/>
    <w:rsid w:val="00F7179D"/>
    <w:rsid w:val="00F72096"/>
    <w:rsid w:val="00F72B90"/>
    <w:rsid w:val="00F738B7"/>
    <w:rsid w:val="00F7466C"/>
    <w:rsid w:val="00F74DF7"/>
    <w:rsid w:val="00F74EB9"/>
    <w:rsid w:val="00F75FB6"/>
    <w:rsid w:val="00F775E8"/>
    <w:rsid w:val="00F80237"/>
    <w:rsid w:val="00F808C5"/>
    <w:rsid w:val="00F81299"/>
    <w:rsid w:val="00F82BB2"/>
    <w:rsid w:val="00F832E1"/>
    <w:rsid w:val="00F84399"/>
    <w:rsid w:val="00F8488A"/>
    <w:rsid w:val="00F84E8E"/>
    <w:rsid w:val="00F851F5"/>
    <w:rsid w:val="00F85369"/>
    <w:rsid w:val="00F86325"/>
    <w:rsid w:val="00F863CF"/>
    <w:rsid w:val="00F8713D"/>
    <w:rsid w:val="00F9247B"/>
    <w:rsid w:val="00F92A98"/>
    <w:rsid w:val="00F93CF6"/>
    <w:rsid w:val="00F93DC9"/>
    <w:rsid w:val="00F94872"/>
    <w:rsid w:val="00F951C4"/>
    <w:rsid w:val="00F9546B"/>
    <w:rsid w:val="00F96316"/>
    <w:rsid w:val="00F967E0"/>
    <w:rsid w:val="00F96A6A"/>
    <w:rsid w:val="00FA17BA"/>
    <w:rsid w:val="00FA453B"/>
    <w:rsid w:val="00FA5D88"/>
    <w:rsid w:val="00FA5DA4"/>
    <w:rsid w:val="00FA6D0A"/>
    <w:rsid w:val="00FA751A"/>
    <w:rsid w:val="00FB0152"/>
    <w:rsid w:val="00FB0C21"/>
    <w:rsid w:val="00FB1218"/>
    <w:rsid w:val="00FB1482"/>
    <w:rsid w:val="00FB1A63"/>
    <w:rsid w:val="00FB32E0"/>
    <w:rsid w:val="00FB33E4"/>
    <w:rsid w:val="00FB4B25"/>
    <w:rsid w:val="00FB569D"/>
    <w:rsid w:val="00FB6C2B"/>
    <w:rsid w:val="00FB7443"/>
    <w:rsid w:val="00FB75DB"/>
    <w:rsid w:val="00FC0CA5"/>
    <w:rsid w:val="00FC1636"/>
    <w:rsid w:val="00FC18E0"/>
    <w:rsid w:val="00FC20C3"/>
    <w:rsid w:val="00FC29BA"/>
    <w:rsid w:val="00FC5F36"/>
    <w:rsid w:val="00FC64E4"/>
    <w:rsid w:val="00FC67AF"/>
    <w:rsid w:val="00FC6A29"/>
    <w:rsid w:val="00FD02D2"/>
    <w:rsid w:val="00FD030B"/>
    <w:rsid w:val="00FD0F65"/>
    <w:rsid w:val="00FD47CA"/>
    <w:rsid w:val="00FD554D"/>
    <w:rsid w:val="00FD596D"/>
    <w:rsid w:val="00FD5B24"/>
    <w:rsid w:val="00FE0320"/>
    <w:rsid w:val="00FE0B0C"/>
    <w:rsid w:val="00FE22F6"/>
    <w:rsid w:val="00FE2CB4"/>
    <w:rsid w:val="00FE2DF3"/>
    <w:rsid w:val="00FE31E9"/>
    <w:rsid w:val="00FE362B"/>
    <w:rsid w:val="00FE37EF"/>
    <w:rsid w:val="00FE4726"/>
    <w:rsid w:val="00FE54BD"/>
    <w:rsid w:val="00FE5C16"/>
    <w:rsid w:val="00FF0807"/>
    <w:rsid w:val="00FF0889"/>
    <w:rsid w:val="00FF0E49"/>
    <w:rsid w:val="00FF328C"/>
    <w:rsid w:val="00FF33C1"/>
    <w:rsid w:val="00FF373C"/>
    <w:rsid w:val="00FF3D9A"/>
    <w:rsid w:val="00FF5D7A"/>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DefaultParagraphFont"/>
    <w:rsid w:val="00D44851"/>
  </w:style>
  <w:style w:type="character" w:customStyle="1" w:styleId="bhide1">
    <w:name w:val="b_hide1"/>
    <w:basedOn w:val="DefaultParagraphFont"/>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Normal"/>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DefaultParagraphFont"/>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character" w:customStyle="1" w:styleId="fontstyle41">
    <w:name w:val="fontstyle41"/>
    <w:basedOn w:val="DefaultParagraphFont"/>
    <w:rsid w:val="00E26FF2"/>
    <w:rPr>
      <w:rFonts w:ascii="TimesNewRomanPS-BoldMT" w:hAnsi="TimesNewRomanPS-BoldMT" w:hint="default"/>
      <w:b/>
      <w:bCs/>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42910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3656781">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2787000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28195028">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5653959">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72354295">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BC9D1-8DB1-4432-8708-F53D1AC49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13</Pages>
  <Words>4383</Words>
  <Characters>24987</Characters>
  <Application>Microsoft Office Word</Application>
  <DocSecurity>0</DocSecurity>
  <Lines>208</Lines>
  <Paragraphs>58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29312</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Huang, Po-kai</cp:lastModifiedBy>
  <cp:revision>388</cp:revision>
  <cp:lastPrinted>2010-05-04T12:47:00Z</cp:lastPrinted>
  <dcterms:created xsi:type="dcterms:W3CDTF">2020-05-20T22:28:00Z</dcterms:created>
  <dcterms:modified xsi:type="dcterms:W3CDTF">2021-03-06T17:28:00Z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