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2C5E8" w14:textId="77777777" w:rsidR="005F64E1" w:rsidRDefault="005F64E1" w:rsidP="005F64E1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1455"/>
        <w:gridCol w:w="1260"/>
        <w:gridCol w:w="3461"/>
      </w:tblGrid>
      <w:tr w:rsidR="005F64E1" w14:paraId="17607237" w14:textId="77777777" w:rsidTr="00C7710B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6CF3CE8" w14:textId="424AFBEA" w:rsidR="005F64E1" w:rsidRDefault="008250CE" w:rsidP="00C7710B">
            <w:pPr>
              <w:pStyle w:val="T2"/>
            </w:pPr>
            <w:r>
              <w:t xml:space="preserve">PDT: Initial </w:t>
            </w:r>
            <w:r w:rsidR="00D6278C">
              <w:t xml:space="preserve">text </w:t>
            </w:r>
            <w:r>
              <w:t>proposal for</w:t>
            </w:r>
            <w:r w:rsidR="00D6278C">
              <w:t xml:space="preserve"> B.4.3 and </w:t>
            </w:r>
            <w:r w:rsidRPr="008250CE">
              <w:t>B.4.36a.2</w:t>
            </w:r>
          </w:p>
        </w:tc>
      </w:tr>
      <w:tr w:rsidR="005F64E1" w14:paraId="2CB66E68" w14:textId="77777777" w:rsidTr="00C7710B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A0A6AF7" w14:textId="060E2746" w:rsidR="005F64E1" w:rsidRDefault="005F64E1" w:rsidP="00C7710B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8250CE">
              <w:rPr>
                <w:b w:val="0"/>
                <w:sz w:val="20"/>
              </w:rPr>
              <w:t>2021-02-19</w:t>
            </w:r>
          </w:p>
        </w:tc>
      </w:tr>
      <w:tr w:rsidR="005F64E1" w14:paraId="07F846DD" w14:textId="77777777" w:rsidTr="00C7710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DB65C1A" w14:textId="77777777" w:rsidR="005F64E1" w:rsidRDefault="005F64E1" w:rsidP="00C771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5F64E1" w14:paraId="75620E31" w14:textId="77777777" w:rsidTr="00C7710B">
        <w:trPr>
          <w:jc w:val="center"/>
        </w:trPr>
        <w:tc>
          <w:tcPr>
            <w:tcW w:w="1336" w:type="dxa"/>
            <w:vAlign w:val="center"/>
          </w:tcPr>
          <w:p w14:paraId="5AC331AC" w14:textId="77777777" w:rsidR="005F64E1" w:rsidRDefault="005F64E1" w:rsidP="00C771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0D5585D4" w14:textId="77777777" w:rsidR="005F64E1" w:rsidRDefault="005F64E1" w:rsidP="00C771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1455" w:type="dxa"/>
            <w:vAlign w:val="center"/>
          </w:tcPr>
          <w:p w14:paraId="24FBD089" w14:textId="77777777" w:rsidR="005F64E1" w:rsidRDefault="005F64E1" w:rsidP="00C771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260" w:type="dxa"/>
            <w:vAlign w:val="center"/>
          </w:tcPr>
          <w:p w14:paraId="6B7BEC49" w14:textId="77777777" w:rsidR="005F64E1" w:rsidRDefault="005F64E1" w:rsidP="00C771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3461" w:type="dxa"/>
            <w:vAlign w:val="center"/>
          </w:tcPr>
          <w:p w14:paraId="0C24A888" w14:textId="77777777" w:rsidR="005F64E1" w:rsidRDefault="005F64E1" w:rsidP="00C771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5F64E1" w14:paraId="2134DEB7" w14:textId="77777777" w:rsidTr="00C7710B">
        <w:trPr>
          <w:jc w:val="center"/>
        </w:trPr>
        <w:tc>
          <w:tcPr>
            <w:tcW w:w="1336" w:type="dxa"/>
            <w:vAlign w:val="center"/>
          </w:tcPr>
          <w:p w14:paraId="4DC7751F" w14:textId="3DF6B048" w:rsidR="005F64E1" w:rsidRDefault="00502CCE" w:rsidP="00C7710B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Sigurd Schelstraete</w:t>
            </w:r>
          </w:p>
        </w:tc>
        <w:tc>
          <w:tcPr>
            <w:tcW w:w="2064" w:type="dxa"/>
            <w:vAlign w:val="center"/>
          </w:tcPr>
          <w:p w14:paraId="77E501E5" w14:textId="0FFF5C73" w:rsidR="005F64E1" w:rsidRDefault="00502CCE" w:rsidP="00C7710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ON Semiconductor</w:t>
            </w:r>
          </w:p>
        </w:tc>
        <w:tc>
          <w:tcPr>
            <w:tcW w:w="1455" w:type="dxa"/>
            <w:vAlign w:val="center"/>
          </w:tcPr>
          <w:p w14:paraId="2786B404" w14:textId="77777777" w:rsidR="005F64E1" w:rsidRDefault="005F64E1" w:rsidP="00C7710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75B4C0D0" w14:textId="77777777" w:rsidR="005F64E1" w:rsidRDefault="005F64E1" w:rsidP="00C7710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461" w:type="dxa"/>
            <w:vAlign w:val="center"/>
          </w:tcPr>
          <w:p w14:paraId="3255D0B8" w14:textId="0A8DDA2A" w:rsidR="005F64E1" w:rsidRDefault="00502CCE" w:rsidP="00C7710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sigurd.schelstraete@onsemi.com</w:t>
            </w:r>
          </w:p>
        </w:tc>
      </w:tr>
    </w:tbl>
    <w:p w14:paraId="0450CAFB" w14:textId="77777777" w:rsidR="005F64E1" w:rsidRDefault="005F64E1" w:rsidP="005F64E1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4B877C" wp14:editId="41997B16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BD0555" w14:textId="77777777" w:rsidR="000A2098" w:rsidRDefault="000A2098" w:rsidP="005F64E1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14F000ED" w14:textId="1110DABB" w:rsidR="000A2098" w:rsidRDefault="000A2098" w:rsidP="008250CE">
                            <w:pPr>
                              <w:jc w:val="both"/>
                            </w:pPr>
                            <w:r>
                              <w:t>This document contains a partial proposal for Annex B of 802.11be (</w:t>
                            </w:r>
                            <w:r w:rsidRPr="008250CE">
                              <w:t>Protocol Implementation Conformance Statement (PICS)</w:t>
                            </w:r>
                            <w:r>
                              <w:t>). Focus is on the PHY features.</w:t>
                            </w:r>
                          </w:p>
                          <w:p w14:paraId="4EA3F646" w14:textId="032BBA11" w:rsidR="000A2098" w:rsidRDefault="000A2098" w:rsidP="008250CE">
                            <w:pPr>
                              <w:jc w:val="both"/>
                            </w:pPr>
                          </w:p>
                          <w:p w14:paraId="3F8DE176" w14:textId="2B4B10F4" w:rsidR="000A2098" w:rsidRDefault="000A2098" w:rsidP="008250CE">
                            <w:pPr>
                              <w:jc w:val="both"/>
                              <w:rPr>
                                <w:ins w:id="0" w:author="Sigurd Schelstraete" w:date="2021-03-03T14:03:00Z"/>
                              </w:rPr>
                            </w:pPr>
                            <w:r>
                              <w:t>Features were identified from section 36.1.1 and the latest proposal for EHT Capabilities.</w:t>
                            </w:r>
                          </w:p>
                          <w:p w14:paraId="79D63455" w14:textId="29A29CF6" w:rsidR="00324E07" w:rsidRDefault="00324E07" w:rsidP="008250CE">
                            <w:pPr>
                              <w:jc w:val="both"/>
                              <w:rPr>
                                <w:ins w:id="1" w:author="Sigurd Schelstraete" w:date="2021-03-03T14:03:00Z"/>
                              </w:rPr>
                            </w:pPr>
                          </w:p>
                          <w:p w14:paraId="5E6C5B6A" w14:textId="0654E6FB" w:rsidR="00324E07" w:rsidRDefault="00324E07" w:rsidP="008250CE">
                            <w:pPr>
                              <w:jc w:val="both"/>
                            </w:pPr>
                            <w:ins w:id="2" w:author="Sigurd Schelstraete" w:date="2021-03-03T14:03:00Z">
                              <w:r>
                                <w:t>R2 includes updates ba</w:t>
                              </w:r>
                            </w:ins>
                            <w:ins w:id="3" w:author="Sigurd Schelstraete" w:date="2021-03-03T14:04:00Z">
                              <w:r>
                                <w:t>sed on received comments</w:t>
                              </w:r>
                            </w:ins>
                          </w:p>
                          <w:p w14:paraId="6AB69446" w14:textId="77777777" w:rsidR="000A2098" w:rsidRDefault="000A2098" w:rsidP="005F64E1">
                            <w:pPr>
                              <w:jc w:val="both"/>
                            </w:pPr>
                          </w:p>
                          <w:p w14:paraId="796329F4" w14:textId="77777777" w:rsidR="000A2098" w:rsidRDefault="000A2098" w:rsidP="005F64E1">
                            <w:pPr>
                              <w:jc w:val="both"/>
                            </w:pPr>
                          </w:p>
                          <w:p w14:paraId="6C4D69DA" w14:textId="77777777" w:rsidR="000A2098" w:rsidRDefault="000A2098" w:rsidP="005F64E1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4B877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" o:allowincell="f" stroked="f">
                <v:path arrowok="t"/>
                <v:textbox>
                  <w:txbxContent>
                    <w:p w14:paraId="52BD0555" w14:textId="77777777" w:rsidR="000A2098" w:rsidRDefault="000A2098" w:rsidP="005F64E1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14F000ED" w14:textId="1110DABB" w:rsidR="000A2098" w:rsidRDefault="000A2098" w:rsidP="008250CE">
                      <w:pPr>
                        <w:jc w:val="both"/>
                      </w:pPr>
                      <w:r>
                        <w:t>This document contains a partial proposal for Annex B of 802.11be (</w:t>
                      </w:r>
                      <w:r w:rsidRPr="008250CE">
                        <w:t>Protocol Implementation Conformance Statement (PICS)</w:t>
                      </w:r>
                      <w:r>
                        <w:t>). Focus is on the PHY features.</w:t>
                      </w:r>
                    </w:p>
                    <w:p w14:paraId="4EA3F646" w14:textId="032BBA11" w:rsidR="000A2098" w:rsidRDefault="000A2098" w:rsidP="008250CE">
                      <w:pPr>
                        <w:jc w:val="both"/>
                      </w:pPr>
                    </w:p>
                    <w:p w14:paraId="3F8DE176" w14:textId="2B4B10F4" w:rsidR="000A2098" w:rsidRDefault="000A2098" w:rsidP="008250CE">
                      <w:pPr>
                        <w:jc w:val="both"/>
                        <w:rPr>
                          <w:ins w:id="4" w:author="Sigurd Schelstraete" w:date="2021-03-03T14:03:00Z"/>
                        </w:rPr>
                      </w:pPr>
                      <w:r>
                        <w:t>Features were identified from section 36.1.1 and the latest proposal for EHT Capabilities.</w:t>
                      </w:r>
                    </w:p>
                    <w:p w14:paraId="79D63455" w14:textId="29A29CF6" w:rsidR="00324E07" w:rsidRDefault="00324E07" w:rsidP="008250CE">
                      <w:pPr>
                        <w:jc w:val="both"/>
                        <w:rPr>
                          <w:ins w:id="5" w:author="Sigurd Schelstraete" w:date="2021-03-03T14:03:00Z"/>
                        </w:rPr>
                      </w:pPr>
                    </w:p>
                    <w:p w14:paraId="5E6C5B6A" w14:textId="0654E6FB" w:rsidR="00324E07" w:rsidRDefault="00324E07" w:rsidP="008250CE">
                      <w:pPr>
                        <w:jc w:val="both"/>
                      </w:pPr>
                      <w:ins w:id="6" w:author="Sigurd Schelstraete" w:date="2021-03-03T14:03:00Z">
                        <w:r>
                          <w:t>R2 includes updates ba</w:t>
                        </w:r>
                      </w:ins>
                      <w:ins w:id="7" w:author="Sigurd Schelstraete" w:date="2021-03-03T14:04:00Z">
                        <w:r>
                          <w:t>sed on received comments</w:t>
                        </w:r>
                      </w:ins>
                    </w:p>
                    <w:p w14:paraId="6AB69446" w14:textId="77777777" w:rsidR="000A2098" w:rsidRDefault="000A2098" w:rsidP="005F64E1">
                      <w:pPr>
                        <w:jc w:val="both"/>
                      </w:pPr>
                    </w:p>
                    <w:p w14:paraId="796329F4" w14:textId="77777777" w:rsidR="000A2098" w:rsidRDefault="000A2098" w:rsidP="005F64E1">
                      <w:pPr>
                        <w:jc w:val="both"/>
                      </w:pPr>
                    </w:p>
                    <w:p w14:paraId="6C4D69DA" w14:textId="77777777" w:rsidR="000A2098" w:rsidRDefault="000A2098" w:rsidP="005F64E1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2A87B103" w14:textId="77777777" w:rsidR="005F64E1" w:rsidRDefault="005F64E1" w:rsidP="005F64E1"/>
    <w:p w14:paraId="329E91EA" w14:textId="77777777" w:rsidR="005F64E1" w:rsidRDefault="005F64E1" w:rsidP="005F64E1"/>
    <w:p w14:paraId="08507EF9" w14:textId="77777777" w:rsidR="005F64E1" w:rsidRPr="00E319B4" w:rsidRDefault="005F64E1" w:rsidP="005F64E1"/>
    <w:p w14:paraId="1323DC71" w14:textId="77777777" w:rsidR="005F64E1" w:rsidRPr="00E319B4" w:rsidRDefault="005F64E1" w:rsidP="005F64E1"/>
    <w:p w14:paraId="61CCA78D" w14:textId="77777777" w:rsidR="005F64E1" w:rsidRPr="00E319B4" w:rsidRDefault="005F64E1" w:rsidP="005F64E1"/>
    <w:p w14:paraId="0344B786" w14:textId="77777777" w:rsidR="005F64E1" w:rsidRPr="00E319B4" w:rsidRDefault="005F64E1" w:rsidP="005F64E1"/>
    <w:p w14:paraId="7E414759" w14:textId="77777777" w:rsidR="005F64E1" w:rsidRPr="00E319B4" w:rsidRDefault="005F64E1" w:rsidP="005F64E1"/>
    <w:p w14:paraId="295B1FF7" w14:textId="77777777" w:rsidR="005F64E1" w:rsidRPr="00E319B4" w:rsidRDefault="005F64E1" w:rsidP="005F64E1"/>
    <w:p w14:paraId="27E6103D" w14:textId="77777777" w:rsidR="005F64E1" w:rsidRPr="00E319B4" w:rsidRDefault="005F64E1" w:rsidP="005F64E1"/>
    <w:p w14:paraId="4009AEE7" w14:textId="77777777" w:rsidR="005F64E1" w:rsidRPr="00E319B4" w:rsidRDefault="005F64E1" w:rsidP="005F64E1"/>
    <w:p w14:paraId="4E87BD57" w14:textId="77777777" w:rsidR="005F64E1" w:rsidRPr="00E319B4" w:rsidRDefault="005F64E1" w:rsidP="005F64E1"/>
    <w:p w14:paraId="4877A240" w14:textId="77777777" w:rsidR="005F64E1" w:rsidRPr="00E319B4" w:rsidRDefault="005F64E1" w:rsidP="005F64E1"/>
    <w:p w14:paraId="30983D74" w14:textId="77777777" w:rsidR="005F64E1" w:rsidRPr="00E319B4" w:rsidRDefault="005F64E1" w:rsidP="005F64E1"/>
    <w:p w14:paraId="5B7A5A90" w14:textId="77777777" w:rsidR="005F64E1" w:rsidRPr="00E319B4" w:rsidRDefault="005F64E1" w:rsidP="005F64E1"/>
    <w:p w14:paraId="7FF134D4" w14:textId="77777777" w:rsidR="005F64E1" w:rsidRPr="00E319B4" w:rsidRDefault="005F64E1" w:rsidP="005F64E1"/>
    <w:p w14:paraId="6384A625" w14:textId="77777777" w:rsidR="005F64E1" w:rsidRPr="00E319B4" w:rsidRDefault="005F64E1" w:rsidP="005F64E1"/>
    <w:p w14:paraId="72E6C077" w14:textId="77777777" w:rsidR="005F64E1" w:rsidRPr="00E319B4" w:rsidRDefault="005F64E1" w:rsidP="005F64E1"/>
    <w:p w14:paraId="19728C12" w14:textId="77777777" w:rsidR="005F64E1" w:rsidRPr="00E319B4" w:rsidRDefault="005F64E1" w:rsidP="005F64E1"/>
    <w:p w14:paraId="5A74454F" w14:textId="77777777" w:rsidR="005F64E1" w:rsidRPr="00E319B4" w:rsidRDefault="005F64E1" w:rsidP="005F64E1"/>
    <w:p w14:paraId="3993DF6F" w14:textId="77777777" w:rsidR="005F64E1" w:rsidRPr="00E319B4" w:rsidRDefault="005F64E1" w:rsidP="005F64E1"/>
    <w:p w14:paraId="78EF8933" w14:textId="77777777" w:rsidR="005F64E1" w:rsidRPr="00E319B4" w:rsidRDefault="005F64E1" w:rsidP="005F64E1"/>
    <w:p w14:paraId="186F6E9A" w14:textId="77777777" w:rsidR="005F64E1" w:rsidRPr="00E319B4" w:rsidRDefault="005F64E1" w:rsidP="005F64E1"/>
    <w:p w14:paraId="05F2D434" w14:textId="77777777" w:rsidR="005F64E1" w:rsidRPr="00E319B4" w:rsidRDefault="005F64E1" w:rsidP="005F64E1"/>
    <w:p w14:paraId="4FC38297" w14:textId="77777777" w:rsidR="005F64E1" w:rsidRPr="00E319B4" w:rsidRDefault="005F64E1" w:rsidP="005F64E1"/>
    <w:p w14:paraId="1A75C16F" w14:textId="77777777" w:rsidR="005F64E1" w:rsidRPr="00E319B4" w:rsidRDefault="005F64E1" w:rsidP="005F64E1"/>
    <w:p w14:paraId="328A8C5A" w14:textId="77777777" w:rsidR="005F64E1" w:rsidRPr="00E319B4" w:rsidRDefault="005F64E1" w:rsidP="005F64E1"/>
    <w:p w14:paraId="0837280C" w14:textId="77777777" w:rsidR="005F64E1" w:rsidRPr="00E319B4" w:rsidRDefault="005F64E1" w:rsidP="005F64E1"/>
    <w:p w14:paraId="4708158C" w14:textId="77777777" w:rsidR="005F64E1" w:rsidRDefault="005F64E1" w:rsidP="005F64E1"/>
    <w:p w14:paraId="1C2F76C0" w14:textId="77777777" w:rsidR="005F64E1" w:rsidRPr="00E319B4" w:rsidRDefault="005F64E1" w:rsidP="005F64E1"/>
    <w:p w14:paraId="63EB63E3" w14:textId="77777777" w:rsidR="005F64E1" w:rsidRDefault="005F64E1" w:rsidP="005F64E1"/>
    <w:p w14:paraId="5863E7E3" w14:textId="77777777" w:rsidR="005F64E1" w:rsidRDefault="005F64E1" w:rsidP="005F64E1">
      <w:pPr>
        <w:jc w:val="center"/>
      </w:pPr>
    </w:p>
    <w:p w14:paraId="0BC3C2F0" w14:textId="45856CC8" w:rsidR="005F64E1" w:rsidRPr="00D6278C" w:rsidRDefault="005F64E1" w:rsidP="005F64E1">
      <w:pPr>
        <w:rPr>
          <w:b/>
          <w:bCs/>
          <w:sz w:val="28"/>
          <w:szCs w:val="28"/>
        </w:rPr>
      </w:pPr>
      <w:r w:rsidRPr="00E319B4">
        <w:br w:type="page"/>
      </w:r>
      <w:r w:rsidR="008250CE" w:rsidRPr="00D6278C">
        <w:rPr>
          <w:b/>
          <w:bCs/>
          <w:sz w:val="28"/>
          <w:szCs w:val="28"/>
        </w:rPr>
        <w:lastRenderedPageBreak/>
        <w:t>Introduction</w:t>
      </w:r>
    </w:p>
    <w:p w14:paraId="2AAB0DBF" w14:textId="23E497E8" w:rsidR="008250CE" w:rsidRDefault="00E11CC2" w:rsidP="005F64E1">
      <w:r>
        <w:t>Annex B contains the PICS (Protocol Implementation Conformance Statement). In D0.3, this Annex consists entirely of placeholders. Specifically, Section B.4.3 anticipates any additions to the IUT Configuration. Section B.4.36a.2 is a placeholder section for the Table of EHT PHY features.</w:t>
      </w:r>
    </w:p>
    <w:p w14:paraId="13A4700F" w14:textId="266B9B95" w:rsidR="00E11CC2" w:rsidRDefault="00E11CC2" w:rsidP="005F64E1"/>
    <w:p w14:paraId="093C7C72" w14:textId="7E123909" w:rsidR="00E11CC2" w:rsidRDefault="00E11CC2" w:rsidP="005F64E1">
      <w:r>
        <w:t>In this submission, we provide text proposals for B.4.3 and B.4.36a.2.</w:t>
      </w:r>
    </w:p>
    <w:p w14:paraId="1C23015D" w14:textId="05F80044" w:rsidR="00E11CC2" w:rsidRDefault="00E11CC2" w:rsidP="005F64E1"/>
    <w:p w14:paraId="162EDC04" w14:textId="5E801B18" w:rsidR="00E11CC2" w:rsidRDefault="00815E55" w:rsidP="005F64E1">
      <w:r>
        <w:t>Applicable features were identified from section 36.1.1 and from the ongoing activity in defining the EHT PHY Capabilities field.</w:t>
      </w:r>
    </w:p>
    <w:p w14:paraId="739C5257" w14:textId="77777777" w:rsidR="00815E55" w:rsidRDefault="00815E55" w:rsidP="005F64E1"/>
    <w:p w14:paraId="39F5B94D" w14:textId="22D29B49" w:rsidR="00CE0FD0" w:rsidRDefault="00CE0FD0" w:rsidP="005F64E1"/>
    <w:p w14:paraId="049C10F8" w14:textId="007AA8BC" w:rsidR="00CE0FD0" w:rsidRPr="00D6278C" w:rsidRDefault="00CE0FD0" w:rsidP="005F64E1">
      <w:pPr>
        <w:rPr>
          <w:b/>
          <w:bCs/>
          <w:sz w:val="28"/>
          <w:szCs w:val="28"/>
        </w:rPr>
      </w:pPr>
      <w:r w:rsidRPr="00D6278C">
        <w:rPr>
          <w:b/>
          <w:bCs/>
          <w:sz w:val="28"/>
          <w:szCs w:val="28"/>
        </w:rPr>
        <w:t>Text proposal</w:t>
      </w:r>
    </w:p>
    <w:p w14:paraId="7CA7DD5B" w14:textId="4EE3E614" w:rsidR="00CE0FD0" w:rsidRDefault="00CE0FD0" w:rsidP="005F64E1"/>
    <w:p w14:paraId="17FE5BB8" w14:textId="14115C24" w:rsidR="00CE0FD0" w:rsidRDefault="00CE0FD0" w:rsidP="005F64E1"/>
    <w:p w14:paraId="790890B0" w14:textId="2ADF48DD" w:rsidR="00CE0FD0" w:rsidRDefault="00CE0FD0" w:rsidP="005F64E1">
      <w:r>
        <w:rPr>
          <w:rFonts w:ascii="Arial-BoldMT" w:eastAsia="SimSun" w:hAnsi="Arial-BoldMT" w:cs="Arial-BoldMT"/>
          <w:b/>
          <w:bCs/>
          <w:sz w:val="22"/>
          <w:szCs w:val="22"/>
          <w:lang w:eastAsia="sv-SE"/>
        </w:rPr>
        <w:t>B.2.2 General abbreviations for Item and Support columns</w:t>
      </w:r>
    </w:p>
    <w:p w14:paraId="100719C1" w14:textId="77777777" w:rsidR="00CE0FD0" w:rsidRPr="00CE0FD0" w:rsidRDefault="00CE0FD0" w:rsidP="00CE0FD0">
      <w:pPr>
        <w:rPr>
          <w:b/>
          <w:bCs/>
          <w:i/>
          <w:iCs/>
        </w:rPr>
      </w:pPr>
      <w:r w:rsidRPr="00CE0FD0">
        <w:rPr>
          <w:b/>
          <w:bCs/>
          <w:i/>
          <w:iCs/>
        </w:rPr>
        <w:t>Insert the following abbreviations into B.2.2:</w:t>
      </w:r>
    </w:p>
    <w:p w14:paraId="2F945347" w14:textId="77777777" w:rsidR="00CE0FD0" w:rsidRDefault="00CE0FD0" w:rsidP="00CE0FD0"/>
    <w:p w14:paraId="7B73B02A" w14:textId="5C6E0475" w:rsidR="00CE0FD0" w:rsidRDefault="00CE0FD0" w:rsidP="00CE0FD0">
      <w:r>
        <w:t xml:space="preserve">EHTM </w:t>
      </w:r>
      <w:bookmarkStart w:id="8" w:name="_Hlk64647871"/>
      <w:r>
        <w:t xml:space="preserve">Extremely High Throughput </w:t>
      </w:r>
      <w:bookmarkEnd w:id="8"/>
      <w:r>
        <w:t>MAC</w:t>
      </w:r>
    </w:p>
    <w:p w14:paraId="6A5C203C" w14:textId="0F928021" w:rsidR="00CE0FD0" w:rsidRDefault="00CE0FD0" w:rsidP="00CE0FD0">
      <w:r>
        <w:t>EHTP Extremely High Throughput PHY</w:t>
      </w:r>
    </w:p>
    <w:p w14:paraId="16CB1031" w14:textId="024A38A6" w:rsidR="00CE0FD0" w:rsidRDefault="00CE0FD0" w:rsidP="005F64E1"/>
    <w:p w14:paraId="746BF6CB" w14:textId="421CCC87" w:rsidR="00CE0FD0" w:rsidRDefault="00CE0FD0" w:rsidP="005F64E1">
      <w:r>
        <w:rPr>
          <w:rFonts w:ascii="Arial-BoldMT" w:eastAsia="SimSun" w:hAnsi="Arial-BoldMT" w:cs="Arial-BoldMT"/>
          <w:b/>
          <w:bCs/>
          <w:sz w:val="22"/>
          <w:szCs w:val="22"/>
          <w:lang w:eastAsia="sv-SE"/>
        </w:rPr>
        <w:t>B.4.3 IUT configuration</w:t>
      </w:r>
    </w:p>
    <w:p w14:paraId="0A999CB0" w14:textId="6F24DFE0" w:rsidR="00CE0FD0" w:rsidRPr="00CE0FD0" w:rsidRDefault="00CE0FD0" w:rsidP="005F64E1">
      <w:pPr>
        <w:rPr>
          <w:b/>
          <w:bCs/>
          <w:i/>
          <w:iCs/>
        </w:rPr>
      </w:pPr>
      <w:r w:rsidRPr="00CE0FD0">
        <w:rPr>
          <w:b/>
          <w:bCs/>
          <w:i/>
          <w:iCs/>
        </w:rPr>
        <w:t>Add the following rows to the Table:</w:t>
      </w:r>
    </w:p>
    <w:p w14:paraId="4D1146E6" w14:textId="1FF2D0AF" w:rsidR="00CE0FD0" w:rsidRDefault="00CE0FD0" w:rsidP="00CE0FD0"/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1390"/>
        <w:gridCol w:w="2819"/>
        <w:gridCol w:w="1532"/>
        <w:gridCol w:w="2894"/>
        <w:gridCol w:w="1620"/>
      </w:tblGrid>
      <w:tr w:rsidR="00C05082" w:rsidRPr="00F10876" w14:paraId="0A6DFD4E" w14:textId="77777777" w:rsidTr="00A727C8">
        <w:trPr>
          <w:trHeight w:val="300"/>
        </w:trPr>
        <w:tc>
          <w:tcPr>
            <w:tcW w:w="1390" w:type="dxa"/>
            <w:noWrap/>
            <w:hideMark/>
          </w:tcPr>
          <w:p w14:paraId="6697F51B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CFEHT</w:t>
            </w:r>
          </w:p>
        </w:tc>
        <w:tc>
          <w:tcPr>
            <w:tcW w:w="2819" w:type="dxa"/>
            <w:hideMark/>
          </w:tcPr>
          <w:p w14:paraId="6EA2ED63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EHT Operation</w:t>
            </w:r>
          </w:p>
        </w:tc>
        <w:tc>
          <w:tcPr>
            <w:tcW w:w="1532" w:type="dxa"/>
            <w:hideMark/>
          </w:tcPr>
          <w:p w14:paraId="7B79F455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Clause 36</w:t>
            </w:r>
          </w:p>
        </w:tc>
        <w:tc>
          <w:tcPr>
            <w:tcW w:w="2894" w:type="dxa"/>
            <w:hideMark/>
          </w:tcPr>
          <w:p w14:paraId="109F6D5F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O</w:t>
            </w:r>
          </w:p>
        </w:tc>
        <w:tc>
          <w:tcPr>
            <w:tcW w:w="1620" w:type="dxa"/>
            <w:noWrap/>
            <w:hideMark/>
          </w:tcPr>
          <w:p w14:paraId="4F339F2A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  <w:u w:val="single"/>
              </w:rPr>
              <w:t>☐</w:t>
            </w:r>
            <w:r w:rsidRPr="00F10876">
              <w:rPr>
                <w:sz w:val="20"/>
                <w:szCs w:val="20"/>
                <w:u w:val="single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  <w:u w:val="single"/>
              </w:rPr>
              <w:t>☐</w:t>
            </w:r>
          </w:p>
        </w:tc>
      </w:tr>
      <w:tr w:rsidR="00C05082" w:rsidRPr="00F10876" w14:paraId="0E106E67" w14:textId="77777777" w:rsidTr="00A727C8">
        <w:trPr>
          <w:trHeight w:val="300"/>
        </w:trPr>
        <w:tc>
          <w:tcPr>
            <w:tcW w:w="1390" w:type="dxa"/>
            <w:noWrap/>
            <w:hideMark/>
          </w:tcPr>
          <w:p w14:paraId="389B5428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CFEHT2G4</w:t>
            </w:r>
          </w:p>
        </w:tc>
        <w:tc>
          <w:tcPr>
            <w:tcW w:w="2819" w:type="dxa"/>
            <w:hideMark/>
          </w:tcPr>
          <w:p w14:paraId="39F84C90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EHT operation in the 2.4 GHz band</w:t>
            </w:r>
          </w:p>
        </w:tc>
        <w:tc>
          <w:tcPr>
            <w:tcW w:w="1532" w:type="dxa"/>
            <w:hideMark/>
          </w:tcPr>
          <w:p w14:paraId="059DF57A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Clause 36</w:t>
            </w:r>
          </w:p>
        </w:tc>
        <w:tc>
          <w:tcPr>
            <w:tcW w:w="2894" w:type="dxa"/>
            <w:hideMark/>
          </w:tcPr>
          <w:p w14:paraId="17DEEF89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O.10</w:t>
            </w:r>
          </w:p>
        </w:tc>
        <w:tc>
          <w:tcPr>
            <w:tcW w:w="1620" w:type="dxa"/>
            <w:noWrap/>
            <w:hideMark/>
          </w:tcPr>
          <w:p w14:paraId="5E9826AC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  <w:u w:val="single"/>
              </w:rPr>
              <w:t>☐</w:t>
            </w:r>
            <w:r w:rsidRPr="00F10876">
              <w:rPr>
                <w:sz w:val="20"/>
                <w:szCs w:val="20"/>
                <w:u w:val="single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  <w:u w:val="single"/>
              </w:rPr>
              <w:t>☐</w:t>
            </w:r>
          </w:p>
        </w:tc>
      </w:tr>
      <w:tr w:rsidR="00C05082" w:rsidRPr="00F10876" w14:paraId="5544FE94" w14:textId="77777777" w:rsidTr="00A727C8">
        <w:trPr>
          <w:trHeight w:val="300"/>
        </w:trPr>
        <w:tc>
          <w:tcPr>
            <w:tcW w:w="1390" w:type="dxa"/>
            <w:noWrap/>
            <w:hideMark/>
          </w:tcPr>
          <w:p w14:paraId="276817B2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CFEHT5G</w:t>
            </w:r>
          </w:p>
        </w:tc>
        <w:tc>
          <w:tcPr>
            <w:tcW w:w="2819" w:type="dxa"/>
            <w:hideMark/>
          </w:tcPr>
          <w:p w14:paraId="5F61DCEE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EHT operation in the 5 GHz band</w:t>
            </w:r>
          </w:p>
        </w:tc>
        <w:tc>
          <w:tcPr>
            <w:tcW w:w="1532" w:type="dxa"/>
            <w:hideMark/>
          </w:tcPr>
          <w:p w14:paraId="48658B6C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Clause 36</w:t>
            </w:r>
          </w:p>
        </w:tc>
        <w:tc>
          <w:tcPr>
            <w:tcW w:w="2894" w:type="dxa"/>
            <w:hideMark/>
          </w:tcPr>
          <w:p w14:paraId="7AA29CD3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O.10</w:t>
            </w:r>
          </w:p>
        </w:tc>
        <w:tc>
          <w:tcPr>
            <w:tcW w:w="1620" w:type="dxa"/>
            <w:noWrap/>
            <w:hideMark/>
          </w:tcPr>
          <w:p w14:paraId="4B674EC0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  <w:u w:val="single"/>
              </w:rPr>
              <w:t>☐</w:t>
            </w:r>
            <w:r w:rsidRPr="00F10876">
              <w:rPr>
                <w:sz w:val="20"/>
                <w:szCs w:val="20"/>
                <w:u w:val="single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  <w:u w:val="single"/>
              </w:rPr>
              <w:t>☐</w:t>
            </w:r>
          </w:p>
        </w:tc>
      </w:tr>
      <w:tr w:rsidR="00C05082" w:rsidRPr="00F10876" w14:paraId="2449A666" w14:textId="77777777" w:rsidTr="00A727C8">
        <w:trPr>
          <w:trHeight w:val="300"/>
        </w:trPr>
        <w:tc>
          <w:tcPr>
            <w:tcW w:w="1390" w:type="dxa"/>
            <w:noWrap/>
            <w:hideMark/>
          </w:tcPr>
          <w:p w14:paraId="52E76402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CFEHT6G</w:t>
            </w:r>
          </w:p>
        </w:tc>
        <w:tc>
          <w:tcPr>
            <w:tcW w:w="2819" w:type="dxa"/>
            <w:hideMark/>
          </w:tcPr>
          <w:p w14:paraId="11F47E51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EHT operation in the 6 GHz band</w:t>
            </w:r>
          </w:p>
        </w:tc>
        <w:tc>
          <w:tcPr>
            <w:tcW w:w="1532" w:type="dxa"/>
            <w:hideMark/>
          </w:tcPr>
          <w:p w14:paraId="6B9E97E1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Clause 36</w:t>
            </w:r>
          </w:p>
        </w:tc>
        <w:tc>
          <w:tcPr>
            <w:tcW w:w="2894" w:type="dxa"/>
            <w:hideMark/>
          </w:tcPr>
          <w:p w14:paraId="3E358441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O.10</w:t>
            </w:r>
          </w:p>
        </w:tc>
        <w:tc>
          <w:tcPr>
            <w:tcW w:w="1620" w:type="dxa"/>
            <w:noWrap/>
            <w:hideMark/>
          </w:tcPr>
          <w:p w14:paraId="261F92A6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  <w:u w:val="single"/>
              </w:rPr>
              <w:t>☐</w:t>
            </w:r>
            <w:r w:rsidRPr="00F10876">
              <w:rPr>
                <w:sz w:val="20"/>
                <w:szCs w:val="20"/>
                <w:u w:val="single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  <w:u w:val="single"/>
              </w:rPr>
              <w:t>☐</w:t>
            </w:r>
          </w:p>
        </w:tc>
      </w:tr>
      <w:tr w:rsidR="00C05082" w:rsidRPr="00F10876" w14:paraId="2A760248" w14:textId="77777777" w:rsidTr="00A727C8">
        <w:trPr>
          <w:trHeight w:val="720"/>
        </w:trPr>
        <w:tc>
          <w:tcPr>
            <w:tcW w:w="1390" w:type="dxa"/>
            <w:noWrap/>
            <w:hideMark/>
          </w:tcPr>
          <w:p w14:paraId="38816475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CFEHT20</w:t>
            </w:r>
          </w:p>
        </w:tc>
        <w:tc>
          <w:tcPr>
            <w:tcW w:w="2819" w:type="dxa"/>
            <w:hideMark/>
          </w:tcPr>
          <w:p w14:paraId="56F7A855" w14:textId="40EC3A63" w:rsidR="00C05082" w:rsidRPr="00F10876" w:rsidRDefault="00810474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EHT</w:t>
            </w:r>
            <w:r w:rsidR="00C05082" w:rsidRPr="00F10876">
              <w:rPr>
                <w:sz w:val="20"/>
                <w:szCs w:val="20"/>
                <w:u w:val="single"/>
              </w:rPr>
              <w:t xml:space="preserve"> operation as a 20 MHz-only non-AP EHT STA</w:t>
            </w:r>
          </w:p>
        </w:tc>
        <w:tc>
          <w:tcPr>
            <w:tcW w:w="1532" w:type="dxa"/>
            <w:hideMark/>
          </w:tcPr>
          <w:p w14:paraId="760197D2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Clause 36</w:t>
            </w:r>
          </w:p>
        </w:tc>
        <w:tc>
          <w:tcPr>
            <w:tcW w:w="2894" w:type="dxa"/>
            <w:tcBorders>
              <w:bottom w:val="single" w:sz="4" w:space="0" w:color="auto"/>
            </w:tcBorders>
            <w:hideMark/>
          </w:tcPr>
          <w:p w14:paraId="362A566A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CFIndepSTA AND CFEHT: O.11</w:t>
            </w:r>
          </w:p>
        </w:tc>
        <w:tc>
          <w:tcPr>
            <w:tcW w:w="1620" w:type="dxa"/>
            <w:noWrap/>
            <w:hideMark/>
          </w:tcPr>
          <w:p w14:paraId="1141F58E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  <w:u w:val="single"/>
              </w:rPr>
              <w:t>☐</w:t>
            </w:r>
            <w:r w:rsidRPr="00F10876">
              <w:rPr>
                <w:sz w:val="20"/>
                <w:szCs w:val="20"/>
                <w:u w:val="single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  <w:u w:val="single"/>
              </w:rPr>
              <w:t>☐</w:t>
            </w:r>
          </w:p>
        </w:tc>
      </w:tr>
      <w:tr w:rsidR="00C7710B" w:rsidRPr="00F10876" w14:paraId="4A2FF2B4" w14:textId="77777777" w:rsidTr="00A727C8">
        <w:trPr>
          <w:trHeight w:val="600"/>
        </w:trPr>
        <w:tc>
          <w:tcPr>
            <w:tcW w:w="1390" w:type="dxa"/>
            <w:vMerge w:val="restart"/>
            <w:noWrap/>
            <w:hideMark/>
          </w:tcPr>
          <w:p w14:paraId="0C4258C1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CFEHT80</w:t>
            </w:r>
          </w:p>
        </w:tc>
        <w:tc>
          <w:tcPr>
            <w:tcW w:w="2819" w:type="dxa"/>
            <w:vMerge w:val="restart"/>
            <w:hideMark/>
          </w:tcPr>
          <w:p w14:paraId="68539A5C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EHT operation with capability of 80 MHz or wider channel width</w:t>
            </w:r>
          </w:p>
        </w:tc>
        <w:tc>
          <w:tcPr>
            <w:tcW w:w="1532" w:type="dxa"/>
            <w:vMerge w:val="restart"/>
            <w:tcBorders>
              <w:right w:val="single" w:sz="4" w:space="0" w:color="auto"/>
            </w:tcBorders>
            <w:hideMark/>
          </w:tcPr>
          <w:p w14:paraId="6A55A8BD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Clause 36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3375B62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CFAP AND CFEHT: M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</w:tcBorders>
            <w:noWrap/>
            <w:hideMark/>
          </w:tcPr>
          <w:p w14:paraId="2DB9C10E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  <w:u w:val="single"/>
              </w:rPr>
              <w:t>☐</w:t>
            </w:r>
            <w:r w:rsidRPr="00F10876">
              <w:rPr>
                <w:sz w:val="20"/>
                <w:szCs w:val="20"/>
                <w:u w:val="single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  <w:u w:val="single"/>
              </w:rPr>
              <w:t>☐</w:t>
            </w:r>
          </w:p>
        </w:tc>
      </w:tr>
      <w:tr w:rsidR="00C7710B" w:rsidRPr="00F10876" w14:paraId="17F96A28" w14:textId="77777777" w:rsidTr="00A727C8">
        <w:trPr>
          <w:trHeight w:val="900"/>
        </w:trPr>
        <w:tc>
          <w:tcPr>
            <w:tcW w:w="1390" w:type="dxa"/>
            <w:vMerge/>
            <w:hideMark/>
          </w:tcPr>
          <w:p w14:paraId="2C7EBB35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819" w:type="dxa"/>
            <w:vMerge/>
            <w:hideMark/>
          </w:tcPr>
          <w:p w14:paraId="14E0B59A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532" w:type="dxa"/>
            <w:vMerge/>
            <w:tcBorders>
              <w:right w:val="single" w:sz="4" w:space="0" w:color="auto"/>
            </w:tcBorders>
            <w:hideMark/>
          </w:tcPr>
          <w:p w14:paraId="0BA38427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19048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  <w:r w:rsidRPr="00F10876">
              <w:rPr>
                <w:sz w:val="20"/>
                <w:szCs w:val="20"/>
                <w:u w:val="single"/>
              </w:rPr>
              <w:t>CFIndepSTA AND CFEHT: O.11</w:t>
            </w:r>
          </w:p>
        </w:tc>
        <w:tc>
          <w:tcPr>
            <w:tcW w:w="1620" w:type="dxa"/>
            <w:vMerge/>
            <w:tcBorders>
              <w:left w:val="single" w:sz="4" w:space="0" w:color="auto"/>
            </w:tcBorders>
            <w:hideMark/>
          </w:tcPr>
          <w:p w14:paraId="0BD8D1E8" w14:textId="77777777" w:rsidR="00C05082" w:rsidRPr="00F10876" w:rsidRDefault="00C05082">
            <w:pPr>
              <w:rPr>
                <w:sz w:val="20"/>
                <w:szCs w:val="20"/>
                <w:u w:val="single"/>
              </w:rPr>
            </w:pPr>
          </w:p>
        </w:tc>
      </w:tr>
    </w:tbl>
    <w:p w14:paraId="413C89CA" w14:textId="465AB867" w:rsidR="00C05082" w:rsidRDefault="00C05082" w:rsidP="00CE0FD0"/>
    <w:p w14:paraId="7E50D53F" w14:textId="475F5D19" w:rsidR="006F197C" w:rsidRDefault="006F197C" w:rsidP="00CE0FD0">
      <w:pPr>
        <w:rPr>
          <w:rFonts w:ascii="Arial-BoldMT" w:eastAsia="SimSun" w:hAnsi="Arial-BoldMT" w:cs="Arial-BoldMT"/>
          <w:sz w:val="22"/>
          <w:szCs w:val="22"/>
          <w:lang w:eastAsia="sv-SE"/>
        </w:rPr>
      </w:pPr>
    </w:p>
    <w:p w14:paraId="0EBAF6D4" w14:textId="77777777" w:rsidR="006F197C" w:rsidRPr="006F197C" w:rsidRDefault="006F197C" w:rsidP="00CE0FD0">
      <w:pPr>
        <w:rPr>
          <w:rFonts w:ascii="Arial-BoldMT" w:eastAsia="SimSun" w:hAnsi="Arial-BoldMT" w:cs="Arial-BoldMT"/>
          <w:sz w:val="22"/>
          <w:szCs w:val="22"/>
          <w:lang w:eastAsia="sv-SE"/>
        </w:rPr>
      </w:pPr>
    </w:p>
    <w:p w14:paraId="21612382" w14:textId="42F11B97" w:rsidR="00C05082" w:rsidRDefault="00C7710B" w:rsidP="00CE0FD0">
      <w:pPr>
        <w:rPr>
          <w:rFonts w:ascii="Arial-BoldMT" w:eastAsia="SimSun" w:hAnsi="Arial-BoldMT" w:cs="Arial-BoldMT"/>
          <w:b/>
          <w:bCs/>
          <w:sz w:val="22"/>
          <w:szCs w:val="22"/>
          <w:lang w:eastAsia="sv-SE"/>
        </w:rPr>
      </w:pPr>
      <w:r w:rsidRPr="00C7710B">
        <w:rPr>
          <w:rFonts w:ascii="Arial-BoldMT" w:eastAsia="SimSun" w:hAnsi="Arial-BoldMT" w:cs="Arial-BoldMT"/>
          <w:b/>
          <w:bCs/>
          <w:sz w:val="22"/>
          <w:szCs w:val="22"/>
          <w:lang w:eastAsia="sv-SE"/>
        </w:rPr>
        <w:t>B.4.</w:t>
      </w:r>
      <w:r w:rsidR="002C6910">
        <w:rPr>
          <w:rFonts w:ascii="Arial-BoldMT" w:eastAsia="SimSun" w:hAnsi="Arial-BoldMT" w:cs="Arial-BoldMT"/>
          <w:b/>
          <w:bCs/>
          <w:sz w:val="22"/>
          <w:szCs w:val="22"/>
          <w:lang w:eastAsia="sv-SE"/>
        </w:rPr>
        <w:t>36a</w:t>
      </w:r>
      <w:r w:rsidRPr="00C7710B">
        <w:rPr>
          <w:rFonts w:ascii="Arial-BoldMT" w:eastAsia="SimSun" w:hAnsi="Arial-BoldMT" w:cs="Arial-BoldMT"/>
          <w:b/>
          <w:bCs/>
          <w:sz w:val="22"/>
          <w:szCs w:val="22"/>
          <w:lang w:eastAsia="sv-SE"/>
        </w:rPr>
        <w:t xml:space="preserve"> Extremely High Throughput (</w:t>
      </w:r>
      <w:r>
        <w:rPr>
          <w:rFonts w:ascii="Arial-BoldMT" w:eastAsia="SimSun" w:hAnsi="Arial-BoldMT" w:cs="Arial-BoldMT"/>
          <w:b/>
          <w:bCs/>
          <w:sz w:val="22"/>
          <w:szCs w:val="22"/>
          <w:lang w:eastAsia="sv-SE"/>
        </w:rPr>
        <w:t>EHT</w:t>
      </w:r>
      <w:r w:rsidRPr="00C7710B">
        <w:rPr>
          <w:rFonts w:ascii="Arial-BoldMT" w:eastAsia="SimSun" w:hAnsi="Arial-BoldMT" w:cs="Arial-BoldMT"/>
          <w:b/>
          <w:bCs/>
          <w:sz w:val="22"/>
          <w:szCs w:val="22"/>
          <w:lang w:eastAsia="sv-SE"/>
        </w:rPr>
        <w:t>) features</w:t>
      </w:r>
    </w:p>
    <w:p w14:paraId="794A3D58" w14:textId="30206250" w:rsidR="00C7710B" w:rsidRDefault="00C7710B" w:rsidP="00CE0FD0">
      <w:pPr>
        <w:rPr>
          <w:rFonts w:ascii="Arial-BoldMT" w:eastAsia="SimSun" w:hAnsi="Arial-BoldMT" w:cs="Arial-BoldMT"/>
          <w:b/>
          <w:bCs/>
          <w:sz w:val="22"/>
          <w:szCs w:val="22"/>
          <w:lang w:eastAsia="sv-SE"/>
        </w:rPr>
      </w:pPr>
    </w:p>
    <w:p w14:paraId="65686EF4" w14:textId="7BBC088F" w:rsidR="00C7710B" w:rsidRDefault="00C7710B" w:rsidP="00CE0FD0">
      <w:pPr>
        <w:rPr>
          <w:rFonts w:ascii="Arial-BoldMT" w:eastAsia="SimSun" w:hAnsi="Arial-BoldMT" w:cs="Arial-BoldMT"/>
          <w:b/>
          <w:bCs/>
          <w:sz w:val="22"/>
          <w:szCs w:val="22"/>
          <w:lang w:eastAsia="sv-SE"/>
        </w:rPr>
      </w:pPr>
      <w:r>
        <w:rPr>
          <w:rFonts w:ascii="Arial-BoldMT" w:eastAsia="SimSun" w:hAnsi="Arial-BoldMT" w:cs="Arial-BoldMT"/>
          <w:b/>
          <w:bCs/>
          <w:sz w:val="20"/>
          <w:szCs w:val="20"/>
          <w:lang w:eastAsia="sv-SE"/>
        </w:rPr>
        <w:t>B.4.</w:t>
      </w:r>
      <w:r w:rsidR="002C6910">
        <w:rPr>
          <w:rFonts w:ascii="Arial-BoldMT" w:eastAsia="SimSun" w:hAnsi="Arial-BoldMT" w:cs="Arial-BoldMT"/>
          <w:b/>
          <w:bCs/>
          <w:sz w:val="20"/>
          <w:szCs w:val="20"/>
          <w:lang w:eastAsia="sv-SE"/>
        </w:rPr>
        <w:t>36a</w:t>
      </w:r>
      <w:r>
        <w:rPr>
          <w:rFonts w:ascii="Arial-BoldMT" w:eastAsia="SimSun" w:hAnsi="Arial-BoldMT" w:cs="Arial-BoldMT"/>
          <w:b/>
          <w:bCs/>
          <w:sz w:val="20"/>
          <w:szCs w:val="20"/>
          <w:lang w:eastAsia="sv-SE"/>
        </w:rPr>
        <w:t xml:space="preserve">.1 </w:t>
      </w:r>
      <w:del w:id="9" w:author="Sigurd Schelstraete" w:date="2021-03-03T13:57:00Z">
        <w:r w:rsidR="00C73495" w:rsidDel="00C73495">
          <w:rPr>
            <w:rFonts w:ascii="Arial-BoldMT" w:eastAsia="SimSun" w:hAnsi="Arial-BoldMT" w:cs="Arial-BoldMT"/>
            <w:b/>
            <w:bCs/>
            <w:sz w:val="20"/>
            <w:szCs w:val="20"/>
            <w:lang w:eastAsia="sv-SE"/>
          </w:rPr>
          <w:delText>HE</w:delText>
        </w:r>
        <w:r w:rsidDel="00C73495">
          <w:rPr>
            <w:rFonts w:ascii="Arial-BoldMT" w:eastAsia="SimSun" w:hAnsi="Arial-BoldMT" w:cs="Arial-BoldMT"/>
            <w:b/>
            <w:bCs/>
            <w:sz w:val="20"/>
            <w:szCs w:val="20"/>
            <w:lang w:eastAsia="sv-SE"/>
          </w:rPr>
          <w:delText xml:space="preserve"> </w:delText>
        </w:r>
      </w:del>
      <w:ins w:id="10" w:author="Sigurd Schelstraete" w:date="2021-03-03T13:57:00Z">
        <w:r w:rsidR="00C73495">
          <w:rPr>
            <w:rFonts w:ascii="Arial-BoldMT" w:eastAsia="SimSun" w:hAnsi="Arial-BoldMT" w:cs="Arial-BoldMT"/>
            <w:b/>
            <w:bCs/>
            <w:sz w:val="20"/>
            <w:szCs w:val="20"/>
            <w:lang w:eastAsia="sv-SE"/>
          </w:rPr>
          <w:t xml:space="preserve">EHT </w:t>
        </w:r>
      </w:ins>
      <w:r>
        <w:rPr>
          <w:rFonts w:ascii="Arial-BoldMT" w:eastAsia="SimSun" w:hAnsi="Arial-BoldMT" w:cs="Arial-BoldMT"/>
          <w:b/>
          <w:bCs/>
          <w:sz w:val="20"/>
          <w:szCs w:val="20"/>
          <w:lang w:eastAsia="sv-SE"/>
        </w:rPr>
        <w:t>MAC features</w:t>
      </w:r>
    </w:p>
    <w:p w14:paraId="1C61FC17" w14:textId="2DFDDB27" w:rsidR="00C7710B" w:rsidRPr="00C7710B" w:rsidRDefault="006F197C" w:rsidP="00CE0FD0">
      <w:r w:rsidRPr="006F197C">
        <w:rPr>
          <w:highlight w:val="yellow"/>
        </w:rPr>
        <w:t>TBD</w:t>
      </w:r>
    </w:p>
    <w:p w14:paraId="4708F3BC" w14:textId="3D7B5C6C" w:rsidR="00C7710B" w:rsidRPr="00C7710B" w:rsidRDefault="00C7710B" w:rsidP="00CE0FD0"/>
    <w:p w14:paraId="40956F01" w14:textId="2D268208" w:rsidR="00C7710B" w:rsidRDefault="00C7710B" w:rsidP="00CE0FD0">
      <w:pPr>
        <w:rPr>
          <w:rFonts w:ascii="Arial-BoldMT" w:eastAsia="SimSun" w:hAnsi="Arial-BoldMT" w:cs="Arial-BoldMT"/>
          <w:b/>
          <w:bCs/>
          <w:sz w:val="20"/>
          <w:szCs w:val="20"/>
          <w:lang w:eastAsia="sv-SE"/>
        </w:rPr>
      </w:pPr>
      <w:r>
        <w:rPr>
          <w:rFonts w:ascii="Arial-BoldMT" w:eastAsia="SimSun" w:hAnsi="Arial-BoldMT" w:cs="Arial-BoldMT"/>
          <w:b/>
          <w:bCs/>
          <w:sz w:val="20"/>
          <w:szCs w:val="20"/>
          <w:lang w:eastAsia="sv-SE"/>
        </w:rPr>
        <w:t>B.4.</w:t>
      </w:r>
      <w:r w:rsidR="002C6910">
        <w:rPr>
          <w:rFonts w:ascii="Arial-BoldMT" w:eastAsia="SimSun" w:hAnsi="Arial-BoldMT" w:cs="Arial-BoldMT"/>
          <w:b/>
          <w:bCs/>
          <w:sz w:val="20"/>
          <w:szCs w:val="20"/>
          <w:lang w:eastAsia="sv-SE"/>
        </w:rPr>
        <w:t>36a</w:t>
      </w:r>
      <w:r>
        <w:rPr>
          <w:rFonts w:ascii="Arial-BoldMT" w:eastAsia="SimSun" w:hAnsi="Arial-BoldMT" w:cs="Arial-BoldMT"/>
          <w:b/>
          <w:bCs/>
          <w:sz w:val="20"/>
          <w:szCs w:val="20"/>
          <w:lang w:eastAsia="sv-SE"/>
        </w:rPr>
        <w:t xml:space="preserve">.2 </w:t>
      </w:r>
      <w:del w:id="11" w:author="Sigurd Schelstraete" w:date="2021-03-03T13:57:00Z">
        <w:r w:rsidR="00C73495" w:rsidDel="00C73495">
          <w:rPr>
            <w:rFonts w:ascii="Arial-BoldMT" w:eastAsia="SimSun" w:hAnsi="Arial-BoldMT" w:cs="Arial-BoldMT"/>
            <w:b/>
            <w:bCs/>
            <w:sz w:val="20"/>
            <w:szCs w:val="20"/>
            <w:lang w:eastAsia="sv-SE"/>
          </w:rPr>
          <w:delText>HE</w:delText>
        </w:r>
        <w:r w:rsidDel="00C73495">
          <w:rPr>
            <w:rFonts w:ascii="Arial-BoldMT" w:eastAsia="SimSun" w:hAnsi="Arial-BoldMT" w:cs="Arial-BoldMT"/>
            <w:b/>
            <w:bCs/>
            <w:sz w:val="20"/>
            <w:szCs w:val="20"/>
            <w:lang w:eastAsia="sv-SE"/>
          </w:rPr>
          <w:delText xml:space="preserve"> </w:delText>
        </w:r>
      </w:del>
      <w:ins w:id="12" w:author="Sigurd Schelstraete" w:date="2021-03-03T13:57:00Z">
        <w:r w:rsidR="00C73495">
          <w:rPr>
            <w:rFonts w:ascii="Arial-BoldMT" w:eastAsia="SimSun" w:hAnsi="Arial-BoldMT" w:cs="Arial-BoldMT"/>
            <w:b/>
            <w:bCs/>
            <w:sz w:val="20"/>
            <w:szCs w:val="20"/>
            <w:lang w:eastAsia="sv-SE"/>
          </w:rPr>
          <w:t xml:space="preserve">EHT </w:t>
        </w:r>
      </w:ins>
      <w:r>
        <w:rPr>
          <w:rFonts w:ascii="Arial-BoldMT" w:eastAsia="SimSun" w:hAnsi="Arial-BoldMT" w:cs="Arial-BoldMT"/>
          <w:b/>
          <w:bCs/>
          <w:sz w:val="20"/>
          <w:szCs w:val="20"/>
          <w:lang w:eastAsia="sv-SE"/>
        </w:rPr>
        <w:t>PHY features</w:t>
      </w:r>
    </w:p>
    <w:p w14:paraId="4BA7B6CE" w14:textId="7C1CD267" w:rsidR="00B23450" w:rsidRPr="00CE0FD0" w:rsidRDefault="00B23450" w:rsidP="00B23450">
      <w:pPr>
        <w:rPr>
          <w:b/>
          <w:bCs/>
          <w:i/>
          <w:iCs/>
        </w:rPr>
      </w:pPr>
      <w:r w:rsidRPr="00CE0FD0">
        <w:rPr>
          <w:b/>
          <w:bCs/>
          <w:i/>
          <w:iCs/>
        </w:rPr>
        <w:t>Add the following Table:</w:t>
      </w:r>
    </w:p>
    <w:p w14:paraId="6BAAC369" w14:textId="77777777" w:rsidR="00B23450" w:rsidRPr="00B23450" w:rsidRDefault="00B23450" w:rsidP="00CE0FD0">
      <w:pPr>
        <w:rPr>
          <w:rFonts w:ascii="Arial-BoldMT" w:eastAsia="SimSun" w:hAnsi="Arial-BoldMT" w:cs="Arial-BoldMT"/>
          <w:sz w:val="20"/>
          <w:szCs w:val="20"/>
          <w:lang w:eastAsia="sv-SE"/>
        </w:rPr>
      </w:pPr>
    </w:p>
    <w:p w14:paraId="2D23F451" w14:textId="35BF775D" w:rsidR="00C7710B" w:rsidRDefault="00C7710B" w:rsidP="00CE0FD0"/>
    <w:tbl>
      <w:tblPr>
        <w:tblStyle w:val="TableGrid"/>
        <w:tblW w:w="11520" w:type="dxa"/>
        <w:tblInd w:w="-905" w:type="dxa"/>
        <w:tblLook w:val="04A0" w:firstRow="1" w:lastRow="0" w:firstColumn="1" w:lastColumn="0" w:noHBand="0" w:noVBand="1"/>
      </w:tblPr>
      <w:tblGrid>
        <w:gridCol w:w="1406"/>
        <w:gridCol w:w="3889"/>
        <w:gridCol w:w="1350"/>
        <w:gridCol w:w="2985"/>
        <w:gridCol w:w="1890"/>
      </w:tblGrid>
      <w:tr w:rsidR="00C7710B" w:rsidRPr="00F10876" w14:paraId="0D5B1A1E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675DB199" w14:textId="77777777" w:rsidR="00C7710B" w:rsidRPr="00F10876" w:rsidRDefault="00C7710B" w:rsidP="00815E55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F10876">
              <w:rPr>
                <w:b/>
                <w:bCs/>
                <w:sz w:val="20"/>
                <w:szCs w:val="20"/>
              </w:rPr>
              <w:lastRenderedPageBreak/>
              <w:t>Item</w:t>
            </w:r>
          </w:p>
        </w:tc>
        <w:tc>
          <w:tcPr>
            <w:tcW w:w="3889" w:type="dxa"/>
            <w:hideMark/>
          </w:tcPr>
          <w:p w14:paraId="10731F70" w14:textId="77777777" w:rsidR="00C7710B" w:rsidRPr="00F10876" w:rsidRDefault="00C7710B" w:rsidP="00815E55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F10876">
              <w:rPr>
                <w:b/>
                <w:bCs/>
                <w:sz w:val="20"/>
                <w:szCs w:val="20"/>
              </w:rPr>
              <w:t>Protocol Capability</w:t>
            </w:r>
          </w:p>
        </w:tc>
        <w:tc>
          <w:tcPr>
            <w:tcW w:w="1350" w:type="dxa"/>
            <w:hideMark/>
          </w:tcPr>
          <w:p w14:paraId="2B89D1E6" w14:textId="77777777" w:rsidR="00C7710B" w:rsidRPr="00F10876" w:rsidRDefault="00C7710B" w:rsidP="00815E55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F10876">
              <w:rPr>
                <w:b/>
                <w:bCs/>
                <w:sz w:val="20"/>
                <w:szCs w:val="20"/>
              </w:rPr>
              <w:t>Reference</w:t>
            </w:r>
          </w:p>
        </w:tc>
        <w:tc>
          <w:tcPr>
            <w:tcW w:w="2985" w:type="dxa"/>
            <w:hideMark/>
          </w:tcPr>
          <w:p w14:paraId="61461F99" w14:textId="77777777" w:rsidR="00C7710B" w:rsidRPr="00F10876" w:rsidRDefault="00C7710B" w:rsidP="00815E55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F10876">
              <w:rPr>
                <w:b/>
                <w:bCs/>
                <w:sz w:val="20"/>
                <w:szCs w:val="20"/>
              </w:rPr>
              <w:t>Status</w:t>
            </w:r>
          </w:p>
        </w:tc>
        <w:tc>
          <w:tcPr>
            <w:tcW w:w="1890" w:type="dxa"/>
            <w:noWrap/>
            <w:hideMark/>
          </w:tcPr>
          <w:p w14:paraId="5A370F84" w14:textId="77777777" w:rsidR="00C7710B" w:rsidRPr="00F10876" w:rsidRDefault="00C7710B" w:rsidP="00815E55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F10876">
              <w:rPr>
                <w:b/>
                <w:bCs/>
                <w:sz w:val="20"/>
                <w:szCs w:val="20"/>
              </w:rPr>
              <w:t>Support</w:t>
            </w:r>
          </w:p>
        </w:tc>
      </w:tr>
      <w:tr w:rsidR="00C7710B" w:rsidRPr="004957A9" w14:paraId="2ED54B0A" w14:textId="77777777" w:rsidTr="00250EA9">
        <w:trPr>
          <w:trHeight w:val="300"/>
        </w:trPr>
        <w:tc>
          <w:tcPr>
            <w:tcW w:w="1406" w:type="dxa"/>
            <w:hideMark/>
          </w:tcPr>
          <w:p w14:paraId="7B05983C" w14:textId="77777777" w:rsidR="00C7710B" w:rsidRPr="004957A9" w:rsidRDefault="00C7710B" w:rsidP="00815E55">
            <w:pPr>
              <w:keepNext/>
              <w:rPr>
                <w:b/>
                <w:bCs/>
                <w:sz w:val="20"/>
                <w:szCs w:val="20"/>
              </w:rPr>
            </w:pPr>
            <w:commentRangeStart w:id="13"/>
            <w:r w:rsidRPr="004957A9">
              <w:rPr>
                <w:b/>
                <w:bCs/>
                <w:sz w:val="20"/>
                <w:szCs w:val="20"/>
              </w:rPr>
              <w:t>EHTP1</w:t>
            </w:r>
            <w:commentRangeEnd w:id="13"/>
            <w:r w:rsidR="00DE7739" w:rsidRPr="004957A9">
              <w:rPr>
                <w:rStyle w:val="CommentReference"/>
                <w:b/>
                <w:bCs/>
              </w:rPr>
              <w:commentReference w:id="13"/>
            </w:r>
          </w:p>
        </w:tc>
        <w:tc>
          <w:tcPr>
            <w:tcW w:w="3889" w:type="dxa"/>
            <w:hideMark/>
          </w:tcPr>
          <w:p w14:paraId="20AE1D80" w14:textId="77777777" w:rsidR="00C7710B" w:rsidRPr="004957A9" w:rsidRDefault="00C7710B" w:rsidP="00815E55">
            <w:pPr>
              <w:keepNext/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PHY Operating Modes</w:t>
            </w:r>
          </w:p>
        </w:tc>
        <w:tc>
          <w:tcPr>
            <w:tcW w:w="1350" w:type="dxa"/>
            <w:hideMark/>
          </w:tcPr>
          <w:p w14:paraId="52AE79F6" w14:textId="77777777" w:rsidR="00C7710B" w:rsidRPr="004957A9" w:rsidRDefault="00C7710B" w:rsidP="00815E55">
            <w:pPr>
              <w:keepNext/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0A89B0A1" w14:textId="77777777" w:rsidR="00C7710B" w:rsidRPr="004957A9" w:rsidRDefault="00C7710B" w:rsidP="00815E55">
            <w:pPr>
              <w:keepNext/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5F49D74B" w14:textId="77777777" w:rsidR="00C7710B" w:rsidRPr="004957A9" w:rsidRDefault="00C7710B" w:rsidP="00815E55">
            <w:pPr>
              <w:keepNext/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7710B" w:rsidRPr="00F10876" w14:paraId="1EC2BFD5" w14:textId="77777777" w:rsidTr="00250EA9">
        <w:trPr>
          <w:trHeight w:val="1200"/>
        </w:trPr>
        <w:tc>
          <w:tcPr>
            <w:tcW w:w="1406" w:type="dxa"/>
            <w:noWrap/>
            <w:hideMark/>
          </w:tcPr>
          <w:p w14:paraId="47AC7C9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EHTP1.1</w:t>
            </w:r>
          </w:p>
        </w:tc>
        <w:tc>
          <w:tcPr>
            <w:tcW w:w="3889" w:type="dxa"/>
            <w:hideMark/>
          </w:tcPr>
          <w:p w14:paraId="3F34DBB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Operation according to Clause 17 (Orthogonal frequency division multiplexing (OFDM) PHY specification)</w:t>
            </w:r>
          </w:p>
        </w:tc>
        <w:tc>
          <w:tcPr>
            <w:tcW w:w="1350" w:type="dxa"/>
            <w:hideMark/>
          </w:tcPr>
          <w:p w14:paraId="69DEB98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Clause 17</w:t>
            </w:r>
          </w:p>
        </w:tc>
        <w:tc>
          <w:tcPr>
            <w:tcW w:w="2985" w:type="dxa"/>
            <w:tcBorders>
              <w:bottom w:val="single" w:sz="4" w:space="0" w:color="auto"/>
            </w:tcBorders>
            <w:hideMark/>
          </w:tcPr>
          <w:p w14:paraId="01CE85F9" w14:textId="77777777" w:rsidR="00C7710B" w:rsidRDefault="00C7710B" w:rsidP="00C7710B">
            <w:pPr>
              <w:rPr>
                <w:ins w:id="14" w:author="Sigurd Schelstraete" w:date="2021-03-03T13:46:00Z"/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CFEHT6G: M</w:t>
            </w:r>
          </w:p>
          <w:p w14:paraId="6AF660C5" w14:textId="77777777" w:rsidR="000A2098" w:rsidRDefault="000A2098" w:rsidP="000A2098">
            <w:pPr>
              <w:rPr>
                <w:ins w:id="15" w:author="Sigurd Schelstraete" w:date="2021-03-03T13:46:00Z"/>
                <w:sz w:val="20"/>
                <w:szCs w:val="20"/>
              </w:rPr>
            </w:pPr>
            <w:ins w:id="16" w:author="Sigurd Schelstraete" w:date="2021-03-03T13:46:00Z">
              <w:r w:rsidRPr="00F10876">
                <w:rPr>
                  <w:sz w:val="20"/>
                  <w:szCs w:val="20"/>
                </w:rPr>
                <w:t>CFEHT5G</w:t>
              </w:r>
              <w:r>
                <w:rPr>
                  <w:sz w:val="20"/>
                  <w:szCs w:val="20"/>
                </w:rPr>
                <w:t>: M</w:t>
              </w:r>
            </w:ins>
          </w:p>
          <w:p w14:paraId="20813289" w14:textId="08EB5212" w:rsidR="000A2098" w:rsidRPr="00F10876" w:rsidRDefault="000A2098" w:rsidP="000A2098">
            <w:pPr>
              <w:rPr>
                <w:sz w:val="20"/>
                <w:szCs w:val="20"/>
              </w:rPr>
            </w:pPr>
            <w:ins w:id="17" w:author="Sigurd Schelstraete" w:date="2021-03-03T13:46:00Z">
              <w:r w:rsidRPr="00F10876">
                <w:rPr>
                  <w:sz w:val="20"/>
                  <w:szCs w:val="20"/>
                </w:rPr>
                <w:t>CFEHT2G4: M</w:t>
              </w:r>
            </w:ins>
          </w:p>
        </w:tc>
        <w:tc>
          <w:tcPr>
            <w:tcW w:w="1890" w:type="dxa"/>
            <w:noWrap/>
            <w:hideMark/>
          </w:tcPr>
          <w:p w14:paraId="177C833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9611DD1" w14:textId="77777777" w:rsidTr="00250EA9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3046029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EHTP1.2</w:t>
            </w:r>
          </w:p>
        </w:tc>
        <w:tc>
          <w:tcPr>
            <w:tcW w:w="3889" w:type="dxa"/>
            <w:vMerge w:val="restart"/>
            <w:hideMark/>
          </w:tcPr>
          <w:p w14:paraId="08DEBEF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Operation according to Clause 19 (High Throughput (HT) PHY specification)</w:t>
            </w:r>
          </w:p>
        </w:tc>
        <w:tc>
          <w:tcPr>
            <w:tcW w:w="1350" w:type="dxa"/>
            <w:vMerge w:val="restart"/>
            <w:hideMark/>
          </w:tcPr>
          <w:p w14:paraId="644FD3B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Clause 19</w:t>
            </w:r>
          </w:p>
        </w:tc>
        <w:tc>
          <w:tcPr>
            <w:tcW w:w="2985" w:type="dxa"/>
            <w:tcBorders>
              <w:bottom w:val="nil"/>
            </w:tcBorders>
            <w:hideMark/>
          </w:tcPr>
          <w:p w14:paraId="657A7EE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CFEHT5G AND CFEHT80: M</w:t>
            </w:r>
          </w:p>
        </w:tc>
        <w:tc>
          <w:tcPr>
            <w:tcW w:w="1890" w:type="dxa"/>
            <w:vMerge w:val="restart"/>
            <w:noWrap/>
            <w:hideMark/>
          </w:tcPr>
          <w:p w14:paraId="2763592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88C563F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0DC1A82E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595DAA9A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7966B121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bottom w:val="nil"/>
            </w:tcBorders>
            <w:hideMark/>
          </w:tcPr>
          <w:p w14:paraId="73A6415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CFEHT5G AND CFEHT20: M</w:t>
            </w:r>
          </w:p>
        </w:tc>
        <w:tc>
          <w:tcPr>
            <w:tcW w:w="1890" w:type="dxa"/>
            <w:vMerge/>
            <w:hideMark/>
          </w:tcPr>
          <w:p w14:paraId="4C2668B9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20CF5146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3AD5B54F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33996C72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1FE2159A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</w:tcBorders>
            <w:hideMark/>
          </w:tcPr>
          <w:p w14:paraId="3F6373A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CFEHT2G4: M</w:t>
            </w:r>
          </w:p>
        </w:tc>
        <w:tc>
          <w:tcPr>
            <w:tcW w:w="1890" w:type="dxa"/>
            <w:vMerge/>
            <w:hideMark/>
          </w:tcPr>
          <w:p w14:paraId="6558F581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53A53605" w14:textId="77777777" w:rsidTr="00250EA9">
        <w:trPr>
          <w:cantSplit/>
          <w:trHeight w:val="300"/>
        </w:trPr>
        <w:tc>
          <w:tcPr>
            <w:tcW w:w="1406" w:type="dxa"/>
            <w:vMerge w:val="restart"/>
            <w:noWrap/>
            <w:hideMark/>
          </w:tcPr>
          <w:p w14:paraId="4C6DA42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EHTP1.3</w:t>
            </w:r>
          </w:p>
        </w:tc>
        <w:tc>
          <w:tcPr>
            <w:tcW w:w="3889" w:type="dxa"/>
            <w:vMerge w:val="restart"/>
            <w:hideMark/>
          </w:tcPr>
          <w:p w14:paraId="253E3439" w14:textId="2FAE62EB" w:rsidR="00C7710B" w:rsidRPr="00F10876" w:rsidRDefault="002C6910" w:rsidP="002C6910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Operation according to Clause 21 (Very High Throughput (VHT) PHY specification)</w:t>
            </w:r>
          </w:p>
        </w:tc>
        <w:tc>
          <w:tcPr>
            <w:tcW w:w="1350" w:type="dxa"/>
            <w:vMerge w:val="restart"/>
            <w:hideMark/>
          </w:tcPr>
          <w:p w14:paraId="5E6624F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Clause 21</w:t>
            </w:r>
          </w:p>
        </w:tc>
        <w:tc>
          <w:tcPr>
            <w:tcW w:w="2985" w:type="dxa"/>
            <w:tcBorders>
              <w:bottom w:val="nil"/>
            </w:tcBorders>
            <w:hideMark/>
          </w:tcPr>
          <w:p w14:paraId="0FA491F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CFEHT5G AND CFEHT80: M</w:t>
            </w:r>
          </w:p>
        </w:tc>
        <w:tc>
          <w:tcPr>
            <w:tcW w:w="1890" w:type="dxa"/>
            <w:vMerge w:val="restart"/>
            <w:noWrap/>
            <w:hideMark/>
          </w:tcPr>
          <w:p w14:paraId="378064B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B527B38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041640BA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64BDCA0E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5FFD548C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bottom w:val="single" w:sz="4" w:space="0" w:color="auto"/>
            </w:tcBorders>
            <w:hideMark/>
          </w:tcPr>
          <w:p w14:paraId="14A17A6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CFEHT5G AND CFEHT20: M</w:t>
            </w:r>
          </w:p>
        </w:tc>
        <w:tc>
          <w:tcPr>
            <w:tcW w:w="1890" w:type="dxa"/>
            <w:vMerge/>
            <w:hideMark/>
          </w:tcPr>
          <w:p w14:paraId="11E22281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A727C8" w:rsidRPr="00F10876" w14:paraId="60E465E4" w14:textId="77777777" w:rsidTr="00250EA9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164DCA58" w14:textId="3AC98D7F" w:rsidR="00A727C8" w:rsidRPr="00F10876" w:rsidRDefault="00A727C8" w:rsidP="000C4B7F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EHTP1.4</w:t>
            </w:r>
          </w:p>
        </w:tc>
        <w:tc>
          <w:tcPr>
            <w:tcW w:w="3889" w:type="dxa"/>
            <w:vMerge w:val="restart"/>
            <w:hideMark/>
          </w:tcPr>
          <w:p w14:paraId="415851E2" w14:textId="77777777" w:rsidR="00A727C8" w:rsidRPr="00F10876" w:rsidRDefault="00A727C8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Operation according to Clause 27 (High Efficiency (HE) PHY specification)</w:t>
            </w:r>
          </w:p>
        </w:tc>
        <w:tc>
          <w:tcPr>
            <w:tcW w:w="1350" w:type="dxa"/>
            <w:vMerge w:val="restart"/>
            <w:hideMark/>
          </w:tcPr>
          <w:p w14:paraId="744A229D" w14:textId="30311577" w:rsidR="00A727C8" w:rsidRPr="00F10876" w:rsidRDefault="00A727C8" w:rsidP="000C4B7F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Clause 27 </w:t>
            </w:r>
          </w:p>
        </w:tc>
        <w:tc>
          <w:tcPr>
            <w:tcW w:w="2985" w:type="dxa"/>
            <w:tcBorders>
              <w:bottom w:val="nil"/>
            </w:tcBorders>
            <w:hideMark/>
          </w:tcPr>
          <w:p w14:paraId="5B1EE73B" w14:textId="77777777" w:rsidR="00A727C8" w:rsidRPr="00F10876" w:rsidRDefault="00A727C8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CFEHT5G AND CFEHT80: M</w:t>
            </w:r>
          </w:p>
        </w:tc>
        <w:tc>
          <w:tcPr>
            <w:tcW w:w="1890" w:type="dxa"/>
            <w:vMerge w:val="restart"/>
            <w:noWrap/>
            <w:hideMark/>
          </w:tcPr>
          <w:p w14:paraId="4B99A88F" w14:textId="77777777" w:rsidR="00A727C8" w:rsidRPr="00F10876" w:rsidRDefault="00A727C8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A727C8" w:rsidRPr="00F10876" w14:paraId="63CE6089" w14:textId="77777777" w:rsidTr="00250EA9">
        <w:trPr>
          <w:trHeight w:val="300"/>
        </w:trPr>
        <w:tc>
          <w:tcPr>
            <w:tcW w:w="1406" w:type="dxa"/>
            <w:vMerge/>
            <w:noWrap/>
            <w:hideMark/>
          </w:tcPr>
          <w:p w14:paraId="3525C3E8" w14:textId="09C06DBE" w:rsidR="00A727C8" w:rsidRPr="00F10876" w:rsidRDefault="00A727C8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04D95A3A" w14:textId="77777777" w:rsidR="00A727C8" w:rsidRPr="00F10876" w:rsidRDefault="00A727C8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2167065D" w14:textId="7E3DF595" w:rsidR="00A727C8" w:rsidRPr="00F10876" w:rsidRDefault="00A727C8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bottom w:val="nil"/>
            </w:tcBorders>
            <w:hideMark/>
          </w:tcPr>
          <w:p w14:paraId="086BE678" w14:textId="77777777" w:rsidR="00A727C8" w:rsidRPr="00F10876" w:rsidRDefault="00A727C8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CFEHT5G AND CFEHT20: M</w:t>
            </w:r>
          </w:p>
        </w:tc>
        <w:tc>
          <w:tcPr>
            <w:tcW w:w="1890" w:type="dxa"/>
            <w:vMerge/>
            <w:hideMark/>
          </w:tcPr>
          <w:p w14:paraId="2E75446A" w14:textId="77777777" w:rsidR="00A727C8" w:rsidRPr="00F10876" w:rsidRDefault="00A727C8">
            <w:pPr>
              <w:rPr>
                <w:sz w:val="20"/>
                <w:szCs w:val="20"/>
              </w:rPr>
            </w:pPr>
          </w:p>
        </w:tc>
      </w:tr>
      <w:tr w:rsidR="00A727C8" w:rsidRPr="00F10876" w14:paraId="04FF90C2" w14:textId="77777777" w:rsidTr="00250EA9">
        <w:trPr>
          <w:trHeight w:val="300"/>
        </w:trPr>
        <w:tc>
          <w:tcPr>
            <w:tcW w:w="1406" w:type="dxa"/>
            <w:vMerge/>
            <w:noWrap/>
            <w:hideMark/>
          </w:tcPr>
          <w:p w14:paraId="7F5A534A" w14:textId="0BEAA2AB" w:rsidR="00A727C8" w:rsidRPr="00F10876" w:rsidRDefault="00A727C8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473A30D3" w14:textId="77777777" w:rsidR="00A727C8" w:rsidRPr="00F10876" w:rsidRDefault="00A727C8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1E6FDAB5" w14:textId="71075F8A" w:rsidR="00A727C8" w:rsidRPr="00F10876" w:rsidRDefault="00A727C8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bottom w:val="nil"/>
            </w:tcBorders>
            <w:hideMark/>
          </w:tcPr>
          <w:p w14:paraId="4426133E" w14:textId="77777777" w:rsidR="00A727C8" w:rsidRPr="00F10876" w:rsidRDefault="00A727C8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CFEHT2G4: M</w:t>
            </w:r>
          </w:p>
        </w:tc>
        <w:tc>
          <w:tcPr>
            <w:tcW w:w="1890" w:type="dxa"/>
            <w:vMerge/>
            <w:hideMark/>
          </w:tcPr>
          <w:p w14:paraId="03BD01ED" w14:textId="77777777" w:rsidR="00A727C8" w:rsidRPr="00F10876" w:rsidRDefault="00A727C8">
            <w:pPr>
              <w:rPr>
                <w:sz w:val="20"/>
                <w:szCs w:val="20"/>
              </w:rPr>
            </w:pPr>
          </w:p>
        </w:tc>
      </w:tr>
      <w:tr w:rsidR="00A727C8" w:rsidRPr="00F10876" w14:paraId="20BCB2BA" w14:textId="77777777" w:rsidTr="00250EA9">
        <w:trPr>
          <w:trHeight w:val="300"/>
        </w:trPr>
        <w:tc>
          <w:tcPr>
            <w:tcW w:w="1406" w:type="dxa"/>
            <w:vMerge/>
            <w:noWrap/>
            <w:hideMark/>
          </w:tcPr>
          <w:p w14:paraId="5B6103AB" w14:textId="73397033" w:rsidR="00A727C8" w:rsidRPr="00F10876" w:rsidRDefault="00A727C8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33D6A2DE" w14:textId="77777777" w:rsidR="00A727C8" w:rsidRPr="00F10876" w:rsidRDefault="00A727C8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4C330021" w14:textId="442C2C74" w:rsidR="00A727C8" w:rsidRPr="00F10876" w:rsidRDefault="00A727C8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</w:tcBorders>
            <w:hideMark/>
          </w:tcPr>
          <w:p w14:paraId="5B98D7E4" w14:textId="77777777" w:rsidR="00A727C8" w:rsidRPr="00F10876" w:rsidRDefault="00A727C8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CFEHT6G: M</w:t>
            </w:r>
          </w:p>
        </w:tc>
        <w:tc>
          <w:tcPr>
            <w:tcW w:w="1890" w:type="dxa"/>
            <w:vMerge/>
            <w:hideMark/>
          </w:tcPr>
          <w:p w14:paraId="119F20DF" w14:textId="77777777" w:rsidR="00A727C8" w:rsidRPr="00F10876" w:rsidRDefault="00A727C8">
            <w:pPr>
              <w:rPr>
                <w:sz w:val="20"/>
                <w:szCs w:val="20"/>
              </w:rPr>
            </w:pPr>
          </w:p>
        </w:tc>
      </w:tr>
      <w:tr w:rsidR="00C7710B" w:rsidRPr="00F10876" w14:paraId="0EAF56A4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02214764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3889" w:type="dxa"/>
            <w:hideMark/>
          </w:tcPr>
          <w:p w14:paraId="51BC752F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hideMark/>
          </w:tcPr>
          <w:p w14:paraId="45E86C36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008C1FD3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1AAD8AB7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</w:tr>
      <w:tr w:rsidR="00C7710B" w:rsidRPr="004957A9" w14:paraId="61734A3E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779B8D7B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commentRangeStart w:id="18"/>
            <w:r w:rsidRPr="004957A9">
              <w:rPr>
                <w:b/>
                <w:bCs/>
                <w:sz w:val="20"/>
                <w:szCs w:val="20"/>
              </w:rPr>
              <w:t>EHTP2</w:t>
            </w:r>
            <w:commentRangeEnd w:id="18"/>
            <w:r w:rsidR="00DE7739" w:rsidRPr="004957A9">
              <w:rPr>
                <w:rStyle w:val="CommentReference"/>
                <w:b/>
                <w:bCs/>
              </w:rPr>
              <w:commentReference w:id="18"/>
            </w:r>
          </w:p>
        </w:tc>
        <w:tc>
          <w:tcPr>
            <w:tcW w:w="3889" w:type="dxa"/>
            <w:hideMark/>
          </w:tcPr>
          <w:p w14:paraId="258F9D36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EHT PPDU formats</w:t>
            </w:r>
          </w:p>
        </w:tc>
        <w:tc>
          <w:tcPr>
            <w:tcW w:w="1350" w:type="dxa"/>
            <w:hideMark/>
          </w:tcPr>
          <w:p w14:paraId="118EE3AE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31C1537E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60ACD4F9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7710B" w:rsidRPr="00F10876" w14:paraId="38684748" w14:textId="77777777" w:rsidTr="00250EA9">
        <w:trPr>
          <w:trHeight w:val="900"/>
        </w:trPr>
        <w:tc>
          <w:tcPr>
            <w:tcW w:w="1406" w:type="dxa"/>
            <w:noWrap/>
            <w:hideMark/>
          </w:tcPr>
          <w:p w14:paraId="1EF41B0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EHTP2.1</w:t>
            </w:r>
          </w:p>
        </w:tc>
        <w:tc>
          <w:tcPr>
            <w:tcW w:w="3889" w:type="dxa"/>
            <w:hideMark/>
          </w:tcPr>
          <w:p w14:paraId="15BE4BC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Single user transmission of an EHT MU PPDU with single RU or MRU in the entire PPDU bandwidth</w:t>
            </w:r>
          </w:p>
        </w:tc>
        <w:tc>
          <w:tcPr>
            <w:tcW w:w="1350" w:type="dxa"/>
            <w:hideMark/>
          </w:tcPr>
          <w:p w14:paraId="406D5EB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3ED77B6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6BA51D7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F2A072B" w14:textId="77777777" w:rsidTr="00250EA9">
        <w:trPr>
          <w:trHeight w:val="900"/>
        </w:trPr>
        <w:tc>
          <w:tcPr>
            <w:tcW w:w="1406" w:type="dxa"/>
            <w:noWrap/>
            <w:hideMark/>
          </w:tcPr>
          <w:p w14:paraId="1383621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EHTP2.2</w:t>
            </w:r>
          </w:p>
        </w:tc>
        <w:tc>
          <w:tcPr>
            <w:tcW w:w="3889" w:type="dxa"/>
            <w:hideMark/>
          </w:tcPr>
          <w:p w14:paraId="3257948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Single user reception of an EHT MU PPDU with single RU or MRU in the entire PPDU bandwidth</w:t>
            </w:r>
          </w:p>
        </w:tc>
        <w:tc>
          <w:tcPr>
            <w:tcW w:w="1350" w:type="dxa"/>
            <w:hideMark/>
          </w:tcPr>
          <w:p w14:paraId="64EAD0E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1F5CBBB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4399D26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4D81001" w14:textId="77777777" w:rsidTr="00250EA9">
        <w:trPr>
          <w:trHeight w:val="900"/>
        </w:trPr>
        <w:tc>
          <w:tcPr>
            <w:tcW w:w="1406" w:type="dxa"/>
            <w:noWrap/>
            <w:hideMark/>
          </w:tcPr>
          <w:p w14:paraId="0A61F49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EHTP2.3</w:t>
            </w:r>
          </w:p>
        </w:tc>
        <w:tc>
          <w:tcPr>
            <w:tcW w:w="3889" w:type="dxa"/>
            <w:hideMark/>
          </w:tcPr>
          <w:p w14:paraId="6AF0CA9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Transmission of an EHT MU PPDU where none of the RUs or MRUs utilize MU-MIMO (DL OFDMA)</w:t>
            </w:r>
          </w:p>
        </w:tc>
        <w:tc>
          <w:tcPr>
            <w:tcW w:w="1350" w:type="dxa"/>
            <w:hideMark/>
          </w:tcPr>
          <w:p w14:paraId="329A357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6100F74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CFAP: M</w:t>
            </w:r>
          </w:p>
        </w:tc>
        <w:tc>
          <w:tcPr>
            <w:tcW w:w="1890" w:type="dxa"/>
            <w:noWrap/>
            <w:hideMark/>
          </w:tcPr>
          <w:p w14:paraId="7D1C619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AB601DD" w14:textId="77777777" w:rsidTr="00250EA9">
        <w:trPr>
          <w:trHeight w:val="1200"/>
        </w:trPr>
        <w:tc>
          <w:tcPr>
            <w:tcW w:w="1406" w:type="dxa"/>
            <w:noWrap/>
            <w:hideMark/>
          </w:tcPr>
          <w:p w14:paraId="2FEADAD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EHTP2.4</w:t>
            </w:r>
          </w:p>
        </w:tc>
        <w:tc>
          <w:tcPr>
            <w:tcW w:w="3889" w:type="dxa"/>
            <w:hideMark/>
          </w:tcPr>
          <w:p w14:paraId="5FDA5A3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Reception of an EHT MU PPDU where the RU/MRU allocated to the non-AP STA is not utilizing MU-MIMO (DL OFDMA).</w:t>
            </w:r>
          </w:p>
        </w:tc>
        <w:tc>
          <w:tcPr>
            <w:tcW w:w="1350" w:type="dxa"/>
            <w:hideMark/>
          </w:tcPr>
          <w:p w14:paraId="56C3262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179C696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M</w:t>
            </w:r>
          </w:p>
        </w:tc>
        <w:tc>
          <w:tcPr>
            <w:tcW w:w="1890" w:type="dxa"/>
            <w:noWrap/>
            <w:hideMark/>
          </w:tcPr>
          <w:p w14:paraId="6684AB8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BEA21EC" w14:textId="77777777" w:rsidTr="00250EA9">
        <w:trPr>
          <w:trHeight w:val="1500"/>
        </w:trPr>
        <w:tc>
          <w:tcPr>
            <w:tcW w:w="1406" w:type="dxa"/>
            <w:noWrap/>
            <w:hideMark/>
          </w:tcPr>
          <w:p w14:paraId="0372334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EHTP2.5</w:t>
            </w:r>
          </w:p>
        </w:tc>
        <w:tc>
          <w:tcPr>
            <w:tcW w:w="3889" w:type="dxa"/>
            <w:hideMark/>
          </w:tcPr>
          <w:p w14:paraId="4F2538C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Transmission of an EHT MU PPDU consisting of a single RU or MRU spanning the entire PPDU bandwidth and utilizing MU-MIMO (DL MU-MIMO)</w:t>
            </w:r>
          </w:p>
        </w:tc>
        <w:tc>
          <w:tcPr>
            <w:tcW w:w="1350" w:type="dxa"/>
            <w:hideMark/>
          </w:tcPr>
          <w:p w14:paraId="61FF0C6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36.3.3.1.2</w:t>
            </w:r>
          </w:p>
        </w:tc>
        <w:tc>
          <w:tcPr>
            <w:tcW w:w="2985" w:type="dxa"/>
            <w:hideMark/>
          </w:tcPr>
          <w:p w14:paraId="108C499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 AND EHTP7.22: M</w:t>
            </w:r>
          </w:p>
        </w:tc>
        <w:tc>
          <w:tcPr>
            <w:tcW w:w="1890" w:type="dxa"/>
            <w:noWrap/>
            <w:hideMark/>
          </w:tcPr>
          <w:p w14:paraId="70EF6B0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5FD87362" w14:textId="77777777" w:rsidTr="00250EA9">
        <w:trPr>
          <w:trHeight w:val="1200"/>
        </w:trPr>
        <w:tc>
          <w:tcPr>
            <w:tcW w:w="1406" w:type="dxa"/>
            <w:noWrap/>
            <w:hideMark/>
          </w:tcPr>
          <w:p w14:paraId="502412B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EHTP2.6</w:t>
            </w:r>
          </w:p>
        </w:tc>
        <w:tc>
          <w:tcPr>
            <w:tcW w:w="3889" w:type="dxa"/>
            <w:hideMark/>
          </w:tcPr>
          <w:p w14:paraId="12EE778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Reception of an EHT MU PPDU consisting of a single RU or MRU in the entire PPDU bandwidth and utilizing MU-MIMO (DL MU-MIMO). </w:t>
            </w:r>
          </w:p>
        </w:tc>
        <w:tc>
          <w:tcPr>
            <w:tcW w:w="1350" w:type="dxa"/>
            <w:hideMark/>
          </w:tcPr>
          <w:p w14:paraId="616C64B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36.3.3.1.2</w:t>
            </w:r>
          </w:p>
        </w:tc>
        <w:tc>
          <w:tcPr>
            <w:tcW w:w="2985" w:type="dxa"/>
            <w:hideMark/>
          </w:tcPr>
          <w:p w14:paraId="16607ED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M</w:t>
            </w:r>
          </w:p>
        </w:tc>
        <w:tc>
          <w:tcPr>
            <w:tcW w:w="1890" w:type="dxa"/>
            <w:noWrap/>
            <w:hideMark/>
          </w:tcPr>
          <w:p w14:paraId="0EEE1CE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A5B51EF" w14:textId="77777777" w:rsidTr="00250EA9">
        <w:trPr>
          <w:trHeight w:val="1500"/>
        </w:trPr>
        <w:tc>
          <w:tcPr>
            <w:tcW w:w="1406" w:type="dxa"/>
            <w:noWrap/>
            <w:hideMark/>
          </w:tcPr>
          <w:p w14:paraId="0DCF54C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EHTP2.7</w:t>
            </w:r>
          </w:p>
        </w:tc>
        <w:tc>
          <w:tcPr>
            <w:tcW w:w="3889" w:type="dxa"/>
            <w:hideMark/>
          </w:tcPr>
          <w:p w14:paraId="65F48938" w14:textId="785A8E5F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MU-MIMO transmission on an RU/MRU in an EHT MU PPDU where there are multiple RU/MRUs in the PPDU bandwidth (DL MU-MIMO within OFDMA).</w:t>
            </w:r>
          </w:p>
        </w:tc>
        <w:tc>
          <w:tcPr>
            <w:tcW w:w="1350" w:type="dxa"/>
            <w:hideMark/>
          </w:tcPr>
          <w:p w14:paraId="7141204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6A7F419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CFAP: O</w:t>
            </w:r>
          </w:p>
        </w:tc>
        <w:tc>
          <w:tcPr>
            <w:tcW w:w="1890" w:type="dxa"/>
            <w:noWrap/>
            <w:hideMark/>
          </w:tcPr>
          <w:p w14:paraId="2F033D8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1470CEF" w14:textId="77777777" w:rsidTr="00250EA9">
        <w:trPr>
          <w:trHeight w:val="1500"/>
        </w:trPr>
        <w:tc>
          <w:tcPr>
            <w:tcW w:w="1406" w:type="dxa"/>
            <w:noWrap/>
            <w:hideMark/>
          </w:tcPr>
          <w:p w14:paraId="0C63100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lastRenderedPageBreak/>
              <w:t>EHTP2.8</w:t>
            </w:r>
          </w:p>
        </w:tc>
        <w:tc>
          <w:tcPr>
            <w:tcW w:w="3889" w:type="dxa"/>
            <w:hideMark/>
          </w:tcPr>
          <w:p w14:paraId="4F6A739F" w14:textId="4514D70F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MU-MIMO reception on an RU/MRU in an EHT MU PPDU where there are multiple RU/MRUs in the PPDU bandwidth (DL MU-MIMO within OFDMA).</w:t>
            </w:r>
          </w:p>
        </w:tc>
        <w:tc>
          <w:tcPr>
            <w:tcW w:w="1350" w:type="dxa"/>
            <w:hideMark/>
          </w:tcPr>
          <w:p w14:paraId="41E2728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36.3.3.1.1</w:t>
            </w:r>
          </w:p>
        </w:tc>
        <w:tc>
          <w:tcPr>
            <w:tcW w:w="2985" w:type="dxa"/>
            <w:hideMark/>
          </w:tcPr>
          <w:p w14:paraId="274F8D3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O</w:t>
            </w:r>
          </w:p>
        </w:tc>
        <w:tc>
          <w:tcPr>
            <w:tcW w:w="1890" w:type="dxa"/>
            <w:noWrap/>
            <w:hideMark/>
          </w:tcPr>
          <w:p w14:paraId="31EA36D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5D43DD9E" w14:textId="77777777" w:rsidTr="00250EA9">
        <w:trPr>
          <w:trHeight w:val="1200"/>
        </w:trPr>
        <w:tc>
          <w:tcPr>
            <w:tcW w:w="1406" w:type="dxa"/>
            <w:noWrap/>
            <w:hideMark/>
          </w:tcPr>
          <w:p w14:paraId="1DC7E81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EHTP2.9</w:t>
            </w:r>
          </w:p>
        </w:tc>
        <w:tc>
          <w:tcPr>
            <w:tcW w:w="3889" w:type="dxa"/>
            <w:hideMark/>
          </w:tcPr>
          <w:p w14:paraId="191FAE3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Transmission of an EHT TB PPDU where the RU/MRU allocated to the non-AP STA is not utilizing MU-MIMO (UL OFDMA).</w:t>
            </w:r>
          </w:p>
        </w:tc>
        <w:tc>
          <w:tcPr>
            <w:tcW w:w="1350" w:type="dxa"/>
            <w:hideMark/>
          </w:tcPr>
          <w:p w14:paraId="6F6A927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6681965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M</w:t>
            </w:r>
          </w:p>
        </w:tc>
        <w:tc>
          <w:tcPr>
            <w:tcW w:w="1890" w:type="dxa"/>
            <w:noWrap/>
            <w:hideMark/>
          </w:tcPr>
          <w:p w14:paraId="1471653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85F1FEA" w14:textId="77777777" w:rsidTr="00250EA9">
        <w:trPr>
          <w:trHeight w:val="900"/>
        </w:trPr>
        <w:tc>
          <w:tcPr>
            <w:tcW w:w="1406" w:type="dxa"/>
            <w:noWrap/>
            <w:hideMark/>
          </w:tcPr>
          <w:p w14:paraId="0F99E7E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EHTP2.10</w:t>
            </w:r>
          </w:p>
        </w:tc>
        <w:tc>
          <w:tcPr>
            <w:tcW w:w="3889" w:type="dxa"/>
            <w:hideMark/>
          </w:tcPr>
          <w:p w14:paraId="1E62DCF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Reception of an EHT TB PPDU where none of the RUs or MRUs utilize MU-MIMO (UL OFDMA)</w:t>
            </w:r>
          </w:p>
        </w:tc>
        <w:tc>
          <w:tcPr>
            <w:tcW w:w="1350" w:type="dxa"/>
            <w:hideMark/>
          </w:tcPr>
          <w:p w14:paraId="51C3CB3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5F57F4D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CFAP: M</w:t>
            </w:r>
          </w:p>
        </w:tc>
        <w:tc>
          <w:tcPr>
            <w:tcW w:w="1890" w:type="dxa"/>
            <w:noWrap/>
            <w:hideMark/>
          </w:tcPr>
          <w:p w14:paraId="4C59B41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810036C" w14:textId="77777777" w:rsidTr="00250EA9">
        <w:trPr>
          <w:trHeight w:val="1500"/>
        </w:trPr>
        <w:tc>
          <w:tcPr>
            <w:tcW w:w="1406" w:type="dxa"/>
            <w:noWrap/>
            <w:hideMark/>
          </w:tcPr>
          <w:p w14:paraId="64581F0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EHTP2.11</w:t>
            </w:r>
          </w:p>
        </w:tc>
        <w:tc>
          <w:tcPr>
            <w:tcW w:w="3889" w:type="dxa"/>
            <w:hideMark/>
          </w:tcPr>
          <w:p w14:paraId="23AA891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Transmission of an EHT TB PPDU consisting of a single RU or MRU spanning the entire PPDU bandwidth and utilizing MU-MIMO (UL MU-MIMO)</w:t>
            </w:r>
          </w:p>
        </w:tc>
        <w:tc>
          <w:tcPr>
            <w:tcW w:w="1350" w:type="dxa"/>
            <w:hideMark/>
          </w:tcPr>
          <w:p w14:paraId="605ADAE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36.3.3.2.4</w:t>
            </w:r>
          </w:p>
        </w:tc>
        <w:tc>
          <w:tcPr>
            <w:tcW w:w="2985" w:type="dxa"/>
            <w:hideMark/>
          </w:tcPr>
          <w:p w14:paraId="188CA0B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M</w:t>
            </w:r>
          </w:p>
        </w:tc>
        <w:tc>
          <w:tcPr>
            <w:tcW w:w="1890" w:type="dxa"/>
            <w:noWrap/>
            <w:hideMark/>
          </w:tcPr>
          <w:p w14:paraId="65FD78C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C4699F9" w14:textId="77777777" w:rsidTr="00250EA9">
        <w:trPr>
          <w:trHeight w:val="1500"/>
        </w:trPr>
        <w:tc>
          <w:tcPr>
            <w:tcW w:w="1406" w:type="dxa"/>
            <w:noWrap/>
            <w:hideMark/>
          </w:tcPr>
          <w:p w14:paraId="296033D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EHTP2.12</w:t>
            </w:r>
          </w:p>
        </w:tc>
        <w:tc>
          <w:tcPr>
            <w:tcW w:w="3889" w:type="dxa"/>
            <w:hideMark/>
          </w:tcPr>
          <w:p w14:paraId="6AB2286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Reception of an EHT TB PPDU consisting of a single RU or MRU spanning the entire PPDU bandwidth and utilizing MU-MIMO (UL MU-MIMO)</w:t>
            </w:r>
          </w:p>
        </w:tc>
        <w:tc>
          <w:tcPr>
            <w:tcW w:w="1350" w:type="dxa"/>
            <w:hideMark/>
          </w:tcPr>
          <w:p w14:paraId="4FC5F5E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36.3.3.3</w:t>
            </w:r>
          </w:p>
        </w:tc>
        <w:tc>
          <w:tcPr>
            <w:tcW w:w="2985" w:type="dxa"/>
            <w:hideMark/>
          </w:tcPr>
          <w:p w14:paraId="7878698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 AND EHTP7.22: O</w:t>
            </w:r>
          </w:p>
        </w:tc>
        <w:tc>
          <w:tcPr>
            <w:tcW w:w="1890" w:type="dxa"/>
            <w:noWrap/>
            <w:hideMark/>
          </w:tcPr>
          <w:p w14:paraId="3E743CA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9884B03" w14:textId="77777777" w:rsidTr="00250EA9">
        <w:trPr>
          <w:trHeight w:val="1200"/>
        </w:trPr>
        <w:tc>
          <w:tcPr>
            <w:tcW w:w="1406" w:type="dxa"/>
            <w:noWrap/>
            <w:hideMark/>
          </w:tcPr>
          <w:p w14:paraId="0B8DA2C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EHTP2.13</w:t>
            </w:r>
          </w:p>
        </w:tc>
        <w:tc>
          <w:tcPr>
            <w:tcW w:w="3889" w:type="dxa"/>
            <w:hideMark/>
          </w:tcPr>
          <w:p w14:paraId="53A9698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Transmission of an EHT TB PPDU where the RU/MRU allocated to the non-AP STA is utilizing MU-MIMO (UL MU-MIMO within OFDMA).</w:t>
            </w:r>
          </w:p>
        </w:tc>
        <w:tc>
          <w:tcPr>
            <w:tcW w:w="1350" w:type="dxa"/>
            <w:hideMark/>
          </w:tcPr>
          <w:p w14:paraId="2543433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2075FAD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O</w:t>
            </w:r>
          </w:p>
        </w:tc>
        <w:tc>
          <w:tcPr>
            <w:tcW w:w="1890" w:type="dxa"/>
            <w:noWrap/>
            <w:hideMark/>
          </w:tcPr>
          <w:p w14:paraId="6924882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694C1774" w14:textId="77777777" w:rsidTr="00250EA9">
        <w:trPr>
          <w:trHeight w:val="1200"/>
        </w:trPr>
        <w:tc>
          <w:tcPr>
            <w:tcW w:w="1406" w:type="dxa"/>
            <w:noWrap/>
            <w:hideMark/>
          </w:tcPr>
          <w:p w14:paraId="3CB27BD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EHTP2.14</w:t>
            </w:r>
          </w:p>
        </w:tc>
        <w:tc>
          <w:tcPr>
            <w:tcW w:w="3889" w:type="dxa"/>
            <w:hideMark/>
          </w:tcPr>
          <w:p w14:paraId="2644F6F1" w14:textId="4E8A2D24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Reception of an EHT TB PPDU where</w:t>
            </w:r>
            <w:r w:rsidR="00250EA9">
              <w:rPr>
                <w:sz w:val="20"/>
                <w:szCs w:val="20"/>
              </w:rPr>
              <w:t xml:space="preserve"> R</w:t>
            </w:r>
            <w:r w:rsidRPr="00F10876">
              <w:rPr>
                <w:sz w:val="20"/>
                <w:szCs w:val="20"/>
              </w:rPr>
              <w:t>U/MRU allocated to a non-AP STA are utilizing MU-MIMO (UL MU-MIMO within OFDMA).</w:t>
            </w:r>
          </w:p>
        </w:tc>
        <w:tc>
          <w:tcPr>
            <w:tcW w:w="1350" w:type="dxa"/>
            <w:hideMark/>
          </w:tcPr>
          <w:p w14:paraId="3EC2324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3B0E8BA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 AND EHTP7.22: O</w:t>
            </w:r>
          </w:p>
        </w:tc>
        <w:tc>
          <w:tcPr>
            <w:tcW w:w="1890" w:type="dxa"/>
            <w:noWrap/>
            <w:hideMark/>
          </w:tcPr>
          <w:p w14:paraId="38106DA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E53CB88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272CB148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3889" w:type="dxa"/>
            <w:hideMark/>
          </w:tcPr>
          <w:p w14:paraId="7899DF75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hideMark/>
          </w:tcPr>
          <w:p w14:paraId="421E9692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2A833DAD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07E1D923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</w:tr>
      <w:tr w:rsidR="00C7710B" w:rsidRPr="004957A9" w14:paraId="70976EF3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6FB42CF8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commentRangeStart w:id="19"/>
            <w:r w:rsidRPr="004957A9">
              <w:rPr>
                <w:b/>
                <w:bCs/>
                <w:sz w:val="20"/>
                <w:szCs w:val="20"/>
              </w:rPr>
              <w:t>EHTP3</w:t>
            </w:r>
            <w:commentRangeEnd w:id="19"/>
            <w:r w:rsidR="00DE7739" w:rsidRPr="004957A9">
              <w:rPr>
                <w:rStyle w:val="CommentReference"/>
                <w:b/>
                <w:bCs/>
              </w:rPr>
              <w:commentReference w:id="19"/>
            </w:r>
          </w:p>
        </w:tc>
        <w:tc>
          <w:tcPr>
            <w:tcW w:w="3889" w:type="dxa"/>
            <w:hideMark/>
          </w:tcPr>
          <w:p w14:paraId="6E2E1D01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BSS Bandwidth</w:t>
            </w:r>
          </w:p>
        </w:tc>
        <w:tc>
          <w:tcPr>
            <w:tcW w:w="1350" w:type="dxa"/>
            <w:hideMark/>
          </w:tcPr>
          <w:p w14:paraId="7A1B9364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0EF2500D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00F5CBC8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7710B" w:rsidRPr="00F10876" w14:paraId="7E231CD6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7C88626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EHTP3.1</w:t>
            </w:r>
          </w:p>
        </w:tc>
        <w:tc>
          <w:tcPr>
            <w:tcW w:w="3889" w:type="dxa"/>
            <w:hideMark/>
          </w:tcPr>
          <w:p w14:paraId="1734E89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20 MHz operation</w:t>
            </w:r>
          </w:p>
        </w:tc>
        <w:tc>
          <w:tcPr>
            <w:tcW w:w="1350" w:type="dxa"/>
            <w:hideMark/>
          </w:tcPr>
          <w:p w14:paraId="63CC69A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33FD583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192D690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4EC802D" w14:textId="77777777" w:rsidTr="00250EA9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2416422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EHTP3.2</w:t>
            </w:r>
          </w:p>
        </w:tc>
        <w:tc>
          <w:tcPr>
            <w:tcW w:w="3889" w:type="dxa"/>
            <w:vMerge w:val="restart"/>
            <w:hideMark/>
          </w:tcPr>
          <w:p w14:paraId="04F4376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40 MHz operation</w:t>
            </w:r>
          </w:p>
        </w:tc>
        <w:tc>
          <w:tcPr>
            <w:tcW w:w="1350" w:type="dxa"/>
            <w:vMerge w:val="restart"/>
            <w:hideMark/>
          </w:tcPr>
          <w:p w14:paraId="27FEE3A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tcBorders>
              <w:bottom w:val="nil"/>
            </w:tcBorders>
            <w:hideMark/>
          </w:tcPr>
          <w:p w14:paraId="786F769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 AND CFEHT5G: M</w:t>
            </w:r>
          </w:p>
        </w:tc>
        <w:tc>
          <w:tcPr>
            <w:tcW w:w="1890" w:type="dxa"/>
            <w:vMerge w:val="restart"/>
            <w:noWrap/>
            <w:hideMark/>
          </w:tcPr>
          <w:p w14:paraId="6724AC2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2A71060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7FFE006E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4E63841B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5ACFDB4B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bottom w:val="nil"/>
            </w:tcBorders>
            <w:hideMark/>
          </w:tcPr>
          <w:p w14:paraId="731CC42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 AND CFEHT6G: M</w:t>
            </w:r>
          </w:p>
        </w:tc>
        <w:tc>
          <w:tcPr>
            <w:tcW w:w="1890" w:type="dxa"/>
            <w:vMerge/>
            <w:hideMark/>
          </w:tcPr>
          <w:p w14:paraId="319D17CE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18B22C16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0E2C2B37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4F8285AA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5D4EBCCC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bottom w:val="nil"/>
            </w:tcBorders>
            <w:hideMark/>
          </w:tcPr>
          <w:p w14:paraId="30ADC97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CFEHT2G4: O</w:t>
            </w:r>
          </w:p>
        </w:tc>
        <w:tc>
          <w:tcPr>
            <w:tcW w:w="1890" w:type="dxa"/>
            <w:vMerge/>
            <w:hideMark/>
          </w:tcPr>
          <w:p w14:paraId="161758B1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43E588F1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0651FACC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120F1D6F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68E8DD13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bottom w:val="single" w:sz="4" w:space="0" w:color="auto"/>
            </w:tcBorders>
            <w:hideMark/>
          </w:tcPr>
          <w:p w14:paraId="4876131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EHTP3.3: M</w:t>
            </w: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hideMark/>
          </w:tcPr>
          <w:p w14:paraId="74C85158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250EA9" w:rsidRPr="00F10876" w14:paraId="7B9924A2" w14:textId="77777777" w:rsidTr="00250EA9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57C355A6" w14:textId="77777777" w:rsidR="00250EA9" w:rsidRPr="00F10876" w:rsidRDefault="00250EA9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EHTP3.3</w:t>
            </w:r>
          </w:p>
        </w:tc>
        <w:tc>
          <w:tcPr>
            <w:tcW w:w="3889" w:type="dxa"/>
            <w:vMerge w:val="restart"/>
            <w:hideMark/>
          </w:tcPr>
          <w:p w14:paraId="7BB9A1CF" w14:textId="77777777" w:rsidR="00250EA9" w:rsidRPr="00F10876" w:rsidRDefault="00250EA9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80 MHz operation</w:t>
            </w:r>
          </w:p>
        </w:tc>
        <w:tc>
          <w:tcPr>
            <w:tcW w:w="1350" w:type="dxa"/>
            <w:vMerge w:val="restart"/>
            <w:hideMark/>
          </w:tcPr>
          <w:p w14:paraId="1B81809B" w14:textId="77777777" w:rsidR="00250EA9" w:rsidRPr="00F10876" w:rsidRDefault="00250EA9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tcBorders>
              <w:bottom w:val="nil"/>
            </w:tcBorders>
            <w:hideMark/>
          </w:tcPr>
          <w:p w14:paraId="522F7E45" w14:textId="77777777" w:rsidR="00250EA9" w:rsidRPr="00F10876" w:rsidRDefault="00250EA9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 AND CFEHT5G: M</w:t>
            </w:r>
          </w:p>
        </w:tc>
        <w:tc>
          <w:tcPr>
            <w:tcW w:w="1890" w:type="dxa"/>
            <w:vMerge w:val="restart"/>
            <w:noWrap/>
            <w:hideMark/>
          </w:tcPr>
          <w:p w14:paraId="030BED3E" w14:textId="5EAEB32B" w:rsidR="00250EA9" w:rsidRPr="00F10876" w:rsidRDefault="00250EA9" w:rsidP="00250EA9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</w:t>
            </w:r>
            <w:r>
              <w:rPr>
                <w:sz w:val="20"/>
                <w:szCs w:val="20"/>
              </w:rPr>
              <w:t xml:space="preserve">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250EA9" w:rsidRPr="00F10876" w14:paraId="6A46D4C9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3D1F5523" w14:textId="77777777" w:rsidR="00250EA9" w:rsidRPr="00F10876" w:rsidRDefault="00250EA9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7611FB0D" w14:textId="77777777" w:rsidR="00250EA9" w:rsidRPr="00F10876" w:rsidRDefault="00250EA9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2AD90BAC" w14:textId="77777777" w:rsidR="00250EA9" w:rsidRPr="00F10876" w:rsidRDefault="00250EA9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bottom w:val="nil"/>
            </w:tcBorders>
            <w:hideMark/>
          </w:tcPr>
          <w:p w14:paraId="63A19954" w14:textId="77777777" w:rsidR="00250EA9" w:rsidRPr="00F10876" w:rsidRDefault="00250EA9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 AND CFEHT6G: M</w:t>
            </w:r>
          </w:p>
        </w:tc>
        <w:tc>
          <w:tcPr>
            <w:tcW w:w="1890" w:type="dxa"/>
            <w:vMerge/>
            <w:hideMark/>
          </w:tcPr>
          <w:p w14:paraId="49840F2C" w14:textId="26076F20" w:rsidR="00250EA9" w:rsidRPr="00F10876" w:rsidRDefault="00250EA9" w:rsidP="00C7710B">
            <w:pPr>
              <w:rPr>
                <w:sz w:val="20"/>
                <w:szCs w:val="20"/>
              </w:rPr>
            </w:pPr>
          </w:p>
        </w:tc>
      </w:tr>
      <w:tr w:rsidR="00250EA9" w:rsidRPr="00F10876" w14:paraId="48F12FCC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3A5E2000" w14:textId="77777777" w:rsidR="00250EA9" w:rsidRPr="00F10876" w:rsidRDefault="00250EA9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47FE78F1" w14:textId="77777777" w:rsidR="00250EA9" w:rsidRPr="00F10876" w:rsidRDefault="00250EA9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08728055" w14:textId="77777777" w:rsidR="00250EA9" w:rsidRPr="00F10876" w:rsidRDefault="00250EA9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bottom w:val="single" w:sz="4" w:space="0" w:color="auto"/>
            </w:tcBorders>
            <w:hideMark/>
          </w:tcPr>
          <w:p w14:paraId="2BB1FAFF" w14:textId="77777777" w:rsidR="00250EA9" w:rsidRPr="00F10876" w:rsidRDefault="00250EA9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EHTP3.4: M</w:t>
            </w:r>
          </w:p>
        </w:tc>
        <w:tc>
          <w:tcPr>
            <w:tcW w:w="1890" w:type="dxa"/>
            <w:vMerge/>
            <w:noWrap/>
            <w:hideMark/>
          </w:tcPr>
          <w:p w14:paraId="65F6D25D" w14:textId="3654B9F1" w:rsidR="00250EA9" w:rsidRPr="00F10876" w:rsidRDefault="00250EA9" w:rsidP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23EA2CF3" w14:textId="77777777" w:rsidTr="00250EA9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67C3822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EHTP3.4</w:t>
            </w:r>
          </w:p>
        </w:tc>
        <w:tc>
          <w:tcPr>
            <w:tcW w:w="3889" w:type="dxa"/>
            <w:vMerge w:val="restart"/>
            <w:hideMark/>
          </w:tcPr>
          <w:p w14:paraId="52659C6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160 MHz operation</w:t>
            </w:r>
          </w:p>
        </w:tc>
        <w:tc>
          <w:tcPr>
            <w:tcW w:w="1350" w:type="dxa"/>
            <w:vMerge w:val="restart"/>
            <w:hideMark/>
          </w:tcPr>
          <w:p w14:paraId="1F2D69F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tcBorders>
              <w:bottom w:val="nil"/>
            </w:tcBorders>
            <w:hideMark/>
          </w:tcPr>
          <w:p w14:paraId="2C47071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 AND CFEHT5G: O</w:t>
            </w:r>
          </w:p>
        </w:tc>
        <w:tc>
          <w:tcPr>
            <w:tcW w:w="1890" w:type="dxa"/>
            <w:vMerge w:val="restart"/>
            <w:noWrap/>
            <w:hideMark/>
          </w:tcPr>
          <w:p w14:paraId="3BE6E4F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9666E1C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69CB249E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3148A009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4A303C8E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bottom w:val="nil"/>
            </w:tcBorders>
            <w:hideMark/>
          </w:tcPr>
          <w:p w14:paraId="378FF1C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CFAP AND CFEHT6G: M</w:t>
            </w:r>
          </w:p>
        </w:tc>
        <w:tc>
          <w:tcPr>
            <w:tcW w:w="1890" w:type="dxa"/>
            <w:vMerge/>
            <w:hideMark/>
          </w:tcPr>
          <w:p w14:paraId="283AF8C5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2388455C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699B327D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01ECCB3E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743DB73A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bottom w:val="nil"/>
            </w:tcBorders>
            <w:hideMark/>
          </w:tcPr>
          <w:p w14:paraId="7EAB24A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CFSTAofAP AND CFEHT6G: O</w:t>
            </w:r>
          </w:p>
        </w:tc>
        <w:tc>
          <w:tcPr>
            <w:tcW w:w="1890" w:type="dxa"/>
            <w:vMerge/>
            <w:hideMark/>
          </w:tcPr>
          <w:p w14:paraId="06A92F4D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2D403C9E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3DD9B097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63586659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515B47D6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</w:tcBorders>
            <w:hideMark/>
          </w:tcPr>
          <w:p w14:paraId="35DFBEF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EHTP3.5: M</w:t>
            </w:r>
          </w:p>
        </w:tc>
        <w:tc>
          <w:tcPr>
            <w:tcW w:w="1890" w:type="dxa"/>
            <w:vMerge/>
            <w:hideMark/>
          </w:tcPr>
          <w:p w14:paraId="63AE3550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3F3BD97D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14624B3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EHTP3.5</w:t>
            </w:r>
          </w:p>
        </w:tc>
        <w:tc>
          <w:tcPr>
            <w:tcW w:w="3889" w:type="dxa"/>
            <w:hideMark/>
          </w:tcPr>
          <w:p w14:paraId="19EC8AA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320 MHz operation</w:t>
            </w:r>
          </w:p>
        </w:tc>
        <w:tc>
          <w:tcPr>
            <w:tcW w:w="1350" w:type="dxa"/>
            <w:hideMark/>
          </w:tcPr>
          <w:p w14:paraId="2290AE7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2381FE1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 AND CFEHT6G: O</w:t>
            </w:r>
          </w:p>
        </w:tc>
        <w:tc>
          <w:tcPr>
            <w:tcW w:w="1890" w:type="dxa"/>
            <w:noWrap/>
            <w:hideMark/>
          </w:tcPr>
          <w:p w14:paraId="4CFDCA0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9C5256B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761368A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lastRenderedPageBreak/>
              <w:t>EHTP3.6</w:t>
            </w:r>
          </w:p>
        </w:tc>
        <w:tc>
          <w:tcPr>
            <w:tcW w:w="3889" w:type="dxa"/>
            <w:hideMark/>
          </w:tcPr>
          <w:p w14:paraId="61A38DA3" w14:textId="5FE7BBED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Ability to </w:t>
            </w:r>
            <w:r w:rsidR="00933E4E" w:rsidRPr="00F10876">
              <w:rPr>
                <w:sz w:val="20"/>
                <w:szCs w:val="20"/>
              </w:rPr>
              <w:t>participate</w:t>
            </w:r>
            <w:r w:rsidRPr="00F10876">
              <w:rPr>
                <w:sz w:val="20"/>
                <w:szCs w:val="20"/>
              </w:rPr>
              <w:t xml:space="preserve"> in 40 MHz DL OFDMA</w:t>
            </w:r>
          </w:p>
        </w:tc>
        <w:tc>
          <w:tcPr>
            <w:tcW w:w="1350" w:type="dxa"/>
            <w:hideMark/>
          </w:tcPr>
          <w:p w14:paraId="5A7D897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36.3.2.2</w:t>
            </w:r>
          </w:p>
        </w:tc>
        <w:tc>
          <w:tcPr>
            <w:tcW w:w="2985" w:type="dxa"/>
            <w:hideMark/>
          </w:tcPr>
          <w:p w14:paraId="1D109A7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CFEHT20: M</w:t>
            </w:r>
          </w:p>
        </w:tc>
        <w:tc>
          <w:tcPr>
            <w:tcW w:w="1890" w:type="dxa"/>
            <w:noWrap/>
            <w:hideMark/>
          </w:tcPr>
          <w:p w14:paraId="21028C1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757A6C9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1B397CA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EHTP3.7</w:t>
            </w:r>
          </w:p>
        </w:tc>
        <w:tc>
          <w:tcPr>
            <w:tcW w:w="3889" w:type="dxa"/>
            <w:hideMark/>
          </w:tcPr>
          <w:p w14:paraId="076EB841" w14:textId="49E20F1F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Ability to </w:t>
            </w:r>
            <w:r w:rsidR="00933E4E" w:rsidRPr="00F10876">
              <w:rPr>
                <w:sz w:val="20"/>
                <w:szCs w:val="20"/>
              </w:rPr>
              <w:t>participate</w:t>
            </w:r>
            <w:r w:rsidRPr="00F10876">
              <w:rPr>
                <w:sz w:val="20"/>
                <w:szCs w:val="20"/>
              </w:rPr>
              <w:t xml:space="preserve"> in 80 MHz DL OFDMA</w:t>
            </w:r>
          </w:p>
        </w:tc>
        <w:tc>
          <w:tcPr>
            <w:tcW w:w="1350" w:type="dxa"/>
            <w:hideMark/>
          </w:tcPr>
          <w:p w14:paraId="3D9F5CF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36.3.2.2</w:t>
            </w:r>
          </w:p>
        </w:tc>
        <w:tc>
          <w:tcPr>
            <w:tcW w:w="2985" w:type="dxa"/>
            <w:tcBorders>
              <w:bottom w:val="single" w:sz="4" w:space="0" w:color="auto"/>
            </w:tcBorders>
            <w:hideMark/>
          </w:tcPr>
          <w:p w14:paraId="25BD86C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CFEHT20: M</w:t>
            </w:r>
          </w:p>
        </w:tc>
        <w:tc>
          <w:tcPr>
            <w:tcW w:w="1890" w:type="dxa"/>
            <w:noWrap/>
            <w:hideMark/>
          </w:tcPr>
          <w:p w14:paraId="72E787F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537499CC" w14:textId="77777777" w:rsidTr="00250EA9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38A62C5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EHTP3.8</w:t>
            </w:r>
          </w:p>
        </w:tc>
        <w:tc>
          <w:tcPr>
            <w:tcW w:w="3889" w:type="dxa"/>
            <w:vMerge w:val="restart"/>
            <w:hideMark/>
          </w:tcPr>
          <w:p w14:paraId="59FFA560" w14:textId="1C539289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Ability to </w:t>
            </w:r>
            <w:r w:rsidR="00933E4E" w:rsidRPr="00F10876">
              <w:rPr>
                <w:sz w:val="20"/>
                <w:szCs w:val="20"/>
              </w:rPr>
              <w:t>participate</w:t>
            </w:r>
            <w:r w:rsidRPr="00F10876">
              <w:rPr>
                <w:sz w:val="20"/>
                <w:szCs w:val="20"/>
              </w:rPr>
              <w:t xml:space="preserve"> in </w:t>
            </w:r>
            <w:r w:rsidR="00D9095A" w:rsidRPr="00F10876">
              <w:rPr>
                <w:sz w:val="20"/>
                <w:szCs w:val="20"/>
              </w:rPr>
              <w:t>160 MHz</w:t>
            </w:r>
            <w:r w:rsidRPr="00F10876">
              <w:rPr>
                <w:sz w:val="20"/>
                <w:szCs w:val="20"/>
              </w:rPr>
              <w:t xml:space="preserve"> DL OFDMA</w:t>
            </w:r>
          </w:p>
        </w:tc>
        <w:tc>
          <w:tcPr>
            <w:tcW w:w="1350" w:type="dxa"/>
            <w:vMerge w:val="restart"/>
            <w:hideMark/>
          </w:tcPr>
          <w:p w14:paraId="3F782E5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36.3.2.2</w:t>
            </w:r>
          </w:p>
        </w:tc>
        <w:tc>
          <w:tcPr>
            <w:tcW w:w="2985" w:type="dxa"/>
            <w:tcBorders>
              <w:bottom w:val="nil"/>
            </w:tcBorders>
            <w:hideMark/>
          </w:tcPr>
          <w:p w14:paraId="0095961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CFEHT20: M</w:t>
            </w:r>
          </w:p>
        </w:tc>
        <w:tc>
          <w:tcPr>
            <w:tcW w:w="1890" w:type="dxa"/>
            <w:vMerge w:val="restart"/>
            <w:noWrap/>
            <w:hideMark/>
          </w:tcPr>
          <w:p w14:paraId="05ACDBB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BC9B019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3B3D088D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2F7DD0DB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08C22DEA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bottom w:val="single" w:sz="4" w:space="0" w:color="auto"/>
            </w:tcBorders>
            <w:hideMark/>
          </w:tcPr>
          <w:p w14:paraId="1C68210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CFEHT80: M</w:t>
            </w:r>
          </w:p>
        </w:tc>
        <w:tc>
          <w:tcPr>
            <w:tcW w:w="1890" w:type="dxa"/>
            <w:vMerge/>
            <w:hideMark/>
          </w:tcPr>
          <w:p w14:paraId="61C709A3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56720A13" w14:textId="77777777" w:rsidTr="00250EA9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7375688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EHTP3.9</w:t>
            </w:r>
          </w:p>
        </w:tc>
        <w:tc>
          <w:tcPr>
            <w:tcW w:w="3889" w:type="dxa"/>
            <w:vMerge w:val="restart"/>
            <w:hideMark/>
          </w:tcPr>
          <w:p w14:paraId="7A38CF46" w14:textId="4800FDA1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Ability to </w:t>
            </w:r>
            <w:r w:rsidR="00933E4E" w:rsidRPr="00F10876">
              <w:rPr>
                <w:sz w:val="20"/>
                <w:szCs w:val="20"/>
              </w:rPr>
              <w:t>participate</w:t>
            </w:r>
            <w:r w:rsidRPr="00F10876">
              <w:rPr>
                <w:sz w:val="20"/>
                <w:szCs w:val="20"/>
              </w:rPr>
              <w:t xml:space="preserve"> in </w:t>
            </w:r>
            <w:r w:rsidR="00D9095A" w:rsidRPr="00F10876">
              <w:rPr>
                <w:sz w:val="20"/>
                <w:szCs w:val="20"/>
              </w:rPr>
              <w:t>320 MHz</w:t>
            </w:r>
            <w:r w:rsidRPr="00F10876">
              <w:rPr>
                <w:sz w:val="20"/>
                <w:szCs w:val="20"/>
              </w:rPr>
              <w:t xml:space="preserve"> DL OFDMA</w:t>
            </w:r>
          </w:p>
        </w:tc>
        <w:tc>
          <w:tcPr>
            <w:tcW w:w="1350" w:type="dxa"/>
            <w:vMerge w:val="restart"/>
            <w:hideMark/>
          </w:tcPr>
          <w:p w14:paraId="7074998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36.3.2.3</w:t>
            </w:r>
          </w:p>
        </w:tc>
        <w:tc>
          <w:tcPr>
            <w:tcW w:w="2985" w:type="dxa"/>
            <w:tcBorders>
              <w:bottom w:val="nil"/>
            </w:tcBorders>
            <w:hideMark/>
          </w:tcPr>
          <w:p w14:paraId="4433B06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CFEHT20: M</w:t>
            </w:r>
          </w:p>
        </w:tc>
        <w:tc>
          <w:tcPr>
            <w:tcW w:w="1890" w:type="dxa"/>
            <w:vMerge w:val="restart"/>
            <w:noWrap/>
            <w:hideMark/>
          </w:tcPr>
          <w:p w14:paraId="0E044FB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1695412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6FF94D65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4A1B1B5E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0CF5D2C6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bottom w:val="nil"/>
            </w:tcBorders>
            <w:hideMark/>
          </w:tcPr>
          <w:p w14:paraId="4DA39F7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CFEHT80: M</w:t>
            </w:r>
          </w:p>
        </w:tc>
        <w:tc>
          <w:tcPr>
            <w:tcW w:w="1890" w:type="dxa"/>
            <w:vMerge/>
            <w:hideMark/>
          </w:tcPr>
          <w:p w14:paraId="19287DA8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4D03BA00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00CB1FAB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0B8A9088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5DD767BB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</w:tcBorders>
            <w:hideMark/>
          </w:tcPr>
          <w:p w14:paraId="2BB34A5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EHTP3.4: M</w:t>
            </w:r>
          </w:p>
        </w:tc>
        <w:tc>
          <w:tcPr>
            <w:tcW w:w="1890" w:type="dxa"/>
            <w:vMerge/>
            <w:hideMark/>
          </w:tcPr>
          <w:p w14:paraId="18389047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3E331499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2303736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EHTP3.10</w:t>
            </w:r>
          </w:p>
        </w:tc>
        <w:tc>
          <w:tcPr>
            <w:tcW w:w="3889" w:type="dxa"/>
            <w:hideMark/>
          </w:tcPr>
          <w:p w14:paraId="566F3BB7" w14:textId="68086063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Ability to </w:t>
            </w:r>
            <w:r w:rsidR="00933E4E" w:rsidRPr="00F10876">
              <w:rPr>
                <w:sz w:val="20"/>
                <w:szCs w:val="20"/>
              </w:rPr>
              <w:t>participate</w:t>
            </w:r>
            <w:r w:rsidRPr="00F10876">
              <w:rPr>
                <w:sz w:val="20"/>
                <w:szCs w:val="20"/>
              </w:rPr>
              <w:t xml:space="preserve"> in 40 MHz UL OFDMA</w:t>
            </w:r>
          </w:p>
        </w:tc>
        <w:tc>
          <w:tcPr>
            <w:tcW w:w="1350" w:type="dxa"/>
            <w:hideMark/>
          </w:tcPr>
          <w:p w14:paraId="0452BAA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36.3.2.2</w:t>
            </w:r>
          </w:p>
        </w:tc>
        <w:tc>
          <w:tcPr>
            <w:tcW w:w="2985" w:type="dxa"/>
            <w:hideMark/>
          </w:tcPr>
          <w:p w14:paraId="74CEF34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CFEHT20: M</w:t>
            </w:r>
          </w:p>
        </w:tc>
        <w:tc>
          <w:tcPr>
            <w:tcW w:w="1890" w:type="dxa"/>
            <w:noWrap/>
            <w:hideMark/>
          </w:tcPr>
          <w:p w14:paraId="4257D27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62282357" w14:textId="77777777" w:rsidTr="00EA7C91">
        <w:trPr>
          <w:trHeight w:val="600"/>
        </w:trPr>
        <w:tc>
          <w:tcPr>
            <w:tcW w:w="1406" w:type="dxa"/>
            <w:noWrap/>
            <w:hideMark/>
          </w:tcPr>
          <w:p w14:paraId="48AA0FD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EHTP3.11</w:t>
            </w:r>
          </w:p>
        </w:tc>
        <w:tc>
          <w:tcPr>
            <w:tcW w:w="3889" w:type="dxa"/>
            <w:hideMark/>
          </w:tcPr>
          <w:p w14:paraId="3F2E9847" w14:textId="56C55E1E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Ability to </w:t>
            </w:r>
            <w:r w:rsidR="00933E4E" w:rsidRPr="00F10876">
              <w:rPr>
                <w:sz w:val="20"/>
                <w:szCs w:val="20"/>
              </w:rPr>
              <w:t>participate</w:t>
            </w:r>
            <w:r w:rsidRPr="00F10876">
              <w:rPr>
                <w:sz w:val="20"/>
                <w:szCs w:val="20"/>
              </w:rPr>
              <w:t xml:space="preserve"> in 80 MHz UL OFDMA</w:t>
            </w:r>
          </w:p>
        </w:tc>
        <w:tc>
          <w:tcPr>
            <w:tcW w:w="1350" w:type="dxa"/>
            <w:hideMark/>
          </w:tcPr>
          <w:p w14:paraId="7994A83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36.3.2.2</w:t>
            </w:r>
          </w:p>
        </w:tc>
        <w:tc>
          <w:tcPr>
            <w:tcW w:w="2985" w:type="dxa"/>
            <w:tcBorders>
              <w:bottom w:val="single" w:sz="4" w:space="0" w:color="auto"/>
            </w:tcBorders>
            <w:hideMark/>
          </w:tcPr>
          <w:p w14:paraId="570650A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CFEHT20: M</w:t>
            </w:r>
          </w:p>
        </w:tc>
        <w:tc>
          <w:tcPr>
            <w:tcW w:w="1890" w:type="dxa"/>
            <w:noWrap/>
            <w:hideMark/>
          </w:tcPr>
          <w:p w14:paraId="2851B8B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968E89B" w14:textId="77777777" w:rsidTr="00EA7C91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38E098C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EHTP3.12</w:t>
            </w:r>
          </w:p>
        </w:tc>
        <w:tc>
          <w:tcPr>
            <w:tcW w:w="3889" w:type="dxa"/>
            <w:vMerge w:val="restart"/>
            <w:hideMark/>
          </w:tcPr>
          <w:p w14:paraId="1B529BEF" w14:textId="7C507261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Ability to </w:t>
            </w:r>
            <w:r w:rsidR="00933E4E" w:rsidRPr="00F10876">
              <w:rPr>
                <w:sz w:val="20"/>
                <w:szCs w:val="20"/>
              </w:rPr>
              <w:t>participate</w:t>
            </w:r>
            <w:r w:rsidRPr="00F10876">
              <w:rPr>
                <w:sz w:val="20"/>
                <w:szCs w:val="20"/>
              </w:rPr>
              <w:t xml:space="preserve"> in </w:t>
            </w:r>
            <w:r w:rsidR="00D9095A" w:rsidRPr="00F10876">
              <w:rPr>
                <w:sz w:val="20"/>
                <w:szCs w:val="20"/>
              </w:rPr>
              <w:t>160 MHz</w:t>
            </w:r>
            <w:r w:rsidRPr="00F10876">
              <w:rPr>
                <w:sz w:val="20"/>
                <w:szCs w:val="20"/>
              </w:rPr>
              <w:t xml:space="preserve"> UL OFDMA</w:t>
            </w:r>
          </w:p>
        </w:tc>
        <w:tc>
          <w:tcPr>
            <w:tcW w:w="1350" w:type="dxa"/>
            <w:vMerge w:val="restart"/>
            <w:hideMark/>
          </w:tcPr>
          <w:p w14:paraId="4B34E0C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36.3.2.2</w:t>
            </w:r>
          </w:p>
        </w:tc>
        <w:tc>
          <w:tcPr>
            <w:tcW w:w="2985" w:type="dxa"/>
            <w:tcBorders>
              <w:bottom w:val="nil"/>
            </w:tcBorders>
            <w:hideMark/>
          </w:tcPr>
          <w:p w14:paraId="46A06B5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CFEHT20: M</w:t>
            </w:r>
          </w:p>
        </w:tc>
        <w:tc>
          <w:tcPr>
            <w:tcW w:w="1890" w:type="dxa"/>
            <w:vMerge w:val="restart"/>
            <w:noWrap/>
            <w:hideMark/>
          </w:tcPr>
          <w:p w14:paraId="1343C1A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DF9FED9" w14:textId="77777777" w:rsidTr="00EA7C91">
        <w:trPr>
          <w:trHeight w:val="300"/>
        </w:trPr>
        <w:tc>
          <w:tcPr>
            <w:tcW w:w="1406" w:type="dxa"/>
            <w:vMerge/>
            <w:hideMark/>
          </w:tcPr>
          <w:p w14:paraId="38B039FB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5BAD2A73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1D425692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bottom w:val="single" w:sz="4" w:space="0" w:color="auto"/>
            </w:tcBorders>
            <w:hideMark/>
          </w:tcPr>
          <w:p w14:paraId="14FFDBE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CFEHT80: M</w:t>
            </w:r>
          </w:p>
        </w:tc>
        <w:tc>
          <w:tcPr>
            <w:tcW w:w="1890" w:type="dxa"/>
            <w:vMerge/>
            <w:hideMark/>
          </w:tcPr>
          <w:p w14:paraId="36A33376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0DCDBE2C" w14:textId="77777777" w:rsidTr="00EA7C91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6AB2A18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EHTP3.13</w:t>
            </w:r>
          </w:p>
        </w:tc>
        <w:tc>
          <w:tcPr>
            <w:tcW w:w="3889" w:type="dxa"/>
            <w:vMerge w:val="restart"/>
            <w:hideMark/>
          </w:tcPr>
          <w:p w14:paraId="61EB7196" w14:textId="19D05051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Ability to </w:t>
            </w:r>
            <w:r w:rsidR="00933E4E" w:rsidRPr="00F10876">
              <w:rPr>
                <w:sz w:val="20"/>
                <w:szCs w:val="20"/>
              </w:rPr>
              <w:t>participate</w:t>
            </w:r>
            <w:r w:rsidRPr="00F10876">
              <w:rPr>
                <w:sz w:val="20"/>
                <w:szCs w:val="20"/>
              </w:rPr>
              <w:t xml:space="preserve"> in </w:t>
            </w:r>
            <w:r w:rsidR="00D9095A" w:rsidRPr="00F10876">
              <w:rPr>
                <w:sz w:val="20"/>
                <w:szCs w:val="20"/>
              </w:rPr>
              <w:t>320 MHz</w:t>
            </w:r>
            <w:r w:rsidRPr="00F10876">
              <w:rPr>
                <w:sz w:val="20"/>
                <w:szCs w:val="20"/>
              </w:rPr>
              <w:t xml:space="preserve"> UL OFDMA</w:t>
            </w:r>
          </w:p>
        </w:tc>
        <w:tc>
          <w:tcPr>
            <w:tcW w:w="1350" w:type="dxa"/>
            <w:vMerge w:val="restart"/>
            <w:hideMark/>
          </w:tcPr>
          <w:p w14:paraId="2071748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36.3.2.3</w:t>
            </w:r>
          </w:p>
        </w:tc>
        <w:tc>
          <w:tcPr>
            <w:tcW w:w="2985" w:type="dxa"/>
            <w:tcBorders>
              <w:bottom w:val="nil"/>
            </w:tcBorders>
            <w:hideMark/>
          </w:tcPr>
          <w:p w14:paraId="3B8FAA7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CFEHT20: M</w:t>
            </w:r>
          </w:p>
        </w:tc>
        <w:tc>
          <w:tcPr>
            <w:tcW w:w="1890" w:type="dxa"/>
            <w:vMerge w:val="restart"/>
            <w:noWrap/>
            <w:hideMark/>
          </w:tcPr>
          <w:p w14:paraId="118A9DA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E78CCE2" w14:textId="77777777" w:rsidTr="00EA7C91">
        <w:trPr>
          <w:trHeight w:val="300"/>
        </w:trPr>
        <w:tc>
          <w:tcPr>
            <w:tcW w:w="1406" w:type="dxa"/>
            <w:vMerge/>
            <w:hideMark/>
          </w:tcPr>
          <w:p w14:paraId="2905568F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4CD664BF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57E3C116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bottom w:val="nil"/>
            </w:tcBorders>
            <w:hideMark/>
          </w:tcPr>
          <w:p w14:paraId="577350B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CFEHT80: M</w:t>
            </w:r>
          </w:p>
        </w:tc>
        <w:tc>
          <w:tcPr>
            <w:tcW w:w="1890" w:type="dxa"/>
            <w:vMerge/>
            <w:hideMark/>
          </w:tcPr>
          <w:p w14:paraId="7DEB7F1F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4F2D84AF" w14:textId="77777777" w:rsidTr="00EA7C91">
        <w:trPr>
          <w:trHeight w:val="300"/>
        </w:trPr>
        <w:tc>
          <w:tcPr>
            <w:tcW w:w="1406" w:type="dxa"/>
            <w:vMerge/>
            <w:hideMark/>
          </w:tcPr>
          <w:p w14:paraId="0B58E76D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6CB2F498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285E6DAC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</w:tcBorders>
            <w:hideMark/>
          </w:tcPr>
          <w:p w14:paraId="49A21C1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EHTP3.4: M</w:t>
            </w:r>
          </w:p>
        </w:tc>
        <w:tc>
          <w:tcPr>
            <w:tcW w:w="1890" w:type="dxa"/>
            <w:vMerge/>
            <w:hideMark/>
          </w:tcPr>
          <w:p w14:paraId="6B1CE942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432A0760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20480338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3889" w:type="dxa"/>
            <w:hideMark/>
          </w:tcPr>
          <w:p w14:paraId="05B0466D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hideMark/>
          </w:tcPr>
          <w:p w14:paraId="568A7739" w14:textId="18459E7B" w:rsidR="00C7710B" w:rsidRPr="00F10876" w:rsidRDefault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hideMark/>
          </w:tcPr>
          <w:p w14:paraId="190CA551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152EE593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</w:tr>
      <w:tr w:rsidR="00C7710B" w:rsidRPr="004957A9" w14:paraId="037CC3CC" w14:textId="77777777" w:rsidTr="00250EA9">
        <w:trPr>
          <w:trHeight w:val="300"/>
        </w:trPr>
        <w:tc>
          <w:tcPr>
            <w:tcW w:w="1406" w:type="dxa"/>
            <w:hideMark/>
          </w:tcPr>
          <w:p w14:paraId="3E69D8F3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commentRangeStart w:id="20"/>
            <w:r w:rsidRPr="004957A9">
              <w:rPr>
                <w:b/>
                <w:bCs/>
                <w:sz w:val="20"/>
                <w:szCs w:val="20"/>
              </w:rPr>
              <w:t>EHTP4</w:t>
            </w:r>
            <w:commentRangeEnd w:id="20"/>
            <w:r w:rsidR="00DE7739" w:rsidRPr="004957A9">
              <w:rPr>
                <w:rStyle w:val="CommentReference"/>
                <w:b/>
                <w:bCs/>
              </w:rPr>
              <w:commentReference w:id="20"/>
            </w:r>
          </w:p>
        </w:tc>
        <w:tc>
          <w:tcPr>
            <w:tcW w:w="3889" w:type="dxa"/>
            <w:hideMark/>
          </w:tcPr>
          <w:p w14:paraId="7DB4AB67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EHT LTF formats</w:t>
            </w:r>
          </w:p>
        </w:tc>
        <w:tc>
          <w:tcPr>
            <w:tcW w:w="1350" w:type="dxa"/>
            <w:hideMark/>
          </w:tcPr>
          <w:p w14:paraId="1720996A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58AA28E2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12EF5AD8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7710B" w:rsidRPr="00F10876" w14:paraId="10C74A93" w14:textId="77777777" w:rsidTr="00250EA9">
        <w:trPr>
          <w:trHeight w:val="900"/>
        </w:trPr>
        <w:tc>
          <w:tcPr>
            <w:tcW w:w="1406" w:type="dxa"/>
            <w:hideMark/>
          </w:tcPr>
          <w:p w14:paraId="64702CD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EHTP4.1</w:t>
            </w:r>
          </w:p>
        </w:tc>
        <w:tc>
          <w:tcPr>
            <w:tcW w:w="3889" w:type="dxa"/>
            <w:hideMark/>
          </w:tcPr>
          <w:p w14:paraId="3E753C1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Single user transmission and reception of an EHT MU PPDU with a 2x EHT-LTF and 0.8 μs GI duration</w:t>
            </w:r>
          </w:p>
        </w:tc>
        <w:tc>
          <w:tcPr>
            <w:tcW w:w="1350" w:type="dxa"/>
            <w:hideMark/>
          </w:tcPr>
          <w:p w14:paraId="328F7EE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4604F68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47728E3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023C4C0" w14:textId="77777777" w:rsidTr="00250EA9">
        <w:trPr>
          <w:trHeight w:val="900"/>
        </w:trPr>
        <w:tc>
          <w:tcPr>
            <w:tcW w:w="1406" w:type="dxa"/>
            <w:hideMark/>
          </w:tcPr>
          <w:p w14:paraId="4884946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EHTP4.2</w:t>
            </w:r>
          </w:p>
        </w:tc>
        <w:tc>
          <w:tcPr>
            <w:tcW w:w="3889" w:type="dxa"/>
            <w:hideMark/>
          </w:tcPr>
          <w:p w14:paraId="213E640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Single user transmission and reception of an EHT MU PPDU with a 2x EHT-LTF and 1.6 μs GI duration</w:t>
            </w:r>
          </w:p>
        </w:tc>
        <w:tc>
          <w:tcPr>
            <w:tcW w:w="1350" w:type="dxa"/>
            <w:hideMark/>
          </w:tcPr>
          <w:p w14:paraId="719018E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4017AD1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6757D8C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10366AB0" w14:textId="77777777" w:rsidTr="00250EA9">
        <w:trPr>
          <w:trHeight w:val="900"/>
        </w:trPr>
        <w:tc>
          <w:tcPr>
            <w:tcW w:w="1406" w:type="dxa"/>
            <w:hideMark/>
          </w:tcPr>
          <w:p w14:paraId="673FC2A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EHTP4.3</w:t>
            </w:r>
          </w:p>
        </w:tc>
        <w:tc>
          <w:tcPr>
            <w:tcW w:w="3889" w:type="dxa"/>
            <w:hideMark/>
          </w:tcPr>
          <w:p w14:paraId="141B76C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Single user transmission and reception of an EHT MU PPDU with a 4x EHT-LTF and 3.2 μs GI duration</w:t>
            </w:r>
          </w:p>
        </w:tc>
        <w:tc>
          <w:tcPr>
            <w:tcW w:w="1350" w:type="dxa"/>
            <w:hideMark/>
          </w:tcPr>
          <w:p w14:paraId="7CA7AE2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47D087B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25F3ACB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EB23D52" w14:textId="77777777" w:rsidTr="00250EA9">
        <w:trPr>
          <w:trHeight w:val="900"/>
        </w:trPr>
        <w:tc>
          <w:tcPr>
            <w:tcW w:w="1406" w:type="dxa"/>
            <w:hideMark/>
          </w:tcPr>
          <w:p w14:paraId="12A792D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EHTP4.4</w:t>
            </w:r>
          </w:p>
        </w:tc>
        <w:tc>
          <w:tcPr>
            <w:tcW w:w="3889" w:type="dxa"/>
            <w:hideMark/>
          </w:tcPr>
          <w:p w14:paraId="41BA199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Single user transmission and reception of an EHT MU PPDU with a 4x EHT-LTF and 0.8 μs GI duration</w:t>
            </w:r>
          </w:p>
        </w:tc>
        <w:tc>
          <w:tcPr>
            <w:tcW w:w="1350" w:type="dxa"/>
            <w:hideMark/>
          </w:tcPr>
          <w:p w14:paraId="1B740ED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4E694FC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O</w:t>
            </w:r>
          </w:p>
        </w:tc>
        <w:tc>
          <w:tcPr>
            <w:tcW w:w="1890" w:type="dxa"/>
            <w:noWrap/>
            <w:hideMark/>
          </w:tcPr>
          <w:p w14:paraId="392655B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2BA5CE2" w14:textId="77777777" w:rsidTr="00250EA9">
        <w:trPr>
          <w:trHeight w:val="900"/>
        </w:trPr>
        <w:tc>
          <w:tcPr>
            <w:tcW w:w="1406" w:type="dxa"/>
            <w:hideMark/>
          </w:tcPr>
          <w:p w14:paraId="66E73A5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EHTP4.5</w:t>
            </w:r>
          </w:p>
        </w:tc>
        <w:tc>
          <w:tcPr>
            <w:tcW w:w="3889" w:type="dxa"/>
            <w:hideMark/>
          </w:tcPr>
          <w:p w14:paraId="4FB62DB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Multiple user transmission of an EHT MU PPDU with a 2x EHT-LTF and 0.8 μs GI duration</w:t>
            </w:r>
          </w:p>
        </w:tc>
        <w:tc>
          <w:tcPr>
            <w:tcW w:w="1350" w:type="dxa"/>
            <w:hideMark/>
          </w:tcPr>
          <w:p w14:paraId="1B04A6F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1C86114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CFAP: M</w:t>
            </w:r>
          </w:p>
        </w:tc>
        <w:tc>
          <w:tcPr>
            <w:tcW w:w="1890" w:type="dxa"/>
            <w:noWrap/>
            <w:hideMark/>
          </w:tcPr>
          <w:p w14:paraId="5E515F1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97F6FC8" w14:textId="77777777" w:rsidTr="00250EA9">
        <w:trPr>
          <w:trHeight w:val="900"/>
        </w:trPr>
        <w:tc>
          <w:tcPr>
            <w:tcW w:w="1406" w:type="dxa"/>
            <w:hideMark/>
          </w:tcPr>
          <w:p w14:paraId="728A2E4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EHTP4.6</w:t>
            </w:r>
          </w:p>
        </w:tc>
        <w:tc>
          <w:tcPr>
            <w:tcW w:w="3889" w:type="dxa"/>
            <w:hideMark/>
          </w:tcPr>
          <w:p w14:paraId="3A1E547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Multiple user transmission of an EHT MU PPDU with a 2x EHT-LTF and 1.6 μs GI duration</w:t>
            </w:r>
          </w:p>
        </w:tc>
        <w:tc>
          <w:tcPr>
            <w:tcW w:w="1350" w:type="dxa"/>
            <w:hideMark/>
          </w:tcPr>
          <w:p w14:paraId="389AA6F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2003BD0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CFAP: M</w:t>
            </w:r>
          </w:p>
        </w:tc>
        <w:tc>
          <w:tcPr>
            <w:tcW w:w="1890" w:type="dxa"/>
            <w:noWrap/>
            <w:hideMark/>
          </w:tcPr>
          <w:p w14:paraId="4A78707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9EF5374" w14:textId="77777777" w:rsidTr="00250EA9">
        <w:trPr>
          <w:trHeight w:val="900"/>
        </w:trPr>
        <w:tc>
          <w:tcPr>
            <w:tcW w:w="1406" w:type="dxa"/>
            <w:hideMark/>
          </w:tcPr>
          <w:p w14:paraId="78F00A5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EHTP4.7</w:t>
            </w:r>
          </w:p>
        </w:tc>
        <w:tc>
          <w:tcPr>
            <w:tcW w:w="3889" w:type="dxa"/>
            <w:hideMark/>
          </w:tcPr>
          <w:p w14:paraId="2BCAB9A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Multiple user transmission of an EHT MU PPDU with a 4x EHT-LTF and 3.2 μs GI duration</w:t>
            </w:r>
          </w:p>
        </w:tc>
        <w:tc>
          <w:tcPr>
            <w:tcW w:w="1350" w:type="dxa"/>
            <w:hideMark/>
          </w:tcPr>
          <w:p w14:paraId="1B40042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01ECC5A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CFAP: M</w:t>
            </w:r>
          </w:p>
        </w:tc>
        <w:tc>
          <w:tcPr>
            <w:tcW w:w="1890" w:type="dxa"/>
            <w:noWrap/>
            <w:hideMark/>
          </w:tcPr>
          <w:p w14:paraId="736878C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0A7BE0A" w14:textId="77777777" w:rsidTr="00250EA9">
        <w:trPr>
          <w:trHeight w:val="900"/>
        </w:trPr>
        <w:tc>
          <w:tcPr>
            <w:tcW w:w="1406" w:type="dxa"/>
            <w:hideMark/>
          </w:tcPr>
          <w:p w14:paraId="3D6140D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EHTP4.8</w:t>
            </w:r>
          </w:p>
        </w:tc>
        <w:tc>
          <w:tcPr>
            <w:tcW w:w="3889" w:type="dxa"/>
            <w:hideMark/>
          </w:tcPr>
          <w:p w14:paraId="570043D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Multiple user transmission of an EHT MU PPDU with a 4x EHT-LTF and 0.8 μs GI duration</w:t>
            </w:r>
          </w:p>
        </w:tc>
        <w:tc>
          <w:tcPr>
            <w:tcW w:w="1350" w:type="dxa"/>
            <w:hideMark/>
          </w:tcPr>
          <w:p w14:paraId="4036F4C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175A660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CFAP: O</w:t>
            </w:r>
          </w:p>
        </w:tc>
        <w:tc>
          <w:tcPr>
            <w:tcW w:w="1890" w:type="dxa"/>
            <w:noWrap/>
            <w:hideMark/>
          </w:tcPr>
          <w:p w14:paraId="02097A5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51073A54" w14:textId="77777777" w:rsidTr="00250EA9">
        <w:trPr>
          <w:trHeight w:val="1200"/>
        </w:trPr>
        <w:tc>
          <w:tcPr>
            <w:tcW w:w="1406" w:type="dxa"/>
            <w:hideMark/>
          </w:tcPr>
          <w:p w14:paraId="7E325C5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lastRenderedPageBreak/>
              <w:t>EHTP4.9</w:t>
            </w:r>
          </w:p>
        </w:tc>
        <w:tc>
          <w:tcPr>
            <w:tcW w:w="3889" w:type="dxa"/>
            <w:hideMark/>
          </w:tcPr>
          <w:p w14:paraId="6D0CD31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Reception of a non-OFDMA EHT TB PPDU with a 1x EHT-LTF and 1.6 µs GI duration on the EHT-LTF and Data field OFDM symbols</w:t>
            </w:r>
          </w:p>
        </w:tc>
        <w:tc>
          <w:tcPr>
            <w:tcW w:w="1350" w:type="dxa"/>
            <w:hideMark/>
          </w:tcPr>
          <w:p w14:paraId="2009F0D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386954D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CFAP: M</w:t>
            </w:r>
          </w:p>
        </w:tc>
        <w:tc>
          <w:tcPr>
            <w:tcW w:w="1890" w:type="dxa"/>
            <w:noWrap/>
            <w:hideMark/>
          </w:tcPr>
          <w:p w14:paraId="3BE811F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B055666" w14:textId="77777777" w:rsidTr="00250EA9">
        <w:trPr>
          <w:trHeight w:val="1200"/>
        </w:trPr>
        <w:tc>
          <w:tcPr>
            <w:tcW w:w="1406" w:type="dxa"/>
            <w:hideMark/>
          </w:tcPr>
          <w:p w14:paraId="1D55886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EHTP4.10</w:t>
            </w:r>
          </w:p>
        </w:tc>
        <w:tc>
          <w:tcPr>
            <w:tcW w:w="3889" w:type="dxa"/>
            <w:hideMark/>
          </w:tcPr>
          <w:p w14:paraId="755F844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Reception of an EHT TB PPDU with a 2x EHT-LTF and 1.6 µs GI duration on the EHT-LTF and Data field OFDM symbols</w:t>
            </w:r>
          </w:p>
        </w:tc>
        <w:tc>
          <w:tcPr>
            <w:tcW w:w="1350" w:type="dxa"/>
            <w:hideMark/>
          </w:tcPr>
          <w:p w14:paraId="6C61967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76D63FF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CFAP: M</w:t>
            </w:r>
          </w:p>
        </w:tc>
        <w:tc>
          <w:tcPr>
            <w:tcW w:w="1890" w:type="dxa"/>
            <w:noWrap/>
            <w:hideMark/>
          </w:tcPr>
          <w:p w14:paraId="14603CB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B9CEEDF" w14:textId="77777777" w:rsidTr="00250EA9">
        <w:trPr>
          <w:trHeight w:val="1200"/>
        </w:trPr>
        <w:tc>
          <w:tcPr>
            <w:tcW w:w="1406" w:type="dxa"/>
            <w:hideMark/>
          </w:tcPr>
          <w:p w14:paraId="26D069D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EHTP4.11</w:t>
            </w:r>
          </w:p>
        </w:tc>
        <w:tc>
          <w:tcPr>
            <w:tcW w:w="3889" w:type="dxa"/>
            <w:hideMark/>
          </w:tcPr>
          <w:p w14:paraId="2478137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Reception of an EHT TB PPDU with a 4x EHT-LTF and 3.2 µs GI duration on the EHT-LTF and Data field OFDM symbols</w:t>
            </w:r>
          </w:p>
        </w:tc>
        <w:tc>
          <w:tcPr>
            <w:tcW w:w="1350" w:type="dxa"/>
            <w:hideMark/>
          </w:tcPr>
          <w:p w14:paraId="2D8FEAA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052A503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CFAP: M</w:t>
            </w:r>
          </w:p>
        </w:tc>
        <w:tc>
          <w:tcPr>
            <w:tcW w:w="1890" w:type="dxa"/>
            <w:noWrap/>
            <w:hideMark/>
          </w:tcPr>
          <w:p w14:paraId="4353A99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54F41034" w14:textId="77777777" w:rsidTr="00250EA9">
        <w:trPr>
          <w:trHeight w:val="1200"/>
        </w:trPr>
        <w:tc>
          <w:tcPr>
            <w:tcW w:w="1406" w:type="dxa"/>
            <w:hideMark/>
          </w:tcPr>
          <w:p w14:paraId="4E84E0F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EHTP4.12</w:t>
            </w:r>
          </w:p>
        </w:tc>
        <w:tc>
          <w:tcPr>
            <w:tcW w:w="3889" w:type="dxa"/>
            <w:hideMark/>
          </w:tcPr>
          <w:p w14:paraId="5AB82D0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Reception of an EHT MU PPDU to multiple users with a 2x EHT-LTF and 0.8 µs GI duration on the EHT-LTF and Data field OFDM symbols</w:t>
            </w:r>
          </w:p>
        </w:tc>
        <w:tc>
          <w:tcPr>
            <w:tcW w:w="1350" w:type="dxa"/>
            <w:hideMark/>
          </w:tcPr>
          <w:p w14:paraId="66A4BE6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5928A91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M</w:t>
            </w:r>
          </w:p>
        </w:tc>
        <w:tc>
          <w:tcPr>
            <w:tcW w:w="1890" w:type="dxa"/>
            <w:noWrap/>
            <w:hideMark/>
          </w:tcPr>
          <w:p w14:paraId="07EAC77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52F85159" w14:textId="77777777" w:rsidTr="00250EA9">
        <w:trPr>
          <w:trHeight w:val="1200"/>
        </w:trPr>
        <w:tc>
          <w:tcPr>
            <w:tcW w:w="1406" w:type="dxa"/>
            <w:hideMark/>
          </w:tcPr>
          <w:p w14:paraId="321E762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EHTP4.13</w:t>
            </w:r>
          </w:p>
        </w:tc>
        <w:tc>
          <w:tcPr>
            <w:tcW w:w="3889" w:type="dxa"/>
            <w:hideMark/>
          </w:tcPr>
          <w:p w14:paraId="55A7992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Reception of an EHT MU PPDU to multiple users with a 2x EHT-LTF and 1.6 µs GI duration on the EHT-LTF and Data field OFDM symbols</w:t>
            </w:r>
          </w:p>
        </w:tc>
        <w:tc>
          <w:tcPr>
            <w:tcW w:w="1350" w:type="dxa"/>
            <w:hideMark/>
          </w:tcPr>
          <w:p w14:paraId="19AB1EA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54C28F1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M</w:t>
            </w:r>
          </w:p>
        </w:tc>
        <w:tc>
          <w:tcPr>
            <w:tcW w:w="1890" w:type="dxa"/>
            <w:noWrap/>
            <w:hideMark/>
          </w:tcPr>
          <w:p w14:paraId="46F8D46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9B7AC68" w14:textId="77777777" w:rsidTr="00250EA9">
        <w:trPr>
          <w:trHeight w:val="1200"/>
        </w:trPr>
        <w:tc>
          <w:tcPr>
            <w:tcW w:w="1406" w:type="dxa"/>
            <w:hideMark/>
          </w:tcPr>
          <w:p w14:paraId="1B55A17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EHTP4.14</w:t>
            </w:r>
          </w:p>
        </w:tc>
        <w:tc>
          <w:tcPr>
            <w:tcW w:w="3889" w:type="dxa"/>
            <w:hideMark/>
          </w:tcPr>
          <w:p w14:paraId="3F1F4B4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Reception of an EHT MU PPDU to multiple users with a 4x EHT-LTF and 3.2 µs GI duration on the EHT-LTF and Data field OFDM symbols</w:t>
            </w:r>
          </w:p>
        </w:tc>
        <w:tc>
          <w:tcPr>
            <w:tcW w:w="1350" w:type="dxa"/>
            <w:hideMark/>
          </w:tcPr>
          <w:p w14:paraId="2E98043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18E5890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M</w:t>
            </w:r>
          </w:p>
        </w:tc>
        <w:tc>
          <w:tcPr>
            <w:tcW w:w="1890" w:type="dxa"/>
            <w:noWrap/>
            <w:hideMark/>
          </w:tcPr>
          <w:p w14:paraId="38C647A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19F69CB" w14:textId="77777777" w:rsidTr="00250EA9">
        <w:trPr>
          <w:trHeight w:val="1200"/>
        </w:trPr>
        <w:tc>
          <w:tcPr>
            <w:tcW w:w="1406" w:type="dxa"/>
            <w:hideMark/>
          </w:tcPr>
          <w:p w14:paraId="065DEA5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EHTP4.15</w:t>
            </w:r>
          </w:p>
        </w:tc>
        <w:tc>
          <w:tcPr>
            <w:tcW w:w="3889" w:type="dxa"/>
            <w:hideMark/>
          </w:tcPr>
          <w:p w14:paraId="5BF426A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Reception of an EHT MU PPDU to multiple users with a 4x EHT-LTF and 0.8 µs GI duration on the EHT-LTF and Data field OFDM symbols</w:t>
            </w:r>
          </w:p>
        </w:tc>
        <w:tc>
          <w:tcPr>
            <w:tcW w:w="1350" w:type="dxa"/>
            <w:hideMark/>
          </w:tcPr>
          <w:p w14:paraId="407AE79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4612BA4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O</w:t>
            </w:r>
          </w:p>
        </w:tc>
        <w:tc>
          <w:tcPr>
            <w:tcW w:w="1890" w:type="dxa"/>
            <w:noWrap/>
            <w:hideMark/>
          </w:tcPr>
          <w:p w14:paraId="5780573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8A817F1" w14:textId="77777777" w:rsidTr="00250EA9">
        <w:trPr>
          <w:trHeight w:val="1200"/>
        </w:trPr>
        <w:tc>
          <w:tcPr>
            <w:tcW w:w="1406" w:type="dxa"/>
            <w:hideMark/>
          </w:tcPr>
          <w:p w14:paraId="0BAA782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EHTP4.16</w:t>
            </w:r>
          </w:p>
        </w:tc>
        <w:tc>
          <w:tcPr>
            <w:tcW w:w="3889" w:type="dxa"/>
            <w:hideMark/>
          </w:tcPr>
          <w:p w14:paraId="25D016C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Transmission of a non-OFDMA EHT TB PPDU with a 1x EHT-LTF and 1.6 µs GI duration on the EHT-LTF and Data field OFDM symbols</w:t>
            </w:r>
          </w:p>
        </w:tc>
        <w:tc>
          <w:tcPr>
            <w:tcW w:w="1350" w:type="dxa"/>
            <w:hideMark/>
          </w:tcPr>
          <w:p w14:paraId="3B05D8D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6A5D353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M</w:t>
            </w:r>
          </w:p>
        </w:tc>
        <w:tc>
          <w:tcPr>
            <w:tcW w:w="1890" w:type="dxa"/>
            <w:noWrap/>
            <w:hideMark/>
          </w:tcPr>
          <w:p w14:paraId="14CFF2F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7529B54" w14:textId="77777777" w:rsidTr="00250EA9">
        <w:trPr>
          <w:trHeight w:val="1200"/>
        </w:trPr>
        <w:tc>
          <w:tcPr>
            <w:tcW w:w="1406" w:type="dxa"/>
            <w:hideMark/>
          </w:tcPr>
          <w:p w14:paraId="33AB2CD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EHTP4.17</w:t>
            </w:r>
          </w:p>
        </w:tc>
        <w:tc>
          <w:tcPr>
            <w:tcW w:w="3889" w:type="dxa"/>
            <w:hideMark/>
          </w:tcPr>
          <w:p w14:paraId="48E478C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Transmission of an EHT TB PPDU with a 2x EHT-LTF and 1.6 µs GI duration on the EHT-LTF and Data field OFDM symbols</w:t>
            </w:r>
          </w:p>
        </w:tc>
        <w:tc>
          <w:tcPr>
            <w:tcW w:w="1350" w:type="dxa"/>
            <w:hideMark/>
          </w:tcPr>
          <w:p w14:paraId="7FFAD62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54F701F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M</w:t>
            </w:r>
          </w:p>
        </w:tc>
        <w:tc>
          <w:tcPr>
            <w:tcW w:w="1890" w:type="dxa"/>
            <w:noWrap/>
            <w:hideMark/>
          </w:tcPr>
          <w:p w14:paraId="2313528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82F30C7" w14:textId="77777777" w:rsidTr="00250EA9">
        <w:trPr>
          <w:trHeight w:val="1200"/>
        </w:trPr>
        <w:tc>
          <w:tcPr>
            <w:tcW w:w="1406" w:type="dxa"/>
            <w:hideMark/>
          </w:tcPr>
          <w:p w14:paraId="771DB08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EHTP4.18</w:t>
            </w:r>
          </w:p>
        </w:tc>
        <w:tc>
          <w:tcPr>
            <w:tcW w:w="3889" w:type="dxa"/>
            <w:hideMark/>
          </w:tcPr>
          <w:p w14:paraId="4909B15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Transmission of an EHT TB PPDU with a 4x EHT-LTF and 3.2 µs GI duration on the EHT-LTF and Data field OFDM symbols</w:t>
            </w:r>
          </w:p>
        </w:tc>
        <w:tc>
          <w:tcPr>
            <w:tcW w:w="1350" w:type="dxa"/>
            <w:hideMark/>
          </w:tcPr>
          <w:p w14:paraId="13E513F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563C083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M</w:t>
            </w:r>
          </w:p>
        </w:tc>
        <w:tc>
          <w:tcPr>
            <w:tcW w:w="1890" w:type="dxa"/>
            <w:noWrap/>
            <w:hideMark/>
          </w:tcPr>
          <w:p w14:paraId="581491E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A339192" w14:textId="77777777" w:rsidTr="00250EA9">
        <w:trPr>
          <w:trHeight w:val="600"/>
        </w:trPr>
        <w:tc>
          <w:tcPr>
            <w:tcW w:w="1406" w:type="dxa"/>
            <w:hideMark/>
          </w:tcPr>
          <w:p w14:paraId="356F098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EHTP4.19</w:t>
            </w:r>
          </w:p>
        </w:tc>
        <w:tc>
          <w:tcPr>
            <w:tcW w:w="3889" w:type="dxa"/>
            <w:hideMark/>
          </w:tcPr>
          <w:p w14:paraId="7FCE361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Support of extra EHT-LTF for non-OFDMA transmissions</w:t>
            </w:r>
          </w:p>
        </w:tc>
        <w:tc>
          <w:tcPr>
            <w:tcW w:w="1350" w:type="dxa"/>
            <w:hideMark/>
          </w:tcPr>
          <w:p w14:paraId="24FE28B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456BA60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O</w:t>
            </w:r>
          </w:p>
        </w:tc>
        <w:tc>
          <w:tcPr>
            <w:tcW w:w="1890" w:type="dxa"/>
            <w:noWrap/>
            <w:hideMark/>
          </w:tcPr>
          <w:p w14:paraId="4DCE30D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507C181E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27649177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3889" w:type="dxa"/>
            <w:hideMark/>
          </w:tcPr>
          <w:p w14:paraId="582D4CC8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hideMark/>
          </w:tcPr>
          <w:p w14:paraId="5CE78A98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39BCBF50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19042E97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</w:tr>
      <w:tr w:rsidR="00C7710B" w:rsidRPr="004957A9" w14:paraId="6168371D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43B618C1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commentRangeStart w:id="21"/>
            <w:r w:rsidRPr="004957A9">
              <w:rPr>
                <w:b/>
                <w:bCs/>
                <w:sz w:val="20"/>
                <w:szCs w:val="20"/>
              </w:rPr>
              <w:t>EHTP5</w:t>
            </w:r>
            <w:commentRangeEnd w:id="21"/>
            <w:r w:rsidR="00DE7739" w:rsidRPr="004957A9">
              <w:rPr>
                <w:rStyle w:val="CommentReference"/>
                <w:b/>
                <w:bCs/>
              </w:rPr>
              <w:commentReference w:id="21"/>
            </w:r>
          </w:p>
        </w:tc>
        <w:tc>
          <w:tcPr>
            <w:tcW w:w="3889" w:type="dxa"/>
            <w:hideMark/>
          </w:tcPr>
          <w:p w14:paraId="3BE0867F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RU support</w:t>
            </w:r>
          </w:p>
        </w:tc>
        <w:tc>
          <w:tcPr>
            <w:tcW w:w="1350" w:type="dxa"/>
            <w:hideMark/>
          </w:tcPr>
          <w:p w14:paraId="2F947C92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6E7BBCFC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1C0E087C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7710B" w:rsidRPr="00F10876" w14:paraId="14BF6D05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76174AF8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EHTP5.1</w:t>
            </w:r>
          </w:p>
        </w:tc>
        <w:tc>
          <w:tcPr>
            <w:tcW w:w="3889" w:type="dxa"/>
            <w:hideMark/>
          </w:tcPr>
          <w:p w14:paraId="76A3FA76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(single) RU support in all applicable locations</w:t>
            </w:r>
          </w:p>
        </w:tc>
        <w:tc>
          <w:tcPr>
            <w:tcW w:w="1350" w:type="dxa"/>
            <w:hideMark/>
          </w:tcPr>
          <w:p w14:paraId="0BCC7024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3CF6BE84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60F79296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</w:tr>
      <w:tr w:rsidR="00C7710B" w:rsidRPr="00F10876" w14:paraId="293483D3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0EC61B3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EHTP5.1.1</w:t>
            </w:r>
          </w:p>
        </w:tc>
        <w:tc>
          <w:tcPr>
            <w:tcW w:w="3889" w:type="dxa"/>
            <w:hideMark/>
          </w:tcPr>
          <w:p w14:paraId="610E712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26-tone RU mapping</w:t>
            </w:r>
          </w:p>
        </w:tc>
        <w:tc>
          <w:tcPr>
            <w:tcW w:w="1350" w:type="dxa"/>
            <w:hideMark/>
          </w:tcPr>
          <w:p w14:paraId="0218E30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0FC9696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3CDDEF5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1ACA4AA3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EB2029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lastRenderedPageBreak/>
              <w:t>EHTP5.1.2</w:t>
            </w:r>
          </w:p>
        </w:tc>
        <w:tc>
          <w:tcPr>
            <w:tcW w:w="3889" w:type="dxa"/>
            <w:hideMark/>
          </w:tcPr>
          <w:p w14:paraId="6E1ABCB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52-tone RU mapping</w:t>
            </w:r>
          </w:p>
        </w:tc>
        <w:tc>
          <w:tcPr>
            <w:tcW w:w="1350" w:type="dxa"/>
            <w:hideMark/>
          </w:tcPr>
          <w:p w14:paraId="12C5979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4156164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1EA0D2F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280CDC9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D9E212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EHTP5.1.3</w:t>
            </w:r>
          </w:p>
        </w:tc>
        <w:tc>
          <w:tcPr>
            <w:tcW w:w="3889" w:type="dxa"/>
            <w:hideMark/>
          </w:tcPr>
          <w:p w14:paraId="166BFD5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106-tone RU mapping</w:t>
            </w:r>
          </w:p>
        </w:tc>
        <w:tc>
          <w:tcPr>
            <w:tcW w:w="1350" w:type="dxa"/>
            <w:hideMark/>
          </w:tcPr>
          <w:p w14:paraId="47E2B05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5E94139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71C01F6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9B46C56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2639A7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EHTP5.1.4</w:t>
            </w:r>
          </w:p>
        </w:tc>
        <w:tc>
          <w:tcPr>
            <w:tcW w:w="3889" w:type="dxa"/>
            <w:hideMark/>
          </w:tcPr>
          <w:p w14:paraId="5229D09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242-tone RU mapping</w:t>
            </w:r>
          </w:p>
        </w:tc>
        <w:tc>
          <w:tcPr>
            <w:tcW w:w="1350" w:type="dxa"/>
            <w:hideMark/>
          </w:tcPr>
          <w:p w14:paraId="29336F3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353E8CB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3BA8118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EA7C91" w:rsidRPr="00F10876" w14:paraId="2974DF1D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59ACFD5A" w14:textId="77777777" w:rsidR="00EA7C91" w:rsidRPr="00F10876" w:rsidRDefault="00EA7C91" w:rsidP="00EA7C91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EHTP5.1.5</w:t>
            </w:r>
          </w:p>
        </w:tc>
        <w:tc>
          <w:tcPr>
            <w:tcW w:w="3889" w:type="dxa"/>
            <w:hideMark/>
          </w:tcPr>
          <w:p w14:paraId="5C8044EE" w14:textId="77777777" w:rsidR="00EA7C91" w:rsidRPr="00F10876" w:rsidRDefault="00EA7C91" w:rsidP="00EA7C91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Support of 242-tone RU in wider BW OFDMA</w:t>
            </w:r>
          </w:p>
        </w:tc>
        <w:tc>
          <w:tcPr>
            <w:tcW w:w="1350" w:type="dxa"/>
            <w:hideMark/>
          </w:tcPr>
          <w:p w14:paraId="3FE13321" w14:textId="77777777" w:rsidR="00EA7C91" w:rsidRPr="00F10876" w:rsidRDefault="00EA7C91" w:rsidP="00EA7C91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3D735C92" w14:textId="77777777" w:rsidR="00EA7C91" w:rsidRPr="00F10876" w:rsidRDefault="00EA7C91" w:rsidP="00EA7C91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CFEHT20: O</w:t>
            </w:r>
          </w:p>
        </w:tc>
        <w:tc>
          <w:tcPr>
            <w:tcW w:w="1890" w:type="dxa"/>
            <w:noWrap/>
            <w:hideMark/>
          </w:tcPr>
          <w:p w14:paraId="0DB30FE1" w14:textId="1D731653" w:rsidR="00EA7C91" w:rsidRPr="00F10876" w:rsidRDefault="00EA7C91" w:rsidP="00EA7C91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8556D79" w14:textId="77777777" w:rsidTr="00250EA9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03A0341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EHTP5.1.6</w:t>
            </w:r>
          </w:p>
        </w:tc>
        <w:tc>
          <w:tcPr>
            <w:tcW w:w="3889" w:type="dxa"/>
            <w:vMerge w:val="restart"/>
            <w:hideMark/>
          </w:tcPr>
          <w:p w14:paraId="33FB97B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484-tone RU mapping</w:t>
            </w:r>
          </w:p>
        </w:tc>
        <w:tc>
          <w:tcPr>
            <w:tcW w:w="1350" w:type="dxa"/>
            <w:hideMark/>
          </w:tcPr>
          <w:p w14:paraId="55F94D1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580FF30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CFEHT80: M</w:t>
            </w:r>
          </w:p>
        </w:tc>
        <w:tc>
          <w:tcPr>
            <w:tcW w:w="1890" w:type="dxa"/>
            <w:vMerge w:val="restart"/>
            <w:noWrap/>
            <w:hideMark/>
          </w:tcPr>
          <w:p w14:paraId="76EB34C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60B246BD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40557C12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2A859276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hideMark/>
          </w:tcPr>
          <w:p w14:paraId="61507D2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67DD20A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EHTP3.2: M</w:t>
            </w:r>
          </w:p>
        </w:tc>
        <w:tc>
          <w:tcPr>
            <w:tcW w:w="1890" w:type="dxa"/>
            <w:vMerge/>
            <w:hideMark/>
          </w:tcPr>
          <w:p w14:paraId="293B3D7A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54D26623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32509D3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EHTP5.1.8</w:t>
            </w:r>
          </w:p>
        </w:tc>
        <w:tc>
          <w:tcPr>
            <w:tcW w:w="3889" w:type="dxa"/>
            <w:hideMark/>
          </w:tcPr>
          <w:p w14:paraId="59AB6D8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996-tone RU mapping</w:t>
            </w:r>
          </w:p>
        </w:tc>
        <w:tc>
          <w:tcPr>
            <w:tcW w:w="1350" w:type="dxa"/>
            <w:hideMark/>
          </w:tcPr>
          <w:p w14:paraId="20953F7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18AF876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CFEHT80: M</w:t>
            </w:r>
          </w:p>
        </w:tc>
        <w:tc>
          <w:tcPr>
            <w:tcW w:w="1890" w:type="dxa"/>
            <w:noWrap/>
            <w:hideMark/>
          </w:tcPr>
          <w:p w14:paraId="20EA3A7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3191746" w14:textId="77777777" w:rsidTr="00250EA9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26A5244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EHTP5.1.9</w:t>
            </w:r>
          </w:p>
        </w:tc>
        <w:tc>
          <w:tcPr>
            <w:tcW w:w="3889" w:type="dxa"/>
            <w:vMerge w:val="restart"/>
            <w:hideMark/>
          </w:tcPr>
          <w:p w14:paraId="286EAB2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2x996-tone RU mapping</w:t>
            </w:r>
          </w:p>
        </w:tc>
        <w:tc>
          <w:tcPr>
            <w:tcW w:w="1350" w:type="dxa"/>
            <w:hideMark/>
          </w:tcPr>
          <w:p w14:paraId="38A83FA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299E864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EHTP3.4: M</w:t>
            </w:r>
          </w:p>
        </w:tc>
        <w:tc>
          <w:tcPr>
            <w:tcW w:w="1890" w:type="dxa"/>
            <w:vMerge w:val="restart"/>
            <w:noWrap/>
            <w:hideMark/>
          </w:tcPr>
          <w:p w14:paraId="4192AD8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592085C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649EA77A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358BE55D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hideMark/>
          </w:tcPr>
          <w:p w14:paraId="52EAE5C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187E81C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EHTP3.5: M</w:t>
            </w:r>
          </w:p>
        </w:tc>
        <w:tc>
          <w:tcPr>
            <w:tcW w:w="1890" w:type="dxa"/>
            <w:vMerge/>
            <w:hideMark/>
          </w:tcPr>
          <w:p w14:paraId="484476E5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1BD9A8A4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4E576AB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EHTP5.1.11</w:t>
            </w:r>
          </w:p>
        </w:tc>
        <w:tc>
          <w:tcPr>
            <w:tcW w:w="3889" w:type="dxa"/>
            <w:hideMark/>
          </w:tcPr>
          <w:p w14:paraId="0AA6D32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4x996-tone RU mapping</w:t>
            </w:r>
          </w:p>
        </w:tc>
        <w:tc>
          <w:tcPr>
            <w:tcW w:w="1350" w:type="dxa"/>
            <w:hideMark/>
          </w:tcPr>
          <w:p w14:paraId="3CFED6E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178853E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EHTP3.5: M</w:t>
            </w:r>
          </w:p>
        </w:tc>
        <w:tc>
          <w:tcPr>
            <w:tcW w:w="1890" w:type="dxa"/>
            <w:noWrap/>
            <w:hideMark/>
          </w:tcPr>
          <w:p w14:paraId="6407D74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6FB9616A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08274EC2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3889" w:type="dxa"/>
            <w:hideMark/>
          </w:tcPr>
          <w:p w14:paraId="67051E46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hideMark/>
          </w:tcPr>
          <w:p w14:paraId="4A674D4E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780D760F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37771DA7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</w:tr>
      <w:tr w:rsidR="00C7710B" w:rsidRPr="00F10876" w14:paraId="43B293FF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35DAFFDE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EHTP5.2</w:t>
            </w:r>
          </w:p>
        </w:tc>
        <w:tc>
          <w:tcPr>
            <w:tcW w:w="3889" w:type="dxa"/>
            <w:hideMark/>
          </w:tcPr>
          <w:p w14:paraId="2D96B1E7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Large M-RU support in all applicable locations</w:t>
            </w:r>
          </w:p>
        </w:tc>
        <w:tc>
          <w:tcPr>
            <w:tcW w:w="1350" w:type="dxa"/>
            <w:hideMark/>
          </w:tcPr>
          <w:p w14:paraId="0933C4FC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2218B7C3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294E80DE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</w:tr>
      <w:tr w:rsidR="00C7710B" w:rsidRPr="00F10876" w14:paraId="0CA1FCD5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34E4853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EHTP5.2.1</w:t>
            </w:r>
          </w:p>
        </w:tc>
        <w:tc>
          <w:tcPr>
            <w:tcW w:w="3889" w:type="dxa"/>
            <w:hideMark/>
          </w:tcPr>
          <w:p w14:paraId="3DD65D5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484+242 tone RU in non-OFDMA</w:t>
            </w:r>
          </w:p>
        </w:tc>
        <w:tc>
          <w:tcPr>
            <w:tcW w:w="1350" w:type="dxa"/>
            <w:hideMark/>
          </w:tcPr>
          <w:p w14:paraId="63C71FA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36.3.2.3.3</w:t>
            </w:r>
          </w:p>
        </w:tc>
        <w:tc>
          <w:tcPr>
            <w:tcW w:w="2985" w:type="dxa"/>
            <w:hideMark/>
          </w:tcPr>
          <w:p w14:paraId="6916361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CFEHT80: M</w:t>
            </w:r>
          </w:p>
        </w:tc>
        <w:tc>
          <w:tcPr>
            <w:tcW w:w="1890" w:type="dxa"/>
            <w:noWrap/>
            <w:hideMark/>
          </w:tcPr>
          <w:p w14:paraId="1425E3D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631D670B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3D6D2F6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EHTP5.2.2</w:t>
            </w:r>
          </w:p>
        </w:tc>
        <w:tc>
          <w:tcPr>
            <w:tcW w:w="3889" w:type="dxa"/>
            <w:hideMark/>
          </w:tcPr>
          <w:p w14:paraId="20C13D5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996+484 tone RU in non-OFDMA</w:t>
            </w:r>
          </w:p>
        </w:tc>
        <w:tc>
          <w:tcPr>
            <w:tcW w:w="1350" w:type="dxa"/>
            <w:hideMark/>
          </w:tcPr>
          <w:p w14:paraId="305B1D2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36.3.2.3.3</w:t>
            </w:r>
          </w:p>
        </w:tc>
        <w:tc>
          <w:tcPr>
            <w:tcW w:w="2985" w:type="dxa"/>
            <w:hideMark/>
          </w:tcPr>
          <w:p w14:paraId="327A463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EHTP3.4: M</w:t>
            </w:r>
          </w:p>
        </w:tc>
        <w:tc>
          <w:tcPr>
            <w:tcW w:w="1890" w:type="dxa"/>
            <w:noWrap/>
            <w:hideMark/>
          </w:tcPr>
          <w:p w14:paraId="17E5BA0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866F073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7A06F10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EHTP5.2.3</w:t>
            </w:r>
          </w:p>
        </w:tc>
        <w:tc>
          <w:tcPr>
            <w:tcW w:w="3889" w:type="dxa"/>
            <w:hideMark/>
          </w:tcPr>
          <w:p w14:paraId="775A7AA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996+484+242 tone RU in non-OFDMA</w:t>
            </w:r>
          </w:p>
        </w:tc>
        <w:tc>
          <w:tcPr>
            <w:tcW w:w="1350" w:type="dxa"/>
            <w:hideMark/>
          </w:tcPr>
          <w:p w14:paraId="652141E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36.3.2.3.3</w:t>
            </w:r>
          </w:p>
        </w:tc>
        <w:tc>
          <w:tcPr>
            <w:tcW w:w="2985" w:type="dxa"/>
            <w:hideMark/>
          </w:tcPr>
          <w:p w14:paraId="47E9E28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EHTP3.4: M</w:t>
            </w:r>
          </w:p>
        </w:tc>
        <w:tc>
          <w:tcPr>
            <w:tcW w:w="1890" w:type="dxa"/>
            <w:noWrap/>
            <w:hideMark/>
          </w:tcPr>
          <w:p w14:paraId="72A53EC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647C58CB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30234B9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EHTP5.2.4</w:t>
            </w:r>
          </w:p>
        </w:tc>
        <w:tc>
          <w:tcPr>
            <w:tcW w:w="3889" w:type="dxa"/>
            <w:hideMark/>
          </w:tcPr>
          <w:p w14:paraId="551885B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2x996+484 tone RU in non-OFDMA</w:t>
            </w:r>
          </w:p>
        </w:tc>
        <w:tc>
          <w:tcPr>
            <w:tcW w:w="1350" w:type="dxa"/>
            <w:hideMark/>
          </w:tcPr>
          <w:p w14:paraId="28CEF32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36.3.2.3.3</w:t>
            </w:r>
          </w:p>
        </w:tc>
        <w:tc>
          <w:tcPr>
            <w:tcW w:w="2985" w:type="dxa"/>
            <w:hideMark/>
          </w:tcPr>
          <w:p w14:paraId="265417E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EHTP3.5: M</w:t>
            </w:r>
          </w:p>
        </w:tc>
        <w:tc>
          <w:tcPr>
            <w:tcW w:w="1890" w:type="dxa"/>
            <w:noWrap/>
            <w:hideMark/>
          </w:tcPr>
          <w:p w14:paraId="0326043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2634CCC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1167410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EHTP5.2.5</w:t>
            </w:r>
          </w:p>
        </w:tc>
        <w:tc>
          <w:tcPr>
            <w:tcW w:w="3889" w:type="dxa"/>
            <w:hideMark/>
          </w:tcPr>
          <w:p w14:paraId="4136C63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3x996 tone RU in non-OFDMA</w:t>
            </w:r>
          </w:p>
        </w:tc>
        <w:tc>
          <w:tcPr>
            <w:tcW w:w="1350" w:type="dxa"/>
            <w:hideMark/>
          </w:tcPr>
          <w:p w14:paraId="6D5F24E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36.3.2.3.3</w:t>
            </w:r>
          </w:p>
        </w:tc>
        <w:tc>
          <w:tcPr>
            <w:tcW w:w="2985" w:type="dxa"/>
            <w:hideMark/>
          </w:tcPr>
          <w:p w14:paraId="7618054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EHTP3.5: M</w:t>
            </w:r>
          </w:p>
        </w:tc>
        <w:tc>
          <w:tcPr>
            <w:tcW w:w="1890" w:type="dxa"/>
            <w:noWrap/>
            <w:hideMark/>
          </w:tcPr>
          <w:p w14:paraId="128FD17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483763E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2685F90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EHTP5.2.6</w:t>
            </w:r>
          </w:p>
        </w:tc>
        <w:tc>
          <w:tcPr>
            <w:tcW w:w="3889" w:type="dxa"/>
            <w:hideMark/>
          </w:tcPr>
          <w:p w14:paraId="7CAFC0A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3x996+484 tone RU in non-OFDMA</w:t>
            </w:r>
          </w:p>
        </w:tc>
        <w:tc>
          <w:tcPr>
            <w:tcW w:w="1350" w:type="dxa"/>
            <w:hideMark/>
          </w:tcPr>
          <w:p w14:paraId="7D7FE16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36.3.2.3.3</w:t>
            </w:r>
          </w:p>
        </w:tc>
        <w:tc>
          <w:tcPr>
            <w:tcW w:w="2985" w:type="dxa"/>
            <w:hideMark/>
          </w:tcPr>
          <w:p w14:paraId="2DF7E32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EHTP3.5: M</w:t>
            </w:r>
          </w:p>
        </w:tc>
        <w:tc>
          <w:tcPr>
            <w:tcW w:w="1890" w:type="dxa"/>
            <w:noWrap/>
            <w:hideMark/>
          </w:tcPr>
          <w:p w14:paraId="19D1E67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5BBBEBF" w14:textId="77777777" w:rsidTr="00250EA9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625BEA8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EHTP5.2.7</w:t>
            </w:r>
          </w:p>
        </w:tc>
        <w:tc>
          <w:tcPr>
            <w:tcW w:w="3889" w:type="dxa"/>
            <w:vMerge w:val="restart"/>
            <w:hideMark/>
          </w:tcPr>
          <w:p w14:paraId="7B41649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484+242 tone RU in OFDMA</w:t>
            </w:r>
          </w:p>
        </w:tc>
        <w:tc>
          <w:tcPr>
            <w:tcW w:w="1350" w:type="dxa"/>
            <w:vMerge w:val="restart"/>
            <w:hideMark/>
          </w:tcPr>
          <w:p w14:paraId="16BC87A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36.3.2.3.3</w:t>
            </w:r>
          </w:p>
        </w:tc>
        <w:tc>
          <w:tcPr>
            <w:tcW w:w="2985" w:type="dxa"/>
            <w:hideMark/>
          </w:tcPr>
          <w:p w14:paraId="59AD4F0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 AND CFSTAofAP: M</w:t>
            </w:r>
          </w:p>
        </w:tc>
        <w:tc>
          <w:tcPr>
            <w:tcW w:w="1890" w:type="dxa"/>
            <w:vMerge w:val="restart"/>
            <w:noWrap/>
            <w:hideMark/>
          </w:tcPr>
          <w:p w14:paraId="68BD002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DE6F4E7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7E917269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2CDF1BDC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063C8830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hideMark/>
          </w:tcPr>
          <w:p w14:paraId="5B4154E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CFAP: O</w:t>
            </w:r>
          </w:p>
        </w:tc>
        <w:tc>
          <w:tcPr>
            <w:tcW w:w="1890" w:type="dxa"/>
            <w:vMerge/>
            <w:hideMark/>
          </w:tcPr>
          <w:p w14:paraId="746410D7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2D2F9FF6" w14:textId="77777777" w:rsidTr="00250EA9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604E11D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EHTP5.2.8</w:t>
            </w:r>
          </w:p>
        </w:tc>
        <w:tc>
          <w:tcPr>
            <w:tcW w:w="3889" w:type="dxa"/>
            <w:vMerge w:val="restart"/>
            <w:hideMark/>
          </w:tcPr>
          <w:p w14:paraId="2E10443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996+484 tone RU in OFDMA</w:t>
            </w:r>
          </w:p>
        </w:tc>
        <w:tc>
          <w:tcPr>
            <w:tcW w:w="1350" w:type="dxa"/>
            <w:vMerge w:val="restart"/>
            <w:hideMark/>
          </w:tcPr>
          <w:p w14:paraId="4115F8A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36.3.2.5</w:t>
            </w:r>
          </w:p>
        </w:tc>
        <w:tc>
          <w:tcPr>
            <w:tcW w:w="2985" w:type="dxa"/>
            <w:hideMark/>
          </w:tcPr>
          <w:p w14:paraId="02EFFBA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CFSTAofAP AND EHTP3.4: M</w:t>
            </w:r>
          </w:p>
        </w:tc>
        <w:tc>
          <w:tcPr>
            <w:tcW w:w="1890" w:type="dxa"/>
            <w:vMerge w:val="restart"/>
            <w:noWrap/>
            <w:hideMark/>
          </w:tcPr>
          <w:p w14:paraId="4B94F95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5E5F6AC9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171860CF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1D46A0C5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3992688E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hideMark/>
          </w:tcPr>
          <w:p w14:paraId="40C1D1E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CFAP AND EHTP3.4: O</w:t>
            </w:r>
          </w:p>
        </w:tc>
        <w:tc>
          <w:tcPr>
            <w:tcW w:w="1890" w:type="dxa"/>
            <w:vMerge/>
            <w:hideMark/>
          </w:tcPr>
          <w:p w14:paraId="669E34E0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3CE5AD75" w14:textId="77777777" w:rsidTr="00250EA9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0D90931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EHTP5.2.9</w:t>
            </w:r>
          </w:p>
        </w:tc>
        <w:tc>
          <w:tcPr>
            <w:tcW w:w="3889" w:type="dxa"/>
            <w:vMerge w:val="restart"/>
            <w:hideMark/>
          </w:tcPr>
          <w:p w14:paraId="7E6691D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996+484+242 tone RU in OFDMA</w:t>
            </w:r>
          </w:p>
        </w:tc>
        <w:tc>
          <w:tcPr>
            <w:tcW w:w="1350" w:type="dxa"/>
            <w:vMerge w:val="restart"/>
            <w:hideMark/>
          </w:tcPr>
          <w:p w14:paraId="3FF50A4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36.3.3.1</w:t>
            </w:r>
          </w:p>
        </w:tc>
        <w:tc>
          <w:tcPr>
            <w:tcW w:w="2985" w:type="dxa"/>
            <w:hideMark/>
          </w:tcPr>
          <w:p w14:paraId="3698B36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CFSTAofAP AND EHTP3.4: M</w:t>
            </w:r>
          </w:p>
        </w:tc>
        <w:tc>
          <w:tcPr>
            <w:tcW w:w="1890" w:type="dxa"/>
            <w:vMerge w:val="restart"/>
            <w:noWrap/>
            <w:hideMark/>
          </w:tcPr>
          <w:p w14:paraId="1B26DC7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3E33647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523C399E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6B7B539D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7543997B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hideMark/>
          </w:tcPr>
          <w:p w14:paraId="3D63EFC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CFAP AND EHTP3.4: O</w:t>
            </w:r>
          </w:p>
        </w:tc>
        <w:tc>
          <w:tcPr>
            <w:tcW w:w="1890" w:type="dxa"/>
            <w:vMerge/>
            <w:hideMark/>
          </w:tcPr>
          <w:p w14:paraId="3DF38FDF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0DF2D94B" w14:textId="77777777" w:rsidTr="00250EA9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7EA61A9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EHTP5.2.10</w:t>
            </w:r>
          </w:p>
        </w:tc>
        <w:tc>
          <w:tcPr>
            <w:tcW w:w="3889" w:type="dxa"/>
            <w:vMerge w:val="restart"/>
            <w:hideMark/>
          </w:tcPr>
          <w:p w14:paraId="4556A95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2x996+484 tone RU in OFDMA</w:t>
            </w:r>
          </w:p>
        </w:tc>
        <w:tc>
          <w:tcPr>
            <w:tcW w:w="1350" w:type="dxa"/>
            <w:vMerge w:val="restart"/>
            <w:hideMark/>
          </w:tcPr>
          <w:p w14:paraId="28AB0E9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36.3.3.1.2</w:t>
            </w:r>
          </w:p>
        </w:tc>
        <w:tc>
          <w:tcPr>
            <w:tcW w:w="2985" w:type="dxa"/>
            <w:hideMark/>
          </w:tcPr>
          <w:p w14:paraId="455BF2E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CFSTAofAP AND EHTP3.5: M</w:t>
            </w:r>
          </w:p>
        </w:tc>
        <w:tc>
          <w:tcPr>
            <w:tcW w:w="1890" w:type="dxa"/>
            <w:vMerge w:val="restart"/>
            <w:noWrap/>
            <w:hideMark/>
          </w:tcPr>
          <w:p w14:paraId="738344C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6E55C552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3886D8E7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283BFAC6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20104424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hideMark/>
          </w:tcPr>
          <w:p w14:paraId="2B12D42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CFAP AND EHTP3.5: O</w:t>
            </w:r>
          </w:p>
        </w:tc>
        <w:tc>
          <w:tcPr>
            <w:tcW w:w="1890" w:type="dxa"/>
            <w:vMerge/>
            <w:hideMark/>
          </w:tcPr>
          <w:p w14:paraId="0C608833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57670AE1" w14:textId="77777777" w:rsidTr="00250EA9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6B7FCED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EHTP5.2.11</w:t>
            </w:r>
          </w:p>
        </w:tc>
        <w:tc>
          <w:tcPr>
            <w:tcW w:w="3889" w:type="dxa"/>
            <w:vMerge w:val="restart"/>
            <w:hideMark/>
          </w:tcPr>
          <w:p w14:paraId="212F68F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3x996 tone RU in OFDMA</w:t>
            </w:r>
          </w:p>
        </w:tc>
        <w:tc>
          <w:tcPr>
            <w:tcW w:w="1350" w:type="dxa"/>
            <w:vMerge w:val="restart"/>
            <w:hideMark/>
          </w:tcPr>
          <w:p w14:paraId="32DAE1F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36.3.3.2.1</w:t>
            </w:r>
          </w:p>
        </w:tc>
        <w:tc>
          <w:tcPr>
            <w:tcW w:w="2985" w:type="dxa"/>
            <w:hideMark/>
          </w:tcPr>
          <w:p w14:paraId="121B7B7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CFSTAofAP AND EHTP3.5: M</w:t>
            </w:r>
          </w:p>
        </w:tc>
        <w:tc>
          <w:tcPr>
            <w:tcW w:w="1890" w:type="dxa"/>
            <w:vMerge w:val="restart"/>
            <w:noWrap/>
            <w:hideMark/>
          </w:tcPr>
          <w:p w14:paraId="435CBA6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7FBA439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27194C4E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10911BC3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29E2CFFF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hideMark/>
          </w:tcPr>
          <w:p w14:paraId="7D52406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CFAP AND EHTP3.5: O</w:t>
            </w:r>
          </w:p>
        </w:tc>
        <w:tc>
          <w:tcPr>
            <w:tcW w:w="1890" w:type="dxa"/>
            <w:vMerge/>
            <w:hideMark/>
          </w:tcPr>
          <w:p w14:paraId="577D964B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77541697" w14:textId="77777777" w:rsidTr="00250EA9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5BD7E48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EHTP5.2.12</w:t>
            </w:r>
          </w:p>
        </w:tc>
        <w:tc>
          <w:tcPr>
            <w:tcW w:w="3889" w:type="dxa"/>
            <w:vMerge w:val="restart"/>
            <w:hideMark/>
          </w:tcPr>
          <w:p w14:paraId="0467671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3x996+484 tone RU in OFDMA</w:t>
            </w:r>
          </w:p>
        </w:tc>
        <w:tc>
          <w:tcPr>
            <w:tcW w:w="1350" w:type="dxa"/>
            <w:vMerge w:val="restart"/>
            <w:hideMark/>
          </w:tcPr>
          <w:p w14:paraId="0DE99DF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36.3.3.2.3</w:t>
            </w:r>
          </w:p>
        </w:tc>
        <w:tc>
          <w:tcPr>
            <w:tcW w:w="2985" w:type="dxa"/>
            <w:hideMark/>
          </w:tcPr>
          <w:p w14:paraId="565ED03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CFSTAofAP AND EHTP3.5: M</w:t>
            </w:r>
          </w:p>
        </w:tc>
        <w:tc>
          <w:tcPr>
            <w:tcW w:w="1890" w:type="dxa"/>
            <w:vMerge w:val="restart"/>
            <w:noWrap/>
            <w:hideMark/>
          </w:tcPr>
          <w:p w14:paraId="0E65ED7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AB13CDC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6FF3A4AD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71016A92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5E624844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hideMark/>
          </w:tcPr>
          <w:p w14:paraId="7B7B41D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CFAP AND EHTP3.5: O</w:t>
            </w:r>
          </w:p>
        </w:tc>
        <w:tc>
          <w:tcPr>
            <w:tcW w:w="1890" w:type="dxa"/>
            <w:vMerge/>
            <w:hideMark/>
          </w:tcPr>
          <w:p w14:paraId="429935C9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50AE750F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4C78796C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3889" w:type="dxa"/>
            <w:hideMark/>
          </w:tcPr>
          <w:p w14:paraId="44D6F23C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hideMark/>
          </w:tcPr>
          <w:p w14:paraId="0517C503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7BEDB610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696E89EF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</w:tr>
      <w:tr w:rsidR="00C7710B" w:rsidRPr="00F10876" w14:paraId="60BE1AF7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4FCD951E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EHTP5.3</w:t>
            </w:r>
          </w:p>
        </w:tc>
        <w:tc>
          <w:tcPr>
            <w:tcW w:w="3889" w:type="dxa"/>
            <w:hideMark/>
          </w:tcPr>
          <w:p w14:paraId="1CDE837B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Small M-RU support in all applicable locations</w:t>
            </w:r>
          </w:p>
        </w:tc>
        <w:tc>
          <w:tcPr>
            <w:tcW w:w="1350" w:type="dxa"/>
            <w:hideMark/>
          </w:tcPr>
          <w:p w14:paraId="1F66C886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4527710E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1528FEA7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</w:tr>
      <w:tr w:rsidR="00C7710B" w:rsidRPr="00F10876" w14:paraId="3009235C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781D6ED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EHTP5.3.1</w:t>
            </w:r>
          </w:p>
        </w:tc>
        <w:tc>
          <w:tcPr>
            <w:tcW w:w="3889" w:type="dxa"/>
            <w:hideMark/>
          </w:tcPr>
          <w:p w14:paraId="1C310FC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26+52 tone RU in OFDMA in a 20 MHz PPDU</w:t>
            </w:r>
          </w:p>
        </w:tc>
        <w:tc>
          <w:tcPr>
            <w:tcW w:w="1350" w:type="dxa"/>
            <w:hideMark/>
          </w:tcPr>
          <w:p w14:paraId="21374CF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36.3.2.3.2</w:t>
            </w:r>
          </w:p>
        </w:tc>
        <w:tc>
          <w:tcPr>
            <w:tcW w:w="2985" w:type="dxa"/>
            <w:hideMark/>
          </w:tcPr>
          <w:p w14:paraId="61915DE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20CB3DA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A35F51F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699E454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EHTP5.3.2</w:t>
            </w:r>
          </w:p>
        </w:tc>
        <w:tc>
          <w:tcPr>
            <w:tcW w:w="3889" w:type="dxa"/>
            <w:hideMark/>
          </w:tcPr>
          <w:p w14:paraId="77D4B23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26+52 tone RU in OFDMA in a 40 MHz PPDU</w:t>
            </w:r>
          </w:p>
        </w:tc>
        <w:tc>
          <w:tcPr>
            <w:tcW w:w="1350" w:type="dxa"/>
            <w:hideMark/>
          </w:tcPr>
          <w:p w14:paraId="35C6111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36.3.2.3.2</w:t>
            </w:r>
          </w:p>
        </w:tc>
        <w:tc>
          <w:tcPr>
            <w:tcW w:w="2985" w:type="dxa"/>
            <w:hideMark/>
          </w:tcPr>
          <w:p w14:paraId="0A8A9E3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CFEHT80: M</w:t>
            </w:r>
          </w:p>
        </w:tc>
        <w:tc>
          <w:tcPr>
            <w:tcW w:w="1890" w:type="dxa"/>
            <w:noWrap/>
            <w:hideMark/>
          </w:tcPr>
          <w:p w14:paraId="02E444F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9DA2A48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53096DB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EHTP5.3.3</w:t>
            </w:r>
          </w:p>
        </w:tc>
        <w:tc>
          <w:tcPr>
            <w:tcW w:w="3889" w:type="dxa"/>
            <w:hideMark/>
          </w:tcPr>
          <w:p w14:paraId="2BC40DC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26+52 tone RU in OFDMA in each 80 MHz segment</w:t>
            </w:r>
          </w:p>
        </w:tc>
        <w:tc>
          <w:tcPr>
            <w:tcW w:w="1350" w:type="dxa"/>
            <w:hideMark/>
          </w:tcPr>
          <w:p w14:paraId="1B52185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36.3.2.3.2</w:t>
            </w:r>
          </w:p>
        </w:tc>
        <w:tc>
          <w:tcPr>
            <w:tcW w:w="2985" w:type="dxa"/>
            <w:hideMark/>
          </w:tcPr>
          <w:p w14:paraId="377D65A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CFEHT80: M</w:t>
            </w:r>
          </w:p>
        </w:tc>
        <w:tc>
          <w:tcPr>
            <w:tcW w:w="1890" w:type="dxa"/>
            <w:noWrap/>
            <w:hideMark/>
          </w:tcPr>
          <w:p w14:paraId="60B2790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12B2C0BC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0194E81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EHTP5.3.4</w:t>
            </w:r>
          </w:p>
        </w:tc>
        <w:tc>
          <w:tcPr>
            <w:tcW w:w="3889" w:type="dxa"/>
            <w:hideMark/>
          </w:tcPr>
          <w:p w14:paraId="4898B5B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26+106 tone RU in OFDMA in a 20 MHz PPDU</w:t>
            </w:r>
          </w:p>
        </w:tc>
        <w:tc>
          <w:tcPr>
            <w:tcW w:w="1350" w:type="dxa"/>
            <w:hideMark/>
          </w:tcPr>
          <w:p w14:paraId="257EFA0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36.3.2.3.2</w:t>
            </w:r>
          </w:p>
        </w:tc>
        <w:tc>
          <w:tcPr>
            <w:tcW w:w="2985" w:type="dxa"/>
            <w:hideMark/>
          </w:tcPr>
          <w:p w14:paraId="134AC2B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361D076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7540441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6E98A17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EHTP5.3.5</w:t>
            </w:r>
          </w:p>
        </w:tc>
        <w:tc>
          <w:tcPr>
            <w:tcW w:w="3889" w:type="dxa"/>
            <w:hideMark/>
          </w:tcPr>
          <w:p w14:paraId="70785DA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26+106 tone RU in OFDMA in a 40 MHz PPDU</w:t>
            </w:r>
          </w:p>
        </w:tc>
        <w:tc>
          <w:tcPr>
            <w:tcW w:w="1350" w:type="dxa"/>
            <w:hideMark/>
          </w:tcPr>
          <w:p w14:paraId="54ACB0E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36.3.2.3.2</w:t>
            </w:r>
          </w:p>
        </w:tc>
        <w:tc>
          <w:tcPr>
            <w:tcW w:w="2985" w:type="dxa"/>
            <w:hideMark/>
          </w:tcPr>
          <w:p w14:paraId="000B1F1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CFEHT80: M</w:t>
            </w:r>
          </w:p>
        </w:tc>
        <w:tc>
          <w:tcPr>
            <w:tcW w:w="1890" w:type="dxa"/>
            <w:noWrap/>
            <w:hideMark/>
          </w:tcPr>
          <w:p w14:paraId="45B40C9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DE98E83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5D33FB5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lastRenderedPageBreak/>
              <w:t>EHTP5.3.6</w:t>
            </w:r>
          </w:p>
        </w:tc>
        <w:tc>
          <w:tcPr>
            <w:tcW w:w="3889" w:type="dxa"/>
            <w:hideMark/>
          </w:tcPr>
          <w:p w14:paraId="2E3E2E9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26+106 tone RU in OFDMA in each 80 MHz segment</w:t>
            </w:r>
          </w:p>
        </w:tc>
        <w:tc>
          <w:tcPr>
            <w:tcW w:w="1350" w:type="dxa"/>
            <w:hideMark/>
          </w:tcPr>
          <w:p w14:paraId="228F407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36.3.2.3.2</w:t>
            </w:r>
          </w:p>
        </w:tc>
        <w:tc>
          <w:tcPr>
            <w:tcW w:w="2985" w:type="dxa"/>
            <w:hideMark/>
          </w:tcPr>
          <w:p w14:paraId="6CA8B94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CFEHT80: M</w:t>
            </w:r>
          </w:p>
        </w:tc>
        <w:tc>
          <w:tcPr>
            <w:tcW w:w="1890" w:type="dxa"/>
            <w:noWrap/>
            <w:hideMark/>
          </w:tcPr>
          <w:p w14:paraId="1FD8741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4B5CBE7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140D055E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3889" w:type="dxa"/>
            <w:hideMark/>
          </w:tcPr>
          <w:p w14:paraId="5293AF74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hideMark/>
          </w:tcPr>
          <w:p w14:paraId="06BED9D9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62B8121A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4A9B5918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</w:tr>
      <w:tr w:rsidR="00C7710B" w:rsidRPr="004957A9" w14:paraId="17B63E2C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0D5C4320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commentRangeStart w:id="22"/>
            <w:r w:rsidRPr="004957A9">
              <w:rPr>
                <w:b/>
                <w:bCs/>
                <w:sz w:val="20"/>
                <w:szCs w:val="20"/>
              </w:rPr>
              <w:t>EHTP6</w:t>
            </w:r>
            <w:commentRangeEnd w:id="22"/>
            <w:r w:rsidR="00DE7739" w:rsidRPr="004957A9">
              <w:rPr>
                <w:rStyle w:val="CommentReference"/>
                <w:b/>
                <w:bCs/>
              </w:rPr>
              <w:commentReference w:id="22"/>
            </w:r>
          </w:p>
        </w:tc>
        <w:tc>
          <w:tcPr>
            <w:tcW w:w="3889" w:type="dxa"/>
            <w:hideMark/>
          </w:tcPr>
          <w:p w14:paraId="2787CCD0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Coding</w:t>
            </w:r>
          </w:p>
        </w:tc>
        <w:tc>
          <w:tcPr>
            <w:tcW w:w="1350" w:type="dxa"/>
            <w:hideMark/>
          </w:tcPr>
          <w:p w14:paraId="1FC90528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7DD78ED8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518FE0F7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7710B" w:rsidRPr="00F10876" w14:paraId="3C25ACBD" w14:textId="77777777" w:rsidTr="00250EA9">
        <w:trPr>
          <w:trHeight w:val="1500"/>
        </w:trPr>
        <w:tc>
          <w:tcPr>
            <w:tcW w:w="1406" w:type="dxa"/>
            <w:noWrap/>
            <w:hideMark/>
          </w:tcPr>
          <w:p w14:paraId="457BDAA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EHTP6.1</w:t>
            </w:r>
          </w:p>
        </w:tc>
        <w:tc>
          <w:tcPr>
            <w:tcW w:w="3889" w:type="dxa"/>
            <w:hideMark/>
          </w:tcPr>
          <w:p w14:paraId="3B80FDA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BCC coding</w:t>
            </w:r>
          </w:p>
        </w:tc>
        <w:tc>
          <w:tcPr>
            <w:tcW w:w="1350" w:type="dxa"/>
            <w:hideMark/>
          </w:tcPr>
          <w:p w14:paraId="5E8F011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2F290BD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54B8446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0E22137" w14:textId="77777777" w:rsidTr="00250EA9">
        <w:trPr>
          <w:trHeight w:val="300"/>
        </w:trPr>
        <w:tc>
          <w:tcPr>
            <w:tcW w:w="1406" w:type="dxa"/>
            <w:vMerge w:val="restart"/>
            <w:hideMark/>
          </w:tcPr>
          <w:p w14:paraId="0C60AFC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EHTP6.2</w:t>
            </w:r>
          </w:p>
        </w:tc>
        <w:tc>
          <w:tcPr>
            <w:tcW w:w="3889" w:type="dxa"/>
            <w:vMerge w:val="restart"/>
            <w:hideMark/>
          </w:tcPr>
          <w:p w14:paraId="7443DBA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LDPC coding in all supported EHT PPDU types, RU and MRU sizes and NSS</w:t>
            </w:r>
          </w:p>
        </w:tc>
        <w:tc>
          <w:tcPr>
            <w:tcW w:w="1350" w:type="dxa"/>
            <w:vMerge w:val="restart"/>
            <w:hideMark/>
          </w:tcPr>
          <w:p w14:paraId="6A4D78C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391EE9E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EHTP3.2: M</w:t>
            </w:r>
          </w:p>
        </w:tc>
        <w:tc>
          <w:tcPr>
            <w:tcW w:w="1890" w:type="dxa"/>
            <w:vMerge w:val="restart"/>
            <w:noWrap/>
            <w:hideMark/>
          </w:tcPr>
          <w:p w14:paraId="7200B9B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BC73605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1E20EC36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7012940E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13C6BF05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hideMark/>
          </w:tcPr>
          <w:p w14:paraId="4A9AE5E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EHTP7.4: M</w:t>
            </w:r>
          </w:p>
        </w:tc>
        <w:tc>
          <w:tcPr>
            <w:tcW w:w="1890" w:type="dxa"/>
            <w:vMerge/>
            <w:hideMark/>
          </w:tcPr>
          <w:p w14:paraId="3371B205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5EC8878A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14702D3E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2E846BAE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2923C8FB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hideMark/>
          </w:tcPr>
          <w:p w14:paraId="5CE205B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EHTP7.29: M</w:t>
            </w:r>
          </w:p>
        </w:tc>
        <w:tc>
          <w:tcPr>
            <w:tcW w:w="1890" w:type="dxa"/>
            <w:vMerge/>
            <w:hideMark/>
          </w:tcPr>
          <w:p w14:paraId="66016690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7ADECF66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4E04A22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EHTP6.3</w:t>
            </w:r>
          </w:p>
        </w:tc>
        <w:tc>
          <w:tcPr>
            <w:tcW w:w="3889" w:type="dxa"/>
            <w:hideMark/>
          </w:tcPr>
          <w:p w14:paraId="22CEB1E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LDPC coding with less than 4 SS</w:t>
            </w:r>
          </w:p>
        </w:tc>
        <w:tc>
          <w:tcPr>
            <w:tcW w:w="1350" w:type="dxa"/>
            <w:hideMark/>
          </w:tcPr>
          <w:p w14:paraId="6E8ABF2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5BD53BA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O</w:t>
            </w:r>
          </w:p>
        </w:tc>
        <w:tc>
          <w:tcPr>
            <w:tcW w:w="1890" w:type="dxa"/>
            <w:noWrap/>
            <w:hideMark/>
          </w:tcPr>
          <w:p w14:paraId="1E5D42F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0649BE9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0C77BCF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3889" w:type="dxa"/>
            <w:hideMark/>
          </w:tcPr>
          <w:p w14:paraId="0FE58281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hideMark/>
          </w:tcPr>
          <w:p w14:paraId="72CC3B38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2008C191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0AF692A6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</w:tr>
      <w:tr w:rsidR="00C7710B" w:rsidRPr="004957A9" w14:paraId="680376AD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1EBDF690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commentRangeStart w:id="23"/>
            <w:r w:rsidRPr="004957A9">
              <w:rPr>
                <w:b/>
                <w:bCs/>
                <w:sz w:val="20"/>
                <w:szCs w:val="20"/>
              </w:rPr>
              <w:t>EHTP7</w:t>
            </w:r>
            <w:commentRangeEnd w:id="23"/>
            <w:r w:rsidR="00DE7739" w:rsidRPr="004957A9">
              <w:rPr>
                <w:rStyle w:val="CommentReference"/>
                <w:b/>
                <w:bCs/>
              </w:rPr>
              <w:commentReference w:id="23"/>
            </w:r>
          </w:p>
        </w:tc>
        <w:tc>
          <w:tcPr>
            <w:tcW w:w="3889" w:type="dxa"/>
            <w:hideMark/>
          </w:tcPr>
          <w:p w14:paraId="78A8BFA3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EHT MCS support</w:t>
            </w:r>
          </w:p>
        </w:tc>
        <w:tc>
          <w:tcPr>
            <w:tcW w:w="1350" w:type="dxa"/>
            <w:hideMark/>
          </w:tcPr>
          <w:p w14:paraId="7CCCBB6F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553F8ED4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02573E73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7710B" w:rsidRPr="00F10876" w14:paraId="4C2CA897" w14:textId="77777777" w:rsidTr="000A2098">
        <w:trPr>
          <w:trHeight w:val="300"/>
        </w:trPr>
        <w:tc>
          <w:tcPr>
            <w:tcW w:w="1406" w:type="dxa"/>
            <w:noWrap/>
            <w:hideMark/>
          </w:tcPr>
          <w:p w14:paraId="67ECADD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</w:t>
            </w:r>
          </w:p>
        </w:tc>
        <w:tc>
          <w:tcPr>
            <w:tcW w:w="3889" w:type="dxa"/>
            <w:hideMark/>
          </w:tcPr>
          <w:p w14:paraId="7DD58CD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0-7 with NSS=1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hideMark/>
          </w:tcPr>
          <w:p w14:paraId="0488BA0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0C55285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39FA236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61E179F9" w14:textId="77777777" w:rsidTr="000A2098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684C8CF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</w:t>
            </w:r>
          </w:p>
        </w:tc>
        <w:tc>
          <w:tcPr>
            <w:tcW w:w="3889" w:type="dxa"/>
            <w:vMerge w:val="restart"/>
            <w:hideMark/>
          </w:tcPr>
          <w:p w14:paraId="5BC8869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8 with NSS=1</w:t>
            </w:r>
          </w:p>
        </w:tc>
        <w:tc>
          <w:tcPr>
            <w:tcW w:w="1350" w:type="dxa"/>
            <w:tcBorders>
              <w:bottom w:val="nil"/>
            </w:tcBorders>
            <w:noWrap/>
            <w:hideMark/>
          </w:tcPr>
          <w:p w14:paraId="36E13FA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7A53C4D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CFEHT80: M</w:t>
            </w:r>
          </w:p>
        </w:tc>
        <w:tc>
          <w:tcPr>
            <w:tcW w:w="1890" w:type="dxa"/>
            <w:vMerge w:val="restart"/>
            <w:noWrap/>
            <w:hideMark/>
          </w:tcPr>
          <w:p w14:paraId="7AB3E19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ECED474" w14:textId="77777777" w:rsidTr="000A2098">
        <w:trPr>
          <w:trHeight w:val="300"/>
        </w:trPr>
        <w:tc>
          <w:tcPr>
            <w:tcW w:w="1406" w:type="dxa"/>
            <w:vMerge/>
            <w:hideMark/>
          </w:tcPr>
          <w:p w14:paraId="221140DE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0AF23E59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</w:tcBorders>
            <w:noWrap/>
            <w:hideMark/>
          </w:tcPr>
          <w:p w14:paraId="0A4E8A91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hideMark/>
          </w:tcPr>
          <w:p w14:paraId="022692E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CFEHT20: O</w:t>
            </w:r>
          </w:p>
        </w:tc>
        <w:tc>
          <w:tcPr>
            <w:tcW w:w="1890" w:type="dxa"/>
            <w:vMerge/>
            <w:hideMark/>
          </w:tcPr>
          <w:p w14:paraId="1CDF550F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008AC7C1" w14:textId="77777777" w:rsidTr="00250EA9">
        <w:trPr>
          <w:trHeight w:val="300"/>
        </w:trPr>
        <w:tc>
          <w:tcPr>
            <w:tcW w:w="1406" w:type="dxa"/>
            <w:vMerge w:val="restart"/>
            <w:noWrap/>
            <w:hideMark/>
          </w:tcPr>
          <w:p w14:paraId="1FB932D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</w:t>
            </w:r>
          </w:p>
        </w:tc>
        <w:tc>
          <w:tcPr>
            <w:tcW w:w="3889" w:type="dxa"/>
            <w:vMerge w:val="restart"/>
            <w:hideMark/>
          </w:tcPr>
          <w:p w14:paraId="1EE1487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9 with NSS=1</w:t>
            </w:r>
          </w:p>
        </w:tc>
        <w:tc>
          <w:tcPr>
            <w:tcW w:w="1350" w:type="dxa"/>
            <w:vMerge w:val="restart"/>
            <w:hideMark/>
          </w:tcPr>
          <w:p w14:paraId="43A6B515" w14:textId="18FAE61A" w:rsidR="00C7710B" w:rsidRPr="00F10876" w:rsidRDefault="000A2098" w:rsidP="00C7710B">
            <w:pPr>
              <w:rPr>
                <w:sz w:val="20"/>
                <w:szCs w:val="20"/>
              </w:rPr>
            </w:pPr>
            <w:ins w:id="24" w:author="Sigurd Schelstraete" w:date="2021-03-03T13:47:00Z">
              <w:r w:rsidRPr="00F10876">
                <w:rPr>
                  <w:sz w:val="20"/>
                  <w:szCs w:val="20"/>
                </w:rPr>
                <w:t>36.1.1</w:t>
              </w:r>
            </w:ins>
            <w:del w:id="25" w:author="Sigurd Schelstraete" w:date="2021-03-03T13:47:00Z">
              <w:r w:rsidR="00C7710B" w:rsidRPr="00F10876" w:rsidDel="000A2098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6D7DC00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CFEHT80: M</w:t>
            </w:r>
          </w:p>
        </w:tc>
        <w:tc>
          <w:tcPr>
            <w:tcW w:w="1890" w:type="dxa"/>
            <w:vMerge w:val="restart"/>
            <w:noWrap/>
            <w:hideMark/>
          </w:tcPr>
          <w:p w14:paraId="0C3C4E0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AF30606" w14:textId="77777777" w:rsidTr="00250EA9">
        <w:trPr>
          <w:trHeight w:val="300"/>
        </w:trPr>
        <w:tc>
          <w:tcPr>
            <w:tcW w:w="1406" w:type="dxa"/>
            <w:vMerge/>
            <w:hideMark/>
          </w:tcPr>
          <w:p w14:paraId="671DDCBA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vMerge/>
            <w:hideMark/>
          </w:tcPr>
          <w:p w14:paraId="7FA9AC73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hideMark/>
          </w:tcPr>
          <w:p w14:paraId="2B49BE20" w14:textId="77777777" w:rsidR="00C7710B" w:rsidRPr="00F10876" w:rsidRDefault="00C7710B" w:rsidP="00C7710B">
            <w:pPr>
              <w:rPr>
                <w:sz w:val="20"/>
                <w:szCs w:val="20"/>
              </w:rPr>
            </w:pPr>
          </w:p>
        </w:tc>
        <w:tc>
          <w:tcPr>
            <w:tcW w:w="2985" w:type="dxa"/>
            <w:hideMark/>
          </w:tcPr>
          <w:p w14:paraId="470F9F5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CFEHT20 AND EHTP7.2: O</w:t>
            </w:r>
          </w:p>
        </w:tc>
        <w:tc>
          <w:tcPr>
            <w:tcW w:w="1890" w:type="dxa"/>
            <w:vMerge/>
            <w:hideMark/>
          </w:tcPr>
          <w:p w14:paraId="3D601ADB" w14:textId="77777777" w:rsidR="00C7710B" w:rsidRPr="00F10876" w:rsidRDefault="00C7710B">
            <w:pPr>
              <w:rPr>
                <w:sz w:val="20"/>
                <w:szCs w:val="20"/>
              </w:rPr>
            </w:pPr>
          </w:p>
        </w:tc>
      </w:tr>
      <w:tr w:rsidR="00C7710B" w:rsidRPr="00F10876" w14:paraId="72279703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483ACC1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</w:t>
            </w:r>
          </w:p>
        </w:tc>
        <w:tc>
          <w:tcPr>
            <w:tcW w:w="3889" w:type="dxa"/>
            <w:hideMark/>
          </w:tcPr>
          <w:p w14:paraId="12B3E21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10 with NSS=1</w:t>
            </w:r>
          </w:p>
        </w:tc>
        <w:tc>
          <w:tcPr>
            <w:tcW w:w="1350" w:type="dxa"/>
            <w:hideMark/>
          </w:tcPr>
          <w:p w14:paraId="19F4BF55" w14:textId="5DBE6D6D" w:rsidR="00C7710B" w:rsidRPr="00F10876" w:rsidRDefault="000A2098" w:rsidP="00C7710B">
            <w:pPr>
              <w:rPr>
                <w:sz w:val="20"/>
                <w:szCs w:val="20"/>
              </w:rPr>
            </w:pPr>
            <w:ins w:id="26" w:author="Sigurd Schelstraete" w:date="2021-03-03T13:47:00Z">
              <w:r w:rsidRPr="00F10876">
                <w:rPr>
                  <w:sz w:val="20"/>
                  <w:szCs w:val="20"/>
                </w:rPr>
                <w:t>36.1.1</w:t>
              </w:r>
            </w:ins>
            <w:del w:id="27" w:author="Sigurd Schelstraete" w:date="2021-03-03T13:47:00Z">
              <w:r w:rsidR="00C7710B" w:rsidRPr="00F10876" w:rsidDel="000A2098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5D5CDDD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EHTP7.3: O</w:t>
            </w:r>
          </w:p>
        </w:tc>
        <w:tc>
          <w:tcPr>
            <w:tcW w:w="1890" w:type="dxa"/>
            <w:noWrap/>
            <w:hideMark/>
          </w:tcPr>
          <w:p w14:paraId="4EB789A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3BC3DE72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73D950C3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</w:t>
            </w:r>
          </w:p>
        </w:tc>
        <w:tc>
          <w:tcPr>
            <w:tcW w:w="3889" w:type="dxa"/>
            <w:hideMark/>
          </w:tcPr>
          <w:p w14:paraId="72FC40A6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11 with NSS=1</w:t>
            </w:r>
          </w:p>
        </w:tc>
        <w:tc>
          <w:tcPr>
            <w:tcW w:w="1350" w:type="dxa"/>
            <w:hideMark/>
          </w:tcPr>
          <w:p w14:paraId="52490B3A" w14:textId="24D5BFB6" w:rsidR="000A2098" w:rsidRPr="00F10876" w:rsidRDefault="000A2098" w:rsidP="000A2098">
            <w:pPr>
              <w:rPr>
                <w:sz w:val="20"/>
                <w:szCs w:val="20"/>
              </w:rPr>
            </w:pPr>
            <w:ins w:id="28" w:author="Sigurd Schelstraete" w:date="2021-03-03T13:48:00Z">
              <w:r w:rsidRPr="008F6175">
                <w:rPr>
                  <w:sz w:val="20"/>
                  <w:szCs w:val="20"/>
                </w:rPr>
                <w:t>36.1.1</w:t>
              </w:r>
            </w:ins>
            <w:del w:id="29" w:author="Sigurd Schelstraete" w:date="2021-03-03T13:48:00Z">
              <w:r w:rsidRPr="00F10876" w:rsidDel="009633B7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574091B3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EHTP7.4: O</w:t>
            </w:r>
          </w:p>
        </w:tc>
        <w:tc>
          <w:tcPr>
            <w:tcW w:w="1890" w:type="dxa"/>
            <w:noWrap/>
            <w:hideMark/>
          </w:tcPr>
          <w:p w14:paraId="632273DD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50BC72EF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64398A3D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EHTP7.6</w:t>
            </w:r>
          </w:p>
        </w:tc>
        <w:tc>
          <w:tcPr>
            <w:tcW w:w="3889" w:type="dxa"/>
            <w:hideMark/>
          </w:tcPr>
          <w:p w14:paraId="0E79234D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12 with NSS=1</w:t>
            </w:r>
          </w:p>
        </w:tc>
        <w:tc>
          <w:tcPr>
            <w:tcW w:w="1350" w:type="dxa"/>
            <w:hideMark/>
          </w:tcPr>
          <w:p w14:paraId="584BEBFB" w14:textId="2751ACE5" w:rsidR="000A2098" w:rsidRPr="00F10876" w:rsidRDefault="000A2098" w:rsidP="000A2098">
            <w:pPr>
              <w:rPr>
                <w:sz w:val="20"/>
                <w:szCs w:val="20"/>
              </w:rPr>
            </w:pPr>
            <w:ins w:id="30" w:author="Sigurd Schelstraete" w:date="2021-03-03T13:48:00Z">
              <w:r w:rsidRPr="008F6175">
                <w:rPr>
                  <w:sz w:val="20"/>
                  <w:szCs w:val="20"/>
                </w:rPr>
                <w:t>36.1.1</w:t>
              </w:r>
            </w:ins>
            <w:del w:id="31" w:author="Sigurd Schelstraete" w:date="2021-03-03T13:48:00Z">
              <w:r w:rsidRPr="00F10876" w:rsidDel="009633B7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73A8E00F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EHTP7.5: O</w:t>
            </w:r>
          </w:p>
        </w:tc>
        <w:tc>
          <w:tcPr>
            <w:tcW w:w="1890" w:type="dxa"/>
            <w:noWrap/>
            <w:hideMark/>
          </w:tcPr>
          <w:p w14:paraId="30A8A486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0284B71C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689214E3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EHTP7.7</w:t>
            </w:r>
          </w:p>
        </w:tc>
        <w:tc>
          <w:tcPr>
            <w:tcW w:w="3889" w:type="dxa"/>
            <w:hideMark/>
          </w:tcPr>
          <w:p w14:paraId="47382F0B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13 with NSS=1</w:t>
            </w:r>
          </w:p>
        </w:tc>
        <w:tc>
          <w:tcPr>
            <w:tcW w:w="1350" w:type="dxa"/>
            <w:hideMark/>
          </w:tcPr>
          <w:p w14:paraId="51718606" w14:textId="77A9725D" w:rsidR="000A2098" w:rsidRPr="00F10876" w:rsidRDefault="000A2098" w:rsidP="000A2098">
            <w:pPr>
              <w:rPr>
                <w:sz w:val="20"/>
                <w:szCs w:val="20"/>
              </w:rPr>
            </w:pPr>
            <w:ins w:id="32" w:author="Sigurd Schelstraete" w:date="2021-03-03T13:48:00Z">
              <w:r w:rsidRPr="008F6175">
                <w:rPr>
                  <w:sz w:val="20"/>
                  <w:szCs w:val="20"/>
                </w:rPr>
                <w:t>36.1.1</w:t>
              </w:r>
            </w:ins>
            <w:del w:id="33" w:author="Sigurd Schelstraete" w:date="2021-03-03T13:48:00Z">
              <w:r w:rsidRPr="00F10876" w:rsidDel="009633B7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0B2F6388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EHTP7.6: O</w:t>
            </w:r>
          </w:p>
        </w:tc>
        <w:tc>
          <w:tcPr>
            <w:tcW w:w="1890" w:type="dxa"/>
            <w:noWrap/>
            <w:hideMark/>
          </w:tcPr>
          <w:p w14:paraId="340A1998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666D2583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38716D50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EHTP7.8</w:t>
            </w:r>
          </w:p>
        </w:tc>
        <w:tc>
          <w:tcPr>
            <w:tcW w:w="3889" w:type="dxa"/>
            <w:hideMark/>
          </w:tcPr>
          <w:p w14:paraId="727B5C1F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0-7 with NSS=2</w:t>
            </w:r>
          </w:p>
        </w:tc>
        <w:tc>
          <w:tcPr>
            <w:tcW w:w="1350" w:type="dxa"/>
            <w:hideMark/>
          </w:tcPr>
          <w:p w14:paraId="0189FBBD" w14:textId="0E007837" w:rsidR="000A2098" w:rsidRPr="00F10876" w:rsidRDefault="000A2098" w:rsidP="000A2098">
            <w:pPr>
              <w:rPr>
                <w:sz w:val="20"/>
                <w:szCs w:val="20"/>
              </w:rPr>
            </w:pPr>
            <w:ins w:id="34" w:author="Sigurd Schelstraete" w:date="2021-03-03T13:48:00Z">
              <w:r w:rsidRPr="008F6175">
                <w:rPr>
                  <w:sz w:val="20"/>
                  <w:szCs w:val="20"/>
                </w:rPr>
                <w:t>36.1.1</w:t>
              </w:r>
            </w:ins>
            <w:del w:id="35" w:author="Sigurd Schelstraete" w:date="2021-03-03T13:48:00Z">
              <w:r w:rsidRPr="00F10876" w:rsidDel="009633B7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258B397C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O</w:t>
            </w:r>
          </w:p>
        </w:tc>
        <w:tc>
          <w:tcPr>
            <w:tcW w:w="1890" w:type="dxa"/>
            <w:noWrap/>
            <w:hideMark/>
          </w:tcPr>
          <w:p w14:paraId="692909E3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2BC820E0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0445053C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EHTP7.9</w:t>
            </w:r>
          </w:p>
        </w:tc>
        <w:tc>
          <w:tcPr>
            <w:tcW w:w="3889" w:type="dxa"/>
            <w:hideMark/>
          </w:tcPr>
          <w:p w14:paraId="66E67ED3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8 with NSS=2</w:t>
            </w:r>
          </w:p>
        </w:tc>
        <w:tc>
          <w:tcPr>
            <w:tcW w:w="1350" w:type="dxa"/>
            <w:hideMark/>
          </w:tcPr>
          <w:p w14:paraId="339C4F0D" w14:textId="6E562993" w:rsidR="000A2098" w:rsidRPr="00F10876" w:rsidRDefault="000A2098" w:rsidP="000A2098">
            <w:pPr>
              <w:rPr>
                <w:sz w:val="20"/>
                <w:szCs w:val="20"/>
              </w:rPr>
            </w:pPr>
            <w:ins w:id="36" w:author="Sigurd Schelstraete" w:date="2021-03-03T13:48:00Z">
              <w:r w:rsidRPr="008F6175">
                <w:rPr>
                  <w:sz w:val="20"/>
                  <w:szCs w:val="20"/>
                </w:rPr>
                <w:t>36.1.1</w:t>
              </w:r>
            </w:ins>
            <w:del w:id="37" w:author="Sigurd Schelstraete" w:date="2021-03-03T13:48:00Z">
              <w:r w:rsidRPr="00F10876" w:rsidDel="009633B7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0E917CDE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EHTP7.8: O</w:t>
            </w:r>
          </w:p>
        </w:tc>
        <w:tc>
          <w:tcPr>
            <w:tcW w:w="1890" w:type="dxa"/>
            <w:noWrap/>
            <w:hideMark/>
          </w:tcPr>
          <w:p w14:paraId="7E700DA3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7F93702B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37A1F230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EHTP7.10</w:t>
            </w:r>
          </w:p>
        </w:tc>
        <w:tc>
          <w:tcPr>
            <w:tcW w:w="3889" w:type="dxa"/>
            <w:hideMark/>
          </w:tcPr>
          <w:p w14:paraId="5AD4F9D9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9 with NSS=2</w:t>
            </w:r>
          </w:p>
        </w:tc>
        <w:tc>
          <w:tcPr>
            <w:tcW w:w="1350" w:type="dxa"/>
            <w:hideMark/>
          </w:tcPr>
          <w:p w14:paraId="3781CE94" w14:textId="7F1AA4BE" w:rsidR="000A2098" w:rsidRPr="00F10876" w:rsidRDefault="000A2098" w:rsidP="000A2098">
            <w:pPr>
              <w:rPr>
                <w:sz w:val="20"/>
                <w:szCs w:val="20"/>
              </w:rPr>
            </w:pPr>
            <w:ins w:id="38" w:author="Sigurd Schelstraete" w:date="2021-03-03T13:48:00Z">
              <w:r w:rsidRPr="008F6175">
                <w:rPr>
                  <w:sz w:val="20"/>
                  <w:szCs w:val="20"/>
                </w:rPr>
                <w:t>36.1.1</w:t>
              </w:r>
            </w:ins>
            <w:del w:id="39" w:author="Sigurd Schelstraete" w:date="2021-03-03T13:48:00Z">
              <w:r w:rsidRPr="00F10876" w:rsidDel="009633B7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09DEC7F4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EHTP7.9: O</w:t>
            </w:r>
          </w:p>
        </w:tc>
        <w:tc>
          <w:tcPr>
            <w:tcW w:w="1890" w:type="dxa"/>
            <w:noWrap/>
            <w:hideMark/>
          </w:tcPr>
          <w:p w14:paraId="42A99A5B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03D356B5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6431D07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EHTP7.11</w:t>
            </w:r>
          </w:p>
        </w:tc>
        <w:tc>
          <w:tcPr>
            <w:tcW w:w="3889" w:type="dxa"/>
            <w:hideMark/>
          </w:tcPr>
          <w:p w14:paraId="67BD75AD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10 with NSS=2</w:t>
            </w:r>
          </w:p>
        </w:tc>
        <w:tc>
          <w:tcPr>
            <w:tcW w:w="1350" w:type="dxa"/>
            <w:hideMark/>
          </w:tcPr>
          <w:p w14:paraId="6A584968" w14:textId="75DBA7A4" w:rsidR="000A2098" w:rsidRPr="00F10876" w:rsidRDefault="000A2098" w:rsidP="000A2098">
            <w:pPr>
              <w:rPr>
                <w:sz w:val="20"/>
                <w:szCs w:val="20"/>
              </w:rPr>
            </w:pPr>
            <w:ins w:id="40" w:author="Sigurd Schelstraete" w:date="2021-03-03T13:48:00Z">
              <w:r w:rsidRPr="008F6175">
                <w:rPr>
                  <w:sz w:val="20"/>
                  <w:szCs w:val="20"/>
                </w:rPr>
                <w:t>36.1.1</w:t>
              </w:r>
            </w:ins>
            <w:del w:id="41" w:author="Sigurd Schelstraete" w:date="2021-03-03T13:48:00Z">
              <w:r w:rsidRPr="00F10876" w:rsidDel="009633B7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580519A2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EHTP7.10: O</w:t>
            </w:r>
          </w:p>
        </w:tc>
        <w:tc>
          <w:tcPr>
            <w:tcW w:w="1890" w:type="dxa"/>
            <w:noWrap/>
            <w:hideMark/>
          </w:tcPr>
          <w:p w14:paraId="56B5498C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4719348C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DB1FEDF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EHTP7.12</w:t>
            </w:r>
          </w:p>
        </w:tc>
        <w:tc>
          <w:tcPr>
            <w:tcW w:w="3889" w:type="dxa"/>
            <w:hideMark/>
          </w:tcPr>
          <w:p w14:paraId="108B95CB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11 with NSS=2</w:t>
            </w:r>
          </w:p>
        </w:tc>
        <w:tc>
          <w:tcPr>
            <w:tcW w:w="1350" w:type="dxa"/>
            <w:hideMark/>
          </w:tcPr>
          <w:p w14:paraId="55FE4BFC" w14:textId="55031767" w:rsidR="000A2098" w:rsidRPr="00F10876" w:rsidRDefault="000A2098" w:rsidP="000A2098">
            <w:pPr>
              <w:rPr>
                <w:sz w:val="20"/>
                <w:szCs w:val="20"/>
              </w:rPr>
            </w:pPr>
            <w:ins w:id="42" w:author="Sigurd Schelstraete" w:date="2021-03-03T13:48:00Z">
              <w:r w:rsidRPr="008F6175">
                <w:rPr>
                  <w:sz w:val="20"/>
                  <w:szCs w:val="20"/>
                </w:rPr>
                <w:t>36.1.1</w:t>
              </w:r>
            </w:ins>
            <w:del w:id="43" w:author="Sigurd Schelstraete" w:date="2021-03-03T13:48:00Z">
              <w:r w:rsidRPr="00F10876" w:rsidDel="009633B7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17B5E814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EHTP7.11: O</w:t>
            </w:r>
          </w:p>
        </w:tc>
        <w:tc>
          <w:tcPr>
            <w:tcW w:w="1890" w:type="dxa"/>
            <w:noWrap/>
            <w:hideMark/>
          </w:tcPr>
          <w:p w14:paraId="3894FF76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3D67CF05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2D01C12B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EHTP7.13</w:t>
            </w:r>
          </w:p>
        </w:tc>
        <w:tc>
          <w:tcPr>
            <w:tcW w:w="3889" w:type="dxa"/>
            <w:hideMark/>
          </w:tcPr>
          <w:p w14:paraId="375C4E16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12 with NSS=2</w:t>
            </w:r>
          </w:p>
        </w:tc>
        <w:tc>
          <w:tcPr>
            <w:tcW w:w="1350" w:type="dxa"/>
            <w:hideMark/>
          </w:tcPr>
          <w:p w14:paraId="6B2C760F" w14:textId="5B8C3C41" w:rsidR="000A2098" w:rsidRPr="00F10876" w:rsidRDefault="000A2098" w:rsidP="000A2098">
            <w:pPr>
              <w:rPr>
                <w:sz w:val="20"/>
                <w:szCs w:val="20"/>
              </w:rPr>
            </w:pPr>
            <w:ins w:id="44" w:author="Sigurd Schelstraete" w:date="2021-03-03T13:48:00Z">
              <w:r w:rsidRPr="008F6175">
                <w:rPr>
                  <w:sz w:val="20"/>
                  <w:szCs w:val="20"/>
                </w:rPr>
                <w:t>36.1.1</w:t>
              </w:r>
            </w:ins>
            <w:del w:id="45" w:author="Sigurd Schelstraete" w:date="2021-03-03T13:48:00Z">
              <w:r w:rsidRPr="00F10876" w:rsidDel="009633B7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23BA1603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EHTP7.12: O</w:t>
            </w:r>
          </w:p>
        </w:tc>
        <w:tc>
          <w:tcPr>
            <w:tcW w:w="1890" w:type="dxa"/>
            <w:noWrap/>
            <w:hideMark/>
          </w:tcPr>
          <w:p w14:paraId="34EB2E9B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0D377000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27DBD12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EHTP7.14</w:t>
            </w:r>
          </w:p>
        </w:tc>
        <w:tc>
          <w:tcPr>
            <w:tcW w:w="3889" w:type="dxa"/>
            <w:hideMark/>
          </w:tcPr>
          <w:p w14:paraId="3CCB359A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13 with NSS=2</w:t>
            </w:r>
          </w:p>
        </w:tc>
        <w:tc>
          <w:tcPr>
            <w:tcW w:w="1350" w:type="dxa"/>
            <w:hideMark/>
          </w:tcPr>
          <w:p w14:paraId="5AD43B85" w14:textId="7BC7D7ED" w:rsidR="000A2098" w:rsidRPr="00F10876" w:rsidRDefault="000A2098" w:rsidP="000A2098">
            <w:pPr>
              <w:rPr>
                <w:sz w:val="20"/>
                <w:szCs w:val="20"/>
              </w:rPr>
            </w:pPr>
            <w:ins w:id="46" w:author="Sigurd Schelstraete" w:date="2021-03-03T13:48:00Z">
              <w:r w:rsidRPr="008F6175">
                <w:rPr>
                  <w:sz w:val="20"/>
                  <w:szCs w:val="20"/>
                </w:rPr>
                <w:t>36.1.1</w:t>
              </w:r>
            </w:ins>
            <w:del w:id="47" w:author="Sigurd Schelstraete" w:date="2021-03-03T13:48:00Z">
              <w:r w:rsidRPr="00F10876" w:rsidDel="009633B7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1AFC50B5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EHTP7.13: O</w:t>
            </w:r>
          </w:p>
        </w:tc>
        <w:tc>
          <w:tcPr>
            <w:tcW w:w="1890" w:type="dxa"/>
            <w:noWrap/>
            <w:hideMark/>
          </w:tcPr>
          <w:p w14:paraId="5CB0FF1A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2DD94DA4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22D06487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EHTP7.15</w:t>
            </w:r>
          </w:p>
        </w:tc>
        <w:tc>
          <w:tcPr>
            <w:tcW w:w="3889" w:type="dxa"/>
            <w:hideMark/>
          </w:tcPr>
          <w:p w14:paraId="2FAD4F2F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0-7 with NSS=3</w:t>
            </w:r>
          </w:p>
        </w:tc>
        <w:tc>
          <w:tcPr>
            <w:tcW w:w="1350" w:type="dxa"/>
            <w:hideMark/>
          </w:tcPr>
          <w:p w14:paraId="26C38422" w14:textId="53B38A8B" w:rsidR="000A2098" w:rsidRPr="00F10876" w:rsidRDefault="000A2098" w:rsidP="000A2098">
            <w:pPr>
              <w:rPr>
                <w:sz w:val="20"/>
                <w:szCs w:val="20"/>
              </w:rPr>
            </w:pPr>
            <w:ins w:id="48" w:author="Sigurd Schelstraete" w:date="2021-03-03T13:48:00Z">
              <w:r w:rsidRPr="008F6175">
                <w:rPr>
                  <w:sz w:val="20"/>
                  <w:szCs w:val="20"/>
                </w:rPr>
                <w:t>36.1.1</w:t>
              </w:r>
            </w:ins>
            <w:del w:id="49" w:author="Sigurd Schelstraete" w:date="2021-03-03T13:48:00Z">
              <w:r w:rsidRPr="00F10876" w:rsidDel="009633B7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35B0DFD3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EHTP7.8: O</w:t>
            </w:r>
          </w:p>
        </w:tc>
        <w:tc>
          <w:tcPr>
            <w:tcW w:w="1890" w:type="dxa"/>
            <w:noWrap/>
            <w:hideMark/>
          </w:tcPr>
          <w:p w14:paraId="5D876277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53B5946D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04846153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EHTP7.16</w:t>
            </w:r>
          </w:p>
        </w:tc>
        <w:tc>
          <w:tcPr>
            <w:tcW w:w="3889" w:type="dxa"/>
            <w:hideMark/>
          </w:tcPr>
          <w:p w14:paraId="65967156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8 with NSS=3</w:t>
            </w:r>
          </w:p>
        </w:tc>
        <w:tc>
          <w:tcPr>
            <w:tcW w:w="1350" w:type="dxa"/>
            <w:hideMark/>
          </w:tcPr>
          <w:p w14:paraId="5786D552" w14:textId="3361C9A1" w:rsidR="000A2098" w:rsidRPr="00F10876" w:rsidRDefault="000A2098" w:rsidP="000A2098">
            <w:pPr>
              <w:rPr>
                <w:sz w:val="20"/>
                <w:szCs w:val="20"/>
              </w:rPr>
            </w:pPr>
            <w:ins w:id="50" w:author="Sigurd Schelstraete" w:date="2021-03-03T13:48:00Z">
              <w:r w:rsidRPr="008F6175">
                <w:rPr>
                  <w:sz w:val="20"/>
                  <w:szCs w:val="20"/>
                </w:rPr>
                <w:t>36.1.1</w:t>
              </w:r>
            </w:ins>
            <w:del w:id="51" w:author="Sigurd Schelstraete" w:date="2021-03-03T13:48:00Z">
              <w:r w:rsidRPr="00F10876" w:rsidDel="009633B7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6AB285E6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EHTP7.15: O</w:t>
            </w:r>
          </w:p>
        </w:tc>
        <w:tc>
          <w:tcPr>
            <w:tcW w:w="1890" w:type="dxa"/>
            <w:noWrap/>
            <w:hideMark/>
          </w:tcPr>
          <w:p w14:paraId="5DC7C3F6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4FA2B222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780BEE30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EHTP7.17</w:t>
            </w:r>
          </w:p>
        </w:tc>
        <w:tc>
          <w:tcPr>
            <w:tcW w:w="3889" w:type="dxa"/>
            <w:hideMark/>
          </w:tcPr>
          <w:p w14:paraId="7CBDAA69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9 with NSS=3</w:t>
            </w:r>
          </w:p>
        </w:tc>
        <w:tc>
          <w:tcPr>
            <w:tcW w:w="1350" w:type="dxa"/>
            <w:hideMark/>
          </w:tcPr>
          <w:p w14:paraId="133F6B78" w14:textId="70EA9810" w:rsidR="000A2098" w:rsidRPr="00F10876" w:rsidRDefault="000A2098" w:rsidP="000A2098">
            <w:pPr>
              <w:rPr>
                <w:sz w:val="20"/>
                <w:szCs w:val="20"/>
              </w:rPr>
            </w:pPr>
            <w:ins w:id="52" w:author="Sigurd Schelstraete" w:date="2021-03-03T13:48:00Z">
              <w:r w:rsidRPr="008F6175">
                <w:rPr>
                  <w:sz w:val="20"/>
                  <w:szCs w:val="20"/>
                </w:rPr>
                <w:t>36.1.1</w:t>
              </w:r>
            </w:ins>
            <w:del w:id="53" w:author="Sigurd Schelstraete" w:date="2021-03-03T13:48:00Z">
              <w:r w:rsidRPr="00F10876" w:rsidDel="009633B7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030A8EAC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EHTP7.16: O</w:t>
            </w:r>
          </w:p>
        </w:tc>
        <w:tc>
          <w:tcPr>
            <w:tcW w:w="1890" w:type="dxa"/>
            <w:noWrap/>
            <w:hideMark/>
          </w:tcPr>
          <w:p w14:paraId="4710192D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6758B87A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2F98AA94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EHTP7.18</w:t>
            </w:r>
          </w:p>
        </w:tc>
        <w:tc>
          <w:tcPr>
            <w:tcW w:w="3889" w:type="dxa"/>
            <w:hideMark/>
          </w:tcPr>
          <w:p w14:paraId="0ED4BCA5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10 with NSS=3</w:t>
            </w:r>
          </w:p>
        </w:tc>
        <w:tc>
          <w:tcPr>
            <w:tcW w:w="1350" w:type="dxa"/>
            <w:hideMark/>
          </w:tcPr>
          <w:p w14:paraId="1255C75B" w14:textId="76F72207" w:rsidR="000A2098" w:rsidRPr="00F10876" w:rsidRDefault="000A2098" w:rsidP="000A2098">
            <w:pPr>
              <w:rPr>
                <w:sz w:val="20"/>
                <w:szCs w:val="20"/>
              </w:rPr>
            </w:pPr>
            <w:ins w:id="54" w:author="Sigurd Schelstraete" w:date="2021-03-03T13:48:00Z">
              <w:r w:rsidRPr="008F6175">
                <w:rPr>
                  <w:sz w:val="20"/>
                  <w:szCs w:val="20"/>
                </w:rPr>
                <w:t>36.1.1</w:t>
              </w:r>
            </w:ins>
            <w:del w:id="55" w:author="Sigurd Schelstraete" w:date="2021-03-03T13:48:00Z">
              <w:r w:rsidRPr="00F10876" w:rsidDel="009633B7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7FCDB77C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EHTP7.17: O</w:t>
            </w:r>
          </w:p>
        </w:tc>
        <w:tc>
          <w:tcPr>
            <w:tcW w:w="1890" w:type="dxa"/>
            <w:noWrap/>
            <w:hideMark/>
          </w:tcPr>
          <w:p w14:paraId="1205108D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6BB1B680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1AA168E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EHTP7.19</w:t>
            </w:r>
          </w:p>
        </w:tc>
        <w:tc>
          <w:tcPr>
            <w:tcW w:w="3889" w:type="dxa"/>
            <w:hideMark/>
          </w:tcPr>
          <w:p w14:paraId="0530378E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11 with NSS=3</w:t>
            </w:r>
          </w:p>
        </w:tc>
        <w:tc>
          <w:tcPr>
            <w:tcW w:w="1350" w:type="dxa"/>
            <w:hideMark/>
          </w:tcPr>
          <w:p w14:paraId="25D000A1" w14:textId="3E5508F6" w:rsidR="000A2098" w:rsidRPr="00F10876" w:rsidRDefault="000A2098" w:rsidP="000A2098">
            <w:pPr>
              <w:rPr>
                <w:sz w:val="20"/>
                <w:szCs w:val="20"/>
              </w:rPr>
            </w:pPr>
            <w:ins w:id="56" w:author="Sigurd Schelstraete" w:date="2021-03-03T13:48:00Z">
              <w:r w:rsidRPr="008F6175">
                <w:rPr>
                  <w:sz w:val="20"/>
                  <w:szCs w:val="20"/>
                </w:rPr>
                <w:t>36.1.1</w:t>
              </w:r>
            </w:ins>
            <w:del w:id="57" w:author="Sigurd Schelstraete" w:date="2021-03-03T13:48:00Z">
              <w:r w:rsidRPr="00F10876" w:rsidDel="009633B7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37B4E340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EHTP7.18: O</w:t>
            </w:r>
          </w:p>
        </w:tc>
        <w:tc>
          <w:tcPr>
            <w:tcW w:w="1890" w:type="dxa"/>
            <w:noWrap/>
            <w:hideMark/>
          </w:tcPr>
          <w:p w14:paraId="317EE205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0D829986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1BB340CB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EHTP7.20</w:t>
            </w:r>
          </w:p>
        </w:tc>
        <w:tc>
          <w:tcPr>
            <w:tcW w:w="3889" w:type="dxa"/>
            <w:hideMark/>
          </w:tcPr>
          <w:p w14:paraId="46C95BA0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12 with NSS=3</w:t>
            </w:r>
          </w:p>
        </w:tc>
        <w:tc>
          <w:tcPr>
            <w:tcW w:w="1350" w:type="dxa"/>
            <w:hideMark/>
          </w:tcPr>
          <w:p w14:paraId="35CCE596" w14:textId="0EE526D1" w:rsidR="000A2098" w:rsidRPr="00F10876" w:rsidRDefault="000A2098" w:rsidP="000A2098">
            <w:pPr>
              <w:rPr>
                <w:sz w:val="20"/>
                <w:szCs w:val="20"/>
              </w:rPr>
            </w:pPr>
            <w:ins w:id="58" w:author="Sigurd Schelstraete" w:date="2021-03-03T13:48:00Z">
              <w:r w:rsidRPr="008F6175">
                <w:rPr>
                  <w:sz w:val="20"/>
                  <w:szCs w:val="20"/>
                </w:rPr>
                <w:t>36.1.1</w:t>
              </w:r>
            </w:ins>
            <w:del w:id="59" w:author="Sigurd Schelstraete" w:date="2021-03-03T13:48:00Z">
              <w:r w:rsidRPr="00F10876" w:rsidDel="009633B7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10908AE1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EHTP7.19: O</w:t>
            </w:r>
          </w:p>
        </w:tc>
        <w:tc>
          <w:tcPr>
            <w:tcW w:w="1890" w:type="dxa"/>
            <w:noWrap/>
            <w:hideMark/>
          </w:tcPr>
          <w:p w14:paraId="142C95FC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79D8A3CA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66486D43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EHTP7.21</w:t>
            </w:r>
          </w:p>
        </w:tc>
        <w:tc>
          <w:tcPr>
            <w:tcW w:w="3889" w:type="dxa"/>
            <w:hideMark/>
          </w:tcPr>
          <w:p w14:paraId="03949D67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13 with NSS=3</w:t>
            </w:r>
          </w:p>
        </w:tc>
        <w:tc>
          <w:tcPr>
            <w:tcW w:w="1350" w:type="dxa"/>
            <w:hideMark/>
          </w:tcPr>
          <w:p w14:paraId="776727C5" w14:textId="3E044EBE" w:rsidR="000A2098" w:rsidRPr="00F10876" w:rsidRDefault="000A2098" w:rsidP="000A2098">
            <w:pPr>
              <w:rPr>
                <w:sz w:val="20"/>
                <w:szCs w:val="20"/>
              </w:rPr>
            </w:pPr>
            <w:ins w:id="60" w:author="Sigurd Schelstraete" w:date="2021-03-03T13:48:00Z">
              <w:r w:rsidRPr="008F6175">
                <w:rPr>
                  <w:sz w:val="20"/>
                  <w:szCs w:val="20"/>
                </w:rPr>
                <w:t>36.1.1</w:t>
              </w:r>
            </w:ins>
            <w:del w:id="61" w:author="Sigurd Schelstraete" w:date="2021-03-03T13:48:00Z">
              <w:r w:rsidRPr="00F10876" w:rsidDel="009633B7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4B6DA8FA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EHTP7.20: O</w:t>
            </w:r>
          </w:p>
        </w:tc>
        <w:tc>
          <w:tcPr>
            <w:tcW w:w="1890" w:type="dxa"/>
            <w:noWrap/>
            <w:hideMark/>
          </w:tcPr>
          <w:p w14:paraId="48F854C3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269D51A3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07106C41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EHTP7.22</w:t>
            </w:r>
          </w:p>
        </w:tc>
        <w:tc>
          <w:tcPr>
            <w:tcW w:w="3889" w:type="dxa"/>
            <w:hideMark/>
          </w:tcPr>
          <w:p w14:paraId="1C15B46F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0-7 with NSS=4</w:t>
            </w:r>
          </w:p>
        </w:tc>
        <w:tc>
          <w:tcPr>
            <w:tcW w:w="1350" w:type="dxa"/>
            <w:hideMark/>
          </w:tcPr>
          <w:p w14:paraId="07B7D05B" w14:textId="2BF23C5B" w:rsidR="000A2098" w:rsidRPr="00F10876" w:rsidRDefault="000A2098" w:rsidP="000A2098">
            <w:pPr>
              <w:rPr>
                <w:sz w:val="20"/>
                <w:szCs w:val="20"/>
              </w:rPr>
            </w:pPr>
            <w:ins w:id="62" w:author="Sigurd Schelstraete" w:date="2021-03-03T13:48:00Z">
              <w:r w:rsidRPr="008F6175">
                <w:rPr>
                  <w:sz w:val="20"/>
                  <w:szCs w:val="20"/>
                </w:rPr>
                <w:t>36.1.1</w:t>
              </w:r>
            </w:ins>
            <w:del w:id="63" w:author="Sigurd Schelstraete" w:date="2021-03-03T13:48:00Z">
              <w:r w:rsidRPr="00F10876" w:rsidDel="009633B7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31C0F838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EHTP7.15: O</w:t>
            </w:r>
          </w:p>
        </w:tc>
        <w:tc>
          <w:tcPr>
            <w:tcW w:w="1890" w:type="dxa"/>
            <w:noWrap/>
            <w:hideMark/>
          </w:tcPr>
          <w:p w14:paraId="52FF48EB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30708113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7C51B420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EHTP7.23</w:t>
            </w:r>
          </w:p>
        </w:tc>
        <w:tc>
          <w:tcPr>
            <w:tcW w:w="3889" w:type="dxa"/>
            <w:hideMark/>
          </w:tcPr>
          <w:p w14:paraId="65782EA0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8 with NSS=4</w:t>
            </w:r>
          </w:p>
        </w:tc>
        <w:tc>
          <w:tcPr>
            <w:tcW w:w="1350" w:type="dxa"/>
            <w:hideMark/>
          </w:tcPr>
          <w:p w14:paraId="4EA1ABD5" w14:textId="7BA28905" w:rsidR="000A2098" w:rsidRPr="00F10876" w:rsidRDefault="000A2098" w:rsidP="000A2098">
            <w:pPr>
              <w:rPr>
                <w:sz w:val="20"/>
                <w:szCs w:val="20"/>
              </w:rPr>
            </w:pPr>
            <w:ins w:id="64" w:author="Sigurd Schelstraete" w:date="2021-03-03T13:48:00Z">
              <w:r w:rsidRPr="008F6175">
                <w:rPr>
                  <w:sz w:val="20"/>
                  <w:szCs w:val="20"/>
                </w:rPr>
                <w:t>36.1.1</w:t>
              </w:r>
            </w:ins>
            <w:del w:id="65" w:author="Sigurd Schelstraete" w:date="2021-03-03T13:48:00Z">
              <w:r w:rsidRPr="00F10876" w:rsidDel="009633B7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2B49DFF3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EHTP7.22: O</w:t>
            </w:r>
          </w:p>
        </w:tc>
        <w:tc>
          <w:tcPr>
            <w:tcW w:w="1890" w:type="dxa"/>
            <w:noWrap/>
            <w:hideMark/>
          </w:tcPr>
          <w:p w14:paraId="4C213163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32DB612B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67149522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EHTP7.24</w:t>
            </w:r>
          </w:p>
        </w:tc>
        <w:tc>
          <w:tcPr>
            <w:tcW w:w="3889" w:type="dxa"/>
            <w:hideMark/>
          </w:tcPr>
          <w:p w14:paraId="1BAA3463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9 with NSS=4</w:t>
            </w:r>
          </w:p>
        </w:tc>
        <w:tc>
          <w:tcPr>
            <w:tcW w:w="1350" w:type="dxa"/>
            <w:hideMark/>
          </w:tcPr>
          <w:p w14:paraId="6BA8772E" w14:textId="40E4B2DC" w:rsidR="000A2098" w:rsidRPr="00F10876" w:rsidRDefault="000A2098" w:rsidP="000A2098">
            <w:pPr>
              <w:rPr>
                <w:sz w:val="20"/>
                <w:szCs w:val="20"/>
              </w:rPr>
            </w:pPr>
            <w:ins w:id="66" w:author="Sigurd Schelstraete" w:date="2021-03-03T13:48:00Z">
              <w:r w:rsidRPr="008F6175">
                <w:rPr>
                  <w:sz w:val="20"/>
                  <w:szCs w:val="20"/>
                </w:rPr>
                <w:t>36.1.1</w:t>
              </w:r>
            </w:ins>
            <w:del w:id="67" w:author="Sigurd Schelstraete" w:date="2021-03-03T13:48:00Z">
              <w:r w:rsidRPr="00F10876" w:rsidDel="009633B7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38F108E9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EHTP7.23: O</w:t>
            </w:r>
          </w:p>
        </w:tc>
        <w:tc>
          <w:tcPr>
            <w:tcW w:w="1890" w:type="dxa"/>
            <w:noWrap/>
            <w:hideMark/>
          </w:tcPr>
          <w:p w14:paraId="11EFAD63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67957265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252B7CEC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EHTP7.25</w:t>
            </w:r>
          </w:p>
        </w:tc>
        <w:tc>
          <w:tcPr>
            <w:tcW w:w="3889" w:type="dxa"/>
            <w:hideMark/>
          </w:tcPr>
          <w:p w14:paraId="10643C75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10 with NSS=4</w:t>
            </w:r>
          </w:p>
        </w:tc>
        <w:tc>
          <w:tcPr>
            <w:tcW w:w="1350" w:type="dxa"/>
            <w:hideMark/>
          </w:tcPr>
          <w:p w14:paraId="70701C5C" w14:textId="5F1CAD0A" w:rsidR="000A2098" w:rsidRPr="00F10876" w:rsidRDefault="000A2098" w:rsidP="000A2098">
            <w:pPr>
              <w:rPr>
                <w:sz w:val="20"/>
                <w:szCs w:val="20"/>
              </w:rPr>
            </w:pPr>
            <w:ins w:id="68" w:author="Sigurd Schelstraete" w:date="2021-03-03T13:48:00Z">
              <w:r w:rsidRPr="008F6175">
                <w:rPr>
                  <w:sz w:val="20"/>
                  <w:szCs w:val="20"/>
                </w:rPr>
                <w:t>36.1.1</w:t>
              </w:r>
            </w:ins>
            <w:del w:id="69" w:author="Sigurd Schelstraete" w:date="2021-03-03T13:48:00Z">
              <w:r w:rsidRPr="00F10876" w:rsidDel="009633B7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17FCD6AE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EHTP7.24: O</w:t>
            </w:r>
          </w:p>
        </w:tc>
        <w:tc>
          <w:tcPr>
            <w:tcW w:w="1890" w:type="dxa"/>
            <w:noWrap/>
            <w:hideMark/>
          </w:tcPr>
          <w:p w14:paraId="59C4A25B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0040DD65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6B5277C3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EHTP7.26</w:t>
            </w:r>
          </w:p>
        </w:tc>
        <w:tc>
          <w:tcPr>
            <w:tcW w:w="3889" w:type="dxa"/>
            <w:hideMark/>
          </w:tcPr>
          <w:p w14:paraId="55C96355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11 with NSS=4</w:t>
            </w:r>
          </w:p>
        </w:tc>
        <w:tc>
          <w:tcPr>
            <w:tcW w:w="1350" w:type="dxa"/>
            <w:hideMark/>
          </w:tcPr>
          <w:p w14:paraId="29F49882" w14:textId="7DFBAFCA" w:rsidR="000A2098" w:rsidRPr="00F10876" w:rsidRDefault="000A2098" w:rsidP="000A2098">
            <w:pPr>
              <w:rPr>
                <w:sz w:val="20"/>
                <w:szCs w:val="20"/>
              </w:rPr>
            </w:pPr>
            <w:ins w:id="70" w:author="Sigurd Schelstraete" w:date="2021-03-03T13:48:00Z">
              <w:r w:rsidRPr="008F6175">
                <w:rPr>
                  <w:sz w:val="20"/>
                  <w:szCs w:val="20"/>
                </w:rPr>
                <w:t>36.1.1</w:t>
              </w:r>
            </w:ins>
            <w:del w:id="71" w:author="Sigurd Schelstraete" w:date="2021-03-03T13:48:00Z">
              <w:r w:rsidRPr="00F10876" w:rsidDel="009633B7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278B8AE5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EHTP7.25: O</w:t>
            </w:r>
          </w:p>
        </w:tc>
        <w:tc>
          <w:tcPr>
            <w:tcW w:w="1890" w:type="dxa"/>
            <w:noWrap/>
            <w:hideMark/>
          </w:tcPr>
          <w:p w14:paraId="2F5C3A99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5C73F2E9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37A2F0D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EHTP7.27</w:t>
            </w:r>
          </w:p>
        </w:tc>
        <w:tc>
          <w:tcPr>
            <w:tcW w:w="3889" w:type="dxa"/>
            <w:hideMark/>
          </w:tcPr>
          <w:p w14:paraId="116BEAE1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12 with NSS=4</w:t>
            </w:r>
          </w:p>
        </w:tc>
        <w:tc>
          <w:tcPr>
            <w:tcW w:w="1350" w:type="dxa"/>
            <w:hideMark/>
          </w:tcPr>
          <w:p w14:paraId="741E83D7" w14:textId="2F0045A9" w:rsidR="000A2098" w:rsidRPr="00F10876" w:rsidRDefault="000A2098" w:rsidP="000A2098">
            <w:pPr>
              <w:rPr>
                <w:sz w:val="20"/>
                <w:szCs w:val="20"/>
              </w:rPr>
            </w:pPr>
            <w:ins w:id="72" w:author="Sigurd Schelstraete" w:date="2021-03-03T13:48:00Z">
              <w:r w:rsidRPr="008F6175">
                <w:rPr>
                  <w:sz w:val="20"/>
                  <w:szCs w:val="20"/>
                </w:rPr>
                <w:t>36.1.1</w:t>
              </w:r>
            </w:ins>
            <w:del w:id="73" w:author="Sigurd Schelstraete" w:date="2021-03-03T13:48:00Z">
              <w:r w:rsidRPr="00F10876" w:rsidDel="009633B7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51B4C198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EHTP7.26: O</w:t>
            </w:r>
          </w:p>
        </w:tc>
        <w:tc>
          <w:tcPr>
            <w:tcW w:w="1890" w:type="dxa"/>
            <w:noWrap/>
            <w:hideMark/>
          </w:tcPr>
          <w:p w14:paraId="1E73D30A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18C047D9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673AAB09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EHTP7.28</w:t>
            </w:r>
          </w:p>
        </w:tc>
        <w:tc>
          <w:tcPr>
            <w:tcW w:w="3889" w:type="dxa"/>
            <w:hideMark/>
          </w:tcPr>
          <w:p w14:paraId="50C062AB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13 with NSS=4</w:t>
            </w:r>
          </w:p>
        </w:tc>
        <w:tc>
          <w:tcPr>
            <w:tcW w:w="1350" w:type="dxa"/>
            <w:hideMark/>
          </w:tcPr>
          <w:p w14:paraId="7F961142" w14:textId="36B28204" w:rsidR="000A2098" w:rsidRPr="00F10876" w:rsidRDefault="000A2098" w:rsidP="000A2098">
            <w:pPr>
              <w:rPr>
                <w:sz w:val="20"/>
                <w:szCs w:val="20"/>
              </w:rPr>
            </w:pPr>
            <w:ins w:id="74" w:author="Sigurd Schelstraete" w:date="2021-03-03T13:48:00Z">
              <w:r w:rsidRPr="008F6175">
                <w:rPr>
                  <w:sz w:val="20"/>
                  <w:szCs w:val="20"/>
                </w:rPr>
                <w:t>36.1.1</w:t>
              </w:r>
            </w:ins>
            <w:del w:id="75" w:author="Sigurd Schelstraete" w:date="2021-03-03T13:48:00Z">
              <w:r w:rsidRPr="00F10876" w:rsidDel="009633B7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3B211AB2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EHTP7.27: O</w:t>
            </w:r>
          </w:p>
        </w:tc>
        <w:tc>
          <w:tcPr>
            <w:tcW w:w="1890" w:type="dxa"/>
            <w:noWrap/>
            <w:hideMark/>
          </w:tcPr>
          <w:p w14:paraId="0009F31D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12B6FB7A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23911F09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EHTP7.29</w:t>
            </w:r>
          </w:p>
        </w:tc>
        <w:tc>
          <w:tcPr>
            <w:tcW w:w="3889" w:type="dxa"/>
            <w:hideMark/>
          </w:tcPr>
          <w:p w14:paraId="11605D2E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0-7 with NSS=5</w:t>
            </w:r>
          </w:p>
        </w:tc>
        <w:tc>
          <w:tcPr>
            <w:tcW w:w="1350" w:type="dxa"/>
            <w:hideMark/>
          </w:tcPr>
          <w:p w14:paraId="38E364DC" w14:textId="24C7EF1B" w:rsidR="000A2098" w:rsidRPr="00F10876" w:rsidRDefault="000A2098" w:rsidP="000A2098">
            <w:pPr>
              <w:rPr>
                <w:sz w:val="20"/>
                <w:szCs w:val="20"/>
              </w:rPr>
            </w:pPr>
            <w:ins w:id="76" w:author="Sigurd Schelstraete" w:date="2021-03-03T13:48:00Z">
              <w:r w:rsidRPr="008F6175">
                <w:rPr>
                  <w:sz w:val="20"/>
                  <w:szCs w:val="20"/>
                </w:rPr>
                <w:t>36.1.1</w:t>
              </w:r>
            </w:ins>
            <w:del w:id="77" w:author="Sigurd Schelstraete" w:date="2021-03-03T13:48:00Z">
              <w:r w:rsidRPr="00F10876" w:rsidDel="009633B7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06A119C7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EHTP7.22: O</w:t>
            </w:r>
          </w:p>
        </w:tc>
        <w:tc>
          <w:tcPr>
            <w:tcW w:w="1890" w:type="dxa"/>
            <w:noWrap/>
            <w:hideMark/>
          </w:tcPr>
          <w:p w14:paraId="6D669034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5D61AF50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10DA300B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lastRenderedPageBreak/>
              <w:t>EHTP7.30</w:t>
            </w:r>
          </w:p>
        </w:tc>
        <w:tc>
          <w:tcPr>
            <w:tcW w:w="3889" w:type="dxa"/>
            <w:hideMark/>
          </w:tcPr>
          <w:p w14:paraId="1D71DCBB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8 with NSS=5</w:t>
            </w:r>
          </w:p>
        </w:tc>
        <w:tc>
          <w:tcPr>
            <w:tcW w:w="1350" w:type="dxa"/>
            <w:hideMark/>
          </w:tcPr>
          <w:p w14:paraId="342DB765" w14:textId="1F1BF51C" w:rsidR="000A2098" w:rsidRPr="00F10876" w:rsidRDefault="000A2098" w:rsidP="000A2098">
            <w:pPr>
              <w:rPr>
                <w:sz w:val="20"/>
                <w:szCs w:val="20"/>
              </w:rPr>
            </w:pPr>
            <w:ins w:id="78" w:author="Sigurd Schelstraete" w:date="2021-03-03T13:48:00Z">
              <w:r w:rsidRPr="00336EC5">
                <w:rPr>
                  <w:sz w:val="20"/>
                  <w:szCs w:val="20"/>
                </w:rPr>
                <w:t>36.1.1</w:t>
              </w:r>
            </w:ins>
            <w:del w:id="79" w:author="Sigurd Schelstraete" w:date="2021-03-03T13:48:00Z">
              <w:r w:rsidRPr="00F10876" w:rsidDel="00907C45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58E15FC7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EHTP7.29: O</w:t>
            </w:r>
          </w:p>
        </w:tc>
        <w:tc>
          <w:tcPr>
            <w:tcW w:w="1890" w:type="dxa"/>
            <w:noWrap/>
            <w:hideMark/>
          </w:tcPr>
          <w:p w14:paraId="59243713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6BF1230B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078F80FC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EHTP7.31</w:t>
            </w:r>
          </w:p>
        </w:tc>
        <w:tc>
          <w:tcPr>
            <w:tcW w:w="3889" w:type="dxa"/>
            <w:hideMark/>
          </w:tcPr>
          <w:p w14:paraId="2753ECC2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9 with NSS=5</w:t>
            </w:r>
          </w:p>
        </w:tc>
        <w:tc>
          <w:tcPr>
            <w:tcW w:w="1350" w:type="dxa"/>
            <w:hideMark/>
          </w:tcPr>
          <w:p w14:paraId="59AEA491" w14:textId="513D3BE5" w:rsidR="000A2098" w:rsidRPr="00F10876" w:rsidRDefault="000A2098" w:rsidP="000A2098">
            <w:pPr>
              <w:rPr>
                <w:sz w:val="20"/>
                <w:szCs w:val="20"/>
              </w:rPr>
            </w:pPr>
            <w:ins w:id="80" w:author="Sigurd Schelstraete" w:date="2021-03-03T13:48:00Z">
              <w:r w:rsidRPr="00336EC5">
                <w:rPr>
                  <w:sz w:val="20"/>
                  <w:szCs w:val="20"/>
                </w:rPr>
                <w:t>36.1.1</w:t>
              </w:r>
            </w:ins>
            <w:del w:id="81" w:author="Sigurd Schelstraete" w:date="2021-03-03T13:48:00Z">
              <w:r w:rsidRPr="00F10876" w:rsidDel="00907C45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1BEC4391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EHTP7.30: O</w:t>
            </w:r>
          </w:p>
        </w:tc>
        <w:tc>
          <w:tcPr>
            <w:tcW w:w="1890" w:type="dxa"/>
            <w:noWrap/>
            <w:hideMark/>
          </w:tcPr>
          <w:p w14:paraId="51E8D2F0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334483D4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1CDA3F61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EHTP7.32</w:t>
            </w:r>
          </w:p>
        </w:tc>
        <w:tc>
          <w:tcPr>
            <w:tcW w:w="3889" w:type="dxa"/>
            <w:hideMark/>
          </w:tcPr>
          <w:p w14:paraId="7BBE32BE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10 with NSS=5</w:t>
            </w:r>
          </w:p>
        </w:tc>
        <w:tc>
          <w:tcPr>
            <w:tcW w:w="1350" w:type="dxa"/>
            <w:hideMark/>
          </w:tcPr>
          <w:p w14:paraId="4AADA04E" w14:textId="7E4ED569" w:rsidR="000A2098" w:rsidRPr="00F10876" w:rsidRDefault="000A2098" w:rsidP="000A2098">
            <w:pPr>
              <w:rPr>
                <w:sz w:val="20"/>
                <w:szCs w:val="20"/>
              </w:rPr>
            </w:pPr>
            <w:ins w:id="82" w:author="Sigurd Schelstraete" w:date="2021-03-03T13:48:00Z">
              <w:r w:rsidRPr="00336EC5">
                <w:rPr>
                  <w:sz w:val="20"/>
                  <w:szCs w:val="20"/>
                </w:rPr>
                <w:t>36.1.1</w:t>
              </w:r>
            </w:ins>
            <w:del w:id="83" w:author="Sigurd Schelstraete" w:date="2021-03-03T13:48:00Z">
              <w:r w:rsidRPr="00F10876" w:rsidDel="00907C45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01EB9ECA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EHTP7.31: O</w:t>
            </w:r>
          </w:p>
        </w:tc>
        <w:tc>
          <w:tcPr>
            <w:tcW w:w="1890" w:type="dxa"/>
            <w:noWrap/>
            <w:hideMark/>
          </w:tcPr>
          <w:p w14:paraId="473765AD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72F58DCE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66822EA9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EHTP7.33</w:t>
            </w:r>
          </w:p>
        </w:tc>
        <w:tc>
          <w:tcPr>
            <w:tcW w:w="3889" w:type="dxa"/>
            <w:hideMark/>
          </w:tcPr>
          <w:p w14:paraId="2B44F0A6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11 with NSS=5</w:t>
            </w:r>
          </w:p>
        </w:tc>
        <w:tc>
          <w:tcPr>
            <w:tcW w:w="1350" w:type="dxa"/>
            <w:hideMark/>
          </w:tcPr>
          <w:p w14:paraId="0ED0CF53" w14:textId="02B84FBC" w:rsidR="000A2098" w:rsidRPr="00F10876" w:rsidRDefault="000A2098" w:rsidP="000A2098">
            <w:pPr>
              <w:rPr>
                <w:sz w:val="20"/>
                <w:szCs w:val="20"/>
              </w:rPr>
            </w:pPr>
            <w:ins w:id="84" w:author="Sigurd Schelstraete" w:date="2021-03-03T13:48:00Z">
              <w:r w:rsidRPr="00336EC5">
                <w:rPr>
                  <w:sz w:val="20"/>
                  <w:szCs w:val="20"/>
                </w:rPr>
                <w:t>36.1.1</w:t>
              </w:r>
            </w:ins>
            <w:del w:id="85" w:author="Sigurd Schelstraete" w:date="2021-03-03T13:48:00Z">
              <w:r w:rsidRPr="00F10876" w:rsidDel="00907C45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7BAE4D69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EHTP7.32: O</w:t>
            </w:r>
          </w:p>
        </w:tc>
        <w:tc>
          <w:tcPr>
            <w:tcW w:w="1890" w:type="dxa"/>
            <w:noWrap/>
            <w:hideMark/>
          </w:tcPr>
          <w:p w14:paraId="68DCA011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40741D70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14E0BAD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EHTP7.34</w:t>
            </w:r>
          </w:p>
        </w:tc>
        <w:tc>
          <w:tcPr>
            <w:tcW w:w="3889" w:type="dxa"/>
            <w:hideMark/>
          </w:tcPr>
          <w:p w14:paraId="3A22BECB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12 with NSS=5</w:t>
            </w:r>
          </w:p>
        </w:tc>
        <w:tc>
          <w:tcPr>
            <w:tcW w:w="1350" w:type="dxa"/>
            <w:hideMark/>
          </w:tcPr>
          <w:p w14:paraId="61FE4E81" w14:textId="31209C5B" w:rsidR="000A2098" w:rsidRPr="00F10876" w:rsidRDefault="000A2098" w:rsidP="000A2098">
            <w:pPr>
              <w:rPr>
                <w:sz w:val="20"/>
                <w:szCs w:val="20"/>
              </w:rPr>
            </w:pPr>
            <w:ins w:id="86" w:author="Sigurd Schelstraete" w:date="2021-03-03T13:48:00Z">
              <w:r w:rsidRPr="00336EC5">
                <w:rPr>
                  <w:sz w:val="20"/>
                  <w:szCs w:val="20"/>
                </w:rPr>
                <w:t>36.1.1</w:t>
              </w:r>
            </w:ins>
            <w:del w:id="87" w:author="Sigurd Schelstraete" w:date="2021-03-03T13:48:00Z">
              <w:r w:rsidRPr="00F10876" w:rsidDel="00907C45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7416A61E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EHTP7.33: O</w:t>
            </w:r>
          </w:p>
        </w:tc>
        <w:tc>
          <w:tcPr>
            <w:tcW w:w="1890" w:type="dxa"/>
            <w:noWrap/>
            <w:hideMark/>
          </w:tcPr>
          <w:p w14:paraId="23EFC563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50987375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419A2D8D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EHTP7.35</w:t>
            </w:r>
          </w:p>
        </w:tc>
        <w:tc>
          <w:tcPr>
            <w:tcW w:w="3889" w:type="dxa"/>
            <w:hideMark/>
          </w:tcPr>
          <w:p w14:paraId="52D24839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13 with NSS=5</w:t>
            </w:r>
          </w:p>
        </w:tc>
        <w:tc>
          <w:tcPr>
            <w:tcW w:w="1350" w:type="dxa"/>
            <w:hideMark/>
          </w:tcPr>
          <w:p w14:paraId="68298FEA" w14:textId="67A18367" w:rsidR="000A2098" w:rsidRPr="00F10876" w:rsidRDefault="000A2098" w:rsidP="000A2098">
            <w:pPr>
              <w:rPr>
                <w:sz w:val="20"/>
                <w:szCs w:val="20"/>
              </w:rPr>
            </w:pPr>
            <w:ins w:id="88" w:author="Sigurd Schelstraete" w:date="2021-03-03T13:48:00Z">
              <w:r w:rsidRPr="00336EC5">
                <w:rPr>
                  <w:sz w:val="20"/>
                  <w:szCs w:val="20"/>
                </w:rPr>
                <w:t>36.1.1</w:t>
              </w:r>
            </w:ins>
            <w:del w:id="89" w:author="Sigurd Schelstraete" w:date="2021-03-03T13:48:00Z">
              <w:r w:rsidRPr="00F10876" w:rsidDel="00907C45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1D8302B7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EHTP7.34: O</w:t>
            </w:r>
          </w:p>
        </w:tc>
        <w:tc>
          <w:tcPr>
            <w:tcW w:w="1890" w:type="dxa"/>
            <w:noWrap/>
            <w:hideMark/>
          </w:tcPr>
          <w:p w14:paraId="460BDFE0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2282066E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03923C9A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EHTP7.36</w:t>
            </w:r>
          </w:p>
        </w:tc>
        <w:tc>
          <w:tcPr>
            <w:tcW w:w="3889" w:type="dxa"/>
            <w:hideMark/>
          </w:tcPr>
          <w:p w14:paraId="1C2BA568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0-7 with NSS=6</w:t>
            </w:r>
          </w:p>
        </w:tc>
        <w:tc>
          <w:tcPr>
            <w:tcW w:w="1350" w:type="dxa"/>
            <w:hideMark/>
          </w:tcPr>
          <w:p w14:paraId="517548DE" w14:textId="0391296C" w:rsidR="000A2098" w:rsidRPr="00F10876" w:rsidRDefault="000A2098" w:rsidP="000A2098">
            <w:pPr>
              <w:rPr>
                <w:sz w:val="20"/>
                <w:szCs w:val="20"/>
              </w:rPr>
            </w:pPr>
            <w:ins w:id="90" w:author="Sigurd Schelstraete" w:date="2021-03-03T13:48:00Z">
              <w:r w:rsidRPr="00336EC5">
                <w:rPr>
                  <w:sz w:val="20"/>
                  <w:szCs w:val="20"/>
                </w:rPr>
                <w:t>36.1.1</w:t>
              </w:r>
            </w:ins>
            <w:del w:id="91" w:author="Sigurd Schelstraete" w:date="2021-03-03T13:48:00Z">
              <w:r w:rsidRPr="00F10876" w:rsidDel="00907C45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1B794E6F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EHTP7.29: O</w:t>
            </w:r>
          </w:p>
        </w:tc>
        <w:tc>
          <w:tcPr>
            <w:tcW w:w="1890" w:type="dxa"/>
            <w:noWrap/>
            <w:hideMark/>
          </w:tcPr>
          <w:p w14:paraId="17C2AD60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470207CF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713D7988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EHTP7.37</w:t>
            </w:r>
          </w:p>
        </w:tc>
        <w:tc>
          <w:tcPr>
            <w:tcW w:w="3889" w:type="dxa"/>
            <w:hideMark/>
          </w:tcPr>
          <w:p w14:paraId="5E6C52DC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8 with NSS=6</w:t>
            </w:r>
          </w:p>
        </w:tc>
        <w:tc>
          <w:tcPr>
            <w:tcW w:w="1350" w:type="dxa"/>
            <w:hideMark/>
          </w:tcPr>
          <w:p w14:paraId="7CB3B6E2" w14:textId="4EE0523C" w:rsidR="000A2098" w:rsidRPr="00F10876" w:rsidRDefault="000A2098" w:rsidP="000A2098">
            <w:pPr>
              <w:rPr>
                <w:sz w:val="20"/>
                <w:szCs w:val="20"/>
              </w:rPr>
            </w:pPr>
            <w:ins w:id="92" w:author="Sigurd Schelstraete" w:date="2021-03-03T13:48:00Z">
              <w:r w:rsidRPr="00336EC5">
                <w:rPr>
                  <w:sz w:val="20"/>
                  <w:szCs w:val="20"/>
                </w:rPr>
                <w:t>36.1.1</w:t>
              </w:r>
            </w:ins>
            <w:del w:id="93" w:author="Sigurd Schelstraete" w:date="2021-03-03T13:48:00Z">
              <w:r w:rsidRPr="00F10876" w:rsidDel="00907C45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157BEAB3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EHTP7.36: O</w:t>
            </w:r>
          </w:p>
        </w:tc>
        <w:tc>
          <w:tcPr>
            <w:tcW w:w="1890" w:type="dxa"/>
            <w:noWrap/>
            <w:hideMark/>
          </w:tcPr>
          <w:p w14:paraId="4DE78C66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4803B8E1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33F27979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EHTP7.38</w:t>
            </w:r>
          </w:p>
        </w:tc>
        <w:tc>
          <w:tcPr>
            <w:tcW w:w="3889" w:type="dxa"/>
            <w:hideMark/>
          </w:tcPr>
          <w:p w14:paraId="782AF8A9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9 with NSS=6</w:t>
            </w:r>
          </w:p>
        </w:tc>
        <w:tc>
          <w:tcPr>
            <w:tcW w:w="1350" w:type="dxa"/>
            <w:hideMark/>
          </w:tcPr>
          <w:p w14:paraId="23926634" w14:textId="6A0D2BD9" w:rsidR="000A2098" w:rsidRPr="00F10876" w:rsidRDefault="000A2098" w:rsidP="000A2098">
            <w:pPr>
              <w:rPr>
                <w:sz w:val="20"/>
                <w:szCs w:val="20"/>
              </w:rPr>
            </w:pPr>
            <w:ins w:id="94" w:author="Sigurd Schelstraete" w:date="2021-03-03T13:48:00Z">
              <w:r w:rsidRPr="00336EC5">
                <w:rPr>
                  <w:sz w:val="20"/>
                  <w:szCs w:val="20"/>
                </w:rPr>
                <w:t>36.1.1</w:t>
              </w:r>
            </w:ins>
            <w:del w:id="95" w:author="Sigurd Schelstraete" w:date="2021-03-03T13:48:00Z">
              <w:r w:rsidRPr="00F10876" w:rsidDel="00907C45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4267A7A4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EHTP7.37: O</w:t>
            </w:r>
          </w:p>
        </w:tc>
        <w:tc>
          <w:tcPr>
            <w:tcW w:w="1890" w:type="dxa"/>
            <w:noWrap/>
            <w:hideMark/>
          </w:tcPr>
          <w:p w14:paraId="1D9714C0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3EEAEDBC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1D8733E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EHTP7.39</w:t>
            </w:r>
          </w:p>
        </w:tc>
        <w:tc>
          <w:tcPr>
            <w:tcW w:w="3889" w:type="dxa"/>
            <w:hideMark/>
          </w:tcPr>
          <w:p w14:paraId="77C9F3C0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10 with NSS=6</w:t>
            </w:r>
          </w:p>
        </w:tc>
        <w:tc>
          <w:tcPr>
            <w:tcW w:w="1350" w:type="dxa"/>
            <w:hideMark/>
          </w:tcPr>
          <w:p w14:paraId="199911FA" w14:textId="4C8294ED" w:rsidR="000A2098" w:rsidRPr="00F10876" w:rsidRDefault="000A2098" w:rsidP="000A2098">
            <w:pPr>
              <w:rPr>
                <w:sz w:val="20"/>
                <w:szCs w:val="20"/>
              </w:rPr>
            </w:pPr>
            <w:ins w:id="96" w:author="Sigurd Schelstraete" w:date="2021-03-03T13:48:00Z">
              <w:r w:rsidRPr="00336EC5">
                <w:rPr>
                  <w:sz w:val="20"/>
                  <w:szCs w:val="20"/>
                </w:rPr>
                <w:t>36.1.1</w:t>
              </w:r>
            </w:ins>
            <w:del w:id="97" w:author="Sigurd Schelstraete" w:date="2021-03-03T13:48:00Z">
              <w:r w:rsidRPr="00F10876" w:rsidDel="00907C45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205355CD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EHTP7.38: O</w:t>
            </w:r>
          </w:p>
        </w:tc>
        <w:tc>
          <w:tcPr>
            <w:tcW w:w="1890" w:type="dxa"/>
            <w:noWrap/>
            <w:hideMark/>
          </w:tcPr>
          <w:p w14:paraId="380F52DE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3A49B723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5AF0C07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EHTP7.40</w:t>
            </w:r>
          </w:p>
        </w:tc>
        <w:tc>
          <w:tcPr>
            <w:tcW w:w="3889" w:type="dxa"/>
            <w:hideMark/>
          </w:tcPr>
          <w:p w14:paraId="376D545E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11 with NSS=6</w:t>
            </w:r>
          </w:p>
        </w:tc>
        <w:tc>
          <w:tcPr>
            <w:tcW w:w="1350" w:type="dxa"/>
            <w:hideMark/>
          </w:tcPr>
          <w:p w14:paraId="784A5C3B" w14:textId="10CAB54F" w:rsidR="000A2098" w:rsidRPr="00F10876" w:rsidRDefault="000A2098" w:rsidP="000A2098">
            <w:pPr>
              <w:rPr>
                <w:sz w:val="20"/>
                <w:szCs w:val="20"/>
              </w:rPr>
            </w:pPr>
            <w:ins w:id="98" w:author="Sigurd Schelstraete" w:date="2021-03-03T13:48:00Z">
              <w:r w:rsidRPr="00336EC5">
                <w:rPr>
                  <w:sz w:val="20"/>
                  <w:szCs w:val="20"/>
                </w:rPr>
                <w:t>36.1.1</w:t>
              </w:r>
            </w:ins>
            <w:del w:id="99" w:author="Sigurd Schelstraete" w:date="2021-03-03T13:48:00Z">
              <w:r w:rsidRPr="00F10876" w:rsidDel="00907C45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57C14B94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EHTP7.39: O</w:t>
            </w:r>
          </w:p>
        </w:tc>
        <w:tc>
          <w:tcPr>
            <w:tcW w:w="1890" w:type="dxa"/>
            <w:noWrap/>
            <w:hideMark/>
          </w:tcPr>
          <w:p w14:paraId="2D7D4841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51D9A96E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3903852B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EHTP7.41</w:t>
            </w:r>
          </w:p>
        </w:tc>
        <w:tc>
          <w:tcPr>
            <w:tcW w:w="3889" w:type="dxa"/>
            <w:hideMark/>
          </w:tcPr>
          <w:p w14:paraId="57189916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12 with NSS=6</w:t>
            </w:r>
          </w:p>
        </w:tc>
        <w:tc>
          <w:tcPr>
            <w:tcW w:w="1350" w:type="dxa"/>
            <w:hideMark/>
          </w:tcPr>
          <w:p w14:paraId="65B5D25B" w14:textId="7AA17F3D" w:rsidR="000A2098" w:rsidRPr="00F10876" w:rsidRDefault="000A2098" w:rsidP="000A2098">
            <w:pPr>
              <w:rPr>
                <w:sz w:val="20"/>
                <w:szCs w:val="20"/>
              </w:rPr>
            </w:pPr>
            <w:ins w:id="100" w:author="Sigurd Schelstraete" w:date="2021-03-03T13:48:00Z">
              <w:r w:rsidRPr="00336EC5">
                <w:rPr>
                  <w:sz w:val="20"/>
                  <w:szCs w:val="20"/>
                </w:rPr>
                <w:t>36.1.1</w:t>
              </w:r>
            </w:ins>
            <w:del w:id="101" w:author="Sigurd Schelstraete" w:date="2021-03-03T13:48:00Z">
              <w:r w:rsidRPr="00F10876" w:rsidDel="00907C45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0B53E672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EHTP7.40: O</w:t>
            </w:r>
          </w:p>
        </w:tc>
        <w:tc>
          <w:tcPr>
            <w:tcW w:w="1890" w:type="dxa"/>
            <w:noWrap/>
            <w:hideMark/>
          </w:tcPr>
          <w:p w14:paraId="2CBC60C8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4E48D3F5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2645B375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EHTP7.42</w:t>
            </w:r>
          </w:p>
        </w:tc>
        <w:tc>
          <w:tcPr>
            <w:tcW w:w="3889" w:type="dxa"/>
            <w:hideMark/>
          </w:tcPr>
          <w:p w14:paraId="5B0268D1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13 with NSS=6</w:t>
            </w:r>
          </w:p>
        </w:tc>
        <w:tc>
          <w:tcPr>
            <w:tcW w:w="1350" w:type="dxa"/>
            <w:hideMark/>
          </w:tcPr>
          <w:p w14:paraId="067C078D" w14:textId="7F61144A" w:rsidR="000A2098" w:rsidRPr="00F10876" w:rsidRDefault="000A2098" w:rsidP="000A2098">
            <w:pPr>
              <w:rPr>
                <w:sz w:val="20"/>
                <w:szCs w:val="20"/>
              </w:rPr>
            </w:pPr>
            <w:ins w:id="102" w:author="Sigurd Schelstraete" w:date="2021-03-03T13:48:00Z">
              <w:r w:rsidRPr="00336EC5">
                <w:rPr>
                  <w:sz w:val="20"/>
                  <w:szCs w:val="20"/>
                </w:rPr>
                <w:t>36.1.1</w:t>
              </w:r>
            </w:ins>
            <w:del w:id="103" w:author="Sigurd Schelstraete" w:date="2021-03-03T13:48:00Z">
              <w:r w:rsidRPr="00F10876" w:rsidDel="00907C45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5F3A55BB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EHTP7.41: O</w:t>
            </w:r>
          </w:p>
        </w:tc>
        <w:tc>
          <w:tcPr>
            <w:tcW w:w="1890" w:type="dxa"/>
            <w:noWrap/>
            <w:hideMark/>
          </w:tcPr>
          <w:p w14:paraId="5BF7D8E6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5FEA112F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AF84721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EHTP7.43</w:t>
            </w:r>
          </w:p>
        </w:tc>
        <w:tc>
          <w:tcPr>
            <w:tcW w:w="3889" w:type="dxa"/>
            <w:hideMark/>
          </w:tcPr>
          <w:p w14:paraId="01CD90C3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0-7 with NSS=7</w:t>
            </w:r>
          </w:p>
        </w:tc>
        <w:tc>
          <w:tcPr>
            <w:tcW w:w="1350" w:type="dxa"/>
            <w:hideMark/>
          </w:tcPr>
          <w:p w14:paraId="46373F2A" w14:textId="1F00E64B" w:rsidR="000A2098" w:rsidRPr="00F10876" w:rsidRDefault="000A2098" w:rsidP="000A2098">
            <w:pPr>
              <w:rPr>
                <w:sz w:val="20"/>
                <w:szCs w:val="20"/>
              </w:rPr>
            </w:pPr>
            <w:ins w:id="104" w:author="Sigurd Schelstraete" w:date="2021-03-03T13:48:00Z">
              <w:r w:rsidRPr="00336EC5">
                <w:rPr>
                  <w:sz w:val="20"/>
                  <w:szCs w:val="20"/>
                </w:rPr>
                <w:t>36.1.1</w:t>
              </w:r>
            </w:ins>
            <w:del w:id="105" w:author="Sigurd Schelstraete" w:date="2021-03-03T13:48:00Z">
              <w:r w:rsidRPr="00F10876" w:rsidDel="00907C45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507EFC2F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EHTP7.36: O</w:t>
            </w:r>
          </w:p>
        </w:tc>
        <w:tc>
          <w:tcPr>
            <w:tcW w:w="1890" w:type="dxa"/>
            <w:noWrap/>
            <w:hideMark/>
          </w:tcPr>
          <w:p w14:paraId="329D8452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768EB0AF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31A21849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EHTP7.44</w:t>
            </w:r>
          </w:p>
        </w:tc>
        <w:tc>
          <w:tcPr>
            <w:tcW w:w="3889" w:type="dxa"/>
            <w:hideMark/>
          </w:tcPr>
          <w:p w14:paraId="328A64B0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8 with NSS=7</w:t>
            </w:r>
          </w:p>
        </w:tc>
        <w:tc>
          <w:tcPr>
            <w:tcW w:w="1350" w:type="dxa"/>
            <w:hideMark/>
          </w:tcPr>
          <w:p w14:paraId="02458850" w14:textId="1EF14EDE" w:rsidR="000A2098" w:rsidRPr="00F10876" w:rsidRDefault="000A2098" w:rsidP="000A2098">
            <w:pPr>
              <w:rPr>
                <w:sz w:val="20"/>
                <w:szCs w:val="20"/>
              </w:rPr>
            </w:pPr>
            <w:ins w:id="106" w:author="Sigurd Schelstraete" w:date="2021-03-03T13:48:00Z">
              <w:r w:rsidRPr="00336EC5">
                <w:rPr>
                  <w:sz w:val="20"/>
                  <w:szCs w:val="20"/>
                </w:rPr>
                <w:t>36.1.1</w:t>
              </w:r>
            </w:ins>
            <w:del w:id="107" w:author="Sigurd Schelstraete" w:date="2021-03-03T13:48:00Z">
              <w:r w:rsidRPr="00F10876" w:rsidDel="00907C45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408B0668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EHTP7.43: O</w:t>
            </w:r>
          </w:p>
        </w:tc>
        <w:tc>
          <w:tcPr>
            <w:tcW w:w="1890" w:type="dxa"/>
            <w:noWrap/>
            <w:hideMark/>
          </w:tcPr>
          <w:p w14:paraId="3081971B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38E88ECC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B1D2D86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EHTP7.45</w:t>
            </w:r>
          </w:p>
        </w:tc>
        <w:tc>
          <w:tcPr>
            <w:tcW w:w="3889" w:type="dxa"/>
            <w:hideMark/>
          </w:tcPr>
          <w:p w14:paraId="09684294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9 with NSS=7</w:t>
            </w:r>
          </w:p>
        </w:tc>
        <w:tc>
          <w:tcPr>
            <w:tcW w:w="1350" w:type="dxa"/>
            <w:hideMark/>
          </w:tcPr>
          <w:p w14:paraId="7FCED385" w14:textId="75DCAE0A" w:rsidR="000A2098" w:rsidRPr="00F10876" w:rsidRDefault="000A2098" w:rsidP="000A2098">
            <w:pPr>
              <w:rPr>
                <w:sz w:val="20"/>
                <w:szCs w:val="20"/>
              </w:rPr>
            </w:pPr>
            <w:ins w:id="108" w:author="Sigurd Schelstraete" w:date="2021-03-03T13:48:00Z">
              <w:r w:rsidRPr="00336EC5">
                <w:rPr>
                  <w:sz w:val="20"/>
                  <w:szCs w:val="20"/>
                </w:rPr>
                <w:t>36.1.1</w:t>
              </w:r>
            </w:ins>
            <w:del w:id="109" w:author="Sigurd Schelstraete" w:date="2021-03-03T13:48:00Z">
              <w:r w:rsidRPr="00F10876" w:rsidDel="00907C45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3C959884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EHTP7.44: O</w:t>
            </w:r>
          </w:p>
        </w:tc>
        <w:tc>
          <w:tcPr>
            <w:tcW w:w="1890" w:type="dxa"/>
            <w:noWrap/>
            <w:hideMark/>
          </w:tcPr>
          <w:p w14:paraId="5208DBE4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6E1699E7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4CBB0133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EHTP7.46</w:t>
            </w:r>
          </w:p>
        </w:tc>
        <w:tc>
          <w:tcPr>
            <w:tcW w:w="3889" w:type="dxa"/>
            <w:hideMark/>
          </w:tcPr>
          <w:p w14:paraId="3D29DA3E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10 with NSS=7</w:t>
            </w:r>
          </w:p>
        </w:tc>
        <w:tc>
          <w:tcPr>
            <w:tcW w:w="1350" w:type="dxa"/>
            <w:hideMark/>
          </w:tcPr>
          <w:p w14:paraId="09A658C4" w14:textId="5E495CEC" w:rsidR="000A2098" w:rsidRPr="00F10876" w:rsidRDefault="000A2098" w:rsidP="000A2098">
            <w:pPr>
              <w:rPr>
                <w:sz w:val="20"/>
                <w:szCs w:val="20"/>
              </w:rPr>
            </w:pPr>
            <w:ins w:id="110" w:author="Sigurd Schelstraete" w:date="2021-03-03T13:48:00Z">
              <w:r w:rsidRPr="00336EC5">
                <w:rPr>
                  <w:sz w:val="20"/>
                  <w:szCs w:val="20"/>
                </w:rPr>
                <w:t>36.1.1</w:t>
              </w:r>
            </w:ins>
            <w:del w:id="111" w:author="Sigurd Schelstraete" w:date="2021-03-03T13:48:00Z">
              <w:r w:rsidRPr="00F10876" w:rsidDel="00907C45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4DA7FB51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EHTP7.45: O</w:t>
            </w:r>
          </w:p>
        </w:tc>
        <w:tc>
          <w:tcPr>
            <w:tcW w:w="1890" w:type="dxa"/>
            <w:noWrap/>
            <w:hideMark/>
          </w:tcPr>
          <w:p w14:paraId="40614165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5DC36EDF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741B276E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EHTP7.47</w:t>
            </w:r>
          </w:p>
        </w:tc>
        <w:tc>
          <w:tcPr>
            <w:tcW w:w="3889" w:type="dxa"/>
            <w:hideMark/>
          </w:tcPr>
          <w:p w14:paraId="50C4922F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11 with NSS=7</w:t>
            </w:r>
          </w:p>
        </w:tc>
        <w:tc>
          <w:tcPr>
            <w:tcW w:w="1350" w:type="dxa"/>
            <w:hideMark/>
          </w:tcPr>
          <w:p w14:paraId="2028EC38" w14:textId="78FFA871" w:rsidR="000A2098" w:rsidRPr="00F10876" w:rsidRDefault="000A2098" w:rsidP="000A2098">
            <w:pPr>
              <w:rPr>
                <w:sz w:val="20"/>
                <w:szCs w:val="20"/>
              </w:rPr>
            </w:pPr>
            <w:ins w:id="112" w:author="Sigurd Schelstraete" w:date="2021-03-03T13:48:00Z">
              <w:r w:rsidRPr="00336EC5">
                <w:rPr>
                  <w:sz w:val="20"/>
                  <w:szCs w:val="20"/>
                </w:rPr>
                <w:t>36.1.1</w:t>
              </w:r>
            </w:ins>
            <w:del w:id="113" w:author="Sigurd Schelstraete" w:date="2021-03-03T13:48:00Z">
              <w:r w:rsidRPr="00F10876" w:rsidDel="00907C45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5CFADD55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EHTP7.46: O</w:t>
            </w:r>
          </w:p>
        </w:tc>
        <w:tc>
          <w:tcPr>
            <w:tcW w:w="1890" w:type="dxa"/>
            <w:noWrap/>
            <w:hideMark/>
          </w:tcPr>
          <w:p w14:paraId="1F0A008A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329B2BE5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2D813874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EHTP7.48</w:t>
            </w:r>
          </w:p>
        </w:tc>
        <w:tc>
          <w:tcPr>
            <w:tcW w:w="3889" w:type="dxa"/>
            <w:hideMark/>
          </w:tcPr>
          <w:p w14:paraId="515F9301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12 with NSS=7</w:t>
            </w:r>
          </w:p>
        </w:tc>
        <w:tc>
          <w:tcPr>
            <w:tcW w:w="1350" w:type="dxa"/>
            <w:hideMark/>
          </w:tcPr>
          <w:p w14:paraId="5A977789" w14:textId="7C30C16E" w:rsidR="000A2098" w:rsidRPr="00F10876" w:rsidRDefault="000A2098" w:rsidP="000A2098">
            <w:pPr>
              <w:rPr>
                <w:sz w:val="20"/>
                <w:szCs w:val="20"/>
              </w:rPr>
            </w:pPr>
            <w:ins w:id="114" w:author="Sigurd Schelstraete" w:date="2021-03-03T13:48:00Z">
              <w:r w:rsidRPr="00336EC5">
                <w:rPr>
                  <w:sz w:val="20"/>
                  <w:szCs w:val="20"/>
                </w:rPr>
                <w:t>36.1.1</w:t>
              </w:r>
            </w:ins>
            <w:del w:id="115" w:author="Sigurd Schelstraete" w:date="2021-03-03T13:48:00Z">
              <w:r w:rsidRPr="00F10876" w:rsidDel="00907C45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7FD1AB5E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EHTP7.47: O</w:t>
            </w:r>
          </w:p>
        </w:tc>
        <w:tc>
          <w:tcPr>
            <w:tcW w:w="1890" w:type="dxa"/>
            <w:noWrap/>
            <w:hideMark/>
          </w:tcPr>
          <w:p w14:paraId="29A824DE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3DCF78DC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05EFC277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EHTP7.49</w:t>
            </w:r>
          </w:p>
        </w:tc>
        <w:tc>
          <w:tcPr>
            <w:tcW w:w="3889" w:type="dxa"/>
            <w:hideMark/>
          </w:tcPr>
          <w:p w14:paraId="5A0413A4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13 with NSS=7</w:t>
            </w:r>
          </w:p>
        </w:tc>
        <w:tc>
          <w:tcPr>
            <w:tcW w:w="1350" w:type="dxa"/>
            <w:hideMark/>
          </w:tcPr>
          <w:p w14:paraId="69724E32" w14:textId="5634DAA7" w:rsidR="000A2098" w:rsidRPr="00F10876" w:rsidRDefault="000A2098" w:rsidP="000A2098">
            <w:pPr>
              <w:rPr>
                <w:sz w:val="20"/>
                <w:szCs w:val="20"/>
              </w:rPr>
            </w:pPr>
            <w:ins w:id="116" w:author="Sigurd Schelstraete" w:date="2021-03-03T13:48:00Z">
              <w:r w:rsidRPr="00336EC5">
                <w:rPr>
                  <w:sz w:val="20"/>
                  <w:szCs w:val="20"/>
                </w:rPr>
                <w:t>36.1.1</w:t>
              </w:r>
            </w:ins>
            <w:del w:id="117" w:author="Sigurd Schelstraete" w:date="2021-03-03T13:48:00Z">
              <w:r w:rsidRPr="00F10876" w:rsidDel="00907C45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612EC946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EHTP7.48: O</w:t>
            </w:r>
          </w:p>
        </w:tc>
        <w:tc>
          <w:tcPr>
            <w:tcW w:w="1890" w:type="dxa"/>
            <w:noWrap/>
            <w:hideMark/>
          </w:tcPr>
          <w:p w14:paraId="5AEC7EF6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30A6C977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B5C736D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EHTP7.50</w:t>
            </w:r>
          </w:p>
        </w:tc>
        <w:tc>
          <w:tcPr>
            <w:tcW w:w="3889" w:type="dxa"/>
            <w:hideMark/>
          </w:tcPr>
          <w:p w14:paraId="04C4FED5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0-7 with NSS=8</w:t>
            </w:r>
          </w:p>
        </w:tc>
        <w:tc>
          <w:tcPr>
            <w:tcW w:w="1350" w:type="dxa"/>
            <w:hideMark/>
          </w:tcPr>
          <w:p w14:paraId="1470E9E1" w14:textId="71A5161F" w:rsidR="000A2098" w:rsidRPr="00F10876" w:rsidRDefault="000A2098" w:rsidP="000A2098">
            <w:pPr>
              <w:rPr>
                <w:sz w:val="20"/>
                <w:szCs w:val="20"/>
              </w:rPr>
            </w:pPr>
            <w:ins w:id="118" w:author="Sigurd Schelstraete" w:date="2021-03-03T13:48:00Z">
              <w:r w:rsidRPr="00336EC5">
                <w:rPr>
                  <w:sz w:val="20"/>
                  <w:szCs w:val="20"/>
                </w:rPr>
                <w:t>36.1.1</w:t>
              </w:r>
            </w:ins>
            <w:del w:id="119" w:author="Sigurd Schelstraete" w:date="2021-03-03T13:48:00Z">
              <w:r w:rsidRPr="00F10876" w:rsidDel="00907C45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4AC90E91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EHTP7.43: O</w:t>
            </w:r>
          </w:p>
        </w:tc>
        <w:tc>
          <w:tcPr>
            <w:tcW w:w="1890" w:type="dxa"/>
            <w:noWrap/>
            <w:hideMark/>
          </w:tcPr>
          <w:p w14:paraId="1E40A280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504F9F76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098BA038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EHTP7.51</w:t>
            </w:r>
          </w:p>
        </w:tc>
        <w:tc>
          <w:tcPr>
            <w:tcW w:w="3889" w:type="dxa"/>
            <w:hideMark/>
          </w:tcPr>
          <w:p w14:paraId="4C8E2A7B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8 with NSS=8</w:t>
            </w:r>
          </w:p>
        </w:tc>
        <w:tc>
          <w:tcPr>
            <w:tcW w:w="1350" w:type="dxa"/>
            <w:hideMark/>
          </w:tcPr>
          <w:p w14:paraId="05009BFC" w14:textId="111C096F" w:rsidR="000A2098" w:rsidRPr="00F10876" w:rsidRDefault="000A2098" w:rsidP="000A2098">
            <w:pPr>
              <w:rPr>
                <w:sz w:val="20"/>
                <w:szCs w:val="20"/>
              </w:rPr>
            </w:pPr>
            <w:ins w:id="120" w:author="Sigurd Schelstraete" w:date="2021-03-03T13:48:00Z">
              <w:r w:rsidRPr="00336EC5">
                <w:rPr>
                  <w:sz w:val="20"/>
                  <w:szCs w:val="20"/>
                </w:rPr>
                <w:t>36.1.1</w:t>
              </w:r>
            </w:ins>
            <w:del w:id="121" w:author="Sigurd Schelstraete" w:date="2021-03-03T13:48:00Z">
              <w:r w:rsidRPr="00F10876" w:rsidDel="00907C45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036CCA39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EHTP7.50: O</w:t>
            </w:r>
          </w:p>
        </w:tc>
        <w:tc>
          <w:tcPr>
            <w:tcW w:w="1890" w:type="dxa"/>
            <w:noWrap/>
            <w:hideMark/>
          </w:tcPr>
          <w:p w14:paraId="7F969E9B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799D4FD2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19A55526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EHTP7.52</w:t>
            </w:r>
          </w:p>
        </w:tc>
        <w:tc>
          <w:tcPr>
            <w:tcW w:w="3889" w:type="dxa"/>
            <w:hideMark/>
          </w:tcPr>
          <w:p w14:paraId="76C06021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9 with NSS=8</w:t>
            </w:r>
          </w:p>
        </w:tc>
        <w:tc>
          <w:tcPr>
            <w:tcW w:w="1350" w:type="dxa"/>
            <w:hideMark/>
          </w:tcPr>
          <w:p w14:paraId="4D34BD36" w14:textId="299D8AB0" w:rsidR="000A2098" w:rsidRPr="00F10876" w:rsidRDefault="000A2098" w:rsidP="000A2098">
            <w:pPr>
              <w:rPr>
                <w:sz w:val="20"/>
                <w:szCs w:val="20"/>
              </w:rPr>
            </w:pPr>
            <w:ins w:id="122" w:author="Sigurd Schelstraete" w:date="2021-03-03T13:48:00Z">
              <w:r w:rsidRPr="00336EC5">
                <w:rPr>
                  <w:sz w:val="20"/>
                  <w:szCs w:val="20"/>
                </w:rPr>
                <w:t>36.1.1</w:t>
              </w:r>
            </w:ins>
            <w:del w:id="123" w:author="Sigurd Schelstraete" w:date="2021-03-03T13:48:00Z">
              <w:r w:rsidRPr="00F10876" w:rsidDel="00907C45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7B4B97C1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EHTP7.51: O</w:t>
            </w:r>
          </w:p>
        </w:tc>
        <w:tc>
          <w:tcPr>
            <w:tcW w:w="1890" w:type="dxa"/>
            <w:noWrap/>
            <w:hideMark/>
          </w:tcPr>
          <w:p w14:paraId="1E09D0D5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36F17E55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230C2054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EHTP7.53</w:t>
            </w:r>
          </w:p>
        </w:tc>
        <w:tc>
          <w:tcPr>
            <w:tcW w:w="3889" w:type="dxa"/>
            <w:hideMark/>
          </w:tcPr>
          <w:p w14:paraId="234105DE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10 with NSS=8</w:t>
            </w:r>
          </w:p>
        </w:tc>
        <w:tc>
          <w:tcPr>
            <w:tcW w:w="1350" w:type="dxa"/>
            <w:hideMark/>
          </w:tcPr>
          <w:p w14:paraId="108AD6D7" w14:textId="398294D9" w:rsidR="000A2098" w:rsidRPr="00F10876" w:rsidRDefault="000A2098" w:rsidP="000A2098">
            <w:pPr>
              <w:rPr>
                <w:sz w:val="20"/>
                <w:szCs w:val="20"/>
              </w:rPr>
            </w:pPr>
            <w:ins w:id="124" w:author="Sigurd Schelstraete" w:date="2021-03-03T13:48:00Z">
              <w:r w:rsidRPr="00336EC5">
                <w:rPr>
                  <w:sz w:val="20"/>
                  <w:szCs w:val="20"/>
                </w:rPr>
                <w:t>36.1.1</w:t>
              </w:r>
            </w:ins>
            <w:del w:id="125" w:author="Sigurd Schelstraete" w:date="2021-03-03T13:48:00Z">
              <w:r w:rsidRPr="00F10876" w:rsidDel="00907C45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3960AAA2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EHTP7.52: O</w:t>
            </w:r>
          </w:p>
        </w:tc>
        <w:tc>
          <w:tcPr>
            <w:tcW w:w="1890" w:type="dxa"/>
            <w:noWrap/>
            <w:hideMark/>
          </w:tcPr>
          <w:p w14:paraId="4C7EC8FD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67CCB44C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69885659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EHTP7.54</w:t>
            </w:r>
          </w:p>
        </w:tc>
        <w:tc>
          <w:tcPr>
            <w:tcW w:w="3889" w:type="dxa"/>
            <w:hideMark/>
          </w:tcPr>
          <w:p w14:paraId="2E657B82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11 with NSS=8</w:t>
            </w:r>
          </w:p>
        </w:tc>
        <w:tc>
          <w:tcPr>
            <w:tcW w:w="1350" w:type="dxa"/>
            <w:hideMark/>
          </w:tcPr>
          <w:p w14:paraId="064008A4" w14:textId="3223695D" w:rsidR="000A2098" w:rsidRPr="00F10876" w:rsidRDefault="000A2098" w:rsidP="000A2098">
            <w:pPr>
              <w:rPr>
                <w:sz w:val="20"/>
                <w:szCs w:val="20"/>
              </w:rPr>
            </w:pPr>
            <w:ins w:id="126" w:author="Sigurd Schelstraete" w:date="2021-03-03T13:48:00Z">
              <w:r w:rsidRPr="00336EC5">
                <w:rPr>
                  <w:sz w:val="20"/>
                  <w:szCs w:val="20"/>
                </w:rPr>
                <w:t>36.1.1</w:t>
              </w:r>
            </w:ins>
            <w:del w:id="127" w:author="Sigurd Schelstraete" w:date="2021-03-03T13:48:00Z">
              <w:r w:rsidRPr="00F10876" w:rsidDel="00907C45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619829F5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EHTP7.53: O</w:t>
            </w:r>
          </w:p>
        </w:tc>
        <w:tc>
          <w:tcPr>
            <w:tcW w:w="1890" w:type="dxa"/>
            <w:noWrap/>
            <w:hideMark/>
          </w:tcPr>
          <w:p w14:paraId="258E868E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2831F5C2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332DC916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EHTP7.55</w:t>
            </w:r>
          </w:p>
        </w:tc>
        <w:tc>
          <w:tcPr>
            <w:tcW w:w="3889" w:type="dxa"/>
            <w:hideMark/>
          </w:tcPr>
          <w:p w14:paraId="7E882608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12 with NSS=8</w:t>
            </w:r>
          </w:p>
        </w:tc>
        <w:tc>
          <w:tcPr>
            <w:tcW w:w="1350" w:type="dxa"/>
            <w:hideMark/>
          </w:tcPr>
          <w:p w14:paraId="48280754" w14:textId="453696BF" w:rsidR="000A2098" w:rsidRPr="00F10876" w:rsidRDefault="000A2098" w:rsidP="000A2098">
            <w:pPr>
              <w:rPr>
                <w:sz w:val="20"/>
                <w:szCs w:val="20"/>
              </w:rPr>
            </w:pPr>
            <w:ins w:id="128" w:author="Sigurd Schelstraete" w:date="2021-03-03T13:48:00Z">
              <w:r w:rsidRPr="00336EC5">
                <w:rPr>
                  <w:sz w:val="20"/>
                  <w:szCs w:val="20"/>
                </w:rPr>
                <w:t>36.1.1</w:t>
              </w:r>
            </w:ins>
            <w:del w:id="129" w:author="Sigurd Schelstraete" w:date="2021-03-03T13:48:00Z">
              <w:r w:rsidRPr="00F10876" w:rsidDel="00907C45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42ADF642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EHTP7.54: O</w:t>
            </w:r>
          </w:p>
        </w:tc>
        <w:tc>
          <w:tcPr>
            <w:tcW w:w="1890" w:type="dxa"/>
            <w:noWrap/>
            <w:hideMark/>
          </w:tcPr>
          <w:p w14:paraId="26CD2C87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0A2098" w:rsidRPr="00F10876" w14:paraId="750D6A55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1FADEE97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EHTP7.56</w:t>
            </w:r>
          </w:p>
        </w:tc>
        <w:tc>
          <w:tcPr>
            <w:tcW w:w="3889" w:type="dxa"/>
            <w:hideMark/>
          </w:tcPr>
          <w:p w14:paraId="6EA6EBE6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13 with NSS=8</w:t>
            </w:r>
          </w:p>
        </w:tc>
        <w:tc>
          <w:tcPr>
            <w:tcW w:w="1350" w:type="dxa"/>
            <w:hideMark/>
          </w:tcPr>
          <w:p w14:paraId="14B4B69E" w14:textId="31F523E1" w:rsidR="000A2098" w:rsidRPr="00F10876" w:rsidRDefault="000A2098" w:rsidP="000A2098">
            <w:pPr>
              <w:rPr>
                <w:sz w:val="20"/>
                <w:szCs w:val="20"/>
              </w:rPr>
            </w:pPr>
            <w:ins w:id="130" w:author="Sigurd Schelstraete" w:date="2021-03-03T13:48:00Z">
              <w:r w:rsidRPr="00336EC5">
                <w:rPr>
                  <w:sz w:val="20"/>
                  <w:szCs w:val="20"/>
                </w:rPr>
                <w:t>36.1.1</w:t>
              </w:r>
            </w:ins>
            <w:del w:id="131" w:author="Sigurd Schelstraete" w:date="2021-03-03T13:48:00Z">
              <w:r w:rsidRPr="00F10876" w:rsidDel="00907C45">
                <w:rPr>
                  <w:sz w:val="20"/>
                  <w:szCs w:val="20"/>
                </w:rPr>
                <w:delText>TBD</w:delText>
              </w:r>
            </w:del>
          </w:p>
        </w:tc>
        <w:tc>
          <w:tcPr>
            <w:tcW w:w="2985" w:type="dxa"/>
            <w:hideMark/>
          </w:tcPr>
          <w:p w14:paraId="73CE79C7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EHTP7.55: O</w:t>
            </w:r>
          </w:p>
        </w:tc>
        <w:tc>
          <w:tcPr>
            <w:tcW w:w="1890" w:type="dxa"/>
            <w:noWrap/>
            <w:hideMark/>
          </w:tcPr>
          <w:p w14:paraId="5322B1D7" w14:textId="77777777" w:rsidR="000A2098" w:rsidRPr="00F10876" w:rsidRDefault="000A2098" w:rsidP="000A2098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493B418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1EB527E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EHTP7.57</w:t>
            </w:r>
          </w:p>
        </w:tc>
        <w:tc>
          <w:tcPr>
            <w:tcW w:w="3889" w:type="dxa"/>
            <w:hideMark/>
          </w:tcPr>
          <w:p w14:paraId="26C9A26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15 with NSS=1 and RU &lt;= 242 tones</w:t>
            </w:r>
          </w:p>
        </w:tc>
        <w:tc>
          <w:tcPr>
            <w:tcW w:w="1350" w:type="dxa"/>
            <w:hideMark/>
          </w:tcPr>
          <w:p w14:paraId="206884E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64BEE42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CFEHT20: M</w:t>
            </w:r>
          </w:p>
        </w:tc>
        <w:tc>
          <w:tcPr>
            <w:tcW w:w="1890" w:type="dxa"/>
            <w:noWrap/>
            <w:hideMark/>
          </w:tcPr>
          <w:p w14:paraId="0A42ED3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446CB92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7170D76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EHTP7.58</w:t>
            </w:r>
          </w:p>
        </w:tc>
        <w:tc>
          <w:tcPr>
            <w:tcW w:w="3889" w:type="dxa"/>
            <w:hideMark/>
          </w:tcPr>
          <w:p w14:paraId="11039C3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15 with NSS=1 and RU &lt;= 996 tones</w:t>
            </w:r>
          </w:p>
        </w:tc>
        <w:tc>
          <w:tcPr>
            <w:tcW w:w="1350" w:type="dxa"/>
            <w:hideMark/>
          </w:tcPr>
          <w:p w14:paraId="528C230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6528767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CFEHT80: M</w:t>
            </w:r>
          </w:p>
        </w:tc>
        <w:tc>
          <w:tcPr>
            <w:tcW w:w="1890" w:type="dxa"/>
            <w:noWrap/>
            <w:hideMark/>
          </w:tcPr>
          <w:p w14:paraId="5C56AD6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2224DBB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2AFC454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EHTP7.59</w:t>
            </w:r>
          </w:p>
        </w:tc>
        <w:tc>
          <w:tcPr>
            <w:tcW w:w="3889" w:type="dxa"/>
            <w:hideMark/>
          </w:tcPr>
          <w:p w14:paraId="2AFA993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15 with NSS=1 and RU size 2x996</w:t>
            </w:r>
          </w:p>
        </w:tc>
        <w:tc>
          <w:tcPr>
            <w:tcW w:w="1350" w:type="dxa"/>
            <w:hideMark/>
          </w:tcPr>
          <w:p w14:paraId="6AD3FC4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618276A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EHTP3.4: M</w:t>
            </w:r>
          </w:p>
        </w:tc>
        <w:tc>
          <w:tcPr>
            <w:tcW w:w="1890" w:type="dxa"/>
            <w:noWrap/>
            <w:hideMark/>
          </w:tcPr>
          <w:p w14:paraId="650EC18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6479D956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790CA69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EHTP7.60</w:t>
            </w:r>
          </w:p>
        </w:tc>
        <w:tc>
          <w:tcPr>
            <w:tcW w:w="3889" w:type="dxa"/>
            <w:hideMark/>
          </w:tcPr>
          <w:p w14:paraId="755F0C4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15 with NSS=1 and RU size 4x996</w:t>
            </w:r>
          </w:p>
        </w:tc>
        <w:tc>
          <w:tcPr>
            <w:tcW w:w="1350" w:type="dxa"/>
            <w:hideMark/>
          </w:tcPr>
          <w:p w14:paraId="5A65E2A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11B597D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EHTP3.5: M</w:t>
            </w:r>
          </w:p>
        </w:tc>
        <w:tc>
          <w:tcPr>
            <w:tcW w:w="1890" w:type="dxa"/>
            <w:noWrap/>
            <w:hideMark/>
          </w:tcPr>
          <w:p w14:paraId="7E8F8F5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BDF5288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31939A0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EHTP7.61</w:t>
            </w:r>
          </w:p>
        </w:tc>
        <w:tc>
          <w:tcPr>
            <w:tcW w:w="3889" w:type="dxa"/>
            <w:hideMark/>
          </w:tcPr>
          <w:p w14:paraId="0688B39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15 with NSS=1 and RU 52+26</w:t>
            </w:r>
          </w:p>
        </w:tc>
        <w:tc>
          <w:tcPr>
            <w:tcW w:w="1350" w:type="dxa"/>
            <w:hideMark/>
          </w:tcPr>
          <w:p w14:paraId="455E98C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5917B38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O</w:t>
            </w:r>
          </w:p>
        </w:tc>
        <w:tc>
          <w:tcPr>
            <w:tcW w:w="1890" w:type="dxa"/>
            <w:noWrap/>
            <w:hideMark/>
          </w:tcPr>
          <w:p w14:paraId="7D4E31F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D7F7813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016DECA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EHTP7.62</w:t>
            </w:r>
          </w:p>
        </w:tc>
        <w:tc>
          <w:tcPr>
            <w:tcW w:w="3889" w:type="dxa"/>
            <w:hideMark/>
          </w:tcPr>
          <w:p w14:paraId="711D3DF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15 with NSS=1 and RU 106+26</w:t>
            </w:r>
          </w:p>
        </w:tc>
        <w:tc>
          <w:tcPr>
            <w:tcW w:w="1350" w:type="dxa"/>
            <w:hideMark/>
          </w:tcPr>
          <w:p w14:paraId="09DF823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5E92D6F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O</w:t>
            </w:r>
          </w:p>
        </w:tc>
        <w:tc>
          <w:tcPr>
            <w:tcW w:w="1890" w:type="dxa"/>
            <w:noWrap/>
            <w:hideMark/>
          </w:tcPr>
          <w:p w14:paraId="424C8B0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42EFF4C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6E2E182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EHTP7.63</w:t>
            </w:r>
          </w:p>
        </w:tc>
        <w:tc>
          <w:tcPr>
            <w:tcW w:w="3889" w:type="dxa"/>
            <w:hideMark/>
          </w:tcPr>
          <w:p w14:paraId="7961E3F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15 with NSS=1 and RU 484+242</w:t>
            </w:r>
          </w:p>
        </w:tc>
        <w:tc>
          <w:tcPr>
            <w:tcW w:w="1350" w:type="dxa"/>
            <w:hideMark/>
          </w:tcPr>
          <w:p w14:paraId="3B744DE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77DE886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CFEHT80: O</w:t>
            </w:r>
          </w:p>
        </w:tc>
        <w:tc>
          <w:tcPr>
            <w:tcW w:w="1890" w:type="dxa"/>
            <w:noWrap/>
            <w:hideMark/>
          </w:tcPr>
          <w:p w14:paraId="2F23318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69592FB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4A04F3D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EHTP7.64</w:t>
            </w:r>
          </w:p>
        </w:tc>
        <w:tc>
          <w:tcPr>
            <w:tcW w:w="3889" w:type="dxa"/>
            <w:hideMark/>
          </w:tcPr>
          <w:p w14:paraId="3B0BEC1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15 with NSS=1 and RU 996+484</w:t>
            </w:r>
          </w:p>
        </w:tc>
        <w:tc>
          <w:tcPr>
            <w:tcW w:w="1350" w:type="dxa"/>
            <w:hideMark/>
          </w:tcPr>
          <w:p w14:paraId="536D8F9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2D2A6E2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EHTP3.4: O</w:t>
            </w:r>
          </w:p>
        </w:tc>
        <w:tc>
          <w:tcPr>
            <w:tcW w:w="1890" w:type="dxa"/>
            <w:noWrap/>
            <w:hideMark/>
          </w:tcPr>
          <w:p w14:paraId="4FD0568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65575428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3334514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EHTP7.65</w:t>
            </w:r>
          </w:p>
        </w:tc>
        <w:tc>
          <w:tcPr>
            <w:tcW w:w="3889" w:type="dxa"/>
            <w:hideMark/>
          </w:tcPr>
          <w:p w14:paraId="791F873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15 with NSS=1 and RU 996+484+242</w:t>
            </w:r>
          </w:p>
        </w:tc>
        <w:tc>
          <w:tcPr>
            <w:tcW w:w="1350" w:type="dxa"/>
            <w:hideMark/>
          </w:tcPr>
          <w:p w14:paraId="4993CC3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460EDF8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EHTP3.4: O</w:t>
            </w:r>
          </w:p>
        </w:tc>
        <w:tc>
          <w:tcPr>
            <w:tcW w:w="1890" w:type="dxa"/>
            <w:noWrap/>
            <w:hideMark/>
          </w:tcPr>
          <w:p w14:paraId="43A3288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66FAC7E6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62445F7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lastRenderedPageBreak/>
              <w:t>EHTP7.66</w:t>
            </w:r>
          </w:p>
        </w:tc>
        <w:tc>
          <w:tcPr>
            <w:tcW w:w="3889" w:type="dxa"/>
            <w:hideMark/>
          </w:tcPr>
          <w:p w14:paraId="740E54E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15 with NSS=1 and RU 3x996</w:t>
            </w:r>
          </w:p>
        </w:tc>
        <w:tc>
          <w:tcPr>
            <w:tcW w:w="1350" w:type="dxa"/>
            <w:hideMark/>
          </w:tcPr>
          <w:p w14:paraId="64DB2BF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473319E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EHTP3.5: O</w:t>
            </w:r>
          </w:p>
        </w:tc>
        <w:tc>
          <w:tcPr>
            <w:tcW w:w="1890" w:type="dxa"/>
            <w:noWrap/>
            <w:hideMark/>
          </w:tcPr>
          <w:p w14:paraId="0E762F2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1450F57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3DD3A44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EHTP7.67</w:t>
            </w:r>
          </w:p>
        </w:tc>
        <w:tc>
          <w:tcPr>
            <w:tcW w:w="3889" w:type="dxa"/>
            <w:hideMark/>
          </w:tcPr>
          <w:p w14:paraId="7B5172C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EHT-MCS 14 with NSS=1</w:t>
            </w:r>
          </w:p>
        </w:tc>
        <w:tc>
          <w:tcPr>
            <w:tcW w:w="1350" w:type="dxa"/>
            <w:hideMark/>
          </w:tcPr>
          <w:p w14:paraId="7EAD57B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5B0A170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CFEHT6G: O</w:t>
            </w:r>
          </w:p>
        </w:tc>
        <w:tc>
          <w:tcPr>
            <w:tcW w:w="1890" w:type="dxa"/>
            <w:noWrap/>
            <w:hideMark/>
          </w:tcPr>
          <w:p w14:paraId="2D21B5B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1659EF3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16A389F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3889" w:type="dxa"/>
            <w:hideMark/>
          </w:tcPr>
          <w:p w14:paraId="730B188E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hideMark/>
          </w:tcPr>
          <w:p w14:paraId="0BBA015E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79D31756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3233342E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</w:tr>
      <w:tr w:rsidR="00C7710B" w:rsidRPr="004957A9" w14:paraId="1B73FF36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628FD31A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commentRangeStart w:id="132"/>
            <w:r w:rsidRPr="004957A9">
              <w:rPr>
                <w:b/>
                <w:bCs/>
                <w:sz w:val="20"/>
                <w:szCs w:val="20"/>
              </w:rPr>
              <w:t>EHTP8</w:t>
            </w:r>
            <w:commentRangeEnd w:id="132"/>
            <w:r w:rsidR="00DE7739" w:rsidRPr="004957A9">
              <w:rPr>
                <w:rStyle w:val="CommentReference"/>
                <w:b/>
                <w:bCs/>
              </w:rPr>
              <w:commentReference w:id="132"/>
            </w:r>
          </w:p>
        </w:tc>
        <w:tc>
          <w:tcPr>
            <w:tcW w:w="3889" w:type="dxa"/>
            <w:hideMark/>
          </w:tcPr>
          <w:p w14:paraId="42A26BFB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Preamble</w:t>
            </w:r>
          </w:p>
        </w:tc>
        <w:tc>
          <w:tcPr>
            <w:tcW w:w="1350" w:type="dxa"/>
            <w:hideMark/>
          </w:tcPr>
          <w:p w14:paraId="6C15465C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073930E2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38151283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7710B" w:rsidRPr="00F10876" w14:paraId="1F430D10" w14:textId="77777777" w:rsidTr="00EA7C91">
        <w:tc>
          <w:tcPr>
            <w:tcW w:w="1406" w:type="dxa"/>
            <w:noWrap/>
            <w:hideMark/>
          </w:tcPr>
          <w:p w14:paraId="4C12895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EHTP8.1</w:t>
            </w:r>
          </w:p>
        </w:tc>
        <w:tc>
          <w:tcPr>
            <w:tcW w:w="3889" w:type="dxa"/>
            <w:hideMark/>
          </w:tcPr>
          <w:p w14:paraId="7E2CB15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Reception of the EHT-SIG field in an EHT MU PPDU at MCS MCS 0, 1, 3 and 15</w:t>
            </w:r>
          </w:p>
        </w:tc>
        <w:tc>
          <w:tcPr>
            <w:tcW w:w="1350" w:type="dxa"/>
            <w:hideMark/>
          </w:tcPr>
          <w:p w14:paraId="139B45E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46D62BF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2160F27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58969F8" w14:textId="77777777" w:rsidTr="00EA7C91">
        <w:tc>
          <w:tcPr>
            <w:tcW w:w="1406" w:type="dxa"/>
            <w:noWrap/>
            <w:hideMark/>
          </w:tcPr>
          <w:p w14:paraId="6A58D10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EHTP8.2</w:t>
            </w:r>
          </w:p>
        </w:tc>
        <w:tc>
          <w:tcPr>
            <w:tcW w:w="3889" w:type="dxa"/>
            <w:hideMark/>
          </w:tcPr>
          <w:p w14:paraId="6C5754C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Transmission and reception of a non-OFDMA EHT MU PPDU with any preamble puncturing pattern needed to support mandatory MRU for non-OFDMA </w:t>
            </w:r>
          </w:p>
        </w:tc>
        <w:tc>
          <w:tcPr>
            <w:tcW w:w="1350" w:type="dxa"/>
            <w:hideMark/>
          </w:tcPr>
          <w:p w14:paraId="6D5B42D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611FD39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CFAP: M</w:t>
            </w:r>
          </w:p>
        </w:tc>
        <w:tc>
          <w:tcPr>
            <w:tcW w:w="1890" w:type="dxa"/>
            <w:noWrap/>
            <w:hideMark/>
          </w:tcPr>
          <w:p w14:paraId="1D0575E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6A86C3E" w14:textId="77777777" w:rsidTr="00EA7C91">
        <w:tc>
          <w:tcPr>
            <w:tcW w:w="1406" w:type="dxa"/>
            <w:noWrap/>
            <w:hideMark/>
          </w:tcPr>
          <w:p w14:paraId="33B358B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EHTP8.3</w:t>
            </w:r>
          </w:p>
        </w:tc>
        <w:tc>
          <w:tcPr>
            <w:tcW w:w="3889" w:type="dxa"/>
            <w:hideMark/>
          </w:tcPr>
          <w:p w14:paraId="0260181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Transmission of an OFDMA EHT MU PPDU with any preamble puncturing pattern needed to support mandatory MRU for non-OFDMA </w:t>
            </w:r>
          </w:p>
        </w:tc>
        <w:tc>
          <w:tcPr>
            <w:tcW w:w="1350" w:type="dxa"/>
            <w:hideMark/>
          </w:tcPr>
          <w:p w14:paraId="3B87E9A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681B0B8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CFAP: M</w:t>
            </w:r>
          </w:p>
        </w:tc>
        <w:tc>
          <w:tcPr>
            <w:tcW w:w="1890" w:type="dxa"/>
            <w:noWrap/>
            <w:hideMark/>
          </w:tcPr>
          <w:p w14:paraId="7096077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5D386BB5" w14:textId="77777777" w:rsidTr="00EA7C91">
        <w:tc>
          <w:tcPr>
            <w:tcW w:w="1406" w:type="dxa"/>
            <w:noWrap/>
            <w:hideMark/>
          </w:tcPr>
          <w:p w14:paraId="464D597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EHTP8.4</w:t>
            </w:r>
          </w:p>
        </w:tc>
        <w:tc>
          <w:tcPr>
            <w:tcW w:w="3889" w:type="dxa"/>
            <w:hideMark/>
          </w:tcPr>
          <w:p w14:paraId="206E2D5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Transmission of an OFDMA EHT MU PPDU with any preamble puncturing pattern as specified in subclause 36.3.11.11 but excluding any pattern needed to support mandatory MRU for non-OFDMA</w:t>
            </w:r>
          </w:p>
        </w:tc>
        <w:tc>
          <w:tcPr>
            <w:tcW w:w="1350" w:type="dxa"/>
            <w:hideMark/>
          </w:tcPr>
          <w:p w14:paraId="3DCED0F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4232F2C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CFAP: O</w:t>
            </w:r>
          </w:p>
        </w:tc>
        <w:tc>
          <w:tcPr>
            <w:tcW w:w="1890" w:type="dxa"/>
            <w:noWrap/>
            <w:hideMark/>
          </w:tcPr>
          <w:p w14:paraId="3797FFA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FDA5E58" w14:textId="77777777" w:rsidTr="00EA7C91">
        <w:tc>
          <w:tcPr>
            <w:tcW w:w="1406" w:type="dxa"/>
            <w:noWrap/>
            <w:hideMark/>
          </w:tcPr>
          <w:p w14:paraId="5888F31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EHTP8.5</w:t>
            </w:r>
          </w:p>
        </w:tc>
        <w:tc>
          <w:tcPr>
            <w:tcW w:w="3889" w:type="dxa"/>
            <w:hideMark/>
          </w:tcPr>
          <w:p w14:paraId="18E3A31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Transmission and reception of a non-OFDMA EHT MU PPDU with any preamble puncturing pattern needed to support mandatory MRU for non-OFDMA </w:t>
            </w:r>
          </w:p>
        </w:tc>
        <w:tc>
          <w:tcPr>
            <w:tcW w:w="1350" w:type="dxa"/>
            <w:hideMark/>
          </w:tcPr>
          <w:p w14:paraId="6FF5418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2EDF1E5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M</w:t>
            </w:r>
          </w:p>
        </w:tc>
        <w:tc>
          <w:tcPr>
            <w:tcW w:w="1890" w:type="dxa"/>
            <w:noWrap/>
            <w:hideMark/>
          </w:tcPr>
          <w:p w14:paraId="409C1B9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FFE357B" w14:textId="77777777" w:rsidTr="00EA7C91">
        <w:tc>
          <w:tcPr>
            <w:tcW w:w="1406" w:type="dxa"/>
            <w:noWrap/>
            <w:hideMark/>
          </w:tcPr>
          <w:p w14:paraId="3762398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EHTP8.6</w:t>
            </w:r>
          </w:p>
        </w:tc>
        <w:tc>
          <w:tcPr>
            <w:tcW w:w="3889" w:type="dxa"/>
            <w:hideMark/>
          </w:tcPr>
          <w:p w14:paraId="4E46990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Reception of an OFDMA EHT MU PPDU with any preamble puncturing pattern</w:t>
            </w:r>
          </w:p>
        </w:tc>
        <w:tc>
          <w:tcPr>
            <w:tcW w:w="1350" w:type="dxa"/>
            <w:hideMark/>
          </w:tcPr>
          <w:p w14:paraId="056AAF3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68CF9D0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M</w:t>
            </w:r>
          </w:p>
        </w:tc>
        <w:tc>
          <w:tcPr>
            <w:tcW w:w="1890" w:type="dxa"/>
            <w:noWrap/>
            <w:hideMark/>
          </w:tcPr>
          <w:p w14:paraId="7FC6FDA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7ACF484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2656778B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3889" w:type="dxa"/>
            <w:hideMark/>
          </w:tcPr>
          <w:p w14:paraId="5E34CA63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hideMark/>
          </w:tcPr>
          <w:p w14:paraId="2A452F54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3B356A8E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0B45968A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</w:tr>
      <w:tr w:rsidR="00C7710B" w:rsidRPr="004957A9" w14:paraId="010D0994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112D3144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commentRangeStart w:id="133"/>
            <w:r w:rsidRPr="004957A9">
              <w:rPr>
                <w:b/>
                <w:bCs/>
                <w:sz w:val="20"/>
                <w:szCs w:val="20"/>
              </w:rPr>
              <w:t>EHTP9</w:t>
            </w:r>
            <w:commentRangeEnd w:id="133"/>
            <w:r w:rsidR="00DE7739" w:rsidRPr="004957A9">
              <w:rPr>
                <w:rStyle w:val="CommentReference"/>
                <w:b/>
                <w:bCs/>
              </w:rPr>
              <w:commentReference w:id="133"/>
            </w:r>
          </w:p>
        </w:tc>
        <w:tc>
          <w:tcPr>
            <w:tcW w:w="3889" w:type="dxa"/>
            <w:hideMark/>
          </w:tcPr>
          <w:p w14:paraId="0DC7B1DB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Sounding</w:t>
            </w:r>
          </w:p>
        </w:tc>
        <w:tc>
          <w:tcPr>
            <w:tcW w:w="1350" w:type="dxa"/>
            <w:hideMark/>
          </w:tcPr>
          <w:p w14:paraId="40FEE238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0D395903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6C187352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7710B" w:rsidRPr="00F10876" w14:paraId="02C000FD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6C351EB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EHTP9.1</w:t>
            </w:r>
          </w:p>
        </w:tc>
        <w:tc>
          <w:tcPr>
            <w:tcW w:w="3889" w:type="dxa"/>
            <w:hideMark/>
          </w:tcPr>
          <w:p w14:paraId="4CE9772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Punctured Sounding operation</w:t>
            </w:r>
          </w:p>
        </w:tc>
        <w:tc>
          <w:tcPr>
            <w:tcW w:w="1350" w:type="dxa"/>
            <w:hideMark/>
          </w:tcPr>
          <w:p w14:paraId="338C080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1E1CC29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O</w:t>
            </w:r>
          </w:p>
        </w:tc>
        <w:tc>
          <w:tcPr>
            <w:tcW w:w="1890" w:type="dxa"/>
            <w:noWrap/>
            <w:hideMark/>
          </w:tcPr>
          <w:p w14:paraId="50630B9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DE8800C" w14:textId="77777777" w:rsidTr="00EA7C91">
        <w:tc>
          <w:tcPr>
            <w:tcW w:w="1406" w:type="dxa"/>
            <w:noWrap/>
            <w:hideMark/>
          </w:tcPr>
          <w:p w14:paraId="1AF2A3A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EHTP9.2</w:t>
            </w:r>
          </w:p>
        </w:tc>
        <w:tc>
          <w:tcPr>
            <w:tcW w:w="3889" w:type="dxa"/>
            <w:hideMark/>
          </w:tcPr>
          <w:p w14:paraId="697E25C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Responding with requested beamforming feedback in an EHT sounding procedure with the maximum number of space-time streams in the EHT sounding NDP that the non-AP EHT STA can respond to equal to at least 4</w:t>
            </w:r>
          </w:p>
        </w:tc>
        <w:tc>
          <w:tcPr>
            <w:tcW w:w="1350" w:type="dxa"/>
            <w:hideMark/>
          </w:tcPr>
          <w:p w14:paraId="277C0C6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5CF56FD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M</w:t>
            </w:r>
          </w:p>
        </w:tc>
        <w:tc>
          <w:tcPr>
            <w:tcW w:w="1890" w:type="dxa"/>
            <w:noWrap/>
            <w:hideMark/>
          </w:tcPr>
          <w:p w14:paraId="4ED148F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8165A5C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6B852A2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EHTP9.3</w:t>
            </w:r>
          </w:p>
        </w:tc>
        <w:tc>
          <w:tcPr>
            <w:tcW w:w="3889" w:type="dxa"/>
            <w:hideMark/>
          </w:tcPr>
          <w:p w14:paraId="6EAF9D5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 Sounding PPDU with 2x EHT-LTD and 0.8 usec GI</w:t>
            </w:r>
          </w:p>
        </w:tc>
        <w:tc>
          <w:tcPr>
            <w:tcW w:w="1350" w:type="dxa"/>
            <w:hideMark/>
          </w:tcPr>
          <w:p w14:paraId="62341E3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36.3.17</w:t>
            </w:r>
          </w:p>
        </w:tc>
        <w:tc>
          <w:tcPr>
            <w:tcW w:w="2985" w:type="dxa"/>
            <w:hideMark/>
          </w:tcPr>
          <w:p w14:paraId="04774D4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6FDCE3A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91FFCB8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5C95230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EHTP9.4</w:t>
            </w:r>
          </w:p>
        </w:tc>
        <w:tc>
          <w:tcPr>
            <w:tcW w:w="3889" w:type="dxa"/>
            <w:hideMark/>
          </w:tcPr>
          <w:p w14:paraId="606ED3A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 Sounding PPDU with 2x EHT-LTD and 1.6 usec GI</w:t>
            </w:r>
          </w:p>
        </w:tc>
        <w:tc>
          <w:tcPr>
            <w:tcW w:w="1350" w:type="dxa"/>
            <w:hideMark/>
          </w:tcPr>
          <w:p w14:paraId="16BAD2B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36.3.17</w:t>
            </w:r>
          </w:p>
        </w:tc>
        <w:tc>
          <w:tcPr>
            <w:tcW w:w="2985" w:type="dxa"/>
            <w:hideMark/>
          </w:tcPr>
          <w:p w14:paraId="1833560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0479362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E0A065A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1B2EE44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EHTP9.5</w:t>
            </w:r>
          </w:p>
        </w:tc>
        <w:tc>
          <w:tcPr>
            <w:tcW w:w="3889" w:type="dxa"/>
            <w:hideMark/>
          </w:tcPr>
          <w:p w14:paraId="70F9466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 Sounding PPDU with 4x EHT-LTD and 3.2 usec GI</w:t>
            </w:r>
          </w:p>
        </w:tc>
        <w:tc>
          <w:tcPr>
            <w:tcW w:w="1350" w:type="dxa"/>
            <w:hideMark/>
          </w:tcPr>
          <w:p w14:paraId="260F7F0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36.3.17</w:t>
            </w:r>
          </w:p>
        </w:tc>
        <w:tc>
          <w:tcPr>
            <w:tcW w:w="2985" w:type="dxa"/>
            <w:hideMark/>
          </w:tcPr>
          <w:p w14:paraId="3B8897F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O</w:t>
            </w:r>
          </w:p>
        </w:tc>
        <w:tc>
          <w:tcPr>
            <w:tcW w:w="1890" w:type="dxa"/>
            <w:noWrap/>
            <w:hideMark/>
          </w:tcPr>
          <w:p w14:paraId="0239CA1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4526ECD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61A2A78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EHTP9.6</w:t>
            </w:r>
          </w:p>
        </w:tc>
        <w:tc>
          <w:tcPr>
            <w:tcW w:w="3889" w:type="dxa"/>
            <w:hideMark/>
          </w:tcPr>
          <w:p w14:paraId="3801C82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Ng=4 SU feedback</w:t>
            </w:r>
          </w:p>
        </w:tc>
        <w:tc>
          <w:tcPr>
            <w:tcW w:w="1350" w:type="dxa"/>
            <w:hideMark/>
          </w:tcPr>
          <w:p w14:paraId="3767448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9.4.1.67a</w:t>
            </w:r>
          </w:p>
        </w:tc>
        <w:tc>
          <w:tcPr>
            <w:tcW w:w="2985" w:type="dxa"/>
            <w:hideMark/>
          </w:tcPr>
          <w:p w14:paraId="0FBD8F4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762F015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1B25061E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6971510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EHTP9.7</w:t>
            </w:r>
          </w:p>
        </w:tc>
        <w:tc>
          <w:tcPr>
            <w:tcW w:w="3889" w:type="dxa"/>
            <w:hideMark/>
          </w:tcPr>
          <w:p w14:paraId="3B3DD62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Ng=4 MU feedback</w:t>
            </w:r>
          </w:p>
        </w:tc>
        <w:tc>
          <w:tcPr>
            <w:tcW w:w="1350" w:type="dxa"/>
            <w:hideMark/>
          </w:tcPr>
          <w:p w14:paraId="4E4E606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9.4.1.67a</w:t>
            </w:r>
          </w:p>
        </w:tc>
        <w:tc>
          <w:tcPr>
            <w:tcW w:w="2985" w:type="dxa"/>
            <w:hideMark/>
          </w:tcPr>
          <w:p w14:paraId="2FD42F8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7A2FE9B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8F82B2E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7668661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EHTP9.8</w:t>
            </w:r>
          </w:p>
        </w:tc>
        <w:tc>
          <w:tcPr>
            <w:tcW w:w="3889" w:type="dxa"/>
            <w:hideMark/>
          </w:tcPr>
          <w:p w14:paraId="1E208AB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Ng=16 SU feedback</w:t>
            </w:r>
          </w:p>
        </w:tc>
        <w:tc>
          <w:tcPr>
            <w:tcW w:w="1350" w:type="dxa"/>
            <w:hideMark/>
          </w:tcPr>
          <w:p w14:paraId="6176881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9.4.1.67a</w:t>
            </w:r>
          </w:p>
        </w:tc>
        <w:tc>
          <w:tcPr>
            <w:tcW w:w="2985" w:type="dxa"/>
            <w:hideMark/>
          </w:tcPr>
          <w:p w14:paraId="1B4FACA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O</w:t>
            </w:r>
          </w:p>
        </w:tc>
        <w:tc>
          <w:tcPr>
            <w:tcW w:w="1890" w:type="dxa"/>
            <w:noWrap/>
            <w:hideMark/>
          </w:tcPr>
          <w:p w14:paraId="5A9E60E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1F09E5C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339D2C1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EHTP9.9</w:t>
            </w:r>
          </w:p>
        </w:tc>
        <w:tc>
          <w:tcPr>
            <w:tcW w:w="3889" w:type="dxa"/>
            <w:hideMark/>
          </w:tcPr>
          <w:p w14:paraId="2FB1914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Ng=16 MU feedback</w:t>
            </w:r>
          </w:p>
        </w:tc>
        <w:tc>
          <w:tcPr>
            <w:tcW w:w="1350" w:type="dxa"/>
            <w:hideMark/>
          </w:tcPr>
          <w:p w14:paraId="4A1E19B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9.4.1.67a</w:t>
            </w:r>
          </w:p>
        </w:tc>
        <w:tc>
          <w:tcPr>
            <w:tcW w:w="2985" w:type="dxa"/>
            <w:hideMark/>
          </w:tcPr>
          <w:p w14:paraId="7FCE718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O</w:t>
            </w:r>
          </w:p>
        </w:tc>
        <w:tc>
          <w:tcPr>
            <w:tcW w:w="1890" w:type="dxa"/>
            <w:noWrap/>
            <w:hideMark/>
          </w:tcPr>
          <w:p w14:paraId="2DE62A4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1077CE2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36F834F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EHTP9.10</w:t>
            </w:r>
          </w:p>
        </w:tc>
        <w:tc>
          <w:tcPr>
            <w:tcW w:w="3889" w:type="dxa"/>
            <w:hideMark/>
          </w:tcPr>
          <w:p w14:paraId="6B13F5C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Codebook size = {6,4} SU feedback</w:t>
            </w:r>
          </w:p>
        </w:tc>
        <w:tc>
          <w:tcPr>
            <w:tcW w:w="1350" w:type="dxa"/>
            <w:hideMark/>
          </w:tcPr>
          <w:p w14:paraId="77C82F7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9.4.1.67a</w:t>
            </w:r>
          </w:p>
        </w:tc>
        <w:tc>
          <w:tcPr>
            <w:tcW w:w="2985" w:type="dxa"/>
            <w:hideMark/>
          </w:tcPr>
          <w:p w14:paraId="55D23C0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7D56ABB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4FDDF6A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174E8A1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EHTP9.11</w:t>
            </w:r>
          </w:p>
        </w:tc>
        <w:tc>
          <w:tcPr>
            <w:tcW w:w="3889" w:type="dxa"/>
            <w:hideMark/>
          </w:tcPr>
          <w:p w14:paraId="3B14AA1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Codebook size = {4, 2} SU feedback</w:t>
            </w:r>
          </w:p>
        </w:tc>
        <w:tc>
          <w:tcPr>
            <w:tcW w:w="1350" w:type="dxa"/>
            <w:hideMark/>
          </w:tcPr>
          <w:p w14:paraId="22CD0A0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9.4.1.67a</w:t>
            </w:r>
          </w:p>
        </w:tc>
        <w:tc>
          <w:tcPr>
            <w:tcW w:w="2985" w:type="dxa"/>
            <w:hideMark/>
          </w:tcPr>
          <w:p w14:paraId="2F05B6F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O</w:t>
            </w:r>
          </w:p>
        </w:tc>
        <w:tc>
          <w:tcPr>
            <w:tcW w:w="1890" w:type="dxa"/>
            <w:noWrap/>
            <w:hideMark/>
          </w:tcPr>
          <w:p w14:paraId="0948B2B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E0A4D20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A70CEC8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EHTP9.12</w:t>
            </w:r>
          </w:p>
        </w:tc>
        <w:tc>
          <w:tcPr>
            <w:tcW w:w="3889" w:type="dxa"/>
            <w:hideMark/>
          </w:tcPr>
          <w:p w14:paraId="34B9B05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Codebook size = {9, 7} MU feedback</w:t>
            </w:r>
          </w:p>
        </w:tc>
        <w:tc>
          <w:tcPr>
            <w:tcW w:w="1350" w:type="dxa"/>
            <w:hideMark/>
          </w:tcPr>
          <w:p w14:paraId="52AFB43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9.4.1.67a</w:t>
            </w:r>
          </w:p>
        </w:tc>
        <w:tc>
          <w:tcPr>
            <w:tcW w:w="2985" w:type="dxa"/>
            <w:hideMark/>
          </w:tcPr>
          <w:p w14:paraId="39A20A1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186AA36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6CA15FB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7C3DA7C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EHTP9.13</w:t>
            </w:r>
          </w:p>
        </w:tc>
        <w:tc>
          <w:tcPr>
            <w:tcW w:w="3889" w:type="dxa"/>
            <w:hideMark/>
          </w:tcPr>
          <w:p w14:paraId="64597CD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Codebook size = {7, 5} MU feedback</w:t>
            </w:r>
          </w:p>
        </w:tc>
        <w:tc>
          <w:tcPr>
            <w:tcW w:w="1350" w:type="dxa"/>
            <w:hideMark/>
          </w:tcPr>
          <w:p w14:paraId="58181DE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9.4.1.67a</w:t>
            </w:r>
          </w:p>
        </w:tc>
        <w:tc>
          <w:tcPr>
            <w:tcW w:w="2985" w:type="dxa"/>
            <w:hideMark/>
          </w:tcPr>
          <w:p w14:paraId="303FE4C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O</w:t>
            </w:r>
          </w:p>
        </w:tc>
        <w:tc>
          <w:tcPr>
            <w:tcW w:w="1890" w:type="dxa"/>
            <w:noWrap/>
            <w:hideMark/>
          </w:tcPr>
          <w:p w14:paraId="1E39B46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09061BD8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31B9F3C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EHTP9.14</w:t>
            </w:r>
          </w:p>
        </w:tc>
        <w:tc>
          <w:tcPr>
            <w:tcW w:w="3889" w:type="dxa"/>
            <w:hideMark/>
          </w:tcPr>
          <w:p w14:paraId="45C92E7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Triggered SU Beamforming feedback</w:t>
            </w:r>
          </w:p>
        </w:tc>
        <w:tc>
          <w:tcPr>
            <w:tcW w:w="1350" w:type="dxa"/>
            <w:hideMark/>
          </w:tcPr>
          <w:p w14:paraId="5207A48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0A3EC19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O</w:t>
            </w:r>
          </w:p>
        </w:tc>
        <w:tc>
          <w:tcPr>
            <w:tcW w:w="1890" w:type="dxa"/>
            <w:noWrap/>
            <w:hideMark/>
          </w:tcPr>
          <w:p w14:paraId="2495270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51340A8D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4A66F61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EHTP9.15</w:t>
            </w:r>
          </w:p>
        </w:tc>
        <w:tc>
          <w:tcPr>
            <w:tcW w:w="3889" w:type="dxa"/>
            <w:hideMark/>
          </w:tcPr>
          <w:p w14:paraId="6AFB111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Triggered CQI feedback</w:t>
            </w:r>
          </w:p>
        </w:tc>
        <w:tc>
          <w:tcPr>
            <w:tcW w:w="1350" w:type="dxa"/>
            <w:hideMark/>
          </w:tcPr>
          <w:p w14:paraId="3CCC7A0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0B73099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O</w:t>
            </w:r>
          </w:p>
        </w:tc>
        <w:tc>
          <w:tcPr>
            <w:tcW w:w="1890" w:type="dxa"/>
            <w:noWrap/>
            <w:hideMark/>
          </w:tcPr>
          <w:p w14:paraId="5743703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DAF2599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54859BA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EHTP9.16</w:t>
            </w:r>
          </w:p>
        </w:tc>
        <w:tc>
          <w:tcPr>
            <w:tcW w:w="3889" w:type="dxa"/>
            <w:hideMark/>
          </w:tcPr>
          <w:p w14:paraId="24B0A2F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Reception of full bandwidth non-triggered CQI feedback</w:t>
            </w:r>
          </w:p>
        </w:tc>
        <w:tc>
          <w:tcPr>
            <w:tcW w:w="1350" w:type="dxa"/>
            <w:hideMark/>
          </w:tcPr>
          <w:p w14:paraId="2767D28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5503D90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CFAP: O</w:t>
            </w:r>
          </w:p>
        </w:tc>
        <w:tc>
          <w:tcPr>
            <w:tcW w:w="1890" w:type="dxa"/>
            <w:noWrap/>
            <w:hideMark/>
          </w:tcPr>
          <w:p w14:paraId="0FAAFCC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84FEDA2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33421BE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lastRenderedPageBreak/>
              <w:t>EHTP9.17</w:t>
            </w:r>
          </w:p>
        </w:tc>
        <w:tc>
          <w:tcPr>
            <w:tcW w:w="3889" w:type="dxa"/>
            <w:hideMark/>
          </w:tcPr>
          <w:p w14:paraId="0A342A2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Transmission of full bandwidth non-triggered CQI feedback</w:t>
            </w:r>
          </w:p>
        </w:tc>
        <w:tc>
          <w:tcPr>
            <w:tcW w:w="1350" w:type="dxa"/>
            <w:hideMark/>
          </w:tcPr>
          <w:p w14:paraId="0E42FD5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3AFD587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O</w:t>
            </w:r>
          </w:p>
        </w:tc>
        <w:tc>
          <w:tcPr>
            <w:tcW w:w="1890" w:type="dxa"/>
            <w:noWrap/>
            <w:hideMark/>
          </w:tcPr>
          <w:p w14:paraId="24374B49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C0FD907" w14:textId="77777777" w:rsidTr="00250EA9">
        <w:trPr>
          <w:trHeight w:val="600"/>
        </w:trPr>
        <w:tc>
          <w:tcPr>
            <w:tcW w:w="1406" w:type="dxa"/>
            <w:noWrap/>
            <w:hideMark/>
          </w:tcPr>
          <w:p w14:paraId="2D5C4FF2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EHTP9.18</w:t>
            </w:r>
          </w:p>
        </w:tc>
        <w:tc>
          <w:tcPr>
            <w:tcW w:w="3889" w:type="dxa"/>
            <w:hideMark/>
          </w:tcPr>
          <w:p w14:paraId="4973C69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Receiving and NDP with BW of 40, 80 or 160 MHz</w:t>
            </w:r>
          </w:p>
        </w:tc>
        <w:tc>
          <w:tcPr>
            <w:tcW w:w="1350" w:type="dxa"/>
            <w:hideMark/>
          </w:tcPr>
          <w:p w14:paraId="79955F5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7278B04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CFEHT20: O</w:t>
            </w:r>
          </w:p>
        </w:tc>
        <w:tc>
          <w:tcPr>
            <w:tcW w:w="1890" w:type="dxa"/>
            <w:noWrap/>
            <w:hideMark/>
          </w:tcPr>
          <w:p w14:paraId="1B0F7BD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8C0413D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4705B22A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3889" w:type="dxa"/>
            <w:hideMark/>
          </w:tcPr>
          <w:p w14:paraId="4090E02E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hideMark/>
          </w:tcPr>
          <w:p w14:paraId="10F52645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27C9EB93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085F3D53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</w:tr>
      <w:tr w:rsidR="00C7710B" w:rsidRPr="004957A9" w14:paraId="0C303CA5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1293A1D2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commentRangeStart w:id="134"/>
            <w:r w:rsidRPr="004957A9">
              <w:rPr>
                <w:b/>
                <w:bCs/>
                <w:sz w:val="20"/>
                <w:szCs w:val="20"/>
              </w:rPr>
              <w:t>EHTP10</w:t>
            </w:r>
            <w:commentRangeEnd w:id="134"/>
            <w:r w:rsidR="00DE7739" w:rsidRPr="004957A9">
              <w:rPr>
                <w:rStyle w:val="CommentReference"/>
                <w:b/>
                <w:bCs/>
              </w:rPr>
              <w:commentReference w:id="134"/>
            </w:r>
          </w:p>
        </w:tc>
        <w:tc>
          <w:tcPr>
            <w:tcW w:w="3889" w:type="dxa"/>
            <w:hideMark/>
          </w:tcPr>
          <w:p w14:paraId="44B3B4E7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Transmit Beamforming</w:t>
            </w:r>
          </w:p>
        </w:tc>
        <w:tc>
          <w:tcPr>
            <w:tcW w:w="1350" w:type="dxa"/>
            <w:hideMark/>
          </w:tcPr>
          <w:p w14:paraId="3D2FE3ED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7147C50D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695F6846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7710B" w:rsidRPr="00F10876" w14:paraId="288D6288" w14:textId="77777777" w:rsidTr="001F4AC9">
        <w:tc>
          <w:tcPr>
            <w:tcW w:w="1406" w:type="dxa"/>
            <w:noWrap/>
            <w:hideMark/>
          </w:tcPr>
          <w:p w14:paraId="3193390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EHTP10.1</w:t>
            </w:r>
          </w:p>
        </w:tc>
        <w:tc>
          <w:tcPr>
            <w:tcW w:w="3889" w:type="dxa"/>
            <w:hideMark/>
          </w:tcPr>
          <w:p w14:paraId="7800303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SU beamformer capable if the supported maximum number of transmit spatial streams is less than 4</w:t>
            </w:r>
          </w:p>
        </w:tc>
        <w:tc>
          <w:tcPr>
            <w:tcW w:w="1350" w:type="dxa"/>
            <w:hideMark/>
          </w:tcPr>
          <w:p w14:paraId="3A458F6F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199C61A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O</w:t>
            </w:r>
          </w:p>
        </w:tc>
        <w:tc>
          <w:tcPr>
            <w:tcW w:w="1890" w:type="dxa"/>
            <w:noWrap/>
            <w:hideMark/>
          </w:tcPr>
          <w:p w14:paraId="1F5C073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1808A3B" w14:textId="77777777" w:rsidTr="001F4AC9">
        <w:tc>
          <w:tcPr>
            <w:tcW w:w="1406" w:type="dxa"/>
            <w:noWrap/>
            <w:hideMark/>
          </w:tcPr>
          <w:p w14:paraId="5309D2E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EHTP10.2</w:t>
            </w:r>
          </w:p>
        </w:tc>
        <w:tc>
          <w:tcPr>
            <w:tcW w:w="3889" w:type="dxa"/>
            <w:hideMark/>
          </w:tcPr>
          <w:p w14:paraId="3AED879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SU beamformer capable if the supported maximum number of transmit spatial streams is greater than or equal to 4</w:t>
            </w:r>
          </w:p>
        </w:tc>
        <w:tc>
          <w:tcPr>
            <w:tcW w:w="1350" w:type="dxa"/>
            <w:hideMark/>
          </w:tcPr>
          <w:p w14:paraId="4576ABB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74A6E78B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M</w:t>
            </w:r>
          </w:p>
        </w:tc>
        <w:tc>
          <w:tcPr>
            <w:tcW w:w="1890" w:type="dxa"/>
            <w:noWrap/>
            <w:hideMark/>
          </w:tcPr>
          <w:p w14:paraId="420DABB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3E5FC99F" w14:textId="77777777" w:rsidTr="001F4AC9">
        <w:tc>
          <w:tcPr>
            <w:tcW w:w="1406" w:type="dxa"/>
            <w:noWrap/>
            <w:hideMark/>
          </w:tcPr>
          <w:p w14:paraId="5B43C69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EHTP10.3</w:t>
            </w:r>
          </w:p>
        </w:tc>
        <w:tc>
          <w:tcPr>
            <w:tcW w:w="3889" w:type="dxa"/>
            <w:hideMark/>
          </w:tcPr>
          <w:p w14:paraId="52272BF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SU beamformee capable</w:t>
            </w:r>
          </w:p>
        </w:tc>
        <w:tc>
          <w:tcPr>
            <w:tcW w:w="1350" w:type="dxa"/>
            <w:hideMark/>
          </w:tcPr>
          <w:p w14:paraId="43CE355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58E019B3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O</w:t>
            </w:r>
          </w:p>
        </w:tc>
        <w:tc>
          <w:tcPr>
            <w:tcW w:w="1890" w:type="dxa"/>
            <w:noWrap/>
            <w:hideMark/>
          </w:tcPr>
          <w:p w14:paraId="2846C77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B759020" w14:textId="77777777" w:rsidTr="001F4AC9">
        <w:tc>
          <w:tcPr>
            <w:tcW w:w="1406" w:type="dxa"/>
            <w:noWrap/>
            <w:hideMark/>
          </w:tcPr>
          <w:p w14:paraId="7BC6AFFA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EHTP10.4</w:t>
            </w:r>
          </w:p>
        </w:tc>
        <w:tc>
          <w:tcPr>
            <w:tcW w:w="3889" w:type="dxa"/>
            <w:hideMark/>
          </w:tcPr>
          <w:p w14:paraId="1059F426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MU beamformer capable if the supported maximum number of transmit spatial streams is less than 4</w:t>
            </w:r>
          </w:p>
        </w:tc>
        <w:tc>
          <w:tcPr>
            <w:tcW w:w="1350" w:type="dxa"/>
            <w:hideMark/>
          </w:tcPr>
          <w:p w14:paraId="65F7FFB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7618F16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CFAP AND EHTP10.1: O</w:t>
            </w:r>
          </w:p>
        </w:tc>
        <w:tc>
          <w:tcPr>
            <w:tcW w:w="1890" w:type="dxa"/>
            <w:noWrap/>
            <w:hideMark/>
          </w:tcPr>
          <w:p w14:paraId="35F10C6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2F042023" w14:textId="77777777" w:rsidTr="001F4AC9">
        <w:tc>
          <w:tcPr>
            <w:tcW w:w="1406" w:type="dxa"/>
            <w:noWrap/>
            <w:hideMark/>
          </w:tcPr>
          <w:p w14:paraId="68270B1E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EHTP10.5</w:t>
            </w:r>
          </w:p>
        </w:tc>
        <w:tc>
          <w:tcPr>
            <w:tcW w:w="3889" w:type="dxa"/>
            <w:hideMark/>
          </w:tcPr>
          <w:p w14:paraId="3CE2628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MU beamformer capable if the supported maximum number of transmit spatial streams is greater than or equal to 4</w:t>
            </w:r>
          </w:p>
        </w:tc>
        <w:tc>
          <w:tcPr>
            <w:tcW w:w="1350" w:type="dxa"/>
            <w:hideMark/>
          </w:tcPr>
          <w:p w14:paraId="53EAACB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6CF0898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CFAP AND EHTP10.2: M</w:t>
            </w:r>
          </w:p>
        </w:tc>
        <w:tc>
          <w:tcPr>
            <w:tcW w:w="1890" w:type="dxa"/>
            <w:noWrap/>
            <w:hideMark/>
          </w:tcPr>
          <w:p w14:paraId="62D8B77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6EDBBF3D" w14:textId="77777777" w:rsidTr="001F4AC9">
        <w:tc>
          <w:tcPr>
            <w:tcW w:w="1406" w:type="dxa"/>
            <w:noWrap/>
            <w:hideMark/>
          </w:tcPr>
          <w:p w14:paraId="4C519D8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EHTP10.6</w:t>
            </w:r>
          </w:p>
        </w:tc>
        <w:tc>
          <w:tcPr>
            <w:tcW w:w="3889" w:type="dxa"/>
            <w:hideMark/>
          </w:tcPr>
          <w:p w14:paraId="72143FF1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MU beamformee capable</w:t>
            </w:r>
          </w:p>
        </w:tc>
        <w:tc>
          <w:tcPr>
            <w:tcW w:w="1350" w:type="dxa"/>
            <w:hideMark/>
          </w:tcPr>
          <w:p w14:paraId="0DE5F7D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36.1.1</w:t>
            </w:r>
          </w:p>
        </w:tc>
        <w:tc>
          <w:tcPr>
            <w:tcW w:w="2985" w:type="dxa"/>
            <w:hideMark/>
          </w:tcPr>
          <w:p w14:paraId="4A61AD2D" w14:textId="72B2E622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CFEHT AND CFSTAofAP: </w:t>
            </w:r>
            <w:ins w:id="135" w:author="Sigurd Schelstraete" w:date="2021-03-03T13:55:00Z">
              <w:r w:rsidR="00BE3B6D">
                <w:rPr>
                  <w:sz w:val="20"/>
                  <w:szCs w:val="20"/>
                </w:rPr>
                <w:t>M</w:t>
              </w:r>
            </w:ins>
            <w:del w:id="136" w:author="Sigurd Schelstraete" w:date="2021-03-03T13:55:00Z">
              <w:r w:rsidRPr="00F10876" w:rsidDel="00BE3B6D">
                <w:rPr>
                  <w:sz w:val="20"/>
                  <w:szCs w:val="20"/>
                </w:rPr>
                <w:delText>O</w:delText>
              </w:r>
            </w:del>
          </w:p>
        </w:tc>
        <w:tc>
          <w:tcPr>
            <w:tcW w:w="1890" w:type="dxa"/>
            <w:noWrap/>
            <w:hideMark/>
          </w:tcPr>
          <w:p w14:paraId="203D686C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73C25AC1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7F44765A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3889" w:type="dxa"/>
            <w:hideMark/>
          </w:tcPr>
          <w:p w14:paraId="007D49D1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hideMark/>
          </w:tcPr>
          <w:p w14:paraId="618598C9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5D434A42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7984B937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</w:tr>
      <w:tr w:rsidR="00C7710B" w:rsidRPr="004957A9" w14:paraId="13DCDC32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02208DFC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commentRangeStart w:id="137"/>
            <w:r w:rsidRPr="004957A9">
              <w:rPr>
                <w:b/>
                <w:bCs/>
                <w:sz w:val="20"/>
                <w:szCs w:val="20"/>
              </w:rPr>
              <w:t>EHTP11</w:t>
            </w:r>
            <w:commentRangeEnd w:id="137"/>
            <w:r w:rsidR="00DE7739" w:rsidRPr="004957A9">
              <w:rPr>
                <w:rStyle w:val="CommentReference"/>
                <w:b/>
                <w:bCs/>
              </w:rPr>
              <w:commentReference w:id="137"/>
            </w:r>
          </w:p>
        </w:tc>
        <w:tc>
          <w:tcPr>
            <w:tcW w:w="3889" w:type="dxa"/>
            <w:hideMark/>
          </w:tcPr>
          <w:p w14:paraId="35F3B75E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Spatial Reuse</w:t>
            </w:r>
          </w:p>
        </w:tc>
        <w:tc>
          <w:tcPr>
            <w:tcW w:w="1350" w:type="dxa"/>
            <w:hideMark/>
          </w:tcPr>
          <w:p w14:paraId="61CE5B2E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448CCFDF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noWrap/>
            <w:hideMark/>
          </w:tcPr>
          <w:p w14:paraId="690F87E2" w14:textId="77777777" w:rsidR="00C7710B" w:rsidRPr="004957A9" w:rsidRDefault="00C7710B">
            <w:pPr>
              <w:rPr>
                <w:b/>
                <w:bCs/>
                <w:sz w:val="20"/>
                <w:szCs w:val="20"/>
              </w:rPr>
            </w:pPr>
            <w:r w:rsidRPr="004957A9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7710B" w:rsidRPr="00F10876" w14:paraId="544BECD6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1AF81DA4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EHTP11.1</w:t>
            </w:r>
          </w:p>
        </w:tc>
        <w:tc>
          <w:tcPr>
            <w:tcW w:w="3889" w:type="dxa"/>
            <w:hideMark/>
          </w:tcPr>
          <w:p w14:paraId="3B95EE40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PSR-based SR support</w:t>
            </w:r>
          </w:p>
        </w:tc>
        <w:tc>
          <w:tcPr>
            <w:tcW w:w="1350" w:type="dxa"/>
            <w:hideMark/>
          </w:tcPr>
          <w:p w14:paraId="01E1E6A5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5259EFCD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 AND CFSTAofAP: O</w:t>
            </w:r>
          </w:p>
        </w:tc>
        <w:tc>
          <w:tcPr>
            <w:tcW w:w="1890" w:type="dxa"/>
            <w:noWrap/>
            <w:hideMark/>
          </w:tcPr>
          <w:p w14:paraId="5F517D97" w14:textId="77777777" w:rsidR="00C7710B" w:rsidRPr="00F10876" w:rsidRDefault="00C7710B" w:rsidP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4D2D3191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7FC9A58E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3889" w:type="dxa"/>
            <w:hideMark/>
          </w:tcPr>
          <w:p w14:paraId="75E1344A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hideMark/>
          </w:tcPr>
          <w:p w14:paraId="5B9FF6E3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22CF53FC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06D5A525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</w:tr>
      <w:tr w:rsidR="00C7710B" w:rsidRPr="00F10876" w14:paraId="290E0977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59D35932" w14:textId="77777777" w:rsidR="00C7710B" w:rsidRPr="00F10876" w:rsidRDefault="00C7710B">
            <w:pPr>
              <w:rPr>
                <w:sz w:val="20"/>
                <w:szCs w:val="20"/>
              </w:rPr>
            </w:pPr>
            <w:commentRangeStart w:id="138"/>
            <w:r w:rsidRPr="00F10876">
              <w:rPr>
                <w:sz w:val="20"/>
                <w:szCs w:val="20"/>
              </w:rPr>
              <w:t>EHTP12</w:t>
            </w:r>
            <w:commentRangeEnd w:id="138"/>
            <w:r w:rsidR="00DE7739">
              <w:rPr>
                <w:rStyle w:val="CommentReference"/>
              </w:rPr>
              <w:commentReference w:id="138"/>
            </w:r>
          </w:p>
        </w:tc>
        <w:tc>
          <w:tcPr>
            <w:tcW w:w="3889" w:type="dxa"/>
            <w:hideMark/>
          </w:tcPr>
          <w:p w14:paraId="1C11C4FC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Power Boost Factor</w:t>
            </w:r>
          </w:p>
        </w:tc>
        <w:tc>
          <w:tcPr>
            <w:tcW w:w="1350" w:type="dxa"/>
            <w:hideMark/>
          </w:tcPr>
          <w:p w14:paraId="70BEA7A6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TBD</w:t>
            </w:r>
          </w:p>
        </w:tc>
        <w:tc>
          <w:tcPr>
            <w:tcW w:w="2985" w:type="dxa"/>
            <w:hideMark/>
          </w:tcPr>
          <w:p w14:paraId="5D327CAB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CFEHT: O</w:t>
            </w:r>
          </w:p>
        </w:tc>
        <w:tc>
          <w:tcPr>
            <w:tcW w:w="1890" w:type="dxa"/>
            <w:noWrap/>
            <w:hideMark/>
          </w:tcPr>
          <w:p w14:paraId="74E5A594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 xml:space="preserve">Yes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No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F10876">
              <w:rPr>
                <w:sz w:val="20"/>
                <w:szCs w:val="20"/>
              </w:rPr>
              <w:t xml:space="preserve"> N/A </w:t>
            </w:r>
            <w:r w:rsidRPr="00F1087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C7710B" w:rsidRPr="00F10876" w14:paraId="61F22235" w14:textId="77777777" w:rsidTr="00250EA9">
        <w:trPr>
          <w:trHeight w:val="300"/>
        </w:trPr>
        <w:tc>
          <w:tcPr>
            <w:tcW w:w="1406" w:type="dxa"/>
            <w:noWrap/>
            <w:hideMark/>
          </w:tcPr>
          <w:p w14:paraId="1A8DE6E2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3889" w:type="dxa"/>
            <w:hideMark/>
          </w:tcPr>
          <w:p w14:paraId="50DF3EF9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hideMark/>
          </w:tcPr>
          <w:p w14:paraId="1F7FAC41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2985" w:type="dxa"/>
            <w:hideMark/>
          </w:tcPr>
          <w:p w14:paraId="7FFFEC43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  <w:tc>
          <w:tcPr>
            <w:tcW w:w="1890" w:type="dxa"/>
            <w:noWrap/>
            <w:hideMark/>
          </w:tcPr>
          <w:p w14:paraId="1817BE74" w14:textId="77777777" w:rsidR="00C7710B" w:rsidRPr="00F10876" w:rsidRDefault="00C7710B">
            <w:pPr>
              <w:rPr>
                <w:sz w:val="20"/>
                <w:szCs w:val="20"/>
              </w:rPr>
            </w:pPr>
            <w:r w:rsidRPr="00F10876">
              <w:rPr>
                <w:sz w:val="20"/>
                <w:szCs w:val="20"/>
              </w:rPr>
              <w:t> </w:t>
            </w:r>
          </w:p>
        </w:tc>
      </w:tr>
    </w:tbl>
    <w:p w14:paraId="0D52F711" w14:textId="77777777" w:rsidR="00C7710B" w:rsidRPr="00C7710B" w:rsidRDefault="00C7710B" w:rsidP="00CE0FD0"/>
    <w:sectPr w:rsidR="00C7710B" w:rsidRPr="00C7710B" w:rsidSect="007D0733">
      <w:headerReference w:type="default" r:id="rId12"/>
      <w:footerReference w:type="default" r:id="rId13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3" w:author="Sigurd Schelstraete" w:date="2021-02-19T17:37:00Z" w:initials="SS">
    <w:p w14:paraId="079C7D01" w14:textId="19745340" w:rsidR="000A2098" w:rsidRDefault="000A2098">
      <w:pPr>
        <w:pStyle w:val="CommentText"/>
      </w:pPr>
      <w:r>
        <w:rPr>
          <w:rStyle w:val="CommentReference"/>
        </w:rPr>
        <w:annotationRef/>
      </w:r>
    </w:p>
  </w:comment>
  <w:comment w:id="18" w:author="Sigurd Schelstraete" w:date="2021-02-19T17:38:00Z" w:initials="SS">
    <w:p w14:paraId="00A05843" w14:textId="2266A21D" w:rsidR="000A2098" w:rsidRDefault="000A2098">
      <w:pPr>
        <w:pStyle w:val="CommentText"/>
      </w:pPr>
      <w:r>
        <w:rPr>
          <w:rStyle w:val="CommentReference"/>
        </w:rPr>
        <w:annotationRef/>
      </w:r>
    </w:p>
  </w:comment>
  <w:comment w:id="19" w:author="Sigurd Schelstraete" w:date="2021-02-19T17:39:00Z" w:initials="SS">
    <w:p w14:paraId="30E3C290" w14:textId="2CABE06F" w:rsidR="000A2098" w:rsidRDefault="000A2098">
      <w:pPr>
        <w:pStyle w:val="CommentText"/>
      </w:pPr>
      <w:r>
        <w:rPr>
          <w:rStyle w:val="CommentReference"/>
        </w:rPr>
        <w:annotationRef/>
      </w:r>
    </w:p>
  </w:comment>
  <w:comment w:id="20" w:author="Sigurd Schelstraete" w:date="2021-02-19T17:39:00Z" w:initials="SS">
    <w:p w14:paraId="5B140B3B" w14:textId="2AFFBDE9" w:rsidR="000A2098" w:rsidRDefault="000A2098">
      <w:pPr>
        <w:pStyle w:val="CommentText"/>
      </w:pPr>
      <w:r>
        <w:rPr>
          <w:rStyle w:val="CommentReference"/>
        </w:rPr>
        <w:annotationRef/>
      </w:r>
    </w:p>
  </w:comment>
  <w:comment w:id="21" w:author="Sigurd Schelstraete" w:date="2021-02-19T17:39:00Z" w:initials="SS">
    <w:p w14:paraId="27E500AD" w14:textId="1757ACB0" w:rsidR="000A2098" w:rsidRDefault="000A2098">
      <w:pPr>
        <w:pStyle w:val="CommentText"/>
      </w:pPr>
      <w:r>
        <w:rPr>
          <w:rStyle w:val="CommentReference"/>
        </w:rPr>
        <w:annotationRef/>
      </w:r>
    </w:p>
  </w:comment>
  <w:comment w:id="22" w:author="Sigurd Schelstraete" w:date="2021-02-19T17:39:00Z" w:initials="SS">
    <w:p w14:paraId="4C8AA1B2" w14:textId="7D6A0AC5" w:rsidR="000A2098" w:rsidRDefault="000A2098">
      <w:pPr>
        <w:pStyle w:val="CommentText"/>
      </w:pPr>
      <w:r>
        <w:rPr>
          <w:rStyle w:val="CommentReference"/>
        </w:rPr>
        <w:annotationRef/>
      </w:r>
    </w:p>
  </w:comment>
  <w:comment w:id="23" w:author="Sigurd Schelstraete" w:date="2021-02-19T17:39:00Z" w:initials="SS">
    <w:p w14:paraId="1D790E18" w14:textId="481E75FA" w:rsidR="000A2098" w:rsidRDefault="000A2098">
      <w:pPr>
        <w:pStyle w:val="CommentText"/>
      </w:pPr>
      <w:r>
        <w:rPr>
          <w:rStyle w:val="CommentReference"/>
        </w:rPr>
        <w:annotationRef/>
      </w:r>
    </w:p>
  </w:comment>
  <w:comment w:id="132" w:author="Sigurd Schelstraete" w:date="2021-02-19T17:39:00Z" w:initials="SS">
    <w:p w14:paraId="3E477656" w14:textId="56939C94" w:rsidR="000A2098" w:rsidRDefault="000A2098">
      <w:pPr>
        <w:pStyle w:val="CommentText"/>
      </w:pPr>
      <w:r>
        <w:rPr>
          <w:rStyle w:val="CommentReference"/>
        </w:rPr>
        <w:annotationRef/>
      </w:r>
    </w:p>
  </w:comment>
  <w:comment w:id="133" w:author="Sigurd Schelstraete" w:date="2021-02-19T17:39:00Z" w:initials="SS">
    <w:p w14:paraId="4D340CBB" w14:textId="60D948CF" w:rsidR="000A2098" w:rsidRDefault="000A2098">
      <w:pPr>
        <w:pStyle w:val="CommentText"/>
      </w:pPr>
      <w:r>
        <w:rPr>
          <w:rStyle w:val="CommentReference"/>
        </w:rPr>
        <w:annotationRef/>
      </w:r>
    </w:p>
  </w:comment>
  <w:comment w:id="134" w:author="Sigurd Schelstraete" w:date="2021-02-19T17:39:00Z" w:initials="SS">
    <w:p w14:paraId="0B21D7F0" w14:textId="2C65C8A9" w:rsidR="000A2098" w:rsidRDefault="000A2098">
      <w:pPr>
        <w:pStyle w:val="CommentText"/>
      </w:pPr>
      <w:r>
        <w:rPr>
          <w:rStyle w:val="CommentReference"/>
        </w:rPr>
        <w:annotationRef/>
      </w:r>
    </w:p>
  </w:comment>
  <w:comment w:id="137" w:author="Sigurd Schelstraete" w:date="2021-02-19T17:40:00Z" w:initials="SS">
    <w:p w14:paraId="4A5417B0" w14:textId="171D8C76" w:rsidR="000A2098" w:rsidRDefault="000A2098">
      <w:pPr>
        <w:pStyle w:val="CommentText"/>
      </w:pPr>
      <w:r>
        <w:rPr>
          <w:rStyle w:val="CommentReference"/>
        </w:rPr>
        <w:annotationRef/>
      </w:r>
    </w:p>
  </w:comment>
  <w:comment w:id="138" w:author="Sigurd Schelstraete" w:date="2021-02-19T17:40:00Z" w:initials="SS">
    <w:p w14:paraId="2B17F71A" w14:textId="516F5B1D" w:rsidR="000A2098" w:rsidRDefault="000A2098">
      <w:pPr>
        <w:pStyle w:val="CommentText"/>
      </w:pP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79C7D01" w15:done="0"/>
  <w15:commentEx w15:paraId="00A05843" w15:done="0"/>
  <w15:commentEx w15:paraId="30E3C290" w15:done="0"/>
  <w15:commentEx w15:paraId="5B140B3B" w15:done="0"/>
  <w15:commentEx w15:paraId="27E500AD" w15:done="0"/>
  <w15:commentEx w15:paraId="4C8AA1B2" w15:done="0"/>
  <w15:commentEx w15:paraId="1D790E18" w15:done="0"/>
  <w15:commentEx w15:paraId="3E477656" w15:done="0"/>
  <w15:commentEx w15:paraId="4D340CBB" w15:done="0"/>
  <w15:commentEx w15:paraId="0B21D7F0" w15:done="0"/>
  <w15:commentEx w15:paraId="4A5417B0" w15:done="0"/>
  <w15:commentEx w15:paraId="2B17F71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A75EC" w16cex:dateUtc="2021-02-20T01:37:00Z"/>
  <w16cex:commentExtensible w16cex:durableId="23DA762B" w16cex:dateUtc="2021-02-20T01:38:00Z"/>
  <w16cex:commentExtensible w16cex:durableId="23DA763B" w16cex:dateUtc="2021-02-20T01:39:00Z"/>
  <w16cex:commentExtensible w16cex:durableId="23DA7640" w16cex:dateUtc="2021-02-20T01:39:00Z"/>
  <w16cex:commentExtensible w16cex:durableId="23DA7648" w16cex:dateUtc="2021-02-20T01:39:00Z"/>
  <w16cex:commentExtensible w16cex:durableId="23DA7653" w16cex:dateUtc="2021-02-20T01:39:00Z"/>
  <w16cex:commentExtensible w16cex:durableId="23DA765B" w16cex:dateUtc="2021-02-20T01:39:00Z"/>
  <w16cex:commentExtensible w16cex:durableId="23DA7665" w16cex:dateUtc="2021-02-20T01:39:00Z"/>
  <w16cex:commentExtensible w16cex:durableId="23DA766A" w16cex:dateUtc="2021-02-20T01:39:00Z"/>
  <w16cex:commentExtensible w16cex:durableId="23DA766F" w16cex:dateUtc="2021-02-20T01:39:00Z"/>
  <w16cex:commentExtensible w16cex:durableId="23DA7674" w16cex:dateUtc="2021-02-20T01:40:00Z"/>
  <w16cex:commentExtensible w16cex:durableId="23DA7678" w16cex:dateUtc="2021-02-20T01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79C7D01" w16cid:durableId="23DA75EC"/>
  <w16cid:commentId w16cid:paraId="00A05843" w16cid:durableId="23DA762B"/>
  <w16cid:commentId w16cid:paraId="30E3C290" w16cid:durableId="23DA763B"/>
  <w16cid:commentId w16cid:paraId="5B140B3B" w16cid:durableId="23DA7640"/>
  <w16cid:commentId w16cid:paraId="27E500AD" w16cid:durableId="23DA7648"/>
  <w16cid:commentId w16cid:paraId="4C8AA1B2" w16cid:durableId="23DA7653"/>
  <w16cid:commentId w16cid:paraId="1D790E18" w16cid:durableId="23DA765B"/>
  <w16cid:commentId w16cid:paraId="3E477656" w16cid:durableId="23DA7665"/>
  <w16cid:commentId w16cid:paraId="4D340CBB" w16cid:durableId="23DA766A"/>
  <w16cid:commentId w16cid:paraId="0B21D7F0" w16cid:durableId="23DA766F"/>
  <w16cid:commentId w16cid:paraId="4A5417B0" w16cid:durableId="23DA7674"/>
  <w16cid:commentId w16cid:paraId="2B17F71A" w16cid:durableId="23DA76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E2C4FD" w14:textId="77777777" w:rsidR="0028515F" w:rsidRDefault="0028515F">
      <w:r>
        <w:separator/>
      </w:r>
    </w:p>
  </w:endnote>
  <w:endnote w:type="continuationSeparator" w:id="0">
    <w:p w14:paraId="213E4A17" w14:textId="77777777" w:rsidR="0028515F" w:rsidRDefault="00285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-BoldMT">
    <w:altName w:val="Arial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6347C3" w14:textId="15E7F81F" w:rsidR="000A2098" w:rsidRDefault="0028515F" w:rsidP="00454812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0A2098">
      <w:t>Submission</w:t>
    </w:r>
    <w:r>
      <w:fldChar w:fldCharType="end"/>
    </w:r>
    <w:r w:rsidR="000A2098">
      <w:tab/>
      <w:t xml:space="preserve">page </w:t>
    </w:r>
    <w:r w:rsidR="000A2098">
      <w:fldChar w:fldCharType="begin"/>
    </w:r>
    <w:r w:rsidR="000A2098">
      <w:instrText xml:space="preserve">page </w:instrText>
    </w:r>
    <w:r w:rsidR="000A2098">
      <w:fldChar w:fldCharType="separate"/>
    </w:r>
    <w:r w:rsidR="000A2098">
      <w:rPr>
        <w:noProof/>
      </w:rPr>
      <w:t>2</w:t>
    </w:r>
    <w:r w:rsidR="000A2098">
      <w:fldChar w:fldCharType="end"/>
    </w:r>
    <w:r w:rsidR="000A2098">
      <w:tab/>
      <w:t>Sigurd Schelstraete (ON Semiconductor)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67208B" w14:textId="77777777" w:rsidR="0028515F" w:rsidRDefault="0028515F">
      <w:r>
        <w:separator/>
      </w:r>
    </w:p>
  </w:footnote>
  <w:footnote w:type="continuationSeparator" w:id="0">
    <w:p w14:paraId="3D81C8C6" w14:textId="77777777" w:rsidR="0028515F" w:rsidRDefault="002851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3816A" w14:textId="57284E6C" w:rsidR="000A2098" w:rsidRDefault="000A2098">
    <w:pPr>
      <w:pStyle w:val="Header"/>
      <w:tabs>
        <w:tab w:val="clear" w:pos="6480"/>
        <w:tab w:val="center" w:pos="4680"/>
        <w:tab w:val="right" w:pos="9360"/>
      </w:tabs>
    </w:pPr>
    <w:del w:id="139" w:author="Sigurd Schelstraete" w:date="2021-03-03T14:03:00Z">
      <w:r w:rsidDel="002B5C2E">
        <w:delText xml:space="preserve">February </w:delText>
      </w:r>
    </w:del>
    <w:ins w:id="140" w:author="Sigurd Schelstraete" w:date="2021-03-03T14:03:00Z">
      <w:r w:rsidR="002B5C2E">
        <w:t>March</w:t>
      </w:r>
      <w:r w:rsidR="002B5C2E">
        <w:t xml:space="preserve"> </w:t>
      </w:r>
    </w:ins>
    <w:r>
      <w:t>2021</w:t>
    </w:r>
    <w:r>
      <w:ptab w:relativeTo="margin" w:alignment="center" w:leader="none"/>
    </w:r>
    <w:r>
      <w:ptab w:relativeTo="margin" w:alignment="right" w:leader="none"/>
    </w:r>
    <w:r w:rsidR="0028515F">
      <w:fldChar w:fldCharType="begin"/>
    </w:r>
    <w:r w:rsidR="0028515F">
      <w:instrText xml:space="preserve"> TITLE  \* MERGEFORMAT </w:instrText>
    </w:r>
    <w:r w:rsidR="0028515F">
      <w:fldChar w:fldCharType="separate"/>
    </w:r>
    <w:r>
      <w:t>doc.: IEEE 802.11-21/</w:t>
    </w:r>
    <w:r w:rsidR="0028515F">
      <w:fldChar w:fldCharType="end"/>
    </w:r>
    <w:r>
      <w:t>0309r</w:t>
    </w:r>
    <w:ins w:id="141" w:author="Sigurd Schelstraete" w:date="2021-03-03T14:03:00Z">
      <w:r w:rsidR="002B5C2E">
        <w:t>2</w:t>
      </w:r>
    </w:ins>
    <w:del w:id="142" w:author="Sigurd Schelstraete" w:date="2021-03-03T14:03:00Z">
      <w:r w:rsidDel="002B5C2E">
        <w:delText>1</w:delText>
      </w:r>
    </w:del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C2A61"/>
    <w:multiLevelType w:val="hybridMultilevel"/>
    <w:tmpl w:val="11CE6E8E"/>
    <w:lvl w:ilvl="0" w:tplc="9F004D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0663EA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6C9C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C6E8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A8BB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1B452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6162D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585B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95ADB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C6C3D7D"/>
    <w:multiLevelType w:val="hybridMultilevel"/>
    <w:tmpl w:val="57747CD0"/>
    <w:lvl w:ilvl="0" w:tplc="D586FE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BCCC8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34EB76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E7F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4CC7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EC6F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656E4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7A24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C6EE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139626D"/>
    <w:multiLevelType w:val="hybridMultilevel"/>
    <w:tmpl w:val="7A50EE80"/>
    <w:lvl w:ilvl="0" w:tplc="60C262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3059A2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A4C26C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1A46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4498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627B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12D7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CED3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188C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5F87879"/>
    <w:multiLevelType w:val="hybridMultilevel"/>
    <w:tmpl w:val="0FF6BC20"/>
    <w:lvl w:ilvl="0" w:tplc="AEFEB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02ED4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1E6E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EC4B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F6DF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F6DB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5A6A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300D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DAB8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66563AC"/>
    <w:multiLevelType w:val="hybridMultilevel"/>
    <w:tmpl w:val="13003C9C"/>
    <w:lvl w:ilvl="0" w:tplc="A05A2C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F4BD5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BED9EA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F4D5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8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4541B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AE9F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0E17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7055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3E40EBE"/>
    <w:multiLevelType w:val="hybridMultilevel"/>
    <w:tmpl w:val="3612CC3A"/>
    <w:lvl w:ilvl="0" w:tplc="2780BFE0">
      <w:start w:val="1"/>
      <w:numFmt w:val="decimal"/>
      <w:lvlText w:val="%1."/>
      <w:lvlJc w:val="left"/>
      <w:pPr>
        <w:ind w:left="720" w:hanging="360"/>
      </w:pPr>
      <w:rPr>
        <w:rFonts w:hint="default"/>
        <w:lang w:val="en-GB"/>
      </w:rPr>
    </w:lvl>
    <w:lvl w:ilvl="1" w:tplc="041D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718B930">
      <w:start w:val="10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E09C0"/>
    <w:multiLevelType w:val="hybridMultilevel"/>
    <w:tmpl w:val="8FC61882"/>
    <w:lvl w:ilvl="0" w:tplc="B1082F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56B49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95ECE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C63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EEFC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B82A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28D6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05601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7867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34BC52D9"/>
    <w:multiLevelType w:val="hybridMultilevel"/>
    <w:tmpl w:val="93222ACC"/>
    <w:lvl w:ilvl="0" w:tplc="2780BFE0">
      <w:start w:val="1"/>
      <w:numFmt w:val="decimal"/>
      <w:lvlText w:val="%1."/>
      <w:lvlJc w:val="left"/>
      <w:pPr>
        <w:ind w:left="720" w:hanging="360"/>
      </w:pPr>
      <w:rPr>
        <w:rFonts w:hint="default"/>
        <w:lang w:val="en-GB"/>
      </w:rPr>
    </w:lvl>
    <w:lvl w:ilvl="1" w:tplc="041D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54951"/>
    <w:multiLevelType w:val="hybridMultilevel"/>
    <w:tmpl w:val="EA80B9E8"/>
    <w:lvl w:ilvl="0" w:tplc="A108475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44FFF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FCFC3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3CFCA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8AEA4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CFCDBE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DA8E23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A01BF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3C0B1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3C2D476A"/>
    <w:multiLevelType w:val="hybridMultilevel"/>
    <w:tmpl w:val="DB920D62"/>
    <w:lvl w:ilvl="0" w:tplc="A2EA9D0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2D6CB02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8AC48D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8ACC8E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A425DC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EFE251F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E34E01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3BC2CF4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536244A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0" w15:restartNumberingAfterBreak="0">
    <w:nsid w:val="44441E28"/>
    <w:multiLevelType w:val="hybridMultilevel"/>
    <w:tmpl w:val="3268458E"/>
    <w:lvl w:ilvl="0" w:tplc="BFF4A0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600BE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68C5A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DEDC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0E9C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465B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AE7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4B20E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3E64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4D847960"/>
    <w:multiLevelType w:val="hybridMultilevel"/>
    <w:tmpl w:val="2EC0D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C070D9"/>
    <w:multiLevelType w:val="hybridMultilevel"/>
    <w:tmpl w:val="8B88609A"/>
    <w:lvl w:ilvl="0" w:tplc="5F469084">
      <w:start w:val="577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522F9"/>
    <w:multiLevelType w:val="hybridMultilevel"/>
    <w:tmpl w:val="B9EAF362"/>
    <w:lvl w:ilvl="0" w:tplc="ABA681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18E8B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3872C8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744C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F259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466E5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406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6E439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D43E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646E1377"/>
    <w:multiLevelType w:val="hybridMultilevel"/>
    <w:tmpl w:val="C95A3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GB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746665"/>
    <w:multiLevelType w:val="hybridMultilevel"/>
    <w:tmpl w:val="F09AEC26"/>
    <w:lvl w:ilvl="0" w:tplc="29947E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6A1D7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A81B5A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4083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7C4F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2218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809B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4AEFD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C2B9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6956468C"/>
    <w:multiLevelType w:val="hybridMultilevel"/>
    <w:tmpl w:val="C66C9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B22119"/>
    <w:multiLevelType w:val="hybridMultilevel"/>
    <w:tmpl w:val="049C2D2A"/>
    <w:lvl w:ilvl="0" w:tplc="2780BFE0">
      <w:start w:val="1"/>
      <w:numFmt w:val="decimal"/>
      <w:lvlText w:val="%1."/>
      <w:lvlJc w:val="left"/>
      <w:pPr>
        <w:ind w:left="720" w:hanging="360"/>
      </w:pPr>
      <w:rPr>
        <w:rFonts w:hint="default"/>
        <w:lang w:val="en-GB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9D19D5"/>
    <w:multiLevelType w:val="hybridMultilevel"/>
    <w:tmpl w:val="551453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084081"/>
    <w:multiLevelType w:val="hybridMultilevel"/>
    <w:tmpl w:val="446A0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50476E"/>
    <w:multiLevelType w:val="hybridMultilevel"/>
    <w:tmpl w:val="37D8A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19"/>
  </w:num>
  <w:num w:numId="5">
    <w:abstractNumId w:val="18"/>
  </w:num>
  <w:num w:numId="6">
    <w:abstractNumId w:val="2"/>
  </w:num>
  <w:num w:numId="7">
    <w:abstractNumId w:val="4"/>
  </w:num>
  <w:num w:numId="8">
    <w:abstractNumId w:val="15"/>
  </w:num>
  <w:num w:numId="9">
    <w:abstractNumId w:val="1"/>
  </w:num>
  <w:num w:numId="10">
    <w:abstractNumId w:val="13"/>
  </w:num>
  <w:num w:numId="11">
    <w:abstractNumId w:val="10"/>
  </w:num>
  <w:num w:numId="12">
    <w:abstractNumId w:val="8"/>
  </w:num>
  <w:num w:numId="13">
    <w:abstractNumId w:val="0"/>
  </w:num>
  <w:num w:numId="14">
    <w:abstractNumId w:val="6"/>
  </w:num>
  <w:num w:numId="15">
    <w:abstractNumId w:val="3"/>
  </w:num>
  <w:num w:numId="16">
    <w:abstractNumId w:val="7"/>
  </w:num>
  <w:num w:numId="17">
    <w:abstractNumId w:val="20"/>
  </w:num>
  <w:num w:numId="18">
    <w:abstractNumId w:val="17"/>
  </w:num>
  <w:num w:numId="19">
    <w:abstractNumId w:val="14"/>
  </w:num>
  <w:num w:numId="20">
    <w:abstractNumId w:val="9"/>
  </w:num>
  <w:num w:numId="21">
    <w:abstractNumId w:val="16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igurd Schelstraete">
    <w15:presenceInfo w15:providerId="AD" w15:userId="S::sschelstraete@quantenna.com::646d2d05-647a-4363-9f78-b4f119b2af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87B"/>
    <w:rsid w:val="0000007B"/>
    <w:rsid w:val="0000159F"/>
    <w:rsid w:val="0000170D"/>
    <w:rsid w:val="00001B71"/>
    <w:rsid w:val="000029CE"/>
    <w:rsid w:val="00002E96"/>
    <w:rsid w:val="000038F0"/>
    <w:rsid w:val="00004EF8"/>
    <w:rsid w:val="00004F89"/>
    <w:rsid w:val="00004FA5"/>
    <w:rsid w:val="000055E5"/>
    <w:rsid w:val="00005724"/>
    <w:rsid w:val="00005743"/>
    <w:rsid w:val="00005B3F"/>
    <w:rsid w:val="00006274"/>
    <w:rsid w:val="00006AD6"/>
    <w:rsid w:val="0000777C"/>
    <w:rsid w:val="000109AB"/>
    <w:rsid w:val="0001120F"/>
    <w:rsid w:val="00011C5C"/>
    <w:rsid w:val="00012EAC"/>
    <w:rsid w:val="000130A5"/>
    <w:rsid w:val="000132BF"/>
    <w:rsid w:val="000137B2"/>
    <w:rsid w:val="00014282"/>
    <w:rsid w:val="00014BB0"/>
    <w:rsid w:val="000151E3"/>
    <w:rsid w:val="00016694"/>
    <w:rsid w:val="000166E2"/>
    <w:rsid w:val="00016793"/>
    <w:rsid w:val="00016BA8"/>
    <w:rsid w:val="00017A74"/>
    <w:rsid w:val="00020F08"/>
    <w:rsid w:val="000212FB"/>
    <w:rsid w:val="00021CE6"/>
    <w:rsid w:val="0002232E"/>
    <w:rsid w:val="000223B0"/>
    <w:rsid w:val="00022584"/>
    <w:rsid w:val="000226EF"/>
    <w:rsid w:val="000226F1"/>
    <w:rsid w:val="0002276E"/>
    <w:rsid w:val="00022C7B"/>
    <w:rsid w:val="00023061"/>
    <w:rsid w:val="00023350"/>
    <w:rsid w:val="0002349D"/>
    <w:rsid w:val="000234E9"/>
    <w:rsid w:val="00023D1B"/>
    <w:rsid w:val="00023F30"/>
    <w:rsid w:val="000242FE"/>
    <w:rsid w:val="00024674"/>
    <w:rsid w:val="00024E7A"/>
    <w:rsid w:val="000253EB"/>
    <w:rsid w:val="0002605A"/>
    <w:rsid w:val="00026AC3"/>
    <w:rsid w:val="0002711A"/>
    <w:rsid w:val="00027F4D"/>
    <w:rsid w:val="00030071"/>
    <w:rsid w:val="000313D2"/>
    <w:rsid w:val="00031672"/>
    <w:rsid w:val="000329A8"/>
    <w:rsid w:val="00032C57"/>
    <w:rsid w:val="00033A15"/>
    <w:rsid w:val="00033AF0"/>
    <w:rsid w:val="00033E02"/>
    <w:rsid w:val="000340EE"/>
    <w:rsid w:val="00034970"/>
    <w:rsid w:val="00034C10"/>
    <w:rsid w:val="00035442"/>
    <w:rsid w:val="000355E3"/>
    <w:rsid w:val="00036284"/>
    <w:rsid w:val="000366FA"/>
    <w:rsid w:val="00036A7F"/>
    <w:rsid w:val="00037244"/>
    <w:rsid w:val="00037816"/>
    <w:rsid w:val="00037B49"/>
    <w:rsid w:val="000404AD"/>
    <w:rsid w:val="000412B0"/>
    <w:rsid w:val="00041444"/>
    <w:rsid w:val="000414E8"/>
    <w:rsid w:val="000416DF"/>
    <w:rsid w:val="00041871"/>
    <w:rsid w:val="000419AE"/>
    <w:rsid w:val="0004226D"/>
    <w:rsid w:val="000422E7"/>
    <w:rsid w:val="00042374"/>
    <w:rsid w:val="00042AF4"/>
    <w:rsid w:val="000436A4"/>
    <w:rsid w:val="00043947"/>
    <w:rsid w:val="000443C2"/>
    <w:rsid w:val="00044A5A"/>
    <w:rsid w:val="0004555B"/>
    <w:rsid w:val="000455D0"/>
    <w:rsid w:val="000455D9"/>
    <w:rsid w:val="00045E58"/>
    <w:rsid w:val="000461CD"/>
    <w:rsid w:val="0004652D"/>
    <w:rsid w:val="00046852"/>
    <w:rsid w:val="00046C9A"/>
    <w:rsid w:val="0004711B"/>
    <w:rsid w:val="000472FE"/>
    <w:rsid w:val="00047517"/>
    <w:rsid w:val="00047699"/>
    <w:rsid w:val="00047985"/>
    <w:rsid w:val="00047D7A"/>
    <w:rsid w:val="00047FD2"/>
    <w:rsid w:val="00050266"/>
    <w:rsid w:val="00050795"/>
    <w:rsid w:val="00050BBB"/>
    <w:rsid w:val="00050F4D"/>
    <w:rsid w:val="00051550"/>
    <w:rsid w:val="0005179A"/>
    <w:rsid w:val="00053140"/>
    <w:rsid w:val="0005368E"/>
    <w:rsid w:val="0005428C"/>
    <w:rsid w:val="00055339"/>
    <w:rsid w:val="00055462"/>
    <w:rsid w:val="0005624F"/>
    <w:rsid w:val="0005631B"/>
    <w:rsid w:val="00056B12"/>
    <w:rsid w:val="00057B92"/>
    <w:rsid w:val="00060546"/>
    <w:rsid w:val="000605BC"/>
    <w:rsid w:val="00060739"/>
    <w:rsid w:val="00061040"/>
    <w:rsid w:val="00061375"/>
    <w:rsid w:val="0006158B"/>
    <w:rsid w:val="0006181B"/>
    <w:rsid w:val="000622AB"/>
    <w:rsid w:val="00063ADA"/>
    <w:rsid w:val="000642E1"/>
    <w:rsid w:val="00064988"/>
    <w:rsid w:val="00064AFA"/>
    <w:rsid w:val="000652D1"/>
    <w:rsid w:val="000653C3"/>
    <w:rsid w:val="000658EA"/>
    <w:rsid w:val="00066062"/>
    <w:rsid w:val="000664B0"/>
    <w:rsid w:val="0006764E"/>
    <w:rsid w:val="00070918"/>
    <w:rsid w:val="00071787"/>
    <w:rsid w:val="00071FE6"/>
    <w:rsid w:val="000725D4"/>
    <w:rsid w:val="00073BFF"/>
    <w:rsid w:val="0007429A"/>
    <w:rsid w:val="0007443C"/>
    <w:rsid w:val="0007460E"/>
    <w:rsid w:val="00075914"/>
    <w:rsid w:val="00075EDE"/>
    <w:rsid w:val="00076AB0"/>
    <w:rsid w:val="00077793"/>
    <w:rsid w:val="000779F3"/>
    <w:rsid w:val="00077C97"/>
    <w:rsid w:val="00081A54"/>
    <w:rsid w:val="00081DFD"/>
    <w:rsid w:val="000823D4"/>
    <w:rsid w:val="00082F17"/>
    <w:rsid w:val="00083232"/>
    <w:rsid w:val="00083797"/>
    <w:rsid w:val="000843A9"/>
    <w:rsid w:val="000848F2"/>
    <w:rsid w:val="00084E3B"/>
    <w:rsid w:val="0008568D"/>
    <w:rsid w:val="000858A0"/>
    <w:rsid w:val="00085E11"/>
    <w:rsid w:val="00085E21"/>
    <w:rsid w:val="00085F86"/>
    <w:rsid w:val="000874C8"/>
    <w:rsid w:val="0008762D"/>
    <w:rsid w:val="000876F9"/>
    <w:rsid w:val="00087DC7"/>
    <w:rsid w:val="00087F53"/>
    <w:rsid w:val="00087F7D"/>
    <w:rsid w:val="00090373"/>
    <w:rsid w:val="00090BC9"/>
    <w:rsid w:val="000914C8"/>
    <w:rsid w:val="00092571"/>
    <w:rsid w:val="000925C1"/>
    <w:rsid w:val="000925EE"/>
    <w:rsid w:val="00092E59"/>
    <w:rsid w:val="0009368B"/>
    <w:rsid w:val="00093D97"/>
    <w:rsid w:val="0009448C"/>
    <w:rsid w:val="00094F80"/>
    <w:rsid w:val="00095A0D"/>
    <w:rsid w:val="0009726C"/>
    <w:rsid w:val="00097518"/>
    <w:rsid w:val="000975F6"/>
    <w:rsid w:val="000977EE"/>
    <w:rsid w:val="000A0D68"/>
    <w:rsid w:val="000A19DB"/>
    <w:rsid w:val="000A1A8B"/>
    <w:rsid w:val="000A2098"/>
    <w:rsid w:val="000A362D"/>
    <w:rsid w:val="000A3B69"/>
    <w:rsid w:val="000A3E42"/>
    <w:rsid w:val="000A405F"/>
    <w:rsid w:val="000A498F"/>
    <w:rsid w:val="000A5568"/>
    <w:rsid w:val="000A58D5"/>
    <w:rsid w:val="000A5CA8"/>
    <w:rsid w:val="000A60F6"/>
    <w:rsid w:val="000A6800"/>
    <w:rsid w:val="000A747C"/>
    <w:rsid w:val="000B0A10"/>
    <w:rsid w:val="000B1054"/>
    <w:rsid w:val="000B1778"/>
    <w:rsid w:val="000B233B"/>
    <w:rsid w:val="000B2627"/>
    <w:rsid w:val="000B3CF8"/>
    <w:rsid w:val="000B4373"/>
    <w:rsid w:val="000B4525"/>
    <w:rsid w:val="000B504C"/>
    <w:rsid w:val="000B5407"/>
    <w:rsid w:val="000B547E"/>
    <w:rsid w:val="000B65A5"/>
    <w:rsid w:val="000B6BCC"/>
    <w:rsid w:val="000B739C"/>
    <w:rsid w:val="000B7490"/>
    <w:rsid w:val="000B7EA1"/>
    <w:rsid w:val="000C00FB"/>
    <w:rsid w:val="000C1ADA"/>
    <w:rsid w:val="000C1D87"/>
    <w:rsid w:val="000C2E7D"/>
    <w:rsid w:val="000C3852"/>
    <w:rsid w:val="000C3FD7"/>
    <w:rsid w:val="000C4177"/>
    <w:rsid w:val="000C47C9"/>
    <w:rsid w:val="000C4B7F"/>
    <w:rsid w:val="000C4D41"/>
    <w:rsid w:val="000C5FF9"/>
    <w:rsid w:val="000C6161"/>
    <w:rsid w:val="000C63EB"/>
    <w:rsid w:val="000C678C"/>
    <w:rsid w:val="000C68EB"/>
    <w:rsid w:val="000C75E2"/>
    <w:rsid w:val="000D02F2"/>
    <w:rsid w:val="000D0785"/>
    <w:rsid w:val="000D1D0B"/>
    <w:rsid w:val="000D2A28"/>
    <w:rsid w:val="000D3CF8"/>
    <w:rsid w:val="000D4215"/>
    <w:rsid w:val="000D47E3"/>
    <w:rsid w:val="000D4A88"/>
    <w:rsid w:val="000D4CDF"/>
    <w:rsid w:val="000D54A8"/>
    <w:rsid w:val="000D5B11"/>
    <w:rsid w:val="000D5B8E"/>
    <w:rsid w:val="000D6051"/>
    <w:rsid w:val="000D6A28"/>
    <w:rsid w:val="000D796B"/>
    <w:rsid w:val="000E0264"/>
    <w:rsid w:val="000E05EC"/>
    <w:rsid w:val="000E099B"/>
    <w:rsid w:val="000E0BFC"/>
    <w:rsid w:val="000E1D7D"/>
    <w:rsid w:val="000E1F58"/>
    <w:rsid w:val="000E23E3"/>
    <w:rsid w:val="000E2B55"/>
    <w:rsid w:val="000E2D3F"/>
    <w:rsid w:val="000E339D"/>
    <w:rsid w:val="000E3685"/>
    <w:rsid w:val="000E384B"/>
    <w:rsid w:val="000E3A52"/>
    <w:rsid w:val="000E3BEA"/>
    <w:rsid w:val="000E4493"/>
    <w:rsid w:val="000E4BBD"/>
    <w:rsid w:val="000E54B3"/>
    <w:rsid w:val="000E54F0"/>
    <w:rsid w:val="000E5A41"/>
    <w:rsid w:val="000E6050"/>
    <w:rsid w:val="000E645E"/>
    <w:rsid w:val="000E66D0"/>
    <w:rsid w:val="000E6743"/>
    <w:rsid w:val="000E6D1E"/>
    <w:rsid w:val="000E73B7"/>
    <w:rsid w:val="000E7513"/>
    <w:rsid w:val="000E78EE"/>
    <w:rsid w:val="000E7B7F"/>
    <w:rsid w:val="000F0591"/>
    <w:rsid w:val="000F0ECE"/>
    <w:rsid w:val="000F0F32"/>
    <w:rsid w:val="000F0F5A"/>
    <w:rsid w:val="000F1000"/>
    <w:rsid w:val="000F12BF"/>
    <w:rsid w:val="000F2184"/>
    <w:rsid w:val="000F2242"/>
    <w:rsid w:val="000F28C8"/>
    <w:rsid w:val="000F342F"/>
    <w:rsid w:val="000F3654"/>
    <w:rsid w:val="000F3BDE"/>
    <w:rsid w:val="000F4568"/>
    <w:rsid w:val="000F4D67"/>
    <w:rsid w:val="000F4F37"/>
    <w:rsid w:val="000F58D0"/>
    <w:rsid w:val="000F5998"/>
    <w:rsid w:val="000F6BEA"/>
    <w:rsid w:val="0010036C"/>
    <w:rsid w:val="00100D07"/>
    <w:rsid w:val="00100E93"/>
    <w:rsid w:val="00102A4D"/>
    <w:rsid w:val="0010380A"/>
    <w:rsid w:val="00104047"/>
    <w:rsid w:val="001046A1"/>
    <w:rsid w:val="00105F64"/>
    <w:rsid w:val="00106685"/>
    <w:rsid w:val="00106A5C"/>
    <w:rsid w:val="00106D79"/>
    <w:rsid w:val="00106D85"/>
    <w:rsid w:val="001071F3"/>
    <w:rsid w:val="001076F3"/>
    <w:rsid w:val="0010790E"/>
    <w:rsid w:val="00110E7C"/>
    <w:rsid w:val="00111136"/>
    <w:rsid w:val="00111A04"/>
    <w:rsid w:val="0011305D"/>
    <w:rsid w:val="00114050"/>
    <w:rsid w:val="00115032"/>
    <w:rsid w:val="00115729"/>
    <w:rsid w:val="00115E01"/>
    <w:rsid w:val="00116A00"/>
    <w:rsid w:val="00116AC5"/>
    <w:rsid w:val="00116E21"/>
    <w:rsid w:val="00117095"/>
    <w:rsid w:val="00117DA6"/>
    <w:rsid w:val="00120231"/>
    <w:rsid w:val="001203B3"/>
    <w:rsid w:val="00120A5D"/>
    <w:rsid w:val="001219ED"/>
    <w:rsid w:val="00121C6C"/>
    <w:rsid w:val="0012240B"/>
    <w:rsid w:val="00122B40"/>
    <w:rsid w:val="00122D67"/>
    <w:rsid w:val="001233B5"/>
    <w:rsid w:val="001236C6"/>
    <w:rsid w:val="00123CF3"/>
    <w:rsid w:val="00124548"/>
    <w:rsid w:val="00124995"/>
    <w:rsid w:val="00125518"/>
    <w:rsid w:val="0012589A"/>
    <w:rsid w:val="00125AE6"/>
    <w:rsid w:val="00125B91"/>
    <w:rsid w:val="0012601E"/>
    <w:rsid w:val="00127319"/>
    <w:rsid w:val="001279B1"/>
    <w:rsid w:val="00130BE4"/>
    <w:rsid w:val="0013191D"/>
    <w:rsid w:val="00131C15"/>
    <w:rsid w:val="00131EC2"/>
    <w:rsid w:val="0013233E"/>
    <w:rsid w:val="00132A90"/>
    <w:rsid w:val="00132F8D"/>
    <w:rsid w:val="00132FA1"/>
    <w:rsid w:val="0013311B"/>
    <w:rsid w:val="0013411B"/>
    <w:rsid w:val="0013483F"/>
    <w:rsid w:val="0013488B"/>
    <w:rsid w:val="00135325"/>
    <w:rsid w:val="001355E9"/>
    <w:rsid w:val="00135608"/>
    <w:rsid w:val="00135AB8"/>
    <w:rsid w:val="00135ACF"/>
    <w:rsid w:val="00135DFB"/>
    <w:rsid w:val="00136BFB"/>
    <w:rsid w:val="001372BB"/>
    <w:rsid w:val="00137E56"/>
    <w:rsid w:val="00137EA8"/>
    <w:rsid w:val="001405B9"/>
    <w:rsid w:val="00140B7B"/>
    <w:rsid w:val="001411F8"/>
    <w:rsid w:val="00141F0A"/>
    <w:rsid w:val="00142073"/>
    <w:rsid w:val="00142109"/>
    <w:rsid w:val="0014214C"/>
    <w:rsid w:val="001421FC"/>
    <w:rsid w:val="00142349"/>
    <w:rsid w:val="00143A8E"/>
    <w:rsid w:val="001454AD"/>
    <w:rsid w:val="00146929"/>
    <w:rsid w:val="00146EFB"/>
    <w:rsid w:val="00150448"/>
    <w:rsid w:val="00150564"/>
    <w:rsid w:val="001505FD"/>
    <w:rsid w:val="00150633"/>
    <w:rsid w:val="00150810"/>
    <w:rsid w:val="001525F8"/>
    <w:rsid w:val="00152D95"/>
    <w:rsid w:val="001537A3"/>
    <w:rsid w:val="001546C4"/>
    <w:rsid w:val="001547D0"/>
    <w:rsid w:val="001547D1"/>
    <w:rsid w:val="00154D34"/>
    <w:rsid w:val="001553B5"/>
    <w:rsid w:val="00155857"/>
    <w:rsid w:val="00155924"/>
    <w:rsid w:val="00155972"/>
    <w:rsid w:val="00155D0B"/>
    <w:rsid w:val="00156688"/>
    <w:rsid w:val="001575D4"/>
    <w:rsid w:val="001577D6"/>
    <w:rsid w:val="00157EA1"/>
    <w:rsid w:val="00160567"/>
    <w:rsid w:val="00160AE9"/>
    <w:rsid w:val="00160C4D"/>
    <w:rsid w:val="001619B6"/>
    <w:rsid w:val="001619D3"/>
    <w:rsid w:val="0016257F"/>
    <w:rsid w:val="00162819"/>
    <w:rsid w:val="001635CF"/>
    <w:rsid w:val="0016747E"/>
    <w:rsid w:val="0016748E"/>
    <w:rsid w:val="0017008D"/>
    <w:rsid w:val="001700CC"/>
    <w:rsid w:val="00170856"/>
    <w:rsid w:val="00171139"/>
    <w:rsid w:val="001716A3"/>
    <w:rsid w:val="00172606"/>
    <w:rsid w:val="001727B2"/>
    <w:rsid w:val="00172CFD"/>
    <w:rsid w:val="0017398D"/>
    <w:rsid w:val="00173A17"/>
    <w:rsid w:val="00174156"/>
    <w:rsid w:val="00174809"/>
    <w:rsid w:val="00174C19"/>
    <w:rsid w:val="00174E93"/>
    <w:rsid w:val="00175CE5"/>
    <w:rsid w:val="00175D0A"/>
    <w:rsid w:val="00175ECF"/>
    <w:rsid w:val="00176728"/>
    <w:rsid w:val="00176D00"/>
    <w:rsid w:val="00176E41"/>
    <w:rsid w:val="00177921"/>
    <w:rsid w:val="00177B9A"/>
    <w:rsid w:val="00181C7E"/>
    <w:rsid w:val="001825F5"/>
    <w:rsid w:val="00182D6E"/>
    <w:rsid w:val="00182E5A"/>
    <w:rsid w:val="001834E6"/>
    <w:rsid w:val="00184DE3"/>
    <w:rsid w:val="001852B9"/>
    <w:rsid w:val="00186482"/>
    <w:rsid w:val="00186C3C"/>
    <w:rsid w:val="00187FD6"/>
    <w:rsid w:val="00190FF0"/>
    <w:rsid w:val="001914C5"/>
    <w:rsid w:val="0019152E"/>
    <w:rsid w:val="001916B5"/>
    <w:rsid w:val="00191972"/>
    <w:rsid w:val="00191E93"/>
    <w:rsid w:val="00191EC3"/>
    <w:rsid w:val="00192088"/>
    <w:rsid w:val="00192B6F"/>
    <w:rsid w:val="00192CE9"/>
    <w:rsid w:val="00192F32"/>
    <w:rsid w:val="00193278"/>
    <w:rsid w:val="00193CFC"/>
    <w:rsid w:val="00194290"/>
    <w:rsid w:val="00194424"/>
    <w:rsid w:val="00194680"/>
    <w:rsid w:val="00194833"/>
    <w:rsid w:val="00194F61"/>
    <w:rsid w:val="0019549A"/>
    <w:rsid w:val="00196213"/>
    <w:rsid w:val="001963D1"/>
    <w:rsid w:val="001967D6"/>
    <w:rsid w:val="001973CC"/>
    <w:rsid w:val="001975C3"/>
    <w:rsid w:val="001976BD"/>
    <w:rsid w:val="001977B7"/>
    <w:rsid w:val="00197F90"/>
    <w:rsid w:val="001A29C6"/>
    <w:rsid w:val="001A34A2"/>
    <w:rsid w:val="001A437E"/>
    <w:rsid w:val="001A47FC"/>
    <w:rsid w:val="001A5AEC"/>
    <w:rsid w:val="001A5AED"/>
    <w:rsid w:val="001A5E1C"/>
    <w:rsid w:val="001A6373"/>
    <w:rsid w:val="001A79D5"/>
    <w:rsid w:val="001A7BAF"/>
    <w:rsid w:val="001B0ED7"/>
    <w:rsid w:val="001B0F29"/>
    <w:rsid w:val="001B1466"/>
    <w:rsid w:val="001B17D6"/>
    <w:rsid w:val="001B1BB8"/>
    <w:rsid w:val="001B2152"/>
    <w:rsid w:val="001B26F9"/>
    <w:rsid w:val="001B39DD"/>
    <w:rsid w:val="001B3BB7"/>
    <w:rsid w:val="001B3CA3"/>
    <w:rsid w:val="001B3CDE"/>
    <w:rsid w:val="001B4D78"/>
    <w:rsid w:val="001B55C8"/>
    <w:rsid w:val="001B5E72"/>
    <w:rsid w:val="001B6896"/>
    <w:rsid w:val="001C01C8"/>
    <w:rsid w:val="001C171F"/>
    <w:rsid w:val="001C1A5A"/>
    <w:rsid w:val="001C1C12"/>
    <w:rsid w:val="001C2132"/>
    <w:rsid w:val="001C27A5"/>
    <w:rsid w:val="001C2934"/>
    <w:rsid w:val="001C3265"/>
    <w:rsid w:val="001C36E4"/>
    <w:rsid w:val="001C38C8"/>
    <w:rsid w:val="001C3B7F"/>
    <w:rsid w:val="001C42F0"/>
    <w:rsid w:val="001C4CFE"/>
    <w:rsid w:val="001C546C"/>
    <w:rsid w:val="001C5837"/>
    <w:rsid w:val="001C59E3"/>
    <w:rsid w:val="001C5EAE"/>
    <w:rsid w:val="001C6E21"/>
    <w:rsid w:val="001C710B"/>
    <w:rsid w:val="001C73C4"/>
    <w:rsid w:val="001C7E53"/>
    <w:rsid w:val="001D11F0"/>
    <w:rsid w:val="001D13AF"/>
    <w:rsid w:val="001D2456"/>
    <w:rsid w:val="001D25B9"/>
    <w:rsid w:val="001D2F9B"/>
    <w:rsid w:val="001D2FCB"/>
    <w:rsid w:val="001D39F5"/>
    <w:rsid w:val="001D4421"/>
    <w:rsid w:val="001D4B77"/>
    <w:rsid w:val="001D4DEF"/>
    <w:rsid w:val="001D666C"/>
    <w:rsid w:val="001D723B"/>
    <w:rsid w:val="001D7F07"/>
    <w:rsid w:val="001E1007"/>
    <w:rsid w:val="001E103E"/>
    <w:rsid w:val="001E1061"/>
    <w:rsid w:val="001E15AA"/>
    <w:rsid w:val="001E1984"/>
    <w:rsid w:val="001E1CAB"/>
    <w:rsid w:val="001E24B5"/>
    <w:rsid w:val="001E2F94"/>
    <w:rsid w:val="001E307E"/>
    <w:rsid w:val="001E46CF"/>
    <w:rsid w:val="001E4855"/>
    <w:rsid w:val="001E503C"/>
    <w:rsid w:val="001E5133"/>
    <w:rsid w:val="001E5B90"/>
    <w:rsid w:val="001E627E"/>
    <w:rsid w:val="001E6A90"/>
    <w:rsid w:val="001E744F"/>
    <w:rsid w:val="001F0AA4"/>
    <w:rsid w:val="001F0B4F"/>
    <w:rsid w:val="001F0EE4"/>
    <w:rsid w:val="001F1020"/>
    <w:rsid w:val="001F15E9"/>
    <w:rsid w:val="001F2689"/>
    <w:rsid w:val="001F269B"/>
    <w:rsid w:val="001F287D"/>
    <w:rsid w:val="001F2CDF"/>
    <w:rsid w:val="001F40F5"/>
    <w:rsid w:val="001F4191"/>
    <w:rsid w:val="001F43CE"/>
    <w:rsid w:val="001F47E1"/>
    <w:rsid w:val="001F4933"/>
    <w:rsid w:val="001F4AC9"/>
    <w:rsid w:val="001F4FC5"/>
    <w:rsid w:val="001F5A88"/>
    <w:rsid w:val="001F6127"/>
    <w:rsid w:val="001F614C"/>
    <w:rsid w:val="001F66E7"/>
    <w:rsid w:val="001F6759"/>
    <w:rsid w:val="001F6A05"/>
    <w:rsid w:val="001F7045"/>
    <w:rsid w:val="001F74AA"/>
    <w:rsid w:val="001F75D0"/>
    <w:rsid w:val="0020047B"/>
    <w:rsid w:val="00201062"/>
    <w:rsid w:val="00201078"/>
    <w:rsid w:val="002018FD"/>
    <w:rsid w:val="002019D1"/>
    <w:rsid w:val="00201AA5"/>
    <w:rsid w:val="00201D91"/>
    <w:rsid w:val="00201FDA"/>
    <w:rsid w:val="0020323C"/>
    <w:rsid w:val="002033C5"/>
    <w:rsid w:val="00203AA3"/>
    <w:rsid w:val="00204259"/>
    <w:rsid w:val="00204A83"/>
    <w:rsid w:val="00204CB2"/>
    <w:rsid w:val="002056F1"/>
    <w:rsid w:val="00205AFC"/>
    <w:rsid w:val="00205D10"/>
    <w:rsid w:val="00205F1A"/>
    <w:rsid w:val="00206D35"/>
    <w:rsid w:val="00206FBA"/>
    <w:rsid w:val="002104D5"/>
    <w:rsid w:val="0021098E"/>
    <w:rsid w:val="00210C6A"/>
    <w:rsid w:val="00211086"/>
    <w:rsid w:val="0021193E"/>
    <w:rsid w:val="00211BBD"/>
    <w:rsid w:val="00211D0E"/>
    <w:rsid w:val="0021218A"/>
    <w:rsid w:val="0021218F"/>
    <w:rsid w:val="0021368D"/>
    <w:rsid w:val="00213753"/>
    <w:rsid w:val="002137B5"/>
    <w:rsid w:val="00214069"/>
    <w:rsid w:val="002145FA"/>
    <w:rsid w:val="00215296"/>
    <w:rsid w:val="0021596C"/>
    <w:rsid w:val="0021629C"/>
    <w:rsid w:val="002163E9"/>
    <w:rsid w:val="00216A90"/>
    <w:rsid w:val="00216AC0"/>
    <w:rsid w:val="00220428"/>
    <w:rsid w:val="00220A6B"/>
    <w:rsid w:val="00220E09"/>
    <w:rsid w:val="00222019"/>
    <w:rsid w:val="0022272D"/>
    <w:rsid w:val="00222CBD"/>
    <w:rsid w:val="0022326D"/>
    <w:rsid w:val="00223C56"/>
    <w:rsid w:val="00223C77"/>
    <w:rsid w:val="00223DDC"/>
    <w:rsid w:val="00223E93"/>
    <w:rsid w:val="00223F13"/>
    <w:rsid w:val="00223F22"/>
    <w:rsid w:val="00224538"/>
    <w:rsid w:val="0022537A"/>
    <w:rsid w:val="00225897"/>
    <w:rsid w:val="00226938"/>
    <w:rsid w:val="002277B1"/>
    <w:rsid w:val="002301D4"/>
    <w:rsid w:val="00230CBF"/>
    <w:rsid w:val="00231065"/>
    <w:rsid w:val="0023117E"/>
    <w:rsid w:val="002314B6"/>
    <w:rsid w:val="002334A6"/>
    <w:rsid w:val="00233E82"/>
    <w:rsid w:val="00234A07"/>
    <w:rsid w:val="00234B65"/>
    <w:rsid w:val="00236087"/>
    <w:rsid w:val="0023672B"/>
    <w:rsid w:val="002368D3"/>
    <w:rsid w:val="00237072"/>
    <w:rsid w:val="002378D7"/>
    <w:rsid w:val="00237A5E"/>
    <w:rsid w:val="0024031C"/>
    <w:rsid w:val="002406E2"/>
    <w:rsid w:val="00240892"/>
    <w:rsid w:val="0024096D"/>
    <w:rsid w:val="0024107C"/>
    <w:rsid w:val="0024127A"/>
    <w:rsid w:val="002417B7"/>
    <w:rsid w:val="00242031"/>
    <w:rsid w:val="00242136"/>
    <w:rsid w:val="00242D6C"/>
    <w:rsid w:val="00244D69"/>
    <w:rsid w:val="00245525"/>
    <w:rsid w:val="00245D62"/>
    <w:rsid w:val="0024612A"/>
    <w:rsid w:val="002471AA"/>
    <w:rsid w:val="00247AFC"/>
    <w:rsid w:val="00250C43"/>
    <w:rsid w:val="00250EA9"/>
    <w:rsid w:val="00251071"/>
    <w:rsid w:val="002516D3"/>
    <w:rsid w:val="00251951"/>
    <w:rsid w:val="00251C0B"/>
    <w:rsid w:val="00251D8B"/>
    <w:rsid w:val="00252241"/>
    <w:rsid w:val="0025248A"/>
    <w:rsid w:val="00252591"/>
    <w:rsid w:val="00252B50"/>
    <w:rsid w:val="00252E0C"/>
    <w:rsid w:val="00252F82"/>
    <w:rsid w:val="0025304C"/>
    <w:rsid w:val="00253C74"/>
    <w:rsid w:val="00253D26"/>
    <w:rsid w:val="0025420B"/>
    <w:rsid w:val="00254579"/>
    <w:rsid w:val="002546C0"/>
    <w:rsid w:val="00255AFF"/>
    <w:rsid w:val="00255F36"/>
    <w:rsid w:val="002560F2"/>
    <w:rsid w:val="002566B2"/>
    <w:rsid w:val="00257128"/>
    <w:rsid w:val="002579E1"/>
    <w:rsid w:val="00257A7C"/>
    <w:rsid w:val="00257E39"/>
    <w:rsid w:val="002601AC"/>
    <w:rsid w:val="00260A4F"/>
    <w:rsid w:val="00260FE0"/>
    <w:rsid w:val="002610CE"/>
    <w:rsid w:val="0026127C"/>
    <w:rsid w:val="002614AC"/>
    <w:rsid w:val="0026168E"/>
    <w:rsid w:val="00261D58"/>
    <w:rsid w:val="00261F98"/>
    <w:rsid w:val="002624AA"/>
    <w:rsid w:val="002635D4"/>
    <w:rsid w:val="00263E10"/>
    <w:rsid w:val="00263E91"/>
    <w:rsid w:val="002642C2"/>
    <w:rsid w:val="00264347"/>
    <w:rsid w:val="00264CD8"/>
    <w:rsid w:val="002650B4"/>
    <w:rsid w:val="00270260"/>
    <w:rsid w:val="00270676"/>
    <w:rsid w:val="00270B37"/>
    <w:rsid w:val="00270BF2"/>
    <w:rsid w:val="00271744"/>
    <w:rsid w:val="00272097"/>
    <w:rsid w:val="002720F4"/>
    <w:rsid w:val="002727A0"/>
    <w:rsid w:val="00272BED"/>
    <w:rsid w:val="00273484"/>
    <w:rsid w:val="002735B6"/>
    <w:rsid w:val="00273C67"/>
    <w:rsid w:val="00273CBA"/>
    <w:rsid w:val="00274274"/>
    <w:rsid w:val="002744E8"/>
    <w:rsid w:val="00274D63"/>
    <w:rsid w:val="00274ECE"/>
    <w:rsid w:val="002762D3"/>
    <w:rsid w:val="002769A3"/>
    <w:rsid w:val="00277281"/>
    <w:rsid w:val="00280E72"/>
    <w:rsid w:val="00281079"/>
    <w:rsid w:val="0028177D"/>
    <w:rsid w:val="00281EA1"/>
    <w:rsid w:val="00282066"/>
    <w:rsid w:val="0028384D"/>
    <w:rsid w:val="00283CC5"/>
    <w:rsid w:val="0028515F"/>
    <w:rsid w:val="002857E2"/>
    <w:rsid w:val="00285A91"/>
    <w:rsid w:val="0028679D"/>
    <w:rsid w:val="00286819"/>
    <w:rsid w:val="00286E12"/>
    <w:rsid w:val="00287429"/>
    <w:rsid w:val="0028750A"/>
    <w:rsid w:val="002878E9"/>
    <w:rsid w:val="002879B3"/>
    <w:rsid w:val="00287C53"/>
    <w:rsid w:val="0029020B"/>
    <w:rsid w:val="00290A7B"/>
    <w:rsid w:val="00291371"/>
    <w:rsid w:val="00291C7A"/>
    <w:rsid w:val="002921EF"/>
    <w:rsid w:val="0029243E"/>
    <w:rsid w:val="00293694"/>
    <w:rsid w:val="00293F85"/>
    <w:rsid w:val="00294783"/>
    <w:rsid w:val="00294F09"/>
    <w:rsid w:val="00294F4D"/>
    <w:rsid w:val="00294FFF"/>
    <w:rsid w:val="002957D9"/>
    <w:rsid w:val="00295F80"/>
    <w:rsid w:val="0029783D"/>
    <w:rsid w:val="00297B0F"/>
    <w:rsid w:val="00297CE1"/>
    <w:rsid w:val="00297FB7"/>
    <w:rsid w:val="002A0BAA"/>
    <w:rsid w:val="002A0E04"/>
    <w:rsid w:val="002A180D"/>
    <w:rsid w:val="002A194A"/>
    <w:rsid w:val="002A1A71"/>
    <w:rsid w:val="002A24A8"/>
    <w:rsid w:val="002A2672"/>
    <w:rsid w:val="002A295C"/>
    <w:rsid w:val="002A354B"/>
    <w:rsid w:val="002A426E"/>
    <w:rsid w:val="002A4684"/>
    <w:rsid w:val="002A4AD5"/>
    <w:rsid w:val="002A4AFC"/>
    <w:rsid w:val="002A556F"/>
    <w:rsid w:val="002A6ED1"/>
    <w:rsid w:val="002A6FC0"/>
    <w:rsid w:val="002A700A"/>
    <w:rsid w:val="002A7FEC"/>
    <w:rsid w:val="002B0380"/>
    <w:rsid w:val="002B06AC"/>
    <w:rsid w:val="002B0A19"/>
    <w:rsid w:val="002B0B11"/>
    <w:rsid w:val="002B0DA3"/>
    <w:rsid w:val="002B2014"/>
    <w:rsid w:val="002B32F4"/>
    <w:rsid w:val="002B3533"/>
    <w:rsid w:val="002B392C"/>
    <w:rsid w:val="002B3B31"/>
    <w:rsid w:val="002B3EA8"/>
    <w:rsid w:val="002B490F"/>
    <w:rsid w:val="002B4A3C"/>
    <w:rsid w:val="002B5457"/>
    <w:rsid w:val="002B5561"/>
    <w:rsid w:val="002B5931"/>
    <w:rsid w:val="002B5A46"/>
    <w:rsid w:val="002B5AFB"/>
    <w:rsid w:val="002B5C2E"/>
    <w:rsid w:val="002B7360"/>
    <w:rsid w:val="002B7C1C"/>
    <w:rsid w:val="002B7EEE"/>
    <w:rsid w:val="002C1265"/>
    <w:rsid w:val="002C16B3"/>
    <w:rsid w:val="002C2CEC"/>
    <w:rsid w:val="002C3200"/>
    <w:rsid w:val="002C422F"/>
    <w:rsid w:val="002C4315"/>
    <w:rsid w:val="002C47EF"/>
    <w:rsid w:val="002C52FC"/>
    <w:rsid w:val="002C53AA"/>
    <w:rsid w:val="002C5A3E"/>
    <w:rsid w:val="002C5A81"/>
    <w:rsid w:val="002C6166"/>
    <w:rsid w:val="002C64EC"/>
    <w:rsid w:val="002C6693"/>
    <w:rsid w:val="002C6910"/>
    <w:rsid w:val="002C730F"/>
    <w:rsid w:val="002C75C0"/>
    <w:rsid w:val="002C7D64"/>
    <w:rsid w:val="002C7FBE"/>
    <w:rsid w:val="002D01C7"/>
    <w:rsid w:val="002D0561"/>
    <w:rsid w:val="002D05AF"/>
    <w:rsid w:val="002D0C20"/>
    <w:rsid w:val="002D12FF"/>
    <w:rsid w:val="002D146A"/>
    <w:rsid w:val="002D1A67"/>
    <w:rsid w:val="002D1BCE"/>
    <w:rsid w:val="002D1C71"/>
    <w:rsid w:val="002D2505"/>
    <w:rsid w:val="002D2543"/>
    <w:rsid w:val="002D286C"/>
    <w:rsid w:val="002D2D4E"/>
    <w:rsid w:val="002D32F3"/>
    <w:rsid w:val="002D3A92"/>
    <w:rsid w:val="002D3F33"/>
    <w:rsid w:val="002D4229"/>
    <w:rsid w:val="002D44BE"/>
    <w:rsid w:val="002D48E7"/>
    <w:rsid w:val="002D4A1A"/>
    <w:rsid w:val="002D4E16"/>
    <w:rsid w:val="002D4FCD"/>
    <w:rsid w:val="002D5532"/>
    <w:rsid w:val="002D5A34"/>
    <w:rsid w:val="002D5A35"/>
    <w:rsid w:val="002D6887"/>
    <w:rsid w:val="002D6CCE"/>
    <w:rsid w:val="002D7A07"/>
    <w:rsid w:val="002E1304"/>
    <w:rsid w:val="002E2799"/>
    <w:rsid w:val="002E3234"/>
    <w:rsid w:val="002E333A"/>
    <w:rsid w:val="002E33B0"/>
    <w:rsid w:val="002E367D"/>
    <w:rsid w:val="002E4BA0"/>
    <w:rsid w:val="002E5F8E"/>
    <w:rsid w:val="002E616E"/>
    <w:rsid w:val="002E6504"/>
    <w:rsid w:val="002E6D79"/>
    <w:rsid w:val="002E7B6F"/>
    <w:rsid w:val="002E7D0E"/>
    <w:rsid w:val="002F0356"/>
    <w:rsid w:val="002F0845"/>
    <w:rsid w:val="002F0BD4"/>
    <w:rsid w:val="002F1479"/>
    <w:rsid w:val="002F1CEA"/>
    <w:rsid w:val="002F209E"/>
    <w:rsid w:val="002F249A"/>
    <w:rsid w:val="002F3951"/>
    <w:rsid w:val="002F3F5C"/>
    <w:rsid w:val="002F4F67"/>
    <w:rsid w:val="002F4FAF"/>
    <w:rsid w:val="002F68D4"/>
    <w:rsid w:val="002F6EBE"/>
    <w:rsid w:val="002F704C"/>
    <w:rsid w:val="002F70DE"/>
    <w:rsid w:val="002F71E2"/>
    <w:rsid w:val="002F76B8"/>
    <w:rsid w:val="003011BC"/>
    <w:rsid w:val="003013B0"/>
    <w:rsid w:val="00301680"/>
    <w:rsid w:val="00301CBE"/>
    <w:rsid w:val="00302451"/>
    <w:rsid w:val="00302BA6"/>
    <w:rsid w:val="0030300F"/>
    <w:rsid w:val="00303044"/>
    <w:rsid w:val="00304630"/>
    <w:rsid w:val="003048F2"/>
    <w:rsid w:val="00304FBC"/>
    <w:rsid w:val="00306A75"/>
    <w:rsid w:val="00307102"/>
    <w:rsid w:val="003072D0"/>
    <w:rsid w:val="0030762E"/>
    <w:rsid w:val="0031074F"/>
    <w:rsid w:val="00310C1C"/>
    <w:rsid w:val="00310FEA"/>
    <w:rsid w:val="003125FC"/>
    <w:rsid w:val="00312CE4"/>
    <w:rsid w:val="00312D36"/>
    <w:rsid w:val="00312E3C"/>
    <w:rsid w:val="00313608"/>
    <w:rsid w:val="00313B61"/>
    <w:rsid w:val="00315064"/>
    <w:rsid w:val="0031587B"/>
    <w:rsid w:val="0031596C"/>
    <w:rsid w:val="00315A80"/>
    <w:rsid w:val="00316011"/>
    <w:rsid w:val="003160DC"/>
    <w:rsid w:val="0031675F"/>
    <w:rsid w:val="00316E7B"/>
    <w:rsid w:val="00317FE0"/>
    <w:rsid w:val="00320370"/>
    <w:rsid w:val="003203AF"/>
    <w:rsid w:val="00320AD8"/>
    <w:rsid w:val="00320D7D"/>
    <w:rsid w:val="0032196D"/>
    <w:rsid w:val="00322E52"/>
    <w:rsid w:val="00322F23"/>
    <w:rsid w:val="00323581"/>
    <w:rsid w:val="00324242"/>
    <w:rsid w:val="00324E07"/>
    <w:rsid w:val="0032522B"/>
    <w:rsid w:val="00325D7C"/>
    <w:rsid w:val="003261A3"/>
    <w:rsid w:val="003264DB"/>
    <w:rsid w:val="0032657A"/>
    <w:rsid w:val="00326C06"/>
    <w:rsid w:val="00330F03"/>
    <w:rsid w:val="00331AC8"/>
    <w:rsid w:val="00332EEE"/>
    <w:rsid w:val="00333948"/>
    <w:rsid w:val="00333B04"/>
    <w:rsid w:val="00333D3B"/>
    <w:rsid w:val="00333D7B"/>
    <w:rsid w:val="00334141"/>
    <w:rsid w:val="00334335"/>
    <w:rsid w:val="00334458"/>
    <w:rsid w:val="003349C4"/>
    <w:rsid w:val="00334CEB"/>
    <w:rsid w:val="0033562B"/>
    <w:rsid w:val="0033603B"/>
    <w:rsid w:val="00336190"/>
    <w:rsid w:val="0033719B"/>
    <w:rsid w:val="003375B7"/>
    <w:rsid w:val="00337D5C"/>
    <w:rsid w:val="00340056"/>
    <w:rsid w:val="00340AFA"/>
    <w:rsid w:val="00340B96"/>
    <w:rsid w:val="00340DC8"/>
    <w:rsid w:val="00340FAF"/>
    <w:rsid w:val="0034243C"/>
    <w:rsid w:val="00343168"/>
    <w:rsid w:val="00343198"/>
    <w:rsid w:val="003435C8"/>
    <w:rsid w:val="00343BFE"/>
    <w:rsid w:val="00344528"/>
    <w:rsid w:val="003456A2"/>
    <w:rsid w:val="003465C1"/>
    <w:rsid w:val="00346CEE"/>
    <w:rsid w:val="003470E5"/>
    <w:rsid w:val="00347379"/>
    <w:rsid w:val="00347C33"/>
    <w:rsid w:val="00350211"/>
    <w:rsid w:val="0035031E"/>
    <w:rsid w:val="00350BDF"/>
    <w:rsid w:val="00350DB2"/>
    <w:rsid w:val="00351435"/>
    <w:rsid w:val="003516D9"/>
    <w:rsid w:val="00351D97"/>
    <w:rsid w:val="003521A9"/>
    <w:rsid w:val="0035298D"/>
    <w:rsid w:val="00352DFF"/>
    <w:rsid w:val="00352F57"/>
    <w:rsid w:val="0035323C"/>
    <w:rsid w:val="0035386C"/>
    <w:rsid w:val="00353F99"/>
    <w:rsid w:val="0035411D"/>
    <w:rsid w:val="00354B86"/>
    <w:rsid w:val="00355E2E"/>
    <w:rsid w:val="0035659E"/>
    <w:rsid w:val="003570EC"/>
    <w:rsid w:val="00357381"/>
    <w:rsid w:val="00360958"/>
    <w:rsid w:val="00360C1E"/>
    <w:rsid w:val="003611A8"/>
    <w:rsid w:val="00361870"/>
    <w:rsid w:val="00361EFD"/>
    <w:rsid w:val="00363103"/>
    <w:rsid w:val="00363C73"/>
    <w:rsid w:val="00363F9E"/>
    <w:rsid w:val="00364246"/>
    <w:rsid w:val="00364383"/>
    <w:rsid w:val="00364683"/>
    <w:rsid w:val="00364D18"/>
    <w:rsid w:val="003659F5"/>
    <w:rsid w:val="00365A8D"/>
    <w:rsid w:val="00366550"/>
    <w:rsid w:val="003674DE"/>
    <w:rsid w:val="00367A94"/>
    <w:rsid w:val="003708BB"/>
    <w:rsid w:val="00370B89"/>
    <w:rsid w:val="0037188A"/>
    <w:rsid w:val="00371E33"/>
    <w:rsid w:val="00372A56"/>
    <w:rsid w:val="00372D60"/>
    <w:rsid w:val="00372F65"/>
    <w:rsid w:val="003732F0"/>
    <w:rsid w:val="003737C4"/>
    <w:rsid w:val="00374171"/>
    <w:rsid w:val="003742E4"/>
    <w:rsid w:val="00374D68"/>
    <w:rsid w:val="003756AD"/>
    <w:rsid w:val="0037582A"/>
    <w:rsid w:val="00375CE5"/>
    <w:rsid w:val="0037633E"/>
    <w:rsid w:val="00376466"/>
    <w:rsid w:val="00377268"/>
    <w:rsid w:val="00377726"/>
    <w:rsid w:val="00380210"/>
    <w:rsid w:val="00380BC4"/>
    <w:rsid w:val="00380DAE"/>
    <w:rsid w:val="00380E7D"/>
    <w:rsid w:val="0038201D"/>
    <w:rsid w:val="00382126"/>
    <w:rsid w:val="00382273"/>
    <w:rsid w:val="00382311"/>
    <w:rsid w:val="003826B8"/>
    <w:rsid w:val="00382C19"/>
    <w:rsid w:val="00382D12"/>
    <w:rsid w:val="00383453"/>
    <w:rsid w:val="00383C44"/>
    <w:rsid w:val="00383DA6"/>
    <w:rsid w:val="0038424C"/>
    <w:rsid w:val="00384F2A"/>
    <w:rsid w:val="00385984"/>
    <w:rsid w:val="00385DB5"/>
    <w:rsid w:val="003861CE"/>
    <w:rsid w:val="0038682C"/>
    <w:rsid w:val="00386AAB"/>
    <w:rsid w:val="00386CF6"/>
    <w:rsid w:val="00387691"/>
    <w:rsid w:val="003878EA"/>
    <w:rsid w:val="003902D4"/>
    <w:rsid w:val="003905E1"/>
    <w:rsid w:val="00390B2E"/>
    <w:rsid w:val="003911AA"/>
    <w:rsid w:val="003917CE"/>
    <w:rsid w:val="003929DD"/>
    <w:rsid w:val="00393011"/>
    <w:rsid w:val="00393929"/>
    <w:rsid w:val="00393DDE"/>
    <w:rsid w:val="00393E45"/>
    <w:rsid w:val="00394707"/>
    <w:rsid w:val="003948BC"/>
    <w:rsid w:val="00394AD3"/>
    <w:rsid w:val="0039540D"/>
    <w:rsid w:val="0039609B"/>
    <w:rsid w:val="00396110"/>
    <w:rsid w:val="0039681E"/>
    <w:rsid w:val="003968D8"/>
    <w:rsid w:val="00396B19"/>
    <w:rsid w:val="00396CF3"/>
    <w:rsid w:val="00396FE3"/>
    <w:rsid w:val="00397E9F"/>
    <w:rsid w:val="00397F46"/>
    <w:rsid w:val="003A1861"/>
    <w:rsid w:val="003A20DC"/>
    <w:rsid w:val="003A2664"/>
    <w:rsid w:val="003A2BF5"/>
    <w:rsid w:val="003A309D"/>
    <w:rsid w:val="003A343F"/>
    <w:rsid w:val="003A3CC4"/>
    <w:rsid w:val="003A3FD5"/>
    <w:rsid w:val="003A405B"/>
    <w:rsid w:val="003A411E"/>
    <w:rsid w:val="003A5CFE"/>
    <w:rsid w:val="003A5F14"/>
    <w:rsid w:val="003A5F18"/>
    <w:rsid w:val="003A6B5A"/>
    <w:rsid w:val="003A6E20"/>
    <w:rsid w:val="003A6E3F"/>
    <w:rsid w:val="003A72E1"/>
    <w:rsid w:val="003A79E4"/>
    <w:rsid w:val="003A7C15"/>
    <w:rsid w:val="003B07F2"/>
    <w:rsid w:val="003B1320"/>
    <w:rsid w:val="003B259C"/>
    <w:rsid w:val="003B260A"/>
    <w:rsid w:val="003B271D"/>
    <w:rsid w:val="003B2E79"/>
    <w:rsid w:val="003B451F"/>
    <w:rsid w:val="003B48C4"/>
    <w:rsid w:val="003B5873"/>
    <w:rsid w:val="003B58C9"/>
    <w:rsid w:val="003B5DBF"/>
    <w:rsid w:val="003B620E"/>
    <w:rsid w:val="003B6301"/>
    <w:rsid w:val="003B733A"/>
    <w:rsid w:val="003B7A3E"/>
    <w:rsid w:val="003B7B5B"/>
    <w:rsid w:val="003C041A"/>
    <w:rsid w:val="003C050C"/>
    <w:rsid w:val="003C1442"/>
    <w:rsid w:val="003C1718"/>
    <w:rsid w:val="003C1B13"/>
    <w:rsid w:val="003C2E32"/>
    <w:rsid w:val="003C307B"/>
    <w:rsid w:val="003C36AA"/>
    <w:rsid w:val="003C384C"/>
    <w:rsid w:val="003C4071"/>
    <w:rsid w:val="003C44AF"/>
    <w:rsid w:val="003C542A"/>
    <w:rsid w:val="003C5AF0"/>
    <w:rsid w:val="003C5DF8"/>
    <w:rsid w:val="003C7178"/>
    <w:rsid w:val="003C74E2"/>
    <w:rsid w:val="003C7560"/>
    <w:rsid w:val="003C7724"/>
    <w:rsid w:val="003C7C47"/>
    <w:rsid w:val="003D0755"/>
    <w:rsid w:val="003D088D"/>
    <w:rsid w:val="003D0911"/>
    <w:rsid w:val="003D0A6D"/>
    <w:rsid w:val="003D1679"/>
    <w:rsid w:val="003D262B"/>
    <w:rsid w:val="003D2974"/>
    <w:rsid w:val="003D2B92"/>
    <w:rsid w:val="003D36B2"/>
    <w:rsid w:val="003D44D8"/>
    <w:rsid w:val="003D5004"/>
    <w:rsid w:val="003D65D5"/>
    <w:rsid w:val="003D6912"/>
    <w:rsid w:val="003D6AE3"/>
    <w:rsid w:val="003D6E52"/>
    <w:rsid w:val="003D6EDC"/>
    <w:rsid w:val="003D7BD3"/>
    <w:rsid w:val="003E0E6E"/>
    <w:rsid w:val="003E0FB9"/>
    <w:rsid w:val="003E1314"/>
    <w:rsid w:val="003E171C"/>
    <w:rsid w:val="003E2599"/>
    <w:rsid w:val="003E259D"/>
    <w:rsid w:val="003E25B8"/>
    <w:rsid w:val="003E301C"/>
    <w:rsid w:val="003E36E0"/>
    <w:rsid w:val="003E37FD"/>
    <w:rsid w:val="003E4435"/>
    <w:rsid w:val="003E4AD5"/>
    <w:rsid w:val="003E4C3D"/>
    <w:rsid w:val="003E4D79"/>
    <w:rsid w:val="003E4EE8"/>
    <w:rsid w:val="003E511C"/>
    <w:rsid w:val="003E5570"/>
    <w:rsid w:val="003E55F5"/>
    <w:rsid w:val="003E60A3"/>
    <w:rsid w:val="003E6E11"/>
    <w:rsid w:val="003E6E17"/>
    <w:rsid w:val="003E71B7"/>
    <w:rsid w:val="003F00A3"/>
    <w:rsid w:val="003F0B9F"/>
    <w:rsid w:val="003F1B1D"/>
    <w:rsid w:val="003F1BC2"/>
    <w:rsid w:val="003F2324"/>
    <w:rsid w:val="003F2432"/>
    <w:rsid w:val="003F2CF6"/>
    <w:rsid w:val="003F394D"/>
    <w:rsid w:val="003F403A"/>
    <w:rsid w:val="003F4423"/>
    <w:rsid w:val="003F493F"/>
    <w:rsid w:val="003F570B"/>
    <w:rsid w:val="003F59DF"/>
    <w:rsid w:val="003F5CBF"/>
    <w:rsid w:val="003F5DE5"/>
    <w:rsid w:val="003F66DB"/>
    <w:rsid w:val="003F69D7"/>
    <w:rsid w:val="003F6FAE"/>
    <w:rsid w:val="003F7025"/>
    <w:rsid w:val="004014D8"/>
    <w:rsid w:val="0040178C"/>
    <w:rsid w:val="00401BB9"/>
    <w:rsid w:val="00401BCF"/>
    <w:rsid w:val="0040298A"/>
    <w:rsid w:val="00402CD3"/>
    <w:rsid w:val="00402EEF"/>
    <w:rsid w:val="004043F1"/>
    <w:rsid w:val="00404B47"/>
    <w:rsid w:val="004050C6"/>
    <w:rsid w:val="004051E2"/>
    <w:rsid w:val="00405201"/>
    <w:rsid w:val="00405721"/>
    <w:rsid w:val="00405DA9"/>
    <w:rsid w:val="00405DBD"/>
    <w:rsid w:val="004060F4"/>
    <w:rsid w:val="00406936"/>
    <w:rsid w:val="00407147"/>
    <w:rsid w:val="00407323"/>
    <w:rsid w:val="0040760A"/>
    <w:rsid w:val="00407D83"/>
    <w:rsid w:val="00407EF3"/>
    <w:rsid w:val="00410D5D"/>
    <w:rsid w:val="00410DD0"/>
    <w:rsid w:val="00410F9E"/>
    <w:rsid w:val="004110DD"/>
    <w:rsid w:val="004112B8"/>
    <w:rsid w:val="004117AF"/>
    <w:rsid w:val="004124DA"/>
    <w:rsid w:val="00413840"/>
    <w:rsid w:val="00413DBD"/>
    <w:rsid w:val="0041600B"/>
    <w:rsid w:val="00416202"/>
    <w:rsid w:val="00416ACE"/>
    <w:rsid w:val="00416DC7"/>
    <w:rsid w:val="00416FC4"/>
    <w:rsid w:val="004171E6"/>
    <w:rsid w:val="004175FA"/>
    <w:rsid w:val="00417709"/>
    <w:rsid w:val="0042108E"/>
    <w:rsid w:val="00421E46"/>
    <w:rsid w:val="00421FBD"/>
    <w:rsid w:val="004223A8"/>
    <w:rsid w:val="00422546"/>
    <w:rsid w:val="004228AB"/>
    <w:rsid w:val="004228EA"/>
    <w:rsid w:val="00422BFE"/>
    <w:rsid w:val="00423E31"/>
    <w:rsid w:val="004256D5"/>
    <w:rsid w:val="004259A6"/>
    <w:rsid w:val="00425E7A"/>
    <w:rsid w:val="004266BC"/>
    <w:rsid w:val="004278BE"/>
    <w:rsid w:val="0043030E"/>
    <w:rsid w:val="0043055B"/>
    <w:rsid w:val="00431DF9"/>
    <w:rsid w:val="004323C9"/>
    <w:rsid w:val="00432407"/>
    <w:rsid w:val="00432612"/>
    <w:rsid w:val="00433030"/>
    <w:rsid w:val="00433EF6"/>
    <w:rsid w:val="00434396"/>
    <w:rsid w:val="00434B5E"/>
    <w:rsid w:val="00434F0C"/>
    <w:rsid w:val="0043507F"/>
    <w:rsid w:val="00435D5A"/>
    <w:rsid w:val="00436456"/>
    <w:rsid w:val="00436683"/>
    <w:rsid w:val="00436FEB"/>
    <w:rsid w:val="0044103F"/>
    <w:rsid w:val="004411A7"/>
    <w:rsid w:val="004413DE"/>
    <w:rsid w:val="00442037"/>
    <w:rsid w:val="0044246A"/>
    <w:rsid w:val="004428A1"/>
    <w:rsid w:val="004431E7"/>
    <w:rsid w:val="004435FA"/>
    <w:rsid w:val="00443BF5"/>
    <w:rsid w:val="00443D86"/>
    <w:rsid w:val="004443E9"/>
    <w:rsid w:val="00444AF7"/>
    <w:rsid w:val="00444DB0"/>
    <w:rsid w:val="00444EBB"/>
    <w:rsid w:val="00445A6A"/>
    <w:rsid w:val="0044677C"/>
    <w:rsid w:val="0044679D"/>
    <w:rsid w:val="00446AB4"/>
    <w:rsid w:val="00446AFE"/>
    <w:rsid w:val="004471DB"/>
    <w:rsid w:val="00447A60"/>
    <w:rsid w:val="0045006B"/>
    <w:rsid w:val="0045074D"/>
    <w:rsid w:val="004508D9"/>
    <w:rsid w:val="0045153B"/>
    <w:rsid w:val="004516AD"/>
    <w:rsid w:val="00451867"/>
    <w:rsid w:val="00452106"/>
    <w:rsid w:val="0045302D"/>
    <w:rsid w:val="004534E2"/>
    <w:rsid w:val="00454812"/>
    <w:rsid w:val="00454EDE"/>
    <w:rsid w:val="004556BB"/>
    <w:rsid w:val="004562D7"/>
    <w:rsid w:val="0045676C"/>
    <w:rsid w:val="004576A6"/>
    <w:rsid w:val="00457D23"/>
    <w:rsid w:val="00460099"/>
    <w:rsid w:val="0046081E"/>
    <w:rsid w:val="00460BC8"/>
    <w:rsid w:val="00460C2C"/>
    <w:rsid w:val="004611C9"/>
    <w:rsid w:val="004618A0"/>
    <w:rsid w:val="004621BC"/>
    <w:rsid w:val="00462B2A"/>
    <w:rsid w:val="00462CA5"/>
    <w:rsid w:val="0046361F"/>
    <w:rsid w:val="00463DC8"/>
    <w:rsid w:val="00464893"/>
    <w:rsid w:val="00464CEF"/>
    <w:rsid w:val="00465ED1"/>
    <w:rsid w:val="004662B3"/>
    <w:rsid w:val="0046637B"/>
    <w:rsid w:val="00466CBB"/>
    <w:rsid w:val="00470101"/>
    <w:rsid w:val="00470D68"/>
    <w:rsid w:val="004723DC"/>
    <w:rsid w:val="00472C87"/>
    <w:rsid w:val="00473BE6"/>
    <w:rsid w:val="00474304"/>
    <w:rsid w:val="004745C1"/>
    <w:rsid w:val="004750C6"/>
    <w:rsid w:val="004753A7"/>
    <w:rsid w:val="00475B98"/>
    <w:rsid w:val="00476216"/>
    <w:rsid w:val="00476372"/>
    <w:rsid w:val="004766AD"/>
    <w:rsid w:val="004776FD"/>
    <w:rsid w:val="004778BA"/>
    <w:rsid w:val="0048010E"/>
    <w:rsid w:val="00481162"/>
    <w:rsid w:val="00481192"/>
    <w:rsid w:val="00481344"/>
    <w:rsid w:val="00481794"/>
    <w:rsid w:val="0048276A"/>
    <w:rsid w:val="0048384B"/>
    <w:rsid w:val="0048394A"/>
    <w:rsid w:val="004841E0"/>
    <w:rsid w:val="00484255"/>
    <w:rsid w:val="00484CF0"/>
    <w:rsid w:val="00485242"/>
    <w:rsid w:val="0048629E"/>
    <w:rsid w:val="00486746"/>
    <w:rsid w:val="00486C19"/>
    <w:rsid w:val="0048766A"/>
    <w:rsid w:val="00487934"/>
    <w:rsid w:val="00487A35"/>
    <w:rsid w:val="00487CC4"/>
    <w:rsid w:val="0049006B"/>
    <w:rsid w:val="00490B97"/>
    <w:rsid w:val="0049179C"/>
    <w:rsid w:val="0049192E"/>
    <w:rsid w:val="00491951"/>
    <w:rsid w:val="00491B2B"/>
    <w:rsid w:val="0049288B"/>
    <w:rsid w:val="00492DDD"/>
    <w:rsid w:val="004932A8"/>
    <w:rsid w:val="00493740"/>
    <w:rsid w:val="00493847"/>
    <w:rsid w:val="00493DF6"/>
    <w:rsid w:val="00493F5C"/>
    <w:rsid w:val="004941AB"/>
    <w:rsid w:val="004946C9"/>
    <w:rsid w:val="00495125"/>
    <w:rsid w:val="004957A9"/>
    <w:rsid w:val="00495ED1"/>
    <w:rsid w:val="0049605F"/>
    <w:rsid w:val="0049642A"/>
    <w:rsid w:val="004967BB"/>
    <w:rsid w:val="0049693C"/>
    <w:rsid w:val="00496B80"/>
    <w:rsid w:val="00496CB3"/>
    <w:rsid w:val="004977C0"/>
    <w:rsid w:val="004A019C"/>
    <w:rsid w:val="004A090A"/>
    <w:rsid w:val="004A17E5"/>
    <w:rsid w:val="004A1A4A"/>
    <w:rsid w:val="004A25DE"/>
    <w:rsid w:val="004A2E32"/>
    <w:rsid w:val="004A31B6"/>
    <w:rsid w:val="004A321F"/>
    <w:rsid w:val="004A3518"/>
    <w:rsid w:val="004A359E"/>
    <w:rsid w:val="004A373F"/>
    <w:rsid w:val="004A3C85"/>
    <w:rsid w:val="004A3DBD"/>
    <w:rsid w:val="004A4611"/>
    <w:rsid w:val="004A5506"/>
    <w:rsid w:val="004A5B9A"/>
    <w:rsid w:val="004A6617"/>
    <w:rsid w:val="004A67C2"/>
    <w:rsid w:val="004A6999"/>
    <w:rsid w:val="004B0225"/>
    <w:rsid w:val="004B04CF"/>
    <w:rsid w:val="004B064B"/>
    <w:rsid w:val="004B10C6"/>
    <w:rsid w:val="004B18B5"/>
    <w:rsid w:val="004B1BF9"/>
    <w:rsid w:val="004B1E83"/>
    <w:rsid w:val="004B24C8"/>
    <w:rsid w:val="004B2EF6"/>
    <w:rsid w:val="004B31B4"/>
    <w:rsid w:val="004B3615"/>
    <w:rsid w:val="004B3A17"/>
    <w:rsid w:val="004B3DA0"/>
    <w:rsid w:val="004B3EEA"/>
    <w:rsid w:val="004B3FEE"/>
    <w:rsid w:val="004B43BF"/>
    <w:rsid w:val="004B6920"/>
    <w:rsid w:val="004B7100"/>
    <w:rsid w:val="004B7476"/>
    <w:rsid w:val="004B7DEA"/>
    <w:rsid w:val="004C08B2"/>
    <w:rsid w:val="004C1EBE"/>
    <w:rsid w:val="004C2680"/>
    <w:rsid w:val="004C2905"/>
    <w:rsid w:val="004C2D4E"/>
    <w:rsid w:val="004C4474"/>
    <w:rsid w:val="004C508D"/>
    <w:rsid w:val="004C5193"/>
    <w:rsid w:val="004C5CB3"/>
    <w:rsid w:val="004C5EB8"/>
    <w:rsid w:val="004C6327"/>
    <w:rsid w:val="004C67F2"/>
    <w:rsid w:val="004C7274"/>
    <w:rsid w:val="004C7510"/>
    <w:rsid w:val="004C7A0D"/>
    <w:rsid w:val="004D0A93"/>
    <w:rsid w:val="004D0CF5"/>
    <w:rsid w:val="004D132B"/>
    <w:rsid w:val="004D1C52"/>
    <w:rsid w:val="004D237C"/>
    <w:rsid w:val="004D241D"/>
    <w:rsid w:val="004D2F40"/>
    <w:rsid w:val="004D4536"/>
    <w:rsid w:val="004D4FEC"/>
    <w:rsid w:val="004D610A"/>
    <w:rsid w:val="004D6DC4"/>
    <w:rsid w:val="004D703E"/>
    <w:rsid w:val="004E0135"/>
    <w:rsid w:val="004E0302"/>
    <w:rsid w:val="004E0492"/>
    <w:rsid w:val="004E0BFD"/>
    <w:rsid w:val="004E0FD0"/>
    <w:rsid w:val="004E16C3"/>
    <w:rsid w:val="004E1B02"/>
    <w:rsid w:val="004E1BE6"/>
    <w:rsid w:val="004E1E6F"/>
    <w:rsid w:val="004E3597"/>
    <w:rsid w:val="004E400F"/>
    <w:rsid w:val="004E4B55"/>
    <w:rsid w:val="004E639B"/>
    <w:rsid w:val="004E7054"/>
    <w:rsid w:val="004E70F9"/>
    <w:rsid w:val="004E7C91"/>
    <w:rsid w:val="004E7E22"/>
    <w:rsid w:val="004E7F63"/>
    <w:rsid w:val="004F0ABD"/>
    <w:rsid w:val="004F0EB3"/>
    <w:rsid w:val="004F1190"/>
    <w:rsid w:val="004F1250"/>
    <w:rsid w:val="004F2369"/>
    <w:rsid w:val="004F3934"/>
    <w:rsid w:val="004F41DF"/>
    <w:rsid w:val="004F4C46"/>
    <w:rsid w:val="004F52DB"/>
    <w:rsid w:val="004F5AA6"/>
    <w:rsid w:val="004F5C15"/>
    <w:rsid w:val="004F5F00"/>
    <w:rsid w:val="004F7144"/>
    <w:rsid w:val="004F7347"/>
    <w:rsid w:val="004F73E6"/>
    <w:rsid w:val="004F74CF"/>
    <w:rsid w:val="004F78D7"/>
    <w:rsid w:val="005008C8"/>
    <w:rsid w:val="00501D76"/>
    <w:rsid w:val="00501E01"/>
    <w:rsid w:val="0050246B"/>
    <w:rsid w:val="005026C9"/>
    <w:rsid w:val="00502CCE"/>
    <w:rsid w:val="005034F6"/>
    <w:rsid w:val="005035BF"/>
    <w:rsid w:val="00503720"/>
    <w:rsid w:val="00503CF8"/>
    <w:rsid w:val="0050416C"/>
    <w:rsid w:val="00504425"/>
    <w:rsid w:val="00504E5B"/>
    <w:rsid w:val="00504FE2"/>
    <w:rsid w:val="00505169"/>
    <w:rsid w:val="005053CC"/>
    <w:rsid w:val="00505A7A"/>
    <w:rsid w:val="00505CF4"/>
    <w:rsid w:val="00505F0E"/>
    <w:rsid w:val="00505F26"/>
    <w:rsid w:val="00506434"/>
    <w:rsid w:val="00506C91"/>
    <w:rsid w:val="005103D9"/>
    <w:rsid w:val="00510989"/>
    <w:rsid w:val="005116C0"/>
    <w:rsid w:val="00511B2D"/>
    <w:rsid w:val="00511C72"/>
    <w:rsid w:val="00511DD9"/>
    <w:rsid w:val="00511F6C"/>
    <w:rsid w:val="00512C76"/>
    <w:rsid w:val="00512E84"/>
    <w:rsid w:val="005136A8"/>
    <w:rsid w:val="00514F4A"/>
    <w:rsid w:val="00515595"/>
    <w:rsid w:val="00515A13"/>
    <w:rsid w:val="00516389"/>
    <w:rsid w:val="00516521"/>
    <w:rsid w:val="0051667B"/>
    <w:rsid w:val="0051675E"/>
    <w:rsid w:val="00516B79"/>
    <w:rsid w:val="00520B5B"/>
    <w:rsid w:val="00520CEB"/>
    <w:rsid w:val="00520D4E"/>
    <w:rsid w:val="00520E35"/>
    <w:rsid w:val="0052133D"/>
    <w:rsid w:val="00521D32"/>
    <w:rsid w:val="005224F9"/>
    <w:rsid w:val="00522671"/>
    <w:rsid w:val="00522815"/>
    <w:rsid w:val="00522939"/>
    <w:rsid w:val="00522A9D"/>
    <w:rsid w:val="00522AB7"/>
    <w:rsid w:val="005238D8"/>
    <w:rsid w:val="00523A13"/>
    <w:rsid w:val="00524393"/>
    <w:rsid w:val="00525053"/>
    <w:rsid w:val="005250DB"/>
    <w:rsid w:val="005255D9"/>
    <w:rsid w:val="00525737"/>
    <w:rsid w:val="0052597D"/>
    <w:rsid w:val="00525987"/>
    <w:rsid w:val="00525A85"/>
    <w:rsid w:val="00526B0E"/>
    <w:rsid w:val="00526DFD"/>
    <w:rsid w:val="00527196"/>
    <w:rsid w:val="00527454"/>
    <w:rsid w:val="005277F1"/>
    <w:rsid w:val="00527BD2"/>
    <w:rsid w:val="0053014C"/>
    <w:rsid w:val="00530DC8"/>
    <w:rsid w:val="005326B0"/>
    <w:rsid w:val="00532CBD"/>
    <w:rsid w:val="00532CF8"/>
    <w:rsid w:val="00533701"/>
    <w:rsid w:val="00533764"/>
    <w:rsid w:val="00533D3E"/>
    <w:rsid w:val="00534868"/>
    <w:rsid w:val="00534E3E"/>
    <w:rsid w:val="005352B0"/>
    <w:rsid w:val="00535A0E"/>
    <w:rsid w:val="00536C9A"/>
    <w:rsid w:val="005376B1"/>
    <w:rsid w:val="0054060C"/>
    <w:rsid w:val="005406D0"/>
    <w:rsid w:val="0054092F"/>
    <w:rsid w:val="00540CBA"/>
    <w:rsid w:val="00541370"/>
    <w:rsid w:val="0054278D"/>
    <w:rsid w:val="00542963"/>
    <w:rsid w:val="0054309A"/>
    <w:rsid w:val="00543926"/>
    <w:rsid w:val="00543DA9"/>
    <w:rsid w:val="00543EDF"/>
    <w:rsid w:val="005440F4"/>
    <w:rsid w:val="00544C87"/>
    <w:rsid w:val="005454A0"/>
    <w:rsid w:val="005454B0"/>
    <w:rsid w:val="00545A1B"/>
    <w:rsid w:val="005468B4"/>
    <w:rsid w:val="00546EF6"/>
    <w:rsid w:val="005473D8"/>
    <w:rsid w:val="0054754D"/>
    <w:rsid w:val="00547D56"/>
    <w:rsid w:val="0055008C"/>
    <w:rsid w:val="00550DA8"/>
    <w:rsid w:val="00550DF7"/>
    <w:rsid w:val="005512E9"/>
    <w:rsid w:val="005514DD"/>
    <w:rsid w:val="005517D3"/>
    <w:rsid w:val="00551974"/>
    <w:rsid w:val="00551D47"/>
    <w:rsid w:val="00552864"/>
    <w:rsid w:val="00552F65"/>
    <w:rsid w:val="00553832"/>
    <w:rsid w:val="00553E7F"/>
    <w:rsid w:val="00553E8A"/>
    <w:rsid w:val="00554C35"/>
    <w:rsid w:val="00555980"/>
    <w:rsid w:val="00555BFE"/>
    <w:rsid w:val="00555E50"/>
    <w:rsid w:val="00556682"/>
    <w:rsid w:val="005569E2"/>
    <w:rsid w:val="00556A30"/>
    <w:rsid w:val="00556B63"/>
    <w:rsid w:val="0055735A"/>
    <w:rsid w:val="00557F6E"/>
    <w:rsid w:val="00560108"/>
    <w:rsid w:val="005601A2"/>
    <w:rsid w:val="005603F5"/>
    <w:rsid w:val="00560670"/>
    <w:rsid w:val="00560A34"/>
    <w:rsid w:val="00560CBE"/>
    <w:rsid w:val="00560DED"/>
    <w:rsid w:val="00562135"/>
    <w:rsid w:val="00562B12"/>
    <w:rsid w:val="00563873"/>
    <w:rsid w:val="00564395"/>
    <w:rsid w:val="00564426"/>
    <w:rsid w:val="005647EF"/>
    <w:rsid w:val="00564924"/>
    <w:rsid w:val="005652DC"/>
    <w:rsid w:val="00565484"/>
    <w:rsid w:val="00565BA4"/>
    <w:rsid w:val="0056638D"/>
    <w:rsid w:val="005664CF"/>
    <w:rsid w:val="00566BC2"/>
    <w:rsid w:val="0056748F"/>
    <w:rsid w:val="00570629"/>
    <w:rsid w:val="00570642"/>
    <w:rsid w:val="00570FB7"/>
    <w:rsid w:val="00571043"/>
    <w:rsid w:val="0057130E"/>
    <w:rsid w:val="0057136F"/>
    <w:rsid w:val="005718C2"/>
    <w:rsid w:val="005726F8"/>
    <w:rsid w:val="0057366E"/>
    <w:rsid w:val="00573DDD"/>
    <w:rsid w:val="00573F43"/>
    <w:rsid w:val="00574117"/>
    <w:rsid w:val="0057430D"/>
    <w:rsid w:val="00575EF3"/>
    <w:rsid w:val="00577487"/>
    <w:rsid w:val="005777C3"/>
    <w:rsid w:val="005779A9"/>
    <w:rsid w:val="005809B8"/>
    <w:rsid w:val="00581049"/>
    <w:rsid w:val="00581662"/>
    <w:rsid w:val="00582200"/>
    <w:rsid w:val="00582326"/>
    <w:rsid w:val="00582891"/>
    <w:rsid w:val="00583045"/>
    <w:rsid w:val="00583568"/>
    <w:rsid w:val="00583B7A"/>
    <w:rsid w:val="0058404D"/>
    <w:rsid w:val="005840DA"/>
    <w:rsid w:val="005859E2"/>
    <w:rsid w:val="00586D05"/>
    <w:rsid w:val="0058730D"/>
    <w:rsid w:val="00587793"/>
    <w:rsid w:val="00590FA7"/>
    <w:rsid w:val="00591527"/>
    <w:rsid w:val="0059195C"/>
    <w:rsid w:val="00591A4E"/>
    <w:rsid w:val="00591B11"/>
    <w:rsid w:val="0059259B"/>
    <w:rsid w:val="00592989"/>
    <w:rsid w:val="00592A16"/>
    <w:rsid w:val="00592C84"/>
    <w:rsid w:val="00593656"/>
    <w:rsid w:val="00593698"/>
    <w:rsid w:val="00593968"/>
    <w:rsid w:val="005940C3"/>
    <w:rsid w:val="005941D2"/>
    <w:rsid w:val="0059433C"/>
    <w:rsid w:val="00594BFE"/>
    <w:rsid w:val="00594E3C"/>
    <w:rsid w:val="00595386"/>
    <w:rsid w:val="00596483"/>
    <w:rsid w:val="0059665E"/>
    <w:rsid w:val="00596B50"/>
    <w:rsid w:val="00596EA7"/>
    <w:rsid w:val="005974E3"/>
    <w:rsid w:val="00597637"/>
    <w:rsid w:val="00597DEB"/>
    <w:rsid w:val="00597F3B"/>
    <w:rsid w:val="005A0002"/>
    <w:rsid w:val="005A039A"/>
    <w:rsid w:val="005A1BE2"/>
    <w:rsid w:val="005A3303"/>
    <w:rsid w:val="005A3998"/>
    <w:rsid w:val="005A3BBE"/>
    <w:rsid w:val="005A4925"/>
    <w:rsid w:val="005A49CE"/>
    <w:rsid w:val="005A6878"/>
    <w:rsid w:val="005A7695"/>
    <w:rsid w:val="005A76E9"/>
    <w:rsid w:val="005A7833"/>
    <w:rsid w:val="005B00A1"/>
    <w:rsid w:val="005B0BD2"/>
    <w:rsid w:val="005B0E95"/>
    <w:rsid w:val="005B13B2"/>
    <w:rsid w:val="005B177F"/>
    <w:rsid w:val="005B2022"/>
    <w:rsid w:val="005B2D66"/>
    <w:rsid w:val="005B41F3"/>
    <w:rsid w:val="005B509D"/>
    <w:rsid w:val="005B5688"/>
    <w:rsid w:val="005B5A7A"/>
    <w:rsid w:val="005B5E90"/>
    <w:rsid w:val="005B68E7"/>
    <w:rsid w:val="005B6CC4"/>
    <w:rsid w:val="005B6E10"/>
    <w:rsid w:val="005B71DB"/>
    <w:rsid w:val="005B7C21"/>
    <w:rsid w:val="005C2C69"/>
    <w:rsid w:val="005C31E6"/>
    <w:rsid w:val="005C31ED"/>
    <w:rsid w:val="005C3332"/>
    <w:rsid w:val="005C3D76"/>
    <w:rsid w:val="005C4030"/>
    <w:rsid w:val="005C478A"/>
    <w:rsid w:val="005C50DA"/>
    <w:rsid w:val="005C5153"/>
    <w:rsid w:val="005C54DB"/>
    <w:rsid w:val="005C5862"/>
    <w:rsid w:val="005C5BFF"/>
    <w:rsid w:val="005C6763"/>
    <w:rsid w:val="005C73E6"/>
    <w:rsid w:val="005D01CA"/>
    <w:rsid w:val="005D0501"/>
    <w:rsid w:val="005D0651"/>
    <w:rsid w:val="005D0AAC"/>
    <w:rsid w:val="005D0B4A"/>
    <w:rsid w:val="005D1327"/>
    <w:rsid w:val="005D1A61"/>
    <w:rsid w:val="005D1A97"/>
    <w:rsid w:val="005D2044"/>
    <w:rsid w:val="005D2AE0"/>
    <w:rsid w:val="005D2C2C"/>
    <w:rsid w:val="005D30AE"/>
    <w:rsid w:val="005D3630"/>
    <w:rsid w:val="005D4621"/>
    <w:rsid w:val="005D508B"/>
    <w:rsid w:val="005D52CD"/>
    <w:rsid w:val="005D5509"/>
    <w:rsid w:val="005D5696"/>
    <w:rsid w:val="005D5765"/>
    <w:rsid w:val="005D5921"/>
    <w:rsid w:val="005D5A9B"/>
    <w:rsid w:val="005D60DD"/>
    <w:rsid w:val="005D66E0"/>
    <w:rsid w:val="005D762A"/>
    <w:rsid w:val="005D794E"/>
    <w:rsid w:val="005E0F0D"/>
    <w:rsid w:val="005E1071"/>
    <w:rsid w:val="005E15B7"/>
    <w:rsid w:val="005E1615"/>
    <w:rsid w:val="005E245F"/>
    <w:rsid w:val="005E2590"/>
    <w:rsid w:val="005E286A"/>
    <w:rsid w:val="005E300F"/>
    <w:rsid w:val="005E318A"/>
    <w:rsid w:val="005E3D62"/>
    <w:rsid w:val="005E3EB3"/>
    <w:rsid w:val="005E4A2D"/>
    <w:rsid w:val="005E4BB6"/>
    <w:rsid w:val="005E4BC6"/>
    <w:rsid w:val="005E4D65"/>
    <w:rsid w:val="005E55D2"/>
    <w:rsid w:val="005E59F9"/>
    <w:rsid w:val="005E605C"/>
    <w:rsid w:val="005E6E87"/>
    <w:rsid w:val="005E77F0"/>
    <w:rsid w:val="005F00B4"/>
    <w:rsid w:val="005F05C4"/>
    <w:rsid w:val="005F35B6"/>
    <w:rsid w:val="005F3855"/>
    <w:rsid w:val="005F3EAC"/>
    <w:rsid w:val="005F4156"/>
    <w:rsid w:val="005F4527"/>
    <w:rsid w:val="005F4853"/>
    <w:rsid w:val="005F4AE4"/>
    <w:rsid w:val="005F51FE"/>
    <w:rsid w:val="005F64E1"/>
    <w:rsid w:val="005F673B"/>
    <w:rsid w:val="005F6F98"/>
    <w:rsid w:val="005F7052"/>
    <w:rsid w:val="005F782A"/>
    <w:rsid w:val="00600764"/>
    <w:rsid w:val="00600E38"/>
    <w:rsid w:val="00601C14"/>
    <w:rsid w:val="006022D4"/>
    <w:rsid w:val="0060307B"/>
    <w:rsid w:val="00603904"/>
    <w:rsid w:val="00603F9E"/>
    <w:rsid w:val="00604592"/>
    <w:rsid w:val="0060468D"/>
    <w:rsid w:val="006048D0"/>
    <w:rsid w:val="0060579A"/>
    <w:rsid w:val="00605815"/>
    <w:rsid w:val="006063F2"/>
    <w:rsid w:val="00607078"/>
    <w:rsid w:val="006073EB"/>
    <w:rsid w:val="00607990"/>
    <w:rsid w:val="00610660"/>
    <w:rsid w:val="006108A7"/>
    <w:rsid w:val="006111A2"/>
    <w:rsid w:val="00611CBD"/>
    <w:rsid w:val="006125B0"/>
    <w:rsid w:val="00613496"/>
    <w:rsid w:val="00613846"/>
    <w:rsid w:val="0061428B"/>
    <w:rsid w:val="00614315"/>
    <w:rsid w:val="00614DF4"/>
    <w:rsid w:val="00615674"/>
    <w:rsid w:val="0061590D"/>
    <w:rsid w:val="00615C07"/>
    <w:rsid w:val="006163E3"/>
    <w:rsid w:val="00616452"/>
    <w:rsid w:val="00616741"/>
    <w:rsid w:val="006168E5"/>
    <w:rsid w:val="0061720C"/>
    <w:rsid w:val="00617625"/>
    <w:rsid w:val="00617D36"/>
    <w:rsid w:val="00617E1B"/>
    <w:rsid w:val="00621112"/>
    <w:rsid w:val="006229D5"/>
    <w:rsid w:val="00622E86"/>
    <w:rsid w:val="006235E9"/>
    <w:rsid w:val="006239AF"/>
    <w:rsid w:val="00624077"/>
    <w:rsid w:val="00624264"/>
    <w:rsid w:val="0062440B"/>
    <w:rsid w:val="006252AF"/>
    <w:rsid w:val="0062590A"/>
    <w:rsid w:val="00625DD1"/>
    <w:rsid w:val="00625F3A"/>
    <w:rsid w:val="00626339"/>
    <w:rsid w:val="0062661A"/>
    <w:rsid w:val="006272AB"/>
    <w:rsid w:val="00627C7A"/>
    <w:rsid w:val="0063002F"/>
    <w:rsid w:val="00631090"/>
    <w:rsid w:val="006312DF"/>
    <w:rsid w:val="00631849"/>
    <w:rsid w:val="00631951"/>
    <w:rsid w:val="0063203D"/>
    <w:rsid w:val="0063226D"/>
    <w:rsid w:val="00632BEC"/>
    <w:rsid w:val="0063312A"/>
    <w:rsid w:val="00633348"/>
    <w:rsid w:val="00633396"/>
    <w:rsid w:val="00634A28"/>
    <w:rsid w:val="00634E74"/>
    <w:rsid w:val="006359E0"/>
    <w:rsid w:val="00635A4B"/>
    <w:rsid w:val="00636220"/>
    <w:rsid w:val="006363EE"/>
    <w:rsid w:val="00636DBF"/>
    <w:rsid w:val="006371B9"/>
    <w:rsid w:val="006372F9"/>
    <w:rsid w:val="00637725"/>
    <w:rsid w:val="0064010B"/>
    <w:rsid w:val="006404DC"/>
    <w:rsid w:val="006407DB"/>
    <w:rsid w:val="0064086A"/>
    <w:rsid w:val="006408DA"/>
    <w:rsid w:val="006410CC"/>
    <w:rsid w:val="00641BD1"/>
    <w:rsid w:val="00642D73"/>
    <w:rsid w:val="006432C6"/>
    <w:rsid w:val="006436F3"/>
    <w:rsid w:val="00643954"/>
    <w:rsid w:val="00644161"/>
    <w:rsid w:val="006442AA"/>
    <w:rsid w:val="00644DB2"/>
    <w:rsid w:val="006452A7"/>
    <w:rsid w:val="00646190"/>
    <w:rsid w:val="00646BC4"/>
    <w:rsid w:val="006506DF"/>
    <w:rsid w:val="006513AC"/>
    <w:rsid w:val="00651655"/>
    <w:rsid w:val="006520BB"/>
    <w:rsid w:val="00652D41"/>
    <w:rsid w:val="00652DB0"/>
    <w:rsid w:val="00653797"/>
    <w:rsid w:val="00653F92"/>
    <w:rsid w:val="00654662"/>
    <w:rsid w:val="006548C0"/>
    <w:rsid w:val="00656252"/>
    <w:rsid w:val="0065707B"/>
    <w:rsid w:val="00660636"/>
    <w:rsid w:val="00661EEA"/>
    <w:rsid w:val="00662060"/>
    <w:rsid w:val="00662DC8"/>
    <w:rsid w:val="00662DE5"/>
    <w:rsid w:val="006633CF"/>
    <w:rsid w:val="0066399B"/>
    <w:rsid w:val="00663A12"/>
    <w:rsid w:val="00664463"/>
    <w:rsid w:val="00664F4A"/>
    <w:rsid w:val="00665887"/>
    <w:rsid w:val="006659FC"/>
    <w:rsid w:val="00665C99"/>
    <w:rsid w:val="00666272"/>
    <w:rsid w:val="00666A08"/>
    <w:rsid w:val="00666D0C"/>
    <w:rsid w:val="00667322"/>
    <w:rsid w:val="0066789A"/>
    <w:rsid w:val="006678FD"/>
    <w:rsid w:val="006702B0"/>
    <w:rsid w:val="00670E8F"/>
    <w:rsid w:val="00671932"/>
    <w:rsid w:val="00671ABC"/>
    <w:rsid w:val="00672A40"/>
    <w:rsid w:val="00672B13"/>
    <w:rsid w:val="006734C9"/>
    <w:rsid w:val="00673594"/>
    <w:rsid w:val="006739E5"/>
    <w:rsid w:val="00673BEC"/>
    <w:rsid w:val="00673E23"/>
    <w:rsid w:val="006742CF"/>
    <w:rsid w:val="006744FE"/>
    <w:rsid w:val="00674BA5"/>
    <w:rsid w:val="006757B3"/>
    <w:rsid w:val="0067585D"/>
    <w:rsid w:val="006759AA"/>
    <w:rsid w:val="00675AFB"/>
    <w:rsid w:val="00676372"/>
    <w:rsid w:val="00676CA2"/>
    <w:rsid w:val="0067702A"/>
    <w:rsid w:val="0067743E"/>
    <w:rsid w:val="006776DC"/>
    <w:rsid w:val="0068037C"/>
    <w:rsid w:val="00680D8B"/>
    <w:rsid w:val="00680DAE"/>
    <w:rsid w:val="00681C49"/>
    <w:rsid w:val="006826D0"/>
    <w:rsid w:val="00684190"/>
    <w:rsid w:val="0068455E"/>
    <w:rsid w:val="0068470F"/>
    <w:rsid w:val="00684786"/>
    <w:rsid w:val="00684CD0"/>
    <w:rsid w:val="00684EC6"/>
    <w:rsid w:val="00684FC6"/>
    <w:rsid w:val="00685BE5"/>
    <w:rsid w:val="00685BEF"/>
    <w:rsid w:val="006864B4"/>
    <w:rsid w:val="006864EF"/>
    <w:rsid w:val="00686A41"/>
    <w:rsid w:val="006873D0"/>
    <w:rsid w:val="006879AC"/>
    <w:rsid w:val="00687DF4"/>
    <w:rsid w:val="00690A1C"/>
    <w:rsid w:val="00690A76"/>
    <w:rsid w:val="00691483"/>
    <w:rsid w:val="00691756"/>
    <w:rsid w:val="00691C06"/>
    <w:rsid w:val="006928DC"/>
    <w:rsid w:val="00693535"/>
    <w:rsid w:val="00693B8F"/>
    <w:rsid w:val="00694927"/>
    <w:rsid w:val="00695000"/>
    <w:rsid w:val="006954C8"/>
    <w:rsid w:val="0069640F"/>
    <w:rsid w:val="00696F69"/>
    <w:rsid w:val="006976E3"/>
    <w:rsid w:val="006A0435"/>
    <w:rsid w:val="006A0862"/>
    <w:rsid w:val="006A11DE"/>
    <w:rsid w:val="006A1834"/>
    <w:rsid w:val="006A1EC2"/>
    <w:rsid w:val="006A3329"/>
    <w:rsid w:val="006A35D7"/>
    <w:rsid w:val="006A3883"/>
    <w:rsid w:val="006A4926"/>
    <w:rsid w:val="006A62D3"/>
    <w:rsid w:val="006A67E2"/>
    <w:rsid w:val="006A6A41"/>
    <w:rsid w:val="006A73AE"/>
    <w:rsid w:val="006A7872"/>
    <w:rsid w:val="006A7E81"/>
    <w:rsid w:val="006B0075"/>
    <w:rsid w:val="006B05CA"/>
    <w:rsid w:val="006B0C32"/>
    <w:rsid w:val="006B20A0"/>
    <w:rsid w:val="006B2656"/>
    <w:rsid w:val="006B301B"/>
    <w:rsid w:val="006B3206"/>
    <w:rsid w:val="006B3CA7"/>
    <w:rsid w:val="006B3E23"/>
    <w:rsid w:val="006B422F"/>
    <w:rsid w:val="006B44A0"/>
    <w:rsid w:val="006B5E1D"/>
    <w:rsid w:val="006B62A6"/>
    <w:rsid w:val="006B643C"/>
    <w:rsid w:val="006B72A8"/>
    <w:rsid w:val="006B7446"/>
    <w:rsid w:val="006B77B2"/>
    <w:rsid w:val="006C03F7"/>
    <w:rsid w:val="006C0727"/>
    <w:rsid w:val="006C0D13"/>
    <w:rsid w:val="006C1109"/>
    <w:rsid w:val="006C2465"/>
    <w:rsid w:val="006C274C"/>
    <w:rsid w:val="006C29EB"/>
    <w:rsid w:val="006C2E0A"/>
    <w:rsid w:val="006C35F7"/>
    <w:rsid w:val="006C4264"/>
    <w:rsid w:val="006C429B"/>
    <w:rsid w:val="006C4447"/>
    <w:rsid w:val="006C4A1F"/>
    <w:rsid w:val="006C4C56"/>
    <w:rsid w:val="006C5815"/>
    <w:rsid w:val="006C61BC"/>
    <w:rsid w:val="006C6348"/>
    <w:rsid w:val="006C63D4"/>
    <w:rsid w:val="006C6AE6"/>
    <w:rsid w:val="006C6F09"/>
    <w:rsid w:val="006C7438"/>
    <w:rsid w:val="006C74A4"/>
    <w:rsid w:val="006C7515"/>
    <w:rsid w:val="006C7B54"/>
    <w:rsid w:val="006D007F"/>
    <w:rsid w:val="006D03D9"/>
    <w:rsid w:val="006D04B3"/>
    <w:rsid w:val="006D04EB"/>
    <w:rsid w:val="006D0973"/>
    <w:rsid w:val="006D09B4"/>
    <w:rsid w:val="006D0A98"/>
    <w:rsid w:val="006D0B27"/>
    <w:rsid w:val="006D10D8"/>
    <w:rsid w:val="006D1831"/>
    <w:rsid w:val="006D1899"/>
    <w:rsid w:val="006D1C61"/>
    <w:rsid w:val="006D234F"/>
    <w:rsid w:val="006D2A4D"/>
    <w:rsid w:val="006D2AD3"/>
    <w:rsid w:val="006D303C"/>
    <w:rsid w:val="006D33BF"/>
    <w:rsid w:val="006D3A05"/>
    <w:rsid w:val="006D422B"/>
    <w:rsid w:val="006D4389"/>
    <w:rsid w:val="006D4418"/>
    <w:rsid w:val="006D49F7"/>
    <w:rsid w:val="006D4FE3"/>
    <w:rsid w:val="006D5692"/>
    <w:rsid w:val="006D5ED6"/>
    <w:rsid w:val="006D63CD"/>
    <w:rsid w:val="006D6C34"/>
    <w:rsid w:val="006D6F5B"/>
    <w:rsid w:val="006D7017"/>
    <w:rsid w:val="006D71BE"/>
    <w:rsid w:val="006E00AB"/>
    <w:rsid w:val="006E0219"/>
    <w:rsid w:val="006E03C7"/>
    <w:rsid w:val="006E13B8"/>
    <w:rsid w:val="006E145F"/>
    <w:rsid w:val="006E1DEC"/>
    <w:rsid w:val="006E1E05"/>
    <w:rsid w:val="006E1FCB"/>
    <w:rsid w:val="006E2096"/>
    <w:rsid w:val="006E21DF"/>
    <w:rsid w:val="006E25DD"/>
    <w:rsid w:val="006E31DE"/>
    <w:rsid w:val="006E373D"/>
    <w:rsid w:val="006E41FC"/>
    <w:rsid w:val="006E460C"/>
    <w:rsid w:val="006E541E"/>
    <w:rsid w:val="006E58A3"/>
    <w:rsid w:val="006E5D06"/>
    <w:rsid w:val="006E64BE"/>
    <w:rsid w:val="006E6D38"/>
    <w:rsid w:val="006E711A"/>
    <w:rsid w:val="006F02DA"/>
    <w:rsid w:val="006F0736"/>
    <w:rsid w:val="006F0F0D"/>
    <w:rsid w:val="006F197C"/>
    <w:rsid w:val="006F354A"/>
    <w:rsid w:val="006F3918"/>
    <w:rsid w:val="006F39E3"/>
    <w:rsid w:val="006F3AAF"/>
    <w:rsid w:val="006F3BF7"/>
    <w:rsid w:val="006F5300"/>
    <w:rsid w:val="006F5E1A"/>
    <w:rsid w:val="006F694E"/>
    <w:rsid w:val="006F6E98"/>
    <w:rsid w:val="006F7065"/>
    <w:rsid w:val="006F78EA"/>
    <w:rsid w:val="006F79BD"/>
    <w:rsid w:val="00700617"/>
    <w:rsid w:val="00701208"/>
    <w:rsid w:val="00702DEB"/>
    <w:rsid w:val="007035D9"/>
    <w:rsid w:val="007045D1"/>
    <w:rsid w:val="00704715"/>
    <w:rsid w:val="007048C4"/>
    <w:rsid w:val="0070499E"/>
    <w:rsid w:val="00704C3B"/>
    <w:rsid w:val="007056C7"/>
    <w:rsid w:val="0070609C"/>
    <w:rsid w:val="00707D62"/>
    <w:rsid w:val="0071024A"/>
    <w:rsid w:val="0071027C"/>
    <w:rsid w:val="00710AE7"/>
    <w:rsid w:val="007111B1"/>
    <w:rsid w:val="00711BAF"/>
    <w:rsid w:val="00712713"/>
    <w:rsid w:val="0071376A"/>
    <w:rsid w:val="00713E03"/>
    <w:rsid w:val="007143E2"/>
    <w:rsid w:val="0071440F"/>
    <w:rsid w:val="00714BC9"/>
    <w:rsid w:val="00715508"/>
    <w:rsid w:val="00715C60"/>
    <w:rsid w:val="007164B6"/>
    <w:rsid w:val="007166EB"/>
    <w:rsid w:val="0071684B"/>
    <w:rsid w:val="00716BC9"/>
    <w:rsid w:val="00716CF9"/>
    <w:rsid w:val="00716DBA"/>
    <w:rsid w:val="00716ED4"/>
    <w:rsid w:val="0071785A"/>
    <w:rsid w:val="00717C25"/>
    <w:rsid w:val="00720669"/>
    <w:rsid w:val="007215F0"/>
    <w:rsid w:val="00721A35"/>
    <w:rsid w:val="00721AD0"/>
    <w:rsid w:val="00721B9B"/>
    <w:rsid w:val="007220B6"/>
    <w:rsid w:val="007231EE"/>
    <w:rsid w:val="00723257"/>
    <w:rsid w:val="00724026"/>
    <w:rsid w:val="007250B1"/>
    <w:rsid w:val="007262F2"/>
    <w:rsid w:val="00727209"/>
    <w:rsid w:val="0072741E"/>
    <w:rsid w:val="007274C3"/>
    <w:rsid w:val="007274F4"/>
    <w:rsid w:val="007306AA"/>
    <w:rsid w:val="007311E0"/>
    <w:rsid w:val="0073170E"/>
    <w:rsid w:val="00731892"/>
    <w:rsid w:val="00731E26"/>
    <w:rsid w:val="007324F1"/>
    <w:rsid w:val="007326E1"/>
    <w:rsid w:val="00732EF7"/>
    <w:rsid w:val="00733466"/>
    <w:rsid w:val="00733853"/>
    <w:rsid w:val="00733DA1"/>
    <w:rsid w:val="00734416"/>
    <w:rsid w:val="0073451F"/>
    <w:rsid w:val="00735145"/>
    <w:rsid w:val="00735CCE"/>
    <w:rsid w:val="007365FD"/>
    <w:rsid w:val="00737137"/>
    <w:rsid w:val="007373E1"/>
    <w:rsid w:val="00737AE3"/>
    <w:rsid w:val="00740159"/>
    <w:rsid w:val="0074054F"/>
    <w:rsid w:val="007406B7"/>
    <w:rsid w:val="00740802"/>
    <w:rsid w:val="00740B3D"/>
    <w:rsid w:val="00740C43"/>
    <w:rsid w:val="00740EE1"/>
    <w:rsid w:val="007413D2"/>
    <w:rsid w:val="00741667"/>
    <w:rsid w:val="00741AA9"/>
    <w:rsid w:val="00741B37"/>
    <w:rsid w:val="007424D5"/>
    <w:rsid w:val="007427C8"/>
    <w:rsid w:val="0074309F"/>
    <w:rsid w:val="007434AE"/>
    <w:rsid w:val="0074384A"/>
    <w:rsid w:val="00743E7F"/>
    <w:rsid w:val="0074478F"/>
    <w:rsid w:val="00744A70"/>
    <w:rsid w:val="00745264"/>
    <w:rsid w:val="00745F74"/>
    <w:rsid w:val="00746268"/>
    <w:rsid w:val="00747330"/>
    <w:rsid w:val="00747839"/>
    <w:rsid w:val="00747FF9"/>
    <w:rsid w:val="00750028"/>
    <w:rsid w:val="0075004C"/>
    <w:rsid w:val="0075088F"/>
    <w:rsid w:val="00750E2B"/>
    <w:rsid w:val="00750E40"/>
    <w:rsid w:val="007510CB"/>
    <w:rsid w:val="00751C7F"/>
    <w:rsid w:val="00752333"/>
    <w:rsid w:val="00752927"/>
    <w:rsid w:val="00752A79"/>
    <w:rsid w:val="00753CED"/>
    <w:rsid w:val="00753FE7"/>
    <w:rsid w:val="0075414D"/>
    <w:rsid w:val="007550B5"/>
    <w:rsid w:val="0075511C"/>
    <w:rsid w:val="0075541B"/>
    <w:rsid w:val="00755471"/>
    <w:rsid w:val="0075548A"/>
    <w:rsid w:val="00755955"/>
    <w:rsid w:val="00755B4D"/>
    <w:rsid w:val="0075634E"/>
    <w:rsid w:val="00756FE9"/>
    <w:rsid w:val="00757179"/>
    <w:rsid w:val="00757A6E"/>
    <w:rsid w:val="007601C6"/>
    <w:rsid w:val="00760704"/>
    <w:rsid w:val="00760887"/>
    <w:rsid w:val="00760BEC"/>
    <w:rsid w:val="00761D37"/>
    <w:rsid w:val="0076221A"/>
    <w:rsid w:val="007628D4"/>
    <w:rsid w:val="00763153"/>
    <w:rsid w:val="00763279"/>
    <w:rsid w:val="007632D6"/>
    <w:rsid w:val="007635DA"/>
    <w:rsid w:val="007640F7"/>
    <w:rsid w:val="0076414D"/>
    <w:rsid w:val="0076477C"/>
    <w:rsid w:val="00764A8E"/>
    <w:rsid w:val="00764B6A"/>
    <w:rsid w:val="00766044"/>
    <w:rsid w:val="0076630A"/>
    <w:rsid w:val="00767D61"/>
    <w:rsid w:val="00770572"/>
    <w:rsid w:val="00770DC1"/>
    <w:rsid w:val="00770FD5"/>
    <w:rsid w:val="00771787"/>
    <w:rsid w:val="007725A2"/>
    <w:rsid w:val="00772771"/>
    <w:rsid w:val="00772970"/>
    <w:rsid w:val="00772A14"/>
    <w:rsid w:val="0077307E"/>
    <w:rsid w:val="00773308"/>
    <w:rsid w:val="0077345A"/>
    <w:rsid w:val="0077393B"/>
    <w:rsid w:val="00774690"/>
    <w:rsid w:val="00774906"/>
    <w:rsid w:val="007751CE"/>
    <w:rsid w:val="00775922"/>
    <w:rsid w:val="00775C08"/>
    <w:rsid w:val="007769E8"/>
    <w:rsid w:val="00776B4C"/>
    <w:rsid w:val="00777CF8"/>
    <w:rsid w:val="00777F1E"/>
    <w:rsid w:val="007811BE"/>
    <w:rsid w:val="00782438"/>
    <w:rsid w:val="007824C5"/>
    <w:rsid w:val="0078283F"/>
    <w:rsid w:val="00782BF7"/>
    <w:rsid w:val="007831DA"/>
    <w:rsid w:val="00784A1E"/>
    <w:rsid w:val="00785E6B"/>
    <w:rsid w:val="00786281"/>
    <w:rsid w:val="0078651D"/>
    <w:rsid w:val="00786D54"/>
    <w:rsid w:val="00790241"/>
    <w:rsid w:val="007904C9"/>
    <w:rsid w:val="007907AA"/>
    <w:rsid w:val="00790976"/>
    <w:rsid w:val="00790D6C"/>
    <w:rsid w:val="00790ED2"/>
    <w:rsid w:val="00790FB5"/>
    <w:rsid w:val="00791CB2"/>
    <w:rsid w:val="007921A5"/>
    <w:rsid w:val="00793447"/>
    <w:rsid w:val="007964CA"/>
    <w:rsid w:val="0079685D"/>
    <w:rsid w:val="007970E4"/>
    <w:rsid w:val="00797C14"/>
    <w:rsid w:val="007A0057"/>
    <w:rsid w:val="007A072A"/>
    <w:rsid w:val="007A0743"/>
    <w:rsid w:val="007A0D11"/>
    <w:rsid w:val="007A0F35"/>
    <w:rsid w:val="007A11C8"/>
    <w:rsid w:val="007A1D8A"/>
    <w:rsid w:val="007A1E38"/>
    <w:rsid w:val="007A21E1"/>
    <w:rsid w:val="007A2565"/>
    <w:rsid w:val="007A2BB6"/>
    <w:rsid w:val="007A2DE4"/>
    <w:rsid w:val="007A2DEA"/>
    <w:rsid w:val="007A40B1"/>
    <w:rsid w:val="007A4713"/>
    <w:rsid w:val="007A5976"/>
    <w:rsid w:val="007A5B56"/>
    <w:rsid w:val="007A5ECE"/>
    <w:rsid w:val="007A5FDC"/>
    <w:rsid w:val="007A6543"/>
    <w:rsid w:val="007A761C"/>
    <w:rsid w:val="007A79B2"/>
    <w:rsid w:val="007A7D34"/>
    <w:rsid w:val="007B0A5F"/>
    <w:rsid w:val="007B0BE9"/>
    <w:rsid w:val="007B1269"/>
    <w:rsid w:val="007B2327"/>
    <w:rsid w:val="007B27CA"/>
    <w:rsid w:val="007B2FB7"/>
    <w:rsid w:val="007B33D5"/>
    <w:rsid w:val="007B345B"/>
    <w:rsid w:val="007B3CF3"/>
    <w:rsid w:val="007B4035"/>
    <w:rsid w:val="007B44B5"/>
    <w:rsid w:val="007B5653"/>
    <w:rsid w:val="007B6155"/>
    <w:rsid w:val="007B6B09"/>
    <w:rsid w:val="007B6EF2"/>
    <w:rsid w:val="007B6EF8"/>
    <w:rsid w:val="007B79C1"/>
    <w:rsid w:val="007B7D5A"/>
    <w:rsid w:val="007C04D5"/>
    <w:rsid w:val="007C0672"/>
    <w:rsid w:val="007C0796"/>
    <w:rsid w:val="007C0A5B"/>
    <w:rsid w:val="007C0AB4"/>
    <w:rsid w:val="007C1445"/>
    <w:rsid w:val="007C1656"/>
    <w:rsid w:val="007C284C"/>
    <w:rsid w:val="007C3079"/>
    <w:rsid w:val="007C328F"/>
    <w:rsid w:val="007C34F8"/>
    <w:rsid w:val="007C45DC"/>
    <w:rsid w:val="007C4F62"/>
    <w:rsid w:val="007C5A65"/>
    <w:rsid w:val="007C5A9F"/>
    <w:rsid w:val="007C6062"/>
    <w:rsid w:val="007C68FE"/>
    <w:rsid w:val="007C6E2A"/>
    <w:rsid w:val="007C7840"/>
    <w:rsid w:val="007C7A9E"/>
    <w:rsid w:val="007D0028"/>
    <w:rsid w:val="007D0208"/>
    <w:rsid w:val="007D0588"/>
    <w:rsid w:val="007D0733"/>
    <w:rsid w:val="007D1066"/>
    <w:rsid w:val="007D1391"/>
    <w:rsid w:val="007D16C6"/>
    <w:rsid w:val="007D3D12"/>
    <w:rsid w:val="007D425F"/>
    <w:rsid w:val="007D46F7"/>
    <w:rsid w:val="007D48F7"/>
    <w:rsid w:val="007D48FA"/>
    <w:rsid w:val="007D4971"/>
    <w:rsid w:val="007D4CFF"/>
    <w:rsid w:val="007D5839"/>
    <w:rsid w:val="007D699F"/>
    <w:rsid w:val="007D6A06"/>
    <w:rsid w:val="007D76BB"/>
    <w:rsid w:val="007D7898"/>
    <w:rsid w:val="007D7999"/>
    <w:rsid w:val="007E07B0"/>
    <w:rsid w:val="007E0DFF"/>
    <w:rsid w:val="007E0F3A"/>
    <w:rsid w:val="007E119F"/>
    <w:rsid w:val="007E15FD"/>
    <w:rsid w:val="007E1CF9"/>
    <w:rsid w:val="007E1F37"/>
    <w:rsid w:val="007E279C"/>
    <w:rsid w:val="007E2874"/>
    <w:rsid w:val="007E30E3"/>
    <w:rsid w:val="007E3C6F"/>
    <w:rsid w:val="007E5F89"/>
    <w:rsid w:val="007E5FAA"/>
    <w:rsid w:val="007E668E"/>
    <w:rsid w:val="007E6918"/>
    <w:rsid w:val="007E76D3"/>
    <w:rsid w:val="007F09FF"/>
    <w:rsid w:val="007F187C"/>
    <w:rsid w:val="007F2062"/>
    <w:rsid w:val="007F228C"/>
    <w:rsid w:val="007F253D"/>
    <w:rsid w:val="007F2FA9"/>
    <w:rsid w:val="007F3188"/>
    <w:rsid w:val="007F500E"/>
    <w:rsid w:val="007F5219"/>
    <w:rsid w:val="007F6631"/>
    <w:rsid w:val="007F6803"/>
    <w:rsid w:val="007F750B"/>
    <w:rsid w:val="008010D7"/>
    <w:rsid w:val="008015EC"/>
    <w:rsid w:val="0080204A"/>
    <w:rsid w:val="008024F5"/>
    <w:rsid w:val="008025F5"/>
    <w:rsid w:val="00803816"/>
    <w:rsid w:val="008038D2"/>
    <w:rsid w:val="00803DE4"/>
    <w:rsid w:val="0080419A"/>
    <w:rsid w:val="00804518"/>
    <w:rsid w:val="00804B39"/>
    <w:rsid w:val="008052D5"/>
    <w:rsid w:val="008062CD"/>
    <w:rsid w:val="008067B0"/>
    <w:rsid w:val="0080697E"/>
    <w:rsid w:val="00806BFC"/>
    <w:rsid w:val="00806D16"/>
    <w:rsid w:val="00807BF2"/>
    <w:rsid w:val="00810474"/>
    <w:rsid w:val="0081054C"/>
    <w:rsid w:val="00810C99"/>
    <w:rsid w:val="008110C1"/>
    <w:rsid w:val="00811A2B"/>
    <w:rsid w:val="00811CCD"/>
    <w:rsid w:val="00811FFE"/>
    <w:rsid w:val="00812027"/>
    <w:rsid w:val="008120AE"/>
    <w:rsid w:val="0081243A"/>
    <w:rsid w:val="00812810"/>
    <w:rsid w:val="008129DC"/>
    <w:rsid w:val="00813B10"/>
    <w:rsid w:val="00813BB4"/>
    <w:rsid w:val="008140AF"/>
    <w:rsid w:val="00814697"/>
    <w:rsid w:val="00814860"/>
    <w:rsid w:val="00814B9D"/>
    <w:rsid w:val="00814C06"/>
    <w:rsid w:val="008150C6"/>
    <w:rsid w:val="00815E55"/>
    <w:rsid w:val="00815F22"/>
    <w:rsid w:val="008164D1"/>
    <w:rsid w:val="008169E4"/>
    <w:rsid w:val="00817C5D"/>
    <w:rsid w:val="00820D34"/>
    <w:rsid w:val="00821186"/>
    <w:rsid w:val="008215D2"/>
    <w:rsid w:val="008217E5"/>
    <w:rsid w:val="0082204D"/>
    <w:rsid w:val="008225A0"/>
    <w:rsid w:val="0082269E"/>
    <w:rsid w:val="00822CD2"/>
    <w:rsid w:val="00823108"/>
    <w:rsid w:val="00824670"/>
    <w:rsid w:val="00824D06"/>
    <w:rsid w:val="008250B6"/>
    <w:rsid w:val="008250CE"/>
    <w:rsid w:val="00825CD7"/>
    <w:rsid w:val="00826250"/>
    <w:rsid w:val="00826AC1"/>
    <w:rsid w:val="008270BF"/>
    <w:rsid w:val="00827EEC"/>
    <w:rsid w:val="00827FDE"/>
    <w:rsid w:val="0083050B"/>
    <w:rsid w:val="00831287"/>
    <w:rsid w:val="00832CF7"/>
    <w:rsid w:val="008331AD"/>
    <w:rsid w:val="0083330F"/>
    <w:rsid w:val="008333D2"/>
    <w:rsid w:val="0083366C"/>
    <w:rsid w:val="00833EB2"/>
    <w:rsid w:val="008350BC"/>
    <w:rsid w:val="008353C7"/>
    <w:rsid w:val="008357ED"/>
    <w:rsid w:val="0083605D"/>
    <w:rsid w:val="00836490"/>
    <w:rsid w:val="00837767"/>
    <w:rsid w:val="00840A4A"/>
    <w:rsid w:val="00841697"/>
    <w:rsid w:val="0084170A"/>
    <w:rsid w:val="00841B2E"/>
    <w:rsid w:val="00841E62"/>
    <w:rsid w:val="00841F92"/>
    <w:rsid w:val="008424C9"/>
    <w:rsid w:val="00842734"/>
    <w:rsid w:val="00842F68"/>
    <w:rsid w:val="00843177"/>
    <w:rsid w:val="00843267"/>
    <w:rsid w:val="0084335D"/>
    <w:rsid w:val="008436EA"/>
    <w:rsid w:val="008438BD"/>
    <w:rsid w:val="00843D24"/>
    <w:rsid w:val="0084464B"/>
    <w:rsid w:val="008449FB"/>
    <w:rsid w:val="00844A64"/>
    <w:rsid w:val="00845BF9"/>
    <w:rsid w:val="00845D22"/>
    <w:rsid w:val="0084720E"/>
    <w:rsid w:val="0084739C"/>
    <w:rsid w:val="00847CB8"/>
    <w:rsid w:val="00850582"/>
    <w:rsid w:val="0085065E"/>
    <w:rsid w:val="00850826"/>
    <w:rsid w:val="008511AB"/>
    <w:rsid w:val="008514EE"/>
    <w:rsid w:val="00851918"/>
    <w:rsid w:val="00851D6C"/>
    <w:rsid w:val="0085206D"/>
    <w:rsid w:val="00852A37"/>
    <w:rsid w:val="00853340"/>
    <w:rsid w:val="00853D5A"/>
    <w:rsid w:val="00853D5F"/>
    <w:rsid w:val="00853FAD"/>
    <w:rsid w:val="008544C8"/>
    <w:rsid w:val="00854CB3"/>
    <w:rsid w:val="00855ACD"/>
    <w:rsid w:val="00855B51"/>
    <w:rsid w:val="00855C61"/>
    <w:rsid w:val="008565A4"/>
    <w:rsid w:val="00856F1F"/>
    <w:rsid w:val="0085721E"/>
    <w:rsid w:val="008573AA"/>
    <w:rsid w:val="008575A7"/>
    <w:rsid w:val="0085777D"/>
    <w:rsid w:val="00860481"/>
    <w:rsid w:val="008608F6"/>
    <w:rsid w:val="0086105B"/>
    <w:rsid w:val="0086170C"/>
    <w:rsid w:val="00861C5E"/>
    <w:rsid w:val="00861EA6"/>
    <w:rsid w:val="00861F31"/>
    <w:rsid w:val="00862A08"/>
    <w:rsid w:val="008631A9"/>
    <w:rsid w:val="0086324F"/>
    <w:rsid w:val="008632F8"/>
    <w:rsid w:val="008634DF"/>
    <w:rsid w:val="00863C43"/>
    <w:rsid w:val="00863F2D"/>
    <w:rsid w:val="00863F30"/>
    <w:rsid w:val="00864FFA"/>
    <w:rsid w:val="008652E1"/>
    <w:rsid w:val="008660A3"/>
    <w:rsid w:val="00866413"/>
    <w:rsid w:val="008664B7"/>
    <w:rsid w:val="00866799"/>
    <w:rsid w:val="0086704D"/>
    <w:rsid w:val="00867094"/>
    <w:rsid w:val="00867241"/>
    <w:rsid w:val="00867803"/>
    <w:rsid w:val="00867838"/>
    <w:rsid w:val="00867AE4"/>
    <w:rsid w:val="00867B1B"/>
    <w:rsid w:val="008708B7"/>
    <w:rsid w:val="008708CC"/>
    <w:rsid w:val="00870EAE"/>
    <w:rsid w:val="00870EB4"/>
    <w:rsid w:val="00870F86"/>
    <w:rsid w:val="008717EA"/>
    <w:rsid w:val="00872DC3"/>
    <w:rsid w:val="00872DED"/>
    <w:rsid w:val="00872E47"/>
    <w:rsid w:val="00872E6C"/>
    <w:rsid w:val="00873083"/>
    <w:rsid w:val="008730F1"/>
    <w:rsid w:val="008735A0"/>
    <w:rsid w:val="008735E7"/>
    <w:rsid w:val="00873A0B"/>
    <w:rsid w:val="00873B4A"/>
    <w:rsid w:val="00874A95"/>
    <w:rsid w:val="008755B4"/>
    <w:rsid w:val="00875740"/>
    <w:rsid w:val="00875AD2"/>
    <w:rsid w:val="0087602A"/>
    <w:rsid w:val="00876DB2"/>
    <w:rsid w:val="00876F20"/>
    <w:rsid w:val="00876F40"/>
    <w:rsid w:val="008770EE"/>
    <w:rsid w:val="008771E6"/>
    <w:rsid w:val="00877416"/>
    <w:rsid w:val="00877FC1"/>
    <w:rsid w:val="0088127C"/>
    <w:rsid w:val="00881BCB"/>
    <w:rsid w:val="0088222E"/>
    <w:rsid w:val="00882491"/>
    <w:rsid w:val="00882600"/>
    <w:rsid w:val="0088299C"/>
    <w:rsid w:val="00882FC4"/>
    <w:rsid w:val="008835FA"/>
    <w:rsid w:val="00884460"/>
    <w:rsid w:val="00884D98"/>
    <w:rsid w:val="00885A1E"/>
    <w:rsid w:val="00885A68"/>
    <w:rsid w:val="00885F7E"/>
    <w:rsid w:val="00886FF3"/>
    <w:rsid w:val="00887CA6"/>
    <w:rsid w:val="00887D3F"/>
    <w:rsid w:val="00890582"/>
    <w:rsid w:val="00890E1D"/>
    <w:rsid w:val="00890E83"/>
    <w:rsid w:val="00891902"/>
    <w:rsid w:val="0089196C"/>
    <w:rsid w:val="00891CE9"/>
    <w:rsid w:val="00892333"/>
    <w:rsid w:val="00892445"/>
    <w:rsid w:val="00893077"/>
    <w:rsid w:val="00893230"/>
    <w:rsid w:val="00893231"/>
    <w:rsid w:val="00893861"/>
    <w:rsid w:val="00894622"/>
    <w:rsid w:val="008949A8"/>
    <w:rsid w:val="008956FE"/>
    <w:rsid w:val="00896B0F"/>
    <w:rsid w:val="00897FEB"/>
    <w:rsid w:val="008A02AB"/>
    <w:rsid w:val="008A091C"/>
    <w:rsid w:val="008A0C16"/>
    <w:rsid w:val="008A1EB2"/>
    <w:rsid w:val="008A1EDC"/>
    <w:rsid w:val="008A22A7"/>
    <w:rsid w:val="008A252F"/>
    <w:rsid w:val="008A2579"/>
    <w:rsid w:val="008A2FF8"/>
    <w:rsid w:val="008A32CD"/>
    <w:rsid w:val="008A3743"/>
    <w:rsid w:val="008A45FA"/>
    <w:rsid w:val="008A4736"/>
    <w:rsid w:val="008A554A"/>
    <w:rsid w:val="008A5817"/>
    <w:rsid w:val="008A5873"/>
    <w:rsid w:val="008A630A"/>
    <w:rsid w:val="008A6826"/>
    <w:rsid w:val="008A6CE2"/>
    <w:rsid w:val="008A6EB7"/>
    <w:rsid w:val="008A7883"/>
    <w:rsid w:val="008B0477"/>
    <w:rsid w:val="008B04C3"/>
    <w:rsid w:val="008B0725"/>
    <w:rsid w:val="008B07ED"/>
    <w:rsid w:val="008B0A6F"/>
    <w:rsid w:val="008B0D7B"/>
    <w:rsid w:val="008B0FB6"/>
    <w:rsid w:val="008B1112"/>
    <w:rsid w:val="008B1A63"/>
    <w:rsid w:val="008B1EFB"/>
    <w:rsid w:val="008B1FB1"/>
    <w:rsid w:val="008B2414"/>
    <w:rsid w:val="008B24F2"/>
    <w:rsid w:val="008B37AD"/>
    <w:rsid w:val="008B3954"/>
    <w:rsid w:val="008B3D35"/>
    <w:rsid w:val="008B4108"/>
    <w:rsid w:val="008B44A1"/>
    <w:rsid w:val="008B4D60"/>
    <w:rsid w:val="008B52DB"/>
    <w:rsid w:val="008B60A5"/>
    <w:rsid w:val="008B7436"/>
    <w:rsid w:val="008B7A55"/>
    <w:rsid w:val="008B7F4C"/>
    <w:rsid w:val="008C03EB"/>
    <w:rsid w:val="008C055E"/>
    <w:rsid w:val="008C0898"/>
    <w:rsid w:val="008C0EA9"/>
    <w:rsid w:val="008C116C"/>
    <w:rsid w:val="008C2760"/>
    <w:rsid w:val="008C33C3"/>
    <w:rsid w:val="008C37A8"/>
    <w:rsid w:val="008C4250"/>
    <w:rsid w:val="008C4350"/>
    <w:rsid w:val="008C43B1"/>
    <w:rsid w:val="008C44AC"/>
    <w:rsid w:val="008C4E28"/>
    <w:rsid w:val="008C4ED6"/>
    <w:rsid w:val="008C5B8B"/>
    <w:rsid w:val="008C5CBB"/>
    <w:rsid w:val="008C7089"/>
    <w:rsid w:val="008C73CC"/>
    <w:rsid w:val="008C78D2"/>
    <w:rsid w:val="008D04EB"/>
    <w:rsid w:val="008D0D15"/>
    <w:rsid w:val="008D1914"/>
    <w:rsid w:val="008D1D16"/>
    <w:rsid w:val="008D2205"/>
    <w:rsid w:val="008D272B"/>
    <w:rsid w:val="008D2769"/>
    <w:rsid w:val="008D2905"/>
    <w:rsid w:val="008D3104"/>
    <w:rsid w:val="008D311D"/>
    <w:rsid w:val="008D3546"/>
    <w:rsid w:val="008D36B7"/>
    <w:rsid w:val="008D4112"/>
    <w:rsid w:val="008D49A6"/>
    <w:rsid w:val="008D51EB"/>
    <w:rsid w:val="008D5B2B"/>
    <w:rsid w:val="008D5C42"/>
    <w:rsid w:val="008D6B9E"/>
    <w:rsid w:val="008D7656"/>
    <w:rsid w:val="008E03AC"/>
    <w:rsid w:val="008E061C"/>
    <w:rsid w:val="008E09A7"/>
    <w:rsid w:val="008E14A5"/>
    <w:rsid w:val="008E1633"/>
    <w:rsid w:val="008E1821"/>
    <w:rsid w:val="008E1D4D"/>
    <w:rsid w:val="008E2154"/>
    <w:rsid w:val="008E268F"/>
    <w:rsid w:val="008E38B2"/>
    <w:rsid w:val="008E3A53"/>
    <w:rsid w:val="008E40E2"/>
    <w:rsid w:val="008E464A"/>
    <w:rsid w:val="008E4652"/>
    <w:rsid w:val="008E493A"/>
    <w:rsid w:val="008E4FF2"/>
    <w:rsid w:val="008E5504"/>
    <w:rsid w:val="008E56D9"/>
    <w:rsid w:val="008E5992"/>
    <w:rsid w:val="008E5B93"/>
    <w:rsid w:val="008E5DDD"/>
    <w:rsid w:val="008E5DF6"/>
    <w:rsid w:val="008E7021"/>
    <w:rsid w:val="008E79DA"/>
    <w:rsid w:val="008E7B9A"/>
    <w:rsid w:val="008F0A15"/>
    <w:rsid w:val="008F0D28"/>
    <w:rsid w:val="008F0E6F"/>
    <w:rsid w:val="008F1FF7"/>
    <w:rsid w:val="008F2399"/>
    <w:rsid w:val="008F23CA"/>
    <w:rsid w:val="008F25CB"/>
    <w:rsid w:val="008F26A9"/>
    <w:rsid w:val="008F368E"/>
    <w:rsid w:val="008F393B"/>
    <w:rsid w:val="008F39BB"/>
    <w:rsid w:val="008F400F"/>
    <w:rsid w:val="008F4B3D"/>
    <w:rsid w:val="008F67D6"/>
    <w:rsid w:val="008F76C5"/>
    <w:rsid w:val="009000CE"/>
    <w:rsid w:val="00900707"/>
    <w:rsid w:val="00900A3F"/>
    <w:rsid w:val="00900AD9"/>
    <w:rsid w:val="00900BB4"/>
    <w:rsid w:val="00900F8A"/>
    <w:rsid w:val="00901223"/>
    <w:rsid w:val="009013B7"/>
    <w:rsid w:val="0090186F"/>
    <w:rsid w:val="009018CE"/>
    <w:rsid w:val="00901D89"/>
    <w:rsid w:val="0090274D"/>
    <w:rsid w:val="0090376C"/>
    <w:rsid w:val="009048FE"/>
    <w:rsid w:val="00904A88"/>
    <w:rsid w:val="009053B8"/>
    <w:rsid w:val="00905819"/>
    <w:rsid w:val="009060FB"/>
    <w:rsid w:val="00906F26"/>
    <w:rsid w:val="009079A8"/>
    <w:rsid w:val="00910F1B"/>
    <w:rsid w:val="00910FF3"/>
    <w:rsid w:val="0091147C"/>
    <w:rsid w:val="00911A83"/>
    <w:rsid w:val="00911B59"/>
    <w:rsid w:val="00911E90"/>
    <w:rsid w:val="00912566"/>
    <w:rsid w:val="00912710"/>
    <w:rsid w:val="00912D0D"/>
    <w:rsid w:val="00912D16"/>
    <w:rsid w:val="00912E92"/>
    <w:rsid w:val="009134B9"/>
    <w:rsid w:val="009148F7"/>
    <w:rsid w:val="00914DCA"/>
    <w:rsid w:val="00914F25"/>
    <w:rsid w:val="009155B4"/>
    <w:rsid w:val="009158E0"/>
    <w:rsid w:val="00915DDC"/>
    <w:rsid w:val="00915DF8"/>
    <w:rsid w:val="00916636"/>
    <w:rsid w:val="009168C8"/>
    <w:rsid w:val="00916D56"/>
    <w:rsid w:val="00916F6B"/>
    <w:rsid w:val="00917366"/>
    <w:rsid w:val="0091782D"/>
    <w:rsid w:val="00917A1B"/>
    <w:rsid w:val="00917F1D"/>
    <w:rsid w:val="00920A75"/>
    <w:rsid w:val="0092154F"/>
    <w:rsid w:val="00921D18"/>
    <w:rsid w:val="0092268E"/>
    <w:rsid w:val="009233DE"/>
    <w:rsid w:val="009237D5"/>
    <w:rsid w:val="00923D6B"/>
    <w:rsid w:val="00924296"/>
    <w:rsid w:val="00924356"/>
    <w:rsid w:val="0092498D"/>
    <w:rsid w:val="00924D41"/>
    <w:rsid w:val="009262EF"/>
    <w:rsid w:val="009263C5"/>
    <w:rsid w:val="009273F2"/>
    <w:rsid w:val="00927802"/>
    <w:rsid w:val="009309CB"/>
    <w:rsid w:val="00930E90"/>
    <w:rsid w:val="0093152C"/>
    <w:rsid w:val="00931663"/>
    <w:rsid w:val="00931A83"/>
    <w:rsid w:val="00932AC5"/>
    <w:rsid w:val="009332D7"/>
    <w:rsid w:val="00933480"/>
    <w:rsid w:val="0093390F"/>
    <w:rsid w:val="00933E4E"/>
    <w:rsid w:val="00934669"/>
    <w:rsid w:val="00935A39"/>
    <w:rsid w:val="009361FC"/>
    <w:rsid w:val="00936B36"/>
    <w:rsid w:val="00936BAC"/>
    <w:rsid w:val="00936FCD"/>
    <w:rsid w:val="009370B8"/>
    <w:rsid w:val="00937C9C"/>
    <w:rsid w:val="00940287"/>
    <w:rsid w:val="009403A8"/>
    <w:rsid w:val="00940D2C"/>
    <w:rsid w:val="009415A2"/>
    <w:rsid w:val="0094217C"/>
    <w:rsid w:val="00942FEB"/>
    <w:rsid w:val="00943258"/>
    <w:rsid w:val="00943510"/>
    <w:rsid w:val="00945301"/>
    <w:rsid w:val="00946175"/>
    <w:rsid w:val="00946B61"/>
    <w:rsid w:val="0094737E"/>
    <w:rsid w:val="00947769"/>
    <w:rsid w:val="0094776D"/>
    <w:rsid w:val="00947A67"/>
    <w:rsid w:val="00950807"/>
    <w:rsid w:val="00950850"/>
    <w:rsid w:val="00951C25"/>
    <w:rsid w:val="0095255F"/>
    <w:rsid w:val="00952AD3"/>
    <w:rsid w:val="00953229"/>
    <w:rsid w:val="00953775"/>
    <w:rsid w:val="00953AB1"/>
    <w:rsid w:val="00954732"/>
    <w:rsid w:val="00954894"/>
    <w:rsid w:val="00954B69"/>
    <w:rsid w:val="00954F06"/>
    <w:rsid w:val="009551CF"/>
    <w:rsid w:val="00955CA6"/>
    <w:rsid w:val="00955D3A"/>
    <w:rsid w:val="00957098"/>
    <w:rsid w:val="009570F2"/>
    <w:rsid w:val="00957257"/>
    <w:rsid w:val="00957801"/>
    <w:rsid w:val="009601B5"/>
    <w:rsid w:val="00960A49"/>
    <w:rsid w:val="00960D75"/>
    <w:rsid w:val="00961C08"/>
    <w:rsid w:val="00961D6A"/>
    <w:rsid w:val="00962560"/>
    <w:rsid w:val="00962891"/>
    <w:rsid w:val="00964E09"/>
    <w:rsid w:val="00965A7B"/>
    <w:rsid w:val="0096661C"/>
    <w:rsid w:val="0096778D"/>
    <w:rsid w:val="009677CE"/>
    <w:rsid w:val="00967B01"/>
    <w:rsid w:val="00970556"/>
    <w:rsid w:val="00970855"/>
    <w:rsid w:val="0097141D"/>
    <w:rsid w:val="00971BB6"/>
    <w:rsid w:val="00972B90"/>
    <w:rsid w:val="0097366D"/>
    <w:rsid w:val="00974062"/>
    <w:rsid w:val="00974175"/>
    <w:rsid w:val="009741AF"/>
    <w:rsid w:val="009753BC"/>
    <w:rsid w:val="0097596F"/>
    <w:rsid w:val="00975A43"/>
    <w:rsid w:val="00975C2E"/>
    <w:rsid w:val="00975EF9"/>
    <w:rsid w:val="00977007"/>
    <w:rsid w:val="00977188"/>
    <w:rsid w:val="0097719A"/>
    <w:rsid w:val="009778F2"/>
    <w:rsid w:val="00977DFC"/>
    <w:rsid w:val="00977E39"/>
    <w:rsid w:val="00977ED0"/>
    <w:rsid w:val="00981003"/>
    <w:rsid w:val="00981488"/>
    <w:rsid w:val="009819FE"/>
    <w:rsid w:val="00981C35"/>
    <w:rsid w:val="00982089"/>
    <w:rsid w:val="009821C3"/>
    <w:rsid w:val="0098296D"/>
    <w:rsid w:val="00982B83"/>
    <w:rsid w:val="009836AF"/>
    <w:rsid w:val="009836EC"/>
    <w:rsid w:val="00983FDC"/>
    <w:rsid w:val="0098419D"/>
    <w:rsid w:val="009842EE"/>
    <w:rsid w:val="00984C23"/>
    <w:rsid w:val="00985354"/>
    <w:rsid w:val="00985D2E"/>
    <w:rsid w:val="00986179"/>
    <w:rsid w:val="0098670E"/>
    <w:rsid w:val="0098686C"/>
    <w:rsid w:val="00986A01"/>
    <w:rsid w:val="00986A04"/>
    <w:rsid w:val="00986AAC"/>
    <w:rsid w:val="00986AD7"/>
    <w:rsid w:val="00986B54"/>
    <w:rsid w:val="00986E95"/>
    <w:rsid w:val="00987214"/>
    <w:rsid w:val="00990260"/>
    <w:rsid w:val="009908B1"/>
    <w:rsid w:val="00990A03"/>
    <w:rsid w:val="00990D5B"/>
    <w:rsid w:val="009912E7"/>
    <w:rsid w:val="00991923"/>
    <w:rsid w:val="00991C81"/>
    <w:rsid w:val="00992BEB"/>
    <w:rsid w:val="00992E2C"/>
    <w:rsid w:val="00993035"/>
    <w:rsid w:val="009940A5"/>
    <w:rsid w:val="0099481E"/>
    <w:rsid w:val="00994C79"/>
    <w:rsid w:val="009952AC"/>
    <w:rsid w:val="00996E77"/>
    <w:rsid w:val="00997737"/>
    <w:rsid w:val="00997B45"/>
    <w:rsid w:val="00997E98"/>
    <w:rsid w:val="009A0104"/>
    <w:rsid w:val="009A0881"/>
    <w:rsid w:val="009A1B26"/>
    <w:rsid w:val="009A22F0"/>
    <w:rsid w:val="009A250F"/>
    <w:rsid w:val="009A284D"/>
    <w:rsid w:val="009A2E51"/>
    <w:rsid w:val="009A309D"/>
    <w:rsid w:val="009A3691"/>
    <w:rsid w:val="009A5FB3"/>
    <w:rsid w:val="009A6F13"/>
    <w:rsid w:val="009A7DC5"/>
    <w:rsid w:val="009B05E4"/>
    <w:rsid w:val="009B1571"/>
    <w:rsid w:val="009B1C21"/>
    <w:rsid w:val="009B2073"/>
    <w:rsid w:val="009B27DF"/>
    <w:rsid w:val="009B280E"/>
    <w:rsid w:val="009B29F8"/>
    <w:rsid w:val="009B35A2"/>
    <w:rsid w:val="009B3A63"/>
    <w:rsid w:val="009B3CDF"/>
    <w:rsid w:val="009B3FE5"/>
    <w:rsid w:val="009B4742"/>
    <w:rsid w:val="009B588A"/>
    <w:rsid w:val="009B5D7C"/>
    <w:rsid w:val="009B7BD5"/>
    <w:rsid w:val="009B7DF5"/>
    <w:rsid w:val="009B7E87"/>
    <w:rsid w:val="009C0545"/>
    <w:rsid w:val="009C096F"/>
    <w:rsid w:val="009C110E"/>
    <w:rsid w:val="009C1B1C"/>
    <w:rsid w:val="009C1C88"/>
    <w:rsid w:val="009C1FB7"/>
    <w:rsid w:val="009C1FC5"/>
    <w:rsid w:val="009C2375"/>
    <w:rsid w:val="009C285C"/>
    <w:rsid w:val="009C2B09"/>
    <w:rsid w:val="009C3C11"/>
    <w:rsid w:val="009C4289"/>
    <w:rsid w:val="009C44BA"/>
    <w:rsid w:val="009C46A0"/>
    <w:rsid w:val="009C4CAD"/>
    <w:rsid w:val="009C4D1B"/>
    <w:rsid w:val="009C5054"/>
    <w:rsid w:val="009C53F8"/>
    <w:rsid w:val="009C5DC8"/>
    <w:rsid w:val="009C5EC4"/>
    <w:rsid w:val="009C621F"/>
    <w:rsid w:val="009C67A2"/>
    <w:rsid w:val="009C67C2"/>
    <w:rsid w:val="009C6E50"/>
    <w:rsid w:val="009C6F59"/>
    <w:rsid w:val="009C70F3"/>
    <w:rsid w:val="009C7BAC"/>
    <w:rsid w:val="009D07CD"/>
    <w:rsid w:val="009D0A90"/>
    <w:rsid w:val="009D1023"/>
    <w:rsid w:val="009D158B"/>
    <w:rsid w:val="009D1760"/>
    <w:rsid w:val="009D1B5D"/>
    <w:rsid w:val="009D2B15"/>
    <w:rsid w:val="009D2CEE"/>
    <w:rsid w:val="009D34B9"/>
    <w:rsid w:val="009D358F"/>
    <w:rsid w:val="009D3A4F"/>
    <w:rsid w:val="009D3FAE"/>
    <w:rsid w:val="009D47B0"/>
    <w:rsid w:val="009D4BBF"/>
    <w:rsid w:val="009D5135"/>
    <w:rsid w:val="009D52B0"/>
    <w:rsid w:val="009D52CF"/>
    <w:rsid w:val="009D5584"/>
    <w:rsid w:val="009D58C4"/>
    <w:rsid w:val="009D5D10"/>
    <w:rsid w:val="009D5D35"/>
    <w:rsid w:val="009D5F4E"/>
    <w:rsid w:val="009D6139"/>
    <w:rsid w:val="009D6295"/>
    <w:rsid w:val="009D64B0"/>
    <w:rsid w:val="009D69E8"/>
    <w:rsid w:val="009D6F85"/>
    <w:rsid w:val="009D702A"/>
    <w:rsid w:val="009D7241"/>
    <w:rsid w:val="009D7244"/>
    <w:rsid w:val="009D7991"/>
    <w:rsid w:val="009D7B4B"/>
    <w:rsid w:val="009D7CEE"/>
    <w:rsid w:val="009E00B7"/>
    <w:rsid w:val="009E1A94"/>
    <w:rsid w:val="009E227E"/>
    <w:rsid w:val="009E23F8"/>
    <w:rsid w:val="009E3D5A"/>
    <w:rsid w:val="009E4D41"/>
    <w:rsid w:val="009E5DE3"/>
    <w:rsid w:val="009E5FD2"/>
    <w:rsid w:val="009E64BD"/>
    <w:rsid w:val="009E6927"/>
    <w:rsid w:val="009E6FE1"/>
    <w:rsid w:val="009E72B4"/>
    <w:rsid w:val="009E73F2"/>
    <w:rsid w:val="009E7B2B"/>
    <w:rsid w:val="009E7CB7"/>
    <w:rsid w:val="009F0771"/>
    <w:rsid w:val="009F126F"/>
    <w:rsid w:val="009F1BA7"/>
    <w:rsid w:val="009F1D89"/>
    <w:rsid w:val="009F2623"/>
    <w:rsid w:val="009F2D46"/>
    <w:rsid w:val="009F2FBC"/>
    <w:rsid w:val="009F3046"/>
    <w:rsid w:val="009F3188"/>
    <w:rsid w:val="009F31BC"/>
    <w:rsid w:val="009F35B6"/>
    <w:rsid w:val="009F3E54"/>
    <w:rsid w:val="009F425D"/>
    <w:rsid w:val="009F426A"/>
    <w:rsid w:val="009F44DA"/>
    <w:rsid w:val="009F4603"/>
    <w:rsid w:val="009F4632"/>
    <w:rsid w:val="009F5BE9"/>
    <w:rsid w:val="009F5C49"/>
    <w:rsid w:val="009F6153"/>
    <w:rsid w:val="009F61D1"/>
    <w:rsid w:val="009F6226"/>
    <w:rsid w:val="009F6E0A"/>
    <w:rsid w:val="009F7683"/>
    <w:rsid w:val="00A0048A"/>
    <w:rsid w:val="00A00748"/>
    <w:rsid w:val="00A00988"/>
    <w:rsid w:val="00A0164F"/>
    <w:rsid w:val="00A01BA4"/>
    <w:rsid w:val="00A01D5A"/>
    <w:rsid w:val="00A022EB"/>
    <w:rsid w:val="00A0332B"/>
    <w:rsid w:val="00A03382"/>
    <w:rsid w:val="00A04145"/>
    <w:rsid w:val="00A05215"/>
    <w:rsid w:val="00A0533B"/>
    <w:rsid w:val="00A05D27"/>
    <w:rsid w:val="00A05D38"/>
    <w:rsid w:val="00A06272"/>
    <w:rsid w:val="00A064B8"/>
    <w:rsid w:val="00A06FF1"/>
    <w:rsid w:val="00A07046"/>
    <w:rsid w:val="00A0744E"/>
    <w:rsid w:val="00A07470"/>
    <w:rsid w:val="00A0761B"/>
    <w:rsid w:val="00A07981"/>
    <w:rsid w:val="00A07FD8"/>
    <w:rsid w:val="00A10143"/>
    <w:rsid w:val="00A10774"/>
    <w:rsid w:val="00A1102D"/>
    <w:rsid w:val="00A11F35"/>
    <w:rsid w:val="00A13107"/>
    <w:rsid w:val="00A132BC"/>
    <w:rsid w:val="00A13658"/>
    <w:rsid w:val="00A13D01"/>
    <w:rsid w:val="00A13DF2"/>
    <w:rsid w:val="00A14232"/>
    <w:rsid w:val="00A147A7"/>
    <w:rsid w:val="00A14EAB"/>
    <w:rsid w:val="00A1526C"/>
    <w:rsid w:val="00A1527F"/>
    <w:rsid w:val="00A153FE"/>
    <w:rsid w:val="00A15890"/>
    <w:rsid w:val="00A15CA5"/>
    <w:rsid w:val="00A1732B"/>
    <w:rsid w:val="00A1756D"/>
    <w:rsid w:val="00A20031"/>
    <w:rsid w:val="00A2042C"/>
    <w:rsid w:val="00A20CE7"/>
    <w:rsid w:val="00A2102E"/>
    <w:rsid w:val="00A21358"/>
    <w:rsid w:val="00A21A70"/>
    <w:rsid w:val="00A21AF9"/>
    <w:rsid w:val="00A22434"/>
    <w:rsid w:val="00A2266E"/>
    <w:rsid w:val="00A22B58"/>
    <w:rsid w:val="00A23D89"/>
    <w:rsid w:val="00A24D62"/>
    <w:rsid w:val="00A253A5"/>
    <w:rsid w:val="00A25841"/>
    <w:rsid w:val="00A25F25"/>
    <w:rsid w:val="00A268B2"/>
    <w:rsid w:val="00A274E9"/>
    <w:rsid w:val="00A27EF9"/>
    <w:rsid w:val="00A300C8"/>
    <w:rsid w:val="00A30AD8"/>
    <w:rsid w:val="00A30CDD"/>
    <w:rsid w:val="00A30DCF"/>
    <w:rsid w:val="00A31384"/>
    <w:rsid w:val="00A31D7A"/>
    <w:rsid w:val="00A31F37"/>
    <w:rsid w:val="00A321DB"/>
    <w:rsid w:val="00A325F2"/>
    <w:rsid w:val="00A3286C"/>
    <w:rsid w:val="00A34173"/>
    <w:rsid w:val="00A36741"/>
    <w:rsid w:val="00A3716E"/>
    <w:rsid w:val="00A40205"/>
    <w:rsid w:val="00A414FB"/>
    <w:rsid w:val="00A421CF"/>
    <w:rsid w:val="00A42539"/>
    <w:rsid w:val="00A42E04"/>
    <w:rsid w:val="00A42E78"/>
    <w:rsid w:val="00A43023"/>
    <w:rsid w:val="00A44B94"/>
    <w:rsid w:val="00A450A8"/>
    <w:rsid w:val="00A45125"/>
    <w:rsid w:val="00A455E3"/>
    <w:rsid w:val="00A47888"/>
    <w:rsid w:val="00A47F5C"/>
    <w:rsid w:val="00A5008F"/>
    <w:rsid w:val="00A507DF"/>
    <w:rsid w:val="00A50DD7"/>
    <w:rsid w:val="00A51269"/>
    <w:rsid w:val="00A5276D"/>
    <w:rsid w:val="00A53896"/>
    <w:rsid w:val="00A538A9"/>
    <w:rsid w:val="00A54270"/>
    <w:rsid w:val="00A54AAF"/>
    <w:rsid w:val="00A55287"/>
    <w:rsid w:val="00A557A4"/>
    <w:rsid w:val="00A55B6B"/>
    <w:rsid w:val="00A55FF9"/>
    <w:rsid w:val="00A5609F"/>
    <w:rsid w:val="00A569C1"/>
    <w:rsid w:val="00A5719D"/>
    <w:rsid w:val="00A57389"/>
    <w:rsid w:val="00A5775B"/>
    <w:rsid w:val="00A5783C"/>
    <w:rsid w:val="00A604BC"/>
    <w:rsid w:val="00A60853"/>
    <w:rsid w:val="00A60C82"/>
    <w:rsid w:val="00A60E85"/>
    <w:rsid w:val="00A61825"/>
    <w:rsid w:val="00A61A74"/>
    <w:rsid w:val="00A622AA"/>
    <w:rsid w:val="00A62F90"/>
    <w:rsid w:val="00A632C1"/>
    <w:rsid w:val="00A635C3"/>
    <w:rsid w:val="00A64177"/>
    <w:rsid w:val="00A642C3"/>
    <w:rsid w:val="00A6451C"/>
    <w:rsid w:val="00A6528B"/>
    <w:rsid w:val="00A654AE"/>
    <w:rsid w:val="00A65792"/>
    <w:rsid w:val="00A65D3A"/>
    <w:rsid w:val="00A6684B"/>
    <w:rsid w:val="00A669BC"/>
    <w:rsid w:val="00A67538"/>
    <w:rsid w:val="00A70100"/>
    <w:rsid w:val="00A7014C"/>
    <w:rsid w:val="00A70CDD"/>
    <w:rsid w:val="00A70F9E"/>
    <w:rsid w:val="00A710AA"/>
    <w:rsid w:val="00A71714"/>
    <w:rsid w:val="00A718C8"/>
    <w:rsid w:val="00A727C8"/>
    <w:rsid w:val="00A72985"/>
    <w:rsid w:val="00A73B3B"/>
    <w:rsid w:val="00A73CD1"/>
    <w:rsid w:val="00A74087"/>
    <w:rsid w:val="00A74FCD"/>
    <w:rsid w:val="00A75059"/>
    <w:rsid w:val="00A7661C"/>
    <w:rsid w:val="00A76F67"/>
    <w:rsid w:val="00A77260"/>
    <w:rsid w:val="00A77424"/>
    <w:rsid w:val="00A77454"/>
    <w:rsid w:val="00A77D5B"/>
    <w:rsid w:val="00A8093F"/>
    <w:rsid w:val="00A809DB"/>
    <w:rsid w:val="00A80D13"/>
    <w:rsid w:val="00A80F28"/>
    <w:rsid w:val="00A81161"/>
    <w:rsid w:val="00A81445"/>
    <w:rsid w:val="00A81F6A"/>
    <w:rsid w:val="00A8205F"/>
    <w:rsid w:val="00A82A46"/>
    <w:rsid w:val="00A82FA9"/>
    <w:rsid w:val="00A833C0"/>
    <w:rsid w:val="00A83469"/>
    <w:rsid w:val="00A840C8"/>
    <w:rsid w:val="00A84537"/>
    <w:rsid w:val="00A8466A"/>
    <w:rsid w:val="00A84AD9"/>
    <w:rsid w:val="00A84BD4"/>
    <w:rsid w:val="00A84BEA"/>
    <w:rsid w:val="00A854DC"/>
    <w:rsid w:val="00A85CF6"/>
    <w:rsid w:val="00A86D01"/>
    <w:rsid w:val="00A8704C"/>
    <w:rsid w:val="00A87881"/>
    <w:rsid w:val="00A902AE"/>
    <w:rsid w:val="00A905F1"/>
    <w:rsid w:val="00A91BD9"/>
    <w:rsid w:val="00A91C7B"/>
    <w:rsid w:val="00A92C4E"/>
    <w:rsid w:val="00A92D91"/>
    <w:rsid w:val="00A93065"/>
    <w:rsid w:val="00A932CB"/>
    <w:rsid w:val="00A9368D"/>
    <w:rsid w:val="00A93E24"/>
    <w:rsid w:val="00A94495"/>
    <w:rsid w:val="00A94646"/>
    <w:rsid w:val="00A95ACF"/>
    <w:rsid w:val="00A964D8"/>
    <w:rsid w:val="00A96EE8"/>
    <w:rsid w:val="00A972BA"/>
    <w:rsid w:val="00A974E1"/>
    <w:rsid w:val="00A97567"/>
    <w:rsid w:val="00AA0FDC"/>
    <w:rsid w:val="00AA177A"/>
    <w:rsid w:val="00AA1912"/>
    <w:rsid w:val="00AA1B9B"/>
    <w:rsid w:val="00AA427C"/>
    <w:rsid w:val="00AA49B2"/>
    <w:rsid w:val="00AA4A99"/>
    <w:rsid w:val="00AA4E43"/>
    <w:rsid w:val="00AA55B1"/>
    <w:rsid w:val="00AA5ED0"/>
    <w:rsid w:val="00AA7EB7"/>
    <w:rsid w:val="00AB0936"/>
    <w:rsid w:val="00AB26EB"/>
    <w:rsid w:val="00AB2E60"/>
    <w:rsid w:val="00AB38B2"/>
    <w:rsid w:val="00AB3901"/>
    <w:rsid w:val="00AB3A66"/>
    <w:rsid w:val="00AB437E"/>
    <w:rsid w:val="00AB4872"/>
    <w:rsid w:val="00AB5763"/>
    <w:rsid w:val="00AB6372"/>
    <w:rsid w:val="00AB6C93"/>
    <w:rsid w:val="00AB71B6"/>
    <w:rsid w:val="00AB71DB"/>
    <w:rsid w:val="00AB75D9"/>
    <w:rsid w:val="00AB7B18"/>
    <w:rsid w:val="00AB7C84"/>
    <w:rsid w:val="00AB7D46"/>
    <w:rsid w:val="00AC0A6F"/>
    <w:rsid w:val="00AC0ADB"/>
    <w:rsid w:val="00AC0C00"/>
    <w:rsid w:val="00AC107D"/>
    <w:rsid w:val="00AC1352"/>
    <w:rsid w:val="00AC13BB"/>
    <w:rsid w:val="00AC1EB3"/>
    <w:rsid w:val="00AC2C3F"/>
    <w:rsid w:val="00AC2D0F"/>
    <w:rsid w:val="00AC2DD7"/>
    <w:rsid w:val="00AC4AC8"/>
    <w:rsid w:val="00AC66B3"/>
    <w:rsid w:val="00AC66D1"/>
    <w:rsid w:val="00AC6AF3"/>
    <w:rsid w:val="00AC70E9"/>
    <w:rsid w:val="00AC7DB7"/>
    <w:rsid w:val="00AC7E49"/>
    <w:rsid w:val="00AD04A1"/>
    <w:rsid w:val="00AD0AAE"/>
    <w:rsid w:val="00AD0F59"/>
    <w:rsid w:val="00AD15C5"/>
    <w:rsid w:val="00AD1E82"/>
    <w:rsid w:val="00AD30DB"/>
    <w:rsid w:val="00AD44B6"/>
    <w:rsid w:val="00AD4E36"/>
    <w:rsid w:val="00AD6578"/>
    <w:rsid w:val="00AD6630"/>
    <w:rsid w:val="00AD66B7"/>
    <w:rsid w:val="00AD6B24"/>
    <w:rsid w:val="00AD6D87"/>
    <w:rsid w:val="00AD741E"/>
    <w:rsid w:val="00AE102B"/>
    <w:rsid w:val="00AE14AF"/>
    <w:rsid w:val="00AE361D"/>
    <w:rsid w:val="00AE3FE1"/>
    <w:rsid w:val="00AE4031"/>
    <w:rsid w:val="00AE45ED"/>
    <w:rsid w:val="00AE4D9A"/>
    <w:rsid w:val="00AE4F81"/>
    <w:rsid w:val="00AE57FB"/>
    <w:rsid w:val="00AE5D03"/>
    <w:rsid w:val="00AE5DAC"/>
    <w:rsid w:val="00AE64B5"/>
    <w:rsid w:val="00AE6C2D"/>
    <w:rsid w:val="00AE7351"/>
    <w:rsid w:val="00AE7545"/>
    <w:rsid w:val="00AE76EB"/>
    <w:rsid w:val="00AE780D"/>
    <w:rsid w:val="00AE78C1"/>
    <w:rsid w:val="00AE793A"/>
    <w:rsid w:val="00AE7E4C"/>
    <w:rsid w:val="00AF01AD"/>
    <w:rsid w:val="00AF0AE4"/>
    <w:rsid w:val="00AF1396"/>
    <w:rsid w:val="00AF1C3C"/>
    <w:rsid w:val="00AF1E39"/>
    <w:rsid w:val="00AF2B67"/>
    <w:rsid w:val="00AF2BF3"/>
    <w:rsid w:val="00AF30F2"/>
    <w:rsid w:val="00AF4688"/>
    <w:rsid w:val="00AF477A"/>
    <w:rsid w:val="00AF4C3D"/>
    <w:rsid w:val="00AF4D26"/>
    <w:rsid w:val="00AF5178"/>
    <w:rsid w:val="00AF5C70"/>
    <w:rsid w:val="00AF5DBB"/>
    <w:rsid w:val="00AF610A"/>
    <w:rsid w:val="00AF65D8"/>
    <w:rsid w:val="00AF6625"/>
    <w:rsid w:val="00AF6758"/>
    <w:rsid w:val="00AF725C"/>
    <w:rsid w:val="00AF7B84"/>
    <w:rsid w:val="00B00286"/>
    <w:rsid w:val="00B007D8"/>
    <w:rsid w:val="00B00DE8"/>
    <w:rsid w:val="00B01481"/>
    <w:rsid w:val="00B018BE"/>
    <w:rsid w:val="00B02C85"/>
    <w:rsid w:val="00B033D0"/>
    <w:rsid w:val="00B036E9"/>
    <w:rsid w:val="00B03DA9"/>
    <w:rsid w:val="00B042F7"/>
    <w:rsid w:val="00B04B95"/>
    <w:rsid w:val="00B05003"/>
    <w:rsid w:val="00B05917"/>
    <w:rsid w:val="00B05966"/>
    <w:rsid w:val="00B0638D"/>
    <w:rsid w:val="00B06702"/>
    <w:rsid w:val="00B06D68"/>
    <w:rsid w:val="00B071A1"/>
    <w:rsid w:val="00B07662"/>
    <w:rsid w:val="00B076E9"/>
    <w:rsid w:val="00B0788D"/>
    <w:rsid w:val="00B11032"/>
    <w:rsid w:val="00B11D02"/>
    <w:rsid w:val="00B11F3E"/>
    <w:rsid w:val="00B12F0F"/>
    <w:rsid w:val="00B14A7D"/>
    <w:rsid w:val="00B14C1B"/>
    <w:rsid w:val="00B15498"/>
    <w:rsid w:val="00B16BE0"/>
    <w:rsid w:val="00B175E9"/>
    <w:rsid w:val="00B1765D"/>
    <w:rsid w:val="00B17F1D"/>
    <w:rsid w:val="00B2077D"/>
    <w:rsid w:val="00B20932"/>
    <w:rsid w:val="00B20EBD"/>
    <w:rsid w:val="00B21317"/>
    <w:rsid w:val="00B214EB"/>
    <w:rsid w:val="00B21A81"/>
    <w:rsid w:val="00B21EFD"/>
    <w:rsid w:val="00B22FB7"/>
    <w:rsid w:val="00B230FC"/>
    <w:rsid w:val="00B23450"/>
    <w:rsid w:val="00B235E9"/>
    <w:rsid w:val="00B23FCE"/>
    <w:rsid w:val="00B2456B"/>
    <w:rsid w:val="00B24A3D"/>
    <w:rsid w:val="00B262B7"/>
    <w:rsid w:val="00B2771D"/>
    <w:rsid w:val="00B27C81"/>
    <w:rsid w:val="00B31369"/>
    <w:rsid w:val="00B31567"/>
    <w:rsid w:val="00B315B7"/>
    <w:rsid w:val="00B3241C"/>
    <w:rsid w:val="00B3249C"/>
    <w:rsid w:val="00B32CA1"/>
    <w:rsid w:val="00B341ED"/>
    <w:rsid w:val="00B34D8A"/>
    <w:rsid w:val="00B35C2D"/>
    <w:rsid w:val="00B36984"/>
    <w:rsid w:val="00B37372"/>
    <w:rsid w:val="00B40035"/>
    <w:rsid w:val="00B4069B"/>
    <w:rsid w:val="00B410B7"/>
    <w:rsid w:val="00B414C9"/>
    <w:rsid w:val="00B41641"/>
    <w:rsid w:val="00B427FD"/>
    <w:rsid w:val="00B4394E"/>
    <w:rsid w:val="00B4496F"/>
    <w:rsid w:val="00B45771"/>
    <w:rsid w:val="00B4602F"/>
    <w:rsid w:val="00B46743"/>
    <w:rsid w:val="00B4743C"/>
    <w:rsid w:val="00B4745A"/>
    <w:rsid w:val="00B50887"/>
    <w:rsid w:val="00B514A8"/>
    <w:rsid w:val="00B51518"/>
    <w:rsid w:val="00B5174A"/>
    <w:rsid w:val="00B51C7F"/>
    <w:rsid w:val="00B52E9F"/>
    <w:rsid w:val="00B53A7D"/>
    <w:rsid w:val="00B53ECC"/>
    <w:rsid w:val="00B544BE"/>
    <w:rsid w:val="00B55524"/>
    <w:rsid w:val="00B56075"/>
    <w:rsid w:val="00B561D7"/>
    <w:rsid w:val="00B56BE0"/>
    <w:rsid w:val="00B56C8C"/>
    <w:rsid w:val="00B57553"/>
    <w:rsid w:val="00B57833"/>
    <w:rsid w:val="00B579DC"/>
    <w:rsid w:val="00B601CF"/>
    <w:rsid w:val="00B608CC"/>
    <w:rsid w:val="00B60E3A"/>
    <w:rsid w:val="00B6107C"/>
    <w:rsid w:val="00B61B20"/>
    <w:rsid w:val="00B61EDC"/>
    <w:rsid w:val="00B62F36"/>
    <w:rsid w:val="00B651CB"/>
    <w:rsid w:val="00B652C7"/>
    <w:rsid w:val="00B65545"/>
    <w:rsid w:val="00B656C5"/>
    <w:rsid w:val="00B65921"/>
    <w:rsid w:val="00B65987"/>
    <w:rsid w:val="00B65B3A"/>
    <w:rsid w:val="00B66426"/>
    <w:rsid w:val="00B66755"/>
    <w:rsid w:val="00B668C9"/>
    <w:rsid w:val="00B66995"/>
    <w:rsid w:val="00B66D69"/>
    <w:rsid w:val="00B66E4F"/>
    <w:rsid w:val="00B671B8"/>
    <w:rsid w:val="00B67BED"/>
    <w:rsid w:val="00B70672"/>
    <w:rsid w:val="00B70D19"/>
    <w:rsid w:val="00B72277"/>
    <w:rsid w:val="00B728DD"/>
    <w:rsid w:val="00B72BA7"/>
    <w:rsid w:val="00B72F30"/>
    <w:rsid w:val="00B739E2"/>
    <w:rsid w:val="00B73BAE"/>
    <w:rsid w:val="00B73D83"/>
    <w:rsid w:val="00B74528"/>
    <w:rsid w:val="00B74D10"/>
    <w:rsid w:val="00B757F3"/>
    <w:rsid w:val="00B75834"/>
    <w:rsid w:val="00B760D9"/>
    <w:rsid w:val="00B8001F"/>
    <w:rsid w:val="00B80170"/>
    <w:rsid w:val="00B80CC4"/>
    <w:rsid w:val="00B81209"/>
    <w:rsid w:val="00B81FF0"/>
    <w:rsid w:val="00B837EB"/>
    <w:rsid w:val="00B83A15"/>
    <w:rsid w:val="00B84592"/>
    <w:rsid w:val="00B85016"/>
    <w:rsid w:val="00B859AA"/>
    <w:rsid w:val="00B86386"/>
    <w:rsid w:val="00B86A59"/>
    <w:rsid w:val="00B872CD"/>
    <w:rsid w:val="00B8747B"/>
    <w:rsid w:val="00B87C5A"/>
    <w:rsid w:val="00B87E5E"/>
    <w:rsid w:val="00B90F9C"/>
    <w:rsid w:val="00B913F6"/>
    <w:rsid w:val="00B9152E"/>
    <w:rsid w:val="00B91D99"/>
    <w:rsid w:val="00B91ED0"/>
    <w:rsid w:val="00B93FCD"/>
    <w:rsid w:val="00B94158"/>
    <w:rsid w:val="00B94701"/>
    <w:rsid w:val="00B94B29"/>
    <w:rsid w:val="00B94CAC"/>
    <w:rsid w:val="00B95814"/>
    <w:rsid w:val="00B9656B"/>
    <w:rsid w:val="00B966C9"/>
    <w:rsid w:val="00B97312"/>
    <w:rsid w:val="00B977C9"/>
    <w:rsid w:val="00BA01FA"/>
    <w:rsid w:val="00BA099D"/>
    <w:rsid w:val="00BA0A81"/>
    <w:rsid w:val="00BA0CEE"/>
    <w:rsid w:val="00BA147F"/>
    <w:rsid w:val="00BA2899"/>
    <w:rsid w:val="00BA2D6B"/>
    <w:rsid w:val="00BA2D8A"/>
    <w:rsid w:val="00BA340B"/>
    <w:rsid w:val="00BA3518"/>
    <w:rsid w:val="00BA42D0"/>
    <w:rsid w:val="00BA47D7"/>
    <w:rsid w:val="00BA5185"/>
    <w:rsid w:val="00BA53AA"/>
    <w:rsid w:val="00BA5455"/>
    <w:rsid w:val="00BA55F0"/>
    <w:rsid w:val="00BA5892"/>
    <w:rsid w:val="00BA5EE2"/>
    <w:rsid w:val="00BA5FAD"/>
    <w:rsid w:val="00BA6ECD"/>
    <w:rsid w:val="00BA7CEC"/>
    <w:rsid w:val="00BA7F98"/>
    <w:rsid w:val="00BB06A4"/>
    <w:rsid w:val="00BB0B08"/>
    <w:rsid w:val="00BB0E3B"/>
    <w:rsid w:val="00BB142A"/>
    <w:rsid w:val="00BB1912"/>
    <w:rsid w:val="00BB1B29"/>
    <w:rsid w:val="00BB1E8A"/>
    <w:rsid w:val="00BB2087"/>
    <w:rsid w:val="00BB275D"/>
    <w:rsid w:val="00BB2928"/>
    <w:rsid w:val="00BB2BFB"/>
    <w:rsid w:val="00BB3469"/>
    <w:rsid w:val="00BB3E31"/>
    <w:rsid w:val="00BB402C"/>
    <w:rsid w:val="00BB411D"/>
    <w:rsid w:val="00BB469E"/>
    <w:rsid w:val="00BB50F3"/>
    <w:rsid w:val="00BB5A7E"/>
    <w:rsid w:val="00BB5E41"/>
    <w:rsid w:val="00BB5E57"/>
    <w:rsid w:val="00BB5FE3"/>
    <w:rsid w:val="00BB6243"/>
    <w:rsid w:val="00BB6544"/>
    <w:rsid w:val="00BB6C56"/>
    <w:rsid w:val="00BB6D70"/>
    <w:rsid w:val="00BB73D1"/>
    <w:rsid w:val="00BB7474"/>
    <w:rsid w:val="00BB7962"/>
    <w:rsid w:val="00BC027F"/>
    <w:rsid w:val="00BC0446"/>
    <w:rsid w:val="00BC0E9E"/>
    <w:rsid w:val="00BC1D53"/>
    <w:rsid w:val="00BC1F2D"/>
    <w:rsid w:val="00BC1F79"/>
    <w:rsid w:val="00BC20AC"/>
    <w:rsid w:val="00BC245B"/>
    <w:rsid w:val="00BC27B8"/>
    <w:rsid w:val="00BC2E40"/>
    <w:rsid w:val="00BC2E7C"/>
    <w:rsid w:val="00BC37DA"/>
    <w:rsid w:val="00BC4007"/>
    <w:rsid w:val="00BC4039"/>
    <w:rsid w:val="00BC4D70"/>
    <w:rsid w:val="00BC4F26"/>
    <w:rsid w:val="00BC51A0"/>
    <w:rsid w:val="00BC52CE"/>
    <w:rsid w:val="00BC5AB0"/>
    <w:rsid w:val="00BC623E"/>
    <w:rsid w:val="00BC66F0"/>
    <w:rsid w:val="00BC6BCE"/>
    <w:rsid w:val="00BC7C9B"/>
    <w:rsid w:val="00BD0181"/>
    <w:rsid w:val="00BD01EB"/>
    <w:rsid w:val="00BD1253"/>
    <w:rsid w:val="00BD192F"/>
    <w:rsid w:val="00BD19AF"/>
    <w:rsid w:val="00BD21C2"/>
    <w:rsid w:val="00BD295A"/>
    <w:rsid w:val="00BD29B3"/>
    <w:rsid w:val="00BD2E79"/>
    <w:rsid w:val="00BD30C7"/>
    <w:rsid w:val="00BD325E"/>
    <w:rsid w:val="00BD34AE"/>
    <w:rsid w:val="00BD3842"/>
    <w:rsid w:val="00BD3A02"/>
    <w:rsid w:val="00BD3FDF"/>
    <w:rsid w:val="00BD4A4C"/>
    <w:rsid w:val="00BD4C30"/>
    <w:rsid w:val="00BD4CA0"/>
    <w:rsid w:val="00BD4E07"/>
    <w:rsid w:val="00BD4F5B"/>
    <w:rsid w:val="00BD53A1"/>
    <w:rsid w:val="00BD5683"/>
    <w:rsid w:val="00BD596B"/>
    <w:rsid w:val="00BD598E"/>
    <w:rsid w:val="00BD5C84"/>
    <w:rsid w:val="00BD616A"/>
    <w:rsid w:val="00BD67EA"/>
    <w:rsid w:val="00BD6B1A"/>
    <w:rsid w:val="00BD6CF0"/>
    <w:rsid w:val="00BD6EF4"/>
    <w:rsid w:val="00BD7999"/>
    <w:rsid w:val="00BE007A"/>
    <w:rsid w:val="00BE02DC"/>
    <w:rsid w:val="00BE061E"/>
    <w:rsid w:val="00BE1076"/>
    <w:rsid w:val="00BE1B34"/>
    <w:rsid w:val="00BE239A"/>
    <w:rsid w:val="00BE2A18"/>
    <w:rsid w:val="00BE3247"/>
    <w:rsid w:val="00BE3B05"/>
    <w:rsid w:val="00BE3B3A"/>
    <w:rsid w:val="00BE3B6D"/>
    <w:rsid w:val="00BE451B"/>
    <w:rsid w:val="00BE54B2"/>
    <w:rsid w:val="00BE56FD"/>
    <w:rsid w:val="00BE66FB"/>
    <w:rsid w:val="00BE68C2"/>
    <w:rsid w:val="00BE7680"/>
    <w:rsid w:val="00BE7713"/>
    <w:rsid w:val="00BE7768"/>
    <w:rsid w:val="00BE7B9A"/>
    <w:rsid w:val="00BE7C2A"/>
    <w:rsid w:val="00BF0AE9"/>
    <w:rsid w:val="00BF1E95"/>
    <w:rsid w:val="00BF2596"/>
    <w:rsid w:val="00BF3BF2"/>
    <w:rsid w:val="00BF49F5"/>
    <w:rsid w:val="00BF52B9"/>
    <w:rsid w:val="00BF52FB"/>
    <w:rsid w:val="00BF599F"/>
    <w:rsid w:val="00BF6C35"/>
    <w:rsid w:val="00BF7D59"/>
    <w:rsid w:val="00BF7DAB"/>
    <w:rsid w:val="00C00BF1"/>
    <w:rsid w:val="00C018EA"/>
    <w:rsid w:val="00C02CFC"/>
    <w:rsid w:val="00C03824"/>
    <w:rsid w:val="00C03F30"/>
    <w:rsid w:val="00C03FE3"/>
    <w:rsid w:val="00C048E7"/>
    <w:rsid w:val="00C05082"/>
    <w:rsid w:val="00C05401"/>
    <w:rsid w:val="00C05B48"/>
    <w:rsid w:val="00C06149"/>
    <w:rsid w:val="00C069F6"/>
    <w:rsid w:val="00C07E5E"/>
    <w:rsid w:val="00C11269"/>
    <w:rsid w:val="00C112B8"/>
    <w:rsid w:val="00C112F3"/>
    <w:rsid w:val="00C11483"/>
    <w:rsid w:val="00C11DA0"/>
    <w:rsid w:val="00C14DCF"/>
    <w:rsid w:val="00C152FB"/>
    <w:rsid w:val="00C15A9F"/>
    <w:rsid w:val="00C15D4D"/>
    <w:rsid w:val="00C15F62"/>
    <w:rsid w:val="00C16435"/>
    <w:rsid w:val="00C16494"/>
    <w:rsid w:val="00C165AE"/>
    <w:rsid w:val="00C17D5C"/>
    <w:rsid w:val="00C2003F"/>
    <w:rsid w:val="00C201E7"/>
    <w:rsid w:val="00C20323"/>
    <w:rsid w:val="00C20A85"/>
    <w:rsid w:val="00C21C70"/>
    <w:rsid w:val="00C225F7"/>
    <w:rsid w:val="00C22643"/>
    <w:rsid w:val="00C24172"/>
    <w:rsid w:val="00C24F42"/>
    <w:rsid w:val="00C2515B"/>
    <w:rsid w:val="00C25710"/>
    <w:rsid w:val="00C262BC"/>
    <w:rsid w:val="00C264D8"/>
    <w:rsid w:val="00C267B1"/>
    <w:rsid w:val="00C2718D"/>
    <w:rsid w:val="00C2732F"/>
    <w:rsid w:val="00C27495"/>
    <w:rsid w:val="00C275D0"/>
    <w:rsid w:val="00C30973"/>
    <w:rsid w:val="00C30CA6"/>
    <w:rsid w:val="00C31013"/>
    <w:rsid w:val="00C31589"/>
    <w:rsid w:val="00C3197C"/>
    <w:rsid w:val="00C31B7C"/>
    <w:rsid w:val="00C31F49"/>
    <w:rsid w:val="00C333E0"/>
    <w:rsid w:val="00C33B93"/>
    <w:rsid w:val="00C33CFA"/>
    <w:rsid w:val="00C34562"/>
    <w:rsid w:val="00C34B6C"/>
    <w:rsid w:val="00C34C70"/>
    <w:rsid w:val="00C34D33"/>
    <w:rsid w:val="00C34FB1"/>
    <w:rsid w:val="00C34FF4"/>
    <w:rsid w:val="00C35C55"/>
    <w:rsid w:val="00C35E7E"/>
    <w:rsid w:val="00C35EC9"/>
    <w:rsid w:val="00C3624C"/>
    <w:rsid w:val="00C36E90"/>
    <w:rsid w:val="00C37CEB"/>
    <w:rsid w:val="00C40CC1"/>
    <w:rsid w:val="00C40FB8"/>
    <w:rsid w:val="00C41413"/>
    <w:rsid w:val="00C41424"/>
    <w:rsid w:val="00C41C8C"/>
    <w:rsid w:val="00C41DC2"/>
    <w:rsid w:val="00C41FF1"/>
    <w:rsid w:val="00C422E8"/>
    <w:rsid w:val="00C42CE0"/>
    <w:rsid w:val="00C42E1D"/>
    <w:rsid w:val="00C43040"/>
    <w:rsid w:val="00C4332F"/>
    <w:rsid w:val="00C44025"/>
    <w:rsid w:val="00C44094"/>
    <w:rsid w:val="00C44D2B"/>
    <w:rsid w:val="00C451AC"/>
    <w:rsid w:val="00C4588F"/>
    <w:rsid w:val="00C461FE"/>
    <w:rsid w:val="00C4693B"/>
    <w:rsid w:val="00C47183"/>
    <w:rsid w:val="00C4718E"/>
    <w:rsid w:val="00C472FA"/>
    <w:rsid w:val="00C47A3F"/>
    <w:rsid w:val="00C504A7"/>
    <w:rsid w:val="00C513ED"/>
    <w:rsid w:val="00C514B3"/>
    <w:rsid w:val="00C51A16"/>
    <w:rsid w:val="00C51A55"/>
    <w:rsid w:val="00C51CA1"/>
    <w:rsid w:val="00C5219C"/>
    <w:rsid w:val="00C524DC"/>
    <w:rsid w:val="00C5255F"/>
    <w:rsid w:val="00C52CA2"/>
    <w:rsid w:val="00C53238"/>
    <w:rsid w:val="00C536D7"/>
    <w:rsid w:val="00C53755"/>
    <w:rsid w:val="00C54E8C"/>
    <w:rsid w:val="00C5581B"/>
    <w:rsid w:val="00C55F85"/>
    <w:rsid w:val="00C56D63"/>
    <w:rsid w:val="00C56E67"/>
    <w:rsid w:val="00C56EB6"/>
    <w:rsid w:val="00C575DD"/>
    <w:rsid w:val="00C6052A"/>
    <w:rsid w:val="00C60A0F"/>
    <w:rsid w:val="00C60E6E"/>
    <w:rsid w:val="00C61872"/>
    <w:rsid w:val="00C6196C"/>
    <w:rsid w:val="00C61D5A"/>
    <w:rsid w:val="00C61F1F"/>
    <w:rsid w:val="00C61F75"/>
    <w:rsid w:val="00C620BD"/>
    <w:rsid w:val="00C6255C"/>
    <w:rsid w:val="00C62636"/>
    <w:rsid w:val="00C62D23"/>
    <w:rsid w:val="00C637AE"/>
    <w:rsid w:val="00C64337"/>
    <w:rsid w:val="00C6518D"/>
    <w:rsid w:val="00C65FB0"/>
    <w:rsid w:val="00C67143"/>
    <w:rsid w:val="00C67152"/>
    <w:rsid w:val="00C67BBC"/>
    <w:rsid w:val="00C70596"/>
    <w:rsid w:val="00C7173A"/>
    <w:rsid w:val="00C73148"/>
    <w:rsid w:val="00C73495"/>
    <w:rsid w:val="00C73570"/>
    <w:rsid w:val="00C735A8"/>
    <w:rsid w:val="00C73EA1"/>
    <w:rsid w:val="00C74497"/>
    <w:rsid w:val="00C7479A"/>
    <w:rsid w:val="00C74911"/>
    <w:rsid w:val="00C74C59"/>
    <w:rsid w:val="00C74C72"/>
    <w:rsid w:val="00C755F7"/>
    <w:rsid w:val="00C75982"/>
    <w:rsid w:val="00C76200"/>
    <w:rsid w:val="00C76CB6"/>
    <w:rsid w:val="00C7700D"/>
    <w:rsid w:val="00C7710B"/>
    <w:rsid w:val="00C77D35"/>
    <w:rsid w:val="00C804DC"/>
    <w:rsid w:val="00C8051D"/>
    <w:rsid w:val="00C80763"/>
    <w:rsid w:val="00C81300"/>
    <w:rsid w:val="00C817F3"/>
    <w:rsid w:val="00C827CC"/>
    <w:rsid w:val="00C82893"/>
    <w:rsid w:val="00C82F3A"/>
    <w:rsid w:val="00C82FD7"/>
    <w:rsid w:val="00C8326B"/>
    <w:rsid w:val="00C84E26"/>
    <w:rsid w:val="00C851E2"/>
    <w:rsid w:val="00C8590A"/>
    <w:rsid w:val="00C85A68"/>
    <w:rsid w:val="00C85F2C"/>
    <w:rsid w:val="00C8600D"/>
    <w:rsid w:val="00C8634B"/>
    <w:rsid w:val="00C86BE9"/>
    <w:rsid w:val="00C86D54"/>
    <w:rsid w:val="00C8704D"/>
    <w:rsid w:val="00C87DEB"/>
    <w:rsid w:val="00C9011E"/>
    <w:rsid w:val="00C9071F"/>
    <w:rsid w:val="00C90C80"/>
    <w:rsid w:val="00C91922"/>
    <w:rsid w:val="00C91C40"/>
    <w:rsid w:val="00C924EF"/>
    <w:rsid w:val="00C92DF6"/>
    <w:rsid w:val="00C9320E"/>
    <w:rsid w:val="00C93B01"/>
    <w:rsid w:val="00C940CB"/>
    <w:rsid w:val="00C95360"/>
    <w:rsid w:val="00C95AC6"/>
    <w:rsid w:val="00C95ED6"/>
    <w:rsid w:val="00C95ED7"/>
    <w:rsid w:val="00C97860"/>
    <w:rsid w:val="00CA0973"/>
    <w:rsid w:val="00CA09B2"/>
    <w:rsid w:val="00CA121A"/>
    <w:rsid w:val="00CA128F"/>
    <w:rsid w:val="00CA14EF"/>
    <w:rsid w:val="00CA1AB7"/>
    <w:rsid w:val="00CA2533"/>
    <w:rsid w:val="00CA2688"/>
    <w:rsid w:val="00CA2DC4"/>
    <w:rsid w:val="00CA31FA"/>
    <w:rsid w:val="00CA34C8"/>
    <w:rsid w:val="00CA3B4A"/>
    <w:rsid w:val="00CA3D70"/>
    <w:rsid w:val="00CA424C"/>
    <w:rsid w:val="00CA437B"/>
    <w:rsid w:val="00CA4933"/>
    <w:rsid w:val="00CA4B18"/>
    <w:rsid w:val="00CA7167"/>
    <w:rsid w:val="00CA7921"/>
    <w:rsid w:val="00CB07AC"/>
    <w:rsid w:val="00CB0D90"/>
    <w:rsid w:val="00CB157E"/>
    <w:rsid w:val="00CB202B"/>
    <w:rsid w:val="00CB31A4"/>
    <w:rsid w:val="00CB3407"/>
    <w:rsid w:val="00CB3910"/>
    <w:rsid w:val="00CB3936"/>
    <w:rsid w:val="00CB436C"/>
    <w:rsid w:val="00CB46F1"/>
    <w:rsid w:val="00CB473D"/>
    <w:rsid w:val="00CB47C6"/>
    <w:rsid w:val="00CB49EB"/>
    <w:rsid w:val="00CB4A0F"/>
    <w:rsid w:val="00CB4FF9"/>
    <w:rsid w:val="00CB5281"/>
    <w:rsid w:val="00CB7523"/>
    <w:rsid w:val="00CC0293"/>
    <w:rsid w:val="00CC086D"/>
    <w:rsid w:val="00CC094B"/>
    <w:rsid w:val="00CC1D27"/>
    <w:rsid w:val="00CC2DED"/>
    <w:rsid w:val="00CC357B"/>
    <w:rsid w:val="00CC3823"/>
    <w:rsid w:val="00CC47D7"/>
    <w:rsid w:val="00CC497B"/>
    <w:rsid w:val="00CC5999"/>
    <w:rsid w:val="00CC5C44"/>
    <w:rsid w:val="00CC5EC3"/>
    <w:rsid w:val="00CC5F01"/>
    <w:rsid w:val="00CC64A2"/>
    <w:rsid w:val="00CC6717"/>
    <w:rsid w:val="00CC6764"/>
    <w:rsid w:val="00CC68D2"/>
    <w:rsid w:val="00CC77F1"/>
    <w:rsid w:val="00CD0312"/>
    <w:rsid w:val="00CD07D0"/>
    <w:rsid w:val="00CD08D1"/>
    <w:rsid w:val="00CD0D21"/>
    <w:rsid w:val="00CD15DA"/>
    <w:rsid w:val="00CD1D7A"/>
    <w:rsid w:val="00CD2CCE"/>
    <w:rsid w:val="00CD2D45"/>
    <w:rsid w:val="00CD2E4A"/>
    <w:rsid w:val="00CD2F65"/>
    <w:rsid w:val="00CD3CF7"/>
    <w:rsid w:val="00CD418E"/>
    <w:rsid w:val="00CD4318"/>
    <w:rsid w:val="00CD4C67"/>
    <w:rsid w:val="00CD547C"/>
    <w:rsid w:val="00CD70D6"/>
    <w:rsid w:val="00CD7DFE"/>
    <w:rsid w:val="00CE017B"/>
    <w:rsid w:val="00CE0206"/>
    <w:rsid w:val="00CE0E21"/>
    <w:rsid w:val="00CE0FD0"/>
    <w:rsid w:val="00CE1071"/>
    <w:rsid w:val="00CE1DE7"/>
    <w:rsid w:val="00CE2044"/>
    <w:rsid w:val="00CE3BD0"/>
    <w:rsid w:val="00CE4633"/>
    <w:rsid w:val="00CE4CCC"/>
    <w:rsid w:val="00CE5267"/>
    <w:rsid w:val="00CE56A7"/>
    <w:rsid w:val="00CE5B09"/>
    <w:rsid w:val="00CE5BA6"/>
    <w:rsid w:val="00CE5CDA"/>
    <w:rsid w:val="00CE5E69"/>
    <w:rsid w:val="00CE5F6B"/>
    <w:rsid w:val="00CE6079"/>
    <w:rsid w:val="00CE65A3"/>
    <w:rsid w:val="00CE696E"/>
    <w:rsid w:val="00CE74E1"/>
    <w:rsid w:val="00CE7988"/>
    <w:rsid w:val="00CE7A9F"/>
    <w:rsid w:val="00CF0196"/>
    <w:rsid w:val="00CF0D7A"/>
    <w:rsid w:val="00CF0F3E"/>
    <w:rsid w:val="00CF171E"/>
    <w:rsid w:val="00CF1A2E"/>
    <w:rsid w:val="00CF1FD0"/>
    <w:rsid w:val="00CF2F04"/>
    <w:rsid w:val="00CF37D7"/>
    <w:rsid w:val="00CF38F6"/>
    <w:rsid w:val="00CF3DCE"/>
    <w:rsid w:val="00CF4338"/>
    <w:rsid w:val="00CF487C"/>
    <w:rsid w:val="00CF4AC5"/>
    <w:rsid w:val="00CF53F3"/>
    <w:rsid w:val="00CF5F5A"/>
    <w:rsid w:val="00CF63A1"/>
    <w:rsid w:val="00CF6454"/>
    <w:rsid w:val="00CF67D9"/>
    <w:rsid w:val="00CF68E3"/>
    <w:rsid w:val="00CF7FA9"/>
    <w:rsid w:val="00D0011B"/>
    <w:rsid w:val="00D00315"/>
    <w:rsid w:val="00D00585"/>
    <w:rsid w:val="00D01481"/>
    <w:rsid w:val="00D02537"/>
    <w:rsid w:val="00D03448"/>
    <w:rsid w:val="00D03A5F"/>
    <w:rsid w:val="00D03E70"/>
    <w:rsid w:val="00D03F54"/>
    <w:rsid w:val="00D04CB3"/>
    <w:rsid w:val="00D05336"/>
    <w:rsid w:val="00D058AD"/>
    <w:rsid w:val="00D05EE6"/>
    <w:rsid w:val="00D06040"/>
    <w:rsid w:val="00D06FBC"/>
    <w:rsid w:val="00D07B75"/>
    <w:rsid w:val="00D07CEA"/>
    <w:rsid w:val="00D107A1"/>
    <w:rsid w:val="00D116FE"/>
    <w:rsid w:val="00D1267B"/>
    <w:rsid w:val="00D13798"/>
    <w:rsid w:val="00D137ED"/>
    <w:rsid w:val="00D13D6A"/>
    <w:rsid w:val="00D13F82"/>
    <w:rsid w:val="00D153D1"/>
    <w:rsid w:val="00D15597"/>
    <w:rsid w:val="00D16002"/>
    <w:rsid w:val="00D16762"/>
    <w:rsid w:val="00D16A58"/>
    <w:rsid w:val="00D16DFB"/>
    <w:rsid w:val="00D16F59"/>
    <w:rsid w:val="00D20031"/>
    <w:rsid w:val="00D20186"/>
    <w:rsid w:val="00D20491"/>
    <w:rsid w:val="00D207AD"/>
    <w:rsid w:val="00D209C1"/>
    <w:rsid w:val="00D215E7"/>
    <w:rsid w:val="00D22364"/>
    <w:rsid w:val="00D2471C"/>
    <w:rsid w:val="00D247EC"/>
    <w:rsid w:val="00D24935"/>
    <w:rsid w:val="00D24944"/>
    <w:rsid w:val="00D24FD4"/>
    <w:rsid w:val="00D2503E"/>
    <w:rsid w:val="00D25212"/>
    <w:rsid w:val="00D26ED7"/>
    <w:rsid w:val="00D30162"/>
    <w:rsid w:val="00D30FE9"/>
    <w:rsid w:val="00D31743"/>
    <w:rsid w:val="00D327BE"/>
    <w:rsid w:val="00D32F9D"/>
    <w:rsid w:val="00D330A6"/>
    <w:rsid w:val="00D33950"/>
    <w:rsid w:val="00D33A81"/>
    <w:rsid w:val="00D33D7D"/>
    <w:rsid w:val="00D34F9E"/>
    <w:rsid w:val="00D35701"/>
    <w:rsid w:val="00D3590F"/>
    <w:rsid w:val="00D35B94"/>
    <w:rsid w:val="00D36346"/>
    <w:rsid w:val="00D36BD6"/>
    <w:rsid w:val="00D3727E"/>
    <w:rsid w:val="00D37B75"/>
    <w:rsid w:val="00D4005E"/>
    <w:rsid w:val="00D40222"/>
    <w:rsid w:val="00D4172B"/>
    <w:rsid w:val="00D420AB"/>
    <w:rsid w:val="00D42E62"/>
    <w:rsid w:val="00D42EA9"/>
    <w:rsid w:val="00D431BC"/>
    <w:rsid w:val="00D43898"/>
    <w:rsid w:val="00D43F76"/>
    <w:rsid w:val="00D45457"/>
    <w:rsid w:val="00D46344"/>
    <w:rsid w:val="00D465BE"/>
    <w:rsid w:val="00D4769D"/>
    <w:rsid w:val="00D503C1"/>
    <w:rsid w:val="00D50431"/>
    <w:rsid w:val="00D50A31"/>
    <w:rsid w:val="00D50DE2"/>
    <w:rsid w:val="00D510BA"/>
    <w:rsid w:val="00D51FB2"/>
    <w:rsid w:val="00D52682"/>
    <w:rsid w:val="00D526BB"/>
    <w:rsid w:val="00D526E3"/>
    <w:rsid w:val="00D539E3"/>
    <w:rsid w:val="00D53B04"/>
    <w:rsid w:val="00D54ECB"/>
    <w:rsid w:val="00D550CB"/>
    <w:rsid w:val="00D560BC"/>
    <w:rsid w:val="00D562FF"/>
    <w:rsid w:val="00D56704"/>
    <w:rsid w:val="00D568C0"/>
    <w:rsid w:val="00D56DCC"/>
    <w:rsid w:val="00D574B6"/>
    <w:rsid w:val="00D57F56"/>
    <w:rsid w:val="00D6049E"/>
    <w:rsid w:val="00D606E3"/>
    <w:rsid w:val="00D60B9C"/>
    <w:rsid w:val="00D60F05"/>
    <w:rsid w:val="00D611AD"/>
    <w:rsid w:val="00D61E86"/>
    <w:rsid w:val="00D6278C"/>
    <w:rsid w:val="00D63911"/>
    <w:rsid w:val="00D64091"/>
    <w:rsid w:val="00D64E50"/>
    <w:rsid w:val="00D65B2E"/>
    <w:rsid w:val="00D665B0"/>
    <w:rsid w:val="00D66735"/>
    <w:rsid w:val="00D676E0"/>
    <w:rsid w:val="00D67F56"/>
    <w:rsid w:val="00D67F64"/>
    <w:rsid w:val="00D70AB4"/>
    <w:rsid w:val="00D71014"/>
    <w:rsid w:val="00D71BD0"/>
    <w:rsid w:val="00D71C0D"/>
    <w:rsid w:val="00D7220D"/>
    <w:rsid w:val="00D722E5"/>
    <w:rsid w:val="00D72385"/>
    <w:rsid w:val="00D724DB"/>
    <w:rsid w:val="00D728D9"/>
    <w:rsid w:val="00D73DBA"/>
    <w:rsid w:val="00D746BA"/>
    <w:rsid w:val="00D74898"/>
    <w:rsid w:val="00D74E06"/>
    <w:rsid w:val="00D750D6"/>
    <w:rsid w:val="00D76664"/>
    <w:rsid w:val="00D77889"/>
    <w:rsid w:val="00D80A8E"/>
    <w:rsid w:val="00D80D0A"/>
    <w:rsid w:val="00D81875"/>
    <w:rsid w:val="00D822E9"/>
    <w:rsid w:val="00D82A65"/>
    <w:rsid w:val="00D83123"/>
    <w:rsid w:val="00D831C9"/>
    <w:rsid w:val="00D833F1"/>
    <w:rsid w:val="00D83571"/>
    <w:rsid w:val="00D83670"/>
    <w:rsid w:val="00D83B61"/>
    <w:rsid w:val="00D84016"/>
    <w:rsid w:val="00D84789"/>
    <w:rsid w:val="00D85939"/>
    <w:rsid w:val="00D85D15"/>
    <w:rsid w:val="00D865A7"/>
    <w:rsid w:val="00D866F8"/>
    <w:rsid w:val="00D87CB8"/>
    <w:rsid w:val="00D9054B"/>
    <w:rsid w:val="00D9095A"/>
    <w:rsid w:val="00D91431"/>
    <w:rsid w:val="00D91C2A"/>
    <w:rsid w:val="00D91F4E"/>
    <w:rsid w:val="00D92059"/>
    <w:rsid w:val="00D9242B"/>
    <w:rsid w:val="00D92CB9"/>
    <w:rsid w:val="00D938B4"/>
    <w:rsid w:val="00D93FE7"/>
    <w:rsid w:val="00D95206"/>
    <w:rsid w:val="00D956FF"/>
    <w:rsid w:val="00D95AB5"/>
    <w:rsid w:val="00D9669C"/>
    <w:rsid w:val="00D966B8"/>
    <w:rsid w:val="00D970F4"/>
    <w:rsid w:val="00D97272"/>
    <w:rsid w:val="00DA040F"/>
    <w:rsid w:val="00DA2E11"/>
    <w:rsid w:val="00DA3176"/>
    <w:rsid w:val="00DA36E9"/>
    <w:rsid w:val="00DA3861"/>
    <w:rsid w:val="00DA3B1D"/>
    <w:rsid w:val="00DA3BE9"/>
    <w:rsid w:val="00DA3C3B"/>
    <w:rsid w:val="00DA43E4"/>
    <w:rsid w:val="00DA4A4B"/>
    <w:rsid w:val="00DA4ED3"/>
    <w:rsid w:val="00DA5EEE"/>
    <w:rsid w:val="00DA65E9"/>
    <w:rsid w:val="00DA69D0"/>
    <w:rsid w:val="00DA7672"/>
    <w:rsid w:val="00DB00FC"/>
    <w:rsid w:val="00DB0218"/>
    <w:rsid w:val="00DB0321"/>
    <w:rsid w:val="00DB148E"/>
    <w:rsid w:val="00DB1D23"/>
    <w:rsid w:val="00DB2575"/>
    <w:rsid w:val="00DB2A4C"/>
    <w:rsid w:val="00DB2F0E"/>
    <w:rsid w:val="00DB4455"/>
    <w:rsid w:val="00DB472C"/>
    <w:rsid w:val="00DB4CDB"/>
    <w:rsid w:val="00DB4F44"/>
    <w:rsid w:val="00DB4F8A"/>
    <w:rsid w:val="00DB5BE9"/>
    <w:rsid w:val="00DB5C8F"/>
    <w:rsid w:val="00DB5F2E"/>
    <w:rsid w:val="00DB6457"/>
    <w:rsid w:val="00DB649C"/>
    <w:rsid w:val="00DB690B"/>
    <w:rsid w:val="00DB6D6E"/>
    <w:rsid w:val="00DB7730"/>
    <w:rsid w:val="00DB78A4"/>
    <w:rsid w:val="00DB7F9C"/>
    <w:rsid w:val="00DB7FDF"/>
    <w:rsid w:val="00DC048B"/>
    <w:rsid w:val="00DC0491"/>
    <w:rsid w:val="00DC2100"/>
    <w:rsid w:val="00DC2EC8"/>
    <w:rsid w:val="00DC3385"/>
    <w:rsid w:val="00DC33E7"/>
    <w:rsid w:val="00DC3940"/>
    <w:rsid w:val="00DC3E0E"/>
    <w:rsid w:val="00DC4739"/>
    <w:rsid w:val="00DC4DCD"/>
    <w:rsid w:val="00DC5044"/>
    <w:rsid w:val="00DC554B"/>
    <w:rsid w:val="00DC5673"/>
    <w:rsid w:val="00DC578A"/>
    <w:rsid w:val="00DC5A7B"/>
    <w:rsid w:val="00DC5DA3"/>
    <w:rsid w:val="00DC67D5"/>
    <w:rsid w:val="00DC6FAF"/>
    <w:rsid w:val="00DC737D"/>
    <w:rsid w:val="00DD0767"/>
    <w:rsid w:val="00DD09E2"/>
    <w:rsid w:val="00DD14EF"/>
    <w:rsid w:val="00DD1EAD"/>
    <w:rsid w:val="00DD2431"/>
    <w:rsid w:val="00DD3093"/>
    <w:rsid w:val="00DD310E"/>
    <w:rsid w:val="00DD3773"/>
    <w:rsid w:val="00DD3971"/>
    <w:rsid w:val="00DD4053"/>
    <w:rsid w:val="00DD4BB6"/>
    <w:rsid w:val="00DD505F"/>
    <w:rsid w:val="00DD536D"/>
    <w:rsid w:val="00DD5DAB"/>
    <w:rsid w:val="00DD6150"/>
    <w:rsid w:val="00DD696A"/>
    <w:rsid w:val="00DD7526"/>
    <w:rsid w:val="00DD7B65"/>
    <w:rsid w:val="00DE019B"/>
    <w:rsid w:val="00DE0C4D"/>
    <w:rsid w:val="00DE1596"/>
    <w:rsid w:val="00DE26C8"/>
    <w:rsid w:val="00DE279D"/>
    <w:rsid w:val="00DE327F"/>
    <w:rsid w:val="00DE351F"/>
    <w:rsid w:val="00DE35CE"/>
    <w:rsid w:val="00DE3988"/>
    <w:rsid w:val="00DE3F15"/>
    <w:rsid w:val="00DE424D"/>
    <w:rsid w:val="00DE46C9"/>
    <w:rsid w:val="00DE48A9"/>
    <w:rsid w:val="00DE49FF"/>
    <w:rsid w:val="00DE4E95"/>
    <w:rsid w:val="00DE624D"/>
    <w:rsid w:val="00DE6878"/>
    <w:rsid w:val="00DE68B8"/>
    <w:rsid w:val="00DE721B"/>
    <w:rsid w:val="00DE760B"/>
    <w:rsid w:val="00DE7739"/>
    <w:rsid w:val="00DF03CE"/>
    <w:rsid w:val="00DF041C"/>
    <w:rsid w:val="00DF067F"/>
    <w:rsid w:val="00DF080A"/>
    <w:rsid w:val="00DF0CAC"/>
    <w:rsid w:val="00DF12FC"/>
    <w:rsid w:val="00DF1735"/>
    <w:rsid w:val="00DF20A4"/>
    <w:rsid w:val="00DF210A"/>
    <w:rsid w:val="00DF2243"/>
    <w:rsid w:val="00DF2579"/>
    <w:rsid w:val="00DF273B"/>
    <w:rsid w:val="00DF2C36"/>
    <w:rsid w:val="00DF3764"/>
    <w:rsid w:val="00DF4490"/>
    <w:rsid w:val="00DF4750"/>
    <w:rsid w:val="00DF4E4B"/>
    <w:rsid w:val="00DF4FBD"/>
    <w:rsid w:val="00DF5122"/>
    <w:rsid w:val="00DF557D"/>
    <w:rsid w:val="00DF5884"/>
    <w:rsid w:val="00DF598C"/>
    <w:rsid w:val="00DF608A"/>
    <w:rsid w:val="00DF6352"/>
    <w:rsid w:val="00DF6808"/>
    <w:rsid w:val="00DF695B"/>
    <w:rsid w:val="00DF7637"/>
    <w:rsid w:val="00DF76C0"/>
    <w:rsid w:val="00DF7E1D"/>
    <w:rsid w:val="00E011FC"/>
    <w:rsid w:val="00E01EC5"/>
    <w:rsid w:val="00E027C4"/>
    <w:rsid w:val="00E02C15"/>
    <w:rsid w:val="00E03133"/>
    <w:rsid w:val="00E037C7"/>
    <w:rsid w:val="00E03C36"/>
    <w:rsid w:val="00E0526A"/>
    <w:rsid w:val="00E0558C"/>
    <w:rsid w:val="00E0595E"/>
    <w:rsid w:val="00E07F52"/>
    <w:rsid w:val="00E1027E"/>
    <w:rsid w:val="00E10319"/>
    <w:rsid w:val="00E10A9D"/>
    <w:rsid w:val="00E10AC9"/>
    <w:rsid w:val="00E11205"/>
    <w:rsid w:val="00E118E4"/>
    <w:rsid w:val="00E11CC2"/>
    <w:rsid w:val="00E123AE"/>
    <w:rsid w:val="00E125FE"/>
    <w:rsid w:val="00E1274A"/>
    <w:rsid w:val="00E129F4"/>
    <w:rsid w:val="00E12F7A"/>
    <w:rsid w:val="00E1473B"/>
    <w:rsid w:val="00E1510C"/>
    <w:rsid w:val="00E15B7A"/>
    <w:rsid w:val="00E16192"/>
    <w:rsid w:val="00E16CE7"/>
    <w:rsid w:val="00E170BB"/>
    <w:rsid w:val="00E1762F"/>
    <w:rsid w:val="00E17D1E"/>
    <w:rsid w:val="00E20F1A"/>
    <w:rsid w:val="00E21092"/>
    <w:rsid w:val="00E22614"/>
    <w:rsid w:val="00E228B1"/>
    <w:rsid w:val="00E230A1"/>
    <w:rsid w:val="00E235A4"/>
    <w:rsid w:val="00E2422C"/>
    <w:rsid w:val="00E2539A"/>
    <w:rsid w:val="00E253E4"/>
    <w:rsid w:val="00E25C25"/>
    <w:rsid w:val="00E26356"/>
    <w:rsid w:val="00E2698C"/>
    <w:rsid w:val="00E26E9C"/>
    <w:rsid w:val="00E271BD"/>
    <w:rsid w:val="00E275F2"/>
    <w:rsid w:val="00E27E82"/>
    <w:rsid w:val="00E27F29"/>
    <w:rsid w:val="00E30A30"/>
    <w:rsid w:val="00E30EF8"/>
    <w:rsid w:val="00E3105F"/>
    <w:rsid w:val="00E312F8"/>
    <w:rsid w:val="00E31579"/>
    <w:rsid w:val="00E3169B"/>
    <w:rsid w:val="00E319B4"/>
    <w:rsid w:val="00E327A1"/>
    <w:rsid w:val="00E32AA6"/>
    <w:rsid w:val="00E34208"/>
    <w:rsid w:val="00E3446D"/>
    <w:rsid w:val="00E344DC"/>
    <w:rsid w:val="00E359CA"/>
    <w:rsid w:val="00E362E1"/>
    <w:rsid w:val="00E3658D"/>
    <w:rsid w:val="00E367F7"/>
    <w:rsid w:val="00E36892"/>
    <w:rsid w:val="00E36C85"/>
    <w:rsid w:val="00E36DEE"/>
    <w:rsid w:val="00E36E87"/>
    <w:rsid w:val="00E36F5B"/>
    <w:rsid w:val="00E3750E"/>
    <w:rsid w:val="00E37767"/>
    <w:rsid w:val="00E37DBD"/>
    <w:rsid w:val="00E4051E"/>
    <w:rsid w:val="00E40B9E"/>
    <w:rsid w:val="00E41AAF"/>
    <w:rsid w:val="00E4334F"/>
    <w:rsid w:val="00E437DE"/>
    <w:rsid w:val="00E43948"/>
    <w:rsid w:val="00E43EE3"/>
    <w:rsid w:val="00E43EE4"/>
    <w:rsid w:val="00E43FD6"/>
    <w:rsid w:val="00E446E0"/>
    <w:rsid w:val="00E4543B"/>
    <w:rsid w:val="00E45584"/>
    <w:rsid w:val="00E456D3"/>
    <w:rsid w:val="00E45C96"/>
    <w:rsid w:val="00E4617C"/>
    <w:rsid w:val="00E467D7"/>
    <w:rsid w:val="00E479FE"/>
    <w:rsid w:val="00E50D71"/>
    <w:rsid w:val="00E51354"/>
    <w:rsid w:val="00E51454"/>
    <w:rsid w:val="00E51D68"/>
    <w:rsid w:val="00E52C7B"/>
    <w:rsid w:val="00E533E2"/>
    <w:rsid w:val="00E53591"/>
    <w:rsid w:val="00E53930"/>
    <w:rsid w:val="00E53949"/>
    <w:rsid w:val="00E53ABE"/>
    <w:rsid w:val="00E53DA9"/>
    <w:rsid w:val="00E542D6"/>
    <w:rsid w:val="00E549E8"/>
    <w:rsid w:val="00E54C41"/>
    <w:rsid w:val="00E55090"/>
    <w:rsid w:val="00E5529C"/>
    <w:rsid w:val="00E552BF"/>
    <w:rsid w:val="00E554CD"/>
    <w:rsid w:val="00E55C0C"/>
    <w:rsid w:val="00E55C76"/>
    <w:rsid w:val="00E56D7D"/>
    <w:rsid w:val="00E575E0"/>
    <w:rsid w:val="00E57EA5"/>
    <w:rsid w:val="00E601D2"/>
    <w:rsid w:val="00E60845"/>
    <w:rsid w:val="00E60E2C"/>
    <w:rsid w:val="00E60F2C"/>
    <w:rsid w:val="00E61878"/>
    <w:rsid w:val="00E61ED1"/>
    <w:rsid w:val="00E62098"/>
    <w:rsid w:val="00E63D96"/>
    <w:rsid w:val="00E63F0A"/>
    <w:rsid w:val="00E63F21"/>
    <w:rsid w:val="00E65796"/>
    <w:rsid w:val="00E66CEC"/>
    <w:rsid w:val="00E6703E"/>
    <w:rsid w:val="00E67283"/>
    <w:rsid w:val="00E67913"/>
    <w:rsid w:val="00E67A60"/>
    <w:rsid w:val="00E7069F"/>
    <w:rsid w:val="00E70907"/>
    <w:rsid w:val="00E719EB"/>
    <w:rsid w:val="00E71F5B"/>
    <w:rsid w:val="00E73C24"/>
    <w:rsid w:val="00E755D1"/>
    <w:rsid w:val="00E75EE6"/>
    <w:rsid w:val="00E7643D"/>
    <w:rsid w:val="00E765C0"/>
    <w:rsid w:val="00E765C7"/>
    <w:rsid w:val="00E77475"/>
    <w:rsid w:val="00E80A3B"/>
    <w:rsid w:val="00E81B95"/>
    <w:rsid w:val="00E82856"/>
    <w:rsid w:val="00E828EF"/>
    <w:rsid w:val="00E83395"/>
    <w:rsid w:val="00E833D2"/>
    <w:rsid w:val="00E834D2"/>
    <w:rsid w:val="00E84496"/>
    <w:rsid w:val="00E84A82"/>
    <w:rsid w:val="00E84B40"/>
    <w:rsid w:val="00E85B6D"/>
    <w:rsid w:val="00E85C53"/>
    <w:rsid w:val="00E85CFD"/>
    <w:rsid w:val="00E8609B"/>
    <w:rsid w:val="00E8622C"/>
    <w:rsid w:val="00E87414"/>
    <w:rsid w:val="00E877D7"/>
    <w:rsid w:val="00E87A40"/>
    <w:rsid w:val="00E904B9"/>
    <w:rsid w:val="00E9076D"/>
    <w:rsid w:val="00E90D99"/>
    <w:rsid w:val="00E914AD"/>
    <w:rsid w:val="00E9235D"/>
    <w:rsid w:val="00E928A1"/>
    <w:rsid w:val="00E92CE4"/>
    <w:rsid w:val="00E92FCC"/>
    <w:rsid w:val="00E9465A"/>
    <w:rsid w:val="00E959FF"/>
    <w:rsid w:val="00E964E1"/>
    <w:rsid w:val="00E96711"/>
    <w:rsid w:val="00E96BD9"/>
    <w:rsid w:val="00E9777F"/>
    <w:rsid w:val="00EA0CED"/>
    <w:rsid w:val="00EA1073"/>
    <w:rsid w:val="00EA16B2"/>
    <w:rsid w:val="00EA2D5F"/>
    <w:rsid w:val="00EA2FD2"/>
    <w:rsid w:val="00EA3305"/>
    <w:rsid w:val="00EA395F"/>
    <w:rsid w:val="00EA5C58"/>
    <w:rsid w:val="00EA632D"/>
    <w:rsid w:val="00EA6DF3"/>
    <w:rsid w:val="00EA7121"/>
    <w:rsid w:val="00EA7194"/>
    <w:rsid w:val="00EA76D5"/>
    <w:rsid w:val="00EA76DC"/>
    <w:rsid w:val="00EA7BE4"/>
    <w:rsid w:val="00EA7C91"/>
    <w:rsid w:val="00EA7D12"/>
    <w:rsid w:val="00EB001A"/>
    <w:rsid w:val="00EB0364"/>
    <w:rsid w:val="00EB0923"/>
    <w:rsid w:val="00EB14B5"/>
    <w:rsid w:val="00EB2485"/>
    <w:rsid w:val="00EB24B3"/>
    <w:rsid w:val="00EB3579"/>
    <w:rsid w:val="00EB3778"/>
    <w:rsid w:val="00EB3DC5"/>
    <w:rsid w:val="00EB3F04"/>
    <w:rsid w:val="00EB4055"/>
    <w:rsid w:val="00EB575D"/>
    <w:rsid w:val="00EB5CFE"/>
    <w:rsid w:val="00EB5FAC"/>
    <w:rsid w:val="00EB62C3"/>
    <w:rsid w:val="00EB68AC"/>
    <w:rsid w:val="00EB6E0C"/>
    <w:rsid w:val="00EB7A1C"/>
    <w:rsid w:val="00EB7C05"/>
    <w:rsid w:val="00EC0F19"/>
    <w:rsid w:val="00EC100A"/>
    <w:rsid w:val="00EC224A"/>
    <w:rsid w:val="00EC25EB"/>
    <w:rsid w:val="00EC2621"/>
    <w:rsid w:val="00EC30DF"/>
    <w:rsid w:val="00EC41C9"/>
    <w:rsid w:val="00EC4570"/>
    <w:rsid w:val="00EC47BF"/>
    <w:rsid w:val="00EC4FCD"/>
    <w:rsid w:val="00EC5E63"/>
    <w:rsid w:val="00EC65B2"/>
    <w:rsid w:val="00EC664D"/>
    <w:rsid w:val="00EC666E"/>
    <w:rsid w:val="00EC6B5B"/>
    <w:rsid w:val="00EC7223"/>
    <w:rsid w:val="00EC7512"/>
    <w:rsid w:val="00ED0201"/>
    <w:rsid w:val="00ED0291"/>
    <w:rsid w:val="00ED0A94"/>
    <w:rsid w:val="00ED0FEF"/>
    <w:rsid w:val="00ED1104"/>
    <w:rsid w:val="00ED20FD"/>
    <w:rsid w:val="00ED21D7"/>
    <w:rsid w:val="00ED240B"/>
    <w:rsid w:val="00ED34C9"/>
    <w:rsid w:val="00ED384B"/>
    <w:rsid w:val="00ED38C5"/>
    <w:rsid w:val="00ED4809"/>
    <w:rsid w:val="00ED4C3D"/>
    <w:rsid w:val="00ED57A2"/>
    <w:rsid w:val="00ED5CD3"/>
    <w:rsid w:val="00ED7475"/>
    <w:rsid w:val="00ED78C3"/>
    <w:rsid w:val="00ED7CB5"/>
    <w:rsid w:val="00EE033C"/>
    <w:rsid w:val="00EE0664"/>
    <w:rsid w:val="00EE0695"/>
    <w:rsid w:val="00EE0DFC"/>
    <w:rsid w:val="00EE161E"/>
    <w:rsid w:val="00EE21CA"/>
    <w:rsid w:val="00EE3362"/>
    <w:rsid w:val="00EE36E8"/>
    <w:rsid w:val="00EE3F33"/>
    <w:rsid w:val="00EE47E8"/>
    <w:rsid w:val="00EE548C"/>
    <w:rsid w:val="00EE5A38"/>
    <w:rsid w:val="00EE5F5E"/>
    <w:rsid w:val="00EE6369"/>
    <w:rsid w:val="00EE6524"/>
    <w:rsid w:val="00EE6643"/>
    <w:rsid w:val="00EE7DF2"/>
    <w:rsid w:val="00EF0444"/>
    <w:rsid w:val="00EF0458"/>
    <w:rsid w:val="00EF0472"/>
    <w:rsid w:val="00EF1148"/>
    <w:rsid w:val="00EF114A"/>
    <w:rsid w:val="00EF1FBF"/>
    <w:rsid w:val="00EF1FCE"/>
    <w:rsid w:val="00EF2448"/>
    <w:rsid w:val="00EF248B"/>
    <w:rsid w:val="00EF2F38"/>
    <w:rsid w:val="00EF3E58"/>
    <w:rsid w:val="00EF47C9"/>
    <w:rsid w:val="00EF48A1"/>
    <w:rsid w:val="00EF4D0C"/>
    <w:rsid w:val="00EF4D7D"/>
    <w:rsid w:val="00EF533F"/>
    <w:rsid w:val="00EF5343"/>
    <w:rsid w:val="00EF5E69"/>
    <w:rsid w:val="00EF6D74"/>
    <w:rsid w:val="00EF7336"/>
    <w:rsid w:val="00F00220"/>
    <w:rsid w:val="00F00241"/>
    <w:rsid w:val="00F00381"/>
    <w:rsid w:val="00F003F6"/>
    <w:rsid w:val="00F0083B"/>
    <w:rsid w:val="00F00CC5"/>
    <w:rsid w:val="00F00D28"/>
    <w:rsid w:val="00F00E5E"/>
    <w:rsid w:val="00F01266"/>
    <w:rsid w:val="00F016AE"/>
    <w:rsid w:val="00F01AA8"/>
    <w:rsid w:val="00F01C68"/>
    <w:rsid w:val="00F020CE"/>
    <w:rsid w:val="00F0228B"/>
    <w:rsid w:val="00F02655"/>
    <w:rsid w:val="00F02EA0"/>
    <w:rsid w:val="00F031D4"/>
    <w:rsid w:val="00F03895"/>
    <w:rsid w:val="00F0392E"/>
    <w:rsid w:val="00F03982"/>
    <w:rsid w:val="00F04FB0"/>
    <w:rsid w:val="00F051EB"/>
    <w:rsid w:val="00F054A1"/>
    <w:rsid w:val="00F05DE8"/>
    <w:rsid w:val="00F060CA"/>
    <w:rsid w:val="00F0657E"/>
    <w:rsid w:val="00F0689E"/>
    <w:rsid w:val="00F0696F"/>
    <w:rsid w:val="00F06BA0"/>
    <w:rsid w:val="00F0702A"/>
    <w:rsid w:val="00F072E7"/>
    <w:rsid w:val="00F07CDD"/>
    <w:rsid w:val="00F07ECF"/>
    <w:rsid w:val="00F1006D"/>
    <w:rsid w:val="00F1019D"/>
    <w:rsid w:val="00F10876"/>
    <w:rsid w:val="00F109A0"/>
    <w:rsid w:val="00F111D4"/>
    <w:rsid w:val="00F11434"/>
    <w:rsid w:val="00F11469"/>
    <w:rsid w:val="00F114D5"/>
    <w:rsid w:val="00F12499"/>
    <w:rsid w:val="00F1255A"/>
    <w:rsid w:val="00F129A5"/>
    <w:rsid w:val="00F12D61"/>
    <w:rsid w:val="00F12F3B"/>
    <w:rsid w:val="00F1319D"/>
    <w:rsid w:val="00F137FC"/>
    <w:rsid w:val="00F13D4D"/>
    <w:rsid w:val="00F13ECE"/>
    <w:rsid w:val="00F14026"/>
    <w:rsid w:val="00F15095"/>
    <w:rsid w:val="00F15CA5"/>
    <w:rsid w:val="00F177C9"/>
    <w:rsid w:val="00F17927"/>
    <w:rsid w:val="00F20731"/>
    <w:rsid w:val="00F209B5"/>
    <w:rsid w:val="00F20C3C"/>
    <w:rsid w:val="00F20FD2"/>
    <w:rsid w:val="00F21908"/>
    <w:rsid w:val="00F22713"/>
    <w:rsid w:val="00F22885"/>
    <w:rsid w:val="00F22CE1"/>
    <w:rsid w:val="00F2359D"/>
    <w:rsid w:val="00F23ABB"/>
    <w:rsid w:val="00F23B05"/>
    <w:rsid w:val="00F243EB"/>
    <w:rsid w:val="00F25025"/>
    <w:rsid w:val="00F25251"/>
    <w:rsid w:val="00F262B8"/>
    <w:rsid w:val="00F2645E"/>
    <w:rsid w:val="00F267C9"/>
    <w:rsid w:val="00F26FCB"/>
    <w:rsid w:val="00F30207"/>
    <w:rsid w:val="00F30621"/>
    <w:rsid w:val="00F306D4"/>
    <w:rsid w:val="00F30C6B"/>
    <w:rsid w:val="00F31E3B"/>
    <w:rsid w:val="00F320FC"/>
    <w:rsid w:val="00F322F2"/>
    <w:rsid w:val="00F328FF"/>
    <w:rsid w:val="00F32939"/>
    <w:rsid w:val="00F32B50"/>
    <w:rsid w:val="00F331F3"/>
    <w:rsid w:val="00F343E0"/>
    <w:rsid w:val="00F34AA0"/>
    <w:rsid w:val="00F35345"/>
    <w:rsid w:val="00F35444"/>
    <w:rsid w:val="00F355F2"/>
    <w:rsid w:val="00F35882"/>
    <w:rsid w:val="00F35CC9"/>
    <w:rsid w:val="00F36552"/>
    <w:rsid w:val="00F36A0D"/>
    <w:rsid w:val="00F3708A"/>
    <w:rsid w:val="00F37C50"/>
    <w:rsid w:val="00F37EE7"/>
    <w:rsid w:val="00F40DB0"/>
    <w:rsid w:val="00F40EAA"/>
    <w:rsid w:val="00F41387"/>
    <w:rsid w:val="00F41935"/>
    <w:rsid w:val="00F41C64"/>
    <w:rsid w:val="00F41E1C"/>
    <w:rsid w:val="00F42EF6"/>
    <w:rsid w:val="00F42F31"/>
    <w:rsid w:val="00F4339B"/>
    <w:rsid w:val="00F43DD8"/>
    <w:rsid w:val="00F43F1B"/>
    <w:rsid w:val="00F45BBD"/>
    <w:rsid w:val="00F45FEF"/>
    <w:rsid w:val="00F45FF0"/>
    <w:rsid w:val="00F46489"/>
    <w:rsid w:val="00F46F98"/>
    <w:rsid w:val="00F4730F"/>
    <w:rsid w:val="00F4768D"/>
    <w:rsid w:val="00F4787F"/>
    <w:rsid w:val="00F50ABE"/>
    <w:rsid w:val="00F51F55"/>
    <w:rsid w:val="00F5292A"/>
    <w:rsid w:val="00F52ED9"/>
    <w:rsid w:val="00F53845"/>
    <w:rsid w:val="00F5399B"/>
    <w:rsid w:val="00F542A9"/>
    <w:rsid w:val="00F54610"/>
    <w:rsid w:val="00F54F91"/>
    <w:rsid w:val="00F568FF"/>
    <w:rsid w:val="00F56AA4"/>
    <w:rsid w:val="00F56D25"/>
    <w:rsid w:val="00F56DCA"/>
    <w:rsid w:val="00F57EFE"/>
    <w:rsid w:val="00F57F43"/>
    <w:rsid w:val="00F6081A"/>
    <w:rsid w:val="00F61036"/>
    <w:rsid w:val="00F6108D"/>
    <w:rsid w:val="00F6115A"/>
    <w:rsid w:val="00F61E00"/>
    <w:rsid w:val="00F6281E"/>
    <w:rsid w:val="00F62942"/>
    <w:rsid w:val="00F62A96"/>
    <w:rsid w:val="00F62FB6"/>
    <w:rsid w:val="00F6458A"/>
    <w:rsid w:val="00F647AE"/>
    <w:rsid w:val="00F65B39"/>
    <w:rsid w:val="00F66A92"/>
    <w:rsid w:val="00F66BC4"/>
    <w:rsid w:val="00F67461"/>
    <w:rsid w:val="00F67FBB"/>
    <w:rsid w:val="00F700FD"/>
    <w:rsid w:val="00F70691"/>
    <w:rsid w:val="00F70C46"/>
    <w:rsid w:val="00F71C1B"/>
    <w:rsid w:val="00F7289D"/>
    <w:rsid w:val="00F72BB0"/>
    <w:rsid w:val="00F735DC"/>
    <w:rsid w:val="00F73883"/>
    <w:rsid w:val="00F74095"/>
    <w:rsid w:val="00F743C1"/>
    <w:rsid w:val="00F7445A"/>
    <w:rsid w:val="00F74F3B"/>
    <w:rsid w:val="00F764F0"/>
    <w:rsid w:val="00F76F0B"/>
    <w:rsid w:val="00F76F66"/>
    <w:rsid w:val="00F77254"/>
    <w:rsid w:val="00F77B46"/>
    <w:rsid w:val="00F77C33"/>
    <w:rsid w:val="00F77D41"/>
    <w:rsid w:val="00F80C57"/>
    <w:rsid w:val="00F81552"/>
    <w:rsid w:val="00F81907"/>
    <w:rsid w:val="00F81BBE"/>
    <w:rsid w:val="00F81C8C"/>
    <w:rsid w:val="00F81D73"/>
    <w:rsid w:val="00F82561"/>
    <w:rsid w:val="00F82905"/>
    <w:rsid w:val="00F82E3F"/>
    <w:rsid w:val="00F831D0"/>
    <w:rsid w:val="00F844A5"/>
    <w:rsid w:val="00F848DC"/>
    <w:rsid w:val="00F84ECE"/>
    <w:rsid w:val="00F85134"/>
    <w:rsid w:val="00F863C7"/>
    <w:rsid w:val="00F86465"/>
    <w:rsid w:val="00F875BF"/>
    <w:rsid w:val="00F877E6"/>
    <w:rsid w:val="00F87E78"/>
    <w:rsid w:val="00F902BE"/>
    <w:rsid w:val="00F90681"/>
    <w:rsid w:val="00F906CF"/>
    <w:rsid w:val="00F915F5"/>
    <w:rsid w:val="00F91EA6"/>
    <w:rsid w:val="00F9235D"/>
    <w:rsid w:val="00F92516"/>
    <w:rsid w:val="00F92856"/>
    <w:rsid w:val="00F92D6E"/>
    <w:rsid w:val="00F9349B"/>
    <w:rsid w:val="00F9360D"/>
    <w:rsid w:val="00F93AEF"/>
    <w:rsid w:val="00F949D1"/>
    <w:rsid w:val="00F94F84"/>
    <w:rsid w:val="00F957BC"/>
    <w:rsid w:val="00F96A07"/>
    <w:rsid w:val="00F96CA5"/>
    <w:rsid w:val="00F97900"/>
    <w:rsid w:val="00F979CC"/>
    <w:rsid w:val="00F979F2"/>
    <w:rsid w:val="00F97C15"/>
    <w:rsid w:val="00FA05BC"/>
    <w:rsid w:val="00FA070F"/>
    <w:rsid w:val="00FA0E5A"/>
    <w:rsid w:val="00FA15DD"/>
    <w:rsid w:val="00FA22E8"/>
    <w:rsid w:val="00FA27A2"/>
    <w:rsid w:val="00FA2AAB"/>
    <w:rsid w:val="00FA3167"/>
    <w:rsid w:val="00FA351B"/>
    <w:rsid w:val="00FA4052"/>
    <w:rsid w:val="00FA4658"/>
    <w:rsid w:val="00FA47D8"/>
    <w:rsid w:val="00FA4E45"/>
    <w:rsid w:val="00FA4F68"/>
    <w:rsid w:val="00FA58A3"/>
    <w:rsid w:val="00FA5D30"/>
    <w:rsid w:val="00FA5FCE"/>
    <w:rsid w:val="00FA61A9"/>
    <w:rsid w:val="00FA640E"/>
    <w:rsid w:val="00FA6A87"/>
    <w:rsid w:val="00FA77E4"/>
    <w:rsid w:val="00FA7B0E"/>
    <w:rsid w:val="00FB0D4E"/>
    <w:rsid w:val="00FB1330"/>
    <w:rsid w:val="00FB14F2"/>
    <w:rsid w:val="00FB15BF"/>
    <w:rsid w:val="00FB1A0B"/>
    <w:rsid w:val="00FB1C54"/>
    <w:rsid w:val="00FB1CC2"/>
    <w:rsid w:val="00FB2782"/>
    <w:rsid w:val="00FB2A40"/>
    <w:rsid w:val="00FB2C8C"/>
    <w:rsid w:val="00FB2DF5"/>
    <w:rsid w:val="00FB3208"/>
    <w:rsid w:val="00FB3661"/>
    <w:rsid w:val="00FB3A08"/>
    <w:rsid w:val="00FB3A36"/>
    <w:rsid w:val="00FB4078"/>
    <w:rsid w:val="00FB4C44"/>
    <w:rsid w:val="00FB5641"/>
    <w:rsid w:val="00FB5809"/>
    <w:rsid w:val="00FB5A18"/>
    <w:rsid w:val="00FB5A35"/>
    <w:rsid w:val="00FB6C20"/>
    <w:rsid w:val="00FB743A"/>
    <w:rsid w:val="00FB7B31"/>
    <w:rsid w:val="00FC04B1"/>
    <w:rsid w:val="00FC1BDA"/>
    <w:rsid w:val="00FC1DE3"/>
    <w:rsid w:val="00FC208D"/>
    <w:rsid w:val="00FC40B1"/>
    <w:rsid w:val="00FC4896"/>
    <w:rsid w:val="00FC4A44"/>
    <w:rsid w:val="00FC4C8F"/>
    <w:rsid w:val="00FC5686"/>
    <w:rsid w:val="00FC5A30"/>
    <w:rsid w:val="00FC602C"/>
    <w:rsid w:val="00FC6152"/>
    <w:rsid w:val="00FC7399"/>
    <w:rsid w:val="00FC771F"/>
    <w:rsid w:val="00FC7D9D"/>
    <w:rsid w:val="00FD016F"/>
    <w:rsid w:val="00FD0264"/>
    <w:rsid w:val="00FD0D68"/>
    <w:rsid w:val="00FD0FCA"/>
    <w:rsid w:val="00FD137B"/>
    <w:rsid w:val="00FD2407"/>
    <w:rsid w:val="00FD342C"/>
    <w:rsid w:val="00FD42D1"/>
    <w:rsid w:val="00FD4363"/>
    <w:rsid w:val="00FD44DB"/>
    <w:rsid w:val="00FD4BA1"/>
    <w:rsid w:val="00FD4CFC"/>
    <w:rsid w:val="00FD4DA2"/>
    <w:rsid w:val="00FD62FB"/>
    <w:rsid w:val="00FD66CD"/>
    <w:rsid w:val="00FD69A6"/>
    <w:rsid w:val="00FD6D9E"/>
    <w:rsid w:val="00FD79D5"/>
    <w:rsid w:val="00FE0583"/>
    <w:rsid w:val="00FE123E"/>
    <w:rsid w:val="00FE1625"/>
    <w:rsid w:val="00FE179D"/>
    <w:rsid w:val="00FE1A5B"/>
    <w:rsid w:val="00FE1F36"/>
    <w:rsid w:val="00FE3399"/>
    <w:rsid w:val="00FE33F9"/>
    <w:rsid w:val="00FE3853"/>
    <w:rsid w:val="00FE39A8"/>
    <w:rsid w:val="00FE3A87"/>
    <w:rsid w:val="00FE3BB9"/>
    <w:rsid w:val="00FE414E"/>
    <w:rsid w:val="00FE4393"/>
    <w:rsid w:val="00FE5445"/>
    <w:rsid w:val="00FE6063"/>
    <w:rsid w:val="00FE6400"/>
    <w:rsid w:val="00FE7198"/>
    <w:rsid w:val="00FE7920"/>
    <w:rsid w:val="00FF0042"/>
    <w:rsid w:val="00FF15FA"/>
    <w:rsid w:val="00FF1746"/>
    <w:rsid w:val="00FF1779"/>
    <w:rsid w:val="00FF35E8"/>
    <w:rsid w:val="00FF3DE6"/>
    <w:rsid w:val="00FF4629"/>
    <w:rsid w:val="00FF4A56"/>
    <w:rsid w:val="00FF5817"/>
    <w:rsid w:val="00FF5AFC"/>
    <w:rsid w:val="00FF5F4E"/>
    <w:rsid w:val="00FF6B3C"/>
    <w:rsid w:val="00FF78F2"/>
    <w:rsid w:val="00FF79C1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7829A2"/>
  <w15:chartTrackingRefBased/>
  <w15:docId w15:val="{2009A401-1251-4CBA-B3B5-78E83030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5EE6"/>
    <w:rPr>
      <w:rFonts w:eastAsia="Times New Roman"/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eastAsia="SimSun" w:hAnsi="Arial"/>
      <w:b/>
      <w:sz w:val="32"/>
      <w:szCs w:val="20"/>
      <w:u w:val="single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eastAsia="SimSun" w:hAnsi="Arial"/>
      <w:b/>
      <w:sz w:val="28"/>
      <w:szCs w:val="20"/>
      <w:u w:val="single"/>
      <w:lang w:val="en-GB" w:eastAsia="en-US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eastAsia="SimSun" w:hAnsi="Arial"/>
      <w:b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rFonts w:eastAsia="SimSun"/>
      <w:szCs w:val="20"/>
      <w:lang w:val="en-GB" w:eastAsia="en-US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rFonts w:eastAsia="SimSun"/>
      <w:b/>
      <w:sz w:val="28"/>
      <w:szCs w:val="20"/>
      <w:lang w:val="en-GB" w:eastAsia="en-US"/>
    </w:rPr>
  </w:style>
  <w:style w:type="paragraph" w:customStyle="1" w:styleId="T1">
    <w:name w:val="T1"/>
    <w:basedOn w:val="Normal"/>
    <w:pPr>
      <w:jc w:val="center"/>
    </w:pPr>
    <w:rPr>
      <w:rFonts w:eastAsia="SimSun"/>
      <w:b/>
      <w:sz w:val="28"/>
      <w:szCs w:val="20"/>
      <w:lang w:val="en-GB" w:eastAsia="en-US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  <w:rPr>
      <w:rFonts w:eastAsia="SimSun"/>
      <w:sz w:val="22"/>
      <w:szCs w:val="20"/>
      <w:lang w:val="en-GB" w:eastAsia="en-US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434AE"/>
    <w:pPr>
      <w:ind w:left="720"/>
      <w:contextualSpacing/>
    </w:pPr>
    <w:rPr>
      <w:rFonts w:eastAsia="SimSun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F40DB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rsid w:val="001F15E9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rsid w:val="00F35CC9"/>
    <w:rPr>
      <w:rFonts w:eastAsia="SimSun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35CC9"/>
    <w:rPr>
      <w:lang w:val="en-GB" w:eastAsia="en-US"/>
    </w:rPr>
  </w:style>
  <w:style w:type="character" w:styleId="FootnoteReference">
    <w:name w:val="footnote reference"/>
    <w:basedOn w:val="DefaultParagraphFont"/>
    <w:rsid w:val="00F35CC9"/>
    <w:rPr>
      <w:vertAlign w:val="superscript"/>
    </w:rPr>
  </w:style>
  <w:style w:type="paragraph" w:styleId="NormalWeb">
    <w:name w:val="Normal (Web)"/>
    <w:basedOn w:val="Normal"/>
    <w:uiPriority w:val="99"/>
    <w:unhideWhenUsed/>
    <w:rsid w:val="00C42CE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F875BF"/>
  </w:style>
  <w:style w:type="paragraph" w:customStyle="1" w:styleId="m975165283475905024gmail-msolistparagraph">
    <w:name w:val="m_975165283475905024gmail-msolistparagraph"/>
    <w:basedOn w:val="Normal"/>
    <w:rsid w:val="00320AD8"/>
    <w:pPr>
      <w:spacing w:before="100" w:beforeAutospacing="1" w:after="100" w:afterAutospacing="1"/>
    </w:pPr>
    <w:rPr>
      <w:lang w:val="en-GB" w:eastAsia="en-GB"/>
    </w:rPr>
  </w:style>
  <w:style w:type="paragraph" w:styleId="BalloonText">
    <w:name w:val="Balloon Text"/>
    <w:basedOn w:val="Normal"/>
    <w:link w:val="BalloonTextChar"/>
    <w:semiHidden/>
    <w:unhideWhenUsed/>
    <w:rsid w:val="00220A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20A6B"/>
    <w:rPr>
      <w:rFonts w:eastAsia="Times New Roman"/>
      <w:sz w:val="18"/>
      <w:szCs w:val="18"/>
      <w:lang w:val="en-US" w:eastAsia="zh-CN"/>
    </w:rPr>
  </w:style>
  <w:style w:type="paragraph" w:customStyle="1" w:styleId="H3">
    <w:name w:val="H3"/>
    <w:aliases w:val="1.1.1"/>
    <w:next w:val="Normal"/>
    <w:uiPriority w:val="99"/>
    <w:rsid w:val="00641BD1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val="en-US" w:eastAsia="ko-KR"/>
    </w:rPr>
  </w:style>
  <w:style w:type="paragraph" w:styleId="Revision">
    <w:name w:val="Revision"/>
    <w:hidden/>
    <w:uiPriority w:val="99"/>
    <w:semiHidden/>
    <w:rsid w:val="00222CBD"/>
    <w:rPr>
      <w:rFonts w:eastAsia="Times New Roman"/>
      <w:sz w:val="24"/>
      <w:szCs w:val="24"/>
      <w:lang w:val="en-US" w:eastAsia="zh-CN"/>
    </w:rPr>
  </w:style>
  <w:style w:type="table" w:styleId="TableGrid">
    <w:name w:val="Table Grid"/>
    <w:basedOn w:val="TableNormal"/>
    <w:rsid w:val="00C85A68"/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DE77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E77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E7739"/>
    <w:rPr>
      <w:rFonts w:eastAsia="Times New Roman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DE77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E7739"/>
    <w:rPr>
      <w:rFonts w:eastAsia="Times New Roman"/>
      <w:b/>
      <w:bCs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75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983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603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423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45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40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342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07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201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288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22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4977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7775">
          <w:marLeft w:val="171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661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5834">
          <w:marLeft w:val="171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6154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04798">
          <w:marLeft w:val="171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55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648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75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6507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76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660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787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36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95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7923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012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8683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28237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45979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3235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6491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47134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1863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5098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76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53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7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8501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2936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5191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30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496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571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46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26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0104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3238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5557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265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1031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75814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5879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5231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719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30824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275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0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1733">
          <w:marLeft w:val="44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91846">
          <w:marLeft w:val="99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0561">
          <w:marLeft w:val="99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1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1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737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460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703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847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48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2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84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99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5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4021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0381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12467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940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7934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47813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38889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271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9859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95350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4804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590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3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1460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2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6569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684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2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30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751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6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734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289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2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378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57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8799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7174">
          <w:marLeft w:val="22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841547">
          <w:marLeft w:val="44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9740">
          <w:marLeft w:val="922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029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409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9608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3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61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9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98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3391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66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1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271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84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230678">
          <w:marLeft w:val="44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0471">
          <w:marLeft w:val="1051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8795">
          <w:marLeft w:val="1584"/>
          <w:marRight w:val="0"/>
          <w:marTop w:val="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2730">
          <w:marLeft w:val="1051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51913">
          <w:marLeft w:val="1584"/>
          <w:marRight w:val="0"/>
          <w:marTop w:val="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5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6376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466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2282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444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2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48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56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4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432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360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566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189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530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47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391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4466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0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330714">
          <w:marLeft w:val="403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90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27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8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477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3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568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7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7778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9070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55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96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36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4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7851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145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70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466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7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565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613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331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12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721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7215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35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2620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9094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639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7678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9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6479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40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4597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9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138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219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868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017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8189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7241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704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2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4800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515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012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532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902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1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248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700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2822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373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594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6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304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786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2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307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5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530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678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0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487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721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2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295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4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039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903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7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01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1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547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4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17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973634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5158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4923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47676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80345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7007">
          <w:marLeft w:val="171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6519">
          <w:marLeft w:val="2246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2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1001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00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3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20231">
          <w:marLeft w:val="44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906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30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663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523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531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3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1659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8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0973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0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0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6793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7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9492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4771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661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019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35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5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97142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6373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14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0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1177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3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1156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32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064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444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1947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08603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6386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224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4241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19286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9843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6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105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231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3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846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64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0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741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08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4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340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233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8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7770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5055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29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602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0960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322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163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804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61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4785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5272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725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00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1064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6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1938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1655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9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6656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9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534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35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5414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461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8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95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033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312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0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697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6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586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8840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9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0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5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926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383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248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592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689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5047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836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0399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725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582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7023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6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8802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8885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284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161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493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014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5623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475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5026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4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794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130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2454">
          <w:marLeft w:val="22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85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218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50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1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69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179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5846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779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2052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6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79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52898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502">
          <w:marLeft w:val="171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6595">
          <w:marLeft w:val="171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1718">
          <w:marLeft w:val="171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845">
          <w:marLeft w:val="171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3160">
          <w:marLeft w:val="22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1162">
          <w:marLeft w:val="27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01667">
          <w:marLeft w:val="27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88672">
          <w:marLeft w:val="22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0955">
          <w:marLeft w:val="27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3529">
          <w:marLeft w:val="27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6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493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5019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0485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6081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5220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088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628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5294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9782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4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39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702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2566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641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1159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1752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9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31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2921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5787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1871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18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79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34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67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468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0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5114">
          <w:marLeft w:val="44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57963">
          <w:marLeft w:val="99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1561">
          <w:marLeft w:val="1526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3976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3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804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01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26697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37168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635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0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875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2402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290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2788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42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55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285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712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0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693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71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28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307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35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7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503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571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87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29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8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4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084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2672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572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129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76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1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30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273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26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74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36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2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060006">
          <w:marLeft w:val="403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66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7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27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98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1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375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689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3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41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87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9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24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6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0015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4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33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09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7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939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3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2807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6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780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3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596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67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39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413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718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4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830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30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52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238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45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8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903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6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549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135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771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5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097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648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7153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9327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7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1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599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4225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5117">
          <w:marLeft w:val="22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6934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6874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7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26305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7087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760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4126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802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8839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1967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02797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13044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8255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400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2045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08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6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8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072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52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796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35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701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6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7705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8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2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848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28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990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1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0932">
          <w:marLeft w:val="44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2857">
          <w:marLeft w:val="99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5950">
          <w:marLeft w:val="1526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588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7945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6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234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48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65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7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052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8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5208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unden\AppData\Roaming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C93DD-16C6-4670-9C75-5772A9535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16</TotalTime>
  <Pages>11</Pages>
  <Words>3107</Words>
  <Characters>17716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802.11-21/0074</vt:lpstr>
    </vt:vector>
  </TitlesOfParts>
  <Company>ON Semiconductor</Company>
  <LinksUpToDate>false</LinksUpToDate>
  <CharactersWithSpaces>20782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802.11-21/0074</dc:title>
  <dc:subject>802.11be PHY ad-hoc minutes</dc:subject>
  <dc:creator>sschelstraete@quantenna.com</dc:creator>
  <cp:keywords>January 2021 interim</cp:keywords>
  <dc:description/>
  <cp:lastModifiedBy>Sigurd Schelstraete</cp:lastModifiedBy>
  <cp:revision>6</cp:revision>
  <cp:lastPrinted>1900-01-01T08:00:00Z</cp:lastPrinted>
  <dcterms:created xsi:type="dcterms:W3CDTF">2021-03-03T21:40:00Z</dcterms:created>
  <dcterms:modified xsi:type="dcterms:W3CDTF">2021-03-03T22:04:00Z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0x0101003AA7AC0C743A294CADF60F661720E3E6</vt:lpwstr>
  </property>
</Properties>
</file>