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599D0DC8" w:rsidR="00B6527E" w:rsidRDefault="00C92D89" w:rsidP="00A2662F">
            <w:pPr>
              <w:pStyle w:val="T2"/>
              <w:rPr>
                <w:lang w:eastAsia="zh-CN"/>
              </w:rPr>
            </w:pPr>
            <w:r>
              <w:t>Comment Resolution</w:t>
            </w:r>
            <w:r w:rsidR="00A2662F">
              <w:t>s</w:t>
            </w:r>
            <w:r>
              <w:t xml:space="preserve"> </w:t>
            </w:r>
            <w:r w:rsidR="00A2662F">
              <w:t>for</w:t>
            </w:r>
            <w:r w:rsidR="00E711B9">
              <w:t xml:space="preserve"> </w:t>
            </w:r>
            <w:r w:rsidR="000574F4">
              <w:t xml:space="preserve">11be </w:t>
            </w:r>
            <w:r w:rsidR="00684C14">
              <w:t>D0</w:t>
            </w:r>
            <w:r w:rsidR="00776049">
              <w:t>.3</w:t>
            </w:r>
            <w:r w:rsidR="00684C14">
              <w:t xml:space="preserve"> </w:t>
            </w:r>
            <w:r w:rsidR="00776049">
              <w:t>Group Key Handshake</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445B2369"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02</w:t>
            </w:r>
            <w:r>
              <w:rPr>
                <w:b w:val="0"/>
                <w:sz w:val="20"/>
              </w:rPr>
              <w:t>-</w:t>
            </w:r>
            <w:r w:rsidR="00776049">
              <w:rPr>
                <w:b w:val="0"/>
                <w:sz w:val="20"/>
              </w:rPr>
              <w:t>16</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7277F8" w14:paraId="36B539ED" w14:textId="77777777" w:rsidTr="00243052">
        <w:trPr>
          <w:jc w:val="center"/>
        </w:trPr>
        <w:tc>
          <w:tcPr>
            <w:tcW w:w="1615" w:type="dxa"/>
            <w:vAlign w:val="center"/>
          </w:tcPr>
          <w:p w14:paraId="24F74CFC" w14:textId="77777777" w:rsidR="007277F8" w:rsidRPr="00B77FE4" w:rsidRDefault="00964E0D" w:rsidP="00B6527E">
            <w:pPr>
              <w:pStyle w:val="T2"/>
              <w:spacing w:after="0"/>
              <w:ind w:left="0" w:right="0"/>
              <w:jc w:val="left"/>
              <w:rPr>
                <w:b w:val="0"/>
                <w:sz w:val="20"/>
                <w:lang w:eastAsia="zh-CN"/>
              </w:rPr>
            </w:pPr>
            <w:r>
              <w:rPr>
                <w:b w:val="0"/>
                <w:sz w:val="20"/>
                <w:lang w:eastAsia="zh-CN"/>
              </w:rPr>
              <w:t>Rojan Chitrakar</w:t>
            </w:r>
          </w:p>
        </w:tc>
        <w:tc>
          <w:tcPr>
            <w:tcW w:w="1530" w:type="dxa"/>
            <w:vAlign w:val="center"/>
          </w:tcPr>
          <w:p w14:paraId="3E512D79" w14:textId="77777777" w:rsidR="007277F8" w:rsidRPr="00B77FE4" w:rsidRDefault="00243052"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7277F8" w:rsidRPr="00B77FE4" w:rsidRDefault="007277F8" w:rsidP="00B6527E">
            <w:pPr>
              <w:pStyle w:val="T2"/>
              <w:spacing w:after="0"/>
              <w:ind w:left="0" w:right="0"/>
              <w:jc w:val="left"/>
              <w:rPr>
                <w:b w:val="0"/>
                <w:sz w:val="20"/>
                <w:lang w:eastAsia="zh-CN"/>
              </w:rPr>
            </w:pPr>
          </w:p>
        </w:tc>
        <w:tc>
          <w:tcPr>
            <w:tcW w:w="1272" w:type="dxa"/>
            <w:vAlign w:val="center"/>
          </w:tcPr>
          <w:p w14:paraId="7D19EDFC" w14:textId="77777777" w:rsidR="007277F8" w:rsidRPr="00B77FE4" w:rsidRDefault="007277F8" w:rsidP="00B6527E">
            <w:pPr>
              <w:pStyle w:val="T2"/>
              <w:spacing w:after="0"/>
              <w:ind w:left="0" w:right="0"/>
              <w:jc w:val="left"/>
              <w:rPr>
                <w:b w:val="0"/>
                <w:sz w:val="20"/>
                <w:lang w:eastAsia="zh-CN"/>
              </w:rPr>
            </w:pPr>
          </w:p>
        </w:tc>
        <w:tc>
          <w:tcPr>
            <w:tcW w:w="3089" w:type="dxa"/>
            <w:vAlign w:val="center"/>
          </w:tcPr>
          <w:p w14:paraId="66CBE24B" w14:textId="77777777" w:rsidR="007277F8" w:rsidRPr="00B77FE4" w:rsidRDefault="00243052" w:rsidP="00B6527E">
            <w:pPr>
              <w:pStyle w:val="T2"/>
              <w:spacing w:after="0"/>
              <w:ind w:left="0" w:right="0"/>
              <w:jc w:val="left"/>
              <w:rPr>
                <w:b w:val="0"/>
                <w:sz w:val="20"/>
                <w:lang w:eastAsia="zh-CN"/>
              </w:rPr>
            </w:pPr>
            <w:r>
              <w:rPr>
                <w:b w:val="0"/>
                <w:sz w:val="20"/>
                <w:lang w:eastAsia="zh-CN"/>
              </w:rPr>
              <w:t>Rojan.chitrakar@sg.panasonic.com</w:t>
            </w:r>
          </w:p>
        </w:tc>
      </w:tr>
      <w:tr w:rsidR="007277F8" w14:paraId="5BF4F958" w14:textId="77777777" w:rsidTr="00243052">
        <w:trPr>
          <w:jc w:val="center"/>
        </w:trPr>
        <w:tc>
          <w:tcPr>
            <w:tcW w:w="1615" w:type="dxa"/>
            <w:vAlign w:val="center"/>
          </w:tcPr>
          <w:p w14:paraId="617C1B67" w14:textId="75CAAA9B" w:rsidR="007277F8" w:rsidRPr="00B6527E" w:rsidRDefault="007277F8" w:rsidP="00B6527E">
            <w:pPr>
              <w:pStyle w:val="T2"/>
              <w:spacing w:after="0"/>
              <w:ind w:left="0" w:right="0"/>
              <w:jc w:val="left"/>
              <w:rPr>
                <w:b w:val="0"/>
                <w:sz w:val="20"/>
                <w:lang w:eastAsia="zh-CN"/>
              </w:rPr>
            </w:pPr>
          </w:p>
        </w:tc>
        <w:tc>
          <w:tcPr>
            <w:tcW w:w="1530" w:type="dxa"/>
            <w:vAlign w:val="center"/>
          </w:tcPr>
          <w:p w14:paraId="7134243E"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785F58F4" w14:textId="77777777" w:rsidR="007277F8" w:rsidRPr="00B6527E" w:rsidRDefault="007277F8" w:rsidP="00B6527E">
            <w:pPr>
              <w:pStyle w:val="T2"/>
              <w:spacing w:after="0"/>
              <w:ind w:left="0" w:right="0"/>
              <w:jc w:val="left"/>
              <w:rPr>
                <w:b w:val="0"/>
                <w:sz w:val="20"/>
                <w:lang w:eastAsia="zh-CN"/>
              </w:rPr>
            </w:pPr>
          </w:p>
        </w:tc>
        <w:tc>
          <w:tcPr>
            <w:tcW w:w="1272" w:type="dxa"/>
            <w:vAlign w:val="center"/>
          </w:tcPr>
          <w:p w14:paraId="7CE48159" w14:textId="77777777" w:rsidR="007277F8" w:rsidRPr="00B6527E" w:rsidRDefault="007277F8" w:rsidP="00B6527E">
            <w:pPr>
              <w:pStyle w:val="T2"/>
              <w:spacing w:after="0"/>
              <w:ind w:left="0" w:right="0"/>
              <w:jc w:val="left"/>
              <w:rPr>
                <w:b w:val="0"/>
                <w:sz w:val="20"/>
                <w:lang w:eastAsia="zh-CN"/>
              </w:rPr>
            </w:pPr>
          </w:p>
        </w:tc>
        <w:tc>
          <w:tcPr>
            <w:tcW w:w="3089" w:type="dxa"/>
            <w:vAlign w:val="center"/>
          </w:tcPr>
          <w:p w14:paraId="65432525" w14:textId="77777777" w:rsidR="007277F8" w:rsidRPr="00B6527E" w:rsidRDefault="007277F8" w:rsidP="00B6527E">
            <w:pPr>
              <w:pStyle w:val="T2"/>
              <w:spacing w:after="0"/>
              <w:ind w:left="0" w:right="0"/>
              <w:jc w:val="left"/>
              <w:rPr>
                <w:b w:val="0"/>
                <w:sz w:val="20"/>
                <w:lang w:eastAsia="zh-CN"/>
              </w:rPr>
            </w:pPr>
          </w:p>
        </w:tc>
      </w:tr>
      <w:tr w:rsidR="00776049" w14:paraId="4BFB1577" w14:textId="77777777" w:rsidTr="00243052">
        <w:trPr>
          <w:jc w:val="center"/>
        </w:trPr>
        <w:tc>
          <w:tcPr>
            <w:tcW w:w="1615" w:type="dxa"/>
            <w:vAlign w:val="center"/>
          </w:tcPr>
          <w:p w14:paraId="3E62A14A" w14:textId="7B000187" w:rsidR="00776049" w:rsidRPr="00964E0D" w:rsidRDefault="00776049" w:rsidP="007D0235">
            <w:pPr>
              <w:pStyle w:val="T2"/>
              <w:spacing w:after="0"/>
              <w:ind w:left="0" w:right="0"/>
              <w:jc w:val="left"/>
              <w:rPr>
                <w:b w:val="0"/>
                <w:sz w:val="20"/>
                <w:lang w:eastAsia="zh-CN"/>
              </w:rPr>
            </w:pPr>
          </w:p>
        </w:tc>
        <w:tc>
          <w:tcPr>
            <w:tcW w:w="1530" w:type="dxa"/>
            <w:vAlign w:val="center"/>
          </w:tcPr>
          <w:p w14:paraId="68D26C4C" w14:textId="77777777" w:rsidR="00776049" w:rsidRPr="00B6527E" w:rsidRDefault="00776049" w:rsidP="007D0235">
            <w:pPr>
              <w:pStyle w:val="T2"/>
              <w:spacing w:after="0"/>
              <w:ind w:left="0" w:right="0"/>
              <w:jc w:val="left"/>
              <w:rPr>
                <w:b w:val="0"/>
                <w:sz w:val="20"/>
                <w:lang w:eastAsia="zh-CN"/>
              </w:rPr>
            </w:pPr>
          </w:p>
        </w:tc>
        <w:tc>
          <w:tcPr>
            <w:tcW w:w="2070" w:type="dxa"/>
            <w:vAlign w:val="center"/>
          </w:tcPr>
          <w:p w14:paraId="6B918655" w14:textId="77777777" w:rsidR="00776049" w:rsidRPr="00B6527E" w:rsidRDefault="00776049" w:rsidP="007D0235">
            <w:pPr>
              <w:pStyle w:val="T2"/>
              <w:spacing w:after="0"/>
              <w:ind w:left="0" w:right="0"/>
              <w:jc w:val="left"/>
              <w:rPr>
                <w:b w:val="0"/>
                <w:sz w:val="20"/>
                <w:lang w:eastAsia="zh-CN"/>
              </w:rPr>
            </w:pPr>
          </w:p>
        </w:tc>
        <w:tc>
          <w:tcPr>
            <w:tcW w:w="1272" w:type="dxa"/>
            <w:vAlign w:val="center"/>
          </w:tcPr>
          <w:p w14:paraId="48DB6C34" w14:textId="77777777" w:rsidR="00776049" w:rsidRPr="00B6527E" w:rsidRDefault="00776049" w:rsidP="007D0235">
            <w:pPr>
              <w:pStyle w:val="T2"/>
              <w:spacing w:after="0"/>
              <w:ind w:left="0" w:right="0"/>
              <w:jc w:val="left"/>
              <w:rPr>
                <w:b w:val="0"/>
                <w:sz w:val="20"/>
                <w:lang w:eastAsia="zh-CN"/>
              </w:rPr>
            </w:pPr>
          </w:p>
        </w:tc>
        <w:tc>
          <w:tcPr>
            <w:tcW w:w="3089" w:type="dxa"/>
            <w:vAlign w:val="center"/>
          </w:tcPr>
          <w:p w14:paraId="24D2F483" w14:textId="77777777" w:rsidR="00776049" w:rsidRPr="00B6527E" w:rsidRDefault="00776049" w:rsidP="007D0235">
            <w:pPr>
              <w:pStyle w:val="T2"/>
              <w:spacing w:after="0"/>
              <w:ind w:left="0" w:right="0"/>
              <w:jc w:val="left"/>
              <w:rPr>
                <w:b w:val="0"/>
                <w:sz w:val="20"/>
                <w:lang w:eastAsia="zh-CN"/>
              </w:rPr>
            </w:pPr>
          </w:p>
        </w:tc>
      </w:tr>
      <w:tr w:rsidR="007277F8" w14:paraId="4A309D6F" w14:textId="77777777" w:rsidTr="00243052">
        <w:trPr>
          <w:jc w:val="center"/>
        </w:trPr>
        <w:tc>
          <w:tcPr>
            <w:tcW w:w="1615" w:type="dxa"/>
            <w:vAlign w:val="center"/>
          </w:tcPr>
          <w:p w14:paraId="600E9D4D" w14:textId="4A4796BF" w:rsidR="007277F8" w:rsidRPr="00B6527E" w:rsidRDefault="007277F8" w:rsidP="007D0235">
            <w:pPr>
              <w:pStyle w:val="T2"/>
              <w:spacing w:after="0"/>
              <w:ind w:left="0" w:right="0"/>
              <w:jc w:val="left"/>
              <w:rPr>
                <w:b w:val="0"/>
                <w:sz w:val="20"/>
                <w:lang w:eastAsia="zh-CN"/>
              </w:rPr>
            </w:pPr>
          </w:p>
        </w:tc>
        <w:tc>
          <w:tcPr>
            <w:tcW w:w="1530" w:type="dxa"/>
            <w:vAlign w:val="center"/>
          </w:tcPr>
          <w:p w14:paraId="2BB5883D"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6E3849E6" w14:textId="77777777" w:rsidR="007277F8" w:rsidRPr="00B6527E" w:rsidRDefault="007277F8" w:rsidP="007D0235">
            <w:pPr>
              <w:pStyle w:val="T2"/>
              <w:spacing w:after="0"/>
              <w:ind w:left="0" w:right="0"/>
              <w:jc w:val="left"/>
              <w:rPr>
                <w:b w:val="0"/>
                <w:sz w:val="20"/>
                <w:lang w:eastAsia="zh-CN"/>
              </w:rPr>
            </w:pPr>
          </w:p>
        </w:tc>
        <w:tc>
          <w:tcPr>
            <w:tcW w:w="1272" w:type="dxa"/>
            <w:vAlign w:val="center"/>
          </w:tcPr>
          <w:p w14:paraId="0077F02C" w14:textId="77777777" w:rsidR="007277F8" w:rsidRPr="00B6527E" w:rsidRDefault="007277F8" w:rsidP="007D0235">
            <w:pPr>
              <w:pStyle w:val="T2"/>
              <w:spacing w:after="0"/>
              <w:ind w:left="0" w:right="0"/>
              <w:jc w:val="left"/>
              <w:rPr>
                <w:b w:val="0"/>
                <w:sz w:val="20"/>
                <w:lang w:eastAsia="zh-CN"/>
              </w:rPr>
            </w:pPr>
          </w:p>
        </w:tc>
        <w:tc>
          <w:tcPr>
            <w:tcW w:w="3089" w:type="dxa"/>
            <w:vAlign w:val="center"/>
          </w:tcPr>
          <w:p w14:paraId="144585F4" w14:textId="77777777" w:rsidR="007277F8" w:rsidRPr="00B6527E" w:rsidRDefault="007277F8" w:rsidP="007D0235">
            <w:pPr>
              <w:pStyle w:val="T2"/>
              <w:spacing w:after="0"/>
              <w:ind w:left="0" w:right="0"/>
              <w:jc w:val="left"/>
              <w:rPr>
                <w:b w:val="0"/>
                <w:sz w:val="20"/>
                <w:lang w:eastAsia="zh-CN"/>
              </w:rPr>
            </w:pPr>
          </w:p>
        </w:tc>
      </w:tr>
      <w:tr w:rsidR="007277F8" w14:paraId="0EF0D325" w14:textId="77777777" w:rsidTr="00243052">
        <w:trPr>
          <w:jc w:val="center"/>
        </w:trPr>
        <w:tc>
          <w:tcPr>
            <w:tcW w:w="1615" w:type="dxa"/>
            <w:vAlign w:val="center"/>
          </w:tcPr>
          <w:p w14:paraId="46148EB7" w14:textId="77777777" w:rsidR="007277F8" w:rsidRPr="00B6527E" w:rsidRDefault="007277F8" w:rsidP="007D0235">
            <w:pPr>
              <w:pStyle w:val="T2"/>
              <w:spacing w:after="0"/>
              <w:ind w:left="0" w:right="0"/>
              <w:jc w:val="left"/>
              <w:rPr>
                <w:b w:val="0"/>
                <w:sz w:val="20"/>
                <w:lang w:eastAsia="zh-CN"/>
              </w:rPr>
            </w:pPr>
          </w:p>
        </w:tc>
        <w:tc>
          <w:tcPr>
            <w:tcW w:w="1530" w:type="dxa"/>
            <w:vAlign w:val="center"/>
          </w:tcPr>
          <w:p w14:paraId="1DB3ED7B"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277F8" w14:paraId="45291CE0" w14:textId="77777777" w:rsidTr="00243052">
        <w:trPr>
          <w:jc w:val="center"/>
        </w:trPr>
        <w:tc>
          <w:tcPr>
            <w:tcW w:w="1615" w:type="dxa"/>
            <w:vAlign w:val="center"/>
          </w:tcPr>
          <w:p w14:paraId="47E0FE7E" w14:textId="77777777" w:rsidR="007277F8" w:rsidRPr="00B6527E" w:rsidRDefault="007277F8" w:rsidP="007D0235">
            <w:pPr>
              <w:pStyle w:val="T2"/>
              <w:spacing w:after="0"/>
              <w:ind w:left="0" w:right="0"/>
              <w:jc w:val="left"/>
              <w:rPr>
                <w:b w:val="0"/>
                <w:sz w:val="20"/>
              </w:rPr>
            </w:pPr>
          </w:p>
        </w:tc>
        <w:tc>
          <w:tcPr>
            <w:tcW w:w="1530" w:type="dxa"/>
            <w:vAlign w:val="center"/>
          </w:tcPr>
          <w:p w14:paraId="1D900FA0" w14:textId="77777777" w:rsidR="007277F8" w:rsidRPr="00B6527E" w:rsidRDefault="007277F8" w:rsidP="007D0235">
            <w:pPr>
              <w:pStyle w:val="T2"/>
              <w:spacing w:after="0"/>
              <w:ind w:left="0" w:right="0"/>
              <w:jc w:val="left"/>
              <w:rPr>
                <w:b w:val="0"/>
                <w:sz w:val="20"/>
              </w:rPr>
            </w:pPr>
          </w:p>
        </w:tc>
        <w:tc>
          <w:tcPr>
            <w:tcW w:w="2070" w:type="dxa"/>
            <w:vAlign w:val="center"/>
          </w:tcPr>
          <w:p w14:paraId="3AB43D86" w14:textId="77777777" w:rsidR="007277F8" w:rsidRPr="00B6527E" w:rsidRDefault="007277F8" w:rsidP="007D0235">
            <w:pPr>
              <w:pStyle w:val="T2"/>
              <w:spacing w:after="0"/>
              <w:ind w:left="0" w:right="0"/>
              <w:jc w:val="left"/>
              <w:rPr>
                <w:b w:val="0"/>
                <w:sz w:val="20"/>
              </w:rPr>
            </w:pPr>
          </w:p>
        </w:tc>
        <w:tc>
          <w:tcPr>
            <w:tcW w:w="1272" w:type="dxa"/>
            <w:vAlign w:val="center"/>
          </w:tcPr>
          <w:p w14:paraId="2FA913B3" w14:textId="77777777" w:rsidR="007277F8" w:rsidRPr="00B6527E" w:rsidRDefault="007277F8" w:rsidP="007D0235">
            <w:pPr>
              <w:pStyle w:val="T2"/>
              <w:spacing w:after="0"/>
              <w:ind w:left="0" w:right="0"/>
              <w:jc w:val="left"/>
              <w:rPr>
                <w:b w:val="0"/>
                <w:sz w:val="20"/>
              </w:rPr>
            </w:pPr>
          </w:p>
        </w:tc>
        <w:tc>
          <w:tcPr>
            <w:tcW w:w="3089" w:type="dxa"/>
            <w:vAlign w:val="center"/>
          </w:tcPr>
          <w:p w14:paraId="04658196" w14:textId="77777777" w:rsidR="007277F8" w:rsidRPr="00B6527E" w:rsidRDefault="007277F8" w:rsidP="007D0235">
            <w:pPr>
              <w:pStyle w:val="T2"/>
              <w:spacing w:after="0"/>
              <w:ind w:left="0" w:right="0"/>
              <w:jc w:val="left"/>
              <w:rPr>
                <w:b w:val="0"/>
                <w:sz w:val="20"/>
              </w:rPr>
            </w:pPr>
          </w:p>
        </w:tc>
      </w:tr>
      <w:tr w:rsidR="007D0235" w14:paraId="6F3F4923" w14:textId="77777777" w:rsidTr="00243052">
        <w:trPr>
          <w:jc w:val="center"/>
        </w:trPr>
        <w:tc>
          <w:tcPr>
            <w:tcW w:w="1615" w:type="dxa"/>
            <w:vAlign w:val="center"/>
          </w:tcPr>
          <w:p w14:paraId="55459EDB" w14:textId="77777777" w:rsidR="007D0235" w:rsidRPr="00B6527E" w:rsidRDefault="007D0235" w:rsidP="007D0235">
            <w:pPr>
              <w:pStyle w:val="T2"/>
              <w:spacing w:after="0"/>
              <w:ind w:left="0" w:right="0"/>
              <w:jc w:val="left"/>
              <w:rPr>
                <w:b w:val="0"/>
                <w:sz w:val="20"/>
              </w:rPr>
            </w:pPr>
          </w:p>
        </w:tc>
        <w:tc>
          <w:tcPr>
            <w:tcW w:w="1530" w:type="dxa"/>
            <w:vAlign w:val="center"/>
          </w:tcPr>
          <w:p w14:paraId="6AEC1D75" w14:textId="77777777" w:rsidR="007D0235" w:rsidRPr="00B6527E" w:rsidRDefault="007D0235" w:rsidP="007D0235">
            <w:pPr>
              <w:pStyle w:val="T2"/>
              <w:spacing w:after="0"/>
              <w:ind w:left="0" w:right="0"/>
              <w:jc w:val="left"/>
              <w:rPr>
                <w:b w:val="0"/>
                <w:sz w:val="20"/>
              </w:rPr>
            </w:pPr>
          </w:p>
        </w:tc>
        <w:tc>
          <w:tcPr>
            <w:tcW w:w="2070" w:type="dxa"/>
            <w:vAlign w:val="center"/>
          </w:tcPr>
          <w:p w14:paraId="7F3312E7" w14:textId="77777777" w:rsidR="007D0235" w:rsidRPr="00B6527E" w:rsidRDefault="007D0235" w:rsidP="007D0235">
            <w:pPr>
              <w:pStyle w:val="T2"/>
              <w:spacing w:after="0"/>
              <w:ind w:left="0" w:right="0"/>
              <w:jc w:val="left"/>
              <w:rPr>
                <w:b w:val="0"/>
                <w:sz w:val="20"/>
              </w:rPr>
            </w:pPr>
          </w:p>
        </w:tc>
        <w:tc>
          <w:tcPr>
            <w:tcW w:w="1272" w:type="dxa"/>
            <w:vAlign w:val="center"/>
          </w:tcPr>
          <w:p w14:paraId="65691C6E" w14:textId="77777777" w:rsidR="007D0235" w:rsidRPr="00B6527E" w:rsidRDefault="007D0235" w:rsidP="007D0235">
            <w:pPr>
              <w:pStyle w:val="T2"/>
              <w:spacing w:after="0"/>
              <w:ind w:left="0" w:right="0"/>
              <w:jc w:val="left"/>
              <w:rPr>
                <w:b w:val="0"/>
                <w:sz w:val="20"/>
              </w:rPr>
            </w:pPr>
          </w:p>
        </w:tc>
        <w:tc>
          <w:tcPr>
            <w:tcW w:w="3089" w:type="dxa"/>
            <w:vAlign w:val="center"/>
          </w:tcPr>
          <w:p w14:paraId="0C749330" w14:textId="77777777" w:rsidR="007D0235" w:rsidRPr="00B6527E" w:rsidRDefault="007D0235"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77777777" w:rsidR="007D0235" w:rsidRPr="00B6527E" w:rsidRDefault="007D0235" w:rsidP="007D0235">
            <w:pPr>
              <w:pStyle w:val="T2"/>
              <w:spacing w:after="0"/>
              <w:ind w:left="0" w:right="0"/>
              <w:jc w:val="left"/>
              <w:rPr>
                <w:b w:val="0"/>
                <w:sz w:val="20"/>
              </w:rPr>
            </w:pPr>
          </w:p>
        </w:tc>
        <w:tc>
          <w:tcPr>
            <w:tcW w:w="1530" w:type="dxa"/>
            <w:vAlign w:val="center"/>
          </w:tcPr>
          <w:p w14:paraId="2EFB9BB9" w14:textId="77777777" w:rsidR="007D0235" w:rsidRPr="00B6527E" w:rsidRDefault="007D0235" w:rsidP="007D0235">
            <w:pPr>
              <w:pStyle w:val="T2"/>
              <w:spacing w:after="0"/>
              <w:ind w:left="0" w:right="0"/>
              <w:jc w:val="left"/>
              <w:rPr>
                <w:b w:val="0"/>
                <w:sz w:val="20"/>
              </w:rPr>
            </w:pP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77777777" w:rsidR="004409CE" w:rsidRDefault="004409CE" w:rsidP="004409CE">
            <w:pPr>
              <w:pStyle w:val="T2"/>
              <w:spacing w:after="0"/>
              <w:ind w:left="0" w:right="0"/>
              <w:jc w:val="left"/>
              <w:rPr>
                <w:b w:val="0"/>
                <w:sz w:val="20"/>
              </w:rPr>
            </w:pPr>
          </w:p>
        </w:tc>
        <w:tc>
          <w:tcPr>
            <w:tcW w:w="1530" w:type="dxa"/>
            <w:vAlign w:val="center"/>
          </w:tcPr>
          <w:p w14:paraId="7CE87C38" w14:textId="77777777" w:rsidR="004409CE" w:rsidRDefault="004409CE" w:rsidP="007D0235">
            <w:pPr>
              <w:pStyle w:val="T2"/>
              <w:spacing w:after="0"/>
              <w:ind w:left="0" w:right="0"/>
              <w:jc w:val="left"/>
              <w:rPr>
                <w:b w:val="0"/>
                <w:sz w:val="20"/>
              </w:rPr>
            </w:pP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7777777" w:rsidR="004409CE" w:rsidRDefault="004409CE" w:rsidP="007D0235">
            <w:pPr>
              <w:pStyle w:val="T2"/>
              <w:spacing w:after="0"/>
              <w:ind w:left="0" w:right="0"/>
              <w:jc w:val="left"/>
              <w:rPr>
                <w:b w:val="0"/>
                <w:sz w:val="20"/>
              </w:rPr>
            </w:pPr>
          </w:p>
        </w:tc>
        <w:tc>
          <w:tcPr>
            <w:tcW w:w="1530" w:type="dxa"/>
            <w:vAlign w:val="center"/>
          </w:tcPr>
          <w:p w14:paraId="6E556CA8" w14:textId="77777777" w:rsidR="004409CE" w:rsidRDefault="004409CE" w:rsidP="007D0235">
            <w:pPr>
              <w:pStyle w:val="T2"/>
              <w:spacing w:after="0"/>
              <w:ind w:left="0" w:right="0"/>
              <w:jc w:val="left"/>
              <w:rPr>
                <w:b w:val="0"/>
                <w:sz w:val="20"/>
              </w:rPr>
            </w:pP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2B33BCEB" wp14:editId="7AE33AE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2FEA7FE0" w:rsidR="005B7ADB" w:rsidRDefault="005B7ADB" w:rsidP="006B5313">
                            <w:pPr>
                              <w:pStyle w:val="ListParagraph"/>
                              <w:numPr>
                                <w:ilvl w:val="0"/>
                                <w:numId w:val="3"/>
                              </w:numPr>
                              <w:contextualSpacing w:val="0"/>
                              <w:rPr>
                                <w:lang w:eastAsia="ko-KR"/>
                              </w:rPr>
                            </w:pPr>
                            <w:r>
                              <w:rPr>
                                <w:rFonts w:hint="eastAsia"/>
                                <w:lang w:eastAsia="ko-KR"/>
                              </w:rPr>
                              <w:t xml:space="preserve">CIDs: </w:t>
                            </w:r>
                            <w:r w:rsidR="001B32B9" w:rsidRPr="001B32B9">
                              <w:rPr>
                                <w:lang w:eastAsia="ko-KR"/>
                              </w:rPr>
                              <w:t>1028</w:t>
                            </w:r>
                            <w:r w:rsidR="006B5313" w:rsidRPr="006B5313">
                              <w:rPr>
                                <w:lang w:eastAsia="ko-KR"/>
                              </w:rPr>
                              <w:t xml:space="preserve">, </w:t>
                            </w:r>
                            <w:r w:rsidR="001B32B9" w:rsidRPr="001B32B9">
                              <w:rPr>
                                <w:lang w:eastAsia="ko-KR"/>
                              </w:rPr>
                              <w:t>2505</w:t>
                            </w:r>
                            <w:r w:rsidR="001B32B9">
                              <w:rPr>
                                <w:lang w:eastAsia="ko-KR"/>
                              </w:rPr>
                              <w:t xml:space="preserve">, </w:t>
                            </w:r>
                            <w:r w:rsidR="001B32B9" w:rsidRPr="001B32B9">
                              <w:rPr>
                                <w:lang w:eastAsia="ko-KR"/>
                              </w:rPr>
                              <w:t xml:space="preserve">2594 </w:t>
                            </w:r>
                            <w:r w:rsidR="006B5313">
                              <w:rPr>
                                <w:rFonts w:eastAsia="SimSun"/>
                                <w:lang w:eastAsia="zh-CN"/>
                              </w:rPr>
                              <w:t>(</w:t>
                            </w:r>
                            <w:r w:rsidR="001B32B9">
                              <w:rPr>
                                <w:rFonts w:eastAsia="SimSun"/>
                                <w:lang w:eastAsia="zh-CN"/>
                              </w:rPr>
                              <w:t>3</w:t>
                            </w:r>
                            <w:r w:rsidRPr="0038054B">
                              <w:rPr>
                                <w:rFonts w:eastAsia="SimSun"/>
                                <w:lang w:eastAsia="zh-CN"/>
                              </w:rPr>
                              <w:t xml:space="preserve"> 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67777996" w:rsidR="005B7ADB" w:rsidRDefault="005B7ADB" w:rsidP="00783701">
                            <w:pPr>
                              <w:pStyle w:val="ListParagraph"/>
                              <w:numPr>
                                <w:ilvl w:val="0"/>
                                <w:numId w:val="4"/>
                              </w:numPr>
                              <w:contextualSpacing w:val="0"/>
                            </w:pPr>
                            <w:r>
                              <w:t>Rev 0: Initial version of the document.</w:t>
                            </w:r>
                          </w:p>
                          <w:p w14:paraId="6D806F9E" w14:textId="751904F3" w:rsidR="000759D8" w:rsidRDefault="000759D8" w:rsidP="00783701">
                            <w:pPr>
                              <w:pStyle w:val="ListParagraph"/>
                              <w:numPr>
                                <w:ilvl w:val="0"/>
                                <w:numId w:val="4"/>
                              </w:numPr>
                              <w:contextualSpacing w:val="0"/>
                            </w:pPr>
                            <w:r>
                              <w:t>Rev 1: Removed the mandatory requirement for the inclusion of the MLO GTK KDE for the transmitting link.</w:t>
                            </w:r>
                          </w:p>
                          <w:p w14:paraId="4967B040" w14:textId="77777777" w:rsidR="005B7ADB" w:rsidRDefault="005B7ADB"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2FEA7FE0" w:rsidR="005B7ADB" w:rsidRDefault="005B7ADB" w:rsidP="006B5313">
                      <w:pPr>
                        <w:pStyle w:val="ListParagraph"/>
                        <w:numPr>
                          <w:ilvl w:val="0"/>
                          <w:numId w:val="3"/>
                        </w:numPr>
                        <w:contextualSpacing w:val="0"/>
                        <w:rPr>
                          <w:lang w:eastAsia="ko-KR"/>
                        </w:rPr>
                      </w:pPr>
                      <w:r>
                        <w:rPr>
                          <w:rFonts w:hint="eastAsia"/>
                          <w:lang w:eastAsia="ko-KR"/>
                        </w:rPr>
                        <w:t xml:space="preserve">CIDs: </w:t>
                      </w:r>
                      <w:r w:rsidR="001B32B9" w:rsidRPr="001B32B9">
                        <w:rPr>
                          <w:lang w:eastAsia="ko-KR"/>
                        </w:rPr>
                        <w:t>1028</w:t>
                      </w:r>
                      <w:r w:rsidR="006B5313" w:rsidRPr="006B5313">
                        <w:rPr>
                          <w:lang w:eastAsia="ko-KR"/>
                        </w:rPr>
                        <w:t xml:space="preserve">, </w:t>
                      </w:r>
                      <w:r w:rsidR="001B32B9" w:rsidRPr="001B32B9">
                        <w:rPr>
                          <w:lang w:eastAsia="ko-KR"/>
                        </w:rPr>
                        <w:t>2505</w:t>
                      </w:r>
                      <w:r w:rsidR="001B32B9">
                        <w:rPr>
                          <w:lang w:eastAsia="ko-KR"/>
                        </w:rPr>
                        <w:t xml:space="preserve">, </w:t>
                      </w:r>
                      <w:r w:rsidR="001B32B9" w:rsidRPr="001B32B9">
                        <w:rPr>
                          <w:lang w:eastAsia="ko-KR"/>
                        </w:rPr>
                        <w:t xml:space="preserve">2594 </w:t>
                      </w:r>
                      <w:r w:rsidR="006B5313">
                        <w:rPr>
                          <w:rFonts w:eastAsia="SimSun"/>
                          <w:lang w:eastAsia="zh-CN"/>
                        </w:rPr>
                        <w:t>(</w:t>
                      </w:r>
                      <w:r w:rsidR="001B32B9">
                        <w:rPr>
                          <w:rFonts w:eastAsia="SimSun"/>
                          <w:lang w:eastAsia="zh-CN"/>
                        </w:rPr>
                        <w:t>3</w:t>
                      </w:r>
                      <w:r w:rsidRPr="0038054B">
                        <w:rPr>
                          <w:rFonts w:eastAsia="SimSun"/>
                          <w:lang w:eastAsia="zh-CN"/>
                        </w:rPr>
                        <w:t xml:space="preserve"> 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67777996" w:rsidR="005B7ADB" w:rsidRDefault="005B7ADB" w:rsidP="00783701">
                      <w:pPr>
                        <w:pStyle w:val="ListParagraph"/>
                        <w:numPr>
                          <w:ilvl w:val="0"/>
                          <w:numId w:val="4"/>
                        </w:numPr>
                        <w:contextualSpacing w:val="0"/>
                      </w:pPr>
                      <w:r>
                        <w:t>Rev 0: Initial version of the document.</w:t>
                      </w:r>
                    </w:p>
                    <w:p w14:paraId="6D806F9E" w14:textId="751904F3" w:rsidR="000759D8" w:rsidRDefault="000759D8" w:rsidP="00783701">
                      <w:pPr>
                        <w:pStyle w:val="ListParagraph"/>
                        <w:numPr>
                          <w:ilvl w:val="0"/>
                          <w:numId w:val="4"/>
                        </w:numPr>
                        <w:contextualSpacing w:val="0"/>
                      </w:pPr>
                      <w:r>
                        <w:t>Rev 1: Removed the mandatory requirement for the inclusion of the MLO GTK KDE for the transmitting link.</w:t>
                      </w:r>
                    </w:p>
                    <w:p w14:paraId="4967B040" w14:textId="77777777" w:rsidR="005B7ADB" w:rsidRDefault="005B7ADB"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966382" w:rsidRDefault="00776049" w:rsidP="003036CE">
            <w:pPr>
              <w:jc w:val="center"/>
              <w:rPr>
                <w:rFonts w:ascii="Arial" w:hAnsi="Arial" w:cs="Arial"/>
                <w:sz w:val="20"/>
                <w:szCs w:val="20"/>
              </w:rPr>
            </w:pPr>
            <w:bookmarkStart w:id="0" w:name="RTF35383035323a2048342c312e"/>
            <w:r w:rsidRPr="00966382">
              <w:rPr>
                <w:rFonts w:ascii="Arial" w:hAnsi="Arial" w:cs="Arial"/>
                <w:sz w:val="20"/>
                <w:szCs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szCs w:val="20"/>
              </w:rPr>
            </w:pPr>
            <w:r w:rsidRPr="00966382">
              <w:rPr>
                <w:rFonts w:ascii="Arial" w:hAnsi="Arial" w:cs="Arial"/>
                <w:sz w:val="20"/>
                <w:szCs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szCs w:val="20"/>
              </w:rPr>
            </w:pPr>
            <w:r>
              <w:rPr>
                <w:rFonts w:ascii="Arial" w:hAnsi="Arial" w:cs="Arial"/>
                <w:sz w:val="20"/>
                <w:szCs w:val="20"/>
              </w:rPr>
              <w:t>Line</w:t>
            </w:r>
          </w:p>
        </w:tc>
        <w:tc>
          <w:tcPr>
            <w:tcW w:w="1662" w:type="dxa"/>
          </w:tcPr>
          <w:p w14:paraId="00AB459C" w14:textId="1D5BC245" w:rsidR="00776049" w:rsidRPr="00966382" w:rsidRDefault="00776049" w:rsidP="003036CE">
            <w:pPr>
              <w:jc w:val="center"/>
              <w:rPr>
                <w:rFonts w:ascii="Arial" w:hAnsi="Arial" w:cs="Arial"/>
                <w:sz w:val="20"/>
                <w:szCs w:val="20"/>
              </w:rPr>
            </w:pPr>
            <w:r w:rsidRPr="00966382">
              <w:rPr>
                <w:rFonts w:ascii="Arial" w:hAnsi="Arial" w:cs="Arial"/>
                <w:sz w:val="20"/>
                <w:szCs w:val="20"/>
              </w:rPr>
              <w:t>Comment</w:t>
            </w:r>
          </w:p>
        </w:tc>
        <w:tc>
          <w:tcPr>
            <w:tcW w:w="2307" w:type="dxa"/>
          </w:tcPr>
          <w:p w14:paraId="459A2B11"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776049" w:rsidRPr="00966382" w14:paraId="59762130" w14:textId="77777777" w:rsidTr="00776049">
        <w:trPr>
          <w:trHeight w:val="243"/>
        </w:trPr>
        <w:tc>
          <w:tcPr>
            <w:tcW w:w="709" w:type="dxa"/>
          </w:tcPr>
          <w:p w14:paraId="0BCC3194" w14:textId="6463B1BC" w:rsidR="00776049" w:rsidRDefault="00776049" w:rsidP="00776049">
            <w:pPr>
              <w:jc w:val="right"/>
              <w:rPr>
                <w:rFonts w:ascii="Arial" w:hAnsi="Arial" w:cs="Arial"/>
                <w:sz w:val="20"/>
                <w:szCs w:val="20"/>
                <w:lang w:val="en-SG"/>
              </w:rPr>
            </w:pPr>
            <w:r>
              <w:rPr>
                <w:rFonts w:ascii="Arial" w:hAnsi="Arial" w:cs="Arial"/>
                <w:sz w:val="20"/>
                <w:szCs w:val="20"/>
              </w:rPr>
              <w:t>1028</w:t>
            </w:r>
          </w:p>
        </w:tc>
        <w:tc>
          <w:tcPr>
            <w:tcW w:w="1276" w:type="dxa"/>
          </w:tcPr>
          <w:p w14:paraId="3396AC25" w14:textId="5FA654DC" w:rsidR="00776049" w:rsidRDefault="00776049" w:rsidP="00776049">
            <w:pPr>
              <w:jc w:val="left"/>
              <w:rPr>
                <w:rFonts w:ascii="Arial" w:hAnsi="Arial" w:cs="Arial"/>
                <w:sz w:val="20"/>
                <w:szCs w:val="20"/>
              </w:rPr>
            </w:pPr>
            <w:r>
              <w:rPr>
                <w:rFonts w:ascii="Arial" w:hAnsi="Arial" w:cs="Arial"/>
                <w:sz w:val="20"/>
                <w:szCs w:val="20"/>
              </w:rPr>
              <w:t>Abhishek Patil</w:t>
            </w:r>
          </w:p>
        </w:tc>
        <w:tc>
          <w:tcPr>
            <w:tcW w:w="922" w:type="dxa"/>
          </w:tcPr>
          <w:p w14:paraId="3656D5D1" w14:textId="0B12546A" w:rsidR="00776049" w:rsidRDefault="00776049" w:rsidP="00776049">
            <w:pPr>
              <w:rPr>
                <w:rFonts w:ascii="Arial" w:hAnsi="Arial" w:cs="Arial"/>
                <w:sz w:val="20"/>
                <w:szCs w:val="20"/>
              </w:rPr>
            </w:pPr>
            <w:r>
              <w:rPr>
                <w:rFonts w:ascii="Arial" w:hAnsi="Arial" w:cs="Arial"/>
                <w:sz w:val="20"/>
                <w:szCs w:val="20"/>
              </w:rPr>
              <w:t>12.7.7</w:t>
            </w:r>
          </w:p>
        </w:tc>
        <w:tc>
          <w:tcPr>
            <w:tcW w:w="720" w:type="dxa"/>
          </w:tcPr>
          <w:p w14:paraId="3C558C9E" w14:textId="593D2DD7" w:rsidR="00776049" w:rsidRDefault="00776049" w:rsidP="00776049">
            <w:pPr>
              <w:rPr>
                <w:rFonts w:ascii="Arial" w:hAnsi="Arial" w:cs="Arial"/>
                <w:sz w:val="20"/>
                <w:szCs w:val="20"/>
              </w:rPr>
            </w:pPr>
            <w:r>
              <w:rPr>
                <w:rFonts w:ascii="Arial" w:hAnsi="Arial" w:cs="Arial"/>
                <w:sz w:val="20"/>
                <w:szCs w:val="20"/>
              </w:rPr>
              <w:t>118</w:t>
            </w:r>
          </w:p>
        </w:tc>
        <w:tc>
          <w:tcPr>
            <w:tcW w:w="768" w:type="dxa"/>
          </w:tcPr>
          <w:p w14:paraId="39004D22" w14:textId="1B1467F3" w:rsidR="00776049" w:rsidRDefault="00776049" w:rsidP="00776049">
            <w:pPr>
              <w:rPr>
                <w:rFonts w:ascii="Arial" w:hAnsi="Arial" w:cs="Arial"/>
                <w:sz w:val="20"/>
                <w:szCs w:val="20"/>
              </w:rPr>
            </w:pPr>
            <w:r>
              <w:rPr>
                <w:rFonts w:ascii="Arial" w:hAnsi="Arial" w:cs="Arial"/>
                <w:sz w:val="20"/>
                <w:szCs w:val="20"/>
              </w:rPr>
              <w:t>34</w:t>
            </w:r>
          </w:p>
        </w:tc>
        <w:tc>
          <w:tcPr>
            <w:tcW w:w="1662" w:type="dxa"/>
          </w:tcPr>
          <w:p w14:paraId="5B9BF2FB" w14:textId="755EA341" w:rsidR="00776049" w:rsidRDefault="00776049" w:rsidP="00776049">
            <w:pPr>
              <w:rPr>
                <w:rFonts w:ascii="Arial" w:hAnsi="Arial" w:cs="Arial"/>
                <w:sz w:val="20"/>
                <w:szCs w:val="20"/>
              </w:rPr>
            </w:pPr>
            <w:r>
              <w:rPr>
                <w:rFonts w:ascii="Arial" w:hAnsi="Arial" w:cs="Arial"/>
                <w:sz w:val="20"/>
                <w:szCs w:val="20"/>
              </w:rPr>
              <w:t>Update clause 12.7.7 to handle GTK/IGTK/BIGTK delivery for other links of the AP MLD</w:t>
            </w:r>
          </w:p>
        </w:tc>
        <w:tc>
          <w:tcPr>
            <w:tcW w:w="2307" w:type="dxa"/>
          </w:tcPr>
          <w:p w14:paraId="08C57B07" w14:textId="4AA9DA4A" w:rsidR="00776049" w:rsidRDefault="00776049" w:rsidP="00776049">
            <w:pPr>
              <w:rPr>
                <w:rFonts w:ascii="Arial" w:hAnsi="Arial" w:cs="Arial"/>
                <w:sz w:val="20"/>
                <w:szCs w:val="20"/>
              </w:rPr>
            </w:pPr>
            <w:r>
              <w:rPr>
                <w:rFonts w:ascii="Arial" w:hAnsi="Arial" w:cs="Arial"/>
                <w:sz w:val="20"/>
                <w:szCs w:val="20"/>
              </w:rPr>
              <w:t>As in comment</w:t>
            </w:r>
          </w:p>
        </w:tc>
        <w:tc>
          <w:tcPr>
            <w:tcW w:w="2126" w:type="dxa"/>
          </w:tcPr>
          <w:p w14:paraId="1B0D67FA" w14:textId="77777777" w:rsidR="00776049" w:rsidRPr="00966382" w:rsidRDefault="00776049" w:rsidP="00776049">
            <w:pPr>
              <w:rPr>
                <w:rFonts w:ascii="Arial" w:hAnsi="Arial" w:cs="Arial"/>
                <w:b/>
                <w:sz w:val="20"/>
                <w:szCs w:val="20"/>
              </w:rPr>
            </w:pPr>
            <w:r w:rsidRPr="00966382">
              <w:rPr>
                <w:rFonts w:ascii="Arial" w:hAnsi="Arial" w:cs="Arial"/>
                <w:b/>
                <w:sz w:val="20"/>
                <w:szCs w:val="20"/>
              </w:rPr>
              <w:t>Revised.</w:t>
            </w:r>
          </w:p>
          <w:p w14:paraId="6C5AB0A4" w14:textId="77777777" w:rsidR="00776049" w:rsidRPr="00966382" w:rsidRDefault="00776049" w:rsidP="00776049">
            <w:pPr>
              <w:rPr>
                <w:rFonts w:ascii="Arial" w:hAnsi="Arial" w:cs="Arial"/>
                <w:sz w:val="20"/>
                <w:szCs w:val="20"/>
              </w:rPr>
            </w:pPr>
          </w:p>
          <w:p w14:paraId="6E378713" w14:textId="7AD0EE3D" w:rsidR="00776049" w:rsidRPr="00966382" w:rsidRDefault="00776049" w:rsidP="00776049">
            <w:pPr>
              <w:rPr>
                <w:rFonts w:ascii="Arial" w:hAnsi="Arial" w:cs="Arial"/>
                <w:sz w:val="20"/>
                <w:szCs w:val="20"/>
              </w:rPr>
            </w:pPr>
            <w:r>
              <w:rPr>
                <w:rFonts w:ascii="Arial" w:hAnsi="Arial" w:cs="Arial"/>
                <w:sz w:val="20"/>
                <w:szCs w:val="20"/>
              </w:rPr>
              <w:t xml:space="preserve">Agree with the comment that clause 12.7.7. need to be updated to allow update of the GTK/IGTK/BIGTK of other links to be delivered in </w:t>
            </w:r>
            <w:r w:rsidR="001B32B9">
              <w:rPr>
                <w:rFonts w:ascii="Arial" w:hAnsi="Arial" w:cs="Arial"/>
                <w:sz w:val="20"/>
                <w:szCs w:val="20"/>
              </w:rPr>
              <w:t>a single</w:t>
            </w:r>
            <w:r>
              <w:rPr>
                <w:rFonts w:ascii="Arial" w:hAnsi="Arial" w:cs="Arial"/>
                <w:sz w:val="20"/>
                <w:szCs w:val="20"/>
              </w:rPr>
              <w:t xml:space="preserve"> Group Key Handshake.</w:t>
            </w:r>
          </w:p>
          <w:p w14:paraId="6345DBB6" w14:textId="77777777" w:rsidR="00776049" w:rsidRPr="00966382" w:rsidRDefault="00776049" w:rsidP="00776049">
            <w:pPr>
              <w:rPr>
                <w:rFonts w:ascii="Arial" w:hAnsi="Arial" w:cs="Arial"/>
                <w:sz w:val="20"/>
                <w:szCs w:val="20"/>
              </w:rPr>
            </w:pPr>
            <w:r w:rsidRPr="00966382">
              <w:rPr>
                <w:rFonts w:ascii="Arial" w:hAnsi="Arial" w:cs="Arial"/>
                <w:sz w:val="20"/>
                <w:szCs w:val="20"/>
              </w:rPr>
              <w:t xml:space="preserve"> </w:t>
            </w:r>
          </w:p>
          <w:p w14:paraId="0A0AC00B" w14:textId="2B654792" w:rsidR="00776049" w:rsidRPr="00966382" w:rsidRDefault="00776049" w:rsidP="00776049">
            <w:pPr>
              <w:rPr>
                <w:rFonts w:ascii="Arial" w:hAnsi="Arial" w:cs="Arial"/>
                <w:sz w:val="20"/>
                <w:szCs w:val="20"/>
              </w:rPr>
            </w:pPr>
            <w:proofErr w:type="spellStart"/>
            <w:r w:rsidRPr="00966382">
              <w:rPr>
                <w:rFonts w:ascii="Arial" w:hAnsi="Arial" w:cs="Arial"/>
                <w:sz w:val="20"/>
                <w:szCs w:val="20"/>
              </w:rPr>
              <w:t>TG</w:t>
            </w:r>
            <w:r>
              <w:rPr>
                <w:rFonts w:ascii="Arial" w:hAnsi="Arial" w:cs="Arial"/>
                <w:sz w:val="20"/>
                <w:szCs w:val="20"/>
              </w:rPr>
              <w:t>b</w:t>
            </w:r>
            <w:r w:rsidR="001B32B9">
              <w:rPr>
                <w:rFonts w:ascii="Arial" w:hAnsi="Arial" w:cs="Arial"/>
                <w:sz w:val="20"/>
                <w:szCs w:val="20"/>
              </w:rPr>
              <w:t>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156957589"/>
                <w:placeholder>
                  <w:docPart w:val="3CDD51521059400DAEFEC593BBCA06FB"/>
                </w:placeholder>
                <w:dataBinding w:prefixMappings="xmlns:ns0='http://purl.org/dc/elements/1.1/' xmlns:ns1='http://schemas.openxmlformats.org/package/2006/metadata/core-properties' " w:xpath="/ns1:coreProperties[1]/ns0:title[1]" w:storeItemID="{6C3C8BC8-F283-45AE-878A-BAB7291924A1}"/>
                <w:text/>
              </w:sdtPr>
              <w:sdtEndPr/>
              <w:sdtContent>
                <w:r w:rsidR="000759D8">
                  <w:rPr>
                    <w:rFonts w:ascii="Arial" w:hAnsi="Arial" w:cs="Arial"/>
                    <w:sz w:val="20"/>
                  </w:rPr>
                  <w:t>IEEE 802.11-21/0300r1</w:t>
                </w:r>
              </w:sdtContent>
            </w:sdt>
            <w:r w:rsidR="00877F5F">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w:t>
            </w:r>
            <w:r w:rsidR="001B32B9">
              <w:rPr>
                <w:rFonts w:ascii="Arial" w:hAnsi="Arial" w:cs="Arial"/>
                <w:sz w:val="20"/>
                <w:szCs w:val="20"/>
              </w:rPr>
              <w:t>1028</w:t>
            </w:r>
            <w:r w:rsidRPr="00966382">
              <w:rPr>
                <w:rFonts w:ascii="Arial" w:hAnsi="Arial" w:cs="Arial"/>
                <w:sz w:val="20"/>
                <w:szCs w:val="20"/>
              </w:rPr>
              <w:t>.</w:t>
            </w:r>
          </w:p>
        </w:tc>
      </w:tr>
      <w:tr w:rsidR="00776049" w:rsidRPr="00966382" w14:paraId="209C13FE" w14:textId="77777777" w:rsidTr="00776049">
        <w:trPr>
          <w:trHeight w:val="243"/>
        </w:trPr>
        <w:tc>
          <w:tcPr>
            <w:tcW w:w="709" w:type="dxa"/>
          </w:tcPr>
          <w:p w14:paraId="23E41B4F" w14:textId="71283574" w:rsidR="00776049" w:rsidRDefault="00776049" w:rsidP="00776049">
            <w:pPr>
              <w:jc w:val="right"/>
              <w:rPr>
                <w:rFonts w:ascii="Arial" w:hAnsi="Arial" w:cs="Arial"/>
                <w:sz w:val="20"/>
                <w:szCs w:val="20"/>
              </w:rPr>
            </w:pPr>
            <w:r>
              <w:rPr>
                <w:rFonts w:ascii="Arial" w:hAnsi="Arial" w:cs="Arial"/>
                <w:sz w:val="20"/>
                <w:szCs w:val="20"/>
              </w:rPr>
              <w:t>2505</w:t>
            </w:r>
          </w:p>
        </w:tc>
        <w:tc>
          <w:tcPr>
            <w:tcW w:w="1276" w:type="dxa"/>
          </w:tcPr>
          <w:p w14:paraId="00F87C9F" w14:textId="2E97848C" w:rsidR="00776049" w:rsidRDefault="00776049" w:rsidP="00776049">
            <w:pPr>
              <w:jc w:val="left"/>
              <w:rPr>
                <w:rFonts w:ascii="Arial" w:hAnsi="Arial" w:cs="Arial"/>
                <w:sz w:val="20"/>
                <w:szCs w:val="20"/>
              </w:rPr>
            </w:pPr>
            <w:r>
              <w:rPr>
                <w:rFonts w:ascii="Arial" w:hAnsi="Arial" w:cs="Arial"/>
                <w:sz w:val="20"/>
                <w:szCs w:val="20"/>
              </w:rPr>
              <w:t>Po-Kai Huang</w:t>
            </w:r>
          </w:p>
        </w:tc>
        <w:tc>
          <w:tcPr>
            <w:tcW w:w="922" w:type="dxa"/>
          </w:tcPr>
          <w:p w14:paraId="57D187D9" w14:textId="05C4CDCC" w:rsidR="00776049" w:rsidRDefault="00776049" w:rsidP="00776049">
            <w:pPr>
              <w:rPr>
                <w:rFonts w:ascii="Arial" w:hAnsi="Arial" w:cs="Arial"/>
                <w:sz w:val="20"/>
                <w:szCs w:val="20"/>
              </w:rPr>
            </w:pPr>
            <w:r>
              <w:rPr>
                <w:rFonts w:ascii="Arial" w:hAnsi="Arial" w:cs="Arial"/>
                <w:sz w:val="20"/>
                <w:szCs w:val="20"/>
              </w:rPr>
              <w:t>12.7.7</w:t>
            </w:r>
          </w:p>
        </w:tc>
        <w:tc>
          <w:tcPr>
            <w:tcW w:w="720" w:type="dxa"/>
          </w:tcPr>
          <w:p w14:paraId="1C55707E" w14:textId="6A17C3E7" w:rsidR="00776049" w:rsidRDefault="00776049" w:rsidP="00776049">
            <w:pPr>
              <w:rPr>
                <w:rFonts w:ascii="Arial" w:hAnsi="Arial" w:cs="Arial"/>
                <w:sz w:val="20"/>
                <w:szCs w:val="20"/>
              </w:rPr>
            </w:pPr>
            <w:r>
              <w:rPr>
                <w:rFonts w:ascii="Arial" w:hAnsi="Arial" w:cs="Arial"/>
                <w:sz w:val="20"/>
                <w:szCs w:val="20"/>
              </w:rPr>
              <w:t>122</w:t>
            </w:r>
          </w:p>
        </w:tc>
        <w:tc>
          <w:tcPr>
            <w:tcW w:w="768" w:type="dxa"/>
          </w:tcPr>
          <w:p w14:paraId="14C95CDB" w14:textId="2CC368FC" w:rsidR="00776049" w:rsidRDefault="00776049" w:rsidP="00776049">
            <w:pPr>
              <w:rPr>
                <w:rFonts w:ascii="Arial" w:hAnsi="Arial" w:cs="Arial"/>
                <w:sz w:val="20"/>
                <w:szCs w:val="20"/>
              </w:rPr>
            </w:pPr>
            <w:r>
              <w:rPr>
                <w:rFonts w:ascii="Arial" w:hAnsi="Arial" w:cs="Arial"/>
                <w:sz w:val="20"/>
                <w:szCs w:val="20"/>
              </w:rPr>
              <w:t>1</w:t>
            </w:r>
          </w:p>
        </w:tc>
        <w:tc>
          <w:tcPr>
            <w:tcW w:w="1662" w:type="dxa"/>
          </w:tcPr>
          <w:p w14:paraId="0BFBF130" w14:textId="7D5562EC" w:rsidR="00776049" w:rsidRDefault="00776049" w:rsidP="00776049">
            <w:pPr>
              <w:rPr>
                <w:rFonts w:ascii="Arial" w:hAnsi="Arial" w:cs="Arial"/>
                <w:sz w:val="20"/>
                <w:szCs w:val="20"/>
              </w:rPr>
            </w:pPr>
            <w:r>
              <w:rPr>
                <w:rFonts w:ascii="Arial" w:hAnsi="Arial" w:cs="Arial"/>
                <w:sz w:val="20"/>
                <w:szCs w:val="20"/>
              </w:rPr>
              <w:t xml:space="preserve">Group handshake is used to update the group key. </w:t>
            </w:r>
            <w:proofErr w:type="gramStart"/>
            <w:r>
              <w:rPr>
                <w:rFonts w:ascii="Arial" w:hAnsi="Arial" w:cs="Arial"/>
                <w:sz w:val="20"/>
                <w:szCs w:val="20"/>
              </w:rPr>
              <w:t>Similar to</w:t>
            </w:r>
            <w:proofErr w:type="gramEnd"/>
            <w:r>
              <w:rPr>
                <w:rFonts w:ascii="Arial" w:hAnsi="Arial" w:cs="Arial"/>
                <w:sz w:val="20"/>
                <w:szCs w:val="20"/>
              </w:rPr>
              <w:t xml:space="preserve"> the design we add in 12.7.6. Allow group key handshake to update keys of all setup links in one </w:t>
            </w:r>
            <w:proofErr w:type="spellStart"/>
            <w:r>
              <w:rPr>
                <w:rFonts w:ascii="Arial" w:hAnsi="Arial" w:cs="Arial"/>
                <w:sz w:val="20"/>
                <w:szCs w:val="20"/>
              </w:rPr>
              <w:t>excahgne</w:t>
            </w:r>
            <w:proofErr w:type="spellEnd"/>
            <w:r>
              <w:rPr>
                <w:rFonts w:ascii="Arial" w:hAnsi="Arial" w:cs="Arial"/>
                <w:sz w:val="20"/>
                <w:szCs w:val="20"/>
              </w:rPr>
              <w:t>.</w:t>
            </w:r>
          </w:p>
        </w:tc>
        <w:tc>
          <w:tcPr>
            <w:tcW w:w="2307" w:type="dxa"/>
          </w:tcPr>
          <w:p w14:paraId="5B6077AE" w14:textId="4FC0FC5B" w:rsidR="00776049" w:rsidRDefault="00776049" w:rsidP="00776049">
            <w:pPr>
              <w:rPr>
                <w:rFonts w:ascii="Arial" w:hAnsi="Arial" w:cs="Arial"/>
                <w:sz w:val="20"/>
                <w:szCs w:val="20"/>
              </w:rPr>
            </w:pPr>
            <w:r>
              <w:rPr>
                <w:rFonts w:ascii="Arial" w:hAnsi="Arial" w:cs="Arial"/>
                <w:sz w:val="20"/>
                <w:szCs w:val="20"/>
              </w:rPr>
              <w:t>Follow the design in 12.7.6 for group key handshake by allowing KDE of GTK, IGTK, BIGTK of other links to be included in group key handshake to complete update in one handshake.</w:t>
            </w:r>
          </w:p>
        </w:tc>
        <w:tc>
          <w:tcPr>
            <w:tcW w:w="2126" w:type="dxa"/>
          </w:tcPr>
          <w:p w14:paraId="3C43E56F" w14:textId="77777777" w:rsidR="001B32B9" w:rsidRPr="00966382" w:rsidRDefault="001B32B9" w:rsidP="001B32B9">
            <w:pPr>
              <w:rPr>
                <w:rFonts w:ascii="Arial" w:hAnsi="Arial" w:cs="Arial"/>
                <w:b/>
                <w:sz w:val="20"/>
                <w:szCs w:val="20"/>
              </w:rPr>
            </w:pPr>
            <w:r w:rsidRPr="00966382">
              <w:rPr>
                <w:rFonts w:ascii="Arial" w:hAnsi="Arial" w:cs="Arial"/>
                <w:b/>
                <w:sz w:val="20"/>
                <w:szCs w:val="20"/>
              </w:rPr>
              <w:t>Revised.</w:t>
            </w:r>
          </w:p>
          <w:p w14:paraId="13C5A586" w14:textId="77777777" w:rsidR="001B32B9" w:rsidRPr="00966382" w:rsidRDefault="001B32B9" w:rsidP="001B32B9">
            <w:pPr>
              <w:rPr>
                <w:rFonts w:ascii="Arial" w:hAnsi="Arial" w:cs="Arial"/>
                <w:sz w:val="20"/>
                <w:szCs w:val="20"/>
              </w:rPr>
            </w:pPr>
          </w:p>
          <w:p w14:paraId="206BC320" w14:textId="3C50A65A" w:rsidR="001B32B9" w:rsidRPr="00966382" w:rsidRDefault="001B32B9" w:rsidP="001B32B9">
            <w:pPr>
              <w:rPr>
                <w:rFonts w:ascii="Arial" w:hAnsi="Arial" w:cs="Arial"/>
                <w:sz w:val="20"/>
                <w:szCs w:val="20"/>
              </w:rPr>
            </w:pPr>
            <w:r>
              <w:rPr>
                <w:rFonts w:ascii="Arial" w:hAnsi="Arial" w:cs="Arial"/>
                <w:sz w:val="20"/>
                <w:szCs w:val="20"/>
              </w:rPr>
              <w:t>Agree with the comment that clause 12.7.7. need to be updated to allow update of the GTK/IGTK/BIGTK of other links to be delivered in a single Group Key Handshake.</w:t>
            </w:r>
          </w:p>
          <w:p w14:paraId="61295400" w14:textId="77777777" w:rsidR="001B32B9" w:rsidRPr="00966382" w:rsidRDefault="001B32B9" w:rsidP="001B32B9">
            <w:pPr>
              <w:rPr>
                <w:rFonts w:ascii="Arial" w:hAnsi="Arial" w:cs="Arial"/>
                <w:sz w:val="20"/>
                <w:szCs w:val="20"/>
              </w:rPr>
            </w:pPr>
            <w:r w:rsidRPr="00966382">
              <w:rPr>
                <w:rFonts w:ascii="Arial" w:hAnsi="Arial" w:cs="Arial"/>
                <w:sz w:val="20"/>
                <w:szCs w:val="20"/>
              </w:rPr>
              <w:t xml:space="preserve"> </w:t>
            </w:r>
          </w:p>
          <w:p w14:paraId="036B992F" w14:textId="55A8CDC6" w:rsidR="00776049" w:rsidRPr="00966382" w:rsidRDefault="001B32B9" w:rsidP="001B32B9">
            <w:pPr>
              <w:rPr>
                <w:rFonts w:ascii="Arial" w:hAnsi="Arial" w:cs="Arial"/>
                <w:sz w:val="20"/>
                <w:szCs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537208764"/>
                <w:placeholder>
                  <w:docPart w:val="9756123651A249FC9A9BB8484F5580A1"/>
                </w:placeholder>
                <w:dataBinding w:prefixMappings="xmlns:ns0='http://purl.org/dc/elements/1.1/' xmlns:ns1='http://schemas.openxmlformats.org/package/2006/metadata/core-properties' " w:xpath="/ns1:coreProperties[1]/ns0:title[1]" w:storeItemID="{6C3C8BC8-F283-45AE-878A-BAB7291924A1}"/>
                <w:text/>
              </w:sdtPr>
              <w:sdtEndPr/>
              <w:sdtContent>
                <w:r w:rsidR="000759D8">
                  <w:rPr>
                    <w:rFonts w:ascii="Arial" w:hAnsi="Arial" w:cs="Arial"/>
                    <w:sz w:val="20"/>
                  </w:rPr>
                  <w:t>IEEE 802.11-21/0300r1</w:t>
                </w:r>
              </w:sdtContent>
            </w:sdt>
            <w:r w:rsidR="00877F5F">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2505</w:t>
            </w:r>
            <w:r w:rsidRPr="00966382">
              <w:rPr>
                <w:rFonts w:ascii="Arial" w:hAnsi="Arial" w:cs="Arial"/>
                <w:sz w:val="20"/>
                <w:szCs w:val="20"/>
              </w:rPr>
              <w:t>.</w:t>
            </w:r>
          </w:p>
          <w:p w14:paraId="28873C27" w14:textId="7BBABAD5" w:rsidR="00776049" w:rsidRPr="00966382" w:rsidRDefault="00776049" w:rsidP="00776049">
            <w:pPr>
              <w:rPr>
                <w:rFonts w:ascii="Arial" w:hAnsi="Arial" w:cs="Arial"/>
                <w:sz w:val="20"/>
                <w:szCs w:val="20"/>
              </w:rPr>
            </w:pPr>
          </w:p>
          <w:p w14:paraId="671B626E" w14:textId="459E7830" w:rsidR="00776049" w:rsidRPr="00966382" w:rsidRDefault="00776049" w:rsidP="00776049">
            <w:pPr>
              <w:rPr>
                <w:rFonts w:ascii="Arial" w:hAnsi="Arial" w:cs="Arial"/>
                <w:sz w:val="20"/>
              </w:rPr>
            </w:pPr>
          </w:p>
        </w:tc>
      </w:tr>
      <w:tr w:rsidR="00776049" w:rsidRPr="00966382" w14:paraId="47FEA668" w14:textId="77777777" w:rsidTr="00776049">
        <w:trPr>
          <w:trHeight w:val="243"/>
        </w:trPr>
        <w:tc>
          <w:tcPr>
            <w:tcW w:w="709" w:type="dxa"/>
          </w:tcPr>
          <w:p w14:paraId="254A84C8" w14:textId="399E1C61" w:rsidR="00776049" w:rsidRDefault="00776049" w:rsidP="00776049">
            <w:pPr>
              <w:jc w:val="right"/>
              <w:rPr>
                <w:rFonts w:ascii="Arial" w:hAnsi="Arial" w:cs="Arial"/>
                <w:sz w:val="20"/>
              </w:rPr>
            </w:pPr>
            <w:r>
              <w:rPr>
                <w:rFonts w:ascii="Arial" w:hAnsi="Arial" w:cs="Arial"/>
                <w:sz w:val="20"/>
                <w:szCs w:val="20"/>
              </w:rPr>
              <w:lastRenderedPageBreak/>
              <w:t>2594</w:t>
            </w:r>
          </w:p>
        </w:tc>
        <w:tc>
          <w:tcPr>
            <w:tcW w:w="1276" w:type="dxa"/>
          </w:tcPr>
          <w:p w14:paraId="36D4B87C" w14:textId="01B38F9B" w:rsidR="00776049" w:rsidRDefault="00776049" w:rsidP="00776049">
            <w:pPr>
              <w:jc w:val="left"/>
              <w:rPr>
                <w:rFonts w:ascii="Arial" w:hAnsi="Arial" w:cs="Arial"/>
                <w:sz w:val="20"/>
              </w:rPr>
            </w:pPr>
            <w:r>
              <w:rPr>
                <w:rFonts w:ascii="Arial" w:hAnsi="Arial" w:cs="Arial"/>
                <w:sz w:val="20"/>
                <w:szCs w:val="20"/>
              </w:rPr>
              <w:t>Rojan Chitrakar</w:t>
            </w:r>
          </w:p>
        </w:tc>
        <w:tc>
          <w:tcPr>
            <w:tcW w:w="922" w:type="dxa"/>
          </w:tcPr>
          <w:p w14:paraId="19B63FFF" w14:textId="6098E308" w:rsidR="00776049" w:rsidRDefault="00776049" w:rsidP="00776049">
            <w:pPr>
              <w:rPr>
                <w:rFonts w:ascii="Arial" w:hAnsi="Arial" w:cs="Arial"/>
                <w:sz w:val="20"/>
              </w:rPr>
            </w:pPr>
            <w:r>
              <w:rPr>
                <w:rFonts w:ascii="Arial" w:hAnsi="Arial" w:cs="Arial"/>
                <w:sz w:val="20"/>
                <w:szCs w:val="20"/>
              </w:rPr>
              <w:t>35.3.5.2</w:t>
            </w:r>
          </w:p>
        </w:tc>
        <w:tc>
          <w:tcPr>
            <w:tcW w:w="720" w:type="dxa"/>
          </w:tcPr>
          <w:p w14:paraId="7FC1D008" w14:textId="644A8CD0" w:rsidR="00776049" w:rsidRDefault="00776049" w:rsidP="00776049">
            <w:pPr>
              <w:rPr>
                <w:rFonts w:ascii="Arial" w:hAnsi="Arial" w:cs="Arial"/>
                <w:sz w:val="20"/>
              </w:rPr>
            </w:pPr>
            <w:r>
              <w:rPr>
                <w:rFonts w:ascii="Arial" w:hAnsi="Arial" w:cs="Arial"/>
                <w:sz w:val="20"/>
                <w:szCs w:val="20"/>
              </w:rPr>
              <w:t>132</w:t>
            </w:r>
          </w:p>
        </w:tc>
        <w:tc>
          <w:tcPr>
            <w:tcW w:w="768" w:type="dxa"/>
          </w:tcPr>
          <w:p w14:paraId="4956BE2A" w14:textId="1B08EF6A" w:rsidR="00776049" w:rsidRDefault="00776049" w:rsidP="00776049">
            <w:pPr>
              <w:rPr>
                <w:rFonts w:ascii="Arial" w:hAnsi="Arial" w:cs="Arial"/>
                <w:sz w:val="20"/>
              </w:rPr>
            </w:pPr>
            <w:r>
              <w:rPr>
                <w:rFonts w:ascii="Arial" w:hAnsi="Arial" w:cs="Arial"/>
                <w:sz w:val="20"/>
                <w:szCs w:val="20"/>
              </w:rPr>
              <w:t>1</w:t>
            </w:r>
          </w:p>
        </w:tc>
        <w:tc>
          <w:tcPr>
            <w:tcW w:w="1662" w:type="dxa"/>
          </w:tcPr>
          <w:p w14:paraId="1FCA2375" w14:textId="5A7EEB4C" w:rsidR="00776049" w:rsidRDefault="00776049" w:rsidP="00776049">
            <w:pPr>
              <w:rPr>
                <w:rFonts w:ascii="Arial" w:hAnsi="Arial" w:cs="Arial"/>
                <w:sz w:val="20"/>
              </w:rPr>
            </w:pPr>
            <w:r>
              <w:rPr>
                <w:rFonts w:ascii="Arial" w:hAnsi="Arial" w:cs="Arial"/>
                <w:sz w:val="20"/>
                <w:szCs w:val="20"/>
              </w:rPr>
              <w:t>Clause 12.7.7 (Group key handshake) should also be expanded to allow delivery of the GTK/IGTK/BIGTK of other setup links using a single group key handshake.</w:t>
            </w:r>
          </w:p>
        </w:tc>
        <w:tc>
          <w:tcPr>
            <w:tcW w:w="2307" w:type="dxa"/>
          </w:tcPr>
          <w:p w14:paraId="28BEFCF2" w14:textId="5215B087" w:rsidR="00776049" w:rsidRDefault="00776049" w:rsidP="00776049">
            <w:pPr>
              <w:rPr>
                <w:rFonts w:ascii="Arial" w:hAnsi="Arial" w:cs="Arial"/>
                <w:sz w:val="20"/>
              </w:rPr>
            </w:pPr>
            <w:proofErr w:type="gramStart"/>
            <w:r>
              <w:rPr>
                <w:rFonts w:ascii="Arial" w:hAnsi="Arial" w:cs="Arial"/>
                <w:sz w:val="20"/>
                <w:szCs w:val="20"/>
              </w:rPr>
              <w:t>Expand  Clause</w:t>
            </w:r>
            <w:proofErr w:type="gramEnd"/>
            <w:r>
              <w:rPr>
                <w:rFonts w:ascii="Arial" w:hAnsi="Arial" w:cs="Arial"/>
                <w:sz w:val="20"/>
                <w:szCs w:val="20"/>
              </w:rPr>
              <w:t xml:space="preserve"> 12.7.7 (Group key handshake)  to allow delivery of the GTK/IGTK/BIGTK of other setup links using a single group key handshake.</w:t>
            </w:r>
          </w:p>
        </w:tc>
        <w:tc>
          <w:tcPr>
            <w:tcW w:w="2126" w:type="dxa"/>
          </w:tcPr>
          <w:p w14:paraId="538CC459" w14:textId="77777777" w:rsidR="001B32B9" w:rsidRPr="00966382" w:rsidRDefault="001B32B9" w:rsidP="001B32B9">
            <w:pPr>
              <w:rPr>
                <w:rFonts w:ascii="Arial" w:hAnsi="Arial" w:cs="Arial"/>
                <w:b/>
                <w:sz w:val="20"/>
                <w:szCs w:val="20"/>
              </w:rPr>
            </w:pPr>
            <w:r w:rsidRPr="00966382">
              <w:rPr>
                <w:rFonts w:ascii="Arial" w:hAnsi="Arial" w:cs="Arial"/>
                <w:b/>
                <w:sz w:val="20"/>
                <w:szCs w:val="20"/>
              </w:rPr>
              <w:t>Revised.</w:t>
            </w:r>
          </w:p>
          <w:p w14:paraId="5A55746E" w14:textId="77777777" w:rsidR="001B32B9" w:rsidRPr="00966382" w:rsidRDefault="001B32B9" w:rsidP="001B32B9">
            <w:pPr>
              <w:rPr>
                <w:rFonts w:ascii="Arial" w:hAnsi="Arial" w:cs="Arial"/>
                <w:sz w:val="20"/>
                <w:szCs w:val="20"/>
              </w:rPr>
            </w:pPr>
          </w:p>
          <w:p w14:paraId="1B608198" w14:textId="28E0E4BB" w:rsidR="001B32B9" w:rsidRPr="00966382" w:rsidRDefault="001B32B9" w:rsidP="001B32B9">
            <w:pPr>
              <w:rPr>
                <w:rFonts w:ascii="Arial" w:hAnsi="Arial" w:cs="Arial"/>
                <w:sz w:val="20"/>
                <w:szCs w:val="20"/>
              </w:rPr>
            </w:pPr>
            <w:r>
              <w:rPr>
                <w:rFonts w:ascii="Arial" w:hAnsi="Arial" w:cs="Arial"/>
                <w:sz w:val="20"/>
                <w:szCs w:val="20"/>
              </w:rPr>
              <w:t>Agree with the comment that clause 12.7.7. need to be updated to allow update of the GTK/IGTK/BIGTK of other links to be delivered in a single Group Key Handshake.</w:t>
            </w:r>
            <w:r w:rsidR="00BE15B2">
              <w:rPr>
                <w:rFonts w:ascii="Arial" w:hAnsi="Arial" w:cs="Arial"/>
                <w:sz w:val="20"/>
                <w:szCs w:val="20"/>
              </w:rPr>
              <w:t xml:space="preserve"> Reference for 12.7.7 was also added in 35.3.5.2.</w:t>
            </w:r>
          </w:p>
          <w:p w14:paraId="605871B1" w14:textId="77777777" w:rsidR="001B32B9" w:rsidRPr="00966382" w:rsidRDefault="001B32B9" w:rsidP="001B32B9">
            <w:pPr>
              <w:rPr>
                <w:rFonts w:ascii="Arial" w:hAnsi="Arial" w:cs="Arial"/>
                <w:sz w:val="20"/>
                <w:szCs w:val="20"/>
              </w:rPr>
            </w:pPr>
            <w:r w:rsidRPr="00966382">
              <w:rPr>
                <w:rFonts w:ascii="Arial" w:hAnsi="Arial" w:cs="Arial"/>
                <w:sz w:val="20"/>
                <w:szCs w:val="20"/>
              </w:rPr>
              <w:t xml:space="preserve"> </w:t>
            </w:r>
          </w:p>
          <w:p w14:paraId="41FAA7A8" w14:textId="0EBA73F2" w:rsidR="00776049" w:rsidRPr="00966382" w:rsidRDefault="001B32B9" w:rsidP="001B32B9">
            <w:pPr>
              <w:rPr>
                <w:rFonts w:ascii="Arial" w:hAnsi="Arial" w:cs="Arial"/>
                <w:b/>
                <w:sz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w:t>
            </w:r>
            <w:sdt>
              <w:sdtPr>
                <w:rPr>
                  <w:rFonts w:ascii="Arial" w:hAnsi="Arial" w:cs="Arial"/>
                  <w:sz w:val="20"/>
                </w:rPr>
                <w:alias w:val="Title"/>
                <w:tag w:val=""/>
                <w:id w:val="-197084789"/>
                <w:placeholder>
                  <w:docPart w:val="ED24050F4AE948B69D4E253687C0F869"/>
                </w:placeholder>
                <w:dataBinding w:prefixMappings="xmlns:ns0='http://purl.org/dc/elements/1.1/' xmlns:ns1='http://schemas.openxmlformats.org/package/2006/metadata/core-properties' " w:xpath="/ns1:coreProperties[1]/ns0:title[1]" w:storeItemID="{6C3C8BC8-F283-45AE-878A-BAB7291924A1}"/>
                <w:text/>
              </w:sdtPr>
              <w:sdtEndPr/>
              <w:sdtContent>
                <w:r w:rsidR="000759D8">
                  <w:rPr>
                    <w:rFonts w:ascii="Arial" w:hAnsi="Arial" w:cs="Arial"/>
                    <w:sz w:val="20"/>
                  </w:rPr>
                  <w:t>IEEE 802.11-21/0300r1</w:t>
                </w:r>
              </w:sdtContent>
            </w:sdt>
            <w:r w:rsidRPr="00966382">
              <w:rPr>
                <w:rFonts w:ascii="Arial" w:hAnsi="Arial" w:cs="Arial"/>
                <w:sz w:val="20"/>
                <w:szCs w:val="20"/>
              </w:rPr>
              <w:t xml:space="preserve"> under all headings that include CID</w:t>
            </w:r>
            <w:r>
              <w:rPr>
                <w:rFonts w:ascii="Arial" w:hAnsi="Arial" w:cs="Arial"/>
                <w:sz w:val="20"/>
                <w:szCs w:val="20"/>
              </w:rPr>
              <w:t xml:space="preserve"> 2594</w:t>
            </w:r>
            <w:r w:rsidRPr="00966382">
              <w:rPr>
                <w:rFonts w:ascii="Arial" w:hAnsi="Arial" w:cs="Arial"/>
                <w:sz w:val="20"/>
                <w:szCs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783648A" w14:textId="0947CFAF" w:rsidR="00EE5D9B" w:rsidRDefault="00EE5D9B" w:rsidP="00EE5D9B">
      <w:pPr>
        <w:pStyle w:val="T"/>
        <w:rPr>
          <w:sz w:val="24"/>
          <w:lang w:val="en-GB"/>
        </w:rPr>
      </w:pPr>
      <w:r w:rsidRPr="00E3607E">
        <w:rPr>
          <w:b/>
          <w:sz w:val="24"/>
          <w:u w:val="single"/>
          <w:lang w:val="en-GB"/>
        </w:rPr>
        <w:lastRenderedPageBreak/>
        <w:t>Discussion:</w:t>
      </w:r>
      <w:r w:rsidRPr="00E3607E">
        <w:rPr>
          <w:sz w:val="24"/>
          <w:lang w:val="en-GB"/>
        </w:rPr>
        <w:t xml:space="preserve"> </w:t>
      </w:r>
      <w:r w:rsidR="001B32B9">
        <w:rPr>
          <w:sz w:val="24"/>
          <w:lang w:val="en-GB"/>
        </w:rPr>
        <w:t>In D0.</w:t>
      </w:r>
      <w:r w:rsidR="00CE4398">
        <w:rPr>
          <w:sz w:val="24"/>
          <w:lang w:val="en-GB"/>
        </w:rPr>
        <w:t>4</w:t>
      </w:r>
      <w:r w:rsidR="001B32B9">
        <w:rPr>
          <w:sz w:val="24"/>
          <w:lang w:val="en-GB"/>
        </w:rPr>
        <w:t>, the 4-way handshake (12.7.6) already allows the GTK/IGTK/BIGTK of all the setup links to be delivered</w:t>
      </w:r>
      <w:r w:rsidR="000574F4">
        <w:rPr>
          <w:sz w:val="24"/>
          <w:lang w:val="en-GB"/>
        </w:rPr>
        <w:t xml:space="preserve"> during a single 4-way handshake</w:t>
      </w:r>
      <w:r w:rsidR="00CE4398">
        <w:rPr>
          <w:sz w:val="24"/>
          <w:lang w:val="en-GB"/>
        </w:rPr>
        <w:t xml:space="preserve"> by including the MLO GTK/IGTK/BIGTK KDEs in Message 3</w:t>
      </w:r>
      <w:r w:rsidR="000574F4">
        <w:rPr>
          <w:sz w:val="24"/>
          <w:lang w:val="en-GB"/>
        </w:rPr>
        <w:t xml:space="preserve">. Clause 12.7.7 (Group Key Handshake) </w:t>
      </w:r>
      <w:r w:rsidR="00CE4398">
        <w:rPr>
          <w:sz w:val="24"/>
          <w:lang w:val="en-GB"/>
        </w:rPr>
        <w:t>is also</w:t>
      </w:r>
      <w:r w:rsidR="000574F4">
        <w:rPr>
          <w:sz w:val="24"/>
          <w:lang w:val="en-GB"/>
        </w:rPr>
        <w:t xml:space="preserve"> similarly expanded to deliver the GTK/IGTK/BIGTK of one or more setup links using a single Group Key handshake</w:t>
      </w:r>
      <w:r w:rsidR="00CE4398" w:rsidRPr="00CE4398">
        <w:rPr>
          <w:sz w:val="24"/>
          <w:lang w:val="en-GB"/>
        </w:rPr>
        <w:t xml:space="preserve"> </w:t>
      </w:r>
      <w:r w:rsidR="00CE4398">
        <w:rPr>
          <w:sz w:val="24"/>
          <w:lang w:val="en-GB"/>
        </w:rPr>
        <w:t>by including the MLO GTK/IGTK/BIGTK KDEs in Message 1</w:t>
      </w:r>
      <w:r w:rsidR="000574F4">
        <w:rPr>
          <w:sz w:val="24"/>
          <w:lang w:val="en-GB"/>
        </w:rPr>
        <w:t>.</w:t>
      </w:r>
      <w:r w:rsidR="000A6CAD">
        <w:rPr>
          <w:sz w:val="24"/>
          <w:lang w:val="en-GB"/>
        </w:rPr>
        <w:t xml:space="preserve"> MLO KDEs are used even for delivery of GTK/IGTK/BIGTK of the link on which the EAPOL-Key frame is transmitted </w:t>
      </w:r>
      <w:proofErr w:type="gramStart"/>
      <w:r w:rsidR="000A6CAD">
        <w:rPr>
          <w:sz w:val="24"/>
          <w:lang w:val="en-GB"/>
        </w:rPr>
        <w:t>in order to</w:t>
      </w:r>
      <w:proofErr w:type="gramEnd"/>
      <w:r w:rsidR="000A6CAD">
        <w:rPr>
          <w:sz w:val="24"/>
          <w:lang w:val="en-GB"/>
        </w:rPr>
        <w:t xml:space="preserve"> uniquely associate the keys with the link. (This is same as the 4-way handshake (see 21/483r3).</w:t>
      </w:r>
    </w:p>
    <w:p w14:paraId="22F71616" w14:textId="2F5C5FEC" w:rsidR="00E35C5F" w:rsidRPr="00E3607E" w:rsidRDefault="00053477" w:rsidP="00EE5D9B">
      <w:pPr>
        <w:pStyle w:val="T"/>
        <w:rPr>
          <w:sz w:val="24"/>
          <w:lang w:val="en-GB"/>
        </w:rPr>
      </w:pPr>
      <w:r>
        <w:object w:dxaOrig="10887" w:dyaOrig="5865" w14:anchorId="10868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67.4pt;height:252pt" o:ole="">
            <v:imagedata r:id="rId8" o:title=""/>
          </v:shape>
          <o:OLEObject Type="Embed" ProgID="Visio.Drawing.11" ShapeID="_x0000_i1034" DrawAspect="Content" ObjectID="_1679917229" r:id="rId9"/>
        </w:object>
      </w:r>
    </w:p>
    <w:p w14:paraId="16B4E74A" w14:textId="77777777" w:rsidR="00EE5D9B" w:rsidRPr="00E3607E" w:rsidRDefault="00EE5D9B" w:rsidP="00EE5D9B">
      <w:pPr>
        <w:pStyle w:val="T"/>
        <w:rPr>
          <w:b/>
          <w:sz w:val="24"/>
          <w:u w:val="single"/>
          <w:lang w:val="en-GB"/>
        </w:rPr>
      </w:pPr>
      <w:r w:rsidRPr="00E3607E">
        <w:rPr>
          <w:b/>
          <w:sz w:val="24"/>
          <w:u w:val="single"/>
          <w:lang w:val="en-GB"/>
        </w:rPr>
        <w:t>Propose:</w:t>
      </w:r>
    </w:p>
    <w:p w14:paraId="3519BD9A" w14:textId="10B437F4" w:rsidR="00EE5D9B" w:rsidRDefault="00EE5D9B" w:rsidP="00EE5D9B">
      <w:pPr>
        <w:pStyle w:val="T"/>
        <w:rPr>
          <w:sz w:val="24"/>
        </w:rPr>
      </w:pPr>
      <w:r w:rsidRPr="00E3607E">
        <w:rPr>
          <w:sz w:val="24"/>
          <w:lang w:val="en-GB"/>
        </w:rPr>
        <w:t>Revised for CID</w:t>
      </w:r>
      <w:r w:rsidR="00301F71" w:rsidRPr="00E3607E">
        <w:rPr>
          <w:sz w:val="24"/>
          <w:lang w:val="en-GB"/>
        </w:rPr>
        <w:t>s</w:t>
      </w:r>
      <w:r w:rsidRPr="00E3607E">
        <w:rPr>
          <w:sz w:val="24"/>
          <w:lang w:val="en-GB"/>
        </w:rPr>
        <w:t xml:space="preserve"> </w:t>
      </w:r>
      <w:r w:rsidR="000574F4" w:rsidRPr="000574F4">
        <w:rPr>
          <w:sz w:val="24"/>
          <w:lang w:val="en-GB"/>
        </w:rPr>
        <w:t xml:space="preserve">1028, 2505, 2594 </w:t>
      </w:r>
      <w:r w:rsidR="00301F71" w:rsidRPr="00E3607E">
        <w:rPr>
          <w:sz w:val="24"/>
          <w:lang w:val="en-GB"/>
        </w:rPr>
        <w:t xml:space="preserve">as </w:t>
      </w:r>
      <w:r w:rsidRPr="00E3607E">
        <w:rPr>
          <w:sz w:val="24"/>
          <w:lang w:val="en-GB"/>
        </w:rPr>
        <w:t>per discussion and editing instructions in</w:t>
      </w:r>
      <w:r w:rsidR="00CE4398">
        <w:rPr>
          <w:sz w:val="24"/>
          <w:lang w:val="en-GB"/>
        </w:rPr>
        <w:t xml:space="preserve"> </w:t>
      </w:r>
      <w:sdt>
        <w:sdtPr>
          <w:rPr>
            <w:sz w:val="24"/>
            <w:lang w:val="en-GB"/>
          </w:rPr>
          <w:alias w:val="Title"/>
          <w:tag w:val=""/>
          <w:id w:val="858473886"/>
          <w:placeholder>
            <w:docPart w:val="5198A834C927453594D47D960F96CC36"/>
          </w:placeholder>
          <w:dataBinding w:prefixMappings="xmlns:ns0='http://purl.org/dc/elements/1.1/' xmlns:ns1='http://schemas.openxmlformats.org/package/2006/metadata/core-properties' " w:xpath="/ns1:coreProperties[1]/ns0:title[1]" w:storeItemID="{6C3C8BC8-F283-45AE-878A-BAB7291924A1}"/>
          <w:text/>
        </w:sdtPr>
        <w:sdtEndPr/>
        <w:sdtContent>
          <w:r w:rsidR="000759D8">
            <w:rPr>
              <w:sz w:val="24"/>
              <w:lang w:val="en-GB"/>
            </w:rPr>
            <w:t>IEEE 802.11-21/0300r1</w:t>
          </w:r>
        </w:sdtContent>
      </w:sdt>
      <w:r w:rsidR="00826352" w:rsidRPr="00E974E7">
        <w:rPr>
          <w:sz w:val="24"/>
        </w:rPr>
        <w:t>.</w:t>
      </w:r>
      <w:r w:rsidR="00E26544">
        <w:rPr>
          <w:sz w:val="24"/>
        </w:rPr>
        <w:t xml:space="preserve"> </w:t>
      </w:r>
    </w:p>
    <w:p w14:paraId="340B0805" w14:textId="77777777" w:rsidR="00E35C5F" w:rsidRDefault="00E35C5F">
      <w:pPr>
        <w:jc w:val="left"/>
        <w:rPr>
          <w:rFonts w:ascii="Arial" w:hAnsi="Arial" w:cs="Arial"/>
          <w:b/>
          <w:bCs/>
          <w:color w:val="000000"/>
          <w:szCs w:val="22"/>
          <w:lang w:val="en-US" w:eastAsia="en-SG"/>
        </w:rPr>
      </w:pPr>
      <w:bookmarkStart w:id="1" w:name="RTF5f546f633635323339383632"/>
      <w:r>
        <w:br w:type="page"/>
      </w:r>
    </w:p>
    <w:p w14:paraId="4A0022B1" w14:textId="174B04FC" w:rsidR="00C9458D" w:rsidRPr="00C9458D" w:rsidRDefault="00C9458D" w:rsidP="00C9458D">
      <w:pPr>
        <w:pStyle w:val="H2"/>
        <w:rPr>
          <w:w w:val="100"/>
        </w:rPr>
      </w:pPr>
      <w:r w:rsidRPr="00C9458D">
        <w:rPr>
          <w:w w:val="100"/>
        </w:rPr>
        <w:t>12.7.2 EAPOL-Key frames</w:t>
      </w:r>
      <w:bookmarkEnd w:id="1"/>
      <w:r w:rsidRPr="00C9458D">
        <w:rPr>
          <w:w w:val="100"/>
        </w:rPr>
        <w:t xml:space="preserve"> </w:t>
      </w:r>
      <w:r w:rsidRPr="000C5F79">
        <w:rPr>
          <w:w w:val="100"/>
        </w:rPr>
        <w:t>(</w:t>
      </w:r>
      <w:r w:rsidRPr="00C9458D">
        <w:rPr>
          <w:w w:val="100"/>
        </w:rPr>
        <w:t>CIDs 1028, 2505, 2594</w:t>
      </w:r>
      <w:r w:rsidRPr="000C5F79">
        <w:rPr>
          <w:w w:val="100"/>
        </w:rPr>
        <w:t>)</w:t>
      </w:r>
    </w:p>
    <w:p w14:paraId="1555B9FF" w14:textId="0DD89CB2" w:rsidR="00C9458D" w:rsidRPr="00C9458D" w:rsidRDefault="00C9458D" w:rsidP="00C9458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Yu Mincho"/>
          <w:color w:val="000000"/>
          <w:sz w:val="24"/>
          <w:szCs w:val="24"/>
          <w:lang w:val="en-US"/>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w:t>
      </w:r>
      <w:r w:rsidRPr="00C9458D">
        <w:rPr>
          <w:rFonts w:eastAsia="Yu Mincho"/>
          <w:b/>
          <w:bCs/>
          <w:i/>
          <w:iCs/>
          <w:color w:val="000000"/>
          <w:w w:val="0"/>
          <w:szCs w:val="22"/>
          <w:highlight w:val="yellow"/>
          <w:lang w:val="en-US"/>
        </w:rPr>
        <w:t>Change the seventh paragraph as follows (Track Change On):</w:t>
      </w:r>
    </w:p>
    <w:p w14:paraId="53FB0D81" w14:textId="45BBAF42" w:rsidR="00C9458D" w:rsidRPr="00C9458D" w:rsidRDefault="00C9458D" w:rsidP="00C9458D">
      <w:pPr>
        <w:numPr>
          <w:ilvl w:val="0"/>
          <w:numId w:val="52"/>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left"/>
        <w:rPr>
          <w:rFonts w:eastAsia="Yu Mincho"/>
          <w:color w:val="000000"/>
          <w:szCs w:val="22"/>
          <w:lang w:val="en-US" w:eastAsia="en-CA"/>
        </w:rPr>
      </w:pPr>
      <w:r w:rsidRPr="00C9458D">
        <w:rPr>
          <w:rFonts w:eastAsia="Yu Mincho"/>
          <w:b/>
          <w:bCs/>
          <w:color w:val="000000"/>
          <w:szCs w:val="22"/>
          <w:lang w:val="en-US" w:eastAsia="en-CA"/>
        </w:rPr>
        <w:t>Group key handshake message 1</w:t>
      </w:r>
      <w:r w:rsidRPr="00C9458D">
        <w:rPr>
          <w:rFonts w:eastAsia="Yu Mincho"/>
          <w:color w:val="000000"/>
          <w:szCs w:val="22"/>
          <w:lang w:val="en-US" w:eastAsia="en-CA"/>
        </w:rPr>
        <w:t xml:space="preserve"> is an EAPOL-Key frame with the Key Type subfield equal to 0. </w:t>
      </w:r>
      <w:commentRangeStart w:id="2"/>
      <w:ins w:id="3" w:author="Rojan Chitrakar" w:date="2021-04-09T13:00:00Z">
        <w:r w:rsidR="00D24C91">
          <w:rPr>
            <w:rFonts w:eastAsia="Yu Mincho"/>
            <w:color w:val="000000"/>
            <w:szCs w:val="22"/>
            <w:lang w:val="en-US" w:eastAsia="en-CA"/>
          </w:rPr>
          <w:t>For non-MLO</w:t>
        </w:r>
      </w:ins>
      <w:commentRangeEnd w:id="2"/>
      <w:r w:rsidR="003005C8">
        <w:rPr>
          <w:rStyle w:val="CommentReference"/>
          <w:color w:val="000000"/>
          <w:w w:val="0"/>
        </w:rPr>
        <w:commentReference w:id="2"/>
      </w:r>
      <w:ins w:id="4" w:author="Rojan Chitrakar" w:date="2021-04-09T13:00:00Z">
        <w:r w:rsidR="00D24C91">
          <w:rPr>
            <w:rFonts w:eastAsia="Yu Mincho"/>
            <w:color w:val="000000"/>
            <w:szCs w:val="22"/>
            <w:lang w:val="en-US" w:eastAsia="en-CA"/>
          </w:rPr>
          <w:t xml:space="preserve">, </w:t>
        </w:r>
      </w:ins>
      <w:del w:id="5" w:author="Rojan Chitrakar" w:date="2021-04-09T13:00:00Z">
        <w:r w:rsidRPr="00C9458D" w:rsidDel="00D24C91">
          <w:rPr>
            <w:rFonts w:eastAsia="Yu Mincho"/>
            <w:color w:val="000000"/>
            <w:szCs w:val="22"/>
            <w:lang w:val="en-US" w:eastAsia="en-CA"/>
          </w:rPr>
          <w:delText>T</w:delText>
        </w:r>
      </w:del>
      <w:ins w:id="6" w:author="Rojan Chitrakar" w:date="2021-04-09T13:00:00Z">
        <w:r w:rsidR="00D24C91">
          <w:rPr>
            <w:rFonts w:eastAsia="Yu Mincho"/>
            <w:color w:val="000000"/>
            <w:szCs w:val="22"/>
            <w:lang w:val="en-US" w:eastAsia="en-CA"/>
          </w:rPr>
          <w:t>t</w:t>
        </w:r>
      </w:ins>
      <w:r w:rsidRPr="00C9458D">
        <w:rPr>
          <w:rFonts w:eastAsia="Yu Mincho"/>
          <w:color w:val="000000"/>
          <w:szCs w:val="22"/>
          <w:lang w:val="en-US" w:eastAsia="en-CA"/>
        </w:rPr>
        <w:t xml:space="preserve">he Key Data field shall contain a GTK KDE and shall be encrypted. </w:t>
      </w:r>
      <w:ins w:id="7" w:author="Rojan Chitrakar" w:date="2021-03-12T16:58:00Z">
        <w:r w:rsidRPr="00150727">
          <w:rPr>
            <w:rFonts w:eastAsia="Yu Mincho"/>
            <w:color w:val="000000"/>
            <w:szCs w:val="22"/>
            <w:lang w:val="en-US" w:eastAsia="en-CA"/>
          </w:rPr>
          <w:t xml:space="preserve">For MLO, the Key Data field </w:t>
        </w:r>
      </w:ins>
      <w:ins w:id="8" w:author="Rojan Chitrakar" w:date="2021-04-09T13:09:00Z">
        <w:r w:rsidR="004D066A">
          <w:rPr>
            <w:rFonts w:eastAsia="Yu Mincho"/>
            <w:color w:val="000000"/>
            <w:szCs w:val="22"/>
            <w:lang w:val="en-US" w:eastAsia="en-CA"/>
          </w:rPr>
          <w:t xml:space="preserve">may include </w:t>
        </w:r>
      </w:ins>
      <w:ins w:id="9" w:author="Rojan Chitrakar" w:date="2021-04-09T13:12:00Z">
        <w:r w:rsidR="004D066A">
          <w:rPr>
            <w:rFonts w:eastAsia="Yu Mincho"/>
            <w:color w:val="000000"/>
            <w:szCs w:val="22"/>
            <w:lang w:val="en-US" w:eastAsia="en-CA"/>
          </w:rPr>
          <w:t>one</w:t>
        </w:r>
      </w:ins>
      <w:ins w:id="10" w:author="Rojan Chitrakar" w:date="2021-04-09T13:09:00Z">
        <w:r w:rsidR="004D066A">
          <w:rPr>
            <w:rFonts w:eastAsia="Yu Mincho"/>
            <w:color w:val="000000"/>
            <w:szCs w:val="22"/>
            <w:lang w:val="en-US" w:eastAsia="en-CA"/>
          </w:rPr>
          <w:t xml:space="preserve"> MLO GTK KDE</w:t>
        </w:r>
      </w:ins>
      <w:ins w:id="11" w:author="Rojan Chitrakar" w:date="2021-04-09T13:11:00Z">
        <w:r w:rsidR="004D066A">
          <w:rPr>
            <w:rFonts w:eastAsia="Yu Mincho"/>
            <w:color w:val="000000"/>
            <w:szCs w:val="22"/>
            <w:lang w:val="en-US" w:eastAsia="en-CA"/>
          </w:rPr>
          <w:t xml:space="preserve">, </w:t>
        </w:r>
      </w:ins>
      <w:ins w:id="12" w:author="Rojan Chitrakar" w:date="2021-04-09T13:12:00Z">
        <w:r w:rsidR="00585205">
          <w:rPr>
            <w:rFonts w:eastAsia="Yu Mincho"/>
            <w:color w:val="000000"/>
            <w:szCs w:val="22"/>
            <w:lang w:val="en-US" w:eastAsia="en-CA"/>
          </w:rPr>
          <w:t>one</w:t>
        </w:r>
      </w:ins>
      <w:ins w:id="13" w:author="Rojan Chitrakar" w:date="2021-04-09T13:11:00Z">
        <w:r w:rsidR="004D066A">
          <w:rPr>
            <w:rFonts w:eastAsia="Yu Mincho"/>
            <w:color w:val="000000"/>
            <w:szCs w:val="22"/>
            <w:lang w:val="en-US" w:eastAsia="en-CA"/>
          </w:rPr>
          <w:t xml:space="preserve"> MLO IGTK KDE and </w:t>
        </w:r>
      </w:ins>
      <w:ins w:id="14" w:author="Rojan Chitrakar" w:date="2021-04-09T13:13:00Z">
        <w:r w:rsidR="00585205">
          <w:rPr>
            <w:rFonts w:eastAsia="Yu Mincho"/>
            <w:color w:val="000000"/>
            <w:szCs w:val="22"/>
            <w:lang w:val="en-US" w:eastAsia="en-CA"/>
          </w:rPr>
          <w:t>one</w:t>
        </w:r>
      </w:ins>
      <w:ins w:id="15" w:author="Rojan Chitrakar" w:date="2021-04-09T13:11:00Z">
        <w:r w:rsidR="004D066A">
          <w:rPr>
            <w:rFonts w:eastAsia="Yu Mincho"/>
            <w:color w:val="000000"/>
            <w:szCs w:val="22"/>
            <w:lang w:val="en-US" w:eastAsia="en-CA"/>
          </w:rPr>
          <w:t xml:space="preserve"> BIGTK MLO KDE</w:t>
        </w:r>
      </w:ins>
      <w:ins w:id="16" w:author="Rojan Chitrakar" w:date="2021-04-09T13:13:00Z">
        <w:r w:rsidR="00585205">
          <w:rPr>
            <w:rFonts w:eastAsia="Yu Mincho"/>
            <w:color w:val="000000"/>
            <w:szCs w:val="22"/>
            <w:lang w:val="en-US" w:eastAsia="en-CA"/>
          </w:rPr>
          <w:t xml:space="preserve"> for each of the setup links</w:t>
        </w:r>
      </w:ins>
      <w:ins w:id="17" w:author="Rojan Chitrakar" w:date="2021-04-09T13:15:00Z">
        <w:r w:rsidR="00585205">
          <w:rPr>
            <w:rFonts w:eastAsia="Yu Mincho"/>
            <w:color w:val="000000"/>
            <w:szCs w:val="22"/>
            <w:lang w:val="en-US" w:eastAsia="en-CA"/>
          </w:rPr>
          <w:t xml:space="preserve"> and shall be encrypted</w:t>
        </w:r>
      </w:ins>
      <w:ins w:id="18" w:author="Rojan Chitrakar" w:date="2021-04-09T13:13:00Z">
        <w:r w:rsidR="00585205">
          <w:rPr>
            <w:rFonts w:eastAsia="Yu Mincho"/>
            <w:color w:val="000000"/>
            <w:szCs w:val="22"/>
            <w:lang w:val="en-US" w:eastAsia="en-CA"/>
          </w:rPr>
          <w:t>.</w:t>
        </w:r>
      </w:ins>
    </w:p>
    <w:p w14:paraId="6141E4EE" w14:textId="1461398A" w:rsidR="00C9458D" w:rsidRPr="00C9458D" w:rsidRDefault="00C9458D" w:rsidP="00C9458D">
      <w:pPr>
        <w:numPr>
          <w:ilvl w:val="0"/>
          <w:numId w:val="52"/>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left"/>
        <w:rPr>
          <w:rFonts w:eastAsia="Yu Mincho"/>
          <w:color w:val="000000"/>
          <w:szCs w:val="22"/>
          <w:lang w:val="en-US" w:eastAsia="en-CA"/>
        </w:rPr>
      </w:pPr>
      <w:r w:rsidRPr="00C9458D">
        <w:rPr>
          <w:rFonts w:eastAsia="Yu Mincho"/>
          <w:b/>
          <w:bCs/>
          <w:color w:val="000000"/>
          <w:szCs w:val="22"/>
          <w:lang w:val="en-US" w:eastAsia="en-CA"/>
        </w:rPr>
        <w:t>Group key handshake message 2</w:t>
      </w:r>
      <w:r w:rsidRPr="00C9458D">
        <w:rPr>
          <w:rFonts w:eastAsia="Yu Mincho"/>
          <w:color w:val="000000"/>
          <w:szCs w:val="22"/>
          <w:lang w:val="en-US" w:eastAsia="en-CA"/>
        </w:rPr>
        <w:t xml:space="preserve"> is an EAPOL-Key frame with the Key Type subfield equal to 0. The Key Data field can be empty.</w:t>
      </w:r>
      <w:r w:rsidRPr="00C9458D">
        <w:rPr>
          <w:rFonts w:eastAsia="Yu Mincho"/>
          <w:color w:val="000000"/>
          <w:szCs w:val="22"/>
          <w:u w:val="single"/>
          <w:lang w:val="en-US" w:eastAsia="en-CA"/>
        </w:rPr>
        <w:t xml:space="preserve"> </w:t>
      </w:r>
    </w:p>
    <w:p w14:paraId="378B8DDE" w14:textId="69FABA09" w:rsidR="00CF212F" w:rsidRDefault="000574F4" w:rsidP="000574F4">
      <w:pPr>
        <w:pStyle w:val="H2"/>
        <w:rPr>
          <w:w w:val="100"/>
        </w:rPr>
      </w:pPr>
      <w:r w:rsidRPr="000574F4">
        <w:rPr>
          <w:w w:val="100"/>
        </w:rPr>
        <w:t>12.7.7 Group key handshake</w:t>
      </w:r>
      <w:r w:rsidR="000C5F79">
        <w:rPr>
          <w:w w:val="100"/>
        </w:rPr>
        <w:t xml:space="preserve"> </w:t>
      </w:r>
      <w:r w:rsidR="00297573" w:rsidRPr="000C5F79">
        <w:rPr>
          <w:w w:val="100"/>
        </w:rPr>
        <w:t>(</w:t>
      </w:r>
      <w:r w:rsidR="00297573" w:rsidRPr="000C5F79">
        <w:rPr>
          <w:w w:val="100"/>
          <w:highlight w:val="yellow"/>
        </w:rPr>
        <w:t xml:space="preserve">CIDs </w:t>
      </w:r>
      <w:r w:rsidRPr="000574F4">
        <w:rPr>
          <w:w w:val="100"/>
          <w:highlight w:val="yellow"/>
        </w:rPr>
        <w:t>1028, 250</w:t>
      </w:r>
      <w:r>
        <w:rPr>
          <w:w w:val="100"/>
          <w:highlight w:val="yellow"/>
        </w:rPr>
        <w:t>5, 2594</w:t>
      </w:r>
      <w:r w:rsidR="00297573" w:rsidRPr="000C5F79">
        <w:rPr>
          <w:w w:val="100"/>
        </w:rPr>
        <w:t>)</w:t>
      </w:r>
    </w:p>
    <w:p w14:paraId="129CE672" w14:textId="77777777" w:rsidR="00EB10F3" w:rsidRPr="00EB10F3" w:rsidRDefault="00EB10F3" w:rsidP="00EB10F3">
      <w:pPr>
        <w:pStyle w:val="H2"/>
        <w:rPr>
          <w:w w:val="100"/>
        </w:rPr>
      </w:pPr>
      <w:r w:rsidRPr="00EB10F3">
        <w:rPr>
          <w:w w:val="100"/>
        </w:rPr>
        <w:t>12.7.7.1 General</w:t>
      </w:r>
    </w:p>
    <w:p w14:paraId="7FCE5E14" w14:textId="342C7D4D" w:rsidR="00297573" w:rsidRDefault="00297573" w:rsidP="00297573">
      <w:pPr>
        <w:rPr>
          <w:b/>
          <w:i/>
          <w:sz w:val="24"/>
        </w:rPr>
      </w:pPr>
      <w:bookmarkStart w:id="19" w:name="_Hlk23254281"/>
      <w:bookmarkStart w:id="20" w:name="_Hlk23240315"/>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Modify the </w:t>
      </w:r>
      <w:r w:rsidR="000759D8">
        <w:rPr>
          <w:b/>
          <w:i/>
          <w:sz w:val="24"/>
          <w:highlight w:val="yellow"/>
        </w:rPr>
        <w:t>subclause</w:t>
      </w:r>
      <w:r w:rsidRPr="00E3607E">
        <w:rPr>
          <w:b/>
          <w:i/>
          <w:sz w:val="24"/>
          <w:highlight w:val="yellow"/>
        </w:rPr>
        <w:t xml:space="preserve"> as the following (Track Changes ON):</w:t>
      </w:r>
    </w:p>
    <w:bookmarkEnd w:id="19"/>
    <w:p w14:paraId="526AFA9E" w14:textId="671431B0" w:rsidR="00EB10F3" w:rsidRDefault="00EB10F3" w:rsidP="00EB10F3">
      <w:pPr>
        <w:pStyle w:val="T"/>
        <w:rPr>
          <w:rStyle w:val="SC15323589"/>
          <w:w w:val="100"/>
          <w:sz w:val="22"/>
          <w:szCs w:val="22"/>
          <w:lang w:val="en-GB"/>
        </w:rPr>
      </w:pPr>
      <w:r w:rsidRPr="00EB10F3">
        <w:rPr>
          <w:rStyle w:val="SC15323589"/>
          <w:w w:val="100"/>
          <w:sz w:val="22"/>
          <w:szCs w:val="22"/>
          <w:lang w:val="en-GB"/>
        </w:rPr>
        <w:t>The Authenticator uses the Group key handshake to send a new GTK and, if management frame protection is</w:t>
      </w:r>
      <w:r>
        <w:rPr>
          <w:rStyle w:val="SC15323589"/>
          <w:w w:val="100"/>
          <w:sz w:val="22"/>
          <w:szCs w:val="22"/>
          <w:lang w:val="en-GB"/>
        </w:rPr>
        <w:t xml:space="preserve"> </w:t>
      </w:r>
      <w:r w:rsidRPr="00EB10F3">
        <w:rPr>
          <w:rStyle w:val="SC15323589"/>
          <w:w w:val="100"/>
          <w:sz w:val="22"/>
          <w:szCs w:val="22"/>
          <w:lang w:val="en-GB"/>
        </w:rPr>
        <w:t>negotiated, a new IGTK, and if beacon protection is enabled, a new BIGTK</w:t>
      </w:r>
      <w:r w:rsidR="00585205">
        <w:rPr>
          <w:rStyle w:val="SC15323589"/>
          <w:w w:val="100"/>
          <w:sz w:val="22"/>
          <w:szCs w:val="22"/>
          <w:lang w:val="en-GB"/>
        </w:rPr>
        <w:t xml:space="preserve"> </w:t>
      </w:r>
      <w:r w:rsidRPr="00EB10F3">
        <w:rPr>
          <w:rStyle w:val="SC15323589"/>
          <w:w w:val="100"/>
          <w:sz w:val="22"/>
          <w:szCs w:val="22"/>
          <w:lang w:val="en-GB"/>
        </w:rPr>
        <w:t>to the Supplicant.</w:t>
      </w:r>
      <w:ins w:id="21" w:author="Rojan Chitrakar" w:date="2021-02-16T17:46:00Z">
        <w:r>
          <w:rPr>
            <w:rStyle w:val="SC15323589"/>
            <w:w w:val="100"/>
            <w:sz w:val="22"/>
            <w:szCs w:val="22"/>
            <w:lang w:val="en-GB"/>
          </w:rPr>
          <w:t xml:space="preserve"> </w:t>
        </w:r>
      </w:ins>
      <w:ins w:id="22" w:author="Rojan Chitrakar" w:date="2021-02-16T17:49:00Z">
        <w:r>
          <w:rPr>
            <w:rStyle w:val="SC15323589"/>
            <w:w w:val="100"/>
            <w:sz w:val="22"/>
            <w:szCs w:val="22"/>
            <w:lang w:val="en-GB"/>
          </w:rPr>
          <w:t>When</w:t>
        </w:r>
      </w:ins>
      <w:ins w:id="23" w:author="Rojan Chitrakar" w:date="2021-02-16T17:46:00Z">
        <w:r>
          <w:rPr>
            <w:rStyle w:val="SC15323589"/>
            <w:w w:val="100"/>
            <w:sz w:val="22"/>
            <w:szCs w:val="22"/>
            <w:lang w:val="en-GB"/>
          </w:rPr>
          <w:t xml:space="preserve"> the Authenticator is an AP MLD</w:t>
        </w:r>
      </w:ins>
      <w:ins w:id="24" w:author="Rojan Chitrakar" w:date="2021-02-16T17:50:00Z">
        <w:r>
          <w:rPr>
            <w:rStyle w:val="SC15323589"/>
            <w:w w:val="100"/>
            <w:sz w:val="22"/>
            <w:szCs w:val="22"/>
            <w:lang w:val="en-GB"/>
          </w:rPr>
          <w:t xml:space="preserve"> and the Supplicant is a non-AP MLD</w:t>
        </w:r>
      </w:ins>
      <w:ins w:id="25" w:author="Rojan Chitrakar" w:date="2021-02-16T17:46:00Z">
        <w:r>
          <w:rPr>
            <w:rStyle w:val="SC15323589"/>
            <w:w w:val="100"/>
            <w:sz w:val="22"/>
            <w:szCs w:val="22"/>
            <w:lang w:val="en-GB"/>
          </w:rPr>
          <w:t>, the Authenticator may also use the Group Key handshake</w:t>
        </w:r>
      </w:ins>
      <w:ins w:id="26" w:author="Rojan Chitrakar" w:date="2021-02-16T17:47:00Z">
        <w:r>
          <w:rPr>
            <w:rStyle w:val="SC15323589"/>
            <w:w w:val="100"/>
            <w:sz w:val="22"/>
            <w:szCs w:val="22"/>
            <w:lang w:val="en-GB"/>
          </w:rPr>
          <w:t xml:space="preserve"> to send new GTK/s for any of the setup links</w:t>
        </w:r>
      </w:ins>
      <w:ins w:id="27" w:author="Rojan Chitrakar" w:date="2021-02-16T17:48:00Z">
        <w:r>
          <w:rPr>
            <w:rStyle w:val="SC15323589"/>
            <w:w w:val="100"/>
            <w:sz w:val="22"/>
            <w:szCs w:val="22"/>
            <w:lang w:val="en-GB"/>
          </w:rPr>
          <w:t xml:space="preserve"> and, if management frame protection is negotiated, new IGTK</w:t>
        </w:r>
      </w:ins>
      <w:ins w:id="28" w:author="Rojan Chitrakar" w:date="2021-02-16T17:49:00Z">
        <w:r>
          <w:rPr>
            <w:rStyle w:val="SC15323589"/>
            <w:w w:val="100"/>
            <w:sz w:val="22"/>
            <w:szCs w:val="22"/>
            <w:lang w:val="en-GB"/>
          </w:rPr>
          <w:t>/</w:t>
        </w:r>
      </w:ins>
      <w:ins w:id="29" w:author="Rojan Chitrakar" w:date="2021-02-16T17:48:00Z">
        <w:r>
          <w:rPr>
            <w:rStyle w:val="SC15323589"/>
            <w:w w:val="100"/>
            <w:sz w:val="22"/>
            <w:szCs w:val="22"/>
            <w:lang w:val="en-GB"/>
          </w:rPr>
          <w:t>s</w:t>
        </w:r>
      </w:ins>
      <w:ins w:id="30" w:author="Rojan Chitrakar" w:date="2021-02-16T17:50:00Z">
        <w:r>
          <w:rPr>
            <w:rStyle w:val="SC15323589"/>
            <w:w w:val="100"/>
            <w:sz w:val="22"/>
            <w:szCs w:val="22"/>
            <w:lang w:val="en-GB"/>
          </w:rPr>
          <w:t xml:space="preserve"> for any of the setup links</w:t>
        </w:r>
      </w:ins>
      <w:ins w:id="31" w:author="Rojan Chitrakar" w:date="2021-02-16T17:49:00Z">
        <w:r>
          <w:rPr>
            <w:rStyle w:val="SC15323589"/>
            <w:w w:val="100"/>
            <w:sz w:val="22"/>
            <w:szCs w:val="22"/>
            <w:lang w:val="en-GB"/>
          </w:rPr>
          <w:t>, and if beacon protection is enabled, new BIGTK/s</w:t>
        </w:r>
      </w:ins>
      <w:ins w:id="32" w:author="Rojan Chitrakar" w:date="2021-02-16T17:51:00Z">
        <w:r>
          <w:rPr>
            <w:rStyle w:val="SC15323589"/>
            <w:w w:val="100"/>
            <w:sz w:val="22"/>
            <w:szCs w:val="22"/>
            <w:lang w:val="en-GB"/>
          </w:rPr>
          <w:t xml:space="preserve"> for any of the setup links to the Supplicant.</w:t>
        </w:r>
      </w:ins>
    </w:p>
    <w:p w14:paraId="2F274AB0" w14:textId="77777777" w:rsidR="00B6134F" w:rsidRPr="00585205" w:rsidRDefault="00B6134F" w:rsidP="00B6134F">
      <w:pPr>
        <w:pStyle w:val="T"/>
        <w:spacing w:before="0" w:after="0"/>
        <w:rPr>
          <w:rStyle w:val="SC15323589"/>
          <w:w w:val="100"/>
          <w:sz w:val="22"/>
          <w:szCs w:val="22"/>
          <w:lang w:val="en-GB"/>
        </w:rPr>
      </w:pPr>
      <w:r w:rsidRPr="00585205">
        <w:rPr>
          <w:rStyle w:val="SC15323589"/>
          <w:w w:val="100"/>
          <w:sz w:val="22"/>
          <w:szCs w:val="22"/>
          <w:lang w:val="en-GB"/>
        </w:rPr>
        <w:t xml:space="preserve">The Authenticator may initiate the exchange when a Supplicant is disassociated or </w:t>
      </w:r>
      <w:proofErr w:type="spellStart"/>
      <w:r w:rsidRPr="00585205">
        <w:rPr>
          <w:rStyle w:val="SC15323589"/>
          <w:w w:val="100"/>
          <w:sz w:val="22"/>
          <w:szCs w:val="22"/>
          <w:lang w:val="en-GB"/>
        </w:rPr>
        <w:t>deauthenticated</w:t>
      </w:r>
      <w:proofErr w:type="spellEnd"/>
      <w:r w:rsidRPr="00585205">
        <w:rPr>
          <w:rStyle w:val="SC15323589"/>
          <w:w w:val="100"/>
          <w:sz w:val="22"/>
          <w:szCs w:val="22"/>
          <w:lang w:val="en-GB"/>
        </w:rPr>
        <w:t>.</w:t>
      </w:r>
    </w:p>
    <w:p w14:paraId="116920CD" w14:textId="667C9DCA" w:rsidR="00B6134F" w:rsidRPr="00585205" w:rsidRDefault="00B6134F" w:rsidP="00B6134F">
      <w:pPr>
        <w:pStyle w:val="T"/>
        <w:spacing w:before="0" w:after="0"/>
        <w:ind w:left="720"/>
        <w:rPr>
          <w:rStyle w:val="SC15323589"/>
          <w:w w:val="100"/>
          <w:sz w:val="22"/>
          <w:szCs w:val="22"/>
          <w:lang w:val="en-GB"/>
        </w:rPr>
      </w:pPr>
      <w:r w:rsidRPr="00585205">
        <w:rPr>
          <w:rStyle w:val="SC15323589"/>
          <w:w w:val="100"/>
          <w:sz w:val="22"/>
          <w:szCs w:val="22"/>
          <w:lang w:val="en-GB"/>
        </w:rPr>
        <w:t xml:space="preserve">Message 1: Authenticator </w:t>
      </w:r>
      <w:r w:rsidR="00BF40CB" w:rsidRPr="00585205">
        <w:rPr>
          <w:rStyle w:val="SC15323589"/>
          <w:rFonts w:hint="eastAsia"/>
          <w:w w:val="100"/>
          <w:sz w:val="22"/>
          <w:szCs w:val="22"/>
          <w:lang w:val="en-GB"/>
        </w:rPr>
        <w:t>→</w:t>
      </w:r>
      <w:r w:rsidRPr="00585205">
        <w:rPr>
          <w:rStyle w:val="SC15323589"/>
          <w:w w:val="100"/>
          <w:sz w:val="22"/>
          <w:szCs w:val="22"/>
          <w:lang w:val="en-GB"/>
        </w:rPr>
        <w:t xml:space="preserve"> Supplicant:</w:t>
      </w:r>
    </w:p>
    <w:p w14:paraId="091C0A4E" w14:textId="7F491D5A" w:rsidR="00B6134F" w:rsidRPr="00585205" w:rsidRDefault="00B6134F" w:rsidP="00B6134F">
      <w:pPr>
        <w:pStyle w:val="T"/>
        <w:spacing w:before="0" w:after="0"/>
        <w:ind w:left="720"/>
        <w:rPr>
          <w:rStyle w:val="SC15323589"/>
          <w:w w:val="100"/>
          <w:sz w:val="22"/>
          <w:szCs w:val="22"/>
          <w:lang w:val="en-GB"/>
        </w:rPr>
      </w:pPr>
      <w:r w:rsidRPr="00585205">
        <w:rPr>
          <w:rStyle w:val="SC15323589"/>
          <w:w w:val="100"/>
          <w:sz w:val="22"/>
          <w:szCs w:val="22"/>
          <w:lang w:val="en-GB"/>
        </w:rPr>
        <w:t>EAPOL-</w:t>
      </w:r>
      <w:proofErr w:type="gramStart"/>
      <w:r w:rsidRPr="00585205">
        <w:rPr>
          <w:rStyle w:val="SC15323589"/>
          <w:w w:val="100"/>
          <w:sz w:val="22"/>
          <w:szCs w:val="22"/>
          <w:lang w:val="en-GB"/>
        </w:rPr>
        <w:t>Key(</w:t>
      </w:r>
      <w:proofErr w:type="gramEnd"/>
      <w:r w:rsidRPr="00585205">
        <w:rPr>
          <w:rStyle w:val="SC15323589"/>
          <w:w w:val="100"/>
          <w:sz w:val="22"/>
          <w:szCs w:val="22"/>
          <w:lang w:val="en-GB"/>
        </w:rPr>
        <w:t>1,1,1,0,G,0,Key RSC,0, MIC, {GTK[N], IGTK[M], BIGTK[Q]</w:t>
      </w:r>
      <w:ins w:id="33" w:author="Rojan Chitrakar" w:date="2021-03-09T13:50:00Z">
        <w:r w:rsidR="00792A0E" w:rsidRPr="00585205">
          <w:rPr>
            <w:rStyle w:val="SC15323589"/>
            <w:w w:val="100"/>
            <w:sz w:val="22"/>
            <w:szCs w:val="22"/>
            <w:lang w:val="en-GB"/>
          </w:rPr>
          <w:t>} or</w:t>
        </w:r>
      </w:ins>
      <w:ins w:id="34" w:author="Rojan Chitrakar" w:date="2021-03-09T00:56:00Z">
        <w:r w:rsidR="00362859" w:rsidRPr="00585205">
          <w:rPr>
            <w:rStyle w:val="SC15323589"/>
            <w:w w:val="100"/>
            <w:sz w:val="22"/>
            <w:szCs w:val="22"/>
            <w:lang w:val="en-GB"/>
          </w:rPr>
          <w:t xml:space="preserve"> </w:t>
        </w:r>
      </w:ins>
      <w:ins w:id="35" w:author="Rojan Chitrakar" w:date="2021-03-09T13:50:00Z">
        <w:r w:rsidR="00792A0E" w:rsidRPr="00585205">
          <w:rPr>
            <w:rStyle w:val="SC15323589"/>
            <w:w w:val="100"/>
            <w:sz w:val="22"/>
            <w:szCs w:val="22"/>
            <w:lang w:val="en-GB"/>
          </w:rPr>
          <w:t>{</w:t>
        </w:r>
      </w:ins>
      <w:proofErr w:type="spellStart"/>
      <w:ins w:id="36" w:author="Rojan Chitrakar" w:date="2021-03-09T15:19:00Z">
        <w:r w:rsidR="00910E87" w:rsidRPr="00585205">
          <w:rPr>
            <w:rStyle w:val="SC15323589"/>
            <w:w w:val="100"/>
            <w:sz w:val="22"/>
            <w:szCs w:val="22"/>
            <w:lang w:val="en-GB"/>
          </w:rPr>
          <w:t>MLO_</w:t>
        </w:r>
      </w:ins>
      <w:ins w:id="37" w:author="Rojan Chitrakar" w:date="2021-03-09T00:56:00Z">
        <w:r w:rsidR="00362859" w:rsidRPr="00585205">
          <w:rPr>
            <w:rStyle w:val="SC15323589"/>
            <w:w w:val="100"/>
            <w:sz w:val="22"/>
            <w:szCs w:val="22"/>
            <w:lang w:val="en-GB"/>
          </w:rPr>
          <w:t>GTK</w:t>
        </w:r>
      </w:ins>
      <w:ins w:id="38" w:author="Rojan Chitrakar" w:date="2021-03-09T00:57:00Z">
        <w:r w:rsidR="00362859" w:rsidRPr="00585205">
          <w:rPr>
            <w:rStyle w:val="SC15323589"/>
            <w:w w:val="100"/>
            <w:sz w:val="22"/>
            <w:szCs w:val="22"/>
            <w:vertAlign w:val="subscript"/>
            <w:lang w:val="en-GB"/>
          </w:rPr>
          <w:t>n</w:t>
        </w:r>
      </w:ins>
      <w:proofErr w:type="spellEnd"/>
      <w:ins w:id="39" w:author="Rojan Chitrakar" w:date="2021-03-09T00:56:00Z">
        <w:r w:rsidR="00362859" w:rsidRPr="00585205">
          <w:rPr>
            <w:rStyle w:val="SC15323589"/>
            <w:w w:val="100"/>
            <w:sz w:val="22"/>
            <w:szCs w:val="22"/>
            <w:lang w:val="en-GB"/>
          </w:rPr>
          <w:t xml:space="preserve">, </w:t>
        </w:r>
      </w:ins>
      <w:proofErr w:type="spellStart"/>
      <w:ins w:id="40" w:author="Rojan Chitrakar" w:date="2021-03-09T15:20:00Z">
        <w:r w:rsidR="00910E87" w:rsidRPr="00585205">
          <w:rPr>
            <w:rStyle w:val="SC15323589"/>
            <w:w w:val="100"/>
            <w:sz w:val="22"/>
            <w:szCs w:val="22"/>
            <w:lang w:val="en-GB"/>
          </w:rPr>
          <w:t>MLO_</w:t>
        </w:r>
      </w:ins>
      <w:ins w:id="41" w:author="Rojan Chitrakar" w:date="2021-03-09T00:56:00Z">
        <w:r w:rsidR="00362859" w:rsidRPr="00585205">
          <w:rPr>
            <w:rStyle w:val="SC15323589"/>
            <w:w w:val="100"/>
            <w:sz w:val="22"/>
            <w:szCs w:val="22"/>
            <w:lang w:val="en-GB"/>
          </w:rPr>
          <w:t>IGTK</w:t>
        </w:r>
      </w:ins>
      <w:ins w:id="42" w:author="Rojan Chitrakar" w:date="2021-03-09T13:52:00Z">
        <w:r w:rsidR="00792A0E" w:rsidRPr="00585205">
          <w:rPr>
            <w:rStyle w:val="SC15323589"/>
            <w:w w:val="100"/>
            <w:sz w:val="22"/>
            <w:szCs w:val="22"/>
            <w:vertAlign w:val="subscript"/>
            <w:lang w:val="en-GB"/>
          </w:rPr>
          <w:t>n</w:t>
        </w:r>
      </w:ins>
      <w:proofErr w:type="spellEnd"/>
      <w:ins w:id="43" w:author="Rojan Chitrakar" w:date="2021-03-09T00:56:00Z">
        <w:r w:rsidR="00362859" w:rsidRPr="00585205">
          <w:rPr>
            <w:rStyle w:val="SC15323589"/>
            <w:w w:val="100"/>
            <w:sz w:val="22"/>
            <w:szCs w:val="22"/>
            <w:lang w:val="en-GB"/>
          </w:rPr>
          <w:t xml:space="preserve">, </w:t>
        </w:r>
      </w:ins>
      <w:proofErr w:type="spellStart"/>
      <w:ins w:id="44" w:author="Rojan Chitrakar" w:date="2021-03-09T15:20:00Z">
        <w:r w:rsidR="00910E87" w:rsidRPr="00585205">
          <w:rPr>
            <w:rStyle w:val="SC15323589"/>
            <w:w w:val="100"/>
            <w:sz w:val="22"/>
            <w:szCs w:val="22"/>
            <w:lang w:val="en-GB"/>
          </w:rPr>
          <w:t>MLO_</w:t>
        </w:r>
      </w:ins>
      <w:ins w:id="45" w:author="Rojan Chitrakar" w:date="2021-03-09T00:56:00Z">
        <w:r w:rsidR="00362859" w:rsidRPr="00585205">
          <w:rPr>
            <w:rStyle w:val="SC15323589"/>
            <w:w w:val="100"/>
            <w:sz w:val="22"/>
            <w:szCs w:val="22"/>
            <w:lang w:val="en-GB"/>
          </w:rPr>
          <w:t>BIGTK</w:t>
        </w:r>
      </w:ins>
      <w:ins w:id="46" w:author="Rojan Chitrakar" w:date="2021-03-09T13:52:00Z">
        <w:r w:rsidR="00792A0E" w:rsidRPr="00585205">
          <w:rPr>
            <w:rStyle w:val="SC15323589"/>
            <w:w w:val="100"/>
            <w:sz w:val="22"/>
            <w:szCs w:val="22"/>
            <w:vertAlign w:val="subscript"/>
            <w:lang w:val="en-GB"/>
          </w:rPr>
          <w:t>n</w:t>
        </w:r>
      </w:ins>
      <w:proofErr w:type="spellEnd"/>
      <w:r w:rsidRPr="00585205">
        <w:rPr>
          <w:rStyle w:val="SC15323589"/>
          <w:w w:val="100"/>
          <w:sz w:val="22"/>
          <w:szCs w:val="22"/>
          <w:lang w:val="en-GB"/>
        </w:rPr>
        <w:t>})</w:t>
      </w:r>
    </w:p>
    <w:p w14:paraId="7840B28B" w14:textId="3F672003" w:rsidR="00B6134F" w:rsidRDefault="00B6134F" w:rsidP="00B6134F">
      <w:pPr>
        <w:pStyle w:val="T"/>
        <w:spacing w:before="0" w:after="0"/>
        <w:ind w:left="720"/>
        <w:rPr>
          <w:rStyle w:val="SC15323589"/>
          <w:w w:val="100"/>
          <w:sz w:val="22"/>
          <w:szCs w:val="22"/>
          <w:lang w:val="en-GB"/>
        </w:rPr>
      </w:pPr>
      <w:r w:rsidRPr="00585205">
        <w:rPr>
          <w:rStyle w:val="SC15323589"/>
          <w:w w:val="100"/>
          <w:sz w:val="22"/>
          <w:szCs w:val="22"/>
          <w:lang w:val="en-GB"/>
        </w:rPr>
        <w:t xml:space="preserve">Message 2: Supplicant </w:t>
      </w:r>
      <w:r w:rsidR="00BF40CB" w:rsidRPr="00585205">
        <w:rPr>
          <w:rStyle w:val="SC15323589"/>
          <w:rFonts w:hint="eastAsia"/>
          <w:w w:val="100"/>
          <w:sz w:val="22"/>
          <w:szCs w:val="22"/>
          <w:lang w:val="en-GB"/>
        </w:rPr>
        <w:t>→</w:t>
      </w:r>
      <w:r w:rsidRPr="00585205">
        <w:rPr>
          <w:rStyle w:val="SC15323589"/>
          <w:w w:val="100"/>
          <w:sz w:val="22"/>
          <w:szCs w:val="22"/>
          <w:lang w:val="en-GB"/>
        </w:rPr>
        <w:t xml:space="preserve"> Authenticator: EAPOL-Key(1,1,0,</w:t>
      </w:r>
      <w:proofErr w:type="gramStart"/>
      <w:r w:rsidRPr="00585205">
        <w:rPr>
          <w:rStyle w:val="SC15323589"/>
          <w:w w:val="100"/>
          <w:sz w:val="22"/>
          <w:szCs w:val="22"/>
          <w:lang w:val="en-GB"/>
        </w:rPr>
        <w:t>0,G</w:t>
      </w:r>
      <w:proofErr w:type="gramEnd"/>
      <w:r w:rsidRPr="00585205">
        <w:rPr>
          <w:rStyle w:val="SC15323589"/>
          <w:w w:val="100"/>
          <w:sz w:val="22"/>
          <w:szCs w:val="22"/>
          <w:lang w:val="en-GB"/>
        </w:rPr>
        <w:t>,0,0,0,MIC,{})</w:t>
      </w:r>
    </w:p>
    <w:p w14:paraId="7243FA90" w14:textId="34F06099" w:rsidR="00FB36FD" w:rsidRDefault="00FB36FD" w:rsidP="00B6134F">
      <w:pPr>
        <w:pStyle w:val="T"/>
        <w:spacing w:before="0" w:after="0"/>
        <w:ind w:left="720"/>
        <w:rPr>
          <w:rStyle w:val="SC15323589"/>
          <w:w w:val="100"/>
          <w:sz w:val="22"/>
          <w:szCs w:val="22"/>
          <w:lang w:val="en-GB"/>
        </w:rPr>
      </w:pPr>
    </w:p>
    <w:p w14:paraId="2A9CEC7B" w14:textId="77777777" w:rsidR="00FB36FD" w:rsidRPr="00FB36FD" w:rsidRDefault="00FB36FD" w:rsidP="00FB36FD">
      <w:pPr>
        <w:pStyle w:val="T"/>
        <w:contextualSpacing/>
        <w:rPr>
          <w:rStyle w:val="SC15323589"/>
          <w:w w:val="100"/>
          <w:sz w:val="22"/>
          <w:szCs w:val="22"/>
          <w:lang w:val="en-GB"/>
        </w:rPr>
      </w:pPr>
      <w:r w:rsidRPr="00FB36FD">
        <w:rPr>
          <w:rStyle w:val="SC15323589"/>
          <w:w w:val="100"/>
          <w:sz w:val="22"/>
          <w:szCs w:val="22"/>
          <w:lang w:val="en-GB"/>
        </w:rPr>
        <w:t>The following apply:</w:t>
      </w:r>
    </w:p>
    <w:p w14:paraId="6128EBA5" w14:textId="77777777"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Key RSC denotes the last TSC or PN sent using the GTK.</w:t>
      </w:r>
    </w:p>
    <w:p w14:paraId="6208B462" w14:textId="3D77774B"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GTK[N] denotes the GTK with its key identifier as defined in 12.7.2 using the KEK defined in 12.7.1.3 and associated IV.</w:t>
      </w:r>
    </w:p>
    <w:p w14:paraId="3ECE7B76" w14:textId="5B8DEDBC"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IGTK[M], when present, denotes the IGTK with its key identifier as defined in 12.7.2 using the KEK defined in 12.7.1.3 and associated IV.</w:t>
      </w:r>
    </w:p>
    <w:p w14:paraId="04B691D8" w14:textId="4E3935BB"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lastRenderedPageBreak/>
        <w:t>—</w:t>
      </w:r>
      <w:r w:rsidRPr="00FB36FD">
        <w:rPr>
          <w:rStyle w:val="SC15323589"/>
          <w:w w:val="100"/>
          <w:sz w:val="22"/>
          <w:szCs w:val="22"/>
          <w:lang w:val="en-GB"/>
        </w:rPr>
        <w:t xml:space="preserve"> BIGTK[Q], when present, denotes the BIGTK with its key identifier as defined in 12.7.2 using the KEK defined in 12.7.1.3 and associated IV.</w:t>
      </w:r>
    </w:p>
    <w:p w14:paraId="0F860F27" w14:textId="77777777"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The MIC is computed over the body of the EAPOL-Key frame (with the MIC field zeroed for the</w:t>
      </w:r>
    </w:p>
    <w:p w14:paraId="24FFF68E" w14:textId="77777777" w:rsidR="00FB36FD" w:rsidRPr="00FB36FD" w:rsidRDefault="00FB36FD" w:rsidP="00FB36FD">
      <w:pPr>
        <w:pStyle w:val="T"/>
        <w:contextualSpacing/>
        <w:rPr>
          <w:rStyle w:val="SC15323589"/>
          <w:w w:val="100"/>
          <w:sz w:val="22"/>
          <w:szCs w:val="22"/>
          <w:lang w:val="en-GB"/>
        </w:rPr>
      </w:pPr>
      <w:r w:rsidRPr="00FB36FD">
        <w:rPr>
          <w:rStyle w:val="SC15323589"/>
          <w:w w:val="100"/>
          <w:sz w:val="22"/>
          <w:szCs w:val="22"/>
          <w:lang w:val="en-GB"/>
        </w:rPr>
        <w:t>computation) using the KCK defined in 12.7.1.3.</w:t>
      </w:r>
    </w:p>
    <w:p w14:paraId="0AA25F96" w14:textId="77777777" w:rsidR="00FB36FD" w:rsidRPr="00FB36FD" w:rsidRDefault="00FB36FD" w:rsidP="00FB36FD">
      <w:pPr>
        <w:pStyle w:val="T"/>
        <w:contextualSpacing/>
        <w:rPr>
          <w:rStyle w:val="SC15323589"/>
          <w:w w:val="100"/>
          <w:sz w:val="22"/>
          <w:szCs w:val="22"/>
          <w:lang w:val="en-GB"/>
        </w:rPr>
      </w:pPr>
      <w:r w:rsidRPr="00FB36FD">
        <w:rPr>
          <w:rStyle w:val="SC15323589"/>
          <w:rFonts w:hint="eastAsia"/>
          <w:w w:val="100"/>
          <w:sz w:val="22"/>
          <w:szCs w:val="22"/>
          <w:lang w:val="en-GB"/>
        </w:rPr>
        <w:t>—</w:t>
      </w:r>
      <w:r w:rsidRPr="00FB36FD">
        <w:rPr>
          <w:rStyle w:val="SC15323589"/>
          <w:w w:val="100"/>
          <w:sz w:val="22"/>
          <w:szCs w:val="22"/>
          <w:lang w:val="en-GB"/>
        </w:rPr>
        <w:t xml:space="preserve"> OCI KDE represents the current operating channel information using which the EAPOL-Key frame</w:t>
      </w:r>
    </w:p>
    <w:p w14:paraId="03CF2B0B" w14:textId="49870CA9" w:rsidR="00FB36FD" w:rsidRDefault="00FB36FD" w:rsidP="00FB36FD">
      <w:pPr>
        <w:pStyle w:val="T"/>
        <w:contextualSpacing/>
        <w:rPr>
          <w:ins w:id="47" w:author="Rojan Chitrakar" w:date="2021-04-09T13:36:00Z"/>
          <w:rStyle w:val="SC15323589"/>
          <w:w w:val="100"/>
          <w:sz w:val="22"/>
          <w:szCs w:val="22"/>
          <w:lang w:val="en-GB"/>
        </w:rPr>
      </w:pPr>
      <w:r w:rsidRPr="00FB36FD">
        <w:rPr>
          <w:rStyle w:val="SC15323589"/>
          <w:w w:val="100"/>
          <w:sz w:val="22"/>
          <w:szCs w:val="22"/>
          <w:lang w:val="en-GB"/>
        </w:rPr>
        <w:t>is sent. OCI KDE is included when dot11RSNAOperatingChannelValidationActivated is true on the STA sending the message.</w:t>
      </w:r>
    </w:p>
    <w:p w14:paraId="06B18706" w14:textId="11CDB7F4" w:rsidR="007C550E" w:rsidRPr="00FB36FD" w:rsidRDefault="007C550E" w:rsidP="007C550E">
      <w:pPr>
        <w:pStyle w:val="T"/>
        <w:contextualSpacing/>
        <w:rPr>
          <w:ins w:id="48" w:author="Rojan Chitrakar" w:date="2021-04-09T13:36:00Z"/>
          <w:rStyle w:val="SC15323589"/>
          <w:w w:val="100"/>
          <w:sz w:val="22"/>
          <w:szCs w:val="22"/>
          <w:lang w:val="en-GB"/>
        </w:rPr>
      </w:pPr>
      <w:ins w:id="49" w:author="Rojan Chitrakar" w:date="2021-04-09T13:36:00Z">
        <w:r w:rsidRPr="00FB36FD">
          <w:rPr>
            <w:rStyle w:val="SC15323589"/>
            <w:rFonts w:hint="eastAsia"/>
            <w:w w:val="100"/>
            <w:sz w:val="22"/>
            <w:szCs w:val="22"/>
            <w:lang w:val="en-GB"/>
          </w:rPr>
          <w:t>—</w:t>
        </w:r>
        <w:r w:rsidRPr="00FB36FD">
          <w:rPr>
            <w:rStyle w:val="SC15323589"/>
            <w:w w:val="100"/>
            <w:sz w:val="22"/>
            <w:szCs w:val="22"/>
            <w:lang w:val="en-GB"/>
          </w:rPr>
          <w:t xml:space="preserve"> </w:t>
        </w:r>
        <w:proofErr w:type="spellStart"/>
        <w:r w:rsidRPr="00FB36FD">
          <w:rPr>
            <w:rStyle w:val="SC15323589"/>
            <w:w w:val="100"/>
            <w:sz w:val="22"/>
            <w:szCs w:val="22"/>
            <w:lang w:val="en-GB"/>
          </w:rPr>
          <w:t>MLO</w:t>
        </w:r>
        <w:r>
          <w:rPr>
            <w:rStyle w:val="SC15323589"/>
            <w:w w:val="100"/>
            <w:sz w:val="22"/>
            <w:szCs w:val="22"/>
            <w:lang w:val="en-GB"/>
          </w:rPr>
          <w:t>_</w:t>
        </w:r>
        <w:r w:rsidRPr="00FB36FD">
          <w:rPr>
            <w:rStyle w:val="SC15323589"/>
            <w:w w:val="100"/>
            <w:sz w:val="22"/>
            <w:szCs w:val="22"/>
            <w:lang w:val="en-GB"/>
          </w:rPr>
          <w:t>GTK</w:t>
        </w:r>
        <w:r w:rsidRPr="007C550E">
          <w:rPr>
            <w:rStyle w:val="SC15323589"/>
            <w:w w:val="100"/>
            <w:sz w:val="22"/>
            <w:szCs w:val="22"/>
            <w:vertAlign w:val="subscript"/>
            <w:lang w:val="en-GB"/>
          </w:rPr>
          <w:t>n</w:t>
        </w:r>
        <w:proofErr w:type="spellEnd"/>
        <w:r>
          <w:rPr>
            <w:rStyle w:val="SC15323589"/>
            <w:w w:val="100"/>
            <w:sz w:val="22"/>
            <w:szCs w:val="22"/>
            <w:lang w:val="en-GB"/>
          </w:rPr>
          <w:t xml:space="preserve">, when present, denotes </w:t>
        </w:r>
        <w:r w:rsidRPr="00FB36FD">
          <w:rPr>
            <w:rStyle w:val="SC15323589"/>
            <w:w w:val="100"/>
            <w:sz w:val="22"/>
            <w:szCs w:val="22"/>
            <w:lang w:val="en-GB"/>
          </w:rPr>
          <w:t xml:space="preserve">the GTK for the AP affiliated with the AP MLD for the link specified by </w:t>
        </w:r>
        <w:proofErr w:type="spellStart"/>
        <w:r w:rsidRPr="00FB36FD">
          <w:rPr>
            <w:rStyle w:val="SC15323589"/>
            <w:w w:val="100"/>
            <w:sz w:val="22"/>
            <w:szCs w:val="22"/>
            <w:lang w:val="en-GB"/>
          </w:rPr>
          <w:t>LinkID</w:t>
        </w:r>
        <w:proofErr w:type="spellEnd"/>
        <w:r w:rsidRPr="00FB36FD">
          <w:rPr>
            <w:rStyle w:val="SC15323589"/>
            <w:w w:val="100"/>
            <w:sz w:val="22"/>
            <w:szCs w:val="22"/>
            <w:lang w:val="en-GB"/>
          </w:rPr>
          <w:t xml:space="preserve"> </w:t>
        </w:r>
        <w:r>
          <w:rPr>
            <w:rStyle w:val="SC15323589"/>
            <w:w w:val="100"/>
            <w:sz w:val="22"/>
            <w:szCs w:val="22"/>
            <w:lang w:val="en-GB"/>
          </w:rPr>
          <w:t>n</w:t>
        </w:r>
      </w:ins>
      <w:ins w:id="50" w:author="Rojan Chitrakar" w:date="2021-04-09T15:05:00Z">
        <w:r w:rsidR="00727B27">
          <w:rPr>
            <w:rStyle w:val="SC15323589"/>
            <w:w w:val="100"/>
            <w:sz w:val="22"/>
            <w:szCs w:val="22"/>
            <w:lang w:val="en-GB"/>
          </w:rPr>
          <w:t xml:space="preserve"> </w:t>
        </w:r>
      </w:ins>
      <w:ins w:id="51" w:author="Rojan Chitrakar" w:date="2021-04-09T15:06:00Z">
        <w:r w:rsidR="00727B27" w:rsidRPr="00727B27">
          <w:rPr>
            <w:rStyle w:val="SC15323589"/>
            <w:w w:val="100"/>
            <w:sz w:val="22"/>
            <w:szCs w:val="22"/>
            <w:lang w:val="en-GB"/>
          </w:rPr>
          <w:t>as defined in 12.7.2</w:t>
        </w:r>
        <w:r w:rsidR="00727B27">
          <w:rPr>
            <w:rStyle w:val="SC15323589"/>
            <w:w w:val="100"/>
            <w:sz w:val="22"/>
            <w:szCs w:val="22"/>
            <w:lang w:val="en-GB"/>
          </w:rPr>
          <w:t xml:space="preserve"> </w:t>
        </w:r>
        <w:r w:rsidR="00727B27" w:rsidRPr="00727B27">
          <w:rPr>
            <w:rStyle w:val="SC15323589"/>
            <w:w w:val="100"/>
            <w:sz w:val="22"/>
            <w:szCs w:val="22"/>
            <w:lang w:val="en-GB"/>
          </w:rPr>
          <w:t>(EAPOL-Key frames)</w:t>
        </w:r>
      </w:ins>
      <w:ins w:id="52" w:author="Rojan Chitrakar" w:date="2021-04-09T13:36:00Z">
        <w:r w:rsidRPr="00FB36FD">
          <w:rPr>
            <w:rStyle w:val="SC15323589"/>
            <w:w w:val="100"/>
            <w:sz w:val="22"/>
            <w:szCs w:val="22"/>
            <w:lang w:val="en-GB"/>
          </w:rPr>
          <w:t>.</w:t>
        </w:r>
      </w:ins>
    </w:p>
    <w:p w14:paraId="63959D9C" w14:textId="149C8825" w:rsidR="007C550E" w:rsidRPr="00FB36FD" w:rsidRDefault="007C550E" w:rsidP="007C550E">
      <w:pPr>
        <w:pStyle w:val="T"/>
        <w:contextualSpacing/>
        <w:rPr>
          <w:ins w:id="53" w:author="Rojan Chitrakar" w:date="2021-04-09T13:36:00Z"/>
          <w:rStyle w:val="SC15323589"/>
          <w:w w:val="100"/>
          <w:sz w:val="22"/>
          <w:szCs w:val="22"/>
          <w:lang w:val="en-GB"/>
        </w:rPr>
      </w:pPr>
      <w:ins w:id="54" w:author="Rojan Chitrakar" w:date="2021-04-09T13:36:00Z">
        <w:r w:rsidRPr="00FB36FD">
          <w:rPr>
            <w:rStyle w:val="SC15323589"/>
            <w:rFonts w:hint="eastAsia"/>
            <w:w w:val="100"/>
            <w:sz w:val="22"/>
            <w:szCs w:val="22"/>
            <w:lang w:val="en-GB"/>
          </w:rPr>
          <w:t>—</w:t>
        </w:r>
        <w:r w:rsidRPr="00FB36FD">
          <w:rPr>
            <w:rStyle w:val="SC15323589"/>
            <w:w w:val="100"/>
            <w:sz w:val="22"/>
            <w:szCs w:val="22"/>
            <w:lang w:val="en-GB"/>
          </w:rPr>
          <w:t xml:space="preserve"> </w:t>
        </w:r>
        <w:proofErr w:type="spellStart"/>
        <w:r w:rsidRPr="00FB36FD">
          <w:rPr>
            <w:rStyle w:val="SC15323589"/>
            <w:w w:val="100"/>
            <w:sz w:val="22"/>
            <w:szCs w:val="22"/>
            <w:lang w:val="en-GB"/>
          </w:rPr>
          <w:t>MLO</w:t>
        </w:r>
        <w:r>
          <w:rPr>
            <w:rStyle w:val="SC15323589"/>
            <w:w w:val="100"/>
            <w:sz w:val="22"/>
            <w:szCs w:val="22"/>
            <w:lang w:val="en-GB"/>
          </w:rPr>
          <w:t>_</w:t>
        </w:r>
        <w:r w:rsidRPr="00FB36FD">
          <w:rPr>
            <w:rStyle w:val="SC15323589"/>
            <w:w w:val="100"/>
            <w:sz w:val="22"/>
            <w:szCs w:val="22"/>
            <w:lang w:val="en-GB"/>
          </w:rPr>
          <w:t>IGTK</w:t>
        </w:r>
        <w:r w:rsidRPr="007C550E">
          <w:rPr>
            <w:rStyle w:val="SC15323589"/>
            <w:w w:val="100"/>
            <w:sz w:val="22"/>
            <w:szCs w:val="22"/>
            <w:vertAlign w:val="subscript"/>
            <w:lang w:val="en-GB"/>
          </w:rPr>
          <w:t>n</w:t>
        </w:r>
        <w:proofErr w:type="spellEnd"/>
        <w:r>
          <w:rPr>
            <w:rStyle w:val="SC15323589"/>
            <w:w w:val="100"/>
            <w:sz w:val="22"/>
            <w:szCs w:val="22"/>
            <w:lang w:val="en-GB"/>
          </w:rPr>
          <w:t>, when present, denotes</w:t>
        </w:r>
        <w:r w:rsidRPr="00FB36FD">
          <w:rPr>
            <w:rStyle w:val="SC15323589"/>
            <w:w w:val="100"/>
            <w:sz w:val="22"/>
            <w:szCs w:val="22"/>
            <w:lang w:val="en-GB"/>
          </w:rPr>
          <w:t xml:space="preserve"> the IGTK for the AP affiliated with the AP MLD for the link specified by </w:t>
        </w:r>
        <w:proofErr w:type="spellStart"/>
        <w:r w:rsidRPr="00FB36FD">
          <w:rPr>
            <w:rStyle w:val="SC15323589"/>
            <w:w w:val="100"/>
            <w:sz w:val="22"/>
            <w:szCs w:val="22"/>
            <w:lang w:val="en-GB"/>
          </w:rPr>
          <w:t>LinkID</w:t>
        </w:r>
        <w:proofErr w:type="spellEnd"/>
        <w:r w:rsidRPr="00FB36FD">
          <w:rPr>
            <w:rStyle w:val="SC15323589"/>
            <w:w w:val="100"/>
            <w:sz w:val="22"/>
            <w:szCs w:val="22"/>
            <w:lang w:val="en-GB"/>
          </w:rPr>
          <w:t xml:space="preserve"> </w:t>
        </w:r>
        <w:r>
          <w:rPr>
            <w:rStyle w:val="SC15323589"/>
            <w:w w:val="100"/>
            <w:sz w:val="22"/>
            <w:szCs w:val="22"/>
            <w:lang w:val="en-GB"/>
          </w:rPr>
          <w:t>n</w:t>
        </w:r>
      </w:ins>
      <w:ins w:id="55" w:author="Rojan Chitrakar" w:date="2021-04-09T15:06:00Z">
        <w:r w:rsidR="00727B27">
          <w:rPr>
            <w:rStyle w:val="SC15323589"/>
            <w:w w:val="100"/>
            <w:sz w:val="22"/>
            <w:szCs w:val="22"/>
            <w:lang w:val="en-GB"/>
          </w:rPr>
          <w:t xml:space="preserve"> </w:t>
        </w:r>
        <w:r w:rsidR="00727B27" w:rsidRPr="00727B27">
          <w:rPr>
            <w:rStyle w:val="SC15323589"/>
            <w:w w:val="100"/>
            <w:sz w:val="22"/>
            <w:szCs w:val="22"/>
            <w:lang w:val="en-GB"/>
          </w:rPr>
          <w:t>as defined in 12.7.2</w:t>
        </w:r>
        <w:r w:rsidR="00727B27">
          <w:rPr>
            <w:rStyle w:val="SC15323589"/>
            <w:w w:val="100"/>
            <w:sz w:val="22"/>
            <w:szCs w:val="22"/>
            <w:lang w:val="en-GB"/>
          </w:rPr>
          <w:t xml:space="preserve"> </w:t>
        </w:r>
        <w:r w:rsidR="00727B27" w:rsidRPr="00727B27">
          <w:rPr>
            <w:rStyle w:val="SC15323589"/>
            <w:w w:val="100"/>
            <w:sz w:val="22"/>
            <w:szCs w:val="22"/>
            <w:lang w:val="en-GB"/>
          </w:rPr>
          <w:t>(EAPOL-Key frames)</w:t>
        </w:r>
      </w:ins>
      <w:ins w:id="56" w:author="Rojan Chitrakar" w:date="2021-04-09T13:36:00Z">
        <w:r w:rsidRPr="00FB36FD">
          <w:rPr>
            <w:rStyle w:val="SC15323589"/>
            <w:w w:val="100"/>
            <w:sz w:val="22"/>
            <w:szCs w:val="22"/>
            <w:lang w:val="en-GB"/>
          </w:rPr>
          <w:t>.</w:t>
        </w:r>
      </w:ins>
    </w:p>
    <w:p w14:paraId="7DCC5EDB" w14:textId="10B1EB4C" w:rsidR="007C550E" w:rsidRPr="00EB10F3" w:rsidRDefault="007C550E" w:rsidP="007C550E">
      <w:pPr>
        <w:pStyle w:val="T"/>
        <w:contextualSpacing/>
        <w:rPr>
          <w:ins w:id="57" w:author="Rojan Chitrakar" w:date="2021-04-09T13:36:00Z"/>
          <w:rStyle w:val="SC15323589"/>
          <w:w w:val="100"/>
          <w:sz w:val="22"/>
          <w:szCs w:val="22"/>
          <w:lang w:val="en-GB"/>
        </w:rPr>
      </w:pPr>
      <w:ins w:id="58" w:author="Rojan Chitrakar" w:date="2021-04-09T13:36:00Z">
        <w:r w:rsidRPr="00FB36FD">
          <w:rPr>
            <w:rStyle w:val="SC15323589"/>
            <w:rFonts w:hint="eastAsia"/>
            <w:w w:val="100"/>
            <w:sz w:val="22"/>
            <w:szCs w:val="22"/>
            <w:lang w:val="en-GB"/>
          </w:rPr>
          <w:t>—</w:t>
        </w:r>
        <w:r w:rsidRPr="00FB36FD">
          <w:rPr>
            <w:rStyle w:val="SC15323589"/>
            <w:w w:val="100"/>
            <w:sz w:val="22"/>
            <w:szCs w:val="22"/>
            <w:lang w:val="en-GB"/>
          </w:rPr>
          <w:t xml:space="preserve"> </w:t>
        </w:r>
        <w:proofErr w:type="spellStart"/>
        <w:r w:rsidRPr="00FB36FD">
          <w:rPr>
            <w:rStyle w:val="SC15323589"/>
            <w:w w:val="100"/>
            <w:sz w:val="22"/>
            <w:szCs w:val="22"/>
            <w:lang w:val="en-GB"/>
          </w:rPr>
          <w:t>MLO</w:t>
        </w:r>
        <w:r>
          <w:rPr>
            <w:rStyle w:val="SC15323589"/>
            <w:w w:val="100"/>
            <w:sz w:val="22"/>
            <w:szCs w:val="22"/>
            <w:lang w:val="en-GB"/>
          </w:rPr>
          <w:t>_</w:t>
        </w:r>
        <w:r w:rsidRPr="00FB36FD">
          <w:rPr>
            <w:rStyle w:val="SC15323589"/>
            <w:w w:val="100"/>
            <w:sz w:val="22"/>
            <w:szCs w:val="22"/>
            <w:lang w:val="en-GB"/>
          </w:rPr>
          <w:t>BIGTK</w:t>
        </w:r>
        <w:r w:rsidRPr="007C550E">
          <w:rPr>
            <w:rStyle w:val="SC15323589"/>
            <w:w w:val="100"/>
            <w:sz w:val="22"/>
            <w:szCs w:val="22"/>
            <w:vertAlign w:val="subscript"/>
            <w:lang w:val="en-GB"/>
          </w:rPr>
          <w:t>n</w:t>
        </w:r>
        <w:proofErr w:type="spellEnd"/>
        <w:r>
          <w:rPr>
            <w:rStyle w:val="SC15323589"/>
            <w:w w:val="100"/>
            <w:sz w:val="22"/>
            <w:szCs w:val="22"/>
            <w:lang w:val="en-GB"/>
          </w:rPr>
          <w:t>, when present, denotes</w:t>
        </w:r>
        <w:r w:rsidRPr="00FB36FD">
          <w:rPr>
            <w:rStyle w:val="SC15323589"/>
            <w:w w:val="100"/>
            <w:sz w:val="22"/>
            <w:szCs w:val="22"/>
            <w:lang w:val="en-GB"/>
          </w:rPr>
          <w:t xml:space="preserve"> the BIGTK for the AP affiliated with the AP MLD for the link specified </w:t>
        </w:r>
        <w:r>
          <w:rPr>
            <w:rStyle w:val="SC15323589"/>
            <w:w w:val="100"/>
            <w:sz w:val="22"/>
            <w:szCs w:val="22"/>
            <w:lang w:val="en-GB"/>
          </w:rPr>
          <w:t xml:space="preserve">by </w:t>
        </w:r>
        <w:proofErr w:type="spellStart"/>
        <w:r w:rsidRPr="00FB36FD">
          <w:rPr>
            <w:rStyle w:val="SC15323589"/>
            <w:w w:val="100"/>
            <w:sz w:val="22"/>
            <w:szCs w:val="22"/>
            <w:lang w:val="en-GB"/>
          </w:rPr>
          <w:t>LinkID</w:t>
        </w:r>
        <w:proofErr w:type="spellEnd"/>
        <w:r w:rsidRPr="00FB36FD">
          <w:rPr>
            <w:rStyle w:val="SC15323589"/>
            <w:w w:val="100"/>
            <w:sz w:val="22"/>
            <w:szCs w:val="22"/>
            <w:lang w:val="en-GB"/>
          </w:rPr>
          <w:t xml:space="preserve"> </w:t>
        </w:r>
        <w:r>
          <w:rPr>
            <w:rStyle w:val="SC15323589"/>
            <w:w w:val="100"/>
            <w:sz w:val="22"/>
            <w:szCs w:val="22"/>
            <w:lang w:val="en-GB"/>
          </w:rPr>
          <w:t>n</w:t>
        </w:r>
      </w:ins>
      <w:ins w:id="59" w:author="Rojan Chitrakar" w:date="2021-04-09T15:06:00Z">
        <w:r w:rsidR="00727B27">
          <w:rPr>
            <w:rStyle w:val="SC15323589"/>
            <w:w w:val="100"/>
            <w:sz w:val="22"/>
            <w:szCs w:val="22"/>
            <w:lang w:val="en-GB"/>
          </w:rPr>
          <w:t xml:space="preserve"> </w:t>
        </w:r>
        <w:r w:rsidR="00727B27" w:rsidRPr="00727B27">
          <w:rPr>
            <w:rStyle w:val="SC15323589"/>
            <w:w w:val="100"/>
            <w:sz w:val="22"/>
            <w:szCs w:val="22"/>
            <w:lang w:val="en-GB"/>
          </w:rPr>
          <w:t>as defined in 12.7.2</w:t>
        </w:r>
        <w:r w:rsidR="00727B27">
          <w:rPr>
            <w:rStyle w:val="SC15323589"/>
            <w:w w:val="100"/>
            <w:sz w:val="22"/>
            <w:szCs w:val="22"/>
            <w:lang w:val="en-GB"/>
          </w:rPr>
          <w:t xml:space="preserve"> </w:t>
        </w:r>
        <w:r w:rsidR="00727B27" w:rsidRPr="00727B27">
          <w:rPr>
            <w:rStyle w:val="SC15323589"/>
            <w:w w:val="100"/>
            <w:sz w:val="22"/>
            <w:szCs w:val="22"/>
            <w:lang w:val="en-GB"/>
          </w:rPr>
          <w:t>(EAPOL-Key frames)</w:t>
        </w:r>
      </w:ins>
      <w:ins w:id="60" w:author="Rojan Chitrakar" w:date="2021-04-09T13:36:00Z">
        <w:r w:rsidRPr="00FB36FD">
          <w:rPr>
            <w:rStyle w:val="SC15323589"/>
            <w:w w:val="100"/>
            <w:sz w:val="22"/>
            <w:szCs w:val="22"/>
            <w:lang w:val="en-GB"/>
          </w:rPr>
          <w:t>.</w:t>
        </w:r>
      </w:ins>
    </w:p>
    <w:p w14:paraId="5CFD9106" w14:textId="77777777" w:rsidR="007C550E" w:rsidRDefault="007C550E" w:rsidP="00FB36FD">
      <w:pPr>
        <w:pStyle w:val="T"/>
        <w:contextualSpacing/>
        <w:rPr>
          <w:rStyle w:val="SC15323589"/>
          <w:w w:val="100"/>
          <w:sz w:val="22"/>
          <w:szCs w:val="22"/>
          <w:lang w:val="en-GB"/>
        </w:rPr>
      </w:pPr>
    </w:p>
    <w:p w14:paraId="7D9E4FE1" w14:textId="52E78D25" w:rsidR="00EB10F3" w:rsidRPr="006F1B6F" w:rsidRDefault="00EB10F3" w:rsidP="006F1B6F">
      <w:pPr>
        <w:pStyle w:val="H2"/>
        <w:rPr>
          <w:w w:val="100"/>
        </w:rPr>
      </w:pPr>
      <w:r w:rsidRPr="006F1B6F">
        <w:rPr>
          <w:w w:val="100"/>
        </w:rPr>
        <w:t>12.7.7.2 Group key handshake message 1</w:t>
      </w:r>
    </w:p>
    <w:p w14:paraId="36088513" w14:textId="36751E55" w:rsidR="006F1B6F" w:rsidRPr="006F1B6F" w:rsidRDefault="006F1B6F" w:rsidP="00297573">
      <w:pPr>
        <w:rPr>
          <w:b/>
          <w:i/>
          <w:sz w:val="24"/>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the section as the following (Track Changes ON):</w:t>
      </w:r>
    </w:p>
    <w:p w14:paraId="2AFC1CB4" w14:textId="715DC982" w:rsidR="000C5F79" w:rsidRDefault="000C5F79" w:rsidP="00297573">
      <w:pPr>
        <w:rPr>
          <w:b/>
          <w:i/>
          <w:sz w:val="24"/>
        </w:rPr>
      </w:pPr>
      <w:r>
        <w:rPr>
          <w:b/>
          <w:i/>
          <w:sz w:val="24"/>
        </w:rPr>
        <w:t>…</w:t>
      </w:r>
    </w:p>
    <w:p w14:paraId="54D90FBC" w14:textId="77777777" w:rsidR="00A22E50" w:rsidRPr="00A22E50" w:rsidRDefault="00A22E50" w:rsidP="00A22E50">
      <w:pPr>
        <w:rPr>
          <w:rStyle w:val="SC15323589"/>
          <w:sz w:val="22"/>
          <w:szCs w:val="22"/>
        </w:rPr>
      </w:pPr>
      <w:r w:rsidRPr="00A22E50">
        <w:rPr>
          <w:rStyle w:val="SC15323589"/>
          <w:sz w:val="22"/>
          <w:szCs w:val="22"/>
        </w:rPr>
        <w:t>Key Data = encrypted, encapsulated</w:t>
      </w:r>
    </w:p>
    <w:p w14:paraId="263D8BB8" w14:textId="1B506000" w:rsidR="00A22E50" w:rsidRPr="00A22E50" w:rsidRDefault="00A22E50" w:rsidP="00A22E50">
      <w:pPr>
        <w:ind w:left="720"/>
        <w:rPr>
          <w:rStyle w:val="SC15323589"/>
          <w:sz w:val="22"/>
          <w:szCs w:val="22"/>
        </w:rPr>
      </w:pPr>
      <w:r w:rsidRPr="00A22E50">
        <w:rPr>
          <w:rStyle w:val="SC15323589"/>
          <w:sz w:val="22"/>
          <w:szCs w:val="22"/>
        </w:rPr>
        <w:t>—</w:t>
      </w:r>
      <w:commentRangeStart w:id="61"/>
      <w:ins w:id="62" w:author="Rojan Chitrakar" w:date="2021-04-09T15:10:00Z">
        <w:r w:rsidR="006F07D1">
          <w:rPr>
            <w:rStyle w:val="SC15323589"/>
            <w:sz w:val="22"/>
            <w:szCs w:val="22"/>
          </w:rPr>
          <w:t xml:space="preserve">For non-MLO, </w:t>
        </w:r>
        <w:commentRangeEnd w:id="61"/>
        <w:r w:rsidR="006F07D1">
          <w:rPr>
            <w:rStyle w:val="CommentReference"/>
            <w:color w:val="000000"/>
            <w:w w:val="0"/>
          </w:rPr>
          <w:commentReference w:id="61"/>
        </w:r>
      </w:ins>
      <w:r w:rsidRPr="00A22E50">
        <w:rPr>
          <w:rStyle w:val="SC15323589"/>
          <w:sz w:val="22"/>
          <w:szCs w:val="22"/>
        </w:rPr>
        <w:t>GTK and the GTK’s key identifier (see 12.7.2 (EAPOL-Key frames))</w:t>
      </w:r>
    </w:p>
    <w:p w14:paraId="2225E551" w14:textId="77777777" w:rsidR="00A22E50" w:rsidRPr="00A22E50" w:rsidRDefault="00A22E50" w:rsidP="00A22E50">
      <w:pPr>
        <w:ind w:left="720"/>
        <w:rPr>
          <w:rStyle w:val="SC15323589"/>
          <w:sz w:val="22"/>
          <w:szCs w:val="22"/>
        </w:rPr>
      </w:pPr>
      <w:r w:rsidRPr="00A22E50">
        <w:rPr>
          <w:rStyle w:val="SC15323589"/>
          <w:sz w:val="22"/>
          <w:szCs w:val="22"/>
        </w:rPr>
        <w:t>—When present, IGTK, IGTK’s key identifier, and IPN (see 12.7.2 (EAPOL-Key frames))</w:t>
      </w:r>
    </w:p>
    <w:p w14:paraId="22DB153E" w14:textId="77777777" w:rsidR="00A22E50" w:rsidRPr="00A22E50" w:rsidRDefault="00A22E50" w:rsidP="00A22E50">
      <w:pPr>
        <w:ind w:left="720"/>
        <w:rPr>
          <w:rStyle w:val="SC15323589"/>
          <w:sz w:val="22"/>
          <w:szCs w:val="22"/>
        </w:rPr>
      </w:pPr>
      <w:r w:rsidRPr="00A22E50">
        <w:rPr>
          <w:rStyle w:val="SC15323589"/>
          <w:sz w:val="22"/>
          <w:szCs w:val="22"/>
        </w:rPr>
        <w:t>—When present, BIGTK, BIGTK’s key identifier, and BIPN (see 12.7.2 (EAPOL-Key</w:t>
      </w:r>
    </w:p>
    <w:p w14:paraId="49CAA392" w14:textId="6F315D67" w:rsidR="00A22E50" w:rsidRPr="00A22E50" w:rsidRDefault="00A22E50" w:rsidP="00A22E50">
      <w:pPr>
        <w:ind w:left="720"/>
        <w:rPr>
          <w:rStyle w:val="SC15323589"/>
          <w:sz w:val="22"/>
          <w:szCs w:val="22"/>
        </w:rPr>
      </w:pPr>
      <w:r w:rsidRPr="00A22E50">
        <w:rPr>
          <w:rStyle w:val="SC15323589"/>
          <w:sz w:val="22"/>
          <w:szCs w:val="22"/>
        </w:rPr>
        <w:t>frames))</w:t>
      </w:r>
    </w:p>
    <w:p w14:paraId="7DF1ECC8" w14:textId="4D55B4FE" w:rsidR="00A22E50" w:rsidRPr="00A22E50" w:rsidRDefault="00A22E50" w:rsidP="00A22E50">
      <w:pPr>
        <w:ind w:left="720"/>
        <w:rPr>
          <w:rStyle w:val="SC15323589"/>
          <w:sz w:val="22"/>
          <w:szCs w:val="22"/>
        </w:rPr>
      </w:pPr>
      <w:r w:rsidRPr="00A22E50">
        <w:rPr>
          <w:rStyle w:val="SC15323589"/>
          <w:sz w:val="22"/>
          <w:szCs w:val="22"/>
        </w:rPr>
        <w:t>—OCI KDE when dot11RSNAOperatingChannelValidationActivated is true</w:t>
      </w:r>
      <w:r w:rsidR="006F07D1">
        <w:rPr>
          <w:rStyle w:val="SC15323589"/>
          <w:sz w:val="22"/>
          <w:szCs w:val="22"/>
        </w:rPr>
        <w:t xml:space="preserve"> </w:t>
      </w:r>
      <w:r w:rsidRPr="00A22E50">
        <w:rPr>
          <w:rStyle w:val="SC15323589"/>
          <w:sz w:val="22"/>
          <w:szCs w:val="22"/>
        </w:rPr>
        <w:t>on the</w:t>
      </w:r>
    </w:p>
    <w:p w14:paraId="23D6EAA1" w14:textId="5ED3F4CC" w:rsidR="000C5F79" w:rsidRDefault="00A22E50" w:rsidP="00A22E50">
      <w:pPr>
        <w:ind w:left="720"/>
        <w:rPr>
          <w:ins w:id="63" w:author="Rojan Chitrakar" w:date="2021-04-09T15:11:00Z"/>
          <w:rStyle w:val="SC15323589"/>
          <w:sz w:val="22"/>
          <w:szCs w:val="22"/>
        </w:rPr>
      </w:pPr>
      <w:r w:rsidRPr="00A22E50">
        <w:rPr>
          <w:rStyle w:val="SC15323589"/>
          <w:sz w:val="22"/>
          <w:szCs w:val="22"/>
        </w:rPr>
        <w:t>Authenticator(M58)</w:t>
      </w:r>
    </w:p>
    <w:p w14:paraId="04632D40" w14:textId="14FF348D" w:rsidR="006F07D1" w:rsidRPr="006F07D1" w:rsidRDefault="006F07D1" w:rsidP="00A22E50">
      <w:pPr>
        <w:ind w:left="720"/>
        <w:rPr>
          <w:ins w:id="64" w:author="Rojan Chitrakar" w:date="2021-03-09T01:03:00Z"/>
          <w:rStyle w:val="SC15323589"/>
          <w:sz w:val="22"/>
          <w:szCs w:val="22"/>
        </w:rPr>
      </w:pPr>
      <w:ins w:id="65" w:author="Rojan Chitrakar" w:date="2021-04-09T15:11:00Z">
        <w:r w:rsidRPr="00A22E50">
          <w:rPr>
            <w:rStyle w:val="SC15323589"/>
            <w:sz w:val="22"/>
            <w:szCs w:val="22"/>
          </w:rPr>
          <w:t>—</w:t>
        </w:r>
        <w:r>
          <w:rPr>
            <w:rStyle w:val="SC15323589"/>
            <w:sz w:val="22"/>
            <w:szCs w:val="22"/>
          </w:rPr>
          <w:t xml:space="preserve">For MLO, </w:t>
        </w:r>
      </w:ins>
      <w:ins w:id="66" w:author="Rojan Chitrakar" w:date="2021-04-09T15:16:00Z">
        <w:r>
          <w:rPr>
            <w:rStyle w:val="SC15323589"/>
            <w:sz w:val="22"/>
            <w:szCs w:val="22"/>
          </w:rPr>
          <w:t xml:space="preserve">when present, the MLO GTK KDE </w:t>
        </w:r>
      </w:ins>
      <w:ins w:id="67" w:author="Rojan Chitrakar" w:date="2021-04-14T13:54:00Z">
        <w:r w:rsidR="00BE1102">
          <w:rPr>
            <w:rStyle w:val="SC15323589"/>
            <w:sz w:val="22"/>
            <w:szCs w:val="22"/>
          </w:rPr>
          <w:t xml:space="preserve">(see </w:t>
        </w:r>
        <w:r w:rsidR="00BE1102" w:rsidRPr="006F1B6F">
          <w:rPr>
            <w:rStyle w:val="SC15323589"/>
            <w:sz w:val="22"/>
            <w:szCs w:val="22"/>
          </w:rPr>
          <w:t>12.7.2 (EAPOL-Key frames)</w:t>
        </w:r>
        <w:r w:rsidR="00BE1102">
          <w:rPr>
            <w:rStyle w:val="SC15323589"/>
            <w:sz w:val="22"/>
            <w:szCs w:val="22"/>
          </w:rPr>
          <w:t>)</w:t>
        </w:r>
        <w:r w:rsidR="00BE1102">
          <w:rPr>
            <w:rStyle w:val="SC15323589"/>
            <w:sz w:val="22"/>
            <w:szCs w:val="22"/>
          </w:rPr>
          <w:t xml:space="preserve"> </w:t>
        </w:r>
      </w:ins>
      <w:ins w:id="68" w:author="Rojan Chitrakar" w:date="2021-04-09T15:16:00Z">
        <w:r>
          <w:rPr>
            <w:rStyle w:val="SC15323589"/>
            <w:sz w:val="22"/>
            <w:szCs w:val="22"/>
          </w:rPr>
          <w:t>for any of the setup links</w:t>
        </w:r>
      </w:ins>
    </w:p>
    <w:p w14:paraId="53E5F030" w14:textId="1B7C924C" w:rsidR="009776FE" w:rsidRDefault="006F1B6F" w:rsidP="009776FE">
      <w:pPr>
        <w:ind w:left="720"/>
        <w:rPr>
          <w:ins w:id="69" w:author="Rojan Chitrakar" w:date="2021-02-16T18:03:00Z"/>
          <w:rStyle w:val="SC15323589"/>
          <w:sz w:val="22"/>
          <w:szCs w:val="22"/>
        </w:rPr>
      </w:pPr>
      <w:ins w:id="70" w:author="Rojan Chitrakar" w:date="2021-02-16T17:58:00Z">
        <w:r w:rsidRPr="00A22E50">
          <w:rPr>
            <w:rStyle w:val="SC15323589"/>
            <w:sz w:val="22"/>
            <w:szCs w:val="22"/>
          </w:rPr>
          <w:t>—</w:t>
        </w:r>
      </w:ins>
      <w:r w:rsidR="006F07D1" w:rsidRPr="006F07D1">
        <w:rPr>
          <w:rStyle w:val="SC15323589"/>
          <w:sz w:val="22"/>
          <w:szCs w:val="22"/>
        </w:rPr>
        <w:t xml:space="preserve"> </w:t>
      </w:r>
      <w:ins w:id="71" w:author="Rojan Chitrakar" w:date="2021-04-09T15:11:00Z">
        <w:r w:rsidR="006F07D1">
          <w:rPr>
            <w:rStyle w:val="SC15323589"/>
            <w:sz w:val="22"/>
            <w:szCs w:val="22"/>
          </w:rPr>
          <w:t>For MLO</w:t>
        </w:r>
      </w:ins>
      <w:ins w:id="72" w:author="Rojan Chitrakar" w:date="2021-04-09T15:17:00Z">
        <w:r w:rsidR="006F07D1">
          <w:rPr>
            <w:rStyle w:val="SC15323589"/>
            <w:sz w:val="22"/>
            <w:szCs w:val="22"/>
          </w:rPr>
          <w:t>, w</w:t>
        </w:r>
      </w:ins>
      <w:ins w:id="73" w:author="Rojan Chitrakar" w:date="2021-02-16T18:03:00Z">
        <w:r w:rsidR="009776FE">
          <w:rPr>
            <w:rStyle w:val="SC15323589"/>
            <w:sz w:val="22"/>
            <w:szCs w:val="22"/>
          </w:rPr>
          <w:t xml:space="preserve">hen present, the MLO IGTK KDE (see </w:t>
        </w:r>
        <w:r w:rsidR="009776FE" w:rsidRPr="006F1B6F">
          <w:rPr>
            <w:rStyle w:val="SC15323589"/>
            <w:sz w:val="22"/>
            <w:szCs w:val="22"/>
          </w:rPr>
          <w:t>12.7.2 (EAPOL-Key frames)</w:t>
        </w:r>
        <w:r w:rsidR="009776FE">
          <w:rPr>
            <w:rStyle w:val="SC15323589"/>
            <w:sz w:val="22"/>
            <w:szCs w:val="22"/>
          </w:rPr>
          <w:t>) for any of the setup links</w:t>
        </w:r>
      </w:ins>
    </w:p>
    <w:p w14:paraId="373C356F" w14:textId="6BAF22F6" w:rsidR="009776FE" w:rsidRDefault="009776FE" w:rsidP="009776FE">
      <w:pPr>
        <w:ind w:left="720"/>
        <w:rPr>
          <w:ins w:id="74" w:author="Rojan Chitrakar" w:date="2021-03-09T13:55:00Z"/>
          <w:rStyle w:val="SC15323589"/>
          <w:sz w:val="22"/>
          <w:szCs w:val="22"/>
        </w:rPr>
      </w:pPr>
      <w:ins w:id="75" w:author="Rojan Chitrakar" w:date="2021-02-16T18:03:00Z">
        <w:r w:rsidRPr="00A22E50">
          <w:rPr>
            <w:rStyle w:val="SC15323589"/>
            <w:sz w:val="22"/>
            <w:szCs w:val="22"/>
          </w:rPr>
          <w:t>—</w:t>
        </w:r>
      </w:ins>
      <w:ins w:id="76" w:author="Rojan Chitrakar" w:date="2021-04-09T15:17:00Z">
        <w:r w:rsidR="006F07D1">
          <w:rPr>
            <w:rStyle w:val="SC15323589"/>
            <w:sz w:val="22"/>
            <w:szCs w:val="22"/>
          </w:rPr>
          <w:t>For MLO, w</w:t>
        </w:r>
      </w:ins>
      <w:ins w:id="77" w:author="Rojan Chitrakar" w:date="2021-02-16T18:03:00Z">
        <w:r>
          <w:rPr>
            <w:rStyle w:val="SC15323589"/>
            <w:sz w:val="22"/>
            <w:szCs w:val="22"/>
          </w:rPr>
          <w:t xml:space="preserve">hen present, the MLO BIGTK KDE (see </w:t>
        </w:r>
        <w:r w:rsidRPr="006F1B6F">
          <w:rPr>
            <w:rStyle w:val="SC15323589"/>
            <w:sz w:val="22"/>
            <w:szCs w:val="22"/>
          </w:rPr>
          <w:t>12.7.2 (EAPOL-Key frames)</w:t>
        </w:r>
        <w:r>
          <w:rPr>
            <w:rStyle w:val="SC15323589"/>
            <w:sz w:val="22"/>
            <w:szCs w:val="22"/>
          </w:rPr>
          <w:t>) for any of the setup links</w:t>
        </w:r>
      </w:ins>
    </w:p>
    <w:p w14:paraId="003131BE" w14:textId="77777777" w:rsidR="00792A0E" w:rsidRDefault="00792A0E" w:rsidP="009776FE">
      <w:pPr>
        <w:ind w:left="720"/>
        <w:rPr>
          <w:ins w:id="78" w:author="Rojan Chitrakar" w:date="2021-03-06T00:15:00Z"/>
          <w:rStyle w:val="SC15323589"/>
          <w:sz w:val="22"/>
          <w:szCs w:val="22"/>
        </w:rPr>
      </w:pPr>
    </w:p>
    <w:p w14:paraId="6E30742E" w14:textId="77777777" w:rsidR="009776FE" w:rsidRDefault="009776FE" w:rsidP="00A22E50">
      <w:pPr>
        <w:ind w:left="720"/>
        <w:rPr>
          <w:rStyle w:val="SC15323589"/>
          <w:sz w:val="22"/>
          <w:szCs w:val="22"/>
        </w:rPr>
      </w:pPr>
    </w:p>
    <w:p w14:paraId="08DFBEC2" w14:textId="32B75FB7" w:rsidR="00A22E50" w:rsidRDefault="007B1408" w:rsidP="00535DD1">
      <w:pPr>
        <w:rPr>
          <w:color w:val="000000"/>
          <w:szCs w:val="22"/>
        </w:rPr>
      </w:pPr>
      <w:r w:rsidRPr="007B1408">
        <w:rPr>
          <w:color w:val="000000"/>
          <w:szCs w:val="22"/>
        </w:rPr>
        <w:t>The Authenticator sends message 1 to the Supplicant.</w:t>
      </w:r>
    </w:p>
    <w:p w14:paraId="3FDFAF65" w14:textId="77777777" w:rsidR="002217D0" w:rsidRDefault="002217D0" w:rsidP="00535DD1">
      <w:pPr>
        <w:rPr>
          <w:color w:val="000000"/>
          <w:szCs w:val="22"/>
        </w:rPr>
      </w:pPr>
    </w:p>
    <w:p w14:paraId="3BF59AD8" w14:textId="77777777" w:rsidR="007B1408" w:rsidRPr="007B1408" w:rsidRDefault="007B1408" w:rsidP="00535DD1">
      <w:pPr>
        <w:rPr>
          <w:color w:val="000000"/>
          <w:szCs w:val="22"/>
        </w:rPr>
      </w:pPr>
      <w:r w:rsidRPr="007B1408">
        <w:rPr>
          <w:color w:val="000000"/>
          <w:szCs w:val="22"/>
        </w:rPr>
        <w:t>On reception of message 1, the Supplicant:</w:t>
      </w:r>
    </w:p>
    <w:p w14:paraId="58422FDA" w14:textId="77777777" w:rsidR="007B1408" w:rsidRPr="007B1408" w:rsidRDefault="007B1408" w:rsidP="00535DD1">
      <w:pPr>
        <w:rPr>
          <w:color w:val="000000"/>
          <w:szCs w:val="22"/>
        </w:rPr>
      </w:pPr>
      <w:r w:rsidRPr="007B1408">
        <w:rPr>
          <w:color w:val="000000"/>
          <w:szCs w:val="22"/>
        </w:rPr>
        <w:t>a) Verifies that the Key Replay Counter field value has not yet been seen before, i.e., its value is</w:t>
      </w:r>
    </w:p>
    <w:p w14:paraId="7E32A0CC" w14:textId="77777777" w:rsidR="007B1408" w:rsidRPr="007B1408" w:rsidRDefault="007B1408" w:rsidP="00535DD1">
      <w:pPr>
        <w:rPr>
          <w:color w:val="000000"/>
          <w:szCs w:val="22"/>
        </w:rPr>
      </w:pPr>
      <w:r w:rsidRPr="007B1408">
        <w:rPr>
          <w:color w:val="000000"/>
          <w:szCs w:val="22"/>
        </w:rPr>
        <w:t>strictly larger than that in any other EAPOL-Key frame received thus far during this session.</w:t>
      </w:r>
    </w:p>
    <w:p w14:paraId="774FB3CF" w14:textId="77777777" w:rsidR="007B1408" w:rsidRPr="007B1408" w:rsidRDefault="007B1408" w:rsidP="00535DD1">
      <w:pPr>
        <w:rPr>
          <w:color w:val="000000"/>
          <w:szCs w:val="22"/>
        </w:rPr>
      </w:pPr>
      <w:r w:rsidRPr="007B1408">
        <w:rPr>
          <w:color w:val="000000"/>
          <w:szCs w:val="22"/>
        </w:rPr>
        <w:t>b) If dot11RSNAOperatingChannelValidationActivated is true and Authenticator RSNE indicates</w:t>
      </w:r>
    </w:p>
    <w:p w14:paraId="47B1F639" w14:textId="77777777" w:rsidR="007B1408" w:rsidRPr="007B1408" w:rsidRDefault="007B1408" w:rsidP="00535DD1">
      <w:pPr>
        <w:rPr>
          <w:color w:val="000000"/>
          <w:szCs w:val="22"/>
        </w:rPr>
      </w:pPr>
      <w:r w:rsidRPr="007B1408">
        <w:rPr>
          <w:color w:val="000000"/>
          <w:szCs w:val="22"/>
        </w:rPr>
        <w:t>OCVC capability, the Supplicant silently discards message 1 if any of the following are true:</w:t>
      </w:r>
    </w:p>
    <w:p w14:paraId="113FC373" w14:textId="77777777" w:rsidR="007B1408" w:rsidRPr="007B1408" w:rsidRDefault="007B1408" w:rsidP="00535DD1">
      <w:pPr>
        <w:rPr>
          <w:color w:val="000000"/>
          <w:szCs w:val="22"/>
        </w:rPr>
      </w:pPr>
      <w:r w:rsidRPr="007B1408">
        <w:rPr>
          <w:color w:val="000000"/>
          <w:szCs w:val="22"/>
        </w:rPr>
        <w:t>— OCI KDE is missing in the message</w:t>
      </w:r>
    </w:p>
    <w:p w14:paraId="5639C4FA" w14:textId="77777777" w:rsidR="007B1408" w:rsidRPr="007B1408" w:rsidRDefault="007B1408" w:rsidP="00535DD1">
      <w:pPr>
        <w:rPr>
          <w:color w:val="000000"/>
          <w:szCs w:val="22"/>
        </w:rPr>
      </w:pPr>
      <w:r w:rsidRPr="007B1408">
        <w:rPr>
          <w:color w:val="000000"/>
          <w:szCs w:val="22"/>
        </w:rPr>
        <w:t>— Channel information in the OCI KDE does not match current operating channel parameters</w:t>
      </w:r>
    </w:p>
    <w:p w14:paraId="01469F7D" w14:textId="77777777" w:rsidR="007B1408" w:rsidRPr="007B1408" w:rsidRDefault="007B1408" w:rsidP="00535DD1">
      <w:pPr>
        <w:rPr>
          <w:color w:val="000000"/>
          <w:szCs w:val="22"/>
        </w:rPr>
      </w:pPr>
      <w:r w:rsidRPr="007B1408">
        <w:rPr>
          <w:color w:val="000000"/>
          <w:szCs w:val="22"/>
        </w:rPr>
        <w:t>(see 12.2.9)</w:t>
      </w:r>
    </w:p>
    <w:p w14:paraId="63B28F6C" w14:textId="48FDD8C9" w:rsidR="007B1408" w:rsidRPr="007B1408" w:rsidRDefault="007B1408" w:rsidP="00535DD1">
      <w:pPr>
        <w:rPr>
          <w:color w:val="000000"/>
          <w:szCs w:val="22"/>
        </w:rPr>
      </w:pPr>
      <w:r w:rsidRPr="007B1408">
        <w:rPr>
          <w:color w:val="000000"/>
          <w:szCs w:val="22"/>
        </w:rPr>
        <w:t>c) Verifies that the MIC is valid, i.e., it uses the KCK that is part of the PTK to verify that there is no</w:t>
      </w:r>
      <w:r>
        <w:rPr>
          <w:color w:val="000000"/>
          <w:szCs w:val="22"/>
        </w:rPr>
        <w:t xml:space="preserve"> </w:t>
      </w:r>
      <w:r w:rsidRPr="007B1408">
        <w:rPr>
          <w:color w:val="000000"/>
          <w:szCs w:val="22"/>
        </w:rPr>
        <w:t>data integrity error, or that the AEAD decryption steps succeed.</w:t>
      </w:r>
    </w:p>
    <w:p w14:paraId="128D05E3" w14:textId="611F80E3" w:rsidR="007B1408" w:rsidRPr="007B1408" w:rsidRDefault="007B1408" w:rsidP="00535DD1">
      <w:pPr>
        <w:rPr>
          <w:color w:val="000000"/>
          <w:szCs w:val="22"/>
        </w:rPr>
      </w:pPr>
      <w:r w:rsidRPr="007B1408">
        <w:rPr>
          <w:color w:val="000000"/>
          <w:szCs w:val="22"/>
        </w:rPr>
        <w:t xml:space="preserve">d) </w:t>
      </w:r>
      <w:ins w:id="79" w:author="Rojan Chitrakar" w:date="2021-03-09T14:05:00Z">
        <w:r w:rsidR="002217D0" w:rsidRPr="002217D0">
          <w:rPr>
            <w:color w:val="000000"/>
            <w:szCs w:val="22"/>
          </w:rPr>
          <w:t xml:space="preserve">When the Supplicant </w:t>
        </w:r>
      </w:ins>
      <w:ins w:id="80" w:author="Rojan Chitrakar" w:date="2021-04-09T15:24:00Z">
        <w:r w:rsidR="002217D0">
          <w:rPr>
            <w:color w:val="000000"/>
            <w:szCs w:val="22"/>
          </w:rPr>
          <w:t xml:space="preserve">is not an MLD, </w:t>
        </w:r>
      </w:ins>
      <w:del w:id="81" w:author="Rojan Chitrakar" w:date="2021-04-09T15:24:00Z">
        <w:r w:rsidRPr="007B1408" w:rsidDel="002217D0">
          <w:rPr>
            <w:color w:val="000000"/>
            <w:szCs w:val="22"/>
          </w:rPr>
          <w:delText>U</w:delText>
        </w:r>
      </w:del>
      <w:ins w:id="82" w:author="Rojan Chitrakar" w:date="2021-04-09T15:24:00Z">
        <w:r w:rsidR="002217D0">
          <w:rPr>
            <w:color w:val="000000"/>
            <w:szCs w:val="22"/>
          </w:rPr>
          <w:t>u</w:t>
        </w:r>
      </w:ins>
      <w:r w:rsidRPr="007B1408">
        <w:rPr>
          <w:color w:val="000000"/>
          <w:szCs w:val="22"/>
        </w:rPr>
        <w:t>ses the MLME-</w:t>
      </w:r>
      <w:proofErr w:type="spellStart"/>
      <w:r w:rsidRPr="007B1408">
        <w:rPr>
          <w:color w:val="000000"/>
          <w:szCs w:val="22"/>
        </w:rPr>
        <w:t>SETKEYS.request</w:t>
      </w:r>
      <w:proofErr w:type="spellEnd"/>
      <w:r w:rsidRPr="007B1408">
        <w:rPr>
          <w:color w:val="000000"/>
          <w:szCs w:val="22"/>
        </w:rPr>
        <w:t xml:space="preserve"> primitive to configure the temporal GTK a</w:t>
      </w:r>
      <w:r w:rsidRPr="002217D0">
        <w:rPr>
          <w:color w:val="000000"/>
          <w:szCs w:val="22"/>
        </w:rPr>
        <w:t xml:space="preserve">nd, the IGTK when present, and the BIGTK if beacon protection is enabled, into the MAC. </w:t>
      </w:r>
      <w:ins w:id="83" w:author="Rojan Chitrakar" w:date="2021-03-09T14:05:00Z">
        <w:r w:rsidRPr="002217D0">
          <w:rPr>
            <w:color w:val="000000"/>
            <w:szCs w:val="22"/>
          </w:rPr>
          <w:t>When the Supplicant is a non-AP MLD</w:t>
        </w:r>
      </w:ins>
      <w:ins w:id="84" w:author="Rojan Chitrakar" w:date="2021-03-09T14:06:00Z">
        <w:r w:rsidRPr="002217D0">
          <w:rPr>
            <w:color w:val="000000"/>
            <w:szCs w:val="22"/>
          </w:rPr>
          <w:t>, uses the MLM</w:t>
        </w:r>
      </w:ins>
      <w:ins w:id="85" w:author="Rojan Chitrakar" w:date="2021-04-14T13:55:00Z">
        <w:r w:rsidR="00BE1102">
          <w:rPr>
            <w:color w:val="000000"/>
            <w:szCs w:val="22"/>
          </w:rPr>
          <w:t>E</w:t>
        </w:r>
      </w:ins>
      <w:ins w:id="86" w:author="Rojan Chitrakar" w:date="2021-03-09T14:06:00Z">
        <w:r w:rsidRPr="002217D0">
          <w:rPr>
            <w:color w:val="000000"/>
            <w:szCs w:val="22"/>
          </w:rPr>
          <w:t>-</w:t>
        </w:r>
        <w:proofErr w:type="spellStart"/>
        <w:r w:rsidRPr="002217D0">
          <w:rPr>
            <w:color w:val="000000"/>
            <w:szCs w:val="22"/>
          </w:rPr>
          <w:t>SETKEYS.request</w:t>
        </w:r>
        <w:proofErr w:type="spellEnd"/>
        <w:r w:rsidRPr="002217D0">
          <w:rPr>
            <w:color w:val="000000"/>
            <w:szCs w:val="22"/>
          </w:rPr>
          <w:t xml:space="preserve"> primitive to configure the temporal GTK</w:t>
        </w:r>
      </w:ins>
      <w:ins w:id="87" w:author="Rojan Chitrakar" w:date="2021-04-09T15:26:00Z">
        <w:r w:rsidR="002217D0">
          <w:rPr>
            <w:color w:val="000000"/>
            <w:szCs w:val="22"/>
          </w:rPr>
          <w:t>/s</w:t>
        </w:r>
      </w:ins>
      <w:ins w:id="88" w:author="Rojan Chitrakar" w:date="2021-03-09T14:06:00Z">
        <w:r w:rsidRPr="002217D0">
          <w:rPr>
            <w:color w:val="000000"/>
            <w:szCs w:val="22"/>
          </w:rPr>
          <w:t xml:space="preserve"> </w:t>
        </w:r>
      </w:ins>
      <w:ins w:id="89" w:author="Rojan Chitrakar" w:date="2021-04-09T15:25:00Z">
        <w:r w:rsidR="002217D0">
          <w:rPr>
            <w:color w:val="000000"/>
            <w:szCs w:val="22"/>
          </w:rPr>
          <w:t>when</w:t>
        </w:r>
      </w:ins>
      <w:ins w:id="90" w:author="Rojan Chitrakar" w:date="2021-03-09T15:23:00Z">
        <w:r w:rsidR="00910E87" w:rsidRPr="002217D0">
          <w:rPr>
            <w:color w:val="000000"/>
            <w:szCs w:val="22"/>
          </w:rPr>
          <w:t xml:space="preserve"> present </w:t>
        </w:r>
      </w:ins>
      <w:ins w:id="91" w:author="Rojan Chitrakar" w:date="2021-03-09T14:06:00Z">
        <w:r w:rsidRPr="002217D0">
          <w:rPr>
            <w:color w:val="000000"/>
            <w:szCs w:val="22"/>
          </w:rPr>
          <w:t>and, the IGTK</w:t>
        </w:r>
      </w:ins>
      <w:ins w:id="92" w:author="Rojan Chitrakar" w:date="2021-04-09T15:26:00Z">
        <w:r w:rsidR="002217D0">
          <w:rPr>
            <w:color w:val="000000"/>
            <w:szCs w:val="22"/>
          </w:rPr>
          <w:t>/s</w:t>
        </w:r>
      </w:ins>
      <w:ins w:id="93" w:author="Rojan Chitrakar" w:date="2021-03-09T14:06:00Z">
        <w:r w:rsidRPr="002217D0">
          <w:rPr>
            <w:color w:val="000000"/>
            <w:szCs w:val="22"/>
          </w:rPr>
          <w:t xml:space="preserve"> when present, and the BIGTK</w:t>
        </w:r>
      </w:ins>
      <w:ins w:id="94" w:author="Rojan Chitrakar" w:date="2021-04-09T15:26:00Z">
        <w:r w:rsidR="002217D0">
          <w:rPr>
            <w:color w:val="000000"/>
            <w:szCs w:val="22"/>
          </w:rPr>
          <w:t>/s</w:t>
        </w:r>
      </w:ins>
      <w:ins w:id="95" w:author="Rojan Chitrakar" w:date="2021-03-09T15:23:00Z">
        <w:r w:rsidR="00910E87" w:rsidRPr="002217D0">
          <w:rPr>
            <w:color w:val="000000"/>
            <w:szCs w:val="22"/>
          </w:rPr>
          <w:t xml:space="preserve"> when present </w:t>
        </w:r>
      </w:ins>
      <w:ins w:id="96" w:author="Rojan Chitrakar" w:date="2021-03-09T14:11:00Z">
        <w:r w:rsidR="00535DD1" w:rsidRPr="002217D0">
          <w:rPr>
            <w:color w:val="000000"/>
            <w:szCs w:val="22"/>
          </w:rPr>
          <w:t xml:space="preserve">for the </w:t>
        </w:r>
      </w:ins>
      <w:ins w:id="97" w:author="Rojan Chitrakar" w:date="2021-04-09T15:26:00Z">
        <w:r w:rsidR="002217D0">
          <w:rPr>
            <w:color w:val="000000"/>
            <w:szCs w:val="22"/>
          </w:rPr>
          <w:t>indicated</w:t>
        </w:r>
      </w:ins>
      <w:ins w:id="98" w:author="Rojan Chitrakar" w:date="2021-03-09T14:11:00Z">
        <w:r w:rsidR="00535DD1" w:rsidRPr="002217D0">
          <w:rPr>
            <w:color w:val="000000"/>
            <w:szCs w:val="22"/>
          </w:rPr>
          <w:t xml:space="preserve"> link</w:t>
        </w:r>
      </w:ins>
      <w:ins w:id="99" w:author="Rojan Chitrakar" w:date="2021-04-09T15:26:00Z">
        <w:r w:rsidR="002217D0">
          <w:rPr>
            <w:color w:val="000000"/>
            <w:szCs w:val="22"/>
          </w:rPr>
          <w:t>/s</w:t>
        </w:r>
      </w:ins>
      <w:ins w:id="100" w:author="Rojan Chitrakar" w:date="2021-03-09T14:06:00Z">
        <w:r w:rsidRPr="002217D0">
          <w:rPr>
            <w:color w:val="000000"/>
            <w:szCs w:val="22"/>
          </w:rPr>
          <w:t xml:space="preserve"> into the MAC</w:t>
        </w:r>
      </w:ins>
      <w:ins w:id="101" w:author="Rojan Chitrakar" w:date="2021-03-09T14:09:00Z">
        <w:r w:rsidR="00535DD1" w:rsidRPr="002217D0">
          <w:rPr>
            <w:color w:val="000000"/>
            <w:szCs w:val="22"/>
          </w:rPr>
          <w:t xml:space="preserve"> of the affiliated </w:t>
        </w:r>
      </w:ins>
      <w:ins w:id="102" w:author="Rojan Chitrakar" w:date="2021-04-14T14:53:00Z">
        <w:r w:rsidR="00053477">
          <w:rPr>
            <w:color w:val="000000"/>
            <w:szCs w:val="22"/>
          </w:rPr>
          <w:t xml:space="preserve">non-AP </w:t>
        </w:r>
      </w:ins>
      <w:ins w:id="103" w:author="Rojan Chitrakar" w:date="2021-03-09T14:09:00Z">
        <w:r w:rsidR="00535DD1" w:rsidRPr="002217D0">
          <w:rPr>
            <w:color w:val="000000"/>
            <w:szCs w:val="22"/>
          </w:rPr>
          <w:t>STA</w:t>
        </w:r>
      </w:ins>
      <w:ins w:id="104" w:author="Rojan Chitrakar" w:date="2021-04-09T15:27:00Z">
        <w:r w:rsidR="002217D0">
          <w:rPr>
            <w:color w:val="000000"/>
            <w:szCs w:val="22"/>
          </w:rPr>
          <w:t>/s</w:t>
        </w:r>
      </w:ins>
      <w:ins w:id="105" w:author="Rojan Chitrakar" w:date="2021-03-09T14:09:00Z">
        <w:r w:rsidR="00535DD1" w:rsidRPr="002217D0">
          <w:rPr>
            <w:color w:val="000000"/>
            <w:szCs w:val="22"/>
          </w:rPr>
          <w:t xml:space="preserve"> operating on the </w:t>
        </w:r>
      </w:ins>
      <w:ins w:id="106" w:author="Rojan Chitrakar" w:date="2021-04-09T15:26:00Z">
        <w:r w:rsidR="002217D0">
          <w:rPr>
            <w:color w:val="000000"/>
            <w:szCs w:val="22"/>
          </w:rPr>
          <w:t>indicated</w:t>
        </w:r>
      </w:ins>
      <w:ins w:id="107" w:author="Rojan Chitrakar" w:date="2021-03-09T14:11:00Z">
        <w:r w:rsidR="00535DD1" w:rsidRPr="002217D0">
          <w:rPr>
            <w:color w:val="000000"/>
            <w:szCs w:val="22"/>
          </w:rPr>
          <w:t xml:space="preserve"> </w:t>
        </w:r>
      </w:ins>
      <w:ins w:id="108" w:author="Rojan Chitrakar" w:date="2021-03-09T14:09:00Z">
        <w:r w:rsidR="00535DD1" w:rsidRPr="002217D0">
          <w:rPr>
            <w:color w:val="000000"/>
            <w:szCs w:val="22"/>
          </w:rPr>
          <w:t>link</w:t>
        </w:r>
      </w:ins>
      <w:ins w:id="109" w:author="Rojan Chitrakar" w:date="2021-04-09T15:27:00Z">
        <w:r w:rsidR="002217D0">
          <w:rPr>
            <w:color w:val="000000"/>
            <w:szCs w:val="22"/>
          </w:rPr>
          <w:t>/s</w:t>
        </w:r>
      </w:ins>
      <w:ins w:id="110" w:author="Rojan Chitrakar" w:date="2021-03-09T14:13:00Z">
        <w:r w:rsidR="00535DD1" w:rsidRPr="002217D0">
          <w:rPr>
            <w:color w:val="000000"/>
            <w:szCs w:val="22"/>
          </w:rPr>
          <w:t>.</w:t>
        </w:r>
      </w:ins>
      <w:ins w:id="111" w:author="Rojan Chitrakar" w:date="2021-03-09T14:10:00Z">
        <w:r w:rsidR="00535DD1">
          <w:rPr>
            <w:color w:val="000000"/>
            <w:szCs w:val="22"/>
          </w:rPr>
          <w:t xml:space="preserve"> </w:t>
        </w:r>
      </w:ins>
    </w:p>
    <w:p w14:paraId="673C2F4A" w14:textId="11EE76A4" w:rsidR="007B1408" w:rsidRDefault="007B1408" w:rsidP="00535DD1">
      <w:pPr>
        <w:rPr>
          <w:color w:val="000000"/>
          <w:szCs w:val="22"/>
        </w:rPr>
      </w:pPr>
      <w:r w:rsidRPr="007B1408">
        <w:rPr>
          <w:color w:val="000000"/>
          <w:szCs w:val="22"/>
        </w:rPr>
        <w:t>e) Responds by creating and sending message 2 of the group key handshake to the Authenticator and</w:t>
      </w:r>
      <w:r>
        <w:rPr>
          <w:color w:val="000000"/>
          <w:szCs w:val="22"/>
        </w:rPr>
        <w:t xml:space="preserve"> </w:t>
      </w:r>
      <w:r w:rsidRPr="007B1408">
        <w:rPr>
          <w:color w:val="000000"/>
          <w:szCs w:val="22"/>
        </w:rPr>
        <w:t>incrementing the replay counter.</w:t>
      </w:r>
    </w:p>
    <w:p w14:paraId="044A1FD0" w14:textId="2AB324D0" w:rsidR="00535DD1" w:rsidRDefault="00535DD1" w:rsidP="00535DD1">
      <w:pPr>
        <w:rPr>
          <w:color w:val="000000"/>
          <w:szCs w:val="22"/>
        </w:rPr>
      </w:pPr>
    </w:p>
    <w:p w14:paraId="55585FE6" w14:textId="53FBB7A3" w:rsidR="00E35144" w:rsidRPr="00E35144" w:rsidRDefault="000574F4" w:rsidP="000574F4">
      <w:pPr>
        <w:pStyle w:val="H3"/>
        <w:rPr>
          <w:w w:val="100"/>
          <w:sz w:val="22"/>
          <w:szCs w:val="22"/>
        </w:rPr>
      </w:pPr>
      <w:r w:rsidRPr="000574F4">
        <w:rPr>
          <w:w w:val="100"/>
          <w:sz w:val="22"/>
          <w:szCs w:val="22"/>
        </w:rPr>
        <w:t>35.3.5.2 Multi-link security</w:t>
      </w:r>
      <w:r w:rsidR="00E35144" w:rsidRPr="00E35144">
        <w:rPr>
          <w:w w:val="100"/>
          <w:sz w:val="22"/>
          <w:szCs w:val="22"/>
        </w:rPr>
        <w:t xml:space="preserve"> (</w:t>
      </w:r>
      <w:r w:rsidR="00E35144" w:rsidRPr="00E35144">
        <w:rPr>
          <w:w w:val="100"/>
          <w:sz w:val="22"/>
          <w:szCs w:val="22"/>
          <w:highlight w:val="yellow"/>
        </w:rPr>
        <w:t xml:space="preserve">CIDs </w:t>
      </w:r>
      <w:r w:rsidRPr="000574F4">
        <w:rPr>
          <w:w w:val="100"/>
          <w:sz w:val="22"/>
          <w:szCs w:val="22"/>
          <w:highlight w:val="yellow"/>
        </w:rPr>
        <w:t>2594</w:t>
      </w:r>
      <w:r w:rsidR="00E35144" w:rsidRPr="00E35144">
        <w:rPr>
          <w:w w:val="100"/>
          <w:sz w:val="22"/>
          <w:szCs w:val="22"/>
        </w:rPr>
        <w:t>)</w:t>
      </w:r>
    </w:p>
    <w:p w14:paraId="3A63DFC9" w14:textId="17C7FC11" w:rsidR="00E35144" w:rsidRDefault="00E35144" w:rsidP="00E35144">
      <w:pPr>
        <w:rPr>
          <w:b/>
          <w:i/>
          <w:sz w:val="24"/>
        </w:rPr>
      </w:pPr>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Modify the section as the following (Track Changes ON):</w:t>
      </w:r>
    </w:p>
    <w:p w14:paraId="2C2C427F" w14:textId="0DAB3A98" w:rsidR="000574F4" w:rsidRDefault="000574F4" w:rsidP="000574F4">
      <w:pPr>
        <w:rPr>
          <w:ins w:id="112" w:author="Rojan Chitrakar" w:date="2021-03-09T14:28:00Z"/>
          <w:b/>
          <w:i/>
          <w:sz w:val="24"/>
        </w:rPr>
      </w:pPr>
      <w:r>
        <w:rPr>
          <w:b/>
          <w:i/>
          <w:sz w:val="24"/>
        </w:rPr>
        <w:t>…</w:t>
      </w:r>
    </w:p>
    <w:bookmarkEnd w:id="0"/>
    <w:bookmarkEnd w:id="20"/>
    <w:p w14:paraId="788B28DA" w14:textId="77777777" w:rsidR="00E12A7B" w:rsidRDefault="00E12A7B" w:rsidP="000574F4">
      <w:pPr>
        <w:rPr>
          <w:ins w:id="113" w:author="Rojan Chitrakar" w:date="2021-03-08T23:57:00Z"/>
          <w:rStyle w:val="SC15323589"/>
          <w:sz w:val="22"/>
          <w:szCs w:val="22"/>
        </w:rPr>
      </w:pPr>
    </w:p>
    <w:p w14:paraId="45028AB4" w14:textId="5060C669" w:rsidR="00080540" w:rsidRDefault="004A32C4" w:rsidP="000574F4">
      <w:pPr>
        <w:rPr>
          <w:rStyle w:val="SC15323589"/>
          <w:sz w:val="22"/>
          <w:szCs w:val="22"/>
        </w:rPr>
      </w:pPr>
      <w:r w:rsidRPr="004A32C4">
        <w:rPr>
          <w:rStyle w:val="SC15323589"/>
          <w:sz w:val="22"/>
          <w:szCs w:val="22"/>
        </w:rPr>
        <w:t>Different links use different GTK/IGTK/BIGTK and each link has its own PN space. The</w:t>
      </w:r>
      <w:ins w:id="114" w:author="Rojan Chitrakar" w:date="2021-04-14T13:55:00Z">
        <w:r w:rsidR="00BE1102">
          <w:rPr>
            <w:rStyle w:val="SC15323589"/>
            <w:sz w:val="22"/>
            <w:szCs w:val="22"/>
          </w:rPr>
          <w:t xml:space="preserve"> </w:t>
        </w:r>
      </w:ins>
      <w:r w:rsidRPr="004A32C4">
        <w:rPr>
          <w:rStyle w:val="SC15323589"/>
          <w:sz w:val="22"/>
          <w:szCs w:val="22"/>
        </w:rPr>
        <w:t>GTK/IGTK/BIGTK of each setup links are delivered to the non-AP MLD using a single 4-way handshake as defined in 12.7.6 (4-way handshake).</w:t>
      </w:r>
      <w:ins w:id="115" w:author="Rojan Chitrakar" w:date="2021-03-09T14:24:00Z">
        <w:r>
          <w:rPr>
            <w:rStyle w:val="SC15323589"/>
            <w:sz w:val="22"/>
            <w:szCs w:val="22"/>
          </w:rPr>
          <w:t xml:space="preserve"> </w:t>
        </w:r>
      </w:ins>
      <w:ins w:id="116" w:author="Rojan Chitrakar" w:date="2021-03-08T23:57:00Z">
        <w:r w:rsidR="00080540" w:rsidRPr="002B274E">
          <w:rPr>
            <w:rStyle w:val="SC15323589"/>
            <w:sz w:val="22"/>
            <w:szCs w:val="22"/>
          </w:rPr>
          <w:t xml:space="preserve">When a GTK/IGTK/BIGTK update is triggered for </w:t>
        </w:r>
      </w:ins>
      <w:ins w:id="117" w:author="Rojan Chitrakar" w:date="2021-03-09T00:00:00Z">
        <w:r w:rsidR="00080540" w:rsidRPr="002B274E">
          <w:rPr>
            <w:rStyle w:val="SC15323589"/>
            <w:sz w:val="22"/>
            <w:szCs w:val="22"/>
          </w:rPr>
          <w:t xml:space="preserve">an AP </w:t>
        </w:r>
      </w:ins>
      <w:ins w:id="118" w:author="Rojan Chitrakar" w:date="2021-03-09T00:13:00Z">
        <w:r w:rsidR="007E2BCD" w:rsidRPr="002B274E">
          <w:rPr>
            <w:rStyle w:val="SC15323589"/>
            <w:sz w:val="22"/>
            <w:szCs w:val="22"/>
          </w:rPr>
          <w:t>affiliated</w:t>
        </w:r>
      </w:ins>
      <w:ins w:id="119" w:author="Rojan Chitrakar" w:date="2021-03-09T00:00:00Z">
        <w:r w:rsidR="00080540" w:rsidRPr="002B274E">
          <w:rPr>
            <w:rStyle w:val="SC15323589"/>
            <w:sz w:val="22"/>
            <w:szCs w:val="22"/>
          </w:rPr>
          <w:t xml:space="preserve"> with </w:t>
        </w:r>
      </w:ins>
      <w:ins w:id="120" w:author="Rojan Chitrakar" w:date="2021-04-09T15:31:00Z">
        <w:r w:rsidR="002B274E">
          <w:rPr>
            <w:rStyle w:val="SC15323589"/>
            <w:sz w:val="22"/>
            <w:szCs w:val="22"/>
          </w:rPr>
          <w:t>the</w:t>
        </w:r>
      </w:ins>
      <w:ins w:id="121" w:author="Rojan Chitrakar" w:date="2021-03-09T00:00:00Z">
        <w:r w:rsidR="00080540" w:rsidRPr="002B274E">
          <w:rPr>
            <w:rStyle w:val="SC15323589"/>
            <w:sz w:val="22"/>
            <w:szCs w:val="22"/>
          </w:rPr>
          <w:t xml:space="preserve"> AP MLD, the updated GTK/IGTK/BIGTK </w:t>
        </w:r>
      </w:ins>
      <w:ins w:id="122" w:author="Rojan Chitrakar" w:date="2021-03-09T00:05:00Z">
        <w:r w:rsidR="00080540" w:rsidRPr="002B274E">
          <w:rPr>
            <w:rStyle w:val="SC15323589"/>
            <w:sz w:val="22"/>
            <w:szCs w:val="22"/>
          </w:rPr>
          <w:t xml:space="preserve">may be delivered to the </w:t>
        </w:r>
      </w:ins>
      <w:ins w:id="123" w:author="Rojan Chitrakar" w:date="2021-03-09T00:07:00Z">
        <w:r w:rsidR="0070490A" w:rsidRPr="002B274E">
          <w:rPr>
            <w:rStyle w:val="SC15323589"/>
            <w:sz w:val="22"/>
            <w:szCs w:val="22"/>
          </w:rPr>
          <w:t>non-AP MLD using the Group</w:t>
        </w:r>
      </w:ins>
      <w:ins w:id="124" w:author="Rojan Chitrakar" w:date="2021-03-09T00:08:00Z">
        <w:r w:rsidR="0070490A" w:rsidRPr="002B274E">
          <w:rPr>
            <w:rStyle w:val="SC15323589"/>
            <w:sz w:val="22"/>
            <w:szCs w:val="22"/>
          </w:rPr>
          <w:t xml:space="preserve"> key handshake over any available link as defined in 12.7.7 (Group key handshake).</w:t>
        </w:r>
      </w:ins>
      <w:ins w:id="125" w:author="Rojan Chitrakar" w:date="2021-04-09T15:32:00Z">
        <w:r w:rsidR="000A6CAD">
          <w:rPr>
            <w:rStyle w:val="SC15323589"/>
            <w:sz w:val="22"/>
            <w:szCs w:val="22"/>
          </w:rPr>
          <w:t xml:space="preserve"> (#2594)</w:t>
        </w:r>
      </w:ins>
    </w:p>
    <w:p w14:paraId="1AED15D3" w14:textId="6390E98C" w:rsidR="00080540" w:rsidRDefault="00080540" w:rsidP="000574F4">
      <w:pPr>
        <w:rPr>
          <w:rStyle w:val="SC15323589"/>
          <w:sz w:val="22"/>
          <w:szCs w:val="22"/>
        </w:rPr>
      </w:pPr>
    </w:p>
    <w:p w14:paraId="495C9186" w14:textId="77777777" w:rsidR="00080540" w:rsidRPr="000574F4" w:rsidRDefault="00080540" w:rsidP="000574F4">
      <w:pPr>
        <w:rPr>
          <w:b/>
          <w:i/>
          <w:sz w:val="28"/>
          <w:szCs w:val="22"/>
        </w:rPr>
      </w:pPr>
    </w:p>
    <w:sectPr w:rsidR="00080540" w:rsidRPr="000574F4" w:rsidSect="00F04FA0">
      <w:headerReference w:type="default" r:id="rId14"/>
      <w:footerReference w:type="default" r:id="rId15"/>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Rojan Chitrakar" w:date="2021-04-09T15:50:00Z" w:initials="RC">
    <w:p w14:paraId="0CFBAA3E" w14:textId="4635707A" w:rsidR="003005C8" w:rsidRDefault="003005C8">
      <w:pPr>
        <w:pStyle w:val="CommentText"/>
      </w:pPr>
      <w:r>
        <w:rPr>
          <w:rStyle w:val="CommentReference"/>
        </w:rPr>
        <w:annotationRef/>
      </w:r>
      <w:r w:rsidRPr="003005C8">
        <w:t>For MLO, GTK is not present. MLO GTK is used instead.</w:t>
      </w:r>
    </w:p>
  </w:comment>
  <w:comment w:id="61" w:author="Rojan Chitrakar" w:date="2021-04-09T15:10:00Z" w:initials="RC">
    <w:p w14:paraId="757F9904" w14:textId="7964A71B" w:rsidR="006F07D1" w:rsidRDefault="006F07D1">
      <w:pPr>
        <w:pStyle w:val="CommentText"/>
      </w:pPr>
      <w:r>
        <w:rPr>
          <w:rStyle w:val="CommentReference"/>
        </w:rPr>
        <w:annotationRef/>
      </w:r>
      <w:r>
        <w:t>For MLO, GTK is not present</w:t>
      </w:r>
      <w:r w:rsidR="003005C8">
        <w:t>. MLO GTK is used instead.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FBAA3E" w15:done="0"/>
  <w15:commentEx w15:paraId="757F99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F65C" w16cex:dateUtc="2021-04-09T07:50:00Z"/>
  <w16cex:commentExtensible w16cex:durableId="241AECFB" w16cex:dateUtc="2021-04-09T07: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FBAA3E" w16cid:durableId="241AF65C"/>
  <w16cid:commentId w16cid:paraId="757F9904" w16cid:durableId="241AEC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2F85F" w14:textId="77777777" w:rsidR="008937AA" w:rsidRDefault="008937AA">
      <w:r>
        <w:separator/>
      </w:r>
    </w:p>
  </w:endnote>
  <w:endnote w:type="continuationSeparator" w:id="0">
    <w:p w14:paraId="792D3D61" w14:textId="77777777" w:rsidR="008937AA" w:rsidRDefault="00893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77777777" w:rsidR="005B7ADB" w:rsidRDefault="00053477">
    <w:pPr>
      <w:pStyle w:val="Footer"/>
      <w:tabs>
        <w:tab w:val="clear" w:pos="6480"/>
        <w:tab w:val="center" w:pos="4680"/>
        <w:tab w:val="right" w:pos="9360"/>
      </w:tabs>
    </w:pPr>
    <w:r>
      <w:fldChar w:fldCharType="begin"/>
    </w:r>
    <w:r>
      <w:instrText xml:space="preserve"> SUBJECT  \* MERGEFORMAT </w:instrText>
    </w:r>
    <w:r>
      <w:fldChar w:fldCharType="separate"/>
    </w:r>
    <w:r w:rsidR="005B7ADB">
      <w:t>Submission</w:t>
    </w:r>
    <w:r>
      <w:fldChar w:fldCharType="end"/>
    </w:r>
    <w:r w:rsidR="005B7ADB">
      <w:tab/>
      <w:t xml:space="preserve">page </w:t>
    </w:r>
    <w:r w:rsidR="005B7ADB">
      <w:fldChar w:fldCharType="begin"/>
    </w:r>
    <w:r w:rsidR="005B7ADB">
      <w:instrText xml:space="preserve">page </w:instrText>
    </w:r>
    <w:r w:rsidR="005B7ADB">
      <w:fldChar w:fldCharType="separate"/>
    </w:r>
    <w:r w:rsidR="00113268">
      <w:rPr>
        <w:noProof/>
      </w:rPr>
      <w:t>1</w:t>
    </w:r>
    <w:r w:rsidR="005B7ADB">
      <w:rPr>
        <w:noProof/>
      </w:rPr>
      <w:fldChar w:fldCharType="end"/>
    </w:r>
    <w:r w:rsidR="005B7ADB">
      <w:tab/>
      <w:t xml:space="preserve">Rojan Chitrakar,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A70AA" w14:textId="77777777" w:rsidR="008937AA" w:rsidRDefault="008937AA">
      <w:r>
        <w:separator/>
      </w:r>
    </w:p>
  </w:footnote>
  <w:footnote w:type="continuationSeparator" w:id="0">
    <w:p w14:paraId="20C2D319" w14:textId="77777777" w:rsidR="008937AA" w:rsidRDefault="00893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1EF46974" w:rsidR="005B7ADB" w:rsidRDefault="00776049">
    <w:pPr>
      <w:pStyle w:val="Header"/>
      <w:tabs>
        <w:tab w:val="clear" w:pos="6480"/>
        <w:tab w:val="center" w:pos="4680"/>
        <w:tab w:val="right" w:pos="9360"/>
      </w:tabs>
      <w:rPr>
        <w:lang w:eastAsia="zh-CN"/>
      </w:rPr>
    </w:pPr>
    <w:r>
      <w:t>February</w:t>
    </w:r>
    <w:r w:rsidR="005B7ADB">
      <w:t xml:space="preserve"> 20</w:t>
    </w:r>
    <w:r>
      <w:t>2</w:t>
    </w:r>
    <w:r w:rsidR="005B7ADB">
      <w:t>1</w:t>
    </w:r>
    <w:r w:rsidR="005B7ADB">
      <w:tab/>
    </w:r>
    <w:r w:rsidR="005B7ADB">
      <w:tab/>
      <w:t xml:space="preserve">doc.: </w:t>
    </w:r>
    <w:sdt>
      <w:sdtPr>
        <w:alias w:val="Title"/>
        <w:tag w:val=""/>
        <w:id w:val="1703056321"/>
        <w:placeholder>
          <w:docPart w:val="D61D9AE765034EA78C85BDEF27AD5A5B"/>
        </w:placeholder>
        <w:dataBinding w:prefixMappings="xmlns:ns0='http://purl.org/dc/elements/1.1/' xmlns:ns1='http://schemas.openxmlformats.org/package/2006/metadata/core-properties' " w:xpath="/ns1:coreProperties[1]/ns0:title[1]" w:storeItemID="{6C3C8BC8-F283-45AE-878A-BAB7291924A1}"/>
        <w:text/>
      </w:sdtPr>
      <w:sdtEndPr/>
      <w:sdtContent>
        <w:r w:rsidR="000759D8">
          <w:t>IEEE 802.11-21/0300r1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78C7574"/>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E36C1"/>
    <w:multiLevelType w:val="multilevel"/>
    <w:tmpl w:val="B79EDBBE"/>
    <w:lvl w:ilvl="0">
      <w:start w:val="29"/>
      <w:numFmt w:val="decimal"/>
      <w:lvlText w:val="%1"/>
      <w:lvlJc w:val="left"/>
      <w:pPr>
        <w:ind w:left="900" w:hanging="900"/>
      </w:pPr>
      <w:rPr>
        <w:rFonts w:hint="default"/>
      </w:rPr>
    </w:lvl>
    <w:lvl w:ilvl="1">
      <w:start w:val="10"/>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3D90EFE"/>
    <w:multiLevelType w:val="hybridMultilevel"/>
    <w:tmpl w:val="8D580A52"/>
    <w:lvl w:ilvl="0" w:tplc="52864EBA">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570A4D"/>
    <w:multiLevelType w:val="hybridMultilevel"/>
    <w:tmpl w:val="BB36BA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3C7F8E"/>
    <w:multiLevelType w:val="hybridMultilevel"/>
    <w:tmpl w:val="5BB0C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6F45F8"/>
    <w:multiLevelType w:val="hybridMultilevel"/>
    <w:tmpl w:val="E6FA8258"/>
    <w:lvl w:ilvl="0" w:tplc="04090001">
      <w:start w:val="1"/>
      <w:numFmt w:val="bullet"/>
      <w:lvlText w:val=""/>
      <w:lvlJc w:val="left"/>
      <w:pPr>
        <w:ind w:left="560" w:hanging="360"/>
      </w:pPr>
      <w:rPr>
        <w:rFonts w:ascii="Symbol" w:hAnsi="Symbol" w:hint="default"/>
      </w:rPr>
    </w:lvl>
    <w:lvl w:ilvl="1" w:tplc="04090003" w:tentative="1">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9"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0"/>
  </w:num>
  <w:num w:numId="5">
    <w:abstractNumId w:val="1"/>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6">
    <w:abstractNumId w:val="1"/>
    <w:lvlOverride w:ilvl="0">
      <w:lvl w:ilvl="0">
        <w:start w:val="1"/>
        <w:numFmt w:val="bullet"/>
        <w:lvlText w:val="9.6.34.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Table 9-524b—"/>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300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Figure 9-776p—"/>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9-776q—"/>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Figure 9-776r—"/>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1"/>
    <w:lvlOverride w:ilvl="0">
      <w:lvl w:ilvl="0">
        <w:start w:val="1"/>
        <w:numFmt w:val="bullet"/>
        <w:lvlText w:val="29.10.3.3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Annex B"/>
        <w:legacy w:legacy="1" w:legacySpace="0" w:legacyIndent="0"/>
        <w:lvlJc w:val="left"/>
        <w:pPr>
          <w:ind w:left="0" w:firstLine="0"/>
        </w:pPr>
        <w:rPr>
          <w:rFonts w:ascii="Arial" w:hAnsi="Arial" w:cs="Arial" w:hint="default"/>
          <w:b/>
          <w:i w:val="0"/>
          <w:strike w:val="0"/>
          <w:color w:val="000000"/>
          <w:sz w:val="28"/>
          <w:u w:val="none"/>
        </w:rPr>
      </w:lvl>
    </w:lvlOverride>
  </w:num>
  <w:num w:numId="15">
    <w:abstractNumId w:val="1"/>
    <w:lvlOverride w:ilvl="0">
      <w:lvl w:ilvl="0">
        <w:start w:val="1"/>
        <w:numFmt w:val="bullet"/>
        <w:lvlText w:val="B.4 "/>
        <w:legacy w:legacy="1" w:legacySpace="0" w:legacyIndent="0"/>
        <w:lvlJc w:val="left"/>
        <w:pPr>
          <w:ind w:left="0" w:firstLine="0"/>
        </w:pPr>
        <w:rPr>
          <w:rFonts w:ascii="Arial" w:hAnsi="Arial" w:cs="Arial" w:hint="default"/>
          <w:b/>
          <w:i w:val="0"/>
          <w:strike w:val="0"/>
          <w:color w:val="000000"/>
          <w:sz w:val="24"/>
          <w:u w:val="none"/>
        </w:rPr>
      </w:lvl>
    </w:lvlOverride>
  </w:num>
  <w:num w:numId="16">
    <w:abstractNumId w:val="1"/>
    <w:lvlOverride w:ilvl="0">
      <w:lvl w:ilvl="0">
        <w:start w:val="1"/>
        <w:numFmt w:val="bullet"/>
        <w:lvlText w:val="B.4.36 "/>
        <w:legacy w:legacy="1" w:legacySpace="0" w:legacyIndent="0"/>
        <w:lvlJc w:val="left"/>
        <w:pPr>
          <w:ind w:left="0" w:firstLine="0"/>
        </w:pPr>
        <w:rPr>
          <w:rFonts w:ascii="Arial" w:hAnsi="Arial" w:cs="Arial" w:hint="default"/>
          <w:b/>
          <w:i w:val="0"/>
          <w:strike w:val="0"/>
          <w:color w:val="000000"/>
          <w:sz w:val="22"/>
          <w:u w:val="none"/>
        </w:rPr>
      </w:lvl>
    </w:lvlOverride>
  </w:num>
  <w:num w:numId="17">
    <w:abstractNumId w:val="1"/>
    <w:lvlOverride w:ilvl="0">
      <w:lvl w:ilvl="0">
        <w:start w:val="1"/>
        <w:numFmt w:val="bullet"/>
        <w:lvlText w:val="B.4.36.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
    <w:abstractNumId w:val="1"/>
    <w:lvlOverride w:ilvl="0">
      <w:lvl w:ilvl="0">
        <w:start w:val="1"/>
        <w:numFmt w:val="bullet"/>
        <w:lvlText w:val="29.10 "/>
        <w:legacy w:legacy="1" w:legacySpace="0" w:legacyIndent="0"/>
        <w:lvlJc w:val="left"/>
        <w:pPr>
          <w:ind w:left="0" w:firstLine="0"/>
        </w:pPr>
        <w:rPr>
          <w:rFonts w:ascii="Arial" w:hAnsi="Arial" w:cs="Arial" w:hint="default"/>
          <w:b/>
          <w:i w:val="0"/>
          <w:strike w:val="0"/>
          <w:color w:val="000000"/>
          <w:sz w:val="22"/>
          <w:u w:val="none"/>
        </w:rPr>
      </w:lvl>
    </w:lvlOverride>
  </w:num>
  <w:num w:numId="20">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29.10.3.1 "/>
        <w:legacy w:legacy="1" w:legacySpace="0" w:legacyIndent="0"/>
        <w:lvlJc w:val="left"/>
        <w:pPr>
          <w:ind w:left="0" w:firstLine="0"/>
        </w:pPr>
        <w:rPr>
          <w:rFonts w:ascii="Arial" w:hAnsi="Arial" w:cs="Arial" w:hint="default"/>
          <w:b/>
          <w:i w:val="0"/>
          <w:strike w:val="0"/>
          <w:color w:val="000000"/>
          <w:sz w:val="22"/>
          <w:u w:val="none"/>
        </w:rPr>
      </w:lvl>
    </w:lvlOverride>
  </w:num>
  <w:num w:numId="26">
    <w:abstractNumId w:val="3"/>
  </w:num>
  <w:num w:numId="27">
    <w:abstractNumId w:val="1"/>
    <w:lvlOverride w:ilvl="0">
      <w:lvl w:ilvl="0">
        <w:start w:val="1"/>
        <w:numFmt w:val="bullet"/>
        <w:lvlText w:val="9.10.3.2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Figure 9-993e—"/>
        <w:legacy w:legacy="1" w:legacySpace="0" w:legacyIndent="0"/>
        <w:lvlJc w:val="center"/>
        <w:pPr>
          <w:ind w:left="0" w:firstLine="0"/>
        </w:pPr>
        <w:rPr>
          <w:rFonts w:ascii="Times New Roman" w:hAnsi="Times New Roman" w:cs="Times New Roman" w:hint="default"/>
          <w:b/>
          <w:i w:val="0"/>
          <w:strike w:val="0"/>
          <w:color w:val="000000"/>
          <w:sz w:val="22"/>
          <w:u w:val="none"/>
        </w:rPr>
      </w:lvl>
    </w:lvlOverride>
  </w:num>
  <w:num w:numId="29">
    <w:abstractNumId w:val="1"/>
    <w:lvlOverride w:ilvl="0">
      <w:lvl w:ilvl="0">
        <w:start w:val="1"/>
        <w:numFmt w:val="bullet"/>
        <w:lvlText w:val="29.10.3.2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6"/>
  </w:num>
  <w:num w:numId="31">
    <w:abstractNumId w:val="7"/>
  </w:num>
  <w:num w:numId="32">
    <w:abstractNumId w:val="1"/>
    <w:lvlOverride w:ilvl="0">
      <w:lvl w:ilvl="0">
        <w:start w:val="1"/>
        <w:numFmt w:val="bullet"/>
        <w:lvlText w:val="Figure 29-2—"/>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8"/>
  </w:num>
  <w:num w:numId="34">
    <w:abstractNumId w:val="1"/>
    <w:lvlOverride w:ilvl="0">
      <w:lvl w:ilvl="0">
        <w:start w:val="1"/>
        <w:numFmt w:val="bullet"/>
        <w:lvlText w:val="6.3.7.4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1"/>
    <w:lvlOverride w:ilvl="0">
      <w:lvl w:ilvl="0">
        <w:start w:val="1"/>
        <w:numFmt w:val="bullet"/>
        <w:lvlText w:val="6.3.7.4.2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1"/>
    <w:lvlOverride w:ilvl="0">
      <w:lvl w:ilvl="0">
        <w:start w:val="1"/>
        <w:numFmt w:val="bullet"/>
        <w:lvlText w:val="6.3.7.3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1"/>
    <w:lvlOverride w:ilvl="0">
      <w:lvl w:ilvl="0">
        <w:start w:val="1"/>
        <w:numFmt w:val="bullet"/>
        <w:lvlText w:val="6.3.8.3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1"/>
    <w:lvlOverride w:ilvl="0">
      <w:lvl w:ilvl="0">
        <w:start w:val="1"/>
        <w:numFmt w:val="bullet"/>
        <w:lvlText w:val="6.3.8.4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1"/>
    <w:lvlOverride w:ilvl="0">
      <w:lvl w:ilvl="0">
        <w:start w:val="1"/>
        <w:numFmt w:val="bullet"/>
        <w:lvlText w:val="6.3.8.4.2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1"/>
    <w:lvlOverride w:ilvl="0">
      <w:lvl w:ilvl="0">
        <w:start w:val="1"/>
        <w:numFmt w:val="bullet"/>
        <w:lvlText w:val="6.3.94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1"/>
    <w:lvlOverride w:ilvl="0">
      <w:lvl w:ilvl="0">
        <w:start w:val="1"/>
        <w:numFmt w:val="bullet"/>
        <w:lvlText w:val="6.3.94.2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1"/>
    <w:lvlOverride w:ilvl="0">
      <w:lvl w:ilvl="0">
        <w:start w:val="1"/>
        <w:numFmt w:val="bullet"/>
        <w:lvlText w:val="6.3.94.2.2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1"/>
    <w:lvlOverride w:ilvl="0">
      <w:lvl w:ilvl="0">
        <w:start w:val="1"/>
        <w:numFmt w:val="bullet"/>
        <w:lvlText w:val="6.3.94.3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1"/>
    <w:lvlOverride w:ilvl="0">
      <w:lvl w:ilvl="0">
        <w:start w:val="1"/>
        <w:numFmt w:val="bullet"/>
        <w:lvlText w:val="6.3.94.3.2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8">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9">
    <w:abstractNumId w:val="1"/>
    <w:lvlOverride w:ilvl="0">
      <w:lvl w:ilvl="0">
        <w:start w:val="1"/>
        <w:numFmt w:val="bullet"/>
        <w:lvlText w:val="29.10.3 "/>
        <w:legacy w:legacy="1" w:legacySpace="0" w:legacyIndent="0"/>
        <w:lvlJc w:val="left"/>
        <w:pPr>
          <w:ind w:left="0" w:firstLine="0"/>
        </w:pPr>
        <w:rPr>
          <w:rFonts w:ascii="Arial" w:hAnsi="Arial" w:cs="Arial" w:hint="default"/>
          <w:b/>
          <w:i w:val="0"/>
          <w:strike w:val="0"/>
          <w:color w:val="000000"/>
          <w:sz w:val="20"/>
          <w:u w:val="none"/>
        </w:rPr>
      </w:lvl>
    </w:lvlOverride>
  </w:num>
  <w:num w:numId="50">
    <w:abstractNumId w:val="1"/>
    <w:lvlOverride w:ilvl="0">
      <w:lvl w:ilvl="0">
        <w:start w:val="1"/>
        <w:numFmt w:val="bullet"/>
        <w:lvlText w:val="29.10.1 "/>
        <w:legacy w:legacy="1" w:legacySpace="0" w:legacyIndent="0"/>
        <w:lvlJc w:val="left"/>
        <w:pPr>
          <w:ind w:left="0" w:firstLine="0"/>
        </w:pPr>
        <w:rPr>
          <w:rFonts w:ascii="Arial" w:hAnsi="Arial" w:cs="Arial" w:hint="default"/>
          <w:b/>
          <w:i w:val="0"/>
          <w:strike w:val="0"/>
          <w:color w:val="000000"/>
          <w:sz w:val="22"/>
          <w:u w:val="none"/>
        </w:rPr>
      </w:lvl>
    </w:lvlOverride>
  </w:num>
  <w:num w:numId="51">
    <w:abstractNumId w:val="5"/>
  </w:num>
  <w:num w:numId="52">
    <w:abstractNumId w:val="1"/>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3">
    <w:abstractNumId w:val="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5903"/>
    <w:rsid w:val="00006852"/>
    <w:rsid w:val="00007917"/>
    <w:rsid w:val="00010CA3"/>
    <w:rsid w:val="00010CA8"/>
    <w:rsid w:val="00011A27"/>
    <w:rsid w:val="000128B4"/>
    <w:rsid w:val="00013718"/>
    <w:rsid w:val="00013A38"/>
    <w:rsid w:val="000156E6"/>
    <w:rsid w:val="0001586D"/>
    <w:rsid w:val="00016100"/>
    <w:rsid w:val="000172C9"/>
    <w:rsid w:val="00017AE9"/>
    <w:rsid w:val="000202F5"/>
    <w:rsid w:val="00020465"/>
    <w:rsid w:val="000205DE"/>
    <w:rsid w:val="000225F0"/>
    <w:rsid w:val="000241B5"/>
    <w:rsid w:val="0002651F"/>
    <w:rsid w:val="00026850"/>
    <w:rsid w:val="000335ED"/>
    <w:rsid w:val="00034E96"/>
    <w:rsid w:val="00035AE8"/>
    <w:rsid w:val="000371D3"/>
    <w:rsid w:val="0003771E"/>
    <w:rsid w:val="00037F35"/>
    <w:rsid w:val="000423B2"/>
    <w:rsid w:val="00042854"/>
    <w:rsid w:val="0004755E"/>
    <w:rsid w:val="0005080D"/>
    <w:rsid w:val="000514EB"/>
    <w:rsid w:val="00051A94"/>
    <w:rsid w:val="00053477"/>
    <w:rsid w:val="00054058"/>
    <w:rsid w:val="00055348"/>
    <w:rsid w:val="00055A59"/>
    <w:rsid w:val="0005724D"/>
    <w:rsid w:val="000574F4"/>
    <w:rsid w:val="000614DB"/>
    <w:rsid w:val="000619B9"/>
    <w:rsid w:val="00061C3D"/>
    <w:rsid w:val="0006290F"/>
    <w:rsid w:val="00066D8A"/>
    <w:rsid w:val="0006756F"/>
    <w:rsid w:val="00070B50"/>
    <w:rsid w:val="00071039"/>
    <w:rsid w:val="00071B90"/>
    <w:rsid w:val="00072045"/>
    <w:rsid w:val="00072E8A"/>
    <w:rsid w:val="00075704"/>
    <w:rsid w:val="000759D8"/>
    <w:rsid w:val="00080395"/>
    <w:rsid w:val="000804D5"/>
    <w:rsid w:val="00080540"/>
    <w:rsid w:val="00080B3E"/>
    <w:rsid w:val="000813CF"/>
    <w:rsid w:val="000818A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756B"/>
    <w:rsid w:val="000979D0"/>
    <w:rsid w:val="000A3A66"/>
    <w:rsid w:val="000A4683"/>
    <w:rsid w:val="000A6B90"/>
    <w:rsid w:val="000A6CAD"/>
    <w:rsid w:val="000B0858"/>
    <w:rsid w:val="000B4202"/>
    <w:rsid w:val="000B4C5E"/>
    <w:rsid w:val="000B6007"/>
    <w:rsid w:val="000B784B"/>
    <w:rsid w:val="000B79CD"/>
    <w:rsid w:val="000C0800"/>
    <w:rsid w:val="000C2EF6"/>
    <w:rsid w:val="000C5F3E"/>
    <w:rsid w:val="000C5F79"/>
    <w:rsid w:val="000D01A8"/>
    <w:rsid w:val="000D0576"/>
    <w:rsid w:val="000D3CFB"/>
    <w:rsid w:val="000D4227"/>
    <w:rsid w:val="000D58AE"/>
    <w:rsid w:val="000E0CE9"/>
    <w:rsid w:val="000E2CA6"/>
    <w:rsid w:val="000E3163"/>
    <w:rsid w:val="000E36C2"/>
    <w:rsid w:val="000E4DD1"/>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F98"/>
    <w:rsid w:val="00113268"/>
    <w:rsid w:val="001135E1"/>
    <w:rsid w:val="00113A3F"/>
    <w:rsid w:val="001171AF"/>
    <w:rsid w:val="00117386"/>
    <w:rsid w:val="001177CE"/>
    <w:rsid w:val="001178D2"/>
    <w:rsid w:val="00117BF7"/>
    <w:rsid w:val="00121BAD"/>
    <w:rsid w:val="00121ED1"/>
    <w:rsid w:val="00122858"/>
    <w:rsid w:val="0012298C"/>
    <w:rsid w:val="001238CC"/>
    <w:rsid w:val="00123A88"/>
    <w:rsid w:val="0012427D"/>
    <w:rsid w:val="001278AD"/>
    <w:rsid w:val="00132348"/>
    <w:rsid w:val="001323E9"/>
    <w:rsid w:val="00135ABF"/>
    <w:rsid w:val="00141692"/>
    <w:rsid w:val="001419B6"/>
    <w:rsid w:val="00141CA4"/>
    <w:rsid w:val="00141E86"/>
    <w:rsid w:val="0014280C"/>
    <w:rsid w:val="00142F85"/>
    <w:rsid w:val="00143077"/>
    <w:rsid w:val="00143B8C"/>
    <w:rsid w:val="00144B71"/>
    <w:rsid w:val="00146B6F"/>
    <w:rsid w:val="00150727"/>
    <w:rsid w:val="00151460"/>
    <w:rsid w:val="0015236D"/>
    <w:rsid w:val="001537BB"/>
    <w:rsid w:val="00154623"/>
    <w:rsid w:val="00155016"/>
    <w:rsid w:val="00155F03"/>
    <w:rsid w:val="00157AE7"/>
    <w:rsid w:val="00160E79"/>
    <w:rsid w:val="001610A7"/>
    <w:rsid w:val="001620E4"/>
    <w:rsid w:val="00162976"/>
    <w:rsid w:val="001640E9"/>
    <w:rsid w:val="00166F3B"/>
    <w:rsid w:val="00167F98"/>
    <w:rsid w:val="00170A3C"/>
    <w:rsid w:val="00172F06"/>
    <w:rsid w:val="00173E5E"/>
    <w:rsid w:val="0017432E"/>
    <w:rsid w:val="001747DB"/>
    <w:rsid w:val="00174B30"/>
    <w:rsid w:val="00175AE3"/>
    <w:rsid w:val="00176EDE"/>
    <w:rsid w:val="00177068"/>
    <w:rsid w:val="00184E0C"/>
    <w:rsid w:val="00184E39"/>
    <w:rsid w:val="00185986"/>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4FC3"/>
    <w:rsid w:val="001C1ADC"/>
    <w:rsid w:val="001C34F7"/>
    <w:rsid w:val="001C3711"/>
    <w:rsid w:val="001C5399"/>
    <w:rsid w:val="001C5AFD"/>
    <w:rsid w:val="001C6548"/>
    <w:rsid w:val="001C6C25"/>
    <w:rsid w:val="001C7EAD"/>
    <w:rsid w:val="001D11EB"/>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B2"/>
    <w:rsid w:val="001F0DC7"/>
    <w:rsid w:val="001F1C30"/>
    <w:rsid w:val="001F546A"/>
    <w:rsid w:val="001F5CBC"/>
    <w:rsid w:val="001F6580"/>
    <w:rsid w:val="001F7049"/>
    <w:rsid w:val="002060CE"/>
    <w:rsid w:val="0020642D"/>
    <w:rsid w:val="00206617"/>
    <w:rsid w:val="002071F4"/>
    <w:rsid w:val="00210200"/>
    <w:rsid w:val="00210E83"/>
    <w:rsid w:val="00212A9C"/>
    <w:rsid w:val="0021479B"/>
    <w:rsid w:val="0021600B"/>
    <w:rsid w:val="00217BB3"/>
    <w:rsid w:val="002206DD"/>
    <w:rsid w:val="002208EC"/>
    <w:rsid w:val="002217D0"/>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408B0"/>
    <w:rsid w:val="002410DA"/>
    <w:rsid w:val="0024174B"/>
    <w:rsid w:val="00241D3B"/>
    <w:rsid w:val="00242180"/>
    <w:rsid w:val="00243052"/>
    <w:rsid w:val="0024360B"/>
    <w:rsid w:val="00243D49"/>
    <w:rsid w:val="00244006"/>
    <w:rsid w:val="0024525A"/>
    <w:rsid w:val="002465FB"/>
    <w:rsid w:val="00250605"/>
    <w:rsid w:val="00250CF0"/>
    <w:rsid w:val="0025183C"/>
    <w:rsid w:val="0025252E"/>
    <w:rsid w:val="0025295E"/>
    <w:rsid w:val="002534BA"/>
    <w:rsid w:val="002543A7"/>
    <w:rsid w:val="002545BF"/>
    <w:rsid w:val="0025518D"/>
    <w:rsid w:val="002578D6"/>
    <w:rsid w:val="002606B7"/>
    <w:rsid w:val="002633B1"/>
    <w:rsid w:val="00264EFE"/>
    <w:rsid w:val="002667D6"/>
    <w:rsid w:val="00266F7D"/>
    <w:rsid w:val="002677DF"/>
    <w:rsid w:val="00270FDC"/>
    <w:rsid w:val="002718E6"/>
    <w:rsid w:val="002727FA"/>
    <w:rsid w:val="00273181"/>
    <w:rsid w:val="0027398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5403"/>
    <w:rsid w:val="0029575F"/>
    <w:rsid w:val="00296944"/>
    <w:rsid w:val="00297573"/>
    <w:rsid w:val="002A0C93"/>
    <w:rsid w:val="002A3512"/>
    <w:rsid w:val="002A3868"/>
    <w:rsid w:val="002A390D"/>
    <w:rsid w:val="002A4A5B"/>
    <w:rsid w:val="002B274E"/>
    <w:rsid w:val="002B36AF"/>
    <w:rsid w:val="002B3890"/>
    <w:rsid w:val="002B436C"/>
    <w:rsid w:val="002B6510"/>
    <w:rsid w:val="002B7268"/>
    <w:rsid w:val="002C3043"/>
    <w:rsid w:val="002C4259"/>
    <w:rsid w:val="002C4346"/>
    <w:rsid w:val="002C6659"/>
    <w:rsid w:val="002D02D7"/>
    <w:rsid w:val="002D23DA"/>
    <w:rsid w:val="002D2D20"/>
    <w:rsid w:val="002D2EA5"/>
    <w:rsid w:val="002D4185"/>
    <w:rsid w:val="002D44BE"/>
    <w:rsid w:val="002D5BF5"/>
    <w:rsid w:val="002D6842"/>
    <w:rsid w:val="002D6B31"/>
    <w:rsid w:val="002D6E48"/>
    <w:rsid w:val="002E13B4"/>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5C8"/>
    <w:rsid w:val="003009D6"/>
    <w:rsid w:val="00301F71"/>
    <w:rsid w:val="0030303B"/>
    <w:rsid w:val="003036CE"/>
    <w:rsid w:val="00303AA2"/>
    <w:rsid w:val="0030498F"/>
    <w:rsid w:val="00305B44"/>
    <w:rsid w:val="00305F50"/>
    <w:rsid w:val="003063FB"/>
    <w:rsid w:val="00306744"/>
    <w:rsid w:val="003105D0"/>
    <w:rsid w:val="003111D3"/>
    <w:rsid w:val="003111DF"/>
    <w:rsid w:val="00313099"/>
    <w:rsid w:val="00314DE7"/>
    <w:rsid w:val="003165E2"/>
    <w:rsid w:val="0031742F"/>
    <w:rsid w:val="00320308"/>
    <w:rsid w:val="00320E15"/>
    <w:rsid w:val="00321A16"/>
    <w:rsid w:val="003226A9"/>
    <w:rsid w:val="003241C9"/>
    <w:rsid w:val="00325031"/>
    <w:rsid w:val="00331570"/>
    <w:rsid w:val="00331E45"/>
    <w:rsid w:val="0033263A"/>
    <w:rsid w:val="00332E4A"/>
    <w:rsid w:val="0033321B"/>
    <w:rsid w:val="003333DD"/>
    <w:rsid w:val="00333DDF"/>
    <w:rsid w:val="00334998"/>
    <w:rsid w:val="003356B0"/>
    <w:rsid w:val="003368A8"/>
    <w:rsid w:val="003369B1"/>
    <w:rsid w:val="00337712"/>
    <w:rsid w:val="00341390"/>
    <w:rsid w:val="00341ADC"/>
    <w:rsid w:val="00341C5E"/>
    <w:rsid w:val="00343E99"/>
    <w:rsid w:val="0034471A"/>
    <w:rsid w:val="00344903"/>
    <w:rsid w:val="00344B10"/>
    <w:rsid w:val="00346FF3"/>
    <w:rsid w:val="003471BA"/>
    <w:rsid w:val="00347A17"/>
    <w:rsid w:val="0035042C"/>
    <w:rsid w:val="0035109A"/>
    <w:rsid w:val="00351A12"/>
    <w:rsid w:val="00353808"/>
    <w:rsid w:val="003541F8"/>
    <w:rsid w:val="00356FE9"/>
    <w:rsid w:val="0035701E"/>
    <w:rsid w:val="0035725E"/>
    <w:rsid w:val="00357260"/>
    <w:rsid w:val="00357B12"/>
    <w:rsid w:val="00360C26"/>
    <w:rsid w:val="00362859"/>
    <w:rsid w:val="003632E2"/>
    <w:rsid w:val="00363366"/>
    <w:rsid w:val="00363945"/>
    <w:rsid w:val="003639EB"/>
    <w:rsid w:val="003642E1"/>
    <w:rsid w:val="0036569A"/>
    <w:rsid w:val="00365E37"/>
    <w:rsid w:val="0036620D"/>
    <w:rsid w:val="00366641"/>
    <w:rsid w:val="00370D54"/>
    <w:rsid w:val="0037198F"/>
    <w:rsid w:val="00374F67"/>
    <w:rsid w:val="00375D98"/>
    <w:rsid w:val="0038054B"/>
    <w:rsid w:val="00380723"/>
    <w:rsid w:val="00381243"/>
    <w:rsid w:val="0038228A"/>
    <w:rsid w:val="003837F2"/>
    <w:rsid w:val="00384647"/>
    <w:rsid w:val="00386264"/>
    <w:rsid w:val="00390150"/>
    <w:rsid w:val="00392440"/>
    <w:rsid w:val="003929FD"/>
    <w:rsid w:val="0039658D"/>
    <w:rsid w:val="00397A0B"/>
    <w:rsid w:val="00397F99"/>
    <w:rsid w:val="003A0901"/>
    <w:rsid w:val="003A0A25"/>
    <w:rsid w:val="003A1172"/>
    <w:rsid w:val="003A299D"/>
    <w:rsid w:val="003A60F7"/>
    <w:rsid w:val="003A6FFB"/>
    <w:rsid w:val="003B051C"/>
    <w:rsid w:val="003B3F9D"/>
    <w:rsid w:val="003B4470"/>
    <w:rsid w:val="003B529B"/>
    <w:rsid w:val="003C06E2"/>
    <w:rsid w:val="003C0B0B"/>
    <w:rsid w:val="003C1C1D"/>
    <w:rsid w:val="003C2509"/>
    <w:rsid w:val="003C33FC"/>
    <w:rsid w:val="003C6D4E"/>
    <w:rsid w:val="003D1229"/>
    <w:rsid w:val="003D2692"/>
    <w:rsid w:val="003D301E"/>
    <w:rsid w:val="003D48A7"/>
    <w:rsid w:val="003D5CB0"/>
    <w:rsid w:val="003D78AF"/>
    <w:rsid w:val="003E013D"/>
    <w:rsid w:val="003E0D81"/>
    <w:rsid w:val="003E1DA1"/>
    <w:rsid w:val="003E4321"/>
    <w:rsid w:val="003E6F16"/>
    <w:rsid w:val="003E7FA7"/>
    <w:rsid w:val="003F074F"/>
    <w:rsid w:val="003F11D9"/>
    <w:rsid w:val="003F22C0"/>
    <w:rsid w:val="003F3CC2"/>
    <w:rsid w:val="003F4755"/>
    <w:rsid w:val="003F495E"/>
    <w:rsid w:val="003F4B3C"/>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4100"/>
    <w:rsid w:val="00416503"/>
    <w:rsid w:val="00417FCC"/>
    <w:rsid w:val="00422303"/>
    <w:rsid w:val="00424118"/>
    <w:rsid w:val="00425B89"/>
    <w:rsid w:val="00425D4E"/>
    <w:rsid w:val="00432950"/>
    <w:rsid w:val="00433406"/>
    <w:rsid w:val="00433BF2"/>
    <w:rsid w:val="00434607"/>
    <w:rsid w:val="0043490F"/>
    <w:rsid w:val="00434EF2"/>
    <w:rsid w:val="00435B8B"/>
    <w:rsid w:val="004361D7"/>
    <w:rsid w:val="004406EA"/>
    <w:rsid w:val="004409CE"/>
    <w:rsid w:val="00440C98"/>
    <w:rsid w:val="004410DA"/>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1188"/>
    <w:rsid w:val="0046121E"/>
    <w:rsid w:val="004622B1"/>
    <w:rsid w:val="00463548"/>
    <w:rsid w:val="00463CCB"/>
    <w:rsid w:val="00464BD4"/>
    <w:rsid w:val="004655C4"/>
    <w:rsid w:val="00466733"/>
    <w:rsid w:val="00466A08"/>
    <w:rsid w:val="004701F8"/>
    <w:rsid w:val="0047066F"/>
    <w:rsid w:val="004714A1"/>
    <w:rsid w:val="00473ED6"/>
    <w:rsid w:val="00474174"/>
    <w:rsid w:val="00474AE0"/>
    <w:rsid w:val="004754AC"/>
    <w:rsid w:val="00480FA0"/>
    <w:rsid w:val="004818C8"/>
    <w:rsid w:val="00483771"/>
    <w:rsid w:val="004853E9"/>
    <w:rsid w:val="00487C22"/>
    <w:rsid w:val="00490A7C"/>
    <w:rsid w:val="0049281B"/>
    <w:rsid w:val="0049343A"/>
    <w:rsid w:val="0049405F"/>
    <w:rsid w:val="00496822"/>
    <w:rsid w:val="00496A67"/>
    <w:rsid w:val="004A046D"/>
    <w:rsid w:val="004A0F14"/>
    <w:rsid w:val="004A2C69"/>
    <w:rsid w:val="004A32C4"/>
    <w:rsid w:val="004A3C63"/>
    <w:rsid w:val="004A5446"/>
    <w:rsid w:val="004A762E"/>
    <w:rsid w:val="004A7932"/>
    <w:rsid w:val="004A7DCB"/>
    <w:rsid w:val="004B064B"/>
    <w:rsid w:val="004B2A3C"/>
    <w:rsid w:val="004B2B71"/>
    <w:rsid w:val="004B36B2"/>
    <w:rsid w:val="004B52B6"/>
    <w:rsid w:val="004B546D"/>
    <w:rsid w:val="004B5698"/>
    <w:rsid w:val="004B7327"/>
    <w:rsid w:val="004C0345"/>
    <w:rsid w:val="004C1C53"/>
    <w:rsid w:val="004C2573"/>
    <w:rsid w:val="004C51D1"/>
    <w:rsid w:val="004C670C"/>
    <w:rsid w:val="004D0485"/>
    <w:rsid w:val="004D066A"/>
    <w:rsid w:val="004D3B3F"/>
    <w:rsid w:val="004D455F"/>
    <w:rsid w:val="004D5EBB"/>
    <w:rsid w:val="004D6850"/>
    <w:rsid w:val="004E0917"/>
    <w:rsid w:val="004E113D"/>
    <w:rsid w:val="004E13CF"/>
    <w:rsid w:val="004E228E"/>
    <w:rsid w:val="004E31BE"/>
    <w:rsid w:val="004E340C"/>
    <w:rsid w:val="004E5276"/>
    <w:rsid w:val="004F10C4"/>
    <w:rsid w:val="004F10D5"/>
    <w:rsid w:val="004F542F"/>
    <w:rsid w:val="004F6745"/>
    <w:rsid w:val="004F6D90"/>
    <w:rsid w:val="004F6DC1"/>
    <w:rsid w:val="004F72F3"/>
    <w:rsid w:val="00503EE9"/>
    <w:rsid w:val="00506D91"/>
    <w:rsid w:val="00511E78"/>
    <w:rsid w:val="0051257D"/>
    <w:rsid w:val="005125AE"/>
    <w:rsid w:val="00512AA7"/>
    <w:rsid w:val="00512DD2"/>
    <w:rsid w:val="00513369"/>
    <w:rsid w:val="0051498D"/>
    <w:rsid w:val="00515CE3"/>
    <w:rsid w:val="00515F3E"/>
    <w:rsid w:val="005162BF"/>
    <w:rsid w:val="00516605"/>
    <w:rsid w:val="00516697"/>
    <w:rsid w:val="0052036D"/>
    <w:rsid w:val="00520DE2"/>
    <w:rsid w:val="005218CA"/>
    <w:rsid w:val="00522EC7"/>
    <w:rsid w:val="005239BF"/>
    <w:rsid w:val="00523D51"/>
    <w:rsid w:val="00525426"/>
    <w:rsid w:val="0053207D"/>
    <w:rsid w:val="005352E1"/>
    <w:rsid w:val="00535DD1"/>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564D"/>
    <w:rsid w:val="005573D2"/>
    <w:rsid w:val="00557FDF"/>
    <w:rsid w:val="00560F56"/>
    <w:rsid w:val="00563161"/>
    <w:rsid w:val="00563DA8"/>
    <w:rsid w:val="0056504A"/>
    <w:rsid w:val="005653C8"/>
    <w:rsid w:val="005666D6"/>
    <w:rsid w:val="00566D03"/>
    <w:rsid w:val="00571969"/>
    <w:rsid w:val="00571DE6"/>
    <w:rsid w:val="00572580"/>
    <w:rsid w:val="00572627"/>
    <w:rsid w:val="00572898"/>
    <w:rsid w:val="00572948"/>
    <w:rsid w:val="00572C38"/>
    <w:rsid w:val="00573E44"/>
    <w:rsid w:val="00576254"/>
    <w:rsid w:val="00576508"/>
    <w:rsid w:val="00576EEC"/>
    <w:rsid w:val="00577D51"/>
    <w:rsid w:val="00577FD0"/>
    <w:rsid w:val="00581602"/>
    <w:rsid w:val="00581754"/>
    <w:rsid w:val="00583917"/>
    <w:rsid w:val="00584126"/>
    <w:rsid w:val="00585205"/>
    <w:rsid w:val="005865F3"/>
    <w:rsid w:val="00586C11"/>
    <w:rsid w:val="00587447"/>
    <w:rsid w:val="0059174B"/>
    <w:rsid w:val="00591CFB"/>
    <w:rsid w:val="0059472C"/>
    <w:rsid w:val="00597A1B"/>
    <w:rsid w:val="00597C7C"/>
    <w:rsid w:val="005A2744"/>
    <w:rsid w:val="005A36B9"/>
    <w:rsid w:val="005A3CE6"/>
    <w:rsid w:val="005A4D61"/>
    <w:rsid w:val="005B2628"/>
    <w:rsid w:val="005B33DA"/>
    <w:rsid w:val="005B341A"/>
    <w:rsid w:val="005B3884"/>
    <w:rsid w:val="005B578D"/>
    <w:rsid w:val="005B7ADB"/>
    <w:rsid w:val="005C1485"/>
    <w:rsid w:val="005C1A43"/>
    <w:rsid w:val="005C202F"/>
    <w:rsid w:val="005C3139"/>
    <w:rsid w:val="005C6813"/>
    <w:rsid w:val="005D0034"/>
    <w:rsid w:val="005D055E"/>
    <w:rsid w:val="005D1901"/>
    <w:rsid w:val="005D5886"/>
    <w:rsid w:val="005D67FC"/>
    <w:rsid w:val="005E0FB2"/>
    <w:rsid w:val="005E1223"/>
    <w:rsid w:val="005E5272"/>
    <w:rsid w:val="005E77EC"/>
    <w:rsid w:val="005F3BED"/>
    <w:rsid w:val="005F4109"/>
    <w:rsid w:val="005F7818"/>
    <w:rsid w:val="00601010"/>
    <w:rsid w:val="00601652"/>
    <w:rsid w:val="006026B8"/>
    <w:rsid w:val="00602DB5"/>
    <w:rsid w:val="00602EBF"/>
    <w:rsid w:val="00604E70"/>
    <w:rsid w:val="00605CEB"/>
    <w:rsid w:val="00606EB1"/>
    <w:rsid w:val="00611E65"/>
    <w:rsid w:val="00613010"/>
    <w:rsid w:val="00613220"/>
    <w:rsid w:val="00613E61"/>
    <w:rsid w:val="00614B04"/>
    <w:rsid w:val="00614DEB"/>
    <w:rsid w:val="00617076"/>
    <w:rsid w:val="006171E7"/>
    <w:rsid w:val="00617234"/>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764B"/>
    <w:rsid w:val="0064049E"/>
    <w:rsid w:val="00640F7F"/>
    <w:rsid w:val="006429CB"/>
    <w:rsid w:val="00645B64"/>
    <w:rsid w:val="0064793A"/>
    <w:rsid w:val="006504E1"/>
    <w:rsid w:val="0065427E"/>
    <w:rsid w:val="00655721"/>
    <w:rsid w:val="0065589C"/>
    <w:rsid w:val="00655B2D"/>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42FC"/>
    <w:rsid w:val="00684C14"/>
    <w:rsid w:val="00684D32"/>
    <w:rsid w:val="006852A9"/>
    <w:rsid w:val="0069281D"/>
    <w:rsid w:val="00692A09"/>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C3A"/>
    <w:rsid w:val="006C553D"/>
    <w:rsid w:val="006C5602"/>
    <w:rsid w:val="006C60C6"/>
    <w:rsid w:val="006C6A2E"/>
    <w:rsid w:val="006C6AC1"/>
    <w:rsid w:val="006C720C"/>
    <w:rsid w:val="006D1A14"/>
    <w:rsid w:val="006D478A"/>
    <w:rsid w:val="006D615B"/>
    <w:rsid w:val="006E145F"/>
    <w:rsid w:val="006E3203"/>
    <w:rsid w:val="006E4DDB"/>
    <w:rsid w:val="006E4DF1"/>
    <w:rsid w:val="006E6D60"/>
    <w:rsid w:val="006F0695"/>
    <w:rsid w:val="006F07D1"/>
    <w:rsid w:val="006F1B6F"/>
    <w:rsid w:val="006F2381"/>
    <w:rsid w:val="006F523F"/>
    <w:rsid w:val="006F7924"/>
    <w:rsid w:val="00700303"/>
    <w:rsid w:val="0070423B"/>
    <w:rsid w:val="0070490A"/>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27B27"/>
    <w:rsid w:val="007308AF"/>
    <w:rsid w:val="0073164B"/>
    <w:rsid w:val="00732253"/>
    <w:rsid w:val="00732A57"/>
    <w:rsid w:val="0073367B"/>
    <w:rsid w:val="00735672"/>
    <w:rsid w:val="00736017"/>
    <w:rsid w:val="00736060"/>
    <w:rsid w:val="00736FFD"/>
    <w:rsid w:val="00740BF0"/>
    <w:rsid w:val="00744990"/>
    <w:rsid w:val="007463DC"/>
    <w:rsid w:val="00746D34"/>
    <w:rsid w:val="0074755A"/>
    <w:rsid w:val="0074799B"/>
    <w:rsid w:val="00750393"/>
    <w:rsid w:val="00750C7F"/>
    <w:rsid w:val="00752005"/>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4B9A"/>
    <w:rsid w:val="0077520A"/>
    <w:rsid w:val="00775643"/>
    <w:rsid w:val="00776049"/>
    <w:rsid w:val="00776263"/>
    <w:rsid w:val="00776997"/>
    <w:rsid w:val="00783701"/>
    <w:rsid w:val="00783EB5"/>
    <w:rsid w:val="007854DA"/>
    <w:rsid w:val="0078550D"/>
    <w:rsid w:val="0078553D"/>
    <w:rsid w:val="007877D0"/>
    <w:rsid w:val="0079029E"/>
    <w:rsid w:val="00791E38"/>
    <w:rsid w:val="00792A0E"/>
    <w:rsid w:val="007931DB"/>
    <w:rsid w:val="007949BA"/>
    <w:rsid w:val="00794D12"/>
    <w:rsid w:val="00796556"/>
    <w:rsid w:val="007A164A"/>
    <w:rsid w:val="007A1C50"/>
    <w:rsid w:val="007A1D20"/>
    <w:rsid w:val="007A2737"/>
    <w:rsid w:val="007A3898"/>
    <w:rsid w:val="007A3B91"/>
    <w:rsid w:val="007A3F63"/>
    <w:rsid w:val="007A6040"/>
    <w:rsid w:val="007A6CEE"/>
    <w:rsid w:val="007B1408"/>
    <w:rsid w:val="007B1F7D"/>
    <w:rsid w:val="007B29F3"/>
    <w:rsid w:val="007C0CF5"/>
    <w:rsid w:val="007C26AD"/>
    <w:rsid w:val="007C2C14"/>
    <w:rsid w:val="007C2D50"/>
    <w:rsid w:val="007C2E5E"/>
    <w:rsid w:val="007C338E"/>
    <w:rsid w:val="007C3403"/>
    <w:rsid w:val="007C515A"/>
    <w:rsid w:val="007C550E"/>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2BCD"/>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49D7"/>
    <w:rsid w:val="00805475"/>
    <w:rsid w:val="00806BA0"/>
    <w:rsid w:val="00806BB6"/>
    <w:rsid w:val="00811660"/>
    <w:rsid w:val="008143C4"/>
    <w:rsid w:val="00814BE2"/>
    <w:rsid w:val="008202C1"/>
    <w:rsid w:val="00820670"/>
    <w:rsid w:val="00821CF7"/>
    <w:rsid w:val="0082569E"/>
    <w:rsid w:val="008261DB"/>
    <w:rsid w:val="00826352"/>
    <w:rsid w:val="00827005"/>
    <w:rsid w:val="0083034E"/>
    <w:rsid w:val="008330EF"/>
    <w:rsid w:val="0083410D"/>
    <w:rsid w:val="008367AE"/>
    <w:rsid w:val="00836D3B"/>
    <w:rsid w:val="00841049"/>
    <w:rsid w:val="0084240A"/>
    <w:rsid w:val="00842726"/>
    <w:rsid w:val="00845838"/>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B30"/>
    <w:rsid w:val="00876DC8"/>
    <w:rsid w:val="00877E77"/>
    <w:rsid w:val="00877F5F"/>
    <w:rsid w:val="008806D4"/>
    <w:rsid w:val="00880DB1"/>
    <w:rsid w:val="00881494"/>
    <w:rsid w:val="00883DE1"/>
    <w:rsid w:val="00884F8A"/>
    <w:rsid w:val="0088556F"/>
    <w:rsid w:val="0089041F"/>
    <w:rsid w:val="00891193"/>
    <w:rsid w:val="00892294"/>
    <w:rsid w:val="00892C49"/>
    <w:rsid w:val="008937AA"/>
    <w:rsid w:val="00893A01"/>
    <w:rsid w:val="00894FA1"/>
    <w:rsid w:val="008966CB"/>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9007DC"/>
    <w:rsid w:val="00905668"/>
    <w:rsid w:val="009058FA"/>
    <w:rsid w:val="00905951"/>
    <w:rsid w:val="009069C1"/>
    <w:rsid w:val="00910E87"/>
    <w:rsid w:val="00912B81"/>
    <w:rsid w:val="00913028"/>
    <w:rsid w:val="00917EE7"/>
    <w:rsid w:val="00921944"/>
    <w:rsid w:val="009225BC"/>
    <w:rsid w:val="00922D4C"/>
    <w:rsid w:val="009243BB"/>
    <w:rsid w:val="00924D38"/>
    <w:rsid w:val="00926D2D"/>
    <w:rsid w:val="00927569"/>
    <w:rsid w:val="00927B86"/>
    <w:rsid w:val="00927CC2"/>
    <w:rsid w:val="00930D15"/>
    <w:rsid w:val="009338CF"/>
    <w:rsid w:val="00933B98"/>
    <w:rsid w:val="00933C84"/>
    <w:rsid w:val="0093524C"/>
    <w:rsid w:val="009352C6"/>
    <w:rsid w:val="009376B5"/>
    <w:rsid w:val="00937DFC"/>
    <w:rsid w:val="00942A4D"/>
    <w:rsid w:val="0094301D"/>
    <w:rsid w:val="00943A55"/>
    <w:rsid w:val="00943E25"/>
    <w:rsid w:val="00945AB2"/>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9B0"/>
    <w:rsid w:val="00967C93"/>
    <w:rsid w:val="00971189"/>
    <w:rsid w:val="00972E37"/>
    <w:rsid w:val="00975242"/>
    <w:rsid w:val="009776FE"/>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D6"/>
    <w:rsid w:val="009A0679"/>
    <w:rsid w:val="009A0E12"/>
    <w:rsid w:val="009A4D11"/>
    <w:rsid w:val="009A5164"/>
    <w:rsid w:val="009A5191"/>
    <w:rsid w:val="009A54DF"/>
    <w:rsid w:val="009A6B9C"/>
    <w:rsid w:val="009A6C22"/>
    <w:rsid w:val="009A7716"/>
    <w:rsid w:val="009A776E"/>
    <w:rsid w:val="009B4BC4"/>
    <w:rsid w:val="009B5B5F"/>
    <w:rsid w:val="009B6FED"/>
    <w:rsid w:val="009C1238"/>
    <w:rsid w:val="009C15C2"/>
    <w:rsid w:val="009C197A"/>
    <w:rsid w:val="009C58A1"/>
    <w:rsid w:val="009D0604"/>
    <w:rsid w:val="009D5209"/>
    <w:rsid w:val="009D6187"/>
    <w:rsid w:val="009D6746"/>
    <w:rsid w:val="009D74FE"/>
    <w:rsid w:val="009E0773"/>
    <w:rsid w:val="009E12AF"/>
    <w:rsid w:val="009E2705"/>
    <w:rsid w:val="009E530E"/>
    <w:rsid w:val="009E56E1"/>
    <w:rsid w:val="009E6122"/>
    <w:rsid w:val="009F2FBC"/>
    <w:rsid w:val="009F37EE"/>
    <w:rsid w:val="009F3880"/>
    <w:rsid w:val="009F4C4A"/>
    <w:rsid w:val="009F5F77"/>
    <w:rsid w:val="009F7A22"/>
    <w:rsid w:val="00A027CE"/>
    <w:rsid w:val="00A02EBF"/>
    <w:rsid w:val="00A0563F"/>
    <w:rsid w:val="00A06C22"/>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5BA4"/>
    <w:rsid w:val="00A2662F"/>
    <w:rsid w:val="00A26D93"/>
    <w:rsid w:val="00A27594"/>
    <w:rsid w:val="00A30D14"/>
    <w:rsid w:val="00A327D4"/>
    <w:rsid w:val="00A33399"/>
    <w:rsid w:val="00A343D6"/>
    <w:rsid w:val="00A34A39"/>
    <w:rsid w:val="00A34E7E"/>
    <w:rsid w:val="00A353A1"/>
    <w:rsid w:val="00A35784"/>
    <w:rsid w:val="00A35A05"/>
    <w:rsid w:val="00A4144A"/>
    <w:rsid w:val="00A41510"/>
    <w:rsid w:val="00A42818"/>
    <w:rsid w:val="00A43398"/>
    <w:rsid w:val="00A43C5D"/>
    <w:rsid w:val="00A44827"/>
    <w:rsid w:val="00A4536B"/>
    <w:rsid w:val="00A47FAA"/>
    <w:rsid w:val="00A5019E"/>
    <w:rsid w:val="00A503A9"/>
    <w:rsid w:val="00A51E06"/>
    <w:rsid w:val="00A51FDF"/>
    <w:rsid w:val="00A54157"/>
    <w:rsid w:val="00A57EA7"/>
    <w:rsid w:val="00A636F8"/>
    <w:rsid w:val="00A64008"/>
    <w:rsid w:val="00A643E8"/>
    <w:rsid w:val="00A654F0"/>
    <w:rsid w:val="00A65C3B"/>
    <w:rsid w:val="00A70E98"/>
    <w:rsid w:val="00A720B0"/>
    <w:rsid w:val="00A773C4"/>
    <w:rsid w:val="00A81481"/>
    <w:rsid w:val="00A82EE6"/>
    <w:rsid w:val="00A847BE"/>
    <w:rsid w:val="00A85D27"/>
    <w:rsid w:val="00A86576"/>
    <w:rsid w:val="00A9130D"/>
    <w:rsid w:val="00A92B13"/>
    <w:rsid w:val="00A933DD"/>
    <w:rsid w:val="00A93EAE"/>
    <w:rsid w:val="00A959B2"/>
    <w:rsid w:val="00A95B70"/>
    <w:rsid w:val="00A961D3"/>
    <w:rsid w:val="00A96FB0"/>
    <w:rsid w:val="00A976A0"/>
    <w:rsid w:val="00AA18C3"/>
    <w:rsid w:val="00AA427C"/>
    <w:rsid w:val="00AA4954"/>
    <w:rsid w:val="00AA52EB"/>
    <w:rsid w:val="00AA56F8"/>
    <w:rsid w:val="00AA59FA"/>
    <w:rsid w:val="00AA5FB7"/>
    <w:rsid w:val="00AA6237"/>
    <w:rsid w:val="00AB0ECB"/>
    <w:rsid w:val="00AB44BA"/>
    <w:rsid w:val="00AB519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037F"/>
    <w:rsid w:val="00B12933"/>
    <w:rsid w:val="00B178EF"/>
    <w:rsid w:val="00B17EB0"/>
    <w:rsid w:val="00B20DB6"/>
    <w:rsid w:val="00B23316"/>
    <w:rsid w:val="00B24D52"/>
    <w:rsid w:val="00B251C5"/>
    <w:rsid w:val="00B25C5F"/>
    <w:rsid w:val="00B30E2C"/>
    <w:rsid w:val="00B3261E"/>
    <w:rsid w:val="00B32CAF"/>
    <w:rsid w:val="00B32DE6"/>
    <w:rsid w:val="00B3324D"/>
    <w:rsid w:val="00B33917"/>
    <w:rsid w:val="00B33D2B"/>
    <w:rsid w:val="00B35D90"/>
    <w:rsid w:val="00B35DBC"/>
    <w:rsid w:val="00B3606D"/>
    <w:rsid w:val="00B36216"/>
    <w:rsid w:val="00B3779E"/>
    <w:rsid w:val="00B37B67"/>
    <w:rsid w:val="00B41458"/>
    <w:rsid w:val="00B4292D"/>
    <w:rsid w:val="00B42CDC"/>
    <w:rsid w:val="00B45BA0"/>
    <w:rsid w:val="00B565FF"/>
    <w:rsid w:val="00B57879"/>
    <w:rsid w:val="00B60193"/>
    <w:rsid w:val="00B60DEC"/>
    <w:rsid w:val="00B61309"/>
    <w:rsid w:val="00B6134F"/>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7610"/>
    <w:rsid w:val="00B87C7D"/>
    <w:rsid w:val="00B917AB"/>
    <w:rsid w:val="00B91F88"/>
    <w:rsid w:val="00B91F91"/>
    <w:rsid w:val="00B9543B"/>
    <w:rsid w:val="00B95B84"/>
    <w:rsid w:val="00BA5E7D"/>
    <w:rsid w:val="00BA65F9"/>
    <w:rsid w:val="00BA78A5"/>
    <w:rsid w:val="00BA7DB4"/>
    <w:rsid w:val="00BB0981"/>
    <w:rsid w:val="00BB1345"/>
    <w:rsid w:val="00BB1AC6"/>
    <w:rsid w:val="00BB5818"/>
    <w:rsid w:val="00BB5883"/>
    <w:rsid w:val="00BB5FEA"/>
    <w:rsid w:val="00BB62E4"/>
    <w:rsid w:val="00BB7243"/>
    <w:rsid w:val="00BC16A9"/>
    <w:rsid w:val="00BC1B4B"/>
    <w:rsid w:val="00BC386C"/>
    <w:rsid w:val="00BC6811"/>
    <w:rsid w:val="00BC6CED"/>
    <w:rsid w:val="00BC73F5"/>
    <w:rsid w:val="00BC7917"/>
    <w:rsid w:val="00BD0DAD"/>
    <w:rsid w:val="00BD15F5"/>
    <w:rsid w:val="00BD223A"/>
    <w:rsid w:val="00BD399C"/>
    <w:rsid w:val="00BD3F44"/>
    <w:rsid w:val="00BD4666"/>
    <w:rsid w:val="00BD4BBB"/>
    <w:rsid w:val="00BD5501"/>
    <w:rsid w:val="00BD582C"/>
    <w:rsid w:val="00BD798C"/>
    <w:rsid w:val="00BE1102"/>
    <w:rsid w:val="00BE11B9"/>
    <w:rsid w:val="00BE137F"/>
    <w:rsid w:val="00BE15B2"/>
    <w:rsid w:val="00BE28DB"/>
    <w:rsid w:val="00BE3F01"/>
    <w:rsid w:val="00BE68C2"/>
    <w:rsid w:val="00BF2A2B"/>
    <w:rsid w:val="00BF3D18"/>
    <w:rsid w:val="00BF40CB"/>
    <w:rsid w:val="00BF4E55"/>
    <w:rsid w:val="00BF6FFD"/>
    <w:rsid w:val="00C003DD"/>
    <w:rsid w:val="00C00F81"/>
    <w:rsid w:val="00C01A9F"/>
    <w:rsid w:val="00C10B72"/>
    <w:rsid w:val="00C11F0E"/>
    <w:rsid w:val="00C126CD"/>
    <w:rsid w:val="00C14144"/>
    <w:rsid w:val="00C142AD"/>
    <w:rsid w:val="00C143E1"/>
    <w:rsid w:val="00C16999"/>
    <w:rsid w:val="00C2383C"/>
    <w:rsid w:val="00C24F87"/>
    <w:rsid w:val="00C25378"/>
    <w:rsid w:val="00C26FD0"/>
    <w:rsid w:val="00C30476"/>
    <w:rsid w:val="00C30506"/>
    <w:rsid w:val="00C30D45"/>
    <w:rsid w:val="00C31DD1"/>
    <w:rsid w:val="00C32969"/>
    <w:rsid w:val="00C33145"/>
    <w:rsid w:val="00C33749"/>
    <w:rsid w:val="00C33C04"/>
    <w:rsid w:val="00C37B5E"/>
    <w:rsid w:val="00C42502"/>
    <w:rsid w:val="00C42C9D"/>
    <w:rsid w:val="00C45EDA"/>
    <w:rsid w:val="00C50467"/>
    <w:rsid w:val="00C50750"/>
    <w:rsid w:val="00C50FC8"/>
    <w:rsid w:val="00C54A5C"/>
    <w:rsid w:val="00C556BC"/>
    <w:rsid w:val="00C55AB8"/>
    <w:rsid w:val="00C55F00"/>
    <w:rsid w:val="00C56B4F"/>
    <w:rsid w:val="00C604D2"/>
    <w:rsid w:val="00C61759"/>
    <w:rsid w:val="00C61DC8"/>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D4C"/>
    <w:rsid w:val="00C75BFE"/>
    <w:rsid w:val="00C801EB"/>
    <w:rsid w:val="00C80696"/>
    <w:rsid w:val="00C80A3A"/>
    <w:rsid w:val="00C80B1C"/>
    <w:rsid w:val="00C82B3D"/>
    <w:rsid w:val="00C83496"/>
    <w:rsid w:val="00C84E34"/>
    <w:rsid w:val="00C86016"/>
    <w:rsid w:val="00C8696E"/>
    <w:rsid w:val="00C86DAD"/>
    <w:rsid w:val="00C87EEB"/>
    <w:rsid w:val="00C91B69"/>
    <w:rsid w:val="00C92D89"/>
    <w:rsid w:val="00C93286"/>
    <w:rsid w:val="00C9458D"/>
    <w:rsid w:val="00C97A5F"/>
    <w:rsid w:val="00CA028E"/>
    <w:rsid w:val="00CA02FE"/>
    <w:rsid w:val="00CA09B2"/>
    <w:rsid w:val="00CA0A57"/>
    <w:rsid w:val="00CA463B"/>
    <w:rsid w:val="00CA4EFA"/>
    <w:rsid w:val="00CA6E7C"/>
    <w:rsid w:val="00CA7A4F"/>
    <w:rsid w:val="00CA7DB5"/>
    <w:rsid w:val="00CB0A42"/>
    <w:rsid w:val="00CB0AC2"/>
    <w:rsid w:val="00CB1E8A"/>
    <w:rsid w:val="00CB3C62"/>
    <w:rsid w:val="00CC118F"/>
    <w:rsid w:val="00CC1CA8"/>
    <w:rsid w:val="00CC2481"/>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4398"/>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2945"/>
    <w:rsid w:val="00D20BE8"/>
    <w:rsid w:val="00D218DD"/>
    <w:rsid w:val="00D21DB5"/>
    <w:rsid w:val="00D245CB"/>
    <w:rsid w:val="00D2460E"/>
    <w:rsid w:val="00D24C91"/>
    <w:rsid w:val="00D24FA6"/>
    <w:rsid w:val="00D25B38"/>
    <w:rsid w:val="00D3017A"/>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754C"/>
    <w:rsid w:val="00D7787E"/>
    <w:rsid w:val="00D81227"/>
    <w:rsid w:val="00D82969"/>
    <w:rsid w:val="00D833A0"/>
    <w:rsid w:val="00D93F69"/>
    <w:rsid w:val="00D945FD"/>
    <w:rsid w:val="00D94E00"/>
    <w:rsid w:val="00D96896"/>
    <w:rsid w:val="00D9717C"/>
    <w:rsid w:val="00DA0560"/>
    <w:rsid w:val="00DA1A86"/>
    <w:rsid w:val="00DA2574"/>
    <w:rsid w:val="00DA5B79"/>
    <w:rsid w:val="00DA6194"/>
    <w:rsid w:val="00DA6E4D"/>
    <w:rsid w:val="00DA7374"/>
    <w:rsid w:val="00DB103F"/>
    <w:rsid w:val="00DB18D2"/>
    <w:rsid w:val="00DB3ECD"/>
    <w:rsid w:val="00DB463B"/>
    <w:rsid w:val="00DB5DF0"/>
    <w:rsid w:val="00DB5FA2"/>
    <w:rsid w:val="00DB6ECF"/>
    <w:rsid w:val="00DB7CF9"/>
    <w:rsid w:val="00DC1514"/>
    <w:rsid w:val="00DC21EA"/>
    <w:rsid w:val="00DC2259"/>
    <w:rsid w:val="00DC2601"/>
    <w:rsid w:val="00DC38D4"/>
    <w:rsid w:val="00DC40F2"/>
    <w:rsid w:val="00DC47E5"/>
    <w:rsid w:val="00DC508D"/>
    <w:rsid w:val="00DC5A7B"/>
    <w:rsid w:val="00DC6554"/>
    <w:rsid w:val="00DD05B6"/>
    <w:rsid w:val="00DD155B"/>
    <w:rsid w:val="00DD4462"/>
    <w:rsid w:val="00DD570D"/>
    <w:rsid w:val="00DD5BC3"/>
    <w:rsid w:val="00DE014E"/>
    <w:rsid w:val="00DE0CCE"/>
    <w:rsid w:val="00DE1317"/>
    <w:rsid w:val="00DE2CE3"/>
    <w:rsid w:val="00DE534D"/>
    <w:rsid w:val="00DE5EC2"/>
    <w:rsid w:val="00DF0439"/>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2A7B"/>
    <w:rsid w:val="00E13A7D"/>
    <w:rsid w:val="00E1440D"/>
    <w:rsid w:val="00E14743"/>
    <w:rsid w:val="00E152BA"/>
    <w:rsid w:val="00E179D0"/>
    <w:rsid w:val="00E17C83"/>
    <w:rsid w:val="00E200F3"/>
    <w:rsid w:val="00E20157"/>
    <w:rsid w:val="00E207AE"/>
    <w:rsid w:val="00E20C9B"/>
    <w:rsid w:val="00E240DD"/>
    <w:rsid w:val="00E25F1F"/>
    <w:rsid w:val="00E26544"/>
    <w:rsid w:val="00E3115F"/>
    <w:rsid w:val="00E3371D"/>
    <w:rsid w:val="00E35144"/>
    <w:rsid w:val="00E35367"/>
    <w:rsid w:val="00E35C5F"/>
    <w:rsid w:val="00E3607E"/>
    <w:rsid w:val="00E423DE"/>
    <w:rsid w:val="00E427B6"/>
    <w:rsid w:val="00E42811"/>
    <w:rsid w:val="00E4308D"/>
    <w:rsid w:val="00E431C1"/>
    <w:rsid w:val="00E45139"/>
    <w:rsid w:val="00E45F4E"/>
    <w:rsid w:val="00E47B7E"/>
    <w:rsid w:val="00E5003B"/>
    <w:rsid w:val="00E523C4"/>
    <w:rsid w:val="00E52DD6"/>
    <w:rsid w:val="00E543CC"/>
    <w:rsid w:val="00E55F51"/>
    <w:rsid w:val="00E56331"/>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65D3"/>
    <w:rsid w:val="00E96D09"/>
    <w:rsid w:val="00E96DB3"/>
    <w:rsid w:val="00E974E7"/>
    <w:rsid w:val="00E97974"/>
    <w:rsid w:val="00E97D3C"/>
    <w:rsid w:val="00EA07D3"/>
    <w:rsid w:val="00EA1613"/>
    <w:rsid w:val="00EA1836"/>
    <w:rsid w:val="00EA251D"/>
    <w:rsid w:val="00EA2DC7"/>
    <w:rsid w:val="00EA32EA"/>
    <w:rsid w:val="00EA35AD"/>
    <w:rsid w:val="00EA49DB"/>
    <w:rsid w:val="00EA515B"/>
    <w:rsid w:val="00EA55C4"/>
    <w:rsid w:val="00EB000B"/>
    <w:rsid w:val="00EB10F3"/>
    <w:rsid w:val="00EB71B2"/>
    <w:rsid w:val="00EC3BA9"/>
    <w:rsid w:val="00EC4335"/>
    <w:rsid w:val="00EC4E81"/>
    <w:rsid w:val="00EC5817"/>
    <w:rsid w:val="00EC71A3"/>
    <w:rsid w:val="00ED0298"/>
    <w:rsid w:val="00ED2CB3"/>
    <w:rsid w:val="00ED4441"/>
    <w:rsid w:val="00ED79C2"/>
    <w:rsid w:val="00EE07FF"/>
    <w:rsid w:val="00EE2BCB"/>
    <w:rsid w:val="00EE2F0A"/>
    <w:rsid w:val="00EE2FC8"/>
    <w:rsid w:val="00EE3C9B"/>
    <w:rsid w:val="00EE5D9B"/>
    <w:rsid w:val="00EF0C81"/>
    <w:rsid w:val="00EF0D55"/>
    <w:rsid w:val="00EF1602"/>
    <w:rsid w:val="00EF208A"/>
    <w:rsid w:val="00EF2A57"/>
    <w:rsid w:val="00EF2CB9"/>
    <w:rsid w:val="00EF4421"/>
    <w:rsid w:val="00EF4F00"/>
    <w:rsid w:val="00F00699"/>
    <w:rsid w:val="00F01475"/>
    <w:rsid w:val="00F022AD"/>
    <w:rsid w:val="00F02E6D"/>
    <w:rsid w:val="00F04F48"/>
    <w:rsid w:val="00F04F58"/>
    <w:rsid w:val="00F04FA0"/>
    <w:rsid w:val="00F0657E"/>
    <w:rsid w:val="00F07026"/>
    <w:rsid w:val="00F105AC"/>
    <w:rsid w:val="00F10D50"/>
    <w:rsid w:val="00F118F6"/>
    <w:rsid w:val="00F12826"/>
    <w:rsid w:val="00F12F0A"/>
    <w:rsid w:val="00F143C9"/>
    <w:rsid w:val="00F15498"/>
    <w:rsid w:val="00F1621D"/>
    <w:rsid w:val="00F174C8"/>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3006"/>
    <w:rsid w:val="00F73047"/>
    <w:rsid w:val="00F730E2"/>
    <w:rsid w:val="00F768AA"/>
    <w:rsid w:val="00F77458"/>
    <w:rsid w:val="00F83DCB"/>
    <w:rsid w:val="00F83E84"/>
    <w:rsid w:val="00F84521"/>
    <w:rsid w:val="00F84DE3"/>
    <w:rsid w:val="00F85556"/>
    <w:rsid w:val="00F85E6C"/>
    <w:rsid w:val="00F863A3"/>
    <w:rsid w:val="00F863C9"/>
    <w:rsid w:val="00F875A3"/>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36FD"/>
    <w:rsid w:val="00FB5431"/>
    <w:rsid w:val="00FB6463"/>
    <w:rsid w:val="00FB6945"/>
    <w:rsid w:val="00FB6CB5"/>
    <w:rsid w:val="00FB7418"/>
    <w:rsid w:val="00FB7AED"/>
    <w:rsid w:val="00FB7ED9"/>
    <w:rsid w:val="00FC1593"/>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79"/>
    <w:rsid w:val="00FE0CF1"/>
    <w:rsid w:val="00FE2C65"/>
    <w:rsid w:val="00FE3BDB"/>
    <w:rsid w:val="00FE4B61"/>
    <w:rsid w:val="00FE5733"/>
    <w:rsid w:val="00FE6CAF"/>
    <w:rsid w:val="00FF0336"/>
    <w:rsid w:val="00FF0AD8"/>
    <w:rsid w:val="00FF20EB"/>
    <w:rsid w:val="00FF3C77"/>
    <w:rsid w:val="00FF4135"/>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299D"/>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8/08/relationships/commentsExtensible" Target="commentsExtensible.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61D9AE765034EA78C85BDEF27AD5A5B"/>
        <w:category>
          <w:name w:val="General"/>
          <w:gallery w:val="placeholder"/>
        </w:category>
        <w:types>
          <w:type w:val="bbPlcHdr"/>
        </w:types>
        <w:behaviors>
          <w:behavior w:val="content"/>
        </w:behaviors>
        <w:guid w:val="{DCECBBA7-007D-4F52-997B-BE1C58B413E8}"/>
      </w:docPartPr>
      <w:docPartBody>
        <w:p w:rsidR="003A0F5A" w:rsidRDefault="00A01AD5">
          <w:r w:rsidRPr="00C84F81">
            <w:rPr>
              <w:rStyle w:val="PlaceholderText"/>
            </w:rPr>
            <w:t>[Title]</w:t>
          </w:r>
        </w:p>
      </w:docPartBody>
    </w:docPart>
    <w:docPart>
      <w:docPartPr>
        <w:name w:val="3CDD51521059400DAEFEC593BBCA06FB"/>
        <w:category>
          <w:name w:val="General"/>
          <w:gallery w:val="placeholder"/>
        </w:category>
        <w:types>
          <w:type w:val="bbPlcHdr"/>
        </w:types>
        <w:behaviors>
          <w:behavior w:val="content"/>
        </w:behaviors>
        <w:guid w:val="{B839BC2D-5AAD-4BEB-9C25-7DD139EFB14C}"/>
      </w:docPartPr>
      <w:docPartBody>
        <w:p w:rsidR="003A0F5A" w:rsidRDefault="00A01AD5">
          <w:r w:rsidRPr="00C84F81">
            <w:rPr>
              <w:rStyle w:val="PlaceholderText"/>
            </w:rPr>
            <w:t>[Title]</w:t>
          </w:r>
        </w:p>
      </w:docPartBody>
    </w:docPart>
    <w:docPart>
      <w:docPartPr>
        <w:name w:val="9756123651A249FC9A9BB8484F5580A1"/>
        <w:category>
          <w:name w:val="General"/>
          <w:gallery w:val="placeholder"/>
        </w:category>
        <w:types>
          <w:type w:val="bbPlcHdr"/>
        </w:types>
        <w:behaviors>
          <w:behavior w:val="content"/>
        </w:behaviors>
        <w:guid w:val="{1224BED2-270F-4EEB-AFC7-A32A17818C0F}"/>
      </w:docPartPr>
      <w:docPartBody>
        <w:p w:rsidR="003A0F5A" w:rsidRDefault="00A01AD5">
          <w:r w:rsidRPr="00C84F81">
            <w:rPr>
              <w:rStyle w:val="PlaceholderText"/>
            </w:rPr>
            <w:t>[Title]</w:t>
          </w:r>
        </w:p>
      </w:docPartBody>
    </w:docPart>
    <w:docPart>
      <w:docPartPr>
        <w:name w:val="ED24050F4AE948B69D4E253687C0F869"/>
        <w:category>
          <w:name w:val="General"/>
          <w:gallery w:val="placeholder"/>
        </w:category>
        <w:types>
          <w:type w:val="bbPlcHdr"/>
        </w:types>
        <w:behaviors>
          <w:behavior w:val="content"/>
        </w:behaviors>
        <w:guid w:val="{60487ADC-219F-4D33-B5A5-B136398D37AA}"/>
      </w:docPartPr>
      <w:docPartBody>
        <w:p w:rsidR="003A0F5A" w:rsidRDefault="00A01AD5">
          <w:r w:rsidRPr="00C84F81">
            <w:rPr>
              <w:rStyle w:val="PlaceholderText"/>
            </w:rPr>
            <w:t>[Title]</w:t>
          </w:r>
        </w:p>
      </w:docPartBody>
    </w:docPart>
    <w:docPart>
      <w:docPartPr>
        <w:name w:val="5198A834C927453594D47D960F96CC36"/>
        <w:category>
          <w:name w:val="General"/>
          <w:gallery w:val="placeholder"/>
        </w:category>
        <w:types>
          <w:type w:val="bbPlcHdr"/>
        </w:types>
        <w:behaviors>
          <w:behavior w:val="content"/>
        </w:behaviors>
        <w:guid w:val="{C8B72EC8-3E73-473D-B1EF-CC1B2D950497}"/>
      </w:docPartPr>
      <w:docPartBody>
        <w:p w:rsidR="003A0F5A" w:rsidRDefault="00A01AD5">
          <w:r w:rsidRPr="00C84F8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AD5"/>
    <w:rsid w:val="003A0F5A"/>
    <w:rsid w:val="00A01AD5"/>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AD5"/>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1AD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F4F5A102-B2A6-4505-A308-20D05B92F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71</TotalTime>
  <Pages>6</Pages>
  <Words>1492</Words>
  <Characters>7810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IEEE 802.11-21/0300r0</vt:lpstr>
    </vt:vector>
  </TitlesOfParts>
  <Company>Panasonic Corporation</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802.11-21/0300r1</dc:title>
  <dc:subject>Submission</dc:subject>
  <dc:creator>Rojan Chitrakar</dc:creator>
  <cp:keywords>March 2016, CTPClassification=CTP_IC:VisualMarkings=</cp:keywords>
  <cp:lastModifiedBy>Rojan Chitrakar</cp:lastModifiedBy>
  <cp:revision>5</cp:revision>
  <cp:lastPrinted>2014-09-06T06:13:00Z</cp:lastPrinted>
  <dcterms:created xsi:type="dcterms:W3CDTF">2021-04-14T05:44:00Z</dcterms:created>
  <dcterms:modified xsi:type="dcterms:W3CDTF">2021-04-14T06:54:00Z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