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81BA49" w14:textId="77777777" w:rsidR="00CA09B2" w:rsidRPr="00414100" w:rsidRDefault="00CA09B2">
      <w:pPr>
        <w:pStyle w:val="T1"/>
        <w:pBdr>
          <w:bottom w:val="single" w:sz="6" w:space="0" w:color="auto"/>
        </w:pBdr>
        <w:spacing w:after="240"/>
      </w:pPr>
      <w:r w:rsidRPr="00414100">
        <w:t>IEEE P802.11</w:t>
      </w:r>
      <w:r w:rsidRPr="00414100">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272"/>
        <w:gridCol w:w="3089"/>
      </w:tblGrid>
      <w:tr w:rsidR="00B6527E" w14:paraId="730C8BEF" w14:textId="77777777" w:rsidTr="007E52CB">
        <w:trPr>
          <w:trHeight w:val="485"/>
          <w:jc w:val="center"/>
        </w:trPr>
        <w:tc>
          <w:tcPr>
            <w:tcW w:w="9576" w:type="dxa"/>
            <w:gridSpan w:val="5"/>
            <w:vAlign w:val="center"/>
          </w:tcPr>
          <w:p w14:paraId="00D47EAE" w14:textId="5571E405" w:rsidR="00B6527E" w:rsidRDefault="00C92D89" w:rsidP="00A2662F">
            <w:pPr>
              <w:pStyle w:val="T2"/>
              <w:rPr>
                <w:lang w:eastAsia="zh-CN"/>
              </w:rPr>
            </w:pPr>
            <w:r>
              <w:t>Comment Resolution</w:t>
            </w:r>
            <w:r w:rsidR="00A2662F">
              <w:t>s</w:t>
            </w:r>
            <w:r>
              <w:t xml:space="preserve"> </w:t>
            </w:r>
            <w:r w:rsidR="00A2662F">
              <w:t>for</w:t>
            </w:r>
            <w:r w:rsidR="00E711B9">
              <w:t xml:space="preserve"> </w:t>
            </w:r>
            <w:r w:rsidR="000574F4">
              <w:t xml:space="preserve">11be </w:t>
            </w:r>
            <w:r w:rsidR="00684C14">
              <w:t>D0</w:t>
            </w:r>
            <w:r w:rsidR="00776049">
              <w:t>.3</w:t>
            </w:r>
            <w:r w:rsidR="00684C14">
              <w:t xml:space="preserve"> </w:t>
            </w:r>
            <w:r w:rsidR="00CA7451">
              <w:t>EHT STA Features</w:t>
            </w:r>
            <w:r w:rsidR="00684C14">
              <w:t xml:space="preserve"> </w:t>
            </w:r>
            <w:r w:rsidR="003226A9">
              <w:t>CIDs</w:t>
            </w:r>
          </w:p>
        </w:tc>
      </w:tr>
      <w:tr w:rsidR="00B6527E" w14:paraId="071CDBB3" w14:textId="77777777" w:rsidTr="007E52CB">
        <w:trPr>
          <w:trHeight w:val="359"/>
          <w:jc w:val="center"/>
        </w:trPr>
        <w:tc>
          <w:tcPr>
            <w:tcW w:w="9576" w:type="dxa"/>
            <w:gridSpan w:val="5"/>
            <w:vAlign w:val="center"/>
          </w:tcPr>
          <w:p w14:paraId="43614EE7" w14:textId="03F83145" w:rsidR="00B6527E" w:rsidRDefault="00B6527E" w:rsidP="003226A9">
            <w:pPr>
              <w:pStyle w:val="T2"/>
              <w:ind w:left="0"/>
              <w:rPr>
                <w:sz w:val="20"/>
              </w:rPr>
            </w:pPr>
            <w:r>
              <w:rPr>
                <w:sz w:val="20"/>
              </w:rPr>
              <w:t>Date:</w:t>
            </w:r>
            <w:r>
              <w:rPr>
                <w:b w:val="0"/>
                <w:sz w:val="20"/>
              </w:rPr>
              <w:t xml:space="preserve">  20</w:t>
            </w:r>
            <w:r w:rsidR="00776049">
              <w:rPr>
                <w:b w:val="0"/>
                <w:sz w:val="20"/>
              </w:rPr>
              <w:t>21</w:t>
            </w:r>
            <w:r>
              <w:rPr>
                <w:b w:val="0"/>
                <w:sz w:val="20"/>
              </w:rPr>
              <w:t>-</w:t>
            </w:r>
            <w:r w:rsidR="00776049">
              <w:rPr>
                <w:b w:val="0"/>
                <w:sz w:val="20"/>
              </w:rPr>
              <w:t>02</w:t>
            </w:r>
            <w:r>
              <w:rPr>
                <w:b w:val="0"/>
                <w:sz w:val="20"/>
              </w:rPr>
              <w:t>-</w:t>
            </w:r>
            <w:r w:rsidR="00CA7451">
              <w:rPr>
                <w:b w:val="0"/>
                <w:sz w:val="20"/>
              </w:rPr>
              <w:t>22</w:t>
            </w:r>
          </w:p>
        </w:tc>
      </w:tr>
      <w:tr w:rsidR="00B6527E" w14:paraId="1C4143DC" w14:textId="77777777" w:rsidTr="007E52CB">
        <w:trPr>
          <w:cantSplit/>
          <w:jc w:val="center"/>
        </w:trPr>
        <w:tc>
          <w:tcPr>
            <w:tcW w:w="9576" w:type="dxa"/>
            <w:gridSpan w:val="5"/>
            <w:vAlign w:val="center"/>
          </w:tcPr>
          <w:p w14:paraId="79250517" w14:textId="77777777" w:rsidR="00B6527E" w:rsidRDefault="00B6527E" w:rsidP="007E52CB">
            <w:pPr>
              <w:pStyle w:val="T2"/>
              <w:spacing w:after="0"/>
              <w:ind w:left="0" w:right="0"/>
              <w:jc w:val="left"/>
              <w:rPr>
                <w:sz w:val="20"/>
              </w:rPr>
            </w:pPr>
            <w:r>
              <w:rPr>
                <w:sz w:val="20"/>
              </w:rPr>
              <w:t>Author(s):</w:t>
            </w:r>
          </w:p>
        </w:tc>
      </w:tr>
      <w:tr w:rsidR="00B6527E" w14:paraId="371B14BC" w14:textId="77777777" w:rsidTr="00243052">
        <w:trPr>
          <w:jc w:val="center"/>
        </w:trPr>
        <w:tc>
          <w:tcPr>
            <w:tcW w:w="1615" w:type="dxa"/>
            <w:vAlign w:val="center"/>
          </w:tcPr>
          <w:p w14:paraId="0ED5162F" w14:textId="77777777" w:rsidR="00B6527E" w:rsidRDefault="00B6527E" w:rsidP="007E52CB">
            <w:pPr>
              <w:pStyle w:val="T2"/>
              <w:spacing w:after="0"/>
              <w:ind w:left="0" w:right="0"/>
              <w:jc w:val="left"/>
              <w:rPr>
                <w:sz w:val="20"/>
              </w:rPr>
            </w:pPr>
            <w:r>
              <w:rPr>
                <w:sz w:val="20"/>
              </w:rPr>
              <w:t>Name</w:t>
            </w:r>
          </w:p>
        </w:tc>
        <w:tc>
          <w:tcPr>
            <w:tcW w:w="1530" w:type="dxa"/>
            <w:vAlign w:val="center"/>
          </w:tcPr>
          <w:p w14:paraId="1FC0B296" w14:textId="77777777" w:rsidR="00B6527E" w:rsidRDefault="00B6527E" w:rsidP="007E52CB">
            <w:pPr>
              <w:pStyle w:val="T2"/>
              <w:spacing w:after="0"/>
              <w:ind w:left="0" w:right="0"/>
              <w:jc w:val="left"/>
              <w:rPr>
                <w:sz w:val="20"/>
              </w:rPr>
            </w:pPr>
            <w:r>
              <w:rPr>
                <w:sz w:val="20"/>
              </w:rPr>
              <w:t>Affiliation</w:t>
            </w:r>
          </w:p>
        </w:tc>
        <w:tc>
          <w:tcPr>
            <w:tcW w:w="2070" w:type="dxa"/>
            <w:vAlign w:val="center"/>
          </w:tcPr>
          <w:p w14:paraId="3E8FF018" w14:textId="77777777" w:rsidR="00B6527E" w:rsidRDefault="00B6527E" w:rsidP="007E52CB">
            <w:pPr>
              <w:pStyle w:val="T2"/>
              <w:spacing w:after="0"/>
              <w:ind w:left="0" w:right="0"/>
              <w:jc w:val="left"/>
              <w:rPr>
                <w:sz w:val="20"/>
              </w:rPr>
            </w:pPr>
            <w:r>
              <w:rPr>
                <w:sz w:val="20"/>
              </w:rPr>
              <w:t>Address</w:t>
            </w:r>
          </w:p>
        </w:tc>
        <w:tc>
          <w:tcPr>
            <w:tcW w:w="1272" w:type="dxa"/>
            <w:vAlign w:val="center"/>
          </w:tcPr>
          <w:p w14:paraId="32FAAD20" w14:textId="77777777" w:rsidR="00B6527E" w:rsidRDefault="00B6527E" w:rsidP="007E52CB">
            <w:pPr>
              <w:pStyle w:val="T2"/>
              <w:spacing w:after="0"/>
              <w:ind w:left="0" w:right="0"/>
              <w:jc w:val="left"/>
              <w:rPr>
                <w:sz w:val="20"/>
              </w:rPr>
            </w:pPr>
            <w:r>
              <w:rPr>
                <w:sz w:val="20"/>
              </w:rPr>
              <w:t>Phone</w:t>
            </w:r>
          </w:p>
        </w:tc>
        <w:tc>
          <w:tcPr>
            <w:tcW w:w="3089" w:type="dxa"/>
            <w:vAlign w:val="center"/>
          </w:tcPr>
          <w:p w14:paraId="55D06763" w14:textId="77777777" w:rsidR="00B6527E" w:rsidRDefault="00B6527E" w:rsidP="007E52CB">
            <w:pPr>
              <w:pStyle w:val="T2"/>
              <w:spacing w:after="0"/>
              <w:ind w:left="0" w:right="0"/>
              <w:jc w:val="left"/>
              <w:rPr>
                <w:sz w:val="20"/>
              </w:rPr>
            </w:pPr>
            <w:r>
              <w:rPr>
                <w:sz w:val="20"/>
              </w:rPr>
              <w:t>email</w:t>
            </w:r>
          </w:p>
        </w:tc>
      </w:tr>
      <w:tr w:rsidR="00CA7451" w14:paraId="36B539ED" w14:textId="77777777" w:rsidTr="00243052">
        <w:trPr>
          <w:jc w:val="center"/>
        </w:trPr>
        <w:tc>
          <w:tcPr>
            <w:tcW w:w="1615" w:type="dxa"/>
            <w:vAlign w:val="center"/>
          </w:tcPr>
          <w:p w14:paraId="24F74CFC" w14:textId="77777777" w:rsidR="00CA7451" w:rsidRPr="00B77FE4" w:rsidRDefault="00CA7451" w:rsidP="00B6527E">
            <w:pPr>
              <w:pStyle w:val="T2"/>
              <w:spacing w:after="0"/>
              <w:ind w:left="0" w:right="0"/>
              <w:jc w:val="left"/>
              <w:rPr>
                <w:b w:val="0"/>
                <w:sz w:val="20"/>
                <w:lang w:eastAsia="zh-CN"/>
              </w:rPr>
            </w:pPr>
            <w:r>
              <w:rPr>
                <w:b w:val="0"/>
                <w:sz w:val="20"/>
                <w:lang w:eastAsia="zh-CN"/>
              </w:rPr>
              <w:t>Rojan Chitrakar</w:t>
            </w:r>
          </w:p>
        </w:tc>
        <w:tc>
          <w:tcPr>
            <w:tcW w:w="1530" w:type="dxa"/>
            <w:vMerge w:val="restart"/>
            <w:vAlign w:val="center"/>
          </w:tcPr>
          <w:p w14:paraId="3E512D79" w14:textId="77777777" w:rsidR="00CA7451" w:rsidRPr="00B77FE4" w:rsidRDefault="00CA7451" w:rsidP="007D0235">
            <w:pPr>
              <w:pStyle w:val="T2"/>
              <w:spacing w:after="0"/>
              <w:ind w:left="0" w:right="0"/>
              <w:jc w:val="left"/>
              <w:rPr>
                <w:b w:val="0"/>
                <w:sz w:val="20"/>
                <w:lang w:eastAsia="zh-CN"/>
              </w:rPr>
            </w:pPr>
            <w:r>
              <w:rPr>
                <w:b w:val="0"/>
                <w:sz w:val="20"/>
                <w:lang w:eastAsia="zh-CN"/>
              </w:rPr>
              <w:t>Panasonic</w:t>
            </w:r>
          </w:p>
        </w:tc>
        <w:tc>
          <w:tcPr>
            <w:tcW w:w="2070" w:type="dxa"/>
            <w:vAlign w:val="center"/>
          </w:tcPr>
          <w:p w14:paraId="4B4A5133" w14:textId="77777777" w:rsidR="00CA7451" w:rsidRPr="00B77FE4" w:rsidRDefault="00CA7451" w:rsidP="00B6527E">
            <w:pPr>
              <w:pStyle w:val="T2"/>
              <w:spacing w:after="0"/>
              <w:ind w:left="0" w:right="0"/>
              <w:jc w:val="left"/>
              <w:rPr>
                <w:b w:val="0"/>
                <w:sz w:val="20"/>
                <w:lang w:eastAsia="zh-CN"/>
              </w:rPr>
            </w:pPr>
          </w:p>
        </w:tc>
        <w:tc>
          <w:tcPr>
            <w:tcW w:w="1272" w:type="dxa"/>
            <w:vAlign w:val="center"/>
          </w:tcPr>
          <w:p w14:paraId="7D19EDFC" w14:textId="77777777" w:rsidR="00CA7451" w:rsidRPr="00B77FE4" w:rsidRDefault="00CA7451" w:rsidP="00B6527E">
            <w:pPr>
              <w:pStyle w:val="T2"/>
              <w:spacing w:after="0"/>
              <w:ind w:left="0" w:right="0"/>
              <w:jc w:val="left"/>
              <w:rPr>
                <w:b w:val="0"/>
                <w:sz w:val="20"/>
                <w:lang w:eastAsia="zh-CN"/>
              </w:rPr>
            </w:pPr>
          </w:p>
        </w:tc>
        <w:tc>
          <w:tcPr>
            <w:tcW w:w="3089" w:type="dxa"/>
            <w:vAlign w:val="center"/>
          </w:tcPr>
          <w:p w14:paraId="66CBE24B" w14:textId="77777777" w:rsidR="00CA7451" w:rsidRPr="00B77FE4" w:rsidRDefault="00CA7451" w:rsidP="00B6527E">
            <w:pPr>
              <w:pStyle w:val="T2"/>
              <w:spacing w:after="0"/>
              <w:ind w:left="0" w:right="0"/>
              <w:jc w:val="left"/>
              <w:rPr>
                <w:b w:val="0"/>
                <w:sz w:val="20"/>
                <w:lang w:eastAsia="zh-CN"/>
              </w:rPr>
            </w:pPr>
            <w:r>
              <w:rPr>
                <w:b w:val="0"/>
                <w:sz w:val="20"/>
                <w:lang w:eastAsia="zh-CN"/>
              </w:rPr>
              <w:t>Rojan.chitrakar@sg.panasonic.com</w:t>
            </w:r>
          </w:p>
        </w:tc>
      </w:tr>
      <w:tr w:rsidR="00CA7451" w14:paraId="5BF4F958" w14:textId="77777777" w:rsidTr="00243052">
        <w:trPr>
          <w:jc w:val="center"/>
        </w:trPr>
        <w:tc>
          <w:tcPr>
            <w:tcW w:w="1615" w:type="dxa"/>
            <w:vAlign w:val="center"/>
          </w:tcPr>
          <w:p w14:paraId="617C1B67" w14:textId="06D17B3B" w:rsidR="00CA7451" w:rsidRPr="00B6527E" w:rsidRDefault="00CA7451" w:rsidP="00B6527E">
            <w:pPr>
              <w:pStyle w:val="T2"/>
              <w:spacing w:after="0"/>
              <w:ind w:left="0" w:right="0"/>
              <w:jc w:val="left"/>
              <w:rPr>
                <w:b w:val="0"/>
                <w:sz w:val="20"/>
                <w:lang w:eastAsia="zh-CN"/>
              </w:rPr>
            </w:pPr>
            <w:r>
              <w:rPr>
                <w:b w:val="0"/>
                <w:sz w:val="20"/>
                <w:lang w:eastAsia="zh-CN"/>
              </w:rPr>
              <w:t>Yanyi Ding</w:t>
            </w:r>
          </w:p>
        </w:tc>
        <w:tc>
          <w:tcPr>
            <w:tcW w:w="1530" w:type="dxa"/>
            <w:vMerge/>
            <w:vAlign w:val="center"/>
          </w:tcPr>
          <w:p w14:paraId="7134243E" w14:textId="77777777" w:rsidR="00CA7451" w:rsidRPr="00B6527E" w:rsidRDefault="00CA7451" w:rsidP="007D0235">
            <w:pPr>
              <w:pStyle w:val="T2"/>
              <w:spacing w:after="0"/>
              <w:ind w:left="0" w:right="0"/>
              <w:jc w:val="left"/>
              <w:rPr>
                <w:b w:val="0"/>
                <w:sz w:val="20"/>
                <w:lang w:eastAsia="zh-CN"/>
              </w:rPr>
            </w:pPr>
          </w:p>
        </w:tc>
        <w:tc>
          <w:tcPr>
            <w:tcW w:w="2070" w:type="dxa"/>
            <w:vAlign w:val="center"/>
          </w:tcPr>
          <w:p w14:paraId="785F58F4" w14:textId="77777777" w:rsidR="00CA7451" w:rsidRPr="00B6527E" w:rsidRDefault="00CA7451" w:rsidP="00B6527E">
            <w:pPr>
              <w:pStyle w:val="T2"/>
              <w:spacing w:after="0"/>
              <w:ind w:left="0" w:right="0"/>
              <w:jc w:val="left"/>
              <w:rPr>
                <w:b w:val="0"/>
                <w:sz w:val="20"/>
                <w:lang w:eastAsia="zh-CN"/>
              </w:rPr>
            </w:pPr>
          </w:p>
        </w:tc>
        <w:tc>
          <w:tcPr>
            <w:tcW w:w="1272" w:type="dxa"/>
            <w:vAlign w:val="center"/>
          </w:tcPr>
          <w:p w14:paraId="7CE48159" w14:textId="77777777" w:rsidR="00CA7451" w:rsidRPr="00B6527E" w:rsidRDefault="00CA7451" w:rsidP="00B6527E">
            <w:pPr>
              <w:pStyle w:val="T2"/>
              <w:spacing w:after="0"/>
              <w:ind w:left="0" w:right="0"/>
              <w:jc w:val="left"/>
              <w:rPr>
                <w:b w:val="0"/>
                <w:sz w:val="20"/>
                <w:lang w:eastAsia="zh-CN"/>
              </w:rPr>
            </w:pPr>
          </w:p>
        </w:tc>
        <w:tc>
          <w:tcPr>
            <w:tcW w:w="3089" w:type="dxa"/>
            <w:vAlign w:val="center"/>
          </w:tcPr>
          <w:p w14:paraId="65432525" w14:textId="004A57F2" w:rsidR="00CA7451" w:rsidRPr="00B6527E" w:rsidRDefault="00731F8B" w:rsidP="00B6527E">
            <w:pPr>
              <w:pStyle w:val="T2"/>
              <w:spacing w:after="0"/>
              <w:ind w:left="0" w:right="0"/>
              <w:jc w:val="left"/>
              <w:rPr>
                <w:b w:val="0"/>
                <w:sz w:val="20"/>
                <w:lang w:eastAsia="zh-CN"/>
              </w:rPr>
            </w:pPr>
            <w:r w:rsidRPr="00731F8B">
              <w:rPr>
                <w:b w:val="0"/>
                <w:sz w:val="20"/>
                <w:lang w:eastAsia="zh-CN"/>
              </w:rPr>
              <w:t>yanyi.ding@sg.panasonic.com</w:t>
            </w:r>
          </w:p>
        </w:tc>
      </w:tr>
      <w:tr w:rsidR="00C27403" w14:paraId="4BFB1577" w14:textId="77777777" w:rsidTr="00243052">
        <w:trPr>
          <w:jc w:val="center"/>
        </w:trPr>
        <w:tc>
          <w:tcPr>
            <w:tcW w:w="1615" w:type="dxa"/>
            <w:vAlign w:val="center"/>
          </w:tcPr>
          <w:p w14:paraId="3E62A14A" w14:textId="7024C521" w:rsidR="00C27403" w:rsidRPr="00964E0D" w:rsidRDefault="00C27403" w:rsidP="007D0235">
            <w:pPr>
              <w:pStyle w:val="T2"/>
              <w:spacing w:after="0"/>
              <w:ind w:left="0" w:right="0"/>
              <w:jc w:val="left"/>
              <w:rPr>
                <w:b w:val="0"/>
                <w:sz w:val="20"/>
                <w:lang w:eastAsia="zh-CN"/>
              </w:rPr>
            </w:pPr>
            <w:r>
              <w:rPr>
                <w:b w:val="0"/>
                <w:sz w:val="20"/>
                <w:lang w:eastAsia="zh-CN"/>
              </w:rPr>
              <w:t>Ross J</w:t>
            </w:r>
            <w:r w:rsidRPr="00731F8B">
              <w:rPr>
                <w:b w:val="0"/>
                <w:sz w:val="20"/>
                <w:lang w:eastAsia="zh-CN"/>
              </w:rPr>
              <w:t>ian Yu</w:t>
            </w:r>
          </w:p>
        </w:tc>
        <w:tc>
          <w:tcPr>
            <w:tcW w:w="1530" w:type="dxa"/>
            <w:vMerge w:val="restart"/>
            <w:vAlign w:val="center"/>
          </w:tcPr>
          <w:p w14:paraId="68D26C4C" w14:textId="014C8E96" w:rsidR="00C27403" w:rsidRPr="00B6527E" w:rsidRDefault="00C27403" w:rsidP="007D0235">
            <w:pPr>
              <w:pStyle w:val="T2"/>
              <w:spacing w:after="0"/>
              <w:ind w:left="0" w:right="0"/>
              <w:jc w:val="left"/>
              <w:rPr>
                <w:b w:val="0"/>
                <w:sz w:val="20"/>
                <w:lang w:eastAsia="zh-CN"/>
              </w:rPr>
            </w:pPr>
            <w:r>
              <w:rPr>
                <w:b w:val="0"/>
                <w:sz w:val="20"/>
                <w:lang w:eastAsia="zh-CN"/>
              </w:rPr>
              <w:t>Huawei</w:t>
            </w:r>
          </w:p>
        </w:tc>
        <w:tc>
          <w:tcPr>
            <w:tcW w:w="2070" w:type="dxa"/>
            <w:vAlign w:val="center"/>
          </w:tcPr>
          <w:p w14:paraId="6B918655" w14:textId="77777777" w:rsidR="00C27403" w:rsidRPr="00B6527E" w:rsidRDefault="00C27403" w:rsidP="007D0235">
            <w:pPr>
              <w:pStyle w:val="T2"/>
              <w:spacing w:after="0"/>
              <w:ind w:left="0" w:right="0"/>
              <w:jc w:val="left"/>
              <w:rPr>
                <w:b w:val="0"/>
                <w:sz w:val="20"/>
                <w:lang w:eastAsia="zh-CN"/>
              </w:rPr>
            </w:pPr>
          </w:p>
        </w:tc>
        <w:tc>
          <w:tcPr>
            <w:tcW w:w="1272" w:type="dxa"/>
            <w:vAlign w:val="center"/>
          </w:tcPr>
          <w:p w14:paraId="48DB6C34" w14:textId="77777777" w:rsidR="00C27403" w:rsidRPr="00B6527E" w:rsidRDefault="00C27403" w:rsidP="007D0235">
            <w:pPr>
              <w:pStyle w:val="T2"/>
              <w:spacing w:after="0"/>
              <w:ind w:left="0" w:right="0"/>
              <w:jc w:val="left"/>
              <w:rPr>
                <w:b w:val="0"/>
                <w:sz w:val="20"/>
                <w:lang w:eastAsia="zh-CN"/>
              </w:rPr>
            </w:pPr>
          </w:p>
        </w:tc>
        <w:tc>
          <w:tcPr>
            <w:tcW w:w="3089" w:type="dxa"/>
            <w:vAlign w:val="center"/>
          </w:tcPr>
          <w:p w14:paraId="24D2F483" w14:textId="77777777" w:rsidR="00C27403" w:rsidRPr="00B6527E" w:rsidRDefault="00C27403" w:rsidP="007D0235">
            <w:pPr>
              <w:pStyle w:val="T2"/>
              <w:spacing w:after="0"/>
              <w:ind w:left="0" w:right="0"/>
              <w:jc w:val="left"/>
              <w:rPr>
                <w:b w:val="0"/>
                <w:sz w:val="20"/>
                <w:lang w:eastAsia="zh-CN"/>
              </w:rPr>
            </w:pPr>
          </w:p>
        </w:tc>
      </w:tr>
      <w:tr w:rsidR="00C27403" w14:paraId="78A27AE9" w14:textId="77777777" w:rsidTr="00243052">
        <w:trPr>
          <w:jc w:val="center"/>
        </w:trPr>
        <w:tc>
          <w:tcPr>
            <w:tcW w:w="1615" w:type="dxa"/>
            <w:vAlign w:val="center"/>
          </w:tcPr>
          <w:p w14:paraId="33A59771" w14:textId="20F10E26" w:rsidR="00C27403" w:rsidRDefault="00C27403" w:rsidP="007D0235">
            <w:pPr>
              <w:pStyle w:val="T2"/>
              <w:spacing w:after="0"/>
              <w:ind w:left="0" w:right="0"/>
              <w:jc w:val="left"/>
              <w:rPr>
                <w:b w:val="0"/>
                <w:sz w:val="20"/>
                <w:lang w:eastAsia="zh-CN"/>
              </w:rPr>
            </w:pPr>
            <w:r>
              <w:rPr>
                <w:b w:val="0"/>
                <w:sz w:val="20"/>
                <w:lang w:eastAsia="zh-CN"/>
              </w:rPr>
              <w:t>Ming Gan</w:t>
            </w:r>
          </w:p>
        </w:tc>
        <w:tc>
          <w:tcPr>
            <w:tcW w:w="1530" w:type="dxa"/>
            <w:vMerge/>
            <w:vAlign w:val="center"/>
          </w:tcPr>
          <w:p w14:paraId="72AFA217" w14:textId="77777777" w:rsidR="00C27403" w:rsidRDefault="00C27403" w:rsidP="007D0235">
            <w:pPr>
              <w:pStyle w:val="T2"/>
              <w:spacing w:after="0"/>
              <w:ind w:left="0" w:right="0"/>
              <w:jc w:val="left"/>
              <w:rPr>
                <w:b w:val="0"/>
                <w:sz w:val="20"/>
                <w:lang w:eastAsia="zh-CN"/>
              </w:rPr>
            </w:pPr>
          </w:p>
        </w:tc>
        <w:tc>
          <w:tcPr>
            <w:tcW w:w="2070" w:type="dxa"/>
            <w:vAlign w:val="center"/>
          </w:tcPr>
          <w:p w14:paraId="56EA369A" w14:textId="77777777" w:rsidR="00C27403" w:rsidRPr="00B6527E" w:rsidRDefault="00C27403" w:rsidP="007D0235">
            <w:pPr>
              <w:pStyle w:val="T2"/>
              <w:spacing w:after="0"/>
              <w:ind w:left="0" w:right="0"/>
              <w:jc w:val="left"/>
              <w:rPr>
                <w:b w:val="0"/>
                <w:sz w:val="20"/>
                <w:lang w:eastAsia="zh-CN"/>
              </w:rPr>
            </w:pPr>
          </w:p>
        </w:tc>
        <w:tc>
          <w:tcPr>
            <w:tcW w:w="1272" w:type="dxa"/>
            <w:vAlign w:val="center"/>
          </w:tcPr>
          <w:p w14:paraId="723DA1A9" w14:textId="77777777" w:rsidR="00C27403" w:rsidRPr="00B6527E" w:rsidRDefault="00C27403" w:rsidP="007D0235">
            <w:pPr>
              <w:pStyle w:val="T2"/>
              <w:spacing w:after="0"/>
              <w:ind w:left="0" w:right="0"/>
              <w:jc w:val="left"/>
              <w:rPr>
                <w:b w:val="0"/>
                <w:sz w:val="20"/>
                <w:lang w:eastAsia="zh-CN"/>
              </w:rPr>
            </w:pPr>
          </w:p>
        </w:tc>
        <w:tc>
          <w:tcPr>
            <w:tcW w:w="3089" w:type="dxa"/>
            <w:vAlign w:val="center"/>
          </w:tcPr>
          <w:p w14:paraId="416FC9EE" w14:textId="77777777" w:rsidR="00C27403" w:rsidRPr="00B6527E" w:rsidRDefault="00C27403" w:rsidP="007D0235">
            <w:pPr>
              <w:pStyle w:val="T2"/>
              <w:spacing w:after="0"/>
              <w:ind w:left="0" w:right="0"/>
              <w:jc w:val="left"/>
              <w:rPr>
                <w:b w:val="0"/>
                <w:sz w:val="20"/>
                <w:lang w:eastAsia="zh-CN"/>
              </w:rPr>
            </w:pPr>
          </w:p>
        </w:tc>
      </w:tr>
      <w:tr w:rsidR="00731F8B" w14:paraId="4A309D6F" w14:textId="77777777" w:rsidTr="00243052">
        <w:trPr>
          <w:jc w:val="center"/>
        </w:trPr>
        <w:tc>
          <w:tcPr>
            <w:tcW w:w="1615" w:type="dxa"/>
            <w:vAlign w:val="center"/>
          </w:tcPr>
          <w:p w14:paraId="600E9D4D" w14:textId="06883805" w:rsidR="00731F8B" w:rsidRPr="00B6527E" w:rsidRDefault="00731F8B" w:rsidP="007D0235">
            <w:pPr>
              <w:pStyle w:val="T2"/>
              <w:spacing w:after="0"/>
              <w:ind w:left="0" w:right="0"/>
              <w:jc w:val="left"/>
              <w:rPr>
                <w:b w:val="0"/>
                <w:sz w:val="20"/>
                <w:lang w:eastAsia="zh-CN"/>
              </w:rPr>
            </w:pPr>
            <w:r>
              <w:rPr>
                <w:b w:val="0"/>
                <w:sz w:val="20"/>
                <w:lang w:eastAsia="zh-CN"/>
              </w:rPr>
              <w:t>Bin Tian</w:t>
            </w:r>
          </w:p>
        </w:tc>
        <w:tc>
          <w:tcPr>
            <w:tcW w:w="1530" w:type="dxa"/>
            <w:vMerge w:val="restart"/>
            <w:vAlign w:val="center"/>
          </w:tcPr>
          <w:p w14:paraId="2BB5883D" w14:textId="344606FD" w:rsidR="00731F8B" w:rsidRPr="00B6527E" w:rsidRDefault="00731F8B" w:rsidP="007D0235">
            <w:pPr>
              <w:pStyle w:val="T2"/>
              <w:spacing w:after="0"/>
              <w:ind w:left="0" w:right="0"/>
              <w:jc w:val="left"/>
              <w:rPr>
                <w:b w:val="0"/>
                <w:sz w:val="20"/>
                <w:lang w:eastAsia="zh-CN"/>
              </w:rPr>
            </w:pPr>
            <w:r>
              <w:rPr>
                <w:b w:val="0"/>
                <w:sz w:val="20"/>
                <w:lang w:eastAsia="zh-CN"/>
              </w:rPr>
              <w:t>Qualcomm</w:t>
            </w:r>
          </w:p>
        </w:tc>
        <w:tc>
          <w:tcPr>
            <w:tcW w:w="2070" w:type="dxa"/>
            <w:vAlign w:val="center"/>
          </w:tcPr>
          <w:p w14:paraId="6E3849E6" w14:textId="77777777" w:rsidR="00731F8B" w:rsidRPr="00B6527E" w:rsidRDefault="00731F8B" w:rsidP="007D0235">
            <w:pPr>
              <w:pStyle w:val="T2"/>
              <w:spacing w:after="0"/>
              <w:ind w:left="0" w:right="0"/>
              <w:jc w:val="left"/>
              <w:rPr>
                <w:b w:val="0"/>
                <w:sz w:val="20"/>
                <w:lang w:eastAsia="zh-CN"/>
              </w:rPr>
            </w:pPr>
          </w:p>
        </w:tc>
        <w:tc>
          <w:tcPr>
            <w:tcW w:w="1272" w:type="dxa"/>
            <w:vAlign w:val="center"/>
          </w:tcPr>
          <w:p w14:paraId="0077F02C" w14:textId="77777777" w:rsidR="00731F8B" w:rsidRPr="00B6527E" w:rsidRDefault="00731F8B" w:rsidP="007D0235">
            <w:pPr>
              <w:pStyle w:val="T2"/>
              <w:spacing w:after="0"/>
              <w:ind w:left="0" w:right="0"/>
              <w:jc w:val="left"/>
              <w:rPr>
                <w:b w:val="0"/>
                <w:sz w:val="20"/>
                <w:lang w:eastAsia="zh-CN"/>
              </w:rPr>
            </w:pPr>
          </w:p>
        </w:tc>
        <w:tc>
          <w:tcPr>
            <w:tcW w:w="3089" w:type="dxa"/>
            <w:vAlign w:val="center"/>
          </w:tcPr>
          <w:p w14:paraId="144585F4" w14:textId="77777777" w:rsidR="00731F8B" w:rsidRPr="00B6527E" w:rsidRDefault="00731F8B" w:rsidP="007D0235">
            <w:pPr>
              <w:pStyle w:val="T2"/>
              <w:spacing w:after="0"/>
              <w:ind w:left="0" w:right="0"/>
              <w:jc w:val="left"/>
              <w:rPr>
                <w:b w:val="0"/>
                <w:sz w:val="20"/>
                <w:lang w:eastAsia="zh-CN"/>
              </w:rPr>
            </w:pPr>
          </w:p>
        </w:tc>
      </w:tr>
      <w:tr w:rsidR="00731F8B" w14:paraId="40B95828" w14:textId="77777777" w:rsidTr="00243052">
        <w:trPr>
          <w:jc w:val="center"/>
        </w:trPr>
        <w:tc>
          <w:tcPr>
            <w:tcW w:w="1615" w:type="dxa"/>
            <w:vAlign w:val="center"/>
          </w:tcPr>
          <w:p w14:paraId="26D6CC8F" w14:textId="1F780B13" w:rsidR="00731F8B" w:rsidRDefault="00731F8B" w:rsidP="007D0235">
            <w:pPr>
              <w:pStyle w:val="T2"/>
              <w:spacing w:after="0"/>
              <w:ind w:left="0" w:right="0"/>
              <w:jc w:val="left"/>
              <w:rPr>
                <w:b w:val="0"/>
                <w:sz w:val="20"/>
                <w:lang w:eastAsia="zh-CN"/>
              </w:rPr>
            </w:pPr>
            <w:r w:rsidRPr="00731F8B">
              <w:rPr>
                <w:b w:val="0"/>
                <w:sz w:val="20"/>
                <w:lang w:eastAsia="zh-CN"/>
              </w:rPr>
              <w:t>George Cherian</w:t>
            </w:r>
          </w:p>
        </w:tc>
        <w:tc>
          <w:tcPr>
            <w:tcW w:w="1530" w:type="dxa"/>
            <w:vMerge/>
            <w:vAlign w:val="center"/>
          </w:tcPr>
          <w:p w14:paraId="19724405" w14:textId="77777777" w:rsidR="00731F8B" w:rsidRDefault="00731F8B" w:rsidP="007D0235">
            <w:pPr>
              <w:pStyle w:val="T2"/>
              <w:spacing w:after="0"/>
              <w:ind w:left="0" w:right="0"/>
              <w:jc w:val="left"/>
              <w:rPr>
                <w:b w:val="0"/>
                <w:sz w:val="20"/>
                <w:lang w:eastAsia="zh-CN"/>
              </w:rPr>
            </w:pPr>
          </w:p>
        </w:tc>
        <w:tc>
          <w:tcPr>
            <w:tcW w:w="2070" w:type="dxa"/>
            <w:vAlign w:val="center"/>
          </w:tcPr>
          <w:p w14:paraId="4FA844E3" w14:textId="77777777" w:rsidR="00731F8B" w:rsidRPr="00B6527E" w:rsidRDefault="00731F8B" w:rsidP="007D0235">
            <w:pPr>
              <w:pStyle w:val="T2"/>
              <w:spacing w:after="0"/>
              <w:ind w:left="0" w:right="0"/>
              <w:jc w:val="left"/>
              <w:rPr>
                <w:b w:val="0"/>
                <w:sz w:val="20"/>
                <w:lang w:eastAsia="zh-CN"/>
              </w:rPr>
            </w:pPr>
          </w:p>
        </w:tc>
        <w:tc>
          <w:tcPr>
            <w:tcW w:w="1272" w:type="dxa"/>
            <w:vAlign w:val="center"/>
          </w:tcPr>
          <w:p w14:paraId="0567A6D7" w14:textId="77777777" w:rsidR="00731F8B" w:rsidRPr="00B6527E" w:rsidRDefault="00731F8B" w:rsidP="007D0235">
            <w:pPr>
              <w:pStyle w:val="T2"/>
              <w:spacing w:after="0"/>
              <w:ind w:left="0" w:right="0"/>
              <w:jc w:val="left"/>
              <w:rPr>
                <w:b w:val="0"/>
                <w:sz w:val="20"/>
                <w:lang w:eastAsia="zh-CN"/>
              </w:rPr>
            </w:pPr>
          </w:p>
        </w:tc>
        <w:tc>
          <w:tcPr>
            <w:tcW w:w="3089" w:type="dxa"/>
            <w:vAlign w:val="center"/>
          </w:tcPr>
          <w:p w14:paraId="74782892" w14:textId="77777777" w:rsidR="00731F8B" w:rsidRPr="00B6527E" w:rsidRDefault="00731F8B" w:rsidP="007D0235">
            <w:pPr>
              <w:pStyle w:val="T2"/>
              <w:spacing w:after="0"/>
              <w:ind w:left="0" w:right="0"/>
              <w:jc w:val="left"/>
              <w:rPr>
                <w:b w:val="0"/>
                <w:sz w:val="20"/>
                <w:lang w:eastAsia="zh-CN"/>
              </w:rPr>
            </w:pPr>
          </w:p>
        </w:tc>
      </w:tr>
      <w:tr w:rsidR="007277F8" w14:paraId="0EF0D325" w14:textId="77777777" w:rsidTr="00243052">
        <w:trPr>
          <w:jc w:val="center"/>
        </w:trPr>
        <w:tc>
          <w:tcPr>
            <w:tcW w:w="1615" w:type="dxa"/>
            <w:vAlign w:val="center"/>
          </w:tcPr>
          <w:p w14:paraId="46148EB7" w14:textId="72C6B42B" w:rsidR="007277F8" w:rsidRPr="00B6527E" w:rsidRDefault="00731F8B" w:rsidP="007D0235">
            <w:pPr>
              <w:pStyle w:val="T2"/>
              <w:spacing w:after="0"/>
              <w:ind w:left="0" w:right="0"/>
              <w:jc w:val="left"/>
              <w:rPr>
                <w:b w:val="0"/>
                <w:sz w:val="20"/>
                <w:lang w:eastAsia="zh-CN"/>
              </w:rPr>
            </w:pPr>
            <w:r w:rsidRPr="00731F8B">
              <w:rPr>
                <w:b w:val="0"/>
                <w:sz w:val="20"/>
                <w:lang w:eastAsia="zh-CN"/>
              </w:rPr>
              <w:t>Sigurd Schelstraete</w:t>
            </w:r>
          </w:p>
        </w:tc>
        <w:tc>
          <w:tcPr>
            <w:tcW w:w="1530" w:type="dxa"/>
            <w:vAlign w:val="center"/>
          </w:tcPr>
          <w:p w14:paraId="1DB3ED7B" w14:textId="6EA80B77" w:rsidR="007277F8" w:rsidRPr="00B6527E" w:rsidRDefault="00731F8B" w:rsidP="007D0235">
            <w:pPr>
              <w:pStyle w:val="T2"/>
              <w:spacing w:after="0"/>
              <w:ind w:left="0" w:right="0"/>
              <w:jc w:val="left"/>
              <w:rPr>
                <w:b w:val="0"/>
                <w:sz w:val="20"/>
                <w:lang w:eastAsia="zh-CN"/>
              </w:rPr>
            </w:pPr>
            <w:r w:rsidRPr="00731F8B">
              <w:rPr>
                <w:b w:val="0"/>
                <w:sz w:val="20"/>
                <w:lang w:eastAsia="zh-CN"/>
              </w:rPr>
              <w:t>ON Semiconductor</w:t>
            </w:r>
          </w:p>
        </w:tc>
        <w:tc>
          <w:tcPr>
            <w:tcW w:w="2070" w:type="dxa"/>
            <w:vAlign w:val="center"/>
          </w:tcPr>
          <w:p w14:paraId="1AAA49D9" w14:textId="77777777" w:rsidR="007277F8" w:rsidRPr="00B6527E" w:rsidRDefault="007277F8" w:rsidP="007D0235">
            <w:pPr>
              <w:pStyle w:val="T2"/>
              <w:spacing w:after="0"/>
              <w:ind w:left="0" w:right="0"/>
              <w:jc w:val="left"/>
              <w:rPr>
                <w:b w:val="0"/>
                <w:sz w:val="20"/>
              </w:rPr>
            </w:pPr>
          </w:p>
        </w:tc>
        <w:tc>
          <w:tcPr>
            <w:tcW w:w="1272" w:type="dxa"/>
            <w:vAlign w:val="center"/>
          </w:tcPr>
          <w:p w14:paraId="11DFCC39" w14:textId="77777777" w:rsidR="007277F8" w:rsidRPr="00B6527E" w:rsidRDefault="007277F8" w:rsidP="007D0235">
            <w:pPr>
              <w:pStyle w:val="T2"/>
              <w:spacing w:after="0"/>
              <w:ind w:left="0" w:right="0"/>
              <w:jc w:val="left"/>
              <w:rPr>
                <w:b w:val="0"/>
                <w:sz w:val="20"/>
              </w:rPr>
            </w:pPr>
          </w:p>
        </w:tc>
        <w:tc>
          <w:tcPr>
            <w:tcW w:w="3089" w:type="dxa"/>
            <w:vAlign w:val="center"/>
          </w:tcPr>
          <w:p w14:paraId="51AA57A2" w14:textId="77777777" w:rsidR="007277F8" w:rsidRPr="00B6527E" w:rsidRDefault="007277F8" w:rsidP="007D0235">
            <w:pPr>
              <w:pStyle w:val="T2"/>
              <w:spacing w:after="0"/>
              <w:ind w:left="0" w:right="0"/>
              <w:jc w:val="left"/>
              <w:rPr>
                <w:b w:val="0"/>
                <w:sz w:val="20"/>
              </w:rPr>
            </w:pPr>
          </w:p>
        </w:tc>
      </w:tr>
      <w:tr w:rsidR="00731F8B" w14:paraId="45291CE0" w14:textId="77777777" w:rsidTr="00243052">
        <w:trPr>
          <w:jc w:val="center"/>
        </w:trPr>
        <w:tc>
          <w:tcPr>
            <w:tcW w:w="1615" w:type="dxa"/>
            <w:vAlign w:val="center"/>
          </w:tcPr>
          <w:p w14:paraId="47E0FE7E" w14:textId="3F974D74" w:rsidR="00731F8B" w:rsidRPr="00B6527E" w:rsidRDefault="00731F8B" w:rsidP="007D0235">
            <w:pPr>
              <w:pStyle w:val="T2"/>
              <w:spacing w:after="0"/>
              <w:ind w:left="0" w:right="0"/>
              <w:jc w:val="left"/>
              <w:rPr>
                <w:b w:val="0"/>
                <w:sz w:val="20"/>
              </w:rPr>
            </w:pPr>
            <w:r w:rsidRPr="00731F8B">
              <w:rPr>
                <w:b w:val="0"/>
                <w:sz w:val="20"/>
              </w:rPr>
              <w:t>Wook Bong Lee</w:t>
            </w:r>
          </w:p>
        </w:tc>
        <w:tc>
          <w:tcPr>
            <w:tcW w:w="1530" w:type="dxa"/>
            <w:vMerge w:val="restart"/>
            <w:vAlign w:val="center"/>
          </w:tcPr>
          <w:p w14:paraId="1D900FA0" w14:textId="31090D77" w:rsidR="00731F8B" w:rsidRPr="00B6527E" w:rsidRDefault="00731F8B" w:rsidP="007D0235">
            <w:pPr>
              <w:pStyle w:val="T2"/>
              <w:spacing w:after="0"/>
              <w:ind w:left="0" w:right="0"/>
              <w:jc w:val="left"/>
              <w:rPr>
                <w:b w:val="0"/>
                <w:sz w:val="20"/>
              </w:rPr>
            </w:pPr>
            <w:r>
              <w:rPr>
                <w:b w:val="0"/>
                <w:sz w:val="20"/>
              </w:rPr>
              <w:t>Samsung</w:t>
            </w:r>
          </w:p>
        </w:tc>
        <w:tc>
          <w:tcPr>
            <w:tcW w:w="2070" w:type="dxa"/>
            <w:vAlign w:val="center"/>
          </w:tcPr>
          <w:p w14:paraId="3AB43D86" w14:textId="77777777" w:rsidR="00731F8B" w:rsidRPr="00B6527E" w:rsidRDefault="00731F8B" w:rsidP="007D0235">
            <w:pPr>
              <w:pStyle w:val="T2"/>
              <w:spacing w:after="0"/>
              <w:ind w:left="0" w:right="0"/>
              <w:jc w:val="left"/>
              <w:rPr>
                <w:b w:val="0"/>
                <w:sz w:val="20"/>
              </w:rPr>
            </w:pPr>
          </w:p>
        </w:tc>
        <w:tc>
          <w:tcPr>
            <w:tcW w:w="1272" w:type="dxa"/>
            <w:vAlign w:val="center"/>
          </w:tcPr>
          <w:p w14:paraId="2FA913B3" w14:textId="77777777" w:rsidR="00731F8B" w:rsidRPr="00B6527E" w:rsidRDefault="00731F8B" w:rsidP="007D0235">
            <w:pPr>
              <w:pStyle w:val="T2"/>
              <w:spacing w:after="0"/>
              <w:ind w:left="0" w:right="0"/>
              <w:jc w:val="left"/>
              <w:rPr>
                <w:b w:val="0"/>
                <w:sz w:val="20"/>
              </w:rPr>
            </w:pPr>
          </w:p>
        </w:tc>
        <w:tc>
          <w:tcPr>
            <w:tcW w:w="3089" w:type="dxa"/>
            <w:vAlign w:val="center"/>
          </w:tcPr>
          <w:p w14:paraId="04658196" w14:textId="77777777" w:rsidR="00731F8B" w:rsidRPr="00B6527E" w:rsidRDefault="00731F8B" w:rsidP="007D0235">
            <w:pPr>
              <w:pStyle w:val="T2"/>
              <w:spacing w:after="0"/>
              <w:ind w:left="0" w:right="0"/>
              <w:jc w:val="left"/>
              <w:rPr>
                <w:b w:val="0"/>
                <w:sz w:val="20"/>
              </w:rPr>
            </w:pPr>
          </w:p>
        </w:tc>
      </w:tr>
      <w:tr w:rsidR="00731F8B" w14:paraId="6F3F4923" w14:textId="77777777" w:rsidTr="00243052">
        <w:trPr>
          <w:jc w:val="center"/>
        </w:trPr>
        <w:tc>
          <w:tcPr>
            <w:tcW w:w="1615" w:type="dxa"/>
            <w:vAlign w:val="center"/>
          </w:tcPr>
          <w:p w14:paraId="55459EDB" w14:textId="1977EFF7" w:rsidR="00731F8B" w:rsidRPr="00B6527E" w:rsidRDefault="00731F8B" w:rsidP="007D0235">
            <w:pPr>
              <w:pStyle w:val="T2"/>
              <w:spacing w:after="0"/>
              <w:ind w:left="0" w:right="0"/>
              <w:jc w:val="left"/>
              <w:rPr>
                <w:b w:val="0"/>
                <w:sz w:val="20"/>
              </w:rPr>
            </w:pPr>
            <w:r w:rsidRPr="00731F8B">
              <w:rPr>
                <w:b w:val="0"/>
                <w:sz w:val="20"/>
              </w:rPr>
              <w:t>Srinivas Kandala</w:t>
            </w:r>
          </w:p>
        </w:tc>
        <w:tc>
          <w:tcPr>
            <w:tcW w:w="1530" w:type="dxa"/>
            <w:vMerge/>
            <w:vAlign w:val="center"/>
          </w:tcPr>
          <w:p w14:paraId="6AEC1D75" w14:textId="77777777" w:rsidR="00731F8B" w:rsidRPr="00B6527E" w:rsidRDefault="00731F8B" w:rsidP="007D0235">
            <w:pPr>
              <w:pStyle w:val="T2"/>
              <w:spacing w:after="0"/>
              <w:ind w:left="0" w:right="0"/>
              <w:jc w:val="left"/>
              <w:rPr>
                <w:b w:val="0"/>
                <w:sz w:val="20"/>
              </w:rPr>
            </w:pPr>
          </w:p>
        </w:tc>
        <w:tc>
          <w:tcPr>
            <w:tcW w:w="2070" w:type="dxa"/>
            <w:vAlign w:val="center"/>
          </w:tcPr>
          <w:p w14:paraId="7F3312E7" w14:textId="77777777" w:rsidR="00731F8B" w:rsidRPr="00B6527E" w:rsidRDefault="00731F8B" w:rsidP="007D0235">
            <w:pPr>
              <w:pStyle w:val="T2"/>
              <w:spacing w:after="0"/>
              <w:ind w:left="0" w:right="0"/>
              <w:jc w:val="left"/>
              <w:rPr>
                <w:b w:val="0"/>
                <w:sz w:val="20"/>
              </w:rPr>
            </w:pPr>
          </w:p>
        </w:tc>
        <w:tc>
          <w:tcPr>
            <w:tcW w:w="1272" w:type="dxa"/>
            <w:vAlign w:val="center"/>
          </w:tcPr>
          <w:p w14:paraId="65691C6E" w14:textId="77777777" w:rsidR="00731F8B" w:rsidRPr="00B6527E" w:rsidRDefault="00731F8B" w:rsidP="007D0235">
            <w:pPr>
              <w:pStyle w:val="T2"/>
              <w:spacing w:after="0"/>
              <w:ind w:left="0" w:right="0"/>
              <w:jc w:val="left"/>
              <w:rPr>
                <w:b w:val="0"/>
                <w:sz w:val="20"/>
              </w:rPr>
            </w:pPr>
          </w:p>
        </w:tc>
        <w:tc>
          <w:tcPr>
            <w:tcW w:w="3089" w:type="dxa"/>
            <w:vAlign w:val="center"/>
          </w:tcPr>
          <w:p w14:paraId="0C749330" w14:textId="77777777" w:rsidR="00731F8B" w:rsidRPr="00B6527E" w:rsidRDefault="00731F8B" w:rsidP="007D0235">
            <w:pPr>
              <w:pStyle w:val="T2"/>
              <w:spacing w:after="0"/>
              <w:ind w:left="0" w:right="0"/>
              <w:jc w:val="left"/>
              <w:rPr>
                <w:b w:val="0"/>
                <w:sz w:val="20"/>
              </w:rPr>
            </w:pPr>
          </w:p>
        </w:tc>
      </w:tr>
      <w:tr w:rsidR="007D0235" w14:paraId="1BE2A3C1" w14:textId="77777777" w:rsidTr="00243052">
        <w:trPr>
          <w:jc w:val="center"/>
        </w:trPr>
        <w:tc>
          <w:tcPr>
            <w:tcW w:w="1615" w:type="dxa"/>
            <w:vAlign w:val="center"/>
          </w:tcPr>
          <w:p w14:paraId="69E5C676" w14:textId="31D7A2A9" w:rsidR="007D0235" w:rsidRPr="00B6527E" w:rsidRDefault="00731F8B" w:rsidP="007D0235">
            <w:pPr>
              <w:pStyle w:val="T2"/>
              <w:spacing w:after="0"/>
              <w:ind w:left="0" w:right="0"/>
              <w:jc w:val="left"/>
              <w:rPr>
                <w:b w:val="0"/>
                <w:sz w:val="20"/>
              </w:rPr>
            </w:pPr>
            <w:r w:rsidRPr="00731F8B">
              <w:rPr>
                <w:b w:val="0"/>
                <w:sz w:val="20"/>
              </w:rPr>
              <w:t>laurent cariou</w:t>
            </w:r>
          </w:p>
        </w:tc>
        <w:tc>
          <w:tcPr>
            <w:tcW w:w="1530" w:type="dxa"/>
            <w:vAlign w:val="center"/>
          </w:tcPr>
          <w:p w14:paraId="2EFB9BB9" w14:textId="66B15E2D" w:rsidR="007D0235" w:rsidRPr="00B6527E" w:rsidRDefault="00731F8B" w:rsidP="007D0235">
            <w:pPr>
              <w:pStyle w:val="T2"/>
              <w:spacing w:after="0"/>
              <w:ind w:left="0" w:right="0"/>
              <w:jc w:val="left"/>
              <w:rPr>
                <w:b w:val="0"/>
                <w:sz w:val="20"/>
              </w:rPr>
            </w:pPr>
            <w:r>
              <w:rPr>
                <w:b w:val="0"/>
                <w:sz w:val="20"/>
              </w:rPr>
              <w:t>Intel</w:t>
            </w:r>
          </w:p>
        </w:tc>
        <w:tc>
          <w:tcPr>
            <w:tcW w:w="2070" w:type="dxa"/>
            <w:vAlign w:val="center"/>
          </w:tcPr>
          <w:p w14:paraId="0591CF8B" w14:textId="77777777" w:rsidR="007D0235" w:rsidRPr="00B6527E" w:rsidRDefault="007D0235" w:rsidP="007D0235">
            <w:pPr>
              <w:pStyle w:val="T2"/>
              <w:spacing w:after="0"/>
              <w:ind w:left="0" w:right="0"/>
              <w:jc w:val="left"/>
              <w:rPr>
                <w:b w:val="0"/>
                <w:sz w:val="20"/>
              </w:rPr>
            </w:pPr>
          </w:p>
        </w:tc>
        <w:tc>
          <w:tcPr>
            <w:tcW w:w="1272" w:type="dxa"/>
            <w:vAlign w:val="center"/>
          </w:tcPr>
          <w:p w14:paraId="45D3B7FA" w14:textId="77777777" w:rsidR="007D0235" w:rsidRPr="00B6527E" w:rsidRDefault="007D0235" w:rsidP="007D0235">
            <w:pPr>
              <w:pStyle w:val="T2"/>
              <w:spacing w:after="0"/>
              <w:ind w:left="0" w:right="0"/>
              <w:jc w:val="left"/>
              <w:rPr>
                <w:b w:val="0"/>
                <w:sz w:val="20"/>
              </w:rPr>
            </w:pPr>
          </w:p>
        </w:tc>
        <w:tc>
          <w:tcPr>
            <w:tcW w:w="3089" w:type="dxa"/>
            <w:vAlign w:val="center"/>
          </w:tcPr>
          <w:p w14:paraId="6645B94D" w14:textId="77777777" w:rsidR="007D0235" w:rsidRPr="00B6527E" w:rsidRDefault="007D0235" w:rsidP="007D0235">
            <w:pPr>
              <w:pStyle w:val="T2"/>
              <w:spacing w:after="0"/>
              <w:ind w:left="0" w:right="0"/>
              <w:jc w:val="left"/>
              <w:rPr>
                <w:b w:val="0"/>
                <w:sz w:val="20"/>
              </w:rPr>
            </w:pPr>
          </w:p>
        </w:tc>
      </w:tr>
      <w:tr w:rsidR="004409CE" w14:paraId="33923EC3" w14:textId="77777777" w:rsidTr="00243052">
        <w:trPr>
          <w:jc w:val="center"/>
        </w:trPr>
        <w:tc>
          <w:tcPr>
            <w:tcW w:w="1615" w:type="dxa"/>
            <w:vAlign w:val="center"/>
          </w:tcPr>
          <w:p w14:paraId="60B0E25A" w14:textId="6A5CEA22" w:rsidR="004409CE" w:rsidRDefault="004B12CD" w:rsidP="004409CE">
            <w:pPr>
              <w:pStyle w:val="T2"/>
              <w:spacing w:after="0"/>
              <w:ind w:left="0" w:right="0"/>
              <w:jc w:val="left"/>
              <w:rPr>
                <w:b w:val="0"/>
                <w:sz w:val="20"/>
              </w:rPr>
            </w:pPr>
            <w:proofErr w:type="spellStart"/>
            <w:r>
              <w:rPr>
                <w:b w:val="0"/>
                <w:sz w:val="20"/>
              </w:rPr>
              <w:t>Insun</w:t>
            </w:r>
            <w:proofErr w:type="spellEnd"/>
            <w:r>
              <w:rPr>
                <w:b w:val="0"/>
                <w:sz w:val="20"/>
              </w:rPr>
              <w:t xml:space="preserve"> Jang</w:t>
            </w:r>
          </w:p>
        </w:tc>
        <w:tc>
          <w:tcPr>
            <w:tcW w:w="1530" w:type="dxa"/>
            <w:vAlign w:val="center"/>
          </w:tcPr>
          <w:p w14:paraId="7CE87C38" w14:textId="0260FD95" w:rsidR="004409CE" w:rsidRDefault="004B12CD" w:rsidP="007D0235">
            <w:pPr>
              <w:pStyle w:val="T2"/>
              <w:spacing w:after="0"/>
              <w:ind w:left="0" w:right="0"/>
              <w:jc w:val="left"/>
              <w:rPr>
                <w:b w:val="0"/>
                <w:sz w:val="20"/>
              </w:rPr>
            </w:pPr>
            <w:r>
              <w:rPr>
                <w:b w:val="0"/>
                <w:sz w:val="20"/>
              </w:rPr>
              <w:t>LGE</w:t>
            </w:r>
          </w:p>
        </w:tc>
        <w:tc>
          <w:tcPr>
            <w:tcW w:w="2070" w:type="dxa"/>
            <w:vAlign w:val="center"/>
          </w:tcPr>
          <w:p w14:paraId="7DF27543" w14:textId="77777777" w:rsidR="004409CE" w:rsidRPr="00B6527E" w:rsidRDefault="004409CE" w:rsidP="007D0235">
            <w:pPr>
              <w:pStyle w:val="T2"/>
              <w:spacing w:after="0"/>
              <w:ind w:left="0" w:right="0"/>
              <w:jc w:val="left"/>
              <w:rPr>
                <w:b w:val="0"/>
                <w:sz w:val="20"/>
              </w:rPr>
            </w:pPr>
          </w:p>
        </w:tc>
        <w:tc>
          <w:tcPr>
            <w:tcW w:w="1272" w:type="dxa"/>
            <w:vAlign w:val="center"/>
          </w:tcPr>
          <w:p w14:paraId="59899488" w14:textId="77777777" w:rsidR="004409CE" w:rsidRPr="00B6527E" w:rsidRDefault="004409CE" w:rsidP="007D0235">
            <w:pPr>
              <w:pStyle w:val="T2"/>
              <w:spacing w:after="0"/>
              <w:ind w:left="0" w:right="0"/>
              <w:jc w:val="left"/>
              <w:rPr>
                <w:b w:val="0"/>
                <w:sz w:val="20"/>
              </w:rPr>
            </w:pPr>
          </w:p>
        </w:tc>
        <w:tc>
          <w:tcPr>
            <w:tcW w:w="3089" w:type="dxa"/>
            <w:vAlign w:val="center"/>
          </w:tcPr>
          <w:p w14:paraId="0E1415BA" w14:textId="77777777" w:rsidR="004409CE" w:rsidRPr="00B6527E" w:rsidRDefault="004409CE" w:rsidP="007D0235">
            <w:pPr>
              <w:pStyle w:val="T2"/>
              <w:spacing w:after="0"/>
              <w:ind w:left="0" w:right="0"/>
              <w:jc w:val="left"/>
              <w:rPr>
                <w:b w:val="0"/>
                <w:sz w:val="20"/>
              </w:rPr>
            </w:pPr>
          </w:p>
        </w:tc>
      </w:tr>
      <w:tr w:rsidR="004409CE" w14:paraId="487D9D65" w14:textId="77777777" w:rsidTr="00243052">
        <w:trPr>
          <w:jc w:val="center"/>
        </w:trPr>
        <w:tc>
          <w:tcPr>
            <w:tcW w:w="1615" w:type="dxa"/>
            <w:vAlign w:val="center"/>
          </w:tcPr>
          <w:p w14:paraId="0C7E8F8B" w14:textId="72CA2437" w:rsidR="004409CE" w:rsidRDefault="004409CE" w:rsidP="007D0235">
            <w:pPr>
              <w:pStyle w:val="T2"/>
              <w:spacing w:after="0"/>
              <w:ind w:left="0" w:right="0"/>
              <w:jc w:val="left"/>
              <w:rPr>
                <w:b w:val="0"/>
                <w:sz w:val="20"/>
              </w:rPr>
            </w:pPr>
          </w:p>
        </w:tc>
        <w:tc>
          <w:tcPr>
            <w:tcW w:w="1530" w:type="dxa"/>
            <w:vAlign w:val="center"/>
          </w:tcPr>
          <w:p w14:paraId="6E556CA8" w14:textId="608BEB2E" w:rsidR="004409CE" w:rsidRDefault="004409CE" w:rsidP="007D0235">
            <w:pPr>
              <w:pStyle w:val="T2"/>
              <w:spacing w:after="0"/>
              <w:ind w:left="0" w:right="0"/>
              <w:jc w:val="left"/>
              <w:rPr>
                <w:b w:val="0"/>
                <w:sz w:val="20"/>
              </w:rPr>
            </w:pPr>
          </w:p>
        </w:tc>
        <w:tc>
          <w:tcPr>
            <w:tcW w:w="2070" w:type="dxa"/>
            <w:vAlign w:val="center"/>
          </w:tcPr>
          <w:p w14:paraId="5E366CD4" w14:textId="77777777" w:rsidR="004409CE" w:rsidRPr="00B6527E" w:rsidRDefault="004409CE" w:rsidP="007D0235">
            <w:pPr>
              <w:pStyle w:val="T2"/>
              <w:spacing w:after="0"/>
              <w:ind w:left="0" w:right="0"/>
              <w:jc w:val="left"/>
              <w:rPr>
                <w:b w:val="0"/>
                <w:sz w:val="20"/>
              </w:rPr>
            </w:pPr>
          </w:p>
        </w:tc>
        <w:tc>
          <w:tcPr>
            <w:tcW w:w="1272" w:type="dxa"/>
            <w:vAlign w:val="center"/>
          </w:tcPr>
          <w:p w14:paraId="68F9EE55" w14:textId="77777777" w:rsidR="004409CE" w:rsidRPr="00B6527E" w:rsidRDefault="004409CE" w:rsidP="007D0235">
            <w:pPr>
              <w:pStyle w:val="T2"/>
              <w:spacing w:after="0"/>
              <w:ind w:left="0" w:right="0"/>
              <w:jc w:val="left"/>
              <w:rPr>
                <w:b w:val="0"/>
                <w:sz w:val="20"/>
              </w:rPr>
            </w:pPr>
          </w:p>
        </w:tc>
        <w:tc>
          <w:tcPr>
            <w:tcW w:w="3089" w:type="dxa"/>
            <w:vAlign w:val="center"/>
          </w:tcPr>
          <w:p w14:paraId="5739339B" w14:textId="77777777" w:rsidR="004409CE" w:rsidRPr="00B6527E" w:rsidRDefault="004409CE" w:rsidP="007D0235">
            <w:pPr>
              <w:pStyle w:val="T2"/>
              <w:spacing w:after="0"/>
              <w:ind w:left="0" w:right="0"/>
              <w:jc w:val="left"/>
              <w:rPr>
                <w:b w:val="0"/>
                <w:sz w:val="20"/>
              </w:rPr>
            </w:pPr>
          </w:p>
        </w:tc>
      </w:tr>
      <w:tr w:rsidR="00731F8B" w14:paraId="0E8C9796" w14:textId="77777777" w:rsidTr="00243052">
        <w:trPr>
          <w:jc w:val="center"/>
        </w:trPr>
        <w:tc>
          <w:tcPr>
            <w:tcW w:w="1615" w:type="dxa"/>
            <w:vAlign w:val="center"/>
          </w:tcPr>
          <w:p w14:paraId="711E257B" w14:textId="77777777" w:rsidR="00731F8B" w:rsidRDefault="00731F8B" w:rsidP="007D0235">
            <w:pPr>
              <w:pStyle w:val="T2"/>
              <w:spacing w:after="0"/>
              <w:ind w:left="0" w:right="0"/>
              <w:jc w:val="left"/>
              <w:rPr>
                <w:b w:val="0"/>
                <w:sz w:val="20"/>
              </w:rPr>
            </w:pPr>
          </w:p>
        </w:tc>
        <w:tc>
          <w:tcPr>
            <w:tcW w:w="1530" w:type="dxa"/>
            <w:vAlign w:val="center"/>
          </w:tcPr>
          <w:p w14:paraId="2C90DE8A" w14:textId="77777777" w:rsidR="00731F8B" w:rsidRDefault="00731F8B" w:rsidP="007D0235">
            <w:pPr>
              <w:pStyle w:val="T2"/>
              <w:spacing w:after="0"/>
              <w:ind w:left="0" w:right="0"/>
              <w:jc w:val="left"/>
              <w:rPr>
                <w:b w:val="0"/>
                <w:sz w:val="20"/>
              </w:rPr>
            </w:pPr>
          </w:p>
        </w:tc>
        <w:tc>
          <w:tcPr>
            <w:tcW w:w="2070" w:type="dxa"/>
            <w:vAlign w:val="center"/>
          </w:tcPr>
          <w:p w14:paraId="4CB61B8A" w14:textId="77777777" w:rsidR="00731F8B" w:rsidRPr="00B6527E" w:rsidRDefault="00731F8B" w:rsidP="007D0235">
            <w:pPr>
              <w:pStyle w:val="T2"/>
              <w:spacing w:after="0"/>
              <w:ind w:left="0" w:right="0"/>
              <w:jc w:val="left"/>
              <w:rPr>
                <w:b w:val="0"/>
                <w:sz w:val="20"/>
              </w:rPr>
            </w:pPr>
          </w:p>
        </w:tc>
        <w:tc>
          <w:tcPr>
            <w:tcW w:w="1272" w:type="dxa"/>
            <w:vAlign w:val="center"/>
          </w:tcPr>
          <w:p w14:paraId="014B5AF2" w14:textId="77777777" w:rsidR="00731F8B" w:rsidRPr="00B6527E" w:rsidRDefault="00731F8B" w:rsidP="007D0235">
            <w:pPr>
              <w:pStyle w:val="T2"/>
              <w:spacing w:after="0"/>
              <w:ind w:left="0" w:right="0"/>
              <w:jc w:val="left"/>
              <w:rPr>
                <w:b w:val="0"/>
                <w:sz w:val="20"/>
              </w:rPr>
            </w:pPr>
          </w:p>
        </w:tc>
        <w:tc>
          <w:tcPr>
            <w:tcW w:w="3089" w:type="dxa"/>
            <w:vAlign w:val="center"/>
          </w:tcPr>
          <w:p w14:paraId="42ECB946" w14:textId="77777777" w:rsidR="00731F8B" w:rsidRPr="00B6527E" w:rsidRDefault="00731F8B" w:rsidP="007D0235">
            <w:pPr>
              <w:pStyle w:val="T2"/>
              <w:spacing w:after="0"/>
              <w:ind w:left="0" w:right="0"/>
              <w:jc w:val="left"/>
              <w:rPr>
                <w:b w:val="0"/>
                <w:sz w:val="20"/>
              </w:rPr>
            </w:pPr>
          </w:p>
        </w:tc>
      </w:tr>
      <w:tr w:rsidR="00731F8B" w14:paraId="03B91EFF" w14:textId="77777777" w:rsidTr="00243052">
        <w:trPr>
          <w:jc w:val="center"/>
        </w:trPr>
        <w:tc>
          <w:tcPr>
            <w:tcW w:w="1615" w:type="dxa"/>
            <w:vAlign w:val="center"/>
          </w:tcPr>
          <w:p w14:paraId="42A01CAD" w14:textId="77777777" w:rsidR="00731F8B" w:rsidRDefault="00731F8B" w:rsidP="007D0235">
            <w:pPr>
              <w:pStyle w:val="T2"/>
              <w:spacing w:after="0"/>
              <w:ind w:left="0" w:right="0"/>
              <w:jc w:val="left"/>
              <w:rPr>
                <w:b w:val="0"/>
                <w:sz w:val="20"/>
              </w:rPr>
            </w:pPr>
          </w:p>
        </w:tc>
        <w:tc>
          <w:tcPr>
            <w:tcW w:w="1530" w:type="dxa"/>
            <w:vAlign w:val="center"/>
          </w:tcPr>
          <w:p w14:paraId="1378E1C2" w14:textId="77777777" w:rsidR="00731F8B" w:rsidRDefault="00731F8B" w:rsidP="007D0235">
            <w:pPr>
              <w:pStyle w:val="T2"/>
              <w:spacing w:after="0"/>
              <w:ind w:left="0" w:right="0"/>
              <w:jc w:val="left"/>
              <w:rPr>
                <w:b w:val="0"/>
                <w:sz w:val="20"/>
              </w:rPr>
            </w:pPr>
          </w:p>
        </w:tc>
        <w:tc>
          <w:tcPr>
            <w:tcW w:w="2070" w:type="dxa"/>
            <w:vAlign w:val="center"/>
          </w:tcPr>
          <w:p w14:paraId="1F7978D7" w14:textId="77777777" w:rsidR="00731F8B" w:rsidRPr="00B6527E" w:rsidRDefault="00731F8B" w:rsidP="007D0235">
            <w:pPr>
              <w:pStyle w:val="T2"/>
              <w:spacing w:after="0"/>
              <w:ind w:left="0" w:right="0"/>
              <w:jc w:val="left"/>
              <w:rPr>
                <w:b w:val="0"/>
                <w:sz w:val="20"/>
              </w:rPr>
            </w:pPr>
          </w:p>
        </w:tc>
        <w:tc>
          <w:tcPr>
            <w:tcW w:w="1272" w:type="dxa"/>
            <w:vAlign w:val="center"/>
          </w:tcPr>
          <w:p w14:paraId="121D8DC6" w14:textId="77777777" w:rsidR="00731F8B" w:rsidRPr="00B6527E" w:rsidRDefault="00731F8B" w:rsidP="007D0235">
            <w:pPr>
              <w:pStyle w:val="T2"/>
              <w:spacing w:after="0"/>
              <w:ind w:left="0" w:right="0"/>
              <w:jc w:val="left"/>
              <w:rPr>
                <w:b w:val="0"/>
                <w:sz w:val="20"/>
              </w:rPr>
            </w:pPr>
          </w:p>
        </w:tc>
        <w:tc>
          <w:tcPr>
            <w:tcW w:w="3089" w:type="dxa"/>
            <w:vAlign w:val="center"/>
          </w:tcPr>
          <w:p w14:paraId="12D4AB37" w14:textId="77777777" w:rsidR="00731F8B" w:rsidRPr="00B6527E" w:rsidRDefault="00731F8B" w:rsidP="007D0235">
            <w:pPr>
              <w:pStyle w:val="T2"/>
              <w:spacing w:after="0"/>
              <w:ind w:left="0" w:right="0"/>
              <w:jc w:val="left"/>
              <w:rPr>
                <w:b w:val="0"/>
                <w:sz w:val="20"/>
              </w:rPr>
            </w:pPr>
          </w:p>
        </w:tc>
      </w:tr>
      <w:tr w:rsidR="00731F8B" w14:paraId="7813A1D6" w14:textId="77777777" w:rsidTr="00243052">
        <w:trPr>
          <w:jc w:val="center"/>
        </w:trPr>
        <w:tc>
          <w:tcPr>
            <w:tcW w:w="1615" w:type="dxa"/>
            <w:vAlign w:val="center"/>
          </w:tcPr>
          <w:p w14:paraId="6FE6D115" w14:textId="77777777" w:rsidR="00731F8B" w:rsidRDefault="00731F8B" w:rsidP="007D0235">
            <w:pPr>
              <w:pStyle w:val="T2"/>
              <w:spacing w:after="0"/>
              <w:ind w:left="0" w:right="0"/>
              <w:jc w:val="left"/>
              <w:rPr>
                <w:b w:val="0"/>
                <w:sz w:val="20"/>
              </w:rPr>
            </w:pPr>
          </w:p>
        </w:tc>
        <w:tc>
          <w:tcPr>
            <w:tcW w:w="1530" w:type="dxa"/>
            <w:vAlign w:val="center"/>
          </w:tcPr>
          <w:p w14:paraId="04F01888" w14:textId="77777777" w:rsidR="00731F8B" w:rsidRDefault="00731F8B" w:rsidP="007D0235">
            <w:pPr>
              <w:pStyle w:val="T2"/>
              <w:spacing w:after="0"/>
              <w:ind w:left="0" w:right="0"/>
              <w:jc w:val="left"/>
              <w:rPr>
                <w:b w:val="0"/>
                <w:sz w:val="20"/>
              </w:rPr>
            </w:pPr>
          </w:p>
        </w:tc>
        <w:tc>
          <w:tcPr>
            <w:tcW w:w="2070" w:type="dxa"/>
            <w:vAlign w:val="center"/>
          </w:tcPr>
          <w:p w14:paraId="09E9BD4D" w14:textId="77777777" w:rsidR="00731F8B" w:rsidRPr="00B6527E" w:rsidRDefault="00731F8B" w:rsidP="007D0235">
            <w:pPr>
              <w:pStyle w:val="T2"/>
              <w:spacing w:after="0"/>
              <w:ind w:left="0" w:right="0"/>
              <w:jc w:val="left"/>
              <w:rPr>
                <w:b w:val="0"/>
                <w:sz w:val="20"/>
              </w:rPr>
            </w:pPr>
          </w:p>
        </w:tc>
        <w:tc>
          <w:tcPr>
            <w:tcW w:w="1272" w:type="dxa"/>
            <w:vAlign w:val="center"/>
          </w:tcPr>
          <w:p w14:paraId="670FE6AC" w14:textId="77777777" w:rsidR="00731F8B" w:rsidRPr="00B6527E" w:rsidRDefault="00731F8B" w:rsidP="007D0235">
            <w:pPr>
              <w:pStyle w:val="T2"/>
              <w:spacing w:after="0"/>
              <w:ind w:left="0" w:right="0"/>
              <w:jc w:val="left"/>
              <w:rPr>
                <w:b w:val="0"/>
                <w:sz w:val="20"/>
              </w:rPr>
            </w:pPr>
          </w:p>
        </w:tc>
        <w:tc>
          <w:tcPr>
            <w:tcW w:w="3089" w:type="dxa"/>
            <w:vAlign w:val="center"/>
          </w:tcPr>
          <w:p w14:paraId="68113B0F" w14:textId="77777777" w:rsidR="00731F8B" w:rsidRPr="00B6527E" w:rsidRDefault="00731F8B" w:rsidP="007D0235">
            <w:pPr>
              <w:pStyle w:val="T2"/>
              <w:spacing w:after="0"/>
              <w:ind w:left="0" w:right="0"/>
              <w:jc w:val="left"/>
              <w:rPr>
                <w:b w:val="0"/>
                <w:sz w:val="20"/>
              </w:rPr>
            </w:pPr>
          </w:p>
        </w:tc>
      </w:tr>
    </w:tbl>
    <w:p w14:paraId="160C0E9A" w14:textId="77777777" w:rsidR="00CA09B2" w:rsidRPr="00414100" w:rsidRDefault="00FF4135">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B33BCEB" wp14:editId="7AE33AE4">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wps:spPr>
                      <wps:txbx>
                        <w:txbxContent>
                          <w:p w14:paraId="7BDF3AE4" w14:textId="77777777" w:rsidR="005B7ADB" w:rsidRDefault="005B7ADB">
                            <w:pPr>
                              <w:pStyle w:val="T1"/>
                              <w:spacing w:after="120"/>
                            </w:pPr>
                            <w:r>
                              <w:t>Abstract</w:t>
                            </w:r>
                          </w:p>
                          <w:p w14:paraId="3DE334F0" w14:textId="4C5D04DA" w:rsidR="005B7ADB" w:rsidRDefault="005B7ADB" w:rsidP="00C92D89">
                            <w:pPr>
                              <w:rPr>
                                <w:lang w:eastAsia="ko-KR"/>
                              </w:rPr>
                            </w:pPr>
                            <w:r>
                              <w:rPr>
                                <w:lang w:eastAsia="ko-KR"/>
                              </w:rPr>
                              <w:t xml:space="preserve">This </w:t>
                            </w:r>
                            <w:r>
                              <w:rPr>
                                <w:rFonts w:hint="eastAsia"/>
                                <w:lang w:eastAsia="ko-KR"/>
                              </w:rPr>
                              <w:t xml:space="preserve">submission proposes </w:t>
                            </w:r>
                            <w:r>
                              <w:rPr>
                                <w:lang w:eastAsia="ko-KR"/>
                              </w:rPr>
                              <w:t>resolution</w:t>
                            </w:r>
                            <w:r>
                              <w:rPr>
                                <w:rFonts w:hint="eastAsia"/>
                                <w:lang w:eastAsia="ko-KR"/>
                              </w:rPr>
                              <w:t>s of comments received from TG</w:t>
                            </w:r>
                            <w:r>
                              <w:rPr>
                                <w:lang w:eastAsia="ko-KR"/>
                              </w:rPr>
                              <w:t>b</w:t>
                            </w:r>
                            <w:r w:rsidR="00776049">
                              <w:rPr>
                                <w:lang w:eastAsia="ko-KR"/>
                              </w:rPr>
                              <w:t>e</w:t>
                            </w:r>
                            <w:r>
                              <w:rPr>
                                <w:rFonts w:hint="eastAsia"/>
                                <w:lang w:eastAsia="ko-KR"/>
                              </w:rPr>
                              <w:t xml:space="preserve"> </w:t>
                            </w:r>
                            <w:r>
                              <w:rPr>
                                <w:lang w:eastAsia="ko-KR"/>
                              </w:rPr>
                              <w:t xml:space="preserve">comment collection </w:t>
                            </w:r>
                            <w:r>
                              <w:rPr>
                                <w:rFonts w:hint="eastAsia"/>
                                <w:lang w:eastAsia="ko-KR"/>
                              </w:rPr>
                              <w:t>(TG</w:t>
                            </w:r>
                            <w:r>
                              <w:rPr>
                                <w:lang w:eastAsia="ko-KR"/>
                              </w:rPr>
                              <w:t>b</w:t>
                            </w:r>
                            <w:r w:rsidR="00776049">
                              <w:rPr>
                                <w:lang w:eastAsia="ko-KR"/>
                              </w:rPr>
                              <w:t>e</w:t>
                            </w:r>
                            <w:r>
                              <w:rPr>
                                <w:rFonts w:hint="eastAsia"/>
                                <w:lang w:eastAsia="ko-KR"/>
                              </w:rPr>
                              <w:t xml:space="preserve"> Draft </w:t>
                            </w:r>
                            <w:r w:rsidR="00776049">
                              <w:rPr>
                                <w:lang w:eastAsia="ko-KR"/>
                              </w:rPr>
                              <w:t>0.</w:t>
                            </w:r>
                            <w:r>
                              <w:rPr>
                                <w:lang w:eastAsia="ko-KR"/>
                              </w:rPr>
                              <w:t>3</w:t>
                            </w:r>
                            <w:r>
                              <w:rPr>
                                <w:rFonts w:hint="eastAsia"/>
                                <w:lang w:eastAsia="ko-KR"/>
                              </w:rPr>
                              <w:t>).</w:t>
                            </w:r>
                          </w:p>
                          <w:p w14:paraId="5072BB9F" w14:textId="160C4AB5" w:rsidR="005B7ADB" w:rsidRDefault="005B7ADB" w:rsidP="009454FF">
                            <w:pPr>
                              <w:pStyle w:val="ListParagraph"/>
                              <w:numPr>
                                <w:ilvl w:val="0"/>
                                <w:numId w:val="3"/>
                              </w:numPr>
                              <w:contextualSpacing w:val="0"/>
                              <w:rPr>
                                <w:lang w:eastAsia="ko-KR"/>
                              </w:rPr>
                            </w:pPr>
                            <w:r>
                              <w:rPr>
                                <w:rFonts w:hint="eastAsia"/>
                                <w:lang w:eastAsia="ko-KR"/>
                              </w:rPr>
                              <w:t xml:space="preserve">CIDs: </w:t>
                            </w:r>
                            <w:r w:rsidR="008030D1">
                              <w:rPr>
                                <w:lang w:eastAsia="ko-KR"/>
                              </w:rPr>
                              <w:t>1106, 1719, 2234, 2243, 2260, 2559, 2560</w:t>
                            </w:r>
                            <w:r w:rsidR="008030D1" w:rsidRPr="008030D1">
                              <w:rPr>
                                <w:rFonts w:eastAsia="SimSun"/>
                                <w:lang w:eastAsia="ko-KR"/>
                              </w:rPr>
                              <w:t xml:space="preserve"> </w:t>
                            </w:r>
                            <w:r w:rsidR="006B5313" w:rsidRPr="008030D1">
                              <w:rPr>
                                <w:rFonts w:eastAsia="SimSun"/>
                                <w:lang w:eastAsia="zh-CN"/>
                              </w:rPr>
                              <w:t>(</w:t>
                            </w:r>
                            <w:r w:rsidR="008030D1">
                              <w:rPr>
                                <w:rFonts w:eastAsia="SimSun"/>
                                <w:lang w:eastAsia="zh-CN"/>
                              </w:rPr>
                              <w:t xml:space="preserve">7 </w:t>
                            </w:r>
                            <w:r w:rsidRPr="008030D1">
                              <w:rPr>
                                <w:rFonts w:eastAsia="SimSun"/>
                                <w:lang w:eastAsia="zh-CN"/>
                              </w:rPr>
                              <w:t>CIDs)</w:t>
                            </w:r>
                          </w:p>
                          <w:p w14:paraId="5C9493D5" w14:textId="77777777" w:rsidR="005B7ADB" w:rsidRDefault="005B7ADB" w:rsidP="000619B9"/>
                          <w:p w14:paraId="4AF840BF" w14:textId="77777777" w:rsidR="005B7ADB" w:rsidRDefault="005B7ADB" w:rsidP="00CA7A4F">
                            <w:r>
                              <w:t>Revisions:</w:t>
                            </w:r>
                          </w:p>
                          <w:p w14:paraId="30D8CE95" w14:textId="77777777" w:rsidR="005B7ADB" w:rsidRDefault="005B7ADB" w:rsidP="00CA7A4F"/>
                          <w:p w14:paraId="0879F2E3" w14:textId="5EAE914E" w:rsidR="005B7ADB" w:rsidRDefault="005B7ADB" w:rsidP="00783701">
                            <w:pPr>
                              <w:pStyle w:val="ListParagraph"/>
                              <w:numPr>
                                <w:ilvl w:val="0"/>
                                <w:numId w:val="4"/>
                              </w:numPr>
                              <w:contextualSpacing w:val="0"/>
                            </w:pPr>
                            <w:r>
                              <w:t>Rev 0: Initial version of the document.</w:t>
                            </w:r>
                          </w:p>
                          <w:p w14:paraId="6A095957" w14:textId="543A8E5E" w:rsidR="003F3F64" w:rsidRDefault="003F3F64" w:rsidP="00783701">
                            <w:pPr>
                              <w:pStyle w:val="ListParagraph"/>
                              <w:numPr>
                                <w:ilvl w:val="0"/>
                                <w:numId w:val="4"/>
                              </w:numPr>
                              <w:contextualSpacing w:val="0"/>
                            </w:pPr>
                            <w:r>
                              <w:t>Rev 1: Added two options for mandatory MLO features</w:t>
                            </w:r>
                          </w:p>
                          <w:p w14:paraId="4967B040" w14:textId="20F38235" w:rsidR="005B7ADB" w:rsidRDefault="003F3F64" w:rsidP="005B760D">
                            <w:pPr>
                              <w:pStyle w:val="ListParagraph"/>
                              <w:numPr>
                                <w:ilvl w:val="0"/>
                                <w:numId w:val="4"/>
                              </w:numPr>
                              <w:contextualSpacing w:val="0"/>
                            </w:pPr>
                            <w:r>
                              <w:t>Rev 2: Added discussion section</w:t>
                            </w:r>
                          </w:p>
                          <w:p w14:paraId="38D6F9EE" w14:textId="45F097C0" w:rsidR="00973FC2" w:rsidRDefault="00973FC2" w:rsidP="005B760D">
                            <w:pPr>
                              <w:pStyle w:val="ListParagraph"/>
                              <w:numPr>
                                <w:ilvl w:val="0"/>
                                <w:numId w:val="4"/>
                              </w:numPr>
                              <w:contextualSpacing w:val="0"/>
                            </w:pPr>
                            <w:r>
                              <w:t>Rev 3: Fixed an error regarding support for 40MHz and 80 MHz operating channel in 6 GHz</w:t>
                            </w:r>
                          </w:p>
                          <w:p w14:paraId="39FA7498" w14:textId="32ECED11" w:rsidR="00E34019" w:rsidRDefault="00E34019" w:rsidP="005B760D">
                            <w:pPr>
                              <w:pStyle w:val="ListParagraph"/>
                              <w:numPr>
                                <w:ilvl w:val="0"/>
                                <w:numId w:val="4"/>
                              </w:numPr>
                              <w:contextualSpacing w:val="0"/>
                            </w:pPr>
                            <w:r>
                              <w:t>Rev 4: Fixed editorial issues and simplified the language for MLD MAC features.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3BCEB"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7BDF3AE4" w14:textId="77777777" w:rsidR="005B7ADB" w:rsidRDefault="005B7ADB">
                      <w:pPr>
                        <w:pStyle w:val="T1"/>
                        <w:spacing w:after="120"/>
                      </w:pPr>
                      <w:r>
                        <w:t>Abstract</w:t>
                      </w:r>
                    </w:p>
                    <w:p w14:paraId="3DE334F0" w14:textId="4C5D04DA" w:rsidR="005B7ADB" w:rsidRDefault="005B7ADB" w:rsidP="00C92D89">
                      <w:pPr>
                        <w:rPr>
                          <w:lang w:eastAsia="ko-KR"/>
                        </w:rPr>
                      </w:pPr>
                      <w:r>
                        <w:rPr>
                          <w:lang w:eastAsia="ko-KR"/>
                        </w:rPr>
                        <w:t xml:space="preserve">This </w:t>
                      </w:r>
                      <w:r>
                        <w:rPr>
                          <w:rFonts w:hint="eastAsia"/>
                          <w:lang w:eastAsia="ko-KR"/>
                        </w:rPr>
                        <w:t xml:space="preserve">submission proposes </w:t>
                      </w:r>
                      <w:r>
                        <w:rPr>
                          <w:lang w:eastAsia="ko-KR"/>
                        </w:rPr>
                        <w:t>resolution</w:t>
                      </w:r>
                      <w:r>
                        <w:rPr>
                          <w:rFonts w:hint="eastAsia"/>
                          <w:lang w:eastAsia="ko-KR"/>
                        </w:rPr>
                        <w:t>s of comments received from TG</w:t>
                      </w:r>
                      <w:r>
                        <w:rPr>
                          <w:lang w:eastAsia="ko-KR"/>
                        </w:rPr>
                        <w:t>b</w:t>
                      </w:r>
                      <w:r w:rsidR="00776049">
                        <w:rPr>
                          <w:lang w:eastAsia="ko-KR"/>
                        </w:rPr>
                        <w:t>e</w:t>
                      </w:r>
                      <w:r>
                        <w:rPr>
                          <w:rFonts w:hint="eastAsia"/>
                          <w:lang w:eastAsia="ko-KR"/>
                        </w:rPr>
                        <w:t xml:space="preserve"> </w:t>
                      </w:r>
                      <w:r>
                        <w:rPr>
                          <w:lang w:eastAsia="ko-KR"/>
                        </w:rPr>
                        <w:t xml:space="preserve">comment collection </w:t>
                      </w:r>
                      <w:r>
                        <w:rPr>
                          <w:rFonts w:hint="eastAsia"/>
                          <w:lang w:eastAsia="ko-KR"/>
                        </w:rPr>
                        <w:t>(TG</w:t>
                      </w:r>
                      <w:r>
                        <w:rPr>
                          <w:lang w:eastAsia="ko-KR"/>
                        </w:rPr>
                        <w:t>b</w:t>
                      </w:r>
                      <w:r w:rsidR="00776049">
                        <w:rPr>
                          <w:lang w:eastAsia="ko-KR"/>
                        </w:rPr>
                        <w:t>e</w:t>
                      </w:r>
                      <w:r>
                        <w:rPr>
                          <w:rFonts w:hint="eastAsia"/>
                          <w:lang w:eastAsia="ko-KR"/>
                        </w:rPr>
                        <w:t xml:space="preserve"> Draft </w:t>
                      </w:r>
                      <w:r w:rsidR="00776049">
                        <w:rPr>
                          <w:lang w:eastAsia="ko-KR"/>
                        </w:rPr>
                        <w:t>0.</w:t>
                      </w:r>
                      <w:r>
                        <w:rPr>
                          <w:lang w:eastAsia="ko-KR"/>
                        </w:rPr>
                        <w:t>3</w:t>
                      </w:r>
                      <w:r>
                        <w:rPr>
                          <w:rFonts w:hint="eastAsia"/>
                          <w:lang w:eastAsia="ko-KR"/>
                        </w:rPr>
                        <w:t>).</w:t>
                      </w:r>
                    </w:p>
                    <w:p w14:paraId="5072BB9F" w14:textId="160C4AB5" w:rsidR="005B7ADB" w:rsidRDefault="005B7ADB" w:rsidP="009454FF">
                      <w:pPr>
                        <w:pStyle w:val="ListParagraph"/>
                        <w:numPr>
                          <w:ilvl w:val="0"/>
                          <w:numId w:val="3"/>
                        </w:numPr>
                        <w:contextualSpacing w:val="0"/>
                        <w:rPr>
                          <w:lang w:eastAsia="ko-KR"/>
                        </w:rPr>
                      </w:pPr>
                      <w:r>
                        <w:rPr>
                          <w:rFonts w:hint="eastAsia"/>
                          <w:lang w:eastAsia="ko-KR"/>
                        </w:rPr>
                        <w:t xml:space="preserve">CIDs: </w:t>
                      </w:r>
                      <w:r w:rsidR="008030D1">
                        <w:rPr>
                          <w:lang w:eastAsia="ko-KR"/>
                        </w:rPr>
                        <w:t>1106, 1719, 2234, 2243, 2260, 2559, 2560</w:t>
                      </w:r>
                      <w:r w:rsidR="008030D1" w:rsidRPr="008030D1">
                        <w:rPr>
                          <w:rFonts w:eastAsia="SimSun"/>
                          <w:lang w:eastAsia="ko-KR"/>
                        </w:rPr>
                        <w:t xml:space="preserve"> </w:t>
                      </w:r>
                      <w:r w:rsidR="006B5313" w:rsidRPr="008030D1">
                        <w:rPr>
                          <w:rFonts w:eastAsia="SimSun"/>
                          <w:lang w:eastAsia="zh-CN"/>
                        </w:rPr>
                        <w:t>(</w:t>
                      </w:r>
                      <w:r w:rsidR="008030D1">
                        <w:rPr>
                          <w:rFonts w:eastAsia="SimSun"/>
                          <w:lang w:eastAsia="zh-CN"/>
                        </w:rPr>
                        <w:t xml:space="preserve">7 </w:t>
                      </w:r>
                      <w:r w:rsidRPr="008030D1">
                        <w:rPr>
                          <w:rFonts w:eastAsia="SimSun"/>
                          <w:lang w:eastAsia="zh-CN"/>
                        </w:rPr>
                        <w:t>CIDs)</w:t>
                      </w:r>
                    </w:p>
                    <w:p w14:paraId="5C9493D5" w14:textId="77777777" w:rsidR="005B7ADB" w:rsidRDefault="005B7ADB" w:rsidP="000619B9"/>
                    <w:p w14:paraId="4AF840BF" w14:textId="77777777" w:rsidR="005B7ADB" w:rsidRDefault="005B7ADB" w:rsidP="00CA7A4F">
                      <w:r>
                        <w:t>Revisions:</w:t>
                      </w:r>
                    </w:p>
                    <w:p w14:paraId="30D8CE95" w14:textId="77777777" w:rsidR="005B7ADB" w:rsidRDefault="005B7ADB" w:rsidP="00CA7A4F"/>
                    <w:p w14:paraId="0879F2E3" w14:textId="5EAE914E" w:rsidR="005B7ADB" w:rsidRDefault="005B7ADB" w:rsidP="00783701">
                      <w:pPr>
                        <w:pStyle w:val="ListParagraph"/>
                        <w:numPr>
                          <w:ilvl w:val="0"/>
                          <w:numId w:val="4"/>
                        </w:numPr>
                        <w:contextualSpacing w:val="0"/>
                      </w:pPr>
                      <w:r>
                        <w:t>Rev 0: Initial version of the document.</w:t>
                      </w:r>
                    </w:p>
                    <w:p w14:paraId="6A095957" w14:textId="543A8E5E" w:rsidR="003F3F64" w:rsidRDefault="003F3F64" w:rsidP="00783701">
                      <w:pPr>
                        <w:pStyle w:val="ListParagraph"/>
                        <w:numPr>
                          <w:ilvl w:val="0"/>
                          <w:numId w:val="4"/>
                        </w:numPr>
                        <w:contextualSpacing w:val="0"/>
                      </w:pPr>
                      <w:r>
                        <w:t>Rev 1: Added two options for mandatory MLO features</w:t>
                      </w:r>
                    </w:p>
                    <w:p w14:paraId="4967B040" w14:textId="20F38235" w:rsidR="005B7ADB" w:rsidRDefault="003F3F64" w:rsidP="005B760D">
                      <w:pPr>
                        <w:pStyle w:val="ListParagraph"/>
                        <w:numPr>
                          <w:ilvl w:val="0"/>
                          <w:numId w:val="4"/>
                        </w:numPr>
                        <w:contextualSpacing w:val="0"/>
                      </w:pPr>
                      <w:r>
                        <w:t>Rev 2: Added discussion section</w:t>
                      </w:r>
                    </w:p>
                    <w:p w14:paraId="38D6F9EE" w14:textId="45F097C0" w:rsidR="00973FC2" w:rsidRDefault="00973FC2" w:rsidP="005B760D">
                      <w:pPr>
                        <w:pStyle w:val="ListParagraph"/>
                        <w:numPr>
                          <w:ilvl w:val="0"/>
                          <w:numId w:val="4"/>
                        </w:numPr>
                        <w:contextualSpacing w:val="0"/>
                      </w:pPr>
                      <w:r>
                        <w:t>Rev 3: Fixed an error regarding support for 40MHz and 80 MHz operating channel in 6 GHz</w:t>
                      </w:r>
                    </w:p>
                    <w:p w14:paraId="39FA7498" w14:textId="32ECED11" w:rsidR="00E34019" w:rsidRDefault="00E34019" w:rsidP="005B760D">
                      <w:pPr>
                        <w:pStyle w:val="ListParagraph"/>
                        <w:numPr>
                          <w:ilvl w:val="0"/>
                          <w:numId w:val="4"/>
                        </w:numPr>
                        <w:contextualSpacing w:val="0"/>
                      </w:pPr>
                      <w:r>
                        <w:t>Rev 4: Fixed editorial issues and simplified the language for MLD MAC features.</w:t>
                      </w:r>
                    </w:p>
                  </w:txbxContent>
                </v:textbox>
              </v:shape>
            </w:pict>
          </mc:Fallback>
        </mc:AlternateContent>
      </w:r>
    </w:p>
    <w:p w14:paraId="6798D46D" w14:textId="77777777" w:rsidR="00CA09B2" w:rsidRPr="00414100" w:rsidRDefault="00CA09B2" w:rsidP="00F44F02">
      <w:r w:rsidRPr="00414100">
        <w:br w:type="page"/>
      </w:r>
    </w:p>
    <w:p w14:paraId="6D1A596C" w14:textId="77777777" w:rsidR="006C720C" w:rsidRDefault="006C720C">
      <w:pPr>
        <w:rPr>
          <w:rStyle w:val="Strong"/>
        </w:rPr>
      </w:pPr>
    </w:p>
    <w:p w14:paraId="26E57FCB" w14:textId="77777777" w:rsidR="00AA56F8" w:rsidRDefault="00AA56F8" w:rsidP="00A02EBF">
      <w:pPr>
        <w:pStyle w:val="ListParagraph"/>
        <w:numPr>
          <w:ilvl w:val="0"/>
          <w:numId w:val="2"/>
        </w:numPr>
        <w:rPr>
          <w:b/>
          <w:sz w:val="28"/>
        </w:rPr>
      </w:pPr>
      <w:r>
        <w:rPr>
          <w:b/>
          <w:sz w:val="28"/>
        </w:rPr>
        <w:t>Introduction</w:t>
      </w:r>
    </w:p>
    <w:p w14:paraId="4D645674" w14:textId="77777777" w:rsidR="00AA56F8" w:rsidRDefault="00AA56F8" w:rsidP="0093524C">
      <w:pPr>
        <w:pStyle w:val="ListParagraph"/>
        <w:rPr>
          <w:b/>
          <w:sz w:val="28"/>
        </w:rPr>
      </w:pPr>
    </w:p>
    <w:p w14:paraId="1D557377" w14:textId="77777777" w:rsidR="00AA56F8" w:rsidRPr="004F3AF6" w:rsidRDefault="00AA56F8" w:rsidP="00AA56F8">
      <w:r w:rsidRPr="004F3AF6">
        <w:t>Interpretation of a Motion to Adopt</w:t>
      </w:r>
    </w:p>
    <w:p w14:paraId="723B4F1B" w14:textId="77777777" w:rsidR="00AA56F8" w:rsidRPr="004C0F0A" w:rsidRDefault="00AA56F8" w:rsidP="00AA56F8">
      <w:pPr>
        <w:rPr>
          <w:lang w:eastAsia="ko-KR"/>
        </w:rPr>
      </w:pPr>
    </w:p>
    <w:p w14:paraId="6856A575" w14:textId="42BC88A8" w:rsidR="00AA56F8" w:rsidRPr="004F3AF6" w:rsidRDefault="00AA56F8" w:rsidP="00AA56F8">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ctioned in the TG</w:t>
      </w:r>
      <w:r w:rsidR="00374F67">
        <w:rPr>
          <w:lang w:eastAsia="ko-KR"/>
        </w:rPr>
        <w:t>b</w:t>
      </w:r>
      <w:r w:rsidR="001B32B9">
        <w:rPr>
          <w:lang w:eastAsia="ko-KR"/>
        </w:rPr>
        <w:t>e</w:t>
      </w:r>
      <w:r w:rsidRPr="004F3AF6">
        <w:rPr>
          <w:lang w:eastAsia="ko-KR"/>
        </w:rPr>
        <w:t xml:space="preserve"> Draft. Th</w:t>
      </w:r>
      <w:r>
        <w:rPr>
          <w:lang w:eastAsia="ko-KR"/>
        </w:rPr>
        <w:t>e</w:t>
      </w:r>
      <w:r w:rsidRPr="004F3AF6">
        <w:rPr>
          <w:lang w:eastAsia="ko-KR"/>
        </w:rPr>
        <w:t xml:space="preserve"> introduction </w:t>
      </w:r>
      <w:r w:rsidR="00143077">
        <w:rPr>
          <w:lang w:eastAsia="ko-KR"/>
        </w:rPr>
        <w:t>and the explanation of the proposed changes are</w:t>
      </w:r>
      <w:r w:rsidRPr="004F3AF6">
        <w:rPr>
          <w:lang w:eastAsia="ko-KR"/>
        </w:rPr>
        <w:t xml:space="preserve"> not part of the adopted material.</w:t>
      </w:r>
    </w:p>
    <w:p w14:paraId="5F167403" w14:textId="77777777" w:rsidR="00AA56F8" w:rsidRPr="004F3AF6" w:rsidRDefault="00AA56F8" w:rsidP="00AA56F8">
      <w:pPr>
        <w:rPr>
          <w:lang w:eastAsia="ko-KR"/>
        </w:rPr>
      </w:pPr>
    </w:p>
    <w:p w14:paraId="7B6D7040" w14:textId="7FE08DBB" w:rsidR="00AA56F8" w:rsidRPr="004F3AF6" w:rsidRDefault="00AA56F8" w:rsidP="00AA56F8">
      <w:pPr>
        <w:rPr>
          <w:b/>
          <w:bCs/>
          <w:i/>
          <w:iCs/>
          <w:lang w:eastAsia="ko-KR"/>
        </w:rPr>
      </w:pPr>
      <w:r w:rsidRPr="004F3AF6">
        <w:rPr>
          <w:b/>
          <w:bCs/>
          <w:i/>
          <w:iCs/>
          <w:lang w:eastAsia="ko-KR"/>
        </w:rPr>
        <w:t>Editing instructions formatted like this are intended to be copied into the TG</w:t>
      </w:r>
      <w:r w:rsidR="00374F67">
        <w:rPr>
          <w:b/>
          <w:bCs/>
          <w:i/>
          <w:iCs/>
          <w:lang w:eastAsia="ko-KR"/>
        </w:rPr>
        <w:t>b</w:t>
      </w:r>
      <w:r w:rsidR="001B32B9">
        <w:rPr>
          <w:b/>
          <w:bCs/>
          <w:i/>
          <w:iCs/>
          <w:lang w:eastAsia="ko-KR"/>
        </w:rPr>
        <w:t>e</w:t>
      </w:r>
      <w:r>
        <w:rPr>
          <w:b/>
          <w:bCs/>
          <w:i/>
          <w:iCs/>
          <w:lang w:eastAsia="ko-KR"/>
        </w:rPr>
        <w:t xml:space="preserve"> </w:t>
      </w:r>
      <w:r w:rsidRPr="004F3AF6">
        <w:rPr>
          <w:b/>
          <w:bCs/>
          <w:i/>
          <w:iCs/>
          <w:lang w:eastAsia="ko-KR"/>
        </w:rPr>
        <w:t>Draft (i.e. they are instructions to the 802.11</w:t>
      </w:r>
      <w:r w:rsidR="001B32B9">
        <w:rPr>
          <w:b/>
          <w:bCs/>
          <w:i/>
          <w:iCs/>
          <w:lang w:eastAsia="ko-KR"/>
        </w:rPr>
        <w:t>be</w:t>
      </w:r>
      <w:r w:rsidRPr="004F3AF6">
        <w:rPr>
          <w:b/>
          <w:bCs/>
          <w:i/>
          <w:iCs/>
          <w:lang w:eastAsia="ko-KR"/>
        </w:rPr>
        <w:t xml:space="preserve"> editor on how to merge the text with the baseline documents).</w:t>
      </w:r>
    </w:p>
    <w:p w14:paraId="30784D4C" w14:textId="77777777" w:rsidR="00AA56F8" w:rsidRPr="004F3AF6" w:rsidRDefault="00AA56F8" w:rsidP="00AA56F8">
      <w:pPr>
        <w:rPr>
          <w:lang w:eastAsia="ko-KR"/>
        </w:rPr>
      </w:pPr>
    </w:p>
    <w:p w14:paraId="123A34CE" w14:textId="60B3B134" w:rsidR="00AA56F8" w:rsidRDefault="00AA56F8" w:rsidP="00AA56F8">
      <w:pPr>
        <w:rPr>
          <w:b/>
          <w:bCs/>
          <w:i/>
          <w:iCs/>
          <w:lang w:eastAsia="ko-KR"/>
        </w:rPr>
      </w:pPr>
      <w:r w:rsidRPr="004F3AF6">
        <w:rPr>
          <w:b/>
          <w:bCs/>
          <w:i/>
          <w:iCs/>
          <w:lang w:eastAsia="ko-KR"/>
        </w:rPr>
        <w:t>TG</w:t>
      </w:r>
      <w:r w:rsidR="00374F67">
        <w:rPr>
          <w:b/>
          <w:bCs/>
          <w:i/>
          <w:iCs/>
          <w:lang w:eastAsia="ko-KR"/>
        </w:rPr>
        <w:t>b</w:t>
      </w:r>
      <w:r w:rsidR="001B32B9">
        <w:rPr>
          <w:b/>
          <w:bCs/>
          <w:i/>
          <w:iCs/>
          <w:lang w:eastAsia="ko-KR"/>
        </w:rPr>
        <w:t>e</w:t>
      </w:r>
      <w:r w:rsidRPr="004F3AF6">
        <w:rPr>
          <w:b/>
          <w:bCs/>
          <w:i/>
          <w:iCs/>
          <w:lang w:eastAsia="ko-KR"/>
        </w:rPr>
        <w:t xml:space="preserve"> Editor: Editing instructions preceded by “TG</w:t>
      </w:r>
      <w:r w:rsidR="00374F67">
        <w:rPr>
          <w:b/>
          <w:bCs/>
          <w:i/>
          <w:iCs/>
          <w:lang w:eastAsia="ko-KR"/>
        </w:rPr>
        <w:t>b</w:t>
      </w:r>
      <w:r w:rsidR="001B32B9">
        <w:rPr>
          <w:b/>
          <w:bCs/>
          <w:i/>
          <w:iCs/>
          <w:lang w:eastAsia="ko-KR"/>
        </w:rPr>
        <w:t>e</w:t>
      </w:r>
      <w:r w:rsidRPr="004F3AF6">
        <w:rPr>
          <w:b/>
          <w:bCs/>
          <w:i/>
          <w:iCs/>
          <w:lang w:eastAsia="ko-KR"/>
        </w:rPr>
        <w:t xml:space="preserve"> Editor” are instructions to the TG</w:t>
      </w:r>
      <w:r w:rsidR="00374F67">
        <w:rPr>
          <w:b/>
          <w:bCs/>
          <w:i/>
          <w:iCs/>
          <w:lang w:eastAsia="ko-KR"/>
        </w:rPr>
        <w:t>b</w:t>
      </w:r>
      <w:r w:rsidR="001B32B9">
        <w:rPr>
          <w:b/>
          <w:bCs/>
          <w:i/>
          <w:iCs/>
          <w:lang w:eastAsia="ko-KR"/>
        </w:rPr>
        <w:t>e</w:t>
      </w:r>
      <w:r w:rsidRPr="004F3AF6">
        <w:rPr>
          <w:b/>
          <w:bCs/>
          <w:i/>
          <w:iCs/>
          <w:lang w:eastAsia="ko-KR"/>
        </w:rPr>
        <w:t xml:space="preserve"> editor to modify existing material in the TG</w:t>
      </w:r>
      <w:r w:rsidR="008F1B29">
        <w:rPr>
          <w:b/>
          <w:bCs/>
          <w:i/>
          <w:iCs/>
          <w:lang w:eastAsia="ko-KR"/>
        </w:rPr>
        <w:t>b</w:t>
      </w:r>
      <w:r w:rsidR="001B32B9">
        <w:rPr>
          <w:b/>
          <w:bCs/>
          <w:i/>
          <w:iCs/>
          <w:lang w:eastAsia="ko-KR"/>
        </w:rPr>
        <w:t>e</w:t>
      </w:r>
      <w:r w:rsidRPr="004F3AF6">
        <w:rPr>
          <w:b/>
          <w:bCs/>
          <w:i/>
          <w:iCs/>
          <w:lang w:eastAsia="ko-KR"/>
        </w:rPr>
        <w:t xml:space="preserve"> draft.  As a result of adopting the changes, the TG</w:t>
      </w:r>
      <w:r w:rsidR="00374F67">
        <w:rPr>
          <w:b/>
          <w:bCs/>
          <w:i/>
          <w:iCs/>
          <w:lang w:eastAsia="ko-KR"/>
        </w:rPr>
        <w:t>b</w:t>
      </w:r>
      <w:r w:rsidR="001B32B9">
        <w:rPr>
          <w:b/>
          <w:bCs/>
          <w:i/>
          <w:iCs/>
          <w:lang w:eastAsia="ko-KR"/>
        </w:rPr>
        <w:t>e</w:t>
      </w:r>
      <w:r w:rsidRPr="004F3AF6">
        <w:rPr>
          <w:b/>
          <w:bCs/>
          <w:i/>
          <w:iCs/>
          <w:lang w:eastAsia="ko-KR"/>
        </w:rPr>
        <w:t xml:space="preserve"> editor will execute the instructions rather than copy them to the TG</w:t>
      </w:r>
      <w:r w:rsidR="00374F67">
        <w:rPr>
          <w:b/>
          <w:bCs/>
          <w:i/>
          <w:iCs/>
          <w:lang w:eastAsia="ko-KR"/>
        </w:rPr>
        <w:t>b</w:t>
      </w:r>
      <w:r w:rsidR="001B32B9">
        <w:rPr>
          <w:b/>
          <w:bCs/>
          <w:i/>
          <w:iCs/>
          <w:lang w:eastAsia="ko-KR"/>
        </w:rPr>
        <w:t>e</w:t>
      </w:r>
      <w:r w:rsidRPr="004F3AF6">
        <w:rPr>
          <w:b/>
          <w:bCs/>
          <w:i/>
          <w:iCs/>
          <w:lang w:eastAsia="ko-KR"/>
        </w:rPr>
        <w:t xml:space="preserve"> Draft.</w:t>
      </w:r>
    </w:p>
    <w:p w14:paraId="5E086E4B" w14:textId="77777777" w:rsidR="0068013A" w:rsidRDefault="0068013A" w:rsidP="00AA56F8">
      <w:pPr>
        <w:rPr>
          <w:b/>
          <w:bCs/>
          <w:i/>
          <w:iCs/>
          <w:lang w:eastAsia="ko-KR"/>
        </w:rPr>
      </w:pPr>
    </w:p>
    <w:tbl>
      <w:tblPr>
        <w:tblStyle w:val="TableGrid"/>
        <w:tblW w:w="10490" w:type="dxa"/>
        <w:tblInd w:w="-459" w:type="dxa"/>
        <w:tblLayout w:type="fixed"/>
        <w:tblLook w:val="04A0" w:firstRow="1" w:lastRow="0" w:firstColumn="1" w:lastColumn="0" w:noHBand="0" w:noVBand="1"/>
      </w:tblPr>
      <w:tblGrid>
        <w:gridCol w:w="709"/>
        <w:gridCol w:w="1276"/>
        <w:gridCol w:w="922"/>
        <w:gridCol w:w="720"/>
        <w:gridCol w:w="768"/>
        <w:gridCol w:w="1662"/>
        <w:gridCol w:w="2307"/>
        <w:gridCol w:w="2126"/>
      </w:tblGrid>
      <w:tr w:rsidR="00776049" w:rsidRPr="00966382" w14:paraId="465D7E89" w14:textId="77777777" w:rsidTr="00776049">
        <w:trPr>
          <w:trHeight w:val="473"/>
        </w:trPr>
        <w:tc>
          <w:tcPr>
            <w:tcW w:w="709" w:type="dxa"/>
          </w:tcPr>
          <w:p w14:paraId="047C1A93" w14:textId="77777777" w:rsidR="00776049" w:rsidRPr="00966382" w:rsidRDefault="00776049" w:rsidP="003036CE">
            <w:pPr>
              <w:jc w:val="center"/>
              <w:rPr>
                <w:rFonts w:ascii="Arial" w:hAnsi="Arial" w:cs="Arial"/>
                <w:sz w:val="20"/>
                <w:szCs w:val="20"/>
              </w:rPr>
            </w:pPr>
            <w:bookmarkStart w:id="0" w:name="RTF35383035323a2048342c312e"/>
            <w:r w:rsidRPr="00966382">
              <w:rPr>
                <w:rFonts w:ascii="Arial" w:hAnsi="Arial" w:cs="Arial"/>
                <w:sz w:val="20"/>
                <w:szCs w:val="20"/>
              </w:rPr>
              <w:t>CID</w:t>
            </w:r>
          </w:p>
        </w:tc>
        <w:tc>
          <w:tcPr>
            <w:tcW w:w="1276" w:type="dxa"/>
          </w:tcPr>
          <w:p w14:paraId="28143F63" w14:textId="77777777" w:rsidR="00776049" w:rsidRPr="00966382" w:rsidRDefault="00776049" w:rsidP="003036CE">
            <w:pPr>
              <w:jc w:val="center"/>
              <w:rPr>
                <w:rFonts w:ascii="Arial" w:hAnsi="Arial" w:cs="Arial"/>
                <w:sz w:val="20"/>
              </w:rPr>
            </w:pPr>
            <w:r w:rsidRPr="00966382">
              <w:rPr>
                <w:rFonts w:ascii="Arial" w:hAnsi="Arial" w:cs="Arial"/>
                <w:sz w:val="20"/>
              </w:rPr>
              <w:t>Commenter</w:t>
            </w:r>
          </w:p>
        </w:tc>
        <w:tc>
          <w:tcPr>
            <w:tcW w:w="922" w:type="dxa"/>
          </w:tcPr>
          <w:p w14:paraId="2BD08578" w14:textId="77777777" w:rsidR="00776049" w:rsidRPr="00966382" w:rsidRDefault="00776049" w:rsidP="003226A9">
            <w:pPr>
              <w:jc w:val="center"/>
              <w:rPr>
                <w:rFonts w:ascii="Arial" w:hAnsi="Arial" w:cs="Arial"/>
                <w:sz w:val="20"/>
                <w:szCs w:val="20"/>
              </w:rPr>
            </w:pPr>
            <w:r w:rsidRPr="00966382">
              <w:rPr>
                <w:rFonts w:ascii="Arial" w:hAnsi="Arial" w:cs="Arial"/>
                <w:sz w:val="20"/>
                <w:szCs w:val="20"/>
              </w:rPr>
              <w:t xml:space="preserve">Clause </w:t>
            </w:r>
          </w:p>
        </w:tc>
        <w:tc>
          <w:tcPr>
            <w:tcW w:w="720" w:type="dxa"/>
          </w:tcPr>
          <w:p w14:paraId="799D1186" w14:textId="77777777" w:rsidR="00776049" w:rsidRPr="00966382" w:rsidRDefault="00776049" w:rsidP="003036CE">
            <w:pPr>
              <w:jc w:val="center"/>
              <w:rPr>
                <w:rFonts w:ascii="Arial" w:hAnsi="Arial" w:cs="Arial"/>
                <w:sz w:val="20"/>
              </w:rPr>
            </w:pPr>
            <w:r>
              <w:rPr>
                <w:rFonts w:ascii="Arial" w:hAnsi="Arial" w:cs="Arial"/>
                <w:sz w:val="20"/>
              </w:rPr>
              <w:t>Page</w:t>
            </w:r>
          </w:p>
        </w:tc>
        <w:tc>
          <w:tcPr>
            <w:tcW w:w="768" w:type="dxa"/>
          </w:tcPr>
          <w:p w14:paraId="19B64615" w14:textId="77777777" w:rsidR="00776049" w:rsidRPr="00966382" w:rsidRDefault="00776049" w:rsidP="003036CE">
            <w:pPr>
              <w:jc w:val="center"/>
              <w:rPr>
                <w:rFonts w:ascii="Arial" w:hAnsi="Arial" w:cs="Arial"/>
                <w:sz w:val="20"/>
                <w:szCs w:val="20"/>
              </w:rPr>
            </w:pPr>
            <w:r>
              <w:rPr>
                <w:rFonts w:ascii="Arial" w:hAnsi="Arial" w:cs="Arial"/>
                <w:sz w:val="20"/>
                <w:szCs w:val="20"/>
              </w:rPr>
              <w:t>Line</w:t>
            </w:r>
          </w:p>
        </w:tc>
        <w:tc>
          <w:tcPr>
            <w:tcW w:w="1662" w:type="dxa"/>
          </w:tcPr>
          <w:p w14:paraId="00AB459C" w14:textId="1D5BC245" w:rsidR="00776049" w:rsidRPr="00966382" w:rsidRDefault="00776049" w:rsidP="003036CE">
            <w:pPr>
              <w:jc w:val="center"/>
              <w:rPr>
                <w:rFonts w:ascii="Arial" w:hAnsi="Arial" w:cs="Arial"/>
                <w:sz w:val="20"/>
                <w:szCs w:val="20"/>
              </w:rPr>
            </w:pPr>
            <w:r w:rsidRPr="00966382">
              <w:rPr>
                <w:rFonts w:ascii="Arial" w:hAnsi="Arial" w:cs="Arial"/>
                <w:sz w:val="20"/>
                <w:szCs w:val="20"/>
              </w:rPr>
              <w:t>Comment</w:t>
            </w:r>
          </w:p>
        </w:tc>
        <w:tc>
          <w:tcPr>
            <w:tcW w:w="2307" w:type="dxa"/>
          </w:tcPr>
          <w:p w14:paraId="459A2B11" w14:textId="77777777" w:rsidR="00776049" w:rsidRPr="00966382" w:rsidRDefault="00776049" w:rsidP="003036CE">
            <w:pPr>
              <w:jc w:val="center"/>
              <w:rPr>
                <w:rFonts w:ascii="Arial" w:hAnsi="Arial" w:cs="Arial"/>
                <w:sz w:val="20"/>
                <w:szCs w:val="20"/>
              </w:rPr>
            </w:pPr>
            <w:r w:rsidRPr="00966382">
              <w:rPr>
                <w:rFonts w:ascii="Arial" w:hAnsi="Arial" w:cs="Arial"/>
                <w:sz w:val="20"/>
                <w:szCs w:val="20"/>
              </w:rPr>
              <w:t>Proposed Change</w:t>
            </w:r>
          </w:p>
        </w:tc>
        <w:tc>
          <w:tcPr>
            <w:tcW w:w="2126" w:type="dxa"/>
          </w:tcPr>
          <w:p w14:paraId="46730A43" w14:textId="77777777" w:rsidR="00776049" w:rsidRPr="00966382" w:rsidRDefault="00776049" w:rsidP="003036CE">
            <w:pPr>
              <w:jc w:val="center"/>
              <w:rPr>
                <w:rFonts w:ascii="Arial" w:hAnsi="Arial" w:cs="Arial"/>
                <w:sz w:val="20"/>
                <w:szCs w:val="20"/>
              </w:rPr>
            </w:pPr>
            <w:r w:rsidRPr="00966382">
              <w:rPr>
                <w:rFonts w:ascii="Arial" w:hAnsi="Arial" w:cs="Arial"/>
                <w:sz w:val="20"/>
                <w:szCs w:val="20"/>
              </w:rPr>
              <w:t>Resolution</w:t>
            </w:r>
          </w:p>
        </w:tc>
      </w:tr>
      <w:tr w:rsidR="00117699" w:rsidRPr="00966382" w14:paraId="59762130" w14:textId="77777777" w:rsidTr="00776049">
        <w:trPr>
          <w:trHeight w:val="243"/>
        </w:trPr>
        <w:tc>
          <w:tcPr>
            <w:tcW w:w="709" w:type="dxa"/>
          </w:tcPr>
          <w:p w14:paraId="0BCC3194" w14:textId="5B2625A6" w:rsidR="00117699" w:rsidRDefault="00117699" w:rsidP="00117699">
            <w:pPr>
              <w:jc w:val="right"/>
              <w:rPr>
                <w:rFonts w:ascii="Arial" w:hAnsi="Arial" w:cs="Arial"/>
                <w:sz w:val="20"/>
                <w:szCs w:val="20"/>
                <w:lang w:val="en-SG"/>
              </w:rPr>
            </w:pPr>
            <w:r>
              <w:rPr>
                <w:rFonts w:ascii="Arial" w:hAnsi="Arial" w:cs="Arial"/>
                <w:sz w:val="20"/>
                <w:szCs w:val="20"/>
              </w:rPr>
              <w:t>1106</w:t>
            </w:r>
          </w:p>
        </w:tc>
        <w:tc>
          <w:tcPr>
            <w:tcW w:w="1276" w:type="dxa"/>
          </w:tcPr>
          <w:p w14:paraId="3396AC25" w14:textId="617F2752" w:rsidR="00117699" w:rsidRDefault="00117699" w:rsidP="00117699">
            <w:pPr>
              <w:jc w:val="left"/>
              <w:rPr>
                <w:rFonts w:ascii="Arial" w:hAnsi="Arial" w:cs="Arial"/>
                <w:sz w:val="20"/>
                <w:szCs w:val="20"/>
              </w:rPr>
            </w:pPr>
            <w:r>
              <w:rPr>
                <w:rFonts w:ascii="Arial" w:hAnsi="Arial" w:cs="Arial"/>
                <w:sz w:val="20"/>
                <w:szCs w:val="20"/>
              </w:rPr>
              <w:t>Alfred Asterjadhi</w:t>
            </w:r>
          </w:p>
        </w:tc>
        <w:tc>
          <w:tcPr>
            <w:tcW w:w="922" w:type="dxa"/>
          </w:tcPr>
          <w:p w14:paraId="3656D5D1" w14:textId="661462B5" w:rsidR="00117699" w:rsidRDefault="00117699" w:rsidP="00117699">
            <w:pPr>
              <w:rPr>
                <w:rFonts w:ascii="Arial" w:hAnsi="Arial" w:cs="Arial"/>
                <w:sz w:val="20"/>
                <w:szCs w:val="20"/>
              </w:rPr>
            </w:pPr>
            <w:r>
              <w:rPr>
                <w:rFonts w:ascii="Arial" w:hAnsi="Arial" w:cs="Arial"/>
                <w:sz w:val="20"/>
                <w:szCs w:val="20"/>
              </w:rPr>
              <w:t>4.3.15c</w:t>
            </w:r>
          </w:p>
        </w:tc>
        <w:tc>
          <w:tcPr>
            <w:tcW w:w="720" w:type="dxa"/>
          </w:tcPr>
          <w:p w14:paraId="3C558C9E" w14:textId="371BA580" w:rsidR="00117699" w:rsidRDefault="00117699" w:rsidP="00117699">
            <w:pPr>
              <w:rPr>
                <w:rFonts w:ascii="Arial" w:hAnsi="Arial" w:cs="Arial"/>
                <w:sz w:val="20"/>
                <w:szCs w:val="20"/>
              </w:rPr>
            </w:pPr>
            <w:r>
              <w:rPr>
                <w:rFonts w:ascii="Arial" w:hAnsi="Arial" w:cs="Arial"/>
                <w:sz w:val="20"/>
                <w:szCs w:val="20"/>
              </w:rPr>
              <w:t>31</w:t>
            </w:r>
          </w:p>
        </w:tc>
        <w:tc>
          <w:tcPr>
            <w:tcW w:w="768" w:type="dxa"/>
          </w:tcPr>
          <w:p w14:paraId="39004D22" w14:textId="3AA900FB" w:rsidR="00117699" w:rsidRDefault="00117699" w:rsidP="00117699">
            <w:pPr>
              <w:rPr>
                <w:rFonts w:ascii="Arial" w:hAnsi="Arial" w:cs="Arial"/>
                <w:sz w:val="20"/>
                <w:szCs w:val="20"/>
              </w:rPr>
            </w:pPr>
            <w:r>
              <w:rPr>
                <w:rFonts w:ascii="Arial" w:hAnsi="Arial" w:cs="Arial"/>
                <w:sz w:val="20"/>
                <w:szCs w:val="20"/>
              </w:rPr>
              <w:t>14</w:t>
            </w:r>
          </w:p>
        </w:tc>
        <w:tc>
          <w:tcPr>
            <w:tcW w:w="1662" w:type="dxa"/>
          </w:tcPr>
          <w:p w14:paraId="5B9BF2FB" w14:textId="6B720AB8" w:rsidR="00117699" w:rsidRDefault="00117699" w:rsidP="00117699">
            <w:pPr>
              <w:rPr>
                <w:rFonts w:ascii="Arial" w:hAnsi="Arial" w:cs="Arial"/>
                <w:sz w:val="20"/>
                <w:szCs w:val="20"/>
              </w:rPr>
            </w:pPr>
            <w:r>
              <w:rPr>
                <w:rFonts w:ascii="Arial" w:hAnsi="Arial" w:cs="Arial"/>
                <w:sz w:val="20"/>
                <w:szCs w:val="20"/>
              </w:rPr>
              <w:t>Technically not correct. These are not the only MAC and PHY features that the EHT STA supports. Suggest removing this sentence and instead add a list of main PHY and main MAC features for 11be. Use similar formatting to 11ax.</w:t>
            </w:r>
          </w:p>
        </w:tc>
        <w:tc>
          <w:tcPr>
            <w:tcW w:w="2307" w:type="dxa"/>
          </w:tcPr>
          <w:p w14:paraId="08C57B07" w14:textId="11121308" w:rsidR="00117699" w:rsidRDefault="00117699" w:rsidP="00117699">
            <w:pPr>
              <w:rPr>
                <w:rFonts w:ascii="Arial" w:hAnsi="Arial" w:cs="Arial"/>
                <w:sz w:val="20"/>
                <w:szCs w:val="20"/>
              </w:rPr>
            </w:pPr>
            <w:r>
              <w:rPr>
                <w:rFonts w:ascii="Arial" w:hAnsi="Arial" w:cs="Arial"/>
                <w:sz w:val="20"/>
                <w:szCs w:val="20"/>
              </w:rPr>
              <w:t>As in comment.</w:t>
            </w:r>
          </w:p>
        </w:tc>
        <w:tc>
          <w:tcPr>
            <w:tcW w:w="2126" w:type="dxa"/>
          </w:tcPr>
          <w:p w14:paraId="1B0D67FA" w14:textId="77777777" w:rsidR="00117699" w:rsidRPr="00966382" w:rsidRDefault="00117699" w:rsidP="00117699">
            <w:pPr>
              <w:rPr>
                <w:rFonts w:ascii="Arial" w:hAnsi="Arial" w:cs="Arial"/>
                <w:b/>
                <w:sz w:val="20"/>
                <w:szCs w:val="20"/>
              </w:rPr>
            </w:pPr>
            <w:r w:rsidRPr="00966382">
              <w:rPr>
                <w:rFonts w:ascii="Arial" w:hAnsi="Arial" w:cs="Arial"/>
                <w:b/>
                <w:sz w:val="20"/>
                <w:szCs w:val="20"/>
              </w:rPr>
              <w:t>Revised.</w:t>
            </w:r>
          </w:p>
          <w:p w14:paraId="6C5AB0A4" w14:textId="77777777" w:rsidR="00117699" w:rsidRPr="00966382" w:rsidRDefault="00117699" w:rsidP="00117699">
            <w:pPr>
              <w:rPr>
                <w:rFonts w:ascii="Arial" w:hAnsi="Arial" w:cs="Arial"/>
                <w:sz w:val="20"/>
                <w:szCs w:val="20"/>
              </w:rPr>
            </w:pPr>
          </w:p>
          <w:p w14:paraId="6E378713" w14:textId="7E06958B" w:rsidR="00117699" w:rsidRPr="00966382" w:rsidRDefault="00117699" w:rsidP="00117699">
            <w:pPr>
              <w:rPr>
                <w:rFonts w:ascii="Arial" w:hAnsi="Arial" w:cs="Arial"/>
                <w:sz w:val="20"/>
                <w:szCs w:val="20"/>
              </w:rPr>
            </w:pPr>
            <w:r>
              <w:rPr>
                <w:rFonts w:ascii="Arial" w:hAnsi="Arial" w:cs="Arial"/>
                <w:sz w:val="20"/>
                <w:szCs w:val="20"/>
              </w:rPr>
              <w:t xml:space="preserve">Agree with the comment that </w:t>
            </w:r>
            <w:r w:rsidR="00111307">
              <w:rPr>
                <w:rFonts w:ascii="Arial" w:hAnsi="Arial" w:cs="Arial"/>
                <w:sz w:val="20"/>
                <w:szCs w:val="20"/>
              </w:rPr>
              <w:t>it is better to delete the cited text and provide a list of the main PHY and MAC features using similar formatting as 11ax</w:t>
            </w:r>
            <w:r>
              <w:rPr>
                <w:rFonts w:ascii="Arial" w:hAnsi="Arial" w:cs="Arial"/>
                <w:sz w:val="20"/>
                <w:szCs w:val="20"/>
              </w:rPr>
              <w:t>.</w:t>
            </w:r>
          </w:p>
          <w:p w14:paraId="6345DBB6" w14:textId="77777777" w:rsidR="00117699" w:rsidRPr="00966382" w:rsidRDefault="00117699" w:rsidP="00117699">
            <w:pPr>
              <w:rPr>
                <w:rFonts w:ascii="Arial" w:hAnsi="Arial" w:cs="Arial"/>
                <w:sz w:val="20"/>
                <w:szCs w:val="20"/>
              </w:rPr>
            </w:pPr>
            <w:r w:rsidRPr="00966382">
              <w:rPr>
                <w:rFonts w:ascii="Arial" w:hAnsi="Arial" w:cs="Arial"/>
                <w:sz w:val="20"/>
                <w:szCs w:val="20"/>
              </w:rPr>
              <w:t xml:space="preserve"> </w:t>
            </w:r>
          </w:p>
          <w:p w14:paraId="0A0AC00B" w14:textId="243D0A64" w:rsidR="00117699" w:rsidRPr="00966382" w:rsidRDefault="00117699" w:rsidP="00117699">
            <w:pPr>
              <w:rPr>
                <w:rFonts w:ascii="Arial" w:hAnsi="Arial" w:cs="Arial"/>
                <w:sz w:val="20"/>
                <w:szCs w:val="20"/>
              </w:rPr>
            </w:pPr>
            <w:r w:rsidRPr="00966382">
              <w:rPr>
                <w:rFonts w:ascii="Arial" w:hAnsi="Arial" w:cs="Arial"/>
                <w:sz w:val="20"/>
                <w:szCs w:val="20"/>
              </w:rPr>
              <w:t>TG</w:t>
            </w:r>
            <w:r>
              <w:rPr>
                <w:rFonts w:ascii="Arial" w:hAnsi="Arial" w:cs="Arial"/>
                <w:sz w:val="20"/>
                <w:szCs w:val="20"/>
              </w:rPr>
              <w:t>be</w:t>
            </w:r>
            <w:r w:rsidRPr="00966382">
              <w:rPr>
                <w:rFonts w:ascii="Arial" w:hAnsi="Arial" w:cs="Arial"/>
                <w:sz w:val="20"/>
                <w:szCs w:val="20"/>
              </w:rPr>
              <w:t xml:space="preserve"> editor to make the changes shown in </w:t>
            </w:r>
            <w:sdt>
              <w:sdtPr>
                <w:rPr>
                  <w:rFonts w:ascii="Arial" w:hAnsi="Arial" w:cs="Arial"/>
                  <w:sz w:val="20"/>
                </w:rPr>
                <w:alias w:val="Title"/>
                <w:tag w:val=""/>
                <w:id w:val="1787771638"/>
                <w:placeholder>
                  <w:docPart w:val="0DED9FFC182F4F5BB08532DFA9D8F779"/>
                </w:placeholder>
                <w:dataBinding w:prefixMappings="xmlns:ns0='http://purl.org/dc/elements/1.1/' xmlns:ns1='http://schemas.openxmlformats.org/package/2006/metadata/core-properties' " w:xpath="/ns1:coreProperties[1]/ns0:title[1]" w:storeItemID="{6C3C8BC8-F283-45AE-878A-BAB7291924A1}"/>
                <w:text/>
              </w:sdtPr>
              <w:sdtEndPr/>
              <w:sdtContent>
                <w:r w:rsidR="008E4E3B">
                  <w:rPr>
                    <w:rFonts w:ascii="Arial" w:hAnsi="Arial" w:cs="Arial"/>
                    <w:sz w:val="20"/>
                  </w:rPr>
                  <w:t>doc.: IEEE 802.11-21/0299r4</w:t>
                </w:r>
              </w:sdtContent>
            </w:sdt>
            <w:r w:rsidRPr="00966382">
              <w:rPr>
                <w:rFonts w:ascii="Arial" w:hAnsi="Arial" w:cs="Arial"/>
                <w:sz w:val="20"/>
                <w:szCs w:val="20"/>
              </w:rPr>
              <w:t>under all headings that include CID</w:t>
            </w:r>
            <w:r>
              <w:rPr>
                <w:rFonts w:ascii="Arial" w:hAnsi="Arial" w:cs="Arial"/>
                <w:sz w:val="20"/>
                <w:szCs w:val="20"/>
              </w:rPr>
              <w:t xml:space="preserve"> 1</w:t>
            </w:r>
            <w:r w:rsidR="00111307">
              <w:rPr>
                <w:rFonts w:ascii="Arial" w:hAnsi="Arial" w:cs="Arial"/>
                <w:sz w:val="20"/>
                <w:szCs w:val="20"/>
              </w:rPr>
              <w:t>106</w:t>
            </w:r>
            <w:r w:rsidRPr="00966382">
              <w:rPr>
                <w:rFonts w:ascii="Arial" w:hAnsi="Arial" w:cs="Arial"/>
                <w:sz w:val="20"/>
                <w:szCs w:val="20"/>
              </w:rPr>
              <w:t>.</w:t>
            </w:r>
          </w:p>
        </w:tc>
      </w:tr>
      <w:tr w:rsidR="00117699" w:rsidRPr="00966382" w14:paraId="209C13FE" w14:textId="77777777" w:rsidTr="00776049">
        <w:trPr>
          <w:trHeight w:val="243"/>
        </w:trPr>
        <w:tc>
          <w:tcPr>
            <w:tcW w:w="709" w:type="dxa"/>
          </w:tcPr>
          <w:p w14:paraId="23E41B4F" w14:textId="00978317" w:rsidR="00117699" w:rsidRDefault="00117699" w:rsidP="00117699">
            <w:pPr>
              <w:jc w:val="right"/>
              <w:rPr>
                <w:rFonts w:ascii="Arial" w:hAnsi="Arial" w:cs="Arial"/>
                <w:sz w:val="20"/>
                <w:szCs w:val="20"/>
              </w:rPr>
            </w:pPr>
            <w:r>
              <w:rPr>
                <w:rFonts w:ascii="Arial" w:hAnsi="Arial" w:cs="Arial"/>
                <w:sz w:val="20"/>
                <w:szCs w:val="20"/>
              </w:rPr>
              <w:t>1719</w:t>
            </w:r>
          </w:p>
        </w:tc>
        <w:tc>
          <w:tcPr>
            <w:tcW w:w="1276" w:type="dxa"/>
          </w:tcPr>
          <w:p w14:paraId="00F87C9F" w14:textId="4F8CBE08" w:rsidR="00117699" w:rsidRDefault="00117699" w:rsidP="00117699">
            <w:pPr>
              <w:jc w:val="left"/>
              <w:rPr>
                <w:rFonts w:ascii="Arial" w:hAnsi="Arial" w:cs="Arial"/>
                <w:sz w:val="20"/>
                <w:szCs w:val="20"/>
              </w:rPr>
            </w:pPr>
            <w:r>
              <w:rPr>
                <w:rFonts w:ascii="Arial" w:hAnsi="Arial" w:cs="Arial"/>
                <w:sz w:val="20"/>
                <w:szCs w:val="20"/>
              </w:rPr>
              <w:t>Hanseul Hong</w:t>
            </w:r>
          </w:p>
        </w:tc>
        <w:tc>
          <w:tcPr>
            <w:tcW w:w="922" w:type="dxa"/>
          </w:tcPr>
          <w:p w14:paraId="57D187D9" w14:textId="656306FB" w:rsidR="00117699" w:rsidRDefault="00117699" w:rsidP="00117699">
            <w:pPr>
              <w:rPr>
                <w:rFonts w:ascii="Arial" w:hAnsi="Arial" w:cs="Arial"/>
                <w:sz w:val="20"/>
                <w:szCs w:val="20"/>
              </w:rPr>
            </w:pPr>
            <w:r>
              <w:rPr>
                <w:rFonts w:ascii="Arial" w:hAnsi="Arial" w:cs="Arial"/>
                <w:sz w:val="20"/>
                <w:szCs w:val="20"/>
              </w:rPr>
              <w:t>4.3.15c</w:t>
            </w:r>
          </w:p>
        </w:tc>
        <w:tc>
          <w:tcPr>
            <w:tcW w:w="720" w:type="dxa"/>
          </w:tcPr>
          <w:p w14:paraId="1C55707E" w14:textId="230FBAD4" w:rsidR="00117699" w:rsidRDefault="00117699" w:rsidP="00117699">
            <w:pPr>
              <w:rPr>
                <w:rFonts w:ascii="Arial" w:hAnsi="Arial" w:cs="Arial"/>
                <w:sz w:val="20"/>
                <w:szCs w:val="20"/>
              </w:rPr>
            </w:pPr>
            <w:r>
              <w:rPr>
                <w:rFonts w:ascii="Arial" w:hAnsi="Arial" w:cs="Arial"/>
                <w:sz w:val="20"/>
                <w:szCs w:val="20"/>
              </w:rPr>
              <w:t>31</w:t>
            </w:r>
          </w:p>
        </w:tc>
        <w:tc>
          <w:tcPr>
            <w:tcW w:w="768" w:type="dxa"/>
          </w:tcPr>
          <w:p w14:paraId="14C95CDB" w14:textId="2D7F2338" w:rsidR="00117699" w:rsidRDefault="00117699" w:rsidP="00117699">
            <w:pPr>
              <w:rPr>
                <w:rFonts w:ascii="Arial" w:hAnsi="Arial" w:cs="Arial"/>
                <w:sz w:val="20"/>
                <w:szCs w:val="20"/>
              </w:rPr>
            </w:pPr>
            <w:r>
              <w:rPr>
                <w:rFonts w:ascii="Arial" w:hAnsi="Arial" w:cs="Arial"/>
                <w:sz w:val="20"/>
                <w:szCs w:val="20"/>
              </w:rPr>
              <w:t>13</w:t>
            </w:r>
          </w:p>
        </w:tc>
        <w:tc>
          <w:tcPr>
            <w:tcW w:w="1662" w:type="dxa"/>
          </w:tcPr>
          <w:p w14:paraId="0BFBF130" w14:textId="7D70D9D1" w:rsidR="00117699" w:rsidRDefault="00117699" w:rsidP="00117699">
            <w:pPr>
              <w:rPr>
                <w:rFonts w:ascii="Arial" w:hAnsi="Arial" w:cs="Arial"/>
                <w:sz w:val="20"/>
                <w:szCs w:val="20"/>
              </w:rPr>
            </w:pPr>
            <w:r>
              <w:rPr>
                <w:rFonts w:ascii="Arial" w:hAnsi="Arial" w:cs="Arial"/>
                <w:sz w:val="20"/>
                <w:szCs w:val="20"/>
              </w:rPr>
              <w:t>Describe main features that are not supported by HE STAs</w:t>
            </w:r>
          </w:p>
        </w:tc>
        <w:tc>
          <w:tcPr>
            <w:tcW w:w="2307" w:type="dxa"/>
          </w:tcPr>
          <w:p w14:paraId="5B6077AE" w14:textId="6D6124CE" w:rsidR="00117699" w:rsidRDefault="00117699" w:rsidP="00117699">
            <w:pPr>
              <w:rPr>
                <w:rFonts w:ascii="Arial" w:hAnsi="Arial" w:cs="Arial"/>
                <w:sz w:val="20"/>
                <w:szCs w:val="20"/>
              </w:rPr>
            </w:pPr>
            <w:r>
              <w:rPr>
                <w:rFonts w:ascii="Arial" w:hAnsi="Arial" w:cs="Arial"/>
                <w:sz w:val="20"/>
                <w:szCs w:val="20"/>
              </w:rPr>
              <w:t>As in the comment</w:t>
            </w:r>
          </w:p>
        </w:tc>
        <w:tc>
          <w:tcPr>
            <w:tcW w:w="2126" w:type="dxa"/>
          </w:tcPr>
          <w:p w14:paraId="628F3D2F" w14:textId="77777777" w:rsidR="003E4A87" w:rsidRPr="00966382" w:rsidRDefault="003E4A87" w:rsidP="003E4A87">
            <w:pPr>
              <w:rPr>
                <w:rFonts w:ascii="Arial" w:hAnsi="Arial" w:cs="Arial"/>
                <w:b/>
                <w:sz w:val="20"/>
                <w:szCs w:val="20"/>
              </w:rPr>
            </w:pPr>
            <w:r w:rsidRPr="00966382">
              <w:rPr>
                <w:rFonts w:ascii="Arial" w:hAnsi="Arial" w:cs="Arial"/>
                <w:b/>
                <w:sz w:val="20"/>
                <w:szCs w:val="20"/>
              </w:rPr>
              <w:t>Revised.</w:t>
            </w:r>
          </w:p>
          <w:p w14:paraId="2C2B1482" w14:textId="77777777" w:rsidR="003E4A87" w:rsidRPr="00966382" w:rsidRDefault="003E4A87" w:rsidP="003E4A87">
            <w:pPr>
              <w:rPr>
                <w:rFonts w:ascii="Arial" w:hAnsi="Arial" w:cs="Arial"/>
                <w:sz w:val="20"/>
                <w:szCs w:val="20"/>
              </w:rPr>
            </w:pPr>
          </w:p>
          <w:p w14:paraId="0BBE904D" w14:textId="246BBDB0" w:rsidR="003E4A87" w:rsidRPr="00966382" w:rsidRDefault="003E4A87" w:rsidP="003E4A87">
            <w:pPr>
              <w:rPr>
                <w:rFonts w:ascii="Arial" w:hAnsi="Arial" w:cs="Arial"/>
                <w:sz w:val="20"/>
                <w:szCs w:val="20"/>
              </w:rPr>
            </w:pPr>
            <w:r>
              <w:rPr>
                <w:rFonts w:ascii="Arial" w:hAnsi="Arial" w:cs="Arial"/>
                <w:sz w:val="20"/>
                <w:szCs w:val="20"/>
              </w:rPr>
              <w:t>Agree with the comment to describe the main features that are not supported by HE STAs</w:t>
            </w:r>
            <w:r w:rsidR="00061D39">
              <w:rPr>
                <w:rFonts w:ascii="Arial" w:hAnsi="Arial" w:cs="Arial"/>
                <w:sz w:val="20"/>
                <w:szCs w:val="20"/>
              </w:rPr>
              <w:t xml:space="preserve"> using similar formatting as 11ax.</w:t>
            </w:r>
          </w:p>
          <w:p w14:paraId="28B2A1FB" w14:textId="77777777" w:rsidR="003E4A87" w:rsidRPr="00966382" w:rsidRDefault="003E4A87" w:rsidP="003E4A87">
            <w:pPr>
              <w:rPr>
                <w:rFonts w:ascii="Arial" w:hAnsi="Arial" w:cs="Arial"/>
                <w:sz w:val="20"/>
                <w:szCs w:val="20"/>
              </w:rPr>
            </w:pPr>
            <w:r w:rsidRPr="00966382">
              <w:rPr>
                <w:rFonts w:ascii="Arial" w:hAnsi="Arial" w:cs="Arial"/>
                <w:sz w:val="20"/>
                <w:szCs w:val="20"/>
              </w:rPr>
              <w:t xml:space="preserve"> </w:t>
            </w:r>
          </w:p>
          <w:p w14:paraId="671B626E" w14:textId="772E7AD6" w:rsidR="00117699" w:rsidRPr="00966382" w:rsidRDefault="003E4A87" w:rsidP="003E4A87">
            <w:pPr>
              <w:rPr>
                <w:rFonts w:ascii="Arial" w:hAnsi="Arial" w:cs="Arial"/>
                <w:sz w:val="20"/>
              </w:rPr>
            </w:pPr>
            <w:r w:rsidRPr="00966382">
              <w:rPr>
                <w:rFonts w:ascii="Arial" w:hAnsi="Arial" w:cs="Arial"/>
                <w:sz w:val="20"/>
                <w:szCs w:val="20"/>
              </w:rPr>
              <w:t>TG</w:t>
            </w:r>
            <w:r>
              <w:rPr>
                <w:rFonts w:ascii="Arial" w:hAnsi="Arial" w:cs="Arial"/>
                <w:sz w:val="20"/>
                <w:szCs w:val="20"/>
              </w:rPr>
              <w:t>be</w:t>
            </w:r>
            <w:r w:rsidRPr="00966382">
              <w:rPr>
                <w:rFonts w:ascii="Arial" w:hAnsi="Arial" w:cs="Arial"/>
                <w:sz w:val="20"/>
                <w:szCs w:val="20"/>
              </w:rPr>
              <w:t xml:space="preserve"> editor to make the changes shown in </w:t>
            </w:r>
            <w:sdt>
              <w:sdtPr>
                <w:rPr>
                  <w:rFonts w:ascii="Arial" w:hAnsi="Arial" w:cs="Arial"/>
                  <w:sz w:val="20"/>
                </w:rPr>
                <w:alias w:val="Title"/>
                <w:tag w:val=""/>
                <w:id w:val="-809710823"/>
                <w:placeholder>
                  <w:docPart w:val="99FBB3B6E84D427AA56EE01608D02FC3"/>
                </w:placeholder>
                <w:dataBinding w:prefixMappings="xmlns:ns0='http://purl.org/dc/elements/1.1/' xmlns:ns1='http://schemas.openxmlformats.org/package/2006/metadata/core-properties' " w:xpath="/ns1:coreProperties[1]/ns0:title[1]" w:storeItemID="{6C3C8BC8-F283-45AE-878A-BAB7291924A1}"/>
                <w:text/>
              </w:sdtPr>
              <w:sdtEndPr/>
              <w:sdtContent>
                <w:r w:rsidR="008E4E3B">
                  <w:rPr>
                    <w:rFonts w:ascii="Arial" w:hAnsi="Arial" w:cs="Arial"/>
                    <w:sz w:val="20"/>
                  </w:rPr>
                  <w:t>doc.: IEEE 802.11-21/0299r4</w:t>
                </w:r>
              </w:sdtContent>
            </w:sdt>
            <w:r w:rsidRPr="00966382">
              <w:rPr>
                <w:rFonts w:ascii="Arial" w:hAnsi="Arial" w:cs="Arial"/>
                <w:sz w:val="20"/>
                <w:szCs w:val="20"/>
              </w:rPr>
              <w:t xml:space="preserve"> under all headings that include CID</w:t>
            </w:r>
            <w:r>
              <w:rPr>
                <w:rFonts w:ascii="Arial" w:hAnsi="Arial" w:cs="Arial"/>
                <w:sz w:val="20"/>
                <w:szCs w:val="20"/>
              </w:rPr>
              <w:t xml:space="preserve"> 1719</w:t>
            </w:r>
            <w:r w:rsidRPr="00966382">
              <w:rPr>
                <w:rFonts w:ascii="Arial" w:hAnsi="Arial" w:cs="Arial"/>
                <w:sz w:val="20"/>
                <w:szCs w:val="20"/>
              </w:rPr>
              <w:t>.</w:t>
            </w:r>
          </w:p>
        </w:tc>
      </w:tr>
      <w:tr w:rsidR="00117699" w:rsidRPr="00966382" w14:paraId="47FEA668" w14:textId="77777777" w:rsidTr="00776049">
        <w:trPr>
          <w:trHeight w:val="243"/>
        </w:trPr>
        <w:tc>
          <w:tcPr>
            <w:tcW w:w="709" w:type="dxa"/>
          </w:tcPr>
          <w:p w14:paraId="254A84C8" w14:textId="0176EAC6" w:rsidR="00117699" w:rsidRDefault="00117699" w:rsidP="00117699">
            <w:pPr>
              <w:jc w:val="right"/>
              <w:rPr>
                <w:rFonts w:ascii="Arial" w:hAnsi="Arial" w:cs="Arial"/>
                <w:sz w:val="20"/>
              </w:rPr>
            </w:pPr>
            <w:r>
              <w:rPr>
                <w:rFonts w:ascii="Arial" w:hAnsi="Arial" w:cs="Arial"/>
                <w:sz w:val="20"/>
                <w:szCs w:val="20"/>
              </w:rPr>
              <w:t>2234</w:t>
            </w:r>
          </w:p>
        </w:tc>
        <w:tc>
          <w:tcPr>
            <w:tcW w:w="1276" w:type="dxa"/>
          </w:tcPr>
          <w:p w14:paraId="36D4B87C" w14:textId="4A194FB9" w:rsidR="00117699" w:rsidRDefault="00117699" w:rsidP="00117699">
            <w:pPr>
              <w:jc w:val="left"/>
              <w:rPr>
                <w:rFonts w:ascii="Arial" w:hAnsi="Arial" w:cs="Arial"/>
                <w:sz w:val="20"/>
              </w:rPr>
            </w:pPr>
            <w:r>
              <w:rPr>
                <w:rFonts w:ascii="Arial" w:hAnsi="Arial" w:cs="Arial"/>
                <w:sz w:val="20"/>
                <w:szCs w:val="20"/>
              </w:rPr>
              <w:t>Mark Hamilton</w:t>
            </w:r>
          </w:p>
        </w:tc>
        <w:tc>
          <w:tcPr>
            <w:tcW w:w="922" w:type="dxa"/>
          </w:tcPr>
          <w:p w14:paraId="19B63FFF" w14:textId="481442FA" w:rsidR="00117699" w:rsidRDefault="00117699" w:rsidP="00117699">
            <w:pPr>
              <w:rPr>
                <w:rFonts w:ascii="Arial" w:hAnsi="Arial" w:cs="Arial"/>
                <w:sz w:val="20"/>
              </w:rPr>
            </w:pPr>
            <w:r>
              <w:rPr>
                <w:rFonts w:ascii="Arial" w:hAnsi="Arial" w:cs="Arial"/>
                <w:sz w:val="20"/>
                <w:szCs w:val="20"/>
              </w:rPr>
              <w:t>4.3.15c</w:t>
            </w:r>
          </w:p>
        </w:tc>
        <w:tc>
          <w:tcPr>
            <w:tcW w:w="720" w:type="dxa"/>
          </w:tcPr>
          <w:p w14:paraId="7FC1D008" w14:textId="4C5A3CCC" w:rsidR="00117699" w:rsidRDefault="00117699" w:rsidP="00117699">
            <w:pPr>
              <w:rPr>
                <w:rFonts w:ascii="Arial" w:hAnsi="Arial" w:cs="Arial"/>
                <w:sz w:val="20"/>
              </w:rPr>
            </w:pPr>
            <w:r>
              <w:rPr>
                <w:rFonts w:ascii="Arial" w:hAnsi="Arial" w:cs="Arial"/>
                <w:sz w:val="20"/>
                <w:szCs w:val="20"/>
              </w:rPr>
              <w:t>31</w:t>
            </w:r>
          </w:p>
        </w:tc>
        <w:tc>
          <w:tcPr>
            <w:tcW w:w="768" w:type="dxa"/>
          </w:tcPr>
          <w:p w14:paraId="4956BE2A" w14:textId="3CDB3EFE" w:rsidR="00117699" w:rsidRDefault="00117699" w:rsidP="00117699">
            <w:pPr>
              <w:rPr>
                <w:rFonts w:ascii="Arial" w:hAnsi="Arial" w:cs="Arial"/>
                <w:sz w:val="20"/>
              </w:rPr>
            </w:pPr>
            <w:r>
              <w:rPr>
                <w:rFonts w:ascii="Arial" w:hAnsi="Arial" w:cs="Arial"/>
                <w:sz w:val="20"/>
                <w:szCs w:val="20"/>
              </w:rPr>
              <w:t>14</w:t>
            </w:r>
          </w:p>
        </w:tc>
        <w:tc>
          <w:tcPr>
            <w:tcW w:w="1662" w:type="dxa"/>
          </w:tcPr>
          <w:p w14:paraId="1FCA2375" w14:textId="42CDD2AB" w:rsidR="00117699" w:rsidRDefault="00117699" w:rsidP="00117699">
            <w:pPr>
              <w:rPr>
                <w:rFonts w:ascii="Arial" w:hAnsi="Arial" w:cs="Arial"/>
                <w:sz w:val="20"/>
              </w:rPr>
            </w:pPr>
            <w:r>
              <w:rPr>
                <w:rFonts w:ascii="Arial" w:hAnsi="Arial" w:cs="Arial"/>
                <w:sz w:val="20"/>
                <w:szCs w:val="20"/>
              </w:rPr>
              <w:t xml:space="preserve">Is an EHT STA (by definition) also an HE STA, </w:t>
            </w:r>
            <w:proofErr w:type="gramStart"/>
            <w:r>
              <w:rPr>
                <w:rFonts w:ascii="Arial" w:hAnsi="Arial" w:cs="Arial"/>
                <w:sz w:val="20"/>
                <w:szCs w:val="20"/>
              </w:rPr>
              <w:t>similar to</w:t>
            </w:r>
            <w:proofErr w:type="gramEnd"/>
            <w:r>
              <w:rPr>
                <w:rFonts w:ascii="Arial" w:hAnsi="Arial" w:cs="Arial"/>
                <w:sz w:val="20"/>
                <w:szCs w:val="20"/>
              </w:rPr>
              <w:t xml:space="preserve"> what has been done </w:t>
            </w:r>
            <w:r>
              <w:rPr>
                <w:rFonts w:ascii="Arial" w:hAnsi="Arial" w:cs="Arial"/>
                <w:sz w:val="20"/>
                <w:szCs w:val="20"/>
              </w:rPr>
              <w:lastRenderedPageBreak/>
              <w:t>for previous PHYs?</w:t>
            </w:r>
          </w:p>
        </w:tc>
        <w:tc>
          <w:tcPr>
            <w:tcW w:w="2307" w:type="dxa"/>
          </w:tcPr>
          <w:p w14:paraId="28BEFCF2" w14:textId="6D17D03F" w:rsidR="00117699" w:rsidRDefault="00117699" w:rsidP="00117699">
            <w:pPr>
              <w:rPr>
                <w:rFonts w:ascii="Arial" w:hAnsi="Arial" w:cs="Arial"/>
                <w:sz w:val="20"/>
              </w:rPr>
            </w:pPr>
            <w:r>
              <w:rPr>
                <w:rFonts w:ascii="Arial" w:hAnsi="Arial" w:cs="Arial"/>
                <w:sz w:val="20"/>
                <w:szCs w:val="20"/>
              </w:rPr>
              <w:lastRenderedPageBreak/>
              <w:t xml:space="preserve">Clarify in 4.3.15c whether an EHT STA must also support the MAC and PHY features of legcay operation.  (It </w:t>
            </w:r>
            <w:r>
              <w:rPr>
                <w:rFonts w:ascii="Arial" w:hAnsi="Arial" w:cs="Arial"/>
                <w:sz w:val="20"/>
                <w:szCs w:val="20"/>
              </w:rPr>
              <w:lastRenderedPageBreak/>
              <w:t>appears so, from clauses 35 and 36.)</w:t>
            </w:r>
          </w:p>
        </w:tc>
        <w:tc>
          <w:tcPr>
            <w:tcW w:w="2126" w:type="dxa"/>
          </w:tcPr>
          <w:p w14:paraId="65124B5F" w14:textId="77777777" w:rsidR="00473B97" w:rsidRPr="00966382" w:rsidRDefault="00473B97" w:rsidP="00473B97">
            <w:pPr>
              <w:rPr>
                <w:rFonts w:ascii="Arial" w:hAnsi="Arial" w:cs="Arial"/>
                <w:b/>
                <w:sz w:val="20"/>
                <w:szCs w:val="20"/>
              </w:rPr>
            </w:pPr>
            <w:r w:rsidRPr="00966382">
              <w:rPr>
                <w:rFonts w:ascii="Arial" w:hAnsi="Arial" w:cs="Arial"/>
                <w:b/>
                <w:sz w:val="20"/>
                <w:szCs w:val="20"/>
              </w:rPr>
              <w:lastRenderedPageBreak/>
              <w:t>Revised.</w:t>
            </w:r>
          </w:p>
          <w:p w14:paraId="09E26158" w14:textId="77777777" w:rsidR="00473B97" w:rsidRPr="00966382" w:rsidRDefault="00473B97" w:rsidP="00473B97">
            <w:pPr>
              <w:rPr>
                <w:rFonts w:ascii="Arial" w:hAnsi="Arial" w:cs="Arial"/>
                <w:sz w:val="20"/>
                <w:szCs w:val="20"/>
              </w:rPr>
            </w:pPr>
          </w:p>
          <w:p w14:paraId="4CBD1AAD" w14:textId="4694621D" w:rsidR="00473B97" w:rsidRPr="00061D39" w:rsidRDefault="00473B97" w:rsidP="00473B97">
            <w:pPr>
              <w:rPr>
                <w:rFonts w:ascii="Arial" w:eastAsiaTheme="minorEastAsia" w:hAnsi="Arial" w:cs="Arial"/>
                <w:sz w:val="20"/>
                <w:szCs w:val="20"/>
                <w:lang w:val="en-US" w:eastAsia="zh-CN"/>
              </w:rPr>
            </w:pPr>
            <w:r>
              <w:rPr>
                <w:rFonts w:ascii="Arial" w:hAnsi="Arial" w:cs="Arial"/>
                <w:sz w:val="20"/>
                <w:szCs w:val="20"/>
              </w:rPr>
              <w:t xml:space="preserve">Agree with the comment </w:t>
            </w:r>
            <w:r w:rsidR="00061D39">
              <w:rPr>
                <w:rFonts w:ascii="Arial" w:hAnsi="Arial" w:cs="Arial"/>
                <w:sz w:val="20"/>
                <w:szCs w:val="20"/>
              </w:rPr>
              <w:t xml:space="preserve">that an EHT STA is also an HE </w:t>
            </w:r>
            <w:r w:rsidR="00061D39">
              <w:rPr>
                <w:rFonts w:ascii="Arial" w:hAnsi="Arial" w:cs="Arial"/>
                <w:sz w:val="20"/>
                <w:szCs w:val="20"/>
              </w:rPr>
              <w:lastRenderedPageBreak/>
              <w:t xml:space="preserve">STA </w:t>
            </w:r>
            <w:proofErr w:type="gramStart"/>
            <w:r w:rsidR="00061D39">
              <w:rPr>
                <w:rFonts w:ascii="Arial" w:hAnsi="Arial" w:cs="Arial"/>
                <w:sz w:val="20"/>
                <w:szCs w:val="20"/>
              </w:rPr>
              <w:t>and also</w:t>
            </w:r>
            <w:proofErr w:type="gramEnd"/>
            <w:r w:rsidR="00061D39">
              <w:rPr>
                <w:rFonts w:ascii="Arial" w:hAnsi="Arial" w:cs="Arial"/>
                <w:sz w:val="20"/>
                <w:szCs w:val="20"/>
              </w:rPr>
              <w:t xml:space="preserve"> </w:t>
            </w:r>
            <w:r>
              <w:rPr>
                <w:rFonts w:ascii="Arial" w:hAnsi="Arial" w:cs="Arial"/>
                <w:sz w:val="20"/>
                <w:szCs w:val="20"/>
              </w:rPr>
              <w:t xml:space="preserve">to clarify the features supported by EHT </w:t>
            </w:r>
            <w:r w:rsidR="00061D39">
              <w:rPr>
                <w:rFonts w:ascii="Arial" w:hAnsi="Arial" w:cs="Arial"/>
                <w:sz w:val="20"/>
                <w:szCs w:val="20"/>
              </w:rPr>
              <w:t>STAs using similar formatting as 11ax</w:t>
            </w:r>
            <w:r>
              <w:rPr>
                <w:rFonts w:ascii="Arial" w:hAnsi="Arial" w:cs="Arial"/>
                <w:sz w:val="20"/>
                <w:szCs w:val="20"/>
              </w:rPr>
              <w:t>.</w:t>
            </w:r>
          </w:p>
          <w:p w14:paraId="0DB5310C" w14:textId="77777777" w:rsidR="00473B97" w:rsidRPr="00966382" w:rsidRDefault="00473B97" w:rsidP="00473B97">
            <w:pPr>
              <w:rPr>
                <w:rFonts w:ascii="Arial" w:hAnsi="Arial" w:cs="Arial"/>
                <w:sz w:val="20"/>
                <w:szCs w:val="20"/>
              </w:rPr>
            </w:pPr>
            <w:r w:rsidRPr="00966382">
              <w:rPr>
                <w:rFonts w:ascii="Arial" w:hAnsi="Arial" w:cs="Arial"/>
                <w:sz w:val="20"/>
                <w:szCs w:val="20"/>
              </w:rPr>
              <w:t xml:space="preserve"> </w:t>
            </w:r>
          </w:p>
          <w:p w14:paraId="41FAA7A8" w14:textId="7C1AFDEA" w:rsidR="00117699" w:rsidRPr="00966382" w:rsidRDefault="00473B97" w:rsidP="00473B97">
            <w:pPr>
              <w:rPr>
                <w:rFonts w:ascii="Arial" w:hAnsi="Arial" w:cs="Arial"/>
                <w:b/>
                <w:sz w:val="20"/>
              </w:rPr>
            </w:pPr>
            <w:r w:rsidRPr="00966382">
              <w:rPr>
                <w:rFonts w:ascii="Arial" w:hAnsi="Arial" w:cs="Arial"/>
                <w:sz w:val="20"/>
                <w:szCs w:val="20"/>
              </w:rPr>
              <w:t>TG</w:t>
            </w:r>
            <w:r>
              <w:rPr>
                <w:rFonts w:ascii="Arial" w:hAnsi="Arial" w:cs="Arial"/>
                <w:sz w:val="20"/>
                <w:szCs w:val="20"/>
              </w:rPr>
              <w:t>be</w:t>
            </w:r>
            <w:r w:rsidRPr="00966382">
              <w:rPr>
                <w:rFonts w:ascii="Arial" w:hAnsi="Arial" w:cs="Arial"/>
                <w:sz w:val="20"/>
                <w:szCs w:val="20"/>
              </w:rPr>
              <w:t xml:space="preserve"> editor to make the changes shown in </w:t>
            </w:r>
            <w:sdt>
              <w:sdtPr>
                <w:rPr>
                  <w:rFonts w:ascii="Arial" w:hAnsi="Arial" w:cs="Arial"/>
                  <w:sz w:val="20"/>
                </w:rPr>
                <w:alias w:val="Title"/>
                <w:tag w:val=""/>
                <w:id w:val="1272666407"/>
                <w:placeholder>
                  <w:docPart w:val="AD9D927D831D4FC68240C50F61154CAF"/>
                </w:placeholder>
                <w:dataBinding w:prefixMappings="xmlns:ns0='http://purl.org/dc/elements/1.1/' xmlns:ns1='http://schemas.openxmlformats.org/package/2006/metadata/core-properties' " w:xpath="/ns1:coreProperties[1]/ns0:title[1]" w:storeItemID="{6C3C8BC8-F283-45AE-878A-BAB7291924A1}"/>
                <w:text/>
              </w:sdtPr>
              <w:sdtEndPr/>
              <w:sdtContent>
                <w:r w:rsidR="008E4E3B">
                  <w:rPr>
                    <w:rFonts w:ascii="Arial" w:hAnsi="Arial" w:cs="Arial"/>
                    <w:sz w:val="20"/>
                  </w:rPr>
                  <w:t>doc.: IEEE 802.11-21/0299r4</w:t>
                </w:r>
              </w:sdtContent>
            </w:sdt>
            <w:r w:rsidRPr="00966382">
              <w:rPr>
                <w:rFonts w:ascii="Arial" w:hAnsi="Arial" w:cs="Arial"/>
                <w:sz w:val="20"/>
                <w:szCs w:val="20"/>
              </w:rPr>
              <w:t xml:space="preserve"> under all headings that include CID</w:t>
            </w:r>
            <w:r>
              <w:rPr>
                <w:rFonts w:ascii="Arial" w:hAnsi="Arial" w:cs="Arial"/>
                <w:sz w:val="20"/>
                <w:szCs w:val="20"/>
              </w:rPr>
              <w:t xml:space="preserve"> 2234</w:t>
            </w:r>
            <w:r w:rsidRPr="00966382">
              <w:rPr>
                <w:rFonts w:ascii="Arial" w:hAnsi="Arial" w:cs="Arial"/>
                <w:sz w:val="20"/>
                <w:szCs w:val="20"/>
              </w:rPr>
              <w:t>.</w:t>
            </w:r>
          </w:p>
        </w:tc>
      </w:tr>
      <w:tr w:rsidR="00117699" w:rsidRPr="00966382" w14:paraId="27F45880" w14:textId="77777777" w:rsidTr="00776049">
        <w:trPr>
          <w:trHeight w:val="243"/>
        </w:trPr>
        <w:tc>
          <w:tcPr>
            <w:tcW w:w="709" w:type="dxa"/>
          </w:tcPr>
          <w:p w14:paraId="3B53416E" w14:textId="420C6ACB" w:rsidR="00117699" w:rsidRDefault="00117699" w:rsidP="00117699">
            <w:pPr>
              <w:jc w:val="right"/>
              <w:rPr>
                <w:rFonts w:ascii="Arial" w:hAnsi="Arial" w:cs="Arial"/>
                <w:sz w:val="20"/>
              </w:rPr>
            </w:pPr>
            <w:r>
              <w:rPr>
                <w:rFonts w:ascii="Arial" w:hAnsi="Arial" w:cs="Arial"/>
                <w:sz w:val="20"/>
                <w:szCs w:val="20"/>
              </w:rPr>
              <w:lastRenderedPageBreak/>
              <w:t>2243</w:t>
            </w:r>
          </w:p>
        </w:tc>
        <w:tc>
          <w:tcPr>
            <w:tcW w:w="1276" w:type="dxa"/>
          </w:tcPr>
          <w:p w14:paraId="0401E983" w14:textId="7169C363" w:rsidR="00117699" w:rsidRDefault="00117699" w:rsidP="00117699">
            <w:pPr>
              <w:jc w:val="left"/>
              <w:rPr>
                <w:rFonts w:ascii="Arial" w:hAnsi="Arial" w:cs="Arial"/>
                <w:sz w:val="20"/>
              </w:rPr>
            </w:pPr>
            <w:r>
              <w:rPr>
                <w:rFonts w:ascii="Arial" w:hAnsi="Arial" w:cs="Arial"/>
                <w:sz w:val="20"/>
                <w:szCs w:val="20"/>
              </w:rPr>
              <w:t>Massinissa Lalam</w:t>
            </w:r>
          </w:p>
        </w:tc>
        <w:tc>
          <w:tcPr>
            <w:tcW w:w="922" w:type="dxa"/>
          </w:tcPr>
          <w:p w14:paraId="5868042E" w14:textId="01799E69" w:rsidR="00117699" w:rsidRDefault="00117699" w:rsidP="00117699">
            <w:pPr>
              <w:rPr>
                <w:rFonts w:ascii="Arial" w:hAnsi="Arial" w:cs="Arial"/>
                <w:sz w:val="20"/>
              </w:rPr>
            </w:pPr>
            <w:r>
              <w:rPr>
                <w:rFonts w:ascii="Arial" w:hAnsi="Arial" w:cs="Arial"/>
                <w:sz w:val="20"/>
                <w:szCs w:val="20"/>
              </w:rPr>
              <w:t>4.3.15c</w:t>
            </w:r>
          </w:p>
        </w:tc>
        <w:tc>
          <w:tcPr>
            <w:tcW w:w="720" w:type="dxa"/>
          </w:tcPr>
          <w:p w14:paraId="29753E64" w14:textId="31BED5EC" w:rsidR="00117699" w:rsidRDefault="00117699" w:rsidP="00117699">
            <w:pPr>
              <w:rPr>
                <w:rFonts w:ascii="Arial" w:hAnsi="Arial" w:cs="Arial"/>
                <w:sz w:val="20"/>
              </w:rPr>
            </w:pPr>
            <w:r>
              <w:rPr>
                <w:rFonts w:ascii="Arial" w:hAnsi="Arial" w:cs="Arial"/>
                <w:sz w:val="20"/>
                <w:szCs w:val="20"/>
              </w:rPr>
              <w:t>31</w:t>
            </w:r>
          </w:p>
        </w:tc>
        <w:tc>
          <w:tcPr>
            <w:tcW w:w="768" w:type="dxa"/>
          </w:tcPr>
          <w:p w14:paraId="11E74877" w14:textId="012185EC" w:rsidR="00117699" w:rsidRDefault="00117699" w:rsidP="00117699">
            <w:pPr>
              <w:rPr>
                <w:rFonts w:ascii="Arial" w:hAnsi="Arial" w:cs="Arial"/>
                <w:sz w:val="20"/>
              </w:rPr>
            </w:pPr>
            <w:r>
              <w:rPr>
                <w:rFonts w:ascii="Arial" w:hAnsi="Arial" w:cs="Arial"/>
                <w:sz w:val="20"/>
                <w:szCs w:val="20"/>
              </w:rPr>
              <w:t>14</w:t>
            </w:r>
          </w:p>
        </w:tc>
        <w:tc>
          <w:tcPr>
            <w:tcW w:w="1662" w:type="dxa"/>
          </w:tcPr>
          <w:p w14:paraId="70D3B14E" w14:textId="459CF0D4" w:rsidR="00117699" w:rsidRDefault="00117699" w:rsidP="00117699">
            <w:pPr>
              <w:rPr>
                <w:rFonts w:ascii="Arial" w:hAnsi="Arial" w:cs="Arial"/>
                <w:sz w:val="20"/>
              </w:rPr>
            </w:pPr>
            <w:r>
              <w:rPr>
                <w:rFonts w:ascii="Arial" w:hAnsi="Arial" w:cs="Arial"/>
                <w:sz w:val="20"/>
                <w:szCs w:val="20"/>
              </w:rPr>
              <w:t>In 11ax draft 8.0, an HE STA was also a VHT/HT STA based on the band. Shouldn't the same apply in the EHT definition. While maybe all EHT features are not completely defined, at least we may consider that an "EHT STA is also an HE STA" for backward comaptibility support stated in the PAR/abstract?</w:t>
            </w:r>
          </w:p>
        </w:tc>
        <w:tc>
          <w:tcPr>
            <w:tcW w:w="2307" w:type="dxa"/>
          </w:tcPr>
          <w:p w14:paraId="0445E065" w14:textId="30CFDD3E" w:rsidR="00117699" w:rsidRDefault="00117699" w:rsidP="00117699">
            <w:pPr>
              <w:rPr>
                <w:rFonts w:ascii="Arial" w:hAnsi="Arial" w:cs="Arial"/>
                <w:sz w:val="20"/>
              </w:rPr>
            </w:pPr>
            <w:r>
              <w:rPr>
                <w:rFonts w:ascii="Arial" w:hAnsi="Arial" w:cs="Arial"/>
                <w:sz w:val="20"/>
                <w:szCs w:val="20"/>
              </w:rPr>
              <w:t>After "The IEEE 802.11 EHT STA operates in frequency bands between 1 GHz and 7.250 GHz." add:</w:t>
            </w:r>
            <w:r>
              <w:rPr>
                <w:rFonts w:ascii="Arial" w:hAnsi="Arial" w:cs="Arial"/>
                <w:sz w:val="20"/>
                <w:szCs w:val="20"/>
              </w:rPr>
              <w:br/>
              <w:t>"In the 2.4 GHz, 5 GHz and 6 GHz bands, the following apply:</w:t>
            </w:r>
            <w:r>
              <w:rPr>
                <w:rFonts w:ascii="Arial" w:hAnsi="Arial" w:cs="Arial"/>
                <w:sz w:val="20"/>
                <w:szCs w:val="20"/>
              </w:rPr>
              <w:br/>
              <w:t>- An EHT STA is also an HE STA."</w:t>
            </w:r>
          </w:p>
        </w:tc>
        <w:tc>
          <w:tcPr>
            <w:tcW w:w="2126" w:type="dxa"/>
          </w:tcPr>
          <w:p w14:paraId="52F5D238" w14:textId="77777777" w:rsidR="00061D39" w:rsidRPr="00966382" w:rsidRDefault="00061D39" w:rsidP="00061D39">
            <w:pPr>
              <w:rPr>
                <w:rFonts w:ascii="Arial" w:hAnsi="Arial" w:cs="Arial"/>
                <w:b/>
                <w:sz w:val="20"/>
                <w:szCs w:val="20"/>
              </w:rPr>
            </w:pPr>
            <w:r w:rsidRPr="00966382">
              <w:rPr>
                <w:rFonts w:ascii="Arial" w:hAnsi="Arial" w:cs="Arial"/>
                <w:b/>
                <w:sz w:val="20"/>
                <w:szCs w:val="20"/>
              </w:rPr>
              <w:t>Revised.</w:t>
            </w:r>
          </w:p>
          <w:p w14:paraId="3B8E942C" w14:textId="77777777" w:rsidR="00061D39" w:rsidRPr="00966382" w:rsidRDefault="00061D39" w:rsidP="00061D39">
            <w:pPr>
              <w:rPr>
                <w:rFonts w:ascii="Arial" w:hAnsi="Arial" w:cs="Arial"/>
                <w:sz w:val="20"/>
                <w:szCs w:val="20"/>
              </w:rPr>
            </w:pPr>
          </w:p>
          <w:p w14:paraId="711DCBE2" w14:textId="0682F4DE" w:rsidR="00AB5582" w:rsidRDefault="00061D39" w:rsidP="00061D39">
            <w:pPr>
              <w:rPr>
                <w:rFonts w:ascii="Arial" w:hAnsi="Arial" w:cs="Arial"/>
                <w:sz w:val="20"/>
                <w:szCs w:val="20"/>
              </w:rPr>
            </w:pPr>
            <w:r>
              <w:rPr>
                <w:rFonts w:ascii="Arial" w:hAnsi="Arial" w:cs="Arial"/>
                <w:sz w:val="20"/>
                <w:szCs w:val="20"/>
              </w:rPr>
              <w:t>Agree with the comment that an EHT STA is also an HE STA in applicable bands.</w:t>
            </w:r>
          </w:p>
          <w:p w14:paraId="29C43FE2" w14:textId="77777777" w:rsidR="00061D39" w:rsidRPr="00061D39" w:rsidRDefault="00061D39" w:rsidP="00061D39">
            <w:pPr>
              <w:rPr>
                <w:rFonts w:ascii="Arial" w:hAnsi="Arial" w:cs="Arial"/>
                <w:bCs/>
                <w:sz w:val="20"/>
                <w:u w:val="single"/>
              </w:rPr>
            </w:pPr>
          </w:p>
          <w:p w14:paraId="07BE3B44" w14:textId="259C81A9" w:rsidR="00473B97" w:rsidRPr="00966382" w:rsidRDefault="00473B97" w:rsidP="00117699">
            <w:pPr>
              <w:rPr>
                <w:rFonts w:ascii="Arial" w:hAnsi="Arial" w:cs="Arial"/>
                <w:b/>
                <w:sz w:val="20"/>
              </w:rPr>
            </w:pPr>
            <w:r w:rsidRPr="00966382">
              <w:rPr>
                <w:rFonts w:ascii="Arial" w:hAnsi="Arial" w:cs="Arial"/>
                <w:sz w:val="20"/>
                <w:szCs w:val="20"/>
              </w:rPr>
              <w:t>TG</w:t>
            </w:r>
            <w:r>
              <w:rPr>
                <w:rFonts w:ascii="Arial" w:hAnsi="Arial" w:cs="Arial"/>
                <w:sz w:val="20"/>
                <w:szCs w:val="20"/>
              </w:rPr>
              <w:t>be</w:t>
            </w:r>
            <w:r w:rsidRPr="00966382">
              <w:rPr>
                <w:rFonts w:ascii="Arial" w:hAnsi="Arial" w:cs="Arial"/>
                <w:sz w:val="20"/>
                <w:szCs w:val="20"/>
              </w:rPr>
              <w:t xml:space="preserve"> editor to make the changes shown in </w:t>
            </w:r>
            <w:sdt>
              <w:sdtPr>
                <w:rPr>
                  <w:rFonts w:ascii="Arial" w:hAnsi="Arial" w:cs="Arial"/>
                  <w:sz w:val="20"/>
                </w:rPr>
                <w:alias w:val="Title"/>
                <w:tag w:val=""/>
                <w:id w:val="320857718"/>
                <w:placeholder>
                  <w:docPart w:val="FE0A805456B941F0B00F2E432821EBA9"/>
                </w:placeholder>
                <w:dataBinding w:prefixMappings="xmlns:ns0='http://purl.org/dc/elements/1.1/' xmlns:ns1='http://schemas.openxmlformats.org/package/2006/metadata/core-properties' " w:xpath="/ns1:coreProperties[1]/ns0:title[1]" w:storeItemID="{6C3C8BC8-F283-45AE-878A-BAB7291924A1}"/>
                <w:text/>
              </w:sdtPr>
              <w:sdtEndPr/>
              <w:sdtContent>
                <w:r w:rsidR="008E4E3B">
                  <w:rPr>
                    <w:rFonts w:ascii="Arial" w:hAnsi="Arial" w:cs="Arial"/>
                    <w:sz w:val="20"/>
                  </w:rPr>
                  <w:t>doc.: IEEE 802.11-21/0299r4</w:t>
                </w:r>
              </w:sdtContent>
            </w:sdt>
            <w:r w:rsidRPr="00966382">
              <w:rPr>
                <w:rFonts w:ascii="Arial" w:hAnsi="Arial" w:cs="Arial"/>
                <w:sz w:val="20"/>
                <w:szCs w:val="20"/>
              </w:rPr>
              <w:t xml:space="preserve"> under all headings that include CID</w:t>
            </w:r>
            <w:r>
              <w:rPr>
                <w:rFonts w:ascii="Arial" w:hAnsi="Arial" w:cs="Arial"/>
                <w:sz w:val="20"/>
                <w:szCs w:val="20"/>
              </w:rPr>
              <w:t xml:space="preserve"> 2243</w:t>
            </w:r>
            <w:r w:rsidRPr="00966382">
              <w:rPr>
                <w:rFonts w:ascii="Arial" w:hAnsi="Arial" w:cs="Arial"/>
                <w:sz w:val="20"/>
                <w:szCs w:val="20"/>
              </w:rPr>
              <w:t>.</w:t>
            </w:r>
          </w:p>
        </w:tc>
      </w:tr>
      <w:tr w:rsidR="00117699" w:rsidRPr="00966382" w14:paraId="673DF7E4" w14:textId="77777777" w:rsidTr="00776049">
        <w:trPr>
          <w:trHeight w:val="243"/>
        </w:trPr>
        <w:tc>
          <w:tcPr>
            <w:tcW w:w="709" w:type="dxa"/>
          </w:tcPr>
          <w:p w14:paraId="63F3F433" w14:textId="7E1B5CC6" w:rsidR="00117699" w:rsidRDefault="00117699" w:rsidP="00117699">
            <w:pPr>
              <w:jc w:val="right"/>
              <w:rPr>
                <w:rFonts w:ascii="Arial" w:hAnsi="Arial" w:cs="Arial"/>
                <w:sz w:val="20"/>
              </w:rPr>
            </w:pPr>
            <w:r>
              <w:rPr>
                <w:rFonts w:ascii="Arial" w:hAnsi="Arial" w:cs="Arial"/>
                <w:sz w:val="20"/>
                <w:szCs w:val="20"/>
              </w:rPr>
              <w:t>2260</w:t>
            </w:r>
          </w:p>
        </w:tc>
        <w:tc>
          <w:tcPr>
            <w:tcW w:w="1276" w:type="dxa"/>
          </w:tcPr>
          <w:p w14:paraId="20EC303B" w14:textId="7AC31CAA" w:rsidR="00117699" w:rsidRDefault="00117699" w:rsidP="00117699">
            <w:pPr>
              <w:jc w:val="left"/>
              <w:rPr>
                <w:rFonts w:ascii="Arial" w:hAnsi="Arial" w:cs="Arial"/>
                <w:sz w:val="20"/>
              </w:rPr>
            </w:pPr>
            <w:r>
              <w:rPr>
                <w:rFonts w:ascii="Arial" w:hAnsi="Arial" w:cs="Arial"/>
                <w:sz w:val="20"/>
                <w:szCs w:val="20"/>
              </w:rPr>
              <w:t>Michael Montemurro</w:t>
            </w:r>
          </w:p>
        </w:tc>
        <w:tc>
          <w:tcPr>
            <w:tcW w:w="922" w:type="dxa"/>
          </w:tcPr>
          <w:p w14:paraId="200309E6" w14:textId="2A2F95C7" w:rsidR="00117699" w:rsidRDefault="00117699" w:rsidP="00117699">
            <w:pPr>
              <w:rPr>
                <w:rFonts w:ascii="Arial" w:hAnsi="Arial" w:cs="Arial"/>
                <w:sz w:val="20"/>
              </w:rPr>
            </w:pPr>
            <w:r>
              <w:rPr>
                <w:rFonts w:ascii="Arial" w:hAnsi="Arial" w:cs="Arial"/>
                <w:sz w:val="20"/>
                <w:szCs w:val="20"/>
              </w:rPr>
              <w:t>4.3.15c</w:t>
            </w:r>
          </w:p>
        </w:tc>
        <w:tc>
          <w:tcPr>
            <w:tcW w:w="720" w:type="dxa"/>
          </w:tcPr>
          <w:p w14:paraId="2F9F7474" w14:textId="7E91BC0B" w:rsidR="00117699" w:rsidRDefault="00117699" w:rsidP="00117699">
            <w:pPr>
              <w:rPr>
                <w:rFonts w:ascii="Arial" w:hAnsi="Arial" w:cs="Arial"/>
                <w:sz w:val="20"/>
              </w:rPr>
            </w:pPr>
            <w:r>
              <w:rPr>
                <w:rFonts w:ascii="Arial" w:hAnsi="Arial" w:cs="Arial"/>
                <w:sz w:val="20"/>
                <w:szCs w:val="20"/>
              </w:rPr>
              <w:t>31</w:t>
            </w:r>
          </w:p>
        </w:tc>
        <w:tc>
          <w:tcPr>
            <w:tcW w:w="768" w:type="dxa"/>
          </w:tcPr>
          <w:p w14:paraId="13434CF3" w14:textId="37E80083" w:rsidR="00117699" w:rsidRDefault="00117699" w:rsidP="00117699">
            <w:pPr>
              <w:rPr>
                <w:rFonts w:ascii="Arial" w:hAnsi="Arial" w:cs="Arial"/>
                <w:sz w:val="20"/>
              </w:rPr>
            </w:pPr>
            <w:r>
              <w:rPr>
                <w:rFonts w:ascii="Arial" w:hAnsi="Arial" w:cs="Arial"/>
                <w:sz w:val="20"/>
                <w:szCs w:val="20"/>
              </w:rPr>
              <w:t>9</w:t>
            </w:r>
          </w:p>
        </w:tc>
        <w:tc>
          <w:tcPr>
            <w:tcW w:w="1662" w:type="dxa"/>
          </w:tcPr>
          <w:p w14:paraId="17EBD2B5" w14:textId="31676067" w:rsidR="00117699" w:rsidRDefault="00117699" w:rsidP="00117699">
            <w:pPr>
              <w:rPr>
                <w:rFonts w:ascii="Arial" w:hAnsi="Arial" w:cs="Arial"/>
                <w:sz w:val="20"/>
              </w:rPr>
            </w:pPr>
            <w:r>
              <w:rPr>
                <w:rFonts w:ascii="Arial" w:hAnsi="Arial" w:cs="Arial"/>
                <w:sz w:val="20"/>
                <w:szCs w:val="20"/>
              </w:rPr>
              <w:t xml:space="preserve">Surely EHT does more than just operate between 1 and 7 GHz. Describe why EHT is a new amendment to the 802.11 standard and which features it brings, </w:t>
            </w:r>
            <w:proofErr w:type="gramStart"/>
            <w:r>
              <w:rPr>
                <w:rFonts w:ascii="Arial" w:hAnsi="Arial" w:cs="Arial"/>
                <w:sz w:val="20"/>
                <w:szCs w:val="20"/>
              </w:rPr>
              <w:t>similar to</w:t>
            </w:r>
            <w:proofErr w:type="gramEnd"/>
            <w:r>
              <w:rPr>
                <w:rFonts w:ascii="Arial" w:hAnsi="Arial" w:cs="Arial"/>
                <w:sz w:val="20"/>
                <w:szCs w:val="20"/>
              </w:rPr>
              <w:t xml:space="preserve"> HT, VHT, and HE.</w:t>
            </w:r>
          </w:p>
        </w:tc>
        <w:tc>
          <w:tcPr>
            <w:tcW w:w="2307" w:type="dxa"/>
          </w:tcPr>
          <w:p w14:paraId="4CFF27B8" w14:textId="65EA10D4" w:rsidR="00117699" w:rsidRDefault="00117699" w:rsidP="00117699">
            <w:pPr>
              <w:rPr>
                <w:rFonts w:ascii="Arial" w:hAnsi="Arial" w:cs="Arial"/>
                <w:sz w:val="20"/>
              </w:rPr>
            </w:pPr>
            <w:r>
              <w:rPr>
                <w:rFonts w:ascii="Arial" w:hAnsi="Arial" w:cs="Arial"/>
                <w:sz w:val="20"/>
                <w:szCs w:val="20"/>
              </w:rPr>
              <w:t xml:space="preserve">Describe the features for EHT </w:t>
            </w:r>
            <w:proofErr w:type="gramStart"/>
            <w:r>
              <w:rPr>
                <w:rFonts w:ascii="Arial" w:hAnsi="Arial" w:cs="Arial"/>
                <w:sz w:val="20"/>
                <w:szCs w:val="20"/>
              </w:rPr>
              <w:t>similar to</w:t>
            </w:r>
            <w:proofErr w:type="gramEnd"/>
            <w:r>
              <w:rPr>
                <w:rFonts w:ascii="Arial" w:hAnsi="Arial" w:cs="Arial"/>
                <w:sz w:val="20"/>
                <w:szCs w:val="20"/>
              </w:rPr>
              <w:t xml:space="preserve"> what has been done for previous amendments.</w:t>
            </w:r>
          </w:p>
        </w:tc>
        <w:tc>
          <w:tcPr>
            <w:tcW w:w="2126" w:type="dxa"/>
          </w:tcPr>
          <w:p w14:paraId="4786855D" w14:textId="77777777" w:rsidR="00061D39" w:rsidRPr="00966382" w:rsidRDefault="00061D39" w:rsidP="00061D39">
            <w:pPr>
              <w:rPr>
                <w:rFonts w:ascii="Arial" w:hAnsi="Arial" w:cs="Arial"/>
                <w:b/>
                <w:sz w:val="20"/>
                <w:szCs w:val="20"/>
              </w:rPr>
            </w:pPr>
            <w:r w:rsidRPr="00966382">
              <w:rPr>
                <w:rFonts w:ascii="Arial" w:hAnsi="Arial" w:cs="Arial"/>
                <w:b/>
                <w:sz w:val="20"/>
                <w:szCs w:val="20"/>
              </w:rPr>
              <w:t>Revised.</w:t>
            </w:r>
          </w:p>
          <w:p w14:paraId="0EB71409" w14:textId="77777777" w:rsidR="00061D39" w:rsidRPr="00966382" w:rsidRDefault="00061D39" w:rsidP="00061D39">
            <w:pPr>
              <w:rPr>
                <w:rFonts w:ascii="Arial" w:hAnsi="Arial" w:cs="Arial"/>
                <w:sz w:val="20"/>
                <w:szCs w:val="20"/>
              </w:rPr>
            </w:pPr>
          </w:p>
          <w:p w14:paraId="2088492E" w14:textId="77777777" w:rsidR="00061D39" w:rsidRPr="00966382" w:rsidRDefault="00061D39" w:rsidP="00061D39">
            <w:pPr>
              <w:rPr>
                <w:rFonts w:ascii="Arial" w:hAnsi="Arial" w:cs="Arial"/>
                <w:sz w:val="20"/>
                <w:szCs w:val="20"/>
              </w:rPr>
            </w:pPr>
            <w:r>
              <w:rPr>
                <w:rFonts w:ascii="Arial" w:hAnsi="Arial" w:cs="Arial"/>
                <w:sz w:val="20"/>
                <w:szCs w:val="20"/>
              </w:rPr>
              <w:t>Agree with the comment to describe the main features that are not supported by HE STAs using similar formatting as 11ax.</w:t>
            </w:r>
          </w:p>
          <w:p w14:paraId="5D4AD0D3" w14:textId="2C3D62DA" w:rsidR="00473B97" w:rsidRPr="00966382" w:rsidRDefault="00061D39" w:rsidP="00473B97">
            <w:pPr>
              <w:rPr>
                <w:rFonts w:ascii="Arial" w:hAnsi="Arial" w:cs="Arial"/>
                <w:sz w:val="20"/>
                <w:szCs w:val="20"/>
              </w:rPr>
            </w:pPr>
            <w:r w:rsidRPr="00966382">
              <w:rPr>
                <w:rFonts w:ascii="Arial" w:hAnsi="Arial" w:cs="Arial"/>
                <w:sz w:val="20"/>
                <w:szCs w:val="20"/>
              </w:rPr>
              <w:t xml:space="preserve"> </w:t>
            </w:r>
            <w:r w:rsidR="00473B97" w:rsidRPr="00966382">
              <w:rPr>
                <w:rFonts w:ascii="Arial" w:hAnsi="Arial" w:cs="Arial"/>
                <w:sz w:val="20"/>
                <w:szCs w:val="20"/>
              </w:rPr>
              <w:t xml:space="preserve"> </w:t>
            </w:r>
          </w:p>
          <w:p w14:paraId="73A39FFF" w14:textId="7FF0AEF9" w:rsidR="00117699" w:rsidRPr="00966382" w:rsidRDefault="00473B97" w:rsidP="00473B97">
            <w:pPr>
              <w:rPr>
                <w:rFonts w:ascii="Arial" w:hAnsi="Arial" w:cs="Arial"/>
                <w:b/>
                <w:sz w:val="20"/>
              </w:rPr>
            </w:pPr>
            <w:r w:rsidRPr="00966382">
              <w:rPr>
                <w:rFonts w:ascii="Arial" w:hAnsi="Arial" w:cs="Arial"/>
                <w:sz w:val="20"/>
                <w:szCs w:val="20"/>
              </w:rPr>
              <w:t>TG</w:t>
            </w:r>
            <w:r>
              <w:rPr>
                <w:rFonts w:ascii="Arial" w:hAnsi="Arial" w:cs="Arial"/>
                <w:sz w:val="20"/>
                <w:szCs w:val="20"/>
              </w:rPr>
              <w:t>be</w:t>
            </w:r>
            <w:r w:rsidRPr="00966382">
              <w:rPr>
                <w:rFonts w:ascii="Arial" w:hAnsi="Arial" w:cs="Arial"/>
                <w:sz w:val="20"/>
                <w:szCs w:val="20"/>
              </w:rPr>
              <w:t xml:space="preserve"> editor to make the changes shown in </w:t>
            </w:r>
            <w:sdt>
              <w:sdtPr>
                <w:rPr>
                  <w:rFonts w:ascii="Arial" w:hAnsi="Arial" w:cs="Arial"/>
                  <w:sz w:val="20"/>
                </w:rPr>
                <w:alias w:val="Title"/>
                <w:tag w:val=""/>
                <w:id w:val="1958444968"/>
                <w:placeholder>
                  <w:docPart w:val="A580E0BF766B46A2952A53C7FEEF30FD"/>
                </w:placeholder>
                <w:dataBinding w:prefixMappings="xmlns:ns0='http://purl.org/dc/elements/1.1/' xmlns:ns1='http://schemas.openxmlformats.org/package/2006/metadata/core-properties' " w:xpath="/ns1:coreProperties[1]/ns0:title[1]" w:storeItemID="{6C3C8BC8-F283-45AE-878A-BAB7291924A1}"/>
                <w:text/>
              </w:sdtPr>
              <w:sdtEndPr/>
              <w:sdtContent>
                <w:r w:rsidR="008E4E3B">
                  <w:rPr>
                    <w:rFonts w:ascii="Arial" w:hAnsi="Arial" w:cs="Arial"/>
                    <w:sz w:val="20"/>
                  </w:rPr>
                  <w:t>doc.: IEEE 802.11-21/0299r4</w:t>
                </w:r>
              </w:sdtContent>
            </w:sdt>
            <w:r w:rsidRPr="00966382">
              <w:rPr>
                <w:rFonts w:ascii="Arial" w:hAnsi="Arial" w:cs="Arial"/>
                <w:sz w:val="20"/>
                <w:szCs w:val="20"/>
              </w:rPr>
              <w:t xml:space="preserve"> under all headings that include CID</w:t>
            </w:r>
            <w:r>
              <w:rPr>
                <w:rFonts w:ascii="Arial" w:hAnsi="Arial" w:cs="Arial"/>
                <w:sz w:val="20"/>
                <w:szCs w:val="20"/>
              </w:rPr>
              <w:t xml:space="preserve"> 2260</w:t>
            </w:r>
            <w:r w:rsidRPr="00966382">
              <w:rPr>
                <w:rFonts w:ascii="Arial" w:hAnsi="Arial" w:cs="Arial"/>
                <w:sz w:val="20"/>
                <w:szCs w:val="20"/>
              </w:rPr>
              <w:t>.</w:t>
            </w:r>
          </w:p>
        </w:tc>
      </w:tr>
      <w:tr w:rsidR="00117699" w:rsidRPr="00966382" w14:paraId="7F256AAC" w14:textId="77777777" w:rsidTr="00776049">
        <w:trPr>
          <w:trHeight w:val="243"/>
        </w:trPr>
        <w:tc>
          <w:tcPr>
            <w:tcW w:w="709" w:type="dxa"/>
          </w:tcPr>
          <w:p w14:paraId="205CF2D1" w14:textId="5A6867A6" w:rsidR="00117699" w:rsidRDefault="00117699" w:rsidP="00117699">
            <w:pPr>
              <w:jc w:val="right"/>
              <w:rPr>
                <w:rFonts w:ascii="Arial" w:hAnsi="Arial" w:cs="Arial"/>
                <w:sz w:val="20"/>
              </w:rPr>
            </w:pPr>
            <w:r>
              <w:rPr>
                <w:rFonts w:ascii="Arial" w:hAnsi="Arial" w:cs="Arial"/>
                <w:sz w:val="20"/>
                <w:szCs w:val="20"/>
              </w:rPr>
              <w:t>2559</w:t>
            </w:r>
          </w:p>
        </w:tc>
        <w:tc>
          <w:tcPr>
            <w:tcW w:w="1276" w:type="dxa"/>
          </w:tcPr>
          <w:p w14:paraId="28DBF3AD" w14:textId="725D1EC6" w:rsidR="00117699" w:rsidRDefault="00117699" w:rsidP="00117699">
            <w:pPr>
              <w:jc w:val="left"/>
              <w:rPr>
                <w:rFonts w:ascii="Arial" w:hAnsi="Arial" w:cs="Arial"/>
                <w:sz w:val="20"/>
              </w:rPr>
            </w:pPr>
            <w:r>
              <w:rPr>
                <w:rFonts w:ascii="Arial" w:hAnsi="Arial" w:cs="Arial"/>
                <w:sz w:val="20"/>
                <w:szCs w:val="20"/>
              </w:rPr>
              <w:t>Rojan Chitrakar</w:t>
            </w:r>
          </w:p>
        </w:tc>
        <w:tc>
          <w:tcPr>
            <w:tcW w:w="922" w:type="dxa"/>
          </w:tcPr>
          <w:p w14:paraId="191FECB9" w14:textId="7972791A" w:rsidR="00117699" w:rsidRDefault="00117699" w:rsidP="00117699">
            <w:pPr>
              <w:rPr>
                <w:rFonts w:ascii="Arial" w:hAnsi="Arial" w:cs="Arial"/>
                <w:sz w:val="20"/>
              </w:rPr>
            </w:pPr>
            <w:r>
              <w:rPr>
                <w:rFonts w:ascii="Arial" w:hAnsi="Arial" w:cs="Arial"/>
                <w:sz w:val="20"/>
                <w:szCs w:val="20"/>
              </w:rPr>
              <w:t>4.3.15c</w:t>
            </w:r>
          </w:p>
        </w:tc>
        <w:tc>
          <w:tcPr>
            <w:tcW w:w="720" w:type="dxa"/>
          </w:tcPr>
          <w:p w14:paraId="78C92382" w14:textId="379CDF4B" w:rsidR="00117699" w:rsidRDefault="00117699" w:rsidP="00117699">
            <w:pPr>
              <w:rPr>
                <w:rFonts w:ascii="Arial" w:hAnsi="Arial" w:cs="Arial"/>
                <w:sz w:val="20"/>
              </w:rPr>
            </w:pPr>
            <w:r>
              <w:rPr>
                <w:rFonts w:ascii="Arial" w:hAnsi="Arial" w:cs="Arial"/>
                <w:sz w:val="20"/>
                <w:szCs w:val="20"/>
              </w:rPr>
              <w:t>31</w:t>
            </w:r>
          </w:p>
        </w:tc>
        <w:tc>
          <w:tcPr>
            <w:tcW w:w="768" w:type="dxa"/>
          </w:tcPr>
          <w:p w14:paraId="57643C2B" w14:textId="182F1C09" w:rsidR="00117699" w:rsidRDefault="00117699" w:rsidP="00117699">
            <w:pPr>
              <w:rPr>
                <w:rFonts w:ascii="Arial" w:hAnsi="Arial" w:cs="Arial"/>
                <w:sz w:val="20"/>
              </w:rPr>
            </w:pPr>
            <w:r>
              <w:rPr>
                <w:rFonts w:ascii="Arial" w:hAnsi="Arial" w:cs="Arial"/>
                <w:sz w:val="20"/>
                <w:szCs w:val="20"/>
              </w:rPr>
              <w:t>14</w:t>
            </w:r>
          </w:p>
        </w:tc>
        <w:tc>
          <w:tcPr>
            <w:tcW w:w="1662" w:type="dxa"/>
          </w:tcPr>
          <w:p w14:paraId="3B6526E5" w14:textId="5F9484CF" w:rsidR="00117699" w:rsidRDefault="00117699" w:rsidP="00117699">
            <w:pPr>
              <w:rPr>
                <w:rFonts w:ascii="Arial" w:hAnsi="Arial" w:cs="Arial"/>
                <w:sz w:val="20"/>
              </w:rPr>
            </w:pPr>
            <w:r>
              <w:rPr>
                <w:rFonts w:ascii="Arial" w:hAnsi="Arial" w:cs="Arial"/>
                <w:sz w:val="20"/>
                <w:szCs w:val="20"/>
              </w:rPr>
              <w:t xml:space="preserve">An EHT STA is also an HE STA, a VHT STA and an HT STA in applicable bands. This sub-clause </w:t>
            </w:r>
            <w:r>
              <w:rPr>
                <w:rFonts w:ascii="Arial" w:hAnsi="Arial" w:cs="Arial"/>
                <w:sz w:val="20"/>
                <w:szCs w:val="20"/>
              </w:rPr>
              <w:lastRenderedPageBreak/>
              <w:t>should specify these.</w:t>
            </w:r>
          </w:p>
        </w:tc>
        <w:tc>
          <w:tcPr>
            <w:tcW w:w="2307" w:type="dxa"/>
          </w:tcPr>
          <w:p w14:paraId="329200E6" w14:textId="5FB7D356" w:rsidR="00117699" w:rsidRDefault="00117699" w:rsidP="00117699">
            <w:pPr>
              <w:rPr>
                <w:rFonts w:ascii="Arial" w:hAnsi="Arial" w:cs="Arial"/>
                <w:sz w:val="20"/>
              </w:rPr>
            </w:pPr>
            <w:r>
              <w:rPr>
                <w:rFonts w:ascii="Arial" w:hAnsi="Arial" w:cs="Arial"/>
                <w:sz w:val="20"/>
                <w:szCs w:val="20"/>
              </w:rPr>
              <w:lastRenderedPageBreak/>
              <w:t>Add text to state that an EHT STA is also an HE STA, a VHT STA and an HT STA in applicable bands.</w:t>
            </w:r>
          </w:p>
        </w:tc>
        <w:tc>
          <w:tcPr>
            <w:tcW w:w="2126" w:type="dxa"/>
          </w:tcPr>
          <w:p w14:paraId="72A6D50A" w14:textId="77777777" w:rsidR="00061D39" w:rsidRPr="00966382" w:rsidRDefault="00061D39" w:rsidP="00061D39">
            <w:pPr>
              <w:rPr>
                <w:rFonts w:ascii="Arial" w:hAnsi="Arial" w:cs="Arial"/>
                <w:b/>
                <w:sz w:val="20"/>
                <w:szCs w:val="20"/>
              </w:rPr>
            </w:pPr>
            <w:r w:rsidRPr="00966382">
              <w:rPr>
                <w:rFonts w:ascii="Arial" w:hAnsi="Arial" w:cs="Arial"/>
                <w:b/>
                <w:sz w:val="20"/>
                <w:szCs w:val="20"/>
              </w:rPr>
              <w:t>Revised.</w:t>
            </w:r>
          </w:p>
          <w:p w14:paraId="0547E256" w14:textId="77777777" w:rsidR="00061D39" w:rsidRPr="00966382" w:rsidRDefault="00061D39" w:rsidP="00061D39">
            <w:pPr>
              <w:rPr>
                <w:rFonts w:ascii="Arial" w:hAnsi="Arial" w:cs="Arial"/>
                <w:sz w:val="20"/>
                <w:szCs w:val="20"/>
              </w:rPr>
            </w:pPr>
          </w:p>
          <w:p w14:paraId="31C2C0E7" w14:textId="77777777" w:rsidR="00061D39" w:rsidRDefault="00061D39" w:rsidP="00061D39">
            <w:pPr>
              <w:rPr>
                <w:rFonts w:ascii="Arial" w:hAnsi="Arial" w:cs="Arial"/>
                <w:sz w:val="20"/>
                <w:szCs w:val="20"/>
              </w:rPr>
            </w:pPr>
            <w:r>
              <w:rPr>
                <w:rFonts w:ascii="Arial" w:hAnsi="Arial" w:cs="Arial"/>
                <w:sz w:val="20"/>
                <w:szCs w:val="20"/>
              </w:rPr>
              <w:t>Agree with the comment that an EHT STA is also an HE STA in applicable bands.</w:t>
            </w:r>
          </w:p>
          <w:p w14:paraId="55427F77" w14:textId="77777777" w:rsidR="00473B97" w:rsidRPr="00966382" w:rsidRDefault="00473B97" w:rsidP="00473B97">
            <w:pPr>
              <w:rPr>
                <w:rFonts w:ascii="Arial" w:hAnsi="Arial" w:cs="Arial"/>
                <w:sz w:val="20"/>
                <w:szCs w:val="20"/>
              </w:rPr>
            </w:pPr>
            <w:r w:rsidRPr="00966382">
              <w:rPr>
                <w:rFonts w:ascii="Arial" w:hAnsi="Arial" w:cs="Arial"/>
                <w:sz w:val="20"/>
                <w:szCs w:val="20"/>
              </w:rPr>
              <w:t xml:space="preserve"> </w:t>
            </w:r>
          </w:p>
          <w:p w14:paraId="26394C00" w14:textId="0CBEC191" w:rsidR="00117699" w:rsidRPr="00966382" w:rsidRDefault="00473B97" w:rsidP="00473B97">
            <w:pPr>
              <w:rPr>
                <w:rFonts w:ascii="Arial" w:hAnsi="Arial" w:cs="Arial"/>
                <w:b/>
                <w:sz w:val="20"/>
              </w:rPr>
            </w:pPr>
            <w:r w:rsidRPr="00966382">
              <w:rPr>
                <w:rFonts w:ascii="Arial" w:hAnsi="Arial" w:cs="Arial"/>
                <w:sz w:val="20"/>
                <w:szCs w:val="20"/>
              </w:rPr>
              <w:lastRenderedPageBreak/>
              <w:t>TG</w:t>
            </w:r>
            <w:r>
              <w:rPr>
                <w:rFonts w:ascii="Arial" w:hAnsi="Arial" w:cs="Arial"/>
                <w:sz w:val="20"/>
                <w:szCs w:val="20"/>
              </w:rPr>
              <w:t>be</w:t>
            </w:r>
            <w:r w:rsidRPr="00966382">
              <w:rPr>
                <w:rFonts w:ascii="Arial" w:hAnsi="Arial" w:cs="Arial"/>
                <w:sz w:val="20"/>
                <w:szCs w:val="20"/>
              </w:rPr>
              <w:t xml:space="preserve"> editor to make the changes shown in </w:t>
            </w:r>
            <w:sdt>
              <w:sdtPr>
                <w:rPr>
                  <w:rFonts w:ascii="Arial" w:hAnsi="Arial" w:cs="Arial"/>
                  <w:sz w:val="20"/>
                </w:rPr>
                <w:alias w:val="Title"/>
                <w:tag w:val=""/>
                <w:id w:val="-2007508530"/>
                <w:placeholder>
                  <w:docPart w:val="32F8046850524980987B381F39F6A676"/>
                </w:placeholder>
                <w:dataBinding w:prefixMappings="xmlns:ns0='http://purl.org/dc/elements/1.1/' xmlns:ns1='http://schemas.openxmlformats.org/package/2006/metadata/core-properties' " w:xpath="/ns1:coreProperties[1]/ns0:title[1]" w:storeItemID="{6C3C8BC8-F283-45AE-878A-BAB7291924A1}"/>
                <w:text/>
              </w:sdtPr>
              <w:sdtEndPr/>
              <w:sdtContent>
                <w:r w:rsidR="008E4E3B">
                  <w:rPr>
                    <w:rFonts w:ascii="Arial" w:hAnsi="Arial" w:cs="Arial"/>
                    <w:sz w:val="20"/>
                  </w:rPr>
                  <w:t>doc.: IEEE 802.11-21/0299r4</w:t>
                </w:r>
              </w:sdtContent>
            </w:sdt>
            <w:r w:rsidRPr="00966382">
              <w:rPr>
                <w:rFonts w:ascii="Arial" w:hAnsi="Arial" w:cs="Arial"/>
                <w:sz w:val="20"/>
                <w:szCs w:val="20"/>
              </w:rPr>
              <w:t xml:space="preserve"> under all headings that include CID</w:t>
            </w:r>
            <w:r>
              <w:rPr>
                <w:rFonts w:ascii="Arial" w:hAnsi="Arial" w:cs="Arial"/>
                <w:sz w:val="20"/>
                <w:szCs w:val="20"/>
              </w:rPr>
              <w:t xml:space="preserve"> 2559</w:t>
            </w:r>
            <w:r w:rsidRPr="00966382">
              <w:rPr>
                <w:rFonts w:ascii="Arial" w:hAnsi="Arial" w:cs="Arial"/>
                <w:sz w:val="20"/>
                <w:szCs w:val="20"/>
              </w:rPr>
              <w:t>.</w:t>
            </w:r>
          </w:p>
        </w:tc>
      </w:tr>
      <w:tr w:rsidR="00117699" w:rsidRPr="00966382" w14:paraId="3DFF30BE" w14:textId="77777777" w:rsidTr="00776049">
        <w:trPr>
          <w:trHeight w:val="243"/>
        </w:trPr>
        <w:tc>
          <w:tcPr>
            <w:tcW w:w="709" w:type="dxa"/>
          </w:tcPr>
          <w:p w14:paraId="597A3E0C" w14:textId="62534C4D" w:rsidR="00117699" w:rsidRDefault="00117699" w:rsidP="00117699">
            <w:pPr>
              <w:jc w:val="right"/>
              <w:rPr>
                <w:rFonts w:ascii="Arial" w:hAnsi="Arial" w:cs="Arial"/>
                <w:sz w:val="20"/>
              </w:rPr>
            </w:pPr>
            <w:r>
              <w:rPr>
                <w:rFonts w:ascii="Arial" w:hAnsi="Arial" w:cs="Arial"/>
                <w:sz w:val="20"/>
                <w:szCs w:val="20"/>
              </w:rPr>
              <w:lastRenderedPageBreak/>
              <w:t>2560</w:t>
            </w:r>
          </w:p>
        </w:tc>
        <w:tc>
          <w:tcPr>
            <w:tcW w:w="1276" w:type="dxa"/>
          </w:tcPr>
          <w:p w14:paraId="41AB2C0C" w14:textId="30A3074E" w:rsidR="00117699" w:rsidRDefault="00117699" w:rsidP="00117699">
            <w:pPr>
              <w:jc w:val="left"/>
              <w:rPr>
                <w:rFonts w:ascii="Arial" w:hAnsi="Arial" w:cs="Arial"/>
                <w:sz w:val="20"/>
              </w:rPr>
            </w:pPr>
            <w:r>
              <w:rPr>
                <w:rFonts w:ascii="Arial" w:hAnsi="Arial" w:cs="Arial"/>
                <w:sz w:val="20"/>
                <w:szCs w:val="20"/>
              </w:rPr>
              <w:t>Rojan Chitrakar</w:t>
            </w:r>
          </w:p>
        </w:tc>
        <w:tc>
          <w:tcPr>
            <w:tcW w:w="922" w:type="dxa"/>
          </w:tcPr>
          <w:p w14:paraId="5EC5B275" w14:textId="795C134C" w:rsidR="00117699" w:rsidRDefault="00117699" w:rsidP="00117699">
            <w:pPr>
              <w:rPr>
                <w:rFonts w:ascii="Arial" w:hAnsi="Arial" w:cs="Arial"/>
                <w:sz w:val="20"/>
              </w:rPr>
            </w:pPr>
            <w:r>
              <w:rPr>
                <w:rFonts w:ascii="Arial" w:hAnsi="Arial" w:cs="Arial"/>
                <w:sz w:val="20"/>
                <w:szCs w:val="20"/>
              </w:rPr>
              <w:t>4.3.15c</w:t>
            </w:r>
          </w:p>
        </w:tc>
        <w:tc>
          <w:tcPr>
            <w:tcW w:w="720" w:type="dxa"/>
          </w:tcPr>
          <w:p w14:paraId="615C1422" w14:textId="5C5D5440" w:rsidR="00117699" w:rsidRDefault="00117699" w:rsidP="00117699">
            <w:pPr>
              <w:rPr>
                <w:rFonts w:ascii="Arial" w:hAnsi="Arial" w:cs="Arial"/>
                <w:sz w:val="20"/>
              </w:rPr>
            </w:pPr>
            <w:r>
              <w:rPr>
                <w:rFonts w:ascii="Arial" w:hAnsi="Arial" w:cs="Arial"/>
                <w:sz w:val="20"/>
                <w:szCs w:val="20"/>
              </w:rPr>
              <w:t>31</w:t>
            </w:r>
          </w:p>
        </w:tc>
        <w:tc>
          <w:tcPr>
            <w:tcW w:w="768" w:type="dxa"/>
          </w:tcPr>
          <w:p w14:paraId="247D5031" w14:textId="03760F05" w:rsidR="00117699" w:rsidRDefault="00117699" w:rsidP="00117699">
            <w:pPr>
              <w:rPr>
                <w:rFonts w:ascii="Arial" w:hAnsi="Arial" w:cs="Arial"/>
                <w:sz w:val="20"/>
              </w:rPr>
            </w:pPr>
            <w:r>
              <w:rPr>
                <w:rFonts w:ascii="Arial" w:hAnsi="Arial" w:cs="Arial"/>
                <w:sz w:val="20"/>
                <w:szCs w:val="20"/>
              </w:rPr>
              <w:t>14</w:t>
            </w:r>
          </w:p>
        </w:tc>
        <w:tc>
          <w:tcPr>
            <w:tcW w:w="1662" w:type="dxa"/>
          </w:tcPr>
          <w:p w14:paraId="767A3A98" w14:textId="2A3377CA" w:rsidR="00117699" w:rsidRDefault="00117699" w:rsidP="00117699">
            <w:pPr>
              <w:rPr>
                <w:rFonts w:ascii="Arial" w:hAnsi="Arial" w:cs="Arial"/>
                <w:sz w:val="20"/>
              </w:rPr>
            </w:pPr>
            <w:r>
              <w:rPr>
                <w:rFonts w:ascii="Arial" w:hAnsi="Arial" w:cs="Arial"/>
                <w:sz w:val="20"/>
                <w:szCs w:val="20"/>
              </w:rPr>
              <w:t>This section should also highlight the features supported by the EHT PHY and EHT MAC.</w:t>
            </w:r>
          </w:p>
        </w:tc>
        <w:tc>
          <w:tcPr>
            <w:tcW w:w="2307" w:type="dxa"/>
          </w:tcPr>
          <w:p w14:paraId="4A26CE68" w14:textId="1387494B" w:rsidR="00117699" w:rsidRDefault="00117699" w:rsidP="00117699">
            <w:pPr>
              <w:rPr>
                <w:rFonts w:ascii="Arial" w:hAnsi="Arial" w:cs="Arial"/>
                <w:sz w:val="20"/>
              </w:rPr>
            </w:pPr>
            <w:r>
              <w:rPr>
                <w:rFonts w:ascii="Arial" w:hAnsi="Arial" w:cs="Arial"/>
                <w:sz w:val="20"/>
                <w:szCs w:val="20"/>
              </w:rPr>
              <w:t>Highlight the features supported by the EHT PHY and EHT MAC.</w:t>
            </w:r>
          </w:p>
        </w:tc>
        <w:tc>
          <w:tcPr>
            <w:tcW w:w="2126" w:type="dxa"/>
          </w:tcPr>
          <w:p w14:paraId="18D5D18A" w14:textId="77777777" w:rsidR="00473B97" w:rsidRPr="00966382" w:rsidRDefault="00473B97" w:rsidP="00473B97">
            <w:pPr>
              <w:rPr>
                <w:rFonts w:ascii="Arial" w:hAnsi="Arial" w:cs="Arial"/>
                <w:b/>
                <w:sz w:val="20"/>
                <w:szCs w:val="20"/>
              </w:rPr>
            </w:pPr>
            <w:r w:rsidRPr="00966382">
              <w:rPr>
                <w:rFonts w:ascii="Arial" w:hAnsi="Arial" w:cs="Arial"/>
                <w:b/>
                <w:sz w:val="20"/>
                <w:szCs w:val="20"/>
              </w:rPr>
              <w:t>Revised.</w:t>
            </w:r>
          </w:p>
          <w:p w14:paraId="5DD44C0F" w14:textId="77777777" w:rsidR="00473B97" w:rsidRPr="00966382" w:rsidRDefault="00473B97" w:rsidP="00473B97">
            <w:pPr>
              <w:rPr>
                <w:rFonts w:ascii="Arial" w:hAnsi="Arial" w:cs="Arial"/>
                <w:sz w:val="20"/>
                <w:szCs w:val="20"/>
              </w:rPr>
            </w:pPr>
          </w:p>
          <w:p w14:paraId="3476CCBE" w14:textId="79161AFD" w:rsidR="00473B97" w:rsidRPr="00966382" w:rsidRDefault="00473B97" w:rsidP="00473B97">
            <w:pPr>
              <w:rPr>
                <w:rFonts w:ascii="Arial" w:hAnsi="Arial" w:cs="Arial"/>
                <w:sz w:val="20"/>
                <w:szCs w:val="20"/>
              </w:rPr>
            </w:pPr>
            <w:r>
              <w:rPr>
                <w:rFonts w:ascii="Arial" w:hAnsi="Arial" w:cs="Arial"/>
                <w:sz w:val="20"/>
                <w:szCs w:val="20"/>
              </w:rPr>
              <w:t>Agree with the comment that to highlight the features that are supported by EHT PHY and MAC</w:t>
            </w:r>
            <w:r w:rsidR="00061D39">
              <w:rPr>
                <w:rFonts w:ascii="Arial" w:hAnsi="Arial" w:cs="Arial"/>
                <w:sz w:val="20"/>
                <w:szCs w:val="20"/>
              </w:rPr>
              <w:t xml:space="preserve"> using similar formatting as 11ax.</w:t>
            </w:r>
          </w:p>
          <w:p w14:paraId="4C996113" w14:textId="77777777" w:rsidR="00473B97" w:rsidRPr="00966382" w:rsidRDefault="00473B97" w:rsidP="00473B97">
            <w:pPr>
              <w:rPr>
                <w:rFonts w:ascii="Arial" w:hAnsi="Arial" w:cs="Arial"/>
                <w:sz w:val="20"/>
                <w:szCs w:val="20"/>
              </w:rPr>
            </w:pPr>
            <w:r w:rsidRPr="00966382">
              <w:rPr>
                <w:rFonts w:ascii="Arial" w:hAnsi="Arial" w:cs="Arial"/>
                <w:sz w:val="20"/>
                <w:szCs w:val="20"/>
              </w:rPr>
              <w:t xml:space="preserve"> </w:t>
            </w:r>
          </w:p>
          <w:p w14:paraId="4DC948EB" w14:textId="17DA82FE" w:rsidR="00117699" w:rsidRPr="00966382" w:rsidRDefault="00473B97" w:rsidP="00473B97">
            <w:pPr>
              <w:rPr>
                <w:rFonts w:ascii="Arial" w:hAnsi="Arial" w:cs="Arial"/>
                <w:b/>
                <w:sz w:val="20"/>
              </w:rPr>
            </w:pPr>
            <w:r w:rsidRPr="00966382">
              <w:rPr>
                <w:rFonts w:ascii="Arial" w:hAnsi="Arial" w:cs="Arial"/>
                <w:sz w:val="20"/>
                <w:szCs w:val="20"/>
              </w:rPr>
              <w:t>TG</w:t>
            </w:r>
            <w:r>
              <w:rPr>
                <w:rFonts w:ascii="Arial" w:hAnsi="Arial" w:cs="Arial"/>
                <w:sz w:val="20"/>
                <w:szCs w:val="20"/>
              </w:rPr>
              <w:t>be</w:t>
            </w:r>
            <w:r w:rsidRPr="00966382">
              <w:rPr>
                <w:rFonts w:ascii="Arial" w:hAnsi="Arial" w:cs="Arial"/>
                <w:sz w:val="20"/>
                <w:szCs w:val="20"/>
              </w:rPr>
              <w:t xml:space="preserve"> editor to make the changes shown in </w:t>
            </w:r>
            <w:sdt>
              <w:sdtPr>
                <w:rPr>
                  <w:rFonts w:ascii="Arial" w:hAnsi="Arial" w:cs="Arial"/>
                  <w:sz w:val="20"/>
                </w:rPr>
                <w:alias w:val="Title"/>
                <w:tag w:val=""/>
                <w:id w:val="-766393096"/>
                <w:placeholder>
                  <w:docPart w:val="9C25820F12E64E049C22C4309B6A8E89"/>
                </w:placeholder>
                <w:dataBinding w:prefixMappings="xmlns:ns0='http://purl.org/dc/elements/1.1/' xmlns:ns1='http://schemas.openxmlformats.org/package/2006/metadata/core-properties' " w:xpath="/ns1:coreProperties[1]/ns0:title[1]" w:storeItemID="{6C3C8BC8-F283-45AE-878A-BAB7291924A1}"/>
                <w:text/>
              </w:sdtPr>
              <w:sdtEndPr/>
              <w:sdtContent>
                <w:r w:rsidR="008E4E3B">
                  <w:rPr>
                    <w:rFonts w:ascii="Arial" w:hAnsi="Arial" w:cs="Arial"/>
                    <w:sz w:val="20"/>
                  </w:rPr>
                  <w:t>doc.: IEEE 802.11-21/0299r4</w:t>
                </w:r>
              </w:sdtContent>
            </w:sdt>
            <w:r w:rsidRPr="00966382">
              <w:rPr>
                <w:rFonts w:ascii="Arial" w:hAnsi="Arial" w:cs="Arial"/>
                <w:sz w:val="20"/>
                <w:szCs w:val="20"/>
              </w:rPr>
              <w:t xml:space="preserve"> under all headings that include CID</w:t>
            </w:r>
            <w:r>
              <w:rPr>
                <w:rFonts w:ascii="Arial" w:hAnsi="Arial" w:cs="Arial"/>
                <w:sz w:val="20"/>
                <w:szCs w:val="20"/>
              </w:rPr>
              <w:t xml:space="preserve"> 2560</w:t>
            </w:r>
            <w:r w:rsidRPr="00966382">
              <w:rPr>
                <w:rFonts w:ascii="Arial" w:hAnsi="Arial" w:cs="Arial"/>
                <w:sz w:val="20"/>
                <w:szCs w:val="20"/>
              </w:rPr>
              <w:t>.</w:t>
            </w:r>
          </w:p>
        </w:tc>
      </w:tr>
    </w:tbl>
    <w:p w14:paraId="1EB7BEAF" w14:textId="77777777" w:rsidR="00C97A5F" w:rsidRDefault="00C97A5F" w:rsidP="00EE5D9B">
      <w:pPr>
        <w:pStyle w:val="T"/>
        <w:rPr>
          <w:b/>
          <w:sz w:val="24"/>
          <w:u w:val="single"/>
          <w:lang w:val="en-GB"/>
        </w:rPr>
      </w:pPr>
    </w:p>
    <w:p w14:paraId="0A1AF706" w14:textId="77777777" w:rsidR="00E057C6" w:rsidRDefault="00E057C6">
      <w:pPr>
        <w:jc w:val="left"/>
        <w:rPr>
          <w:b/>
          <w:color w:val="000000"/>
          <w:w w:val="0"/>
          <w:sz w:val="24"/>
          <w:u w:val="single"/>
        </w:rPr>
      </w:pPr>
      <w:r>
        <w:rPr>
          <w:b/>
          <w:sz w:val="24"/>
          <w:u w:val="single"/>
        </w:rPr>
        <w:br w:type="page"/>
      </w:r>
    </w:p>
    <w:p w14:paraId="4783648A" w14:textId="5B55FB70" w:rsidR="00EE5D9B" w:rsidRDefault="00EE5D9B" w:rsidP="00EE5D9B">
      <w:pPr>
        <w:pStyle w:val="T"/>
        <w:rPr>
          <w:sz w:val="24"/>
          <w:lang w:val="en-GB"/>
        </w:rPr>
      </w:pPr>
      <w:r w:rsidRPr="00E3607E">
        <w:rPr>
          <w:b/>
          <w:sz w:val="24"/>
          <w:u w:val="single"/>
          <w:lang w:val="en-GB"/>
        </w:rPr>
        <w:lastRenderedPageBreak/>
        <w:t>Discussion:</w:t>
      </w:r>
      <w:r w:rsidRPr="00E3607E">
        <w:rPr>
          <w:sz w:val="24"/>
          <w:lang w:val="en-GB"/>
        </w:rPr>
        <w:t xml:space="preserve"> </w:t>
      </w:r>
    </w:p>
    <w:p w14:paraId="1E671E0F" w14:textId="7F19B7FA" w:rsidR="00E465D3" w:rsidRPr="00E465D3" w:rsidRDefault="00E465D3" w:rsidP="00E465D3">
      <w:pPr>
        <w:rPr>
          <w:sz w:val="24"/>
          <w:szCs w:val="22"/>
          <w:lang w:val="en-SG" w:eastAsia="en-SG"/>
        </w:rPr>
      </w:pPr>
      <w:r w:rsidRPr="00E465D3">
        <w:rPr>
          <w:sz w:val="24"/>
          <w:szCs w:val="22"/>
          <w:lang w:val="en-SG" w:eastAsia="en-SG"/>
        </w:rPr>
        <w:t xml:space="preserve">There are </w:t>
      </w:r>
      <w:proofErr w:type="spellStart"/>
      <w:r w:rsidRPr="00E465D3">
        <w:rPr>
          <w:sz w:val="24"/>
          <w:szCs w:val="22"/>
          <w:lang w:val="en-SG" w:eastAsia="en-SG"/>
        </w:rPr>
        <w:t>differeing</w:t>
      </w:r>
      <w:proofErr w:type="spellEnd"/>
      <w:r w:rsidRPr="00E465D3">
        <w:rPr>
          <w:sz w:val="24"/>
          <w:szCs w:val="22"/>
          <w:lang w:val="en-SG" w:eastAsia="en-SG"/>
        </w:rPr>
        <w:t xml:space="preserve"> viewpoints regarding the following MAC features, whether they are mandatory for all EHT STAs or only for EHT STAs affiliated with an MLD:</w:t>
      </w:r>
    </w:p>
    <w:p w14:paraId="74F8DCBE" w14:textId="77777777" w:rsidR="00E465D3" w:rsidRPr="00E465D3" w:rsidRDefault="00E465D3" w:rsidP="00E465D3">
      <w:pPr>
        <w:rPr>
          <w:i/>
          <w:iCs/>
          <w:sz w:val="28"/>
          <w:szCs w:val="28"/>
          <w:lang w:val="en-SG" w:eastAsia="zh-CN"/>
        </w:rPr>
      </w:pPr>
      <w:r w:rsidRPr="00E465D3">
        <w:rPr>
          <w:i/>
          <w:iCs/>
          <w:sz w:val="28"/>
          <w:szCs w:val="28"/>
        </w:rPr>
        <w:t xml:space="preserve">— </w:t>
      </w:r>
      <w:r w:rsidRPr="00E465D3">
        <w:rPr>
          <w:i/>
          <w:iCs/>
          <w:sz w:val="28"/>
          <w:szCs w:val="28"/>
          <w:lang w:val="en-SG"/>
        </w:rPr>
        <w:t>support for Multi-link discovery procedure</w:t>
      </w:r>
    </w:p>
    <w:p w14:paraId="0A39672D" w14:textId="77777777" w:rsidR="00E465D3" w:rsidRPr="00E465D3" w:rsidRDefault="00E465D3" w:rsidP="00E465D3">
      <w:pPr>
        <w:rPr>
          <w:rFonts w:ascii="Calibri" w:hAnsi="Calibri" w:cs="Calibri"/>
          <w:i/>
          <w:iCs/>
          <w:sz w:val="28"/>
          <w:szCs w:val="28"/>
          <w:lang w:val="en-SG"/>
        </w:rPr>
      </w:pPr>
      <w:r w:rsidRPr="00E465D3">
        <w:rPr>
          <w:i/>
          <w:iCs/>
          <w:sz w:val="28"/>
          <w:szCs w:val="28"/>
        </w:rPr>
        <w:t xml:space="preserve">— </w:t>
      </w:r>
      <w:r w:rsidRPr="00E465D3">
        <w:rPr>
          <w:i/>
          <w:iCs/>
          <w:sz w:val="28"/>
          <w:szCs w:val="28"/>
          <w:lang w:val="en-SG"/>
        </w:rPr>
        <w:t xml:space="preserve">support for Multi-link (re)setup procedure </w:t>
      </w:r>
    </w:p>
    <w:p w14:paraId="5737F074" w14:textId="77777777" w:rsidR="00E465D3" w:rsidRPr="00E465D3" w:rsidRDefault="00E465D3" w:rsidP="00E465D3">
      <w:pPr>
        <w:rPr>
          <w:i/>
          <w:iCs/>
          <w:sz w:val="28"/>
          <w:szCs w:val="28"/>
          <w:lang w:val="en-SG"/>
        </w:rPr>
      </w:pPr>
      <w:r w:rsidRPr="00E465D3">
        <w:rPr>
          <w:i/>
          <w:iCs/>
          <w:sz w:val="28"/>
          <w:szCs w:val="28"/>
        </w:rPr>
        <w:t xml:space="preserve">— </w:t>
      </w:r>
      <w:r w:rsidRPr="00E465D3">
        <w:rPr>
          <w:i/>
          <w:iCs/>
          <w:sz w:val="28"/>
          <w:szCs w:val="28"/>
          <w:lang w:val="en-SG"/>
        </w:rPr>
        <w:t xml:space="preserve">support for Multi-link </w:t>
      </w:r>
      <w:proofErr w:type="spellStart"/>
      <w:r w:rsidRPr="00E465D3">
        <w:rPr>
          <w:i/>
          <w:iCs/>
          <w:sz w:val="28"/>
          <w:szCs w:val="28"/>
          <w:lang w:val="en-SG"/>
        </w:rPr>
        <w:t>BlockAck</w:t>
      </w:r>
      <w:proofErr w:type="spellEnd"/>
      <w:r w:rsidRPr="00E465D3">
        <w:rPr>
          <w:i/>
          <w:iCs/>
          <w:sz w:val="28"/>
          <w:szCs w:val="28"/>
          <w:lang w:val="en-SG"/>
        </w:rPr>
        <w:t xml:space="preserve"> procedure</w:t>
      </w:r>
    </w:p>
    <w:p w14:paraId="18107A72" w14:textId="77777777" w:rsidR="00E465D3" w:rsidRPr="00E465D3" w:rsidRDefault="00E465D3" w:rsidP="00E465D3">
      <w:pPr>
        <w:rPr>
          <w:i/>
          <w:iCs/>
          <w:sz w:val="28"/>
          <w:szCs w:val="28"/>
          <w:lang w:val="en-SG"/>
        </w:rPr>
      </w:pPr>
      <w:r w:rsidRPr="00E465D3">
        <w:rPr>
          <w:i/>
          <w:iCs/>
          <w:sz w:val="28"/>
          <w:szCs w:val="28"/>
          <w:lang w:val="en-SG"/>
        </w:rPr>
        <w:t>— support for link management procedure with default TID-to-link mapping</w:t>
      </w:r>
    </w:p>
    <w:p w14:paraId="4B3614E5" w14:textId="77777777" w:rsidR="00E465D3" w:rsidRPr="00E465D3" w:rsidRDefault="00E465D3" w:rsidP="00E465D3">
      <w:pPr>
        <w:rPr>
          <w:i/>
          <w:iCs/>
          <w:sz w:val="28"/>
          <w:szCs w:val="28"/>
          <w:lang w:val="en-SG"/>
        </w:rPr>
      </w:pPr>
      <w:r w:rsidRPr="00E465D3">
        <w:rPr>
          <w:i/>
          <w:iCs/>
          <w:sz w:val="28"/>
          <w:szCs w:val="28"/>
        </w:rPr>
        <w:t xml:space="preserve">— </w:t>
      </w:r>
      <w:r w:rsidRPr="00E465D3">
        <w:rPr>
          <w:i/>
          <w:iCs/>
          <w:sz w:val="28"/>
          <w:szCs w:val="28"/>
          <w:lang w:val="en-SG"/>
        </w:rPr>
        <w:t>support for MLD level sequence number spaces</w:t>
      </w:r>
    </w:p>
    <w:p w14:paraId="74CC78D8" w14:textId="77777777" w:rsidR="00E465D3" w:rsidRPr="00E465D3" w:rsidRDefault="00E465D3" w:rsidP="00E465D3">
      <w:pPr>
        <w:rPr>
          <w:sz w:val="24"/>
          <w:szCs w:val="24"/>
          <w:lang w:val="en-SG" w:eastAsia="en-SG"/>
        </w:rPr>
      </w:pPr>
    </w:p>
    <w:p w14:paraId="6344E6A2" w14:textId="18B3F805" w:rsidR="00E465D3" w:rsidRPr="00E465D3" w:rsidRDefault="00E465D3" w:rsidP="00E465D3">
      <w:pPr>
        <w:rPr>
          <w:sz w:val="24"/>
          <w:szCs w:val="22"/>
          <w:lang w:val="en-SG" w:eastAsia="en-SG"/>
        </w:rPr>
      </w:pPr>
      <w:r w:rsidRPr="00E465D3">
        <w:rPr>
          <w:sz w:val="24"/>
          <w:szCs w:val="22"/>
          <w:lang w:val="en-SG" w:eastAsia="en-SG"/>
        </w:rPr>
        <w:t>To provide some context, the following motion as the basis for the above points:</w:t>
      </w:r>
    </w:p>
    <w:p w14:paraId="6550D1E8" w14:textId="77777777" w:rsidR="00E465D3" w:rsidRPr="00E465D3" w:rsidRDefault="00E465D3" w:rsidP="00E465D3">
      <w:pPr>
        <w:rPr>
          <w:i/>
          <w:iCs/>
          <w:sz w:val="24"/>
          <w:szCs w:val="22"/>
          <w:highlight w:val="lightGray"/>
          <w:lang w:val="en-SG" w:eastAsia="zh-CN"/>
        </w:rPr>
      </w:pPr>
      <w:r w:rsidRPr="00E465D3">
        <w:rPr>
          <w:i/>
          <w:iCs/>
          <w:sz w:val="24"/>
          <w:szCs w:val="22"/>
          <w:highlight w:val="lightGray"/>
          <w:lang w:val="en-SG"/>
        </w:rPr>
        <w:t xml:space="preserve">The support of the following MLO features is mandatory for 802.11be AP and 802.11be STA. </w:t>
      </w:r>
    </w:p>
    <w:p w14:paraId="68919130" w14:textId="77777777" w:rsidR="00E465D3" w:rsidRPr="00E465D3" w:rsidRDefault="00E465D3" w:rsidP="00E465D3">
      <w:pPr>
        <w:numPr>
          <w:ilvl w:val="0"/>
          <w:numId w:val="9"/>
        </w:numPr>
        <w:jc w:val="left"/>
        <w:rPr>
          <w:rFonts w:ascii="Calibri" w:eastAsia="Times New Roman" w:hAnsi="Calibri" w:cs="Calibri"/>
          <w:i/>
          <w:iCs/>
          <w:sz w:val="24"/>
          <w:szCs w:val="22"/>
          <w:highlight w:val="lightGray"/>
          <w:lang w:val="en-SG"/>
        </w:rPr>
      </w:pPr>
      <w:r w:rsidRPr="00E465D3">
        <w:rPr>
          <w:rFonts w:eastAsia="Times New Roman"/>
          <w:i/>
          <w:iCs/>
          <w:sz w:val="24"/>
          <w:szCs w:val="22"/>
          <w:highlight w:val="lightGray"/>
          <w:lang w:val="en-SG"/>
        </w:rPr>
        <w:t xml:space="preserve">Discovery procedure, setup procedures, security procedures, default mapping (all TIDs mapped to all links, all setup links enabled), TIM indicating BUs at MLD level, BA at MLD level, power save per link, power state change indications per link, and BSS parameter critical update procedure. </w:t>
      </w:r>
    </w:p>
    <w:p w14:paraId="337BCB76" w14:textId="77777777" w:rsidR="00E465D3" w:rsidRPr="00E465D3" w:rsidRDefault="00E465D3" w:rsidP="00E465D3">
      <w:pPr>
        <w:numPr>
          <w:ilvl w:val="0"/>
          <w:numId w:val="9"/>
        </w:numPr>
        <w:jc w:val="left"/>
        <w:rPr>
          <w:rFonts w:eastAsia="Times New Roman"/>
          <w:i/>
          <w:iCs/>
          <w:sz w:val="24"/>
          <w:szCs w:val="22"/>
          <w:highlight w:val="lightGray"/>
          <w:lang w:val="en-SG"/>
        </w:rPr>
      </w:pPr>
      <w:r w:rsidRPr="00E465D3">
        <w:rPr>
          <w:rFonts w:eastAsia="Times New Roman"/>
          <w:i/>
          <w:iCs/>
          <w:sz w:val="24"/>
          <w:szCs w:val="22"/>
          <w:highlight w:val="lightGray"/>
          <w:lang w:val="en-SG"/>
        </w:rPr>
        <w:t xml:space="preserve">NOTE – The above does not preclude other functionalities being added to the list. </w:t>
      </w:r>
    </w:p>
    <w:p w14:paraId="2F392C5C" w14:textId="77777777" w:rsidR="00E465D3" w:rsidRPr="00E465D3" w:rsidRDefault="00E465D3" w:rsidP="00E465D3">
      <w:pPr>
        <w:rPr>
          <w:i/>
          <w:iCs/>
          <w:sz w:val="24"/>
          <w:szCs w:val="22"/>
          <w:lang w:val="en-SG" w:eastAsia="en-SG"/>
        </w:rPr>
      </w:pPr>
      <w:r w:rsidRPr="00E465D3">
        <w:rPr>
          <w:i/>
          <w:iCs/>
          <w:sz w:val="24"/>
          <w:szCs w:val="22"/>
          <w:highlight w:val="lightGray"/>
          <w:lang w:val="en-SG"/>
        </w:rPr>
        <w:t xml:space="preserve">[Motion 142, #SP303, </w:t>
      </w:r>
      <w:r w:rsidRPr="00E465D3">
        <w:rPr>
          <w:i/>
          <w:iCs/>
          <w:sz w:val="24"/>
          <w:szCs w:val="22"/>
          <w:highlight w:val="lightGray"/>
        </w:rPr>
        <w:t>[53]</w:t>
      </w:r>
      <w:r w:rsidRPr="00E465D3">
        <w:rPr>
          <w:i/>
          <w:iCs/>
          <w:sz w:val="24"/>
          <w:szCs w:val="22"/>
          <w:highlight w:val="lightGray"/>
          <w:lang w:val="en-SG"/>
        </w:rPr>
        <w:t xml:space="preserve"> and </w:t>
      </w:r>
      <w:r w:rsidRPr="00E465D3">
        <w:rPr>
          <w:i/>
          <w:iCs/>
          <w:sz w:val="24"/>
          <w:szCs w:val="22"/>
          <w:highlight w:val="lightGray"/>
        </w:rPr>
        <w:t>[173]</w:t>
      </w:r>
      <w:r w:rsidRPr="00E465D3">
        <w:rPr>
          <w:i/>
          <w:iCs/>
          <w:sz w:val="24"/>
          <w:szCs w:val="22"/>
          <w:highlight w:val="lightGray"/>
          <w:lang w:val="en-SG"/>
        </w:rPr>
        <w:t>]</w:t>
      </w:r>
    </w:p>
    <w:p w14:paraId="3F678BA1" w14:textId="1451572D" w:rsidR="00E465D3" w:rsidRDefault="00E465D3" w:rsidP="00E465D3">
      <w:pPr>
        <w:rPr>
          <w:sz w:val="24"/>
          <w:szCs w:val="22"/>
          <w:lang w:val="en-SG" w:eastAsia="en-SG"/>
        </w:rPr>
      </w:pPr>
    </w:p>
    <w:p w14:paraId="0F8A03D6" w14:textId="1331AC20" w:rsidR="002055F0" w:rsidRDefault="002055F0" w:rsidP="00E465D3">
      <w:pPr>
        <w:rPr>
          <w:sz w:val="24"/>
          <w:szCs w:val="22"/>
          <w:lang w:val="en-SG" w:eastAsia="en-SG"/>
        </w:rPr>
      </w:pPr>
      <w:r>
        <w:rPr>
          <w:sz w:val="24"/>
          <w:szCs w:val="22"/>
          <w:lang w:val="en-SG" w:eastAsia="en-SG"/>
        </w:rPr>
        <w:t>Consensus was reached to list the MLO features as:</w:t>
      </w:r>
    </w:p>
    <w:p w14:paraId="73A5085C" w14:textId="77777777" w:rsidR="002055F0" w:rsidRPr="00E465D3" w:rsidRDefault="002055F0" w:rsidP="00E465D3">
      <w:pPr>
        <w:rPr>
          <w:sz w:val="24"/>
          <w:szCs w:val="22"/>
          <w:lang w:val="en-SG" w:eastAsia="en-SG"/>
        </w:rPr>
      </w:pPr>
    </w:p>
    <w:p w14:paraId="53513B60" w14:textId="77777777" w:rsidR="002055F0" w:rsidRPr="002055F0" w:rsidRDefault="002055F0" w:rsidP="002055F0">
      <w:pPr>
        <w:rPr>
          <w:bCs/>
          <w:i/>
          <w:sz w:val="24"/>
        </w:rPr>
      </w:pPr>
      <w:r w:rsidRPr="002055F0">
        <w:rPr>
          <w:rFonts w:hint="eastAsia"/>
          <w:bCs/>
          <w:i/>
          <w:sz w:val="24"/>
        </w:rPr>
        <w:t>—</w:t>
      </w:r>
      <w:r w:rsidRPr="002055F0">
        <w:rPr>
          <w:rFonts w:hint="eastAsia"/>
          <w:bCs/>
          <w:i/>
          <w:sz w:val="24"/>
        </w:rPr>
        <w:t xml:space="preserve"> </w:t>
      </w:r>
      <w:r w:rsidRPr="002055F0">
        <w:rPr>
          <w:bCs/>
          <w:i/>
          <w:sz w:val="24"/>
        </w:rPr>
        <w:t>In an MLD, mandatory support for Multi-link discovery procedure</w:t>
      </w:r>
    </w:p>
    <w:p w14:paraId="6E5FB5D4" w14:textId="77777777" w:rsidR="002055F0" w:rsidRPr="002055F0" w:rsidRDefault="002055F0" w:rsidP="002055F0">
      <w:pPr>
        <w:rPr>
          <w:bCs/>
          <w:i/>
          <w:sz w:val="24"/>
        </w:rPr>
      </w:pPr>
      <w:r w:rsidRPr="002055F0">
        <w:rPr>
          <w:rFonts w:hint="eastAsia"/>
          <w:bCs/>
          <w:i/>
          <w:sz w:val="24"/>
        </w:rPr>
        <w:t>—</w:t>
      </w:r>
      <w:r w:rsidRPr="002055F0">
        <w:rPr>
          <w:rFonts w:hint="eastAsia"/>
          <w:bCs/>
          <w:i/>
          <w:sz w:val="24"/>
        </w:rPr>
        <w:t xml:space="preserve"> </w:t>
      </w:r>
      <w:r w:rsidRPr="002055F0">
        <w:rPr>
          <w:bCs/>
          <w:i/>
          <w:sz w:val="24"/>
        </w:rPr>
        <w:t xml:space="preserve">In an MLD, mandatory support for Multi-link (re)setup procedure </w:t>
      </w:r>
    </w:p>
    <w:p w14:paraId="68CF6BB1" w14:textId="77777777" w:rsidR="002055F0" w:rsidRPr="002055F0" w:rsidRDefault="002055F0" w:rsidP="002055F0">
      <w:pPr>
        <w:rPr>
          <w:bCs/>
          <w:i/>
          <w:sz w:val="24"/>
        </w:rPr>
      </w:pPr>
      <w:r w:rsidRPr="002055F0">
        <w:rPr>
          <w:rFonts w:hint="eastAsia"/>
          <w:bCs/>
          <w:i/>
          <w:sz w:val="24"/>
        </w:rPr>
        <w:t>—</w:t>
      </w:r>
      <w:r w:rsidRPr="002055F0">
        <w:rPr>
          <w:bCs/>
          <w:i/>
          <w:sz w:val="24"/>
        </w:rPr>
        <w:t xml:space="preserve"> In an MLD, mandatory support for Multi-link </w:t>
      </w:r>
      <w:proofErr w:type="spellStart"/>
      <w:r w:rsidRPr="002055F0">
        <w:rPr>
          <w:bCs/>
          <w:i/>
          <w:sz w:val="24"/>
        </w:rPr>
        <w:t>BlockAck</w:t>
      </w:r>
      <w:proofErr w:type="spellEnd"/>
      <w:r w:rsidRPr="002055F0">
        <w:rPr>
          <w:bCs/>
          <w:i/>
          <w:sz w:val="24"/>
        </w:rPr>
        <w:t xml:space="preserve"> procedure</w:t>
      </w:r>
    </w:p>
    <w:p w14:paraId="6D2C16CA" w14:textId="77777777" w:rsidR="002055F0" w:rsidRDefault="002055F0" w:rsidP="002055F0">
      <w:pPr>
        <w:rPr>
          <w:bCs/>
          <w:i/>
          <w:sz w:val="24"/>
        </w:rPr>
      </w:pPr>
      <w:r w:rsidRPr="002055F0">
        <w:rPr>
          <w:bCs/>
          <w:i/>
          <w:sz w:val="24"/>
        </w:rPr>
        <w:t>— In an MLD, mandatory support for link management procedure with default TID-to-link mapping</w:t>
      </w:r>
    </w:p>
    <w:p w14:paraId="0C9BE16A" w14:textId="4EC81720" w:rsidR="00EA0D71" w:rsidRPr="00E465D3" w:rsidRDefault="002055F0" w:rsidP="002055F0">
      <w:pPr>
        <w:rPr>
          <w:sz w:val="24"/>
          <w:lang w:val="en-SG"/>
        </w:rPr>
      </w:pPr>
      <w:r w:rsidRPr="002055F0">
        <w:rPr>
          <w:rFonts w:hint="eastAsia"/>
          <w:bCs/>
          <w:i/>
          <w:sz w:val="24"/>
        </w:rPr>
        <w:t>—</w:t>
      </w:r>
      <w:r w:rsidRPr="002055F0">
        <w:rPr>
          <w:bCs/>
          <w:i/>
          <w:sz w:val="24"/>
        </w:rPr>
        <w:t xml:space="preserve"> In an MLD, mandatory support for MLD level sequence number spaces</w:t>
      </w:r>
    </w:p>
    <w:p w14:paraId="16B4E74A" w14:textId="77777777" w:rsidR="00EE5D9B" w:rsidRPr="00E3607E" w:rsidRDefault="00EE5D9B" w:rsidP="00EE5D9B">
      <w:pPr>
        <w:pStyle w:val="T"/>
        <w:rPr>
          <w:b/>
          <w:sz w:val="24"/>
          <w:u w:val="single"/>
          <w:lang w:val="en-GB"/>
        </w:rPr>
      </w:pPr>
      <w:r w:rsidRPr="00E3607E">
        <w:rPr>
          <w:b/>
          <w:sz w:val="24"/>
          <w:u w:val="single"/>
          <w:lang w:val="en-GB"/>
        </w:rPr>
        <w:t>Propose:</w:t>
      </w:r>
    </w:p>
    <w:p w14:paraId="79DC9D58" w14:textId="6AA7A327" w:rsidR="00926BF2" w:rsidRDefault="00EE5D9B" w:rsidP="00EE5D9B">
      <w:pPr>
        <w:pStyle w:val="T"/>
        <w:rPr>
          <w:sz w:val="24"/>
        </w:rPr>
      </w:pPr>
      <w:r w:rsidRPr="00E3607E">
        <w:rPr>
          <w:sz w:val="24"/>
          <w:lang w:val="en-GB"/>
        </w:rPr>
        <w:t>Revised for CID</w:t>
      </w:r>
      <w:r w:rsidR="00301F71" w:rsidRPr="00E3607E">
        <w:rPr>
          <w:sz w:val="24"/>
          <w:lang w:val="en-GB"/>
        </w:rPr>
        <w:t>s</w:t>
      </w:r>
      <w:r w:rsidRPr="00E3607E">
        <w:rPr>
          <w:sz w:val="24"/>
          <w:lang w:val="en-GB"/>
        </w:rPr>
        <w:t xml:space="preserve"> </w:t>
      </w:r>
      <w:r w:rsidR="000574F4" w:rsidRPr="000574F4">
        <w:rPr>
          <w:sz w:val="24"/>
          <w:lang w:val="en-GB"/>
        </w:rPr>
        <w:t>1</w:t>
      </w:r>
      <w:r w:rsidR="00656607">
        <w:rPr>
          <w:sz w:val="24"/>
          <w:lang w:val="en-GB"/>
        </w:rPr>
        <w:t>1</w:t>
      </w:r>
      <w:r w:rsidR="000574F4" w:rsidRPr="000574F4">
        <w:rPr>
          <w:sz w:val="24"/>
          <w:lang w:val="en-GB"/>
        </w:rPr>
        <w:t>0</w:t>
      </w:r>
      <w:r w:rsidR="00656607">
        <w:rPr>
          <w:sz w:val="24"/>
          <w:lang w:val="en-GB"/>
        </w:rPr>
        <w:t>6</w:t>
      </w:r>
      <w:r w:rsidR="00473B97">
        <w:rPr>
          <w:sz w:val="24"/>
          <w:lang w:val="en-GB"/>
        </w:rPr>
        <w:t>, 1719, 2234, 2243, 2260, 2559, 2560</w:t>
      </w:r>
      <w:r w:rsidR="000574F4" w:rsidRPr="000574F4">
        <w:rPr>
          <w:sz w:val="24"/>
          <w:lang w:val="en-GB"/>
        </w:rPr>
        <w:t xml:space="preserve"> </w:t>
      </w:r>
      <w:r w:rsidR="00301F71" w:rsidRPr="00E3607E">
        <w:rPr>
          <w:sz w:val="24"/>
          <w:lang w:val="en-GB"/>
        </w:rPr>
        <w:t xml:space="preserve">as </w:t>
      </w:r>
      <w:r w:rsidRPr="00E3607E">
        <w:rPr>
          <w:sz w:val="24"/>
          <w:lang w:val="en-GB"/>
        </w:rPr>
        <w:t>per discussion and editing instructions in</w:t>
      </w:r>
      <w:r w:rsidR="004B12CD">
        <w:rPr>
          <w:sz w:val="24"/>
          <w:lang w:val="en-GB"/>
        </w:rPr>
        <w:t xml:space="preserve"> </w:t>
      </w:r>
      <w:sdt>
        <w:sdtPr>
          <w:rPr>
            <w:sz w:val="24"/>
            <w:lang w:val="en-GB"/>
          </w:rPr>
          <w:alias w:val="Title"/>
          <w:tag w:val=""/>
          <w:id w:val="531697494"/>
          <w:placeholder>
            <w:docPart w:val="CD97059748D941DF9361A37C08FC3D04"/>
          </w:placeholder>
          <w:dataBinding w:prefixMappings="xmlns:ns0='http://purl.org/dc/elements/1.1/' xmlns:ns1='http://schemas.openxmlformats.org/package/2006/metadata/core-properties' " w:xpath="/ns1:coreProperties[1]/ns0:title[1]" w:storeItemID="{6C3C8BC8-F283-45AE-878A-BAB7291924A1}"/>
          <w:text/>
        </w:sdtPr>
        <w:sdtEndPr/>
        <w:sdtContent>
          <w:r w:rsidR="008E4E3B">
            <w:rPr>
              <w:sz w:val="24"/>
              <w:lang w:val="en-GB"/>
            </w:rPr>
            <w:t>doc.: IEEE 802.11-21/0299r4</w:t>
          </w:r>
        </w:sdtContent>
      </w:sdt>
      <w:r w:rsidR="00826352" w:rsidRPr="00E974E7">
        <w:rPr>
          <w:sz w:val="24"/>
        </w:rPr>
        <w:t>.</w:t>
      </w:r>
    </w:p>
    <w:p w14:paraId="3519BD9A" w14:textId="494CFE43" w:rsidR="00EE5D9B" w:rsidRPr="003B3EC3" w:rsidRDefault="00926BF2" w:rsidP="00EE5D9B">
      <w:pPr>
        <w:pStyle w:val="T"/>
        <w:rPr>
          <w:sz w:val="24"/>
        </w:rPr>
      </w:pPr>
      <w:r w:rsidRPr="003B3EC3">
        <w:rPr>
          <w:sz w:val="24"/>
        </w:rPr>
        <w:t xml:space="preserve">SP: Do you agree to incorporate the changes provided in </w:t>
      </w:r>
      <w:sdt>
        <w:sdtPr>
          <w:rPr>
            <w:sz w:val="24"/>
          </w:rPr>
          <w:alias w:val="Title"/>
          <w:tag w:val=""/>
          <w:id w:val="1904252126"/>
          <w:placeholder>
            <w:docPart w:val="EC389C3C32A446B1B24D5639B3D076C8"/>
          </w:placeholder>
          <w:dataBinding w:prefixMappings="xmlns:ns0='http://purl.org/dc/elements/1.1/' xmlns:ns1='http://schemas.openxmlformats.org/package/2006/metadata/core-properties' " w:xpath="/ns1:coreProperties[1]/ns0:title[1]" w:storeItemID="{6C3C8BC8-F283-45AE-878A-BAB7291924A1}"/>
          <w:text/>
        </w:sdtPr>
        <w:sdtEndPr/>
        <w:sdtContent>
          <w:r w:rsidR="00E34019">
            <w:rPr>
              <w:sz w:val="24"/>
            </w:rPr>
            <w:t>doc.: IEEE 802.11-21/0299r4</w:t>
          </w:r>
        </w:sdtContent>
      </w:sdt>
      <w:r w:rsidR="00E34019">
        <w:rPr>
          <w:sz w:val="24"/>
        </w:rPr>
        <w:t xml:space="preserve"> </w:t>
      </w:r>
      <w:r w:rsidRPr="003B3EC3">
        <w:rPr>
          <w:sz w:val="24"/>
        </w:rPr>
        <w:t>for CIDs 1106, 1719, 2234, 2243, 2260, 2559, 2560 to the next revision of 802.11be draft?</w:t>
      </w:r>
      <w:r w:rsidR="00E26544" w:rsidRPr="003B3EC3">
        <w:rPr>
          <w:sz w:val="24"/>
        </w:rPr>
        <w:t xml:space="preserve"> </w:t>
      </w:r>
    </w:p>
    <w:p w14:paraId="2A6A6E75" w14:textId="77777777" w:rsidR="00E465D3" w:rsidRDefault="00E465D3">
      <w:pPr>
        <w:jc w:val="left"/>
        <w:rPr>
          <w:rFonts w:ascii="Arial" w:hAnsi="Arial" w:cs="Arial"/>
          <w:b/>
          <w:bCs/>
          <w:color w:val="000000"/>
          <w:szCs w:val="22"/>
          <w:lang w:val="en-US" w:eastAsia="en-SG"/>
        </w:rPr>
      </w:pPr>
      <w:r>
        <w:br w:type="page"/>
      </w:r>
    </w:p>
    <w:p w14:paraId="378B8DDE" w14:textId="555EA19A" w:rsidR="00CF212F" w:rsidRDefault="00656607" w:rsidP="000574F4">
      <w:pPr>
        <w:pStyle w:val="H2"/>
        <w:rPr>
          <w:w w:val="100"/>
        </w:rPr>
      </w:pPr>
      <w:r w:rsidRPr="00656607">
        <w:rPr>
          <w:w w:val="100"/>
        </w:rPr>
        <w:lastRenderedPageBreak/>
        <w:t xml:space="preserve">4.3.15c Extremely high throughput (EHT) STA </w:t>
      </w:r>
      <w:r w:rsidR="00297573" w:rsidRPr="000C5F79">
        <w:rPr>
          <w:w w:val="100"/>
        </w:rPr>
        <w:t>(</w:t>
      </w:r>
      <w:r w:rsidR="00297573" w:rsidRPr="000C5F79">
        <w:rPr>
          <w:w w:val="100"/>
          <w:highlight w:val="yellow"/>
        </w:rPr>
        <w:t xml:space="preserve">CIDs </w:t>
      </w:r>
      <w:r w:rsidR="000574F4" w:rsidRPr="000574F4">
        <w:rPr>
          <w:w w:val="100"/>
          <w:highlight w:val="yellow"/>
        </w:rPr>
        <w:t>1</w:t>
      </w:r>
      <w:r w:rsidRPr="00656607">
        <w:rPr>
          <w:w w:val="100"/>
          <w:highlight w:val="yellow"/>
        </w:rPr>
        <w:t>106</w:t>
      </w:r>
      <w:r w:rsidRPr="00EE1DE1">
        <w:rPr>
          <w:w w:val="100"/>
          <w:highlight w:val="yellow"/>
        </w:rPr>
        <w:t xml:space="preserve">, </w:t>
      </w:r>
      <w:r w:rsidR="002D79A9" w:rsidRPr="00EE1DE1">
        <w:rPr>
          <w:sz w:val="24"/>
          <w:highlight w:val="yellow"/>
          <w:lang w:val="en-GB"/>
        </w:rPr>
        <w:t>1719, 2234, 2243, 2260, 2559, 2560</w:t>
      </w:r>
      <w:r w:rsidR="00297573" w:rsidRPr="000C5F79">
        <w:rPr>
          <w:w w:val="100"/>
        </w:rPr>
        <w:t>)</w:t>
      </w:r>
    </w:p>
    <w:p w14:paraId="7FCE5E14" w14:textId="5FF025BB" w:rsidR="00297573" w:rsidRDefault="00297573" w:rsidP="00297573">
      <w:pPr>
        <w:rPr>
          <w:b/>
          <w:i/>
          <w:sz w:val="24"/>
        </w:rPr>
      </w:pPr>
      <w:bookmarkStart w:id="1" w:name="_Hlk23254281"/>
      <w:bookmarkStart w:id="2" w:name="_Hlk23240315"/>
      <w:r w:rsidRPr="00E3607E">
        <w:rPr>
          <w:b/>
          <w:i/>
          <w:sz w:val="24"/>
          <w:highlight w:val="yellow"/>
        </w:rPr>
        <w:t>TGb</w:t>
      </w:r>
      <w:r w:rsidR="001B32B9">
        <w:rPr>
          <w:b/>
          <w:i/>
          <w:sz w:val="24"/>
          <w:highlight w:val="yellow"/>
        </w:rPr>
        <w:t>e</w:t>
      </w:r>
      <w:r w:rsidRPr="00E3607E">
        <w:rPr>
          <w:b/>
          <w:i/>
          <w:sz w:val="24"/>
          <w:highlight w:val="yellow"/>
        </w:rPr>
        <w:t xml:space="preserve"> editor: Modify the </w:t>
      </w:r>
      <w:r w:rsidR="00656607">
        <w:rPr>
          <w:b/>
          <w:i/>
          <w:sz w:val="24"/>
          <w:highlight w:val="yellow"/>
        </w:rPr>
        <w:t>sub-clause</w:t>
      </w:r>
      <w:r w:rsidRPr="00E3607E">
        <w:rPr>
          <w:b/>
          <w:i/>
          <w:sz w:val="24"/>
          <w:highlight w:val="yellow"/>
        </w:rPr>
        <w:t xml:space="preserve"> as the following (Track Changes ON):</w:t>
      </w:r>
    </w:p>
    <w:p w14:paraId="1AE4635B" w14:textId="5D0FE4F5" w:rsidR="008030D1" w:rsidRDefault="008030D1" w:rsidP="00297573">
      <w:pPr>
        <w:rPr>
          <w:b/>
          <w:iCs/>
          <w:sz w:val="24"/>
        </w:rPr>
      </w:pPr>
    </w:p>
    <w:bookmarkEnd w:id="0"/>
    <w:bookmarkEnd w:id="1"/>
    <w:bookmarkEnd w:id="2"/>
    <w:p w14:paraId="624547D6" w14:textId="0E1E220C" w:rsidR="008030D1" w:rsidRDefault="008030D1" w:rsidP="008030D1">
      <w:pPr>
        <w:rPr>
          <w:bCs/>
          <w:iCs/>
          <w:sz w:val="24"/>
        </w:rPr>
      </w:pPr>
      <w:r w:rsidRPr="008030D1">
        <w:rPr>
          <w:bCs/>
          <w:iCs/>
          <w:sz w:val="24"/>
        </w:rPr>
        <w:t>The IEEE 802.11 EHT STA operates in frequency bands between 1 GHz and 7.250 GHz.</w:t>
      </w:r>
    </w:p>
    <w:p w14:paraId="350CDE7B" w14:textId="77777777" w:rsidR="008030D1" w:rsidRPr="008030D1" w:rsidRDefault="008030D1" w:rsidP="008030D1">
      <w:pPr>
        <w:rPr>
          <w:bCs/>
          <w:iCs/>
          <w:sz w:val="24"/>
        </w:rPr>
      </w:pPr>
    </w:p>
    <w:p w14:paraId="192CAAC2" w14:textId="4D1AAAE4" w:rsidR="00685CD1" w:rsidRDefault="008030D1" w:rsidP="008030D1">
      <w:pPr>
        <w:rPr>
          <w:ins w:id="3" w:author="Rojan Chitrakar" w:date="2021-02-22T16:29:00Z"/>
          <w:bCs/>
          <w:iCs/>
          <w:sz w:val="24"/>
        </w:rPr>
      </w:pPr>
      <w:del w:id="4" w:author="Rojan Chitrakar" w:date="2021-02-22T16:26:00Z">
        <w:r w:rsidRPr="008030D1" w:rsidDel="008030D1">
          <w:rPr>
            <w:bCs/>
            <w:iCs/>
            <w:sz w:val="24"/>
          </w:rPr>
          <w:delText>An EHT STA supports the MAC features defined in Clause 35 (Extremely high throughput (EHT) MAC specification) and the PHY features defined in Clause 36 (Extremely high throughput (EHT) PHY specification).</w:delText>
        </w:r>
      </w:del>
      <w:ins w:id="5" w:author="Rojan Chitrakar" w:date="2021-02-22T16:27:00Z">
        <w:r>
          <w:rPr>
            <w:bCs/>
            <w:iCs/>
            <w:sz w:val="24"/>
          </w:rPr>
          <w:t xml:space="preserve"> (#1106)</w:t>
        </w:r>
      </w:ins>
    </w:p>
    <w:p w14:paraId="131AD522" w14:textId="076F26D6" w:rsidR="00685CD1" w:rsidRDefault="00685CD1" w:rsidP="008030D1">
      <w:pPr>
        <w:rPr>
          <w:ins w:id="6" w:author="Rojan Chitrakar" w:date="2021-02-22T16:29:00Z"/>
          <w:bCs/>
          <w:iCs/>
          <w:sz w:val="24"/>
        </w:rPr>
      </w:pPr>
    </w:p>
    <w:p w14:paraId="51DDCEA7" w14:textId="20057CD0" w:rsidR="005D37C0" w:rsidRPr="005D37C0" w:rsidRDefault="005D37C0" w:rsidP="005D37C0">
      <w:pPr>
        <w:rPr>
          <w:ins w:id="7" w:author="Yanyi Ding" w:date="2021-02-26T13:55:00Z"/>
          <w:bCs/>
          <w:iCs/>
          <w:sz w:val="24"/>
        </w:rPr>
      </w:pPr>
      <w:ins w:id="8" w:author="Yanyi Ding" w:date="2021-02-26T13:55:00Z">
        <w:r w:rsidRPr="005D37C0">
          <w:rPr>
            <w:bCs/>
            <w:iCs/>
            <w:sz w:val="24"/>
          </w:rPr>
          <w:t>In the 5 GHz and 6 GHz bands, the following apply:</w:t>
        </w:r>
      </w:ins>
      <w:ins w:id="9" w:author="Rojan Chitrakar" w:date="2021-03-04T16:06:00Z">
        <w:r w:rsidR="006059E6">
          <w:rPr>
            <w:bCs/>
            <w:iCs/>
            <w:sz w:val="24"/>
          </w:rPr>
          <w:t xml:space="preserve"> (#2234, </w:t>
        </w:r>
      </w:ins>
      <w:ins w:id="10" w:author="Yanyi Ding" w:date="2021-03-05T17:24:00Z">
        <w:r w:rsidR="002D79A9">
          <w:rPr>
            <w:bCs/>
            <w:iCs/>
            <w:sz w:val="24"/>
          </w:rPr>
          <w:t>#2243, #2559</w:t>
        </w:r>
      </w:ins>
      <w:ins w:id="11" w:author="Rojan Chitrakar" w:date="2021-03-04T16:06:00Z">
        <w:r w:rsidR="006059E6">
          <w:rPr>
            <w:bCs/>
            <w:iCs/>
            <w:sz w:val="24"/>
          </w:rPr>
          <w:t>)</w:t>
        </w:r>
      </w:ins>
    </w:p>
    <w:p w14:paraId="30B24005" w14:textId="77777777" w:rsidR="0021612F" w:rsidRDefault="005D37C0" w:rsidP="0021612F">
      <w:pPr>
        <w:rPr>
          <w:ins w:id="12" w:author="Yanyi Ding" w:date="2021-03-05T17:11:00Z"/>
          <w:bCs/>
          <w:iCs/>
          <w:sz w:val="24"/>
        </w:rPr>
      </w:pPr>
      <w:ins w:id="13" w:author="Yanyi Ding" w:date="2021-02-26T13:55:00Z">
        <w:r w:rsidRPr="005D37C0">
          <w:rPr>
            <w:bCs/>
            <w:iCs/>
            <w:sz w:val="24"/>
          </w:rPr>
          <w:t xml:space="preserve">— An </w:t>
        </w:r>
        <w:r>
          <w:rPr>
            <w:bCs/>
            <w:iCs/>
            <w:sz w:val="24"/>
          </w:rPr>
          <w:t>EHT</w:t>
        </w:r>
        <w:r w:rsidRPr="005D37C0">
          <w:rPr>
            <w:bCs/>
            <w:iCs/>
            <w:sz w:val="24"/>
          </w:rPr>
          <w:t xml:space="preserve"> STA is also a</w:t>
        </w:r>
      </w:ins>
      <w:ins w:id="14" w:author="Rojan Chitrakar" w:date="2021-03-04T15:54:00Z">
        <w:r w:rsidR="00FE338A">
          <w:rPr>
            <w:bCs/>
            <w:iCs/>
            <w:sz w:val="24"/>
          </w:rPr>
          <w:t>n</w:t>
        </w:r>
      </w:ins>
      <w:ins w:id="15" w:author="Yanyi Ding" w:date="2021-02-26T13:55:00Z">
        <w:r w:rsidRPr="005D37C0">
          <w:rPr>
            <w:bCs/>
            <w:iCs/>
            <w:sz w:val="24"/>
          </w:rPr>
          <w:t xml:space="preserve"> </w:t>
        </w:r>
        <w:r>
          <w:rPr>
            <w:bCs/>
            <w:iCs/>
            <w:sz w:val="24"/>
          </w:rPr>
          <w:t>HE</w:t>
        </w:r>
        <w:r w:rsidRPr="005D37C0">
          <w:rPr>
            <w:bCs/>
            <w:iCs/>
            <w:sz w:val="24"/>
          </w:rPr>
          <w:t xml:space="preserve"> STA</w:t>
        </w:r>
      </w:ins>
    </w:p>
    <w:p w14:paraId="6B01B3A8" w14:textId="414ECDAB" w:rsidR="005D37C0" w:rsidRDefault="0021612F" w:rsidP="005D37C0">
      <w:pPr>
        <w:rPr>
          <w:ins w:id="16" w:author="Rojan Chitrakar" w:date="2021-03-04T16:16:00Z"/>
          <w:bCs/>
          <w:iCs/>
          <w:sz w:val="24"/>
        </w:rPr>
      </w:pPr>
      <w:ins w:id="17" w:author="Yanyi Ding" w:date="2021-03-05T17:11:00Z">
        <w:r w:rsidRPr="005D37C0">
          <w:rPr>
            <w:bCs/>
            <w:iCs/>
            <w:sz w:val="24"/>
          </w:rPr>
          <w:t xml:space="preserve">— </w:t>
        </w:r>
        <w:r w:rsidRPr="00067B9B">
          <w:rPr>
            <w:bCs/>
            <w:iCs/>
            <w:sz w:val="24"/>
          </w:rPr>
          <w:t xml:space="preserve">Support for 20 MHz operating channel width is mandatory in an </w:t>
        </w:r>
        <w:r>
          <w:rPr>
            <w:bCs/>
            <w:iCs/>
            <w:sz w:val="24"/>
          </w:rPr>
          <w:t>EHT</w:t>
        </w:r>
        <w:r w:rsidRPr="00067B9B">
          <w:rPr>
            <w:bCs/>
            <w:iCs/>
            <w:sz w:val="24"/>
          </w:rPr>
          <w:t xml:space="preserve"> STA</w:t>
        </w:r>
      </w:ins>
    </w:p>
    <w:p w14:paraId="6A72690A" w14:textId="5D1B3CE3" w:rsidR="00C25C41" w:rsidRPr="005D37C0" w:rsidRDefault="0021612F" w:rsidP="005D37C0">
      <w:pPr>
        <w:rPr>
          <w:ins w:id="18" w:author="Yanyi Ding" w:date="2021-02-26T13:55:00Z"/>
          <w:bCs/>
          <w:iCs/>
          <w:sz w:val="24"/>
        </w:rPr>
      </w:pPr>
      <w:ins w:id="19" w:author="Yanyi Ding" w:date="2021-03-05T17:10:00Z">
        <w:r w:rsidRPr="005D37C0">
          <w:rPr>
            <w:bCs/>
            <w:iCs/>
            <w:sz w:val="24"/>
          </w:rPr>
          <w:t xml:space="preserve">— Support for </w:t>
        </w:r>
        <w:r>
          <w:rPr>
            <w:bCs/>
            <w:iCs/>
            <w:sz w:val="24"/>
          </w:rPr>
          <w:t>40</w:t>
        </w:r>
      </w:ins>
      <w:ins w:id="20" w:author="Yanyi Ding" w:date="2021-03-17T18:00:00Z">
        <w:r w:rsidR="00977948">
          <w:rPr>
            <w:bCs/>
            <w:iCs/>
            <w:sz w:val="24"/>
          </w:rPr>
          <w:t xml:space="preserve"> </w:t>
        </w:r>
      </w:ins>
      <w:ins w:id="21" w:author="Yanyi Ding" w:date="2021-03-05T17:10:00Z">
        <w:r>
          <w:rPr>
            <w:bCs/>
            <w:iCs/>
            <w:sz w:val="24"/>
          </w:rPr>
          <w:t>MHz</w:t>
        </w:r>
      </w:ins>
      <w:ins w:id="22" w:author="Rojan Chitrakar" w:date="2021-03-31T18:43:00Z">
        <w:r w:rsidR="007527CD">
          <w:rPr>
            <w:bCs/>
            <w:iCs/>
            <w:sz w:val="24"/>
          </w:rPr>
          <w:t xml:space="preserve"> and</w:t>
        </w:r>
      </w:ins>
      <w:ins w:id="23" w:author="Yanyi Ding" w:date="2021-03-05T17:10:00Z">
        <w:r>
          <w:rPr>
            <w:bCs/>
            <w:iCs/>
            <w:sz w:val="24"/>
          </w:rPr>
          <w:t xml:space="preserve"> 80</w:t>
        </w:r>
      </w:ins>
      <w:ins w:id="24" w:author="Yanyi Ding" w:date="2021-03-17T18:00:00Z">
        <w:r w:rsidR="00977948">
          <w:rPr>
            <w:bCs/>
            <w:iCs/>
            <w:sz w:val="24"/>
          </w:rPr>
          <w:t xml:space="preserve"> </w:t>
        </w:r>
      </w:ins>
      <w:ins w:id="25" w:author="Yanyi Ding" w:date="2021-03-05T17:10:00Z">
        <w:r>
          <w:rPr>
            <w:bCs/>
            <w:iCs/>
            <w:sz w:val="24"/>
          </w:rPr>
          <w:t>MHz</w:t>
        </w:r>
        <w:r w:rsidRPr="005D37C0">
          <w:rPr>
            <w:bCs/>
            <w:iCs/>
            <w:sz w:val="24"/>
          </w:rPr>
          <w:t xml:space="preserve"> operating channel width is mandatory in an </w:t>
        </w:r>
        <w:r>
          <w:rPr>
            <w:bCs/>
            <w:iCs/>
            <w:sz w:val="24"/>
          </w:rPr>
          <w:t xml:space="preserve">EHT </w:t>
        </w:r>
        <w:r w:rsidRPr="005D37C0">
          <w:rPr>
            <w:bCs/>
            <w:iCs/>
            <w:sz w:val="24"/>
          </w:rPr>
          <w:t>STA</w:t>
        </w:r>
        <w:r>
          <w:rPr>
            <w:bCs/>
            <w:iCs/>
            <w:sz w:val="24"/>
          </w:rPr>
          <w:t xml:space="preserve"> </w:t>
        </w:r>
        <w:r w:rsidRPr="003A61DB">
          <w:rPr>
            <w:bCs/>
            <w:iCs/>
            <w:sz w:val="24"/>
          </w:rPr>
          <w:t>that is not a</w:t>
        </w:r>
        <w:r>
          <w:rPr>
            <w:bCs/>
            <w:iCs/>
            <w:sz w:val="24"/>
          </w:rPr>
          <w:t xml:space="preserve"> </w:t>
        </w:r>
        <w:r w:rsidRPr="003A61DB">
          <w:rPr>
            <w:bCs/>
            <w:iCs/>
            <w:sz w:val="24"/>
          </w:rPr>
          <w:t xml:space="preserve">20 MHz-only non-AP </w:t>
        </w:r>
        <w:r>
          <w:rPr>
            <w:bCs/>
            <w:iCs/>
            <w:sz w:val="24"/>
          </w:rPr>
          <w:t>EHT</w:t>
        </w:r>
        <w:r w:rsidRPr="003A61DB">
          <w:rPr>
            <w:bCs/>
            <w:iCs/>
            <w:sz w:val="24"/>
          </w:rPr>
          <w:t xml:space="preserve"> STA</w:t>
        </w:r>
      </w:ins>
    </w:p>
    <w:p w14:paraId="3B5633A2" w14:textId="44ED4DA0" w:rsidR="005D37C0" w:rsidRPr="005D37C0" w:rsidRDefault="005D37C0" w:rsidP="003A61DB">
      <w:pPr>
        <w:rPr>
          <w:ins w:id="26" w:author="Yanyi Ding" w:date="2021-02-26T13:55:00Z"/>
          <w:bCs/>
          <w:iCs/>
          <w:sz w:val="24"/>
        </w:rPr>
      </w:pPr>
      <w:ins w:id="27" w:author="Yanyi Ding" w:date="2021-02-26T13:55:00Z">
        <w:r w:rsidRPr="005D37C0">
          <w:rPr>
            <w:bCs/>
            <w:iCs/>
            <w:sz w:val="24"/>
          </w:rPr>
          <w:t xml:space="preserve">— Support for </w:t>
        </w:r>
      </w:ins>
      <w:ins w:id="28" w:author="Yanyi Ding" w:date="2021-03-02T19:45:00Z">
        <w:r w:rsidR="00C8161C">
          <w:rPr>
            <w:bCs/>
            <w:iCs/>
            <w:sz w:val="24"/>
          </w:rPr>
          <w:t>160</w:t>
        </w:r>
      </w:ins>
      <w:ins w:id="29" w:author="Yanyi Ding" w:date="2021-02-26T13:55:00Z">
        <w:r w:rsidRPr="005D37C0">
          <w:rPr>
            <w:bCs/>
            <w:iCs/>
            <w:sz w:val="24"/>
          </w:rPr>
          <w:t xml:space="preserve"> MHz operating channel width is mandatory in an </w:t>
        </w:r>
      </w:ins>
      <w:ins w:id="30" w:author="Yanyi Ding" w:date="2021-03-02T19:47:00Z">
        <w:r w:rsidR="00C8161C">
          <w:rPr>
            <w:bCs/>
            <w:iCs/>
            <w:sz w:val="24"/>
          </w:rPr>
          <w:t xml:space="preserve">EHT </w:t>
        </w:r>
      </w:ins>
      <w:ins w:id="31" w:author="Rojan Chitrakar" w:date="2021-03-17T13:54:00Z">
        <w:r w:rsidR="006D782A">
          <w:rPr>
            <w:bCs/>
            <w:iCs/>
            <w:sz w:val="24"/>
          </w:rPr>
          <w:t xml:space="preserve">AP </w:t>
        </w:r>
      </w:ins>
      <w:ins w:id="32" w:author="Yanyi Ding" w:date="2021-03-02T19:46:00Z">
        <w:r w:rsidR="00C8161C">
          <w:rPr>
            <w:bCs/>
            <w:iCs/>
            <w:sz w:val="24"/>
          </w:rPr>
          <w:t xml:space="preserve">in </w:t>
        </w:r>
      </w:ins>
      <w:ins w:id="33" w:author="Rojan Chitrakar" w:date="2021-03-15T16:32:00Z">
        <w:r w:rsidR="00902AA5">
          <w:rPr>
            <w:bCs/>
            <w:iCs/>
            <w:sz w:val="24"/>
          </w:rPr>
          <w:t xml:space="preserve">the </w:t>
        </w:r>
      </w:ins>
      <w:ins w:id="34" w:author="Yanyi Ding" w:date="2021-03-02T19:46:00Z">
        <w:r w:rsidR="00C8161C">
          <w:rPr>
            <w:bCs/>
            <w:iCs/>
            <w:sz w:val="24"/>
          </w:rPr>
          <w:t>6 GHz</w:t>
        </w:r>
      </w:ins>
      <w:ins w:id="35" w:author="Yanyi Ding" w:date="2021-03-02T19:47:00Z">
        <w:r w:rsidR="00C8161C">
          <w:rPr>
            <w:bCs/>
            <w:iCs/>
            <w:sz w:val="24"/>
          </w:rPr>
          <w:t xml:space="preserve"> band</w:t>
        </w:r>
      </w:ins>
    </w:p>
    <w:p w14:paraId="445FD4AB" w14:textId="7A28228B" w:rsidR="0021612F" w:rsidRDefault="0021612F" w:rsidP="003E4A87">
      <w:pPr>
        <w:rPr>
          <w:ins w:id="36" w:author="Rojan Chitrakar" w:date="2021-03-17T13:54:00Z"/>
          <w:bCs/>
          <w:iCs/>
          <w:sz w:val="24"/>
        </w:rPr>
      </w:pPr>
      <w:ins w:id="37" w:author="Yanyi Ding" w:date="2021-03-05T17:10:00Z">
        <w:r w:rsidRPr="005D37C0">
          <w:rPr>
            <w:bCs/>
            <w:iCs/>
            <w:sz w:val="24"/>
          </w:rPr>
          <w:t>— Support for</w:t>
        </w:r>
        <w:r>
          <w:rPr>
            <w:bCs/>
            <w:iCs/>
            <w:sz w:val="24"/>
          </w:rPr>
          <w:t xml:space="preserve"> 160</w:t>
        </w:r>
        <w:r w:rsidRPr="005D37C0">
          <w:rPr>
            <w:bCs/>
            <w:iCs/>
            <w:sz w:val="24"/>
          </w:rPr>
          <w:t xml:space="preserve"> MHz operating channel width is </w:t>
        </w:r>
        <w:r>
          <w:rPr>
            <w:bCs/>
            <w:iCs/>
            <w:sz w:val="24"/>
          </w:rPr>
          <w:t>optional</w:t>
        </w:r>
        <w:r w:rsidRPr="005D37C0">
          <w:rPr>
            <w:bCs/>
            <w:iCs/>
            <w:sz w:val="24"/>
          </w:rPr>
          <w:t xml:space="preserve"> in an </w:t>
        </w:r>
        <w:r>
          <w:rPr>
            <w:bCs/>
            <w:iCs/>
            <w:sz w:val="24"/>
          </w:rPr>
          <w:t xml:space="preserve">EHT </w:t>
        </w:r>
        <w:r w:rsidRPr="005D37C0">
          <w:rPr>
            <w:bCs/>
            <w:iCs/>
            <w:sz w:val="24"/>
          </w:rPr>
          <w:t>STA</w:t>
        </w:r>
        <w:r>
          <w:rPr>
            <w:bCs/>
            <w:iCs/>
            <w:sz w:val="24"/>
          </w:rPr>
          <w:t xml:space="preserve"> in </w:t>
        </w:r>
      </w:ins>
      <w:ins w:id="38" w:author="Rojan Chitrakar" w:date="2021-03-15T16:32:00Z">
        <w:r w:rsidR="00902AA5">
          <w:rPr>
            <w:bCs/>
            <w:iCs/>
            <w:sz w:val="24"/>
          </w:rPr>
          <w:t xml:space="preserve">the </w:t>
        </w:r>
      </w:ins>
      <w:ins w:id="39" w:author="Yanyi Ding" w:date="2021-03-05T17:10:00Z">
        <w:r>
          <w:rPr>
            <w:bCs/>
            <w:iCs/>
            <w:sz w:val="24"/>
          </w:rPr>
          <w:t>5 GHz band</w:t>
        </w:r>
      </w:ins>
    </w:p>
    <w:p w14:paraId="70C21AEA" w14:textId="3D5AF93A" w:rsidR="006D782A" w:rsidRDefault="006D782A" w:rsidP="003E4A87">
      <w:pPr>
        <w:rPr>
          <w:ins w:id="40" w:author="Yanyi Ding" w:date="2021-03-05T17:10:00Z"/>
          <w:bCs/>
          <w:iCs/>
          <w:sz w:val="24"/>
        </w:rPr>
      </w:pPr>
      <w:ins w:id="41" w:author="Rojan Chitrakar" w:date="2021-03-17T13:54:00Z">
        <w:r w:rsidRPr="005D37C0">
          <w:rPr>
            <w:bCs/>
            <w:iCs/>
            <w:sz w:val="24"/>
          </w:rPr>
          <w:t xml:space="preserve">— </w:t>
        </w:r>
        <w:r w:rsidRPr="0063326F">
          <w:rPr>
            <w:bCs/>
            <w:iCs/>
            <w:sz w:val="24"/>
          </w:rPr>
          <w:t xml:space="preserve">Support for 160 MHz operating channel width is </w:t>
        </w:r>
        <w:r>
          <w:rPr>
            <w:bCs/>
            <w:iCs/>
            <w:sz w:val="24"/>
          </w:rPr>
          <w:t>optional</w:t>
        </w:r>
        <w:r w:rsidRPr="0063326F">
          <w:rPr>
            <w:bCs/>
            <w:iCs/>
            <w:sz w:val="24"/>
          </w:rPr>
          <w:t xml:space="preserve"> in a</w:t>
        </w:r>
        <w:r>
          <w:rPr>
            <w:bCs/>
            <w:iCs/>
            <w:sz w:val="24"/>
          </w:rPr>
          <w:t xml:space="preserve"> non-AP </w:t>
        </w:r>
        <w:r w:rsidRPr="0063326F">
          <w:rPr>
            <w:bCs/>
            <w:iCs/>
            <w:sz w:val="24"/>
          </w:rPr>
          <w:t>EHT STA in the 6 GHz band</w:t>
        </w:r>
      </w:ins>
    </w:p>
    <w:p w14:paraId="7F796545" w14:textId="59DD6D05" w:rsidR="00042AEC" w:rsidRDefault="005D37C0" w:rsidP="003E4A87">
      <w:pPr>
        <w:rPr>
          <w:ins w:id="42" w:author="Yanyi Ding" w:date="2021-03-05T17:06:00Z"/>
          <w:bCs/>
          <w:iCs/>
          <w:sz w:val="24"/>
        </w:rPr>
      </w:pPr>
      <w:ins w:id="43" w:author="Yanyi Ding" w:date="2021-02-26T13:55:00Z">
        <w:r w:rsidRPr="005D37C0">
          <w:rPr>
            <w:bCs/>
            <w:iCs/>
            <w:sz w:val="24"/>
          </w:rPr>
          <w:t xml:space="preserve">— Support for </w:t>
        </w:r>
      </w:ins>
      <w:ins w:id="44" w:author="Yanyi Ding" w:date="2021-03-02T17:22:00Z">
        <w:r w:rsidR="00323498">
          <w:rPr>
            <w:bCs/>
            <w:iCs/>
            <w:sz w:val="24"/>
          </w:rPr>
          <w:t>320</w:t>
        </w:r>
      </w:ins>
      <w:ins w:id="45" w:author="Yanyi Ding" w:date="2021-02-26T13:55:00Z">
        <w:r w:rsidRPr="005D37C0">
          <w:rPr>
            <w:bCs/>
            <w:iCs/>
            <w:sz w:val="24"/>
          </w:rPr>
          <w:t xml:space="preserve"> MHz operating channel width is optional in an</w:t>
        </w:r>
      </w:ins>
      <w:ins w:id="46" w:author="Yanyi Ding" w:date="2021-03-02T17:23:00Z">
        <w:r w:rsidR="00323498">
          <w:rPr>
            <w:bCs/>
            <w:iCs/>
            <w:sz w:val="24"/>
          </w:rPr>
          <w:t xml:space="preserve"> EHT</w:t>
        </w:r>
      </w:ins>
      <w:ins w:id="47" w:author="Yanyi Ding" w:date="2021-02-26T13:55:00Z">
        <w:r w:rsidRPr="005D37C0">
          <w:rPr>
            <w:bCs/>
            <w:iCs/>
            <w:sz w:val="24"/>
          </w:rPr>
          <w:t xml:space="preserve"> STA</w:t>
        </w:r>
      </w:ins>
      <w:ins w:id="48" w:author="Yanyi Ding" w:date="2021-03-02T20:01:00Z">
        <w:r w:rsidR="003517CD">
          <w:rPr>
            <w:bCs/>
            <w:iCs/>
            <w:sz w:val="24"/>
          </w:rPr>
          <w:t xml:space="preserve"> in </w:t>
        </w:r>
      </w:ins>
      <w:ins w:id="49" w:author="Rojan Chitrakar" w:date="2021-03-15T16:32:00Z">
        <w:r w:rsidR="00902AA5">
          <w:rPr>
            <w:bCs/>
            <w:iCs/>
            <w:sz w:val="24"/>
          </w:rPr>
          <w:t xml:space="preserve">the </w:t>
        </w:r>
      </w:ins>
      <w:ins w:id="50" w:author="Yanyi Ding" w:date="2021-03-02T20:01:00Z">
        <w:r w:rsidR="003517CD">
          <w:rPr>
            <w:bCs/>
            <w:iCs/>
            <w:sz w:val="24"/>
          </w:rPr>
          <w:t>6 GHz band</w:t>
        </w:r>
      </w:ins>
    </w:p>
    <w:p w14:paraId="0B0ACB91" w14:textId="38302642" w:rsidR="00067B9B" w:rsidRDefault="00067B9B" w:rsidP="003E4A87">
      <w:pPr>
        <w:rPr>
          <w:ins w:id="51" w:author="Yanyi Ding" w:date="2021-03-05T16:39:00Z"/>
          <w:bCs/>
          <w:iCs/>
          <w:sz w:val="24"/>
        </w:rPr>
      </w:pPr>
    </w:p>
    <w:p w14:paraId="2A388EBD" w14:textId="11BED49D" w:rsidR="00067B9B" w:rsidRPr="00902AA5" w:rsidRDefault="00067B9B" w:rsidP="003E4A87">
      <w:pPr>
        <w:rPr>
          <w:ins w:id="52" w:author="Yanyi Ding" w:date="2021-03-05T16:39:00Z"/>
          <w:bCs/>
          <w:iCs/>
          <w:sz w:val="24"/>
          <w:lang w:val="en-SG"/>
        </w:rPr>
      </w:pPr>
      <w:ins w:id="53" w:author="Yanyi Ding" w:date="2021-03-05T16:39:00Z">
        <w:r>
          <w:rPr>
            <w:bCs/>
            <w:iCs/>
            <w:sz w:val="24"/>
          </w:rPr>
          <w:t>In the 2.4 GHz band, the following apply</w:t>
        </w:r>
      </w:ins>
      <w:ins w:id="54" w:author="Yanyi Ding" w:date="2021-03-05T18:41:00Z">
        <w:r w:rsidR="007A4D0D">
          <w:rPr>
            <w:bCs/>
            <w:iCs/>
            <w:sz w:val="24"/>
          </w:rPr>
          <w:t>: (</w:t>
        </w:r>
      </w:ins>
      <w:ins w:id="55" w:author="Yanyi Ding" w:date="2021-03-05T18:42:00Z">
        <w:r w:rsidR="007A4D0D">
          <w:rPr>
            <w:bCs/>
            <w:iCs/>
            <w:sz w:val="24"/>
          </w:rPr>
          <w:t xml:space="preserve">#2234, </w:t>
        </w:r>
      </w:ins>
      <w:ins w:id="56" w:author="Yanyi Ding" w:date="2021-03-05T18:41:00Z">
        <w:r w:rsidR="007A4D0D">
          <w:rPr>
            <w:bCs/>
            <w:iCs/>
            <w:sz w:val="24"/>
          </w:rPr>
          <w:t>#2243, #2559)</w:t>
        </w:r>
        <w:r w:rsidR="007A4D0D">
          <w:rPr>
            <w:rFonts w:ascii="Segoe UI Emoji" w:eastAsia="Segoe UI Emoji" w:hAnsi="Segoe UI Emoji" w:cs="Segoe UI Emoji"/>
            <w:bCs/>
            <w:iCs/>
            <w:sz w:val="24"/>
          </w:rPr>
          <w:t xml:space="preserve"> </w:t>
        </w:r>
      </w:ins>
    </w:p>
    <w:p w14:paraId="1DE006EA" w14:textId="77777777" w:rsidR="00067B9B" w:rsidRDefault="00067B9B" w:rsidP="00067B9B">
      <w:pPr>
        <w:rPr>
          <w:ins w:id="57" w:author="Yanyi Ding" w:date="2021-03-05T16:39:00Z"/>
          <w:bCs/>
          <w:iCs/>
          <w:sz w:val="24"/>
        </w:rPr>
      </w:pPr>
      <w:ins w:id="58" w:author="Yanyi Ding" w:date="2021-03-05T16:39:00Z">
        <w:r w:rsidRPr="005D37C0">
          <w:rPr>
            <w:bCs/>
            <w:iCs/>
            <w:sz w:val="24"/>
          </w:rPr>
          <w:t xml:space="preserve">— An </w:t>
        </w:r>
        <w:r>
          <w:rPr>
            <w:bCs/>
            <w:iCs/>
            <w:sz w:val="24"/>
          </w:rPr>
          <w:t>EHT</w:t>
        </w:r>
        <w:r w:rsidRPr="005D37C0">
          <w:rPr>
            <w:bCs/>
            <w:iCs/>
            <w:sz w:val="24"/>
          </w:rPr>
          <w:t xml:space="preserve"> STA is also a</w:t>
        </w:r>
        <w:r>
          <w:rPr>
            <w:bCs/>
            <w:iCs/>
            <w:sz w:val="24"/>
          </w:rPr>
          <w:t>n</w:t>
        </w:r>
        <w:r w:rsidRPr="005D37C0">
          <w:rPr>
            <w:bCs/>
            <w:iCs/>
            <w:sz w:val="24"/>
          </w:rPr>
          <w:t xml:space="preserve"> </w:t>
        </w:r>
        <w:r>
          <w:rPr>
            <w:bCs/>
            <w:iCs/>
            <w:sz w:val="24"/>
          </w:rPr>
          <w:t>HE</w:t>
        </w:r>
        <w:r w:rsidRPr="005D37C0">
          <w:rPr>
            <w:bCs/>
            <w:iCs/>
            <w:sz w:val="24"/>
          </w:rPr>
          <w:t xml:space="preserve"> STA</w:t>
        </w:r>
      </w:ins>
    </w:p>
    <w:p w14:paraId="29B4A072" w14:textId="55E57311" w:rsidR="00067B9B" w:rsidRDefault="00067B9B" w:rsidP="003E4A87">
      <w:pPr>
        <w:rPr>
          <w:ins w:id="59" w:author="Yanyi Ding" w:date="2021-02-26T17:25:00Z"/>
          <w:bCs/>
          <w:iCs/>
          <w:sz w:val="24"/>
        </w:rPr>
      </w:pPr>
      <w:ins w:id="60" w:author="Yanyi Ding" w:date="2021-03-05T16:43:00Z">
        <w:r w:rsidRPr="005D37C0">
          <w:rPr>
            <w:bCs/>
            <w:iCs/>
            <w:sz w:val="24"/>
          </w:rPr>
          <w:t xml:space="preserve">— </w:t>
        </w:r>
      </w:ins>
      <w:ins w:id="61" w:author="Yanyi Ding" w:date="2021-03-05T16:44:00Z">
        <w:r w:rsidRPr="00067B9B">
          <w:rPr>
            <w:bCs/>
            <w:iCs/>
            <w:sz w:val="24"/>
          </w:rPr>
          <w:t xml:space="preserve">Support for 20 MHz operating channel width is mandatory in an </w:t>
        </w:r>
        <w:r>
          <w:rPr>
            <w:bCs/>
            <w:iCs/>
            <w:sz w:val="24"/>
          </w:rPr>
          <w:t>EHT</w:t>
        </w:r>
        <w:r w:rsidRPr="00067B9B">
          <w:rPr>
            <w:bCs/>
            <w:iCs/>
            <w:sz w:val="24"/>
          </w:rPr>
          <w:t xml:space="preserve"> STA</w:t>
        </w:r>
      </w:ins>
    </w:p>
    <w:p w14:paraId="5A85D7D8" w14:textId="20D5614A" w:rsidR="00067B9B" w:rsidRDefault="00067B9B" w:rsidP="00067B9B">
      <w:pPr>
        <w:rPr>
          <w:ins w:id="62" w:author="Yanyi Ding" w:date="2021-03-05T16:45:00Z"/>
          <w:bCs/>
          <w:iCs/>
          <w:sz w:val="24"/>
        </w:rPr>
      </w:pPr>
      <w:ins w:id="63" w:author="Yanyi Ding" w:date="2021-03-05T16:45:00Z">
        <w:r w:rsidRPr="005D37C0">
          <w:rPr>
            <w:bCs/>
            <w:iCs/>
            <w:sz w:val="24"/>
          </w:rPr>
          <w:t xml:space="preserve">— </w:t>
        </w:r>
        <w:r w:rsidRPr="00067B9B">
          <w:rPr>
            <w:bCs/>
            <w:iCs/>
            <w:sz w:val="24"/>
          </w:rPr>
          <w:t xml:space="preserve">Support for </w:t>
        </w:r>
        <w:r>
          <w:rPr>
            <w:bCs/>
            <w:iCs/>
            <w:sz w:val="24"/>
          </w:rPr>
          <w:t>4</w:t>
        </w:r>
        <w:r w:rsidRPr="00067B9B">
          <w:rPr>
            <w:bCs/>
            <w:iCs/>
            <w:sz w:val="24"/>
          </w:rPr>
          <w:t xml:space="preserve">0 MHz operating channel width is </w:t>
        </w:r>
        <w:r>
          <w:rPr>
            <w:bCs/>
            <w:iCs/>
            <w:sz w:val="24"/>
          </w:rPr>
          <w:t>optional</w:t>
        </w:r>
        <w:r w:rsidRPr="00067B9B">
          <w:rPr>
            <w:bCs/>
            <w:iCs/>
            <w:sz w:val="24"/>
          </w:rPr>
          <w:t xml:space="preserve"> in an </w:t>
        </w:r>
        <w:r>
          <w:rPr>
            <w:bCs/>
            <w:iCs/>
            <w:sz w:val="24"/>
          </w:rPr>
          <w:t>EHT</w:t>
        </w:r>
        <w:r w:rsidRPr="00067B9B">
          <w:rPr>
            <w:bCs/>
            <w:iCs/>
            <w:sz w:val="24"/>
          </w:rPr>
          <w:t xml:space="preserve"> STA</w:t>
        </w:r>
      </w:ins>
    </w:p>
    <w:p w14:paraId="60330812" w14:textId="20C97667" w:rsidR="00A53814" w:rsidRPr="00902AA5" w:rsidRDefault="00A53814" w:rsidP="00042AEC">
      <w:pPr>
        <w:rPr>
          <w:ins w:id="64" w:author="Yanyi Ding" w:date="2021-02-26T17:25:00Z"/>
          <w:bCs/>
          <w:iCs/>
          <w:sz w:val="24"/>
          <w:lang w:val="en-US" w:eastAsia="zh-CN"/>
        </w:rPr>
      </w:pPr>
    </w:p>
    <w:p w14:paraId="31157D30" w14:textId="1EAC49A9" w:rsidR="00A53814" w:rsidRPr="00A53814" w:rsidRDefault="00A53814" w:rsidP="00A53814">
      <w:pPr>
        <w:rPr>
          <w:ins w:id="65" w:author="Yanyi Ding" w:date="2021-02-26T17:25:00Z"/>
          <w:bCs/>
          <w:iCs/>
          <w:sz w:val="24"/>
        </w:rPr>
      </w:pPr>
      <w:ins w:id="66" w:author="Yanyi Ding" w:date="2021-02-26T17:25:00Z">
        <w:r w:rsidRPr="00A53814">
          <w:rPr>
            <w:bCs/>
            <w:iCs/>
            <w:sz w:val="24"/>
          </w:rPr>
          <w:t xml:space="preserve">The main PHY features in an </w:t>
        </w:r>
      </w:ins>
      <w:ins w:id="67" w:author="Yanyi Ding" w:date="2021-03-02T15:07:00Z">
        <w:r w:rsidR="00A8314B">
          <w:rPr>
            <w:bCs/>
            <w:iCs/>
            <w:sz w:val="24"/>
          </w:rPr>
          <w:t>EHT</w:t>
        </w:r>
      </w:ins>
      <w:ins w:id="68" w:author="Yanyi Ding" w:date="2021-02-26T17:25:00Z">
        <w:r w:rsidRPr="00A53814">
          <w:rPr>
            <w:bCs/>
            <w:iCs/>
            <w:sz w:val="24"/>
          </w:rPr>
          <w:t xml:space="preserve"> STA that are not present in </w:t>
        </w:r>
      </w:ins>
      <w:ins w:id="69" w:author="Yanyi Ding" w:date="2021-03-02T15:13:00Z">
        <w:r w:rsidR="00557335">
          <w:rPr>
            <w:bCs/>
            <w:iCs/>
            <w:sz w:val="24"/>
          </w:rPr>
          <w:t xml:space="preserve">HE STA, </w:t>
        </w:r>
      </w:ins>
      <w:ins w:id="70" w:author="Yanyi Ding" w:date="2021-02-26T17:25:00Z">
        <w:r w:rsidRPr="00A53814">
          <w:rPr>
            <w:bCs/>
            <w:iCs/>
            <w:sz w:val="24"/>
          </w:rPr>
          <w:t>VHT STA or HT STA are the following:</w:t>
        </w:r>
      </w:ins>
      <w:ins w:id="71" w:author="Rojan Chitrakar" w:date="2021-03-04T16:19:00Z">
        <w:r w:rsidR="00E259B5">
          <w:rPr>
            <w:bCs/>
            <w:iCs/>
            <w:sz w:val="24"/>
          </w:rPr>
          <w:t xml:space="preserve"> </w:t>
        </w:r>
      </w:ins>
      <w:ins w:id="72" w:author="Yanyi Ding" w:date="2021-03-05T17:25:00Z">
        <w:r w:rsidR="002D79A9">
          <w:rPr>
            <w:bCs/>
            <w:iCs/>
            <w:sz w:val="24"/>
          </w:rPr>
          <w:t>(</w:t>
        </w:r>
      </w:ins>
      <w:ins w:id="73" w:author="Yanyi Ding" w:date="2021-03-05T18:43:00Z">
        <w:r w:rsidR="007A4D0D">
          <w:rPr>
            <w:bCs/>
            <w:iCs/>
            <w:sz w:val="24"/>
          </w:rPr>
          <w:t xml:space="preserve">#1719, </w:t>
        </w:r>
      </w:ins>
      <w:ins w:id="74" w:author="Yanyi Ding" w:date="2021-03-05T17:25:00Z">
        <w:r w:rsidR="002D79A9">
          <w:rPr>
            <w:bCs/>
            <w:iCs/>
            <w:sz w:val="24"/>
          </w:rPr>
          <w:t xml:space="preserve">#2260, #2560) </w:t>
        </w:r>
      </w:ins>
    </w:p>
    <w:p w14:paraId="28BD6878" w14:textId="714AF2EA" w:rsidR="00376631" w:rsidRPr="00902AA5" w:rsidRDefault="00A53814" w:rsidP="00167104">
      <w:pPr>
        <w:rPr>
          <w:ins w:id="75" w:author="Yanyi Ding" w:date="2021-02-26T17:25:00Z"/>
          <w:bCs/>
          <w:iCs/>
          <w:sz w:val="24"/>
        </w:rPr>
      </w:pPr>
      <w:ins w:id="76" w:author="Yanyi Ding" w:date="2021-02-26T17:25:00Z">
        <w:r w:rsidRPr="00902AA5">
          <w:rPr>
            <w:bCs/>
            <w:iCs/>
            <w:sz w:val="24"/>
          </w:rPr>
          <w:t>— Mandatory support for</w:t>
        </w:r>
      </w:ins>
      <w:ins w:id="77" w:author="Yanyi Ding" w:date="2021-03-10T21:36:00Z">
        <w:r w:rsidR="00376631" w:rsidRPr="00902AA5">
          <w:rPr>
            <w:bCs/>
            <w:iCs/>
            <w:sz w:val="24"/>
          </w:rPr>
          <w:t xml:space="preserve"> </w:t>
        </w:r>
      </w:ins>
      <w:ins w:id="78" w:author="Yanyi Ding" w:date="2021-03-02T15:19:00Z">
        <w:r w:rsidR="00557335" w:rsidRPr="00902AA5">
          <w:rPr>
            <w:bCs/>
            <w:iCs/>
            <w:sz w:val="24"/>
          </w:rPr>
          <w:t>MRU</w:t>
        </w:r>
      </w:ins>
    </w:p>
    <w:p w14:paraId="64ACE83D" w14:textId="045949B0" w:rsidR="00A53814" w:rsidRDefault="00A53814" w:rsidP="00A53814">
      <w:pPr>
        <w:rPr>
          <w:ins w:id="79" w:author="Yanyi Ding" w:date="2021-03-02T15:47:00Z"/>
          <w:bCs/>
          <w:iCs/>
          <w:sz w:val="24"/>
        </w:rPr>
      </w:pPr>
      <w:ins w:id="80" w:author="Yanyi Ding" w:date="2021-02-26T17:25:00Z">
        <w:r w:rsidRPr="00902AA5">
          <w:rPr>
            <w:bCs/>
            <w:iCs/>
            <w:sz w:val="24"/>
          </w:rPr>
          <w:t xml:space="preserve">— Mandatory support for </w:t>
        </w:r>
      </w:ins>
      <w:ins w:id="81" w:author="Rojan Chitrakar" w:date="2021-03-24T16:19:00Z">
        <w:r w:rsidR="00926BF2">
          <w:rPr>
            <w:bCs/>
            <w:iCs/>
            <w:sz w:val="24"/>
          </w:rPr>
          <w:t>no</w:t>
        </w:r>
      </w:ins>
      <w:ins w:id="82" w:author="Rojan Chitrakar" w:date="2021-03-24T16:20:00Z">
        <w:r w:rsidR="00926BF2">
          <w:rPr>
            <w:bCs/>
            <w:iCs/>
            <w:sz w:val="24"/>
          </w:rPr>
          <w:t>n-O</w:t>
        </w:r>
      </w:ins>
      <w:ins w:id="83" w:author="Rojan Chitrakar" w:date="2021-04-07T22:33:00Z">
        <w:r w:rsidR="008E4E3B">
          <w:rPr>
            <w:bCs/>
            <w:iCs/>
            <w:sz w:val="24"/>
          </w:rPr>
          <w:t>FD</w:t>
        </w:r>
      </w:ins>
      <w:ins w:id="84" w:author="Rojan Chitrakar" w:date="2021-03-24T16:20:00Z">
        <w:r w:rsidR="0034034F">
          <w:rPr>
            <w:bCs/>
            <w:iCs/>
            <w:sz w:val="24"/>
          </w:rPr>
          <w:t xml:space="preserve">MA </w:t>
        </w:r>
      </w:ins>
      <w:ins w:id="85" w:author="Yanyi Ding" w:date="2021-03-10T21:10:00Z">
        <w:r w:rsidR="005B703B" w:rsidRPr="00902AA5">
          <w:rPr>
            <w:bCs/>
            <w:iCs/>
            <w:sz w:val="24"/>
          </w:rPr>
          <w:t>preamble puncturing</w:t>
        </w:r>
      </w:ins>
      <w:ins w:id="86" w:author="Yanyi Ding" w:date="2021-03-10T21:39:00Z">
        <w:r w:rsidR="00376631" w:rsidRPr="00902AA5">
          <w:rPr>
            <w:bCs/>
            <w:iCs/>
            <w:sz w:val="24"/>
          </w:rPr>
          <w:t xml:space="preserve"> </w:t>
        </w:r>
      </w:ins>
      <w:ins w:id="87" w:author="Yanyi Ding" w:date="2021-03-10T21:25:00Z">
        <w:r w:rsidR="00AA3BEF" w:rsidRPr="00902AA5">
          <w:rPr>
            <w:bCs/>
            <w:iCs/>
            <w:sz w:val="24"/>
          </w:rPr>
          <w:t>with</w:t>
        </w:r>
      </w:ins>
      <w:ins w:id="88" w:author="Yanyi Ding" w:date="2021-03-02T15:24:00Z">
        <w:r w:rsidR="00E30962" w:rsidRPr="00902AA5">
          <w:rPr>
            <w:bCs/>
            <w:iCs/>
            <w:sz w:val="24"/>
          </w:rPr>
          <w:t xml:space="preserve"> </w:t>
        </w:r>
      </w:ins>
      <w:ins w:id="89" w:author="Yanyi Ding" w:date="2021-03-10T21:47:00Z">
        <w:r w:rsidR="003D1927" w:rsidRPr="00902AA5">
          <w:rPr>
            <w:bCs/>
            <w:iCs/>
            <w:sz w:val="24"/>
          </w:rPr>
          <w:t xml:space="preserve">any </w:t>
        </w:r>
      </w:ins>
      <w:ins w:id="90" w:author="Yanyi Ding" w:date="2021-03-02T17:07:00Z">
        <w:r w:rsidR="000C6E6D" w:rsidRPr="00902AA5">
          <w:rPr>
            <w:bCs/>
            <w:iCs/>
            <w:sz w:val="24"/>
          </w:rPr>
          <w:t xml:space="preserve">pattern </w:t>
        </w:r>
      </w:ins>
      <w:ins w:id="91" w:author="Rojan Chitrakar" w:date="2021-03-24T16:10:00Z">
        <w:r w:rsidR="00211CAA">
          <w:rPr>
            <w:bCs/>
            <w:iCs/>
            <w:sz w:val="24"/>
          </w:rPr>
          <w:t xml:space="preserve">needed to support </w:t>
        </w:r>
      </w:ins>
      <w:ins w:id="92" w:author="Yanyi Ding" w:date="2021-03-10T21:47:00Z">
        <w:r w:rsidR="003D1927" w:rsidRPr="00902AA5">
          <w:rPr>
            <w:bCs/>
            <w:iCs/>
            <w:sz w:val="24"/>
          </w:rPr>
          <w:t xml:space="preserve">mandatory </w:t>
        </w:r>
      </w:ins>
      <w:ins w:id="93" w:author="Yanyi Ding" w:date="2021-03-05T17:20:00Z">
        <w:r w:rsidR="002D79A9" w:rsidRPr="00902AA5">
          <w:rPr>
            <w:bCs/>
            <w:iCs/>
            <w:sz w:val="24"/>
          </w:rPr>
          <w:t>MRU</w:t>
        </w:r>
      </w:ins>
      <w:ins w:id="94" w:author="Yanyi Ding" w:date="2021-03-10T21:02:00Z">
        <w:r w:rsidR="005B703B" w:rsidRPr="00902AA5">
          <w:rPr>
            <w:bCs/>
            <w:iCs/>
            <w:sz w:val="24"/>
          </w:rPr>
          <w:t xml:space="preserve"> </w:t>
        </w:r>
      </w:ins>
      <w:ins w:id="95" w:author="Yanyi Ding" w:date="2021-03-10T20:53:00Z">
        <w:r w:rsidR="00390134" w:rsidRPr="00902AA5">
          <w:rPr>
            <w:bCs/>
            <w:iCs/>
            <w:sz w:val="24"/>
          </w:rPr>
          <w:t>for non-OF</w:t>
        </w:r>
      </w:ins>
      <w:ins w:id="96" w:author="Rojan Chitrakar" w:date="2021-03-24T16:20:00Z">
        <w:r w:rsidR="0034034F">
          <w:rPr>
            <w:bCs/>
            <w:iCs/>
            <w:sz w:val="24"/>
          </w:rPr>
          <w:t>D</w:t>
        </w:r>
      </w:ins>
      <w:ins w:id="97" w:author="Yanyi Ding" w:date="2021-03-10T20:53:00Z">
        <w:r w:rsidR="00390134" w:rsidRPr="00902AA5">
          <w:rPr>
            <w:bCs/>
            <w:iCs/>
            <w:sz w:val="24"/>
          </w:rPr>
          <w:t>MA</w:t>
        </w:r>
      </w:ins>
    </w:p>
    <w:p w14:paraId="3251AC41" w14:textId="7D779D48" w:rsidR="00B861FD" w:rsidRDefault="00B861FD" w:rsidP="00A53814">
      <w:pPr>
        <w:rPr>
          <w:ins w:id="98" w:author="Yanyi Ding" w:date="2021-03-02T20:12:00Z"/>
          <w:bCs/>
          <w:iCs/>
          <w:sz w:val="24"/>
        </w:rPr>
      </w:pPr>
      <w:ins w:id="99" w:author="Yanyi Ding" w:date="2021-03-02T15:48:00Z">
        <w:r w:rsidRPr="00A53814">
          <w:rPr>
            <w:bCs/>
            <w:iCs/>
            <w:sz w:val="24"/>
          </w:rPr>
          <w:t xml:space="preserve">— </w:t>
        </w:r>
        <w:r>
          <w:rPr>
            <w:bCs/>
            <w:iCs/>
            <w:sz w:val="24"/>
          </w:rPr>
          <w:t xml:space="preserve">Mandatory support for </w:t>
        </w:r>
      </w:ins>
      <w:ins w:id="100" w:author="Yanyi Ding" w:date="2021-03-16T18:46:00Z">
        <w:r w:rsidR="000B31D7">
          <w:rPr>
            <w:bCs/>
            <w:iCs/>
            <w:sz w:val="24"/>
          </w:rPr>
          <w:t xml:space="preserve">non-OFDMA </w:t>
        </w:r>
      </w:ins>
      <w:ins w:id="101" w:author="Yanyi Ding" w:date="2021-03-02T15:48:00Z">
        <w:r>
          <w:rPr>
            <w:bCs/>
            <w:iCs/>
            <w:sz w:val="24"/>
          </w:rPr>
          <w:t>UL MU-MIMO</w:t>
        </w:r>
      </w:ins>
      <w:ins w:id="102" w:author="Yanyi Ding" w:date="2021-03-02T19:53:00Z">
        <w:r w:rsidR="00C8161C">
          <w:rPr>
            <w:bCs/>
            <w:iCs/>
            <w:sz w:val="24"/>
          </w:rPr>
          <w:t xml:space="preserve"> </w:t>
        </w:r>
      </w:ins>
      <w:ins w:id="103" w:author="Rojan Chitrakar" w:date="2021-03-04T16:27:00Z">
        <w:r w:rsidR="00E259B5">
          <w:rPr>
            <w:bCs/>
            <w:iCs/>
            <w:sz w:val="24"/>
          </w:rPr>
          <w:t xml:space="preserve">transmission </w:t>
        </w:r>
      </w:ins>
      <w:ins w:id="104" w:author="Yanyi Ding" w:date="2021-03-02T19:53:00Z">
        <w:r w:rsidR="00C8161C">
          <w:rPr>
            <w:bCs/>
            <w:iCs/>
            <w:sz w:val="24"/>
          </w:rPr>
          <w:t>for a non-AP EHT STA</w:t>
        </w:r>
      </w:ins>
    </w:p>
    <w:p w14:paraId="734BB611" w14:textId="2EDEB9F7" w:rsidR="00BA57F2" w:rsidRDefault="00114327" w:rsidP="00BA57F2">
      <w:pPr>
        <w:rPr>
          <w:ins w:id="105" w:author="Yanyi Ding" w:date="2021-03-02T20:31:00Z"/>
          <w:bCs/>
          <w:iCs/>
          <w:sz w:val="24"/>
        </w:rPr>
      </w:pPr>
      <w:ins w:id="106" w:author="Yanyi Ding" w:date="2021-03-02T20:13:00Z">
        <w:r w:rsidRPr="00A53814">
          <w:rPr>
            <w:bCs/>
            <w:iCs/>
            <w:sz w:val="24"/>
          </w:rPr>
          <w:t xml:space="preserve">— </w:t>
        </w:r>
        <w:r>
          <w:rPr>
            <w:bCs/>
            <w:iCs/>
            <w:sz w:val="24"/>
          </w:rPr>
          <w:t>Mandatory support for single spatial stream</w:t>
        </w:r>
      </w:ins>
      <w:ins w:id="107" w:author="Yanyi Ding" w:date="2021-03-10T14:43:00Z">
        <w:r w:rsidR="004A727F">
          <w:rPr>
            <w:bCs/>
            <w:iCs/>
            <w:sz w:val="24"/>
          </w:rPr>
          <w:t xml:space="preserve"> EHT-MCS</w:t>
        </w:r>
      </w:ins>
      <w:ins w:id="108" w:author="Yanyi Ding" w:date="2021-03-02T20:13:00Z">
        <w:r>
          <w:rPr>
            <w:bCs/>
            <w:iCs/>
            <w:sz w:val="24"/>
          </w:rPr>
          <w:t xml:space="preserve"> 8 and 9 </w:t>
        </w:r>
      </w:ins>
      <w:ins w:id="109" w:author="Yanyi Ding" w:date="2021-03-02T20:14:00Z">
        <w:r>
          <w:rPr>
            <w:bCs/>
            <w:iCs/>
            <w:sz w:val="24"/>
          </w:rPr>
          <w:t>for</w:t>
        </w:r>
      </w:ins>
      <w:ins w:id="110" w:author="Yanyi Ding" w:date="2021-03-02T20:13:00Z">
        <w:r w:rsidRPr="00114327">
          <w:rPr>
            <w:bCs/>
            <w:iCs/>
            <w:sz w:val="24"/>
          </w:rPr>
          <w:t xml:space="preserve"> </w:t>
        </w:r>
      </w:ins>
      <w:ins w:id="111" w:author="Yanyi Ding" w:date="2021-03-02T20:15:00Z">
        <w:r>
          <w:rPr>
            <w:bCs/>
            <w:iCs/>
            <w:sz w:val="24"/>
          </w:rPr>
          <w:t xml:space="preserve">a </w:t>
        </w:r>
      </w:ins>
      <w:ins w:id="112" w:author="Yanyi Ding" w:date="2021-03-02T20:13:00Z">
        <w:r w:rsidRPr="00114327">
          <w:rPr>
            <w:bCs/>
            <w:iCs/>
            <w:sz w:val="24"/>
          </w:rPr>
          <w:t xml:space="preserve">non-AP EHT STA </w:t>
        </w:r>
      </w:ins>
      <w:ins w:id="113" w:author="Yanyi Ding" w:date="2021-03-02T20:15:00Z">
        <w:r>
          <w:rPr>
            <w:bCs/>
            <w:iCs/>
            <w:sz w:val="24"/>
          </w:rPr>
          <w:t>that is not</w:t>
        </w:r>
      </w:ins>
      <w:ins w:id="114" w:author="Yanyi Ding" w:date="2021-03-02T20:13:00Z">
        <w:r w:rsidRPr="00114327">
          <w:rPr>
            <w:bCs/>
            <w:iCs/>
            <w:sz w:val="24"/>
          </w:rPr>
          <w:t xml:space="preserve"> a 20 MHz-only non-AP EHT STA</w:t>
        </w:r>
      </w:ins>
    </w:p>
    <w:p w14:paraId="4789AFF5" w14:textId="77777777" w:rsidR="006C4A9E" w:rsidRDefault="00D57353" w:rsidP="00A53814">
      <w:pPr>
        <w:rPr>
          <w:ins w:id="115" w:author="Rojan Chitrakar" w:date="2021-03-18T12:23:00Z"/>
          <w:bCs/>
          <w:iCs/>
          <w:sz w:val="24"/>
        </w:rPr>
      </w:pPr>
      <w:ins w:id="116" w:author="Yanyi Ding" w:date="2021-03-02T20:32:00Z">
        <w:r w:rsidRPr="00A53814">
          <w:rPr>
            <w:bCs/>
            <w:iCs/>
            <w:sz w:val="24"/>
          </w:rPr>
          <w:t xml:space="preserve">— </w:t>
        </w:r>
        <w:r>
          <w:rPr>
            <w:bCs/>
            <w:iCs/>
            <w:sz w:val="24"/>
          </w:rPr>
          <w:t>Mandatory support for s</w:t>
        </w:r>
      </w:ins>
      <w:ins w:id="117" w:author="Yanyi Ding" w:date="2021-03-02T20:31:00Z">
        <w:r w:rsidRPr="00D57353">
          <w:rPr>
            <w:bCs/>
            <w:iCs/>
            <w:sz w:val="24"/>
          </w:rPr>
          <w:t>ingle spatial stream EHT-MCS 15 in</w:t>
        </w:r>
      </w:ins>
      <w:ins w:id="118" w:author="Yanyi Ding" w:date="2021-03-10T14:45:00Z">
        <w:r w:rsidR="004A727F">
          <w:rPr>
            <w:bCs/>
            <w:iCs/>
            <w:sz w:val="24"/>
          </w:rPr>
          <w:t xml:space="preserve"> an</w:t>
        </w:r>
      </w:ins>
      <w:ins w:id="119" w:author="Rojan Chitrakar" w:date="2021-03-04T16:33:00Z">
        <w:r w:rsidR="00616AC9">
          <w:rPr>
            <w:bCs/>
            <w:iCs/>
            <w:sz w:val="24"/>
          </w:rPr>
          <w:t xml:space="preserve"> RU</w:t>
        </w:r>
      </w:ins>
      <w:ins w:id="120" w:author="Yanyi Ding" w:date="2021-03-10T14:45:00Z">
        <w:r w:rsidR="004A727F">
          <w:rPr>
            <w:bCs/>
            <w:iCs/>
            <w:sz w:val="24"/>
          </w:rPr>
          <w:t xml:space="preserve"> </w:t>
        </w:r>
      </w:ins>
    </w:p>
    <w:p w14:paraId="2B6F1E78" w14:textId="08D28169" w:rsidR="000C6E6D" w:rsidRDefault="00977948" w:rsidP="00A53814">
      <w:pPr>
        <w:rPr>
          <w:ins w:id="121" w:author="Yanyi Ding" w:date="2021-03-17T18:03:00Z"/>
          <w:bCs/>
          <w:iCs/>
          <w:sz w:val="24"/>
        </w:rPr>
      </w:pPr>
      <w:ins w:id="122" w:author="Yanyi Ding" w:date="2021-03-17T17:57:00Z">
        <w:r w:rsidRPr="00A53814">
          <w:rPr>
            <w:bCs/>
            <w:iCs/>
            <w:sz w:val="24"/>
          </w:rPr>
          <w:t xml:space="preserve">— </w:t>
        </w:r>
        <w:r>
          <w:rPr>
            <w:bCs/>
            <w:iCs/>
            <w:sz w:val="24"/>
          </w:rPr>
          <w:t xml:space="preserve">Mandatory support </w:t>
        </w:r>
      </w:ins>
      <w:ins w:id="123" w:author="Yanyi Ding" w:date="2021-03-17T17:59:00Z">
        <w:r>
          <w:rPr>
            <w:bCs/>
            <w:iCs/>
            <w:sz w:val="24"/>
          </w:rPr>
          <w:t>for participating in 160 MHz</w:t>
        </w:r>
      </w:ins>
      <w:ins w:id="124" w:author="Yanyi Ding" w:date="2021-03-17T18:01:00Z">
        <w:r>
          <w:rPr>
            <w:bCs/>
            <w:iCs/>
            <w:sz w:val="24"/>
          </w:rPr>
          <w:t>/</w:t>
        </w:r>
      </w:ins>
      <w:ins w:id="125" w:author="Yanyi Ding" w:date="2021-03-17T18:00:00Z">
        <w:r>
          <w:rPr>
            <w:bCs/>
            <w:iCs/>
            <w:sz w:val="24"/>
          </w:rPr>
          <w:t>320 MHz</w:t>
        </w:r>
      </w:ins>
      <w:ins w:id="126" w:author="Yanyi Ding" w:date="2021-03-17T18:01:00Z">
        <w:r>
          <w:rPr>
            <w:bCs/>
            <w:iCs/>
            <w:sz w:val="24"/>
          </w:rPr>
          <w:t xml:space="preserve"> </w:t>
        </w:r>
      </w:ins>
      <w:ins w:id="127" w:author="Yanyi Ding" w:date="2021-03-17T18:03:00Z">
        <w:r>
          <w:rPr>
            <w:bCs/>
            <w:iCs/>
            <w:sz w:val="24"/>
          </w:rPr>
          <w:t>UL/DL OFDMA</w:t>
        </w:r>
      </w:ins>
      <w:ins w:id="128" w:author="Yanyi Ding" w:date="2021-03-17T17:59:00Z">
        <w:r>
          <w:rPr>
            <w:bCs/>
            <w:iCs/>
            <w:sz w:val="24"/>
          </w:rPr>
          <w:t xml:space="preserve"> </w:t>
        </w:r>
      </w:ins>
      <w:ins w:id="129" w:author="Yanyi Ding" w:date="2021-03-17T17:57:00Z">
        <w:r>
          <w:rPr>
            <w:bCs/>
            <w:iCs/>
            <w:sz w:val="24"/>
          </w:rPr>
          <w:t xml:space="preserve">for </w:t>
        </w:r>
      </w:ins>
      <w:ins w:id="130" w:author="Yanyi Ding" w:date="2021-03-17T17:59:00Z">
        <w:r>
          <w:rPr>
            <w:bCs/>
            <w:iCs/>
            <w:sz w:val="24"/>
          </w:rPr>
          <w:t>an 80 MHz operating non-AP EHT STA</w:t>
        </w:r>
      </w:ins>
    </w:p>
    <w:p w14:paraId="088F89D7" w14:textId="263E5AE2" w:rsidR="00977948" w:rsidRPr="00A53814" w:rsidRDefault="00977948" w:rsidP="00A53814">
      <w:pPr>
        <w:rPr>
          <w:ins w:id="131" w:author="Yanyi Ding" w:date="2021-02-26T17:25:00Z"/>
          <w:bCs/>
          <w:iCs/>
          <w:sz w:val="24"/>
        </w:rPr>
      </w:pPr>
      <w:ins w:id="132" w:author="Yanyi Ding" w:date="2021-03-17T18:03:00Z">
        <w:r w:rsidRPr="00A53814">
          <w:rPr>
            <w:bCs/>
            <w:iCs/>
            <w:sz w:val="24"/>
          </w:rPr>
          <w:t xml:space="preserve">— </w:t>
        </w:r>
        <w:r>
          <w:rPr>
            <w:bCs/>
            <w:iCs/>
            <w:sz w:val="24"/>
          </w:rPr>
          <w:t>Mandatory support for participating in 320 MHz</w:t>
        </w:r>
      </w:ins>
      <w:ins w:id="133" w:author="Yanyi Ding" w:date="2021-03-17T18:04:00Z">
        <w:r w:rsidR="00F74A22">
          <w:rPr>
            <w:bCs/>
            <w:iCs/>
            <w:sz w:val="24"/>
          </w:rPr>
          <w:t xml:space="preserve"> UL/DL</w:t>
        </w:r>
      </w:ins>
      <w:ins w:id="134" w:author="Yanyi Ding" w:date="2021-03-17T18:03:00Z">
        <w:r>
          <w:rPr>
            <w:bCs/>
            <w:iCs/>
            <w:sz w:val="24"/>
          </w:rPr>
          <w:t xml:space="preserve"> OFDMA for </w:t>
        </w:r>
      </w:ins>
      <w:ins w:id="135" w:author="Yanyi Ding" w:date="2021-03-17T18:04:00Z">
        <w:r w:rsidR="00F74A22">
          <w:rPr>
            <w:bCs/>
            <w:iCs/>
            <w:sz w:val="24"/>
          </w:rPr>
          <w:t>a</w:t>
        </w:r>
      </w:ins>
      <w:ins w:id="136" w:author="Yanyi Ding" w:date="2021-03-17T18:03:00Z">
        <w:r>
          <w:rPr>
            <w:bCs/>
            <w:iCs/>
            <w:sz w:val="24"/>
          </w:rPr>
          <w:t xml:space="preserve"> 160 MHz operating non-AP EHT STA</w:t>
        </w:r>
      </w:ins>
    </w:p>
    <w:p w14:paraId="585665C5" w14:textId="34924D33" w:rsidR="00A53814" w:rsidRDefault="00A53814" w:rsidP="00A53814">
      <w:pPr>
        <w:rPr>
          <w:ins w:id="137" w:author="Yanyi Ding" w:date="2021-03-02T17:17:00Z"/>
          <w:bCs/>
          <w:iCs/>
          <w:sz w:val="24"/>
        </w:rPr>
      </w:pPr>
      <w:ins w:id="138" w:author="Yanyi Ding" w:date="2021-02-26T17:25:00Z">
        <w:r w:rsidRPr="00A53814">
          <w:rPr>
            <w:bCs/>
            <w:iCs/>
            <w:sz w:val="24"/>
          </w:rPr>
          <w:t xml:space="preserve">— Optional support for </w:t>
        </w:r>
      </w:ins>
      <w:ins w:id="139" w:author="Yanyi Ding" w:date="2021-03-02T15:06:00Z">
        <w:r w:rsidR="00A8314B">
          <w:rPr>
            <w:bCs/>
            <w:iCs/>
            <w:sz w:val="24"/>
          </w:rPr>
          <w:t>EHT</w:t>
        </w:r>
      </w:ins>
      <w:ins w:id="140" w:author="Yanyi Ding" w:date="2021-02-26T17:25:00Z">
        <w:r w:rsidRPr="00A53814">
          <w:rPr>
            <w:bCs/>
            <w:iCs/>
            <w:sz w:val="24"/>
          </w:rPr>
          <w:t>-MCSs 1</w:t>
        </w:r>
      </w:ins>
      <w:ins w:id="141" w:author="Yanyi Ding" w:date="2021-03-02T15:08:00Z">
        <w:r w:rsidR="00A8314B">
          <w:rPr>
            <w:bCs/>
            <w:iCs/>
            <w:sz w:val="24"/>
          </w:rPr>
          <w:t>2</w:t>
        </w:r>
      </w:ins>
      <w:ins w:id="142" w:author="Yanyi Ding" w:date="2021-03-02T15:06:00Z">
        <w:r w:rsidR="00A8314B">
          <w:rPr>
            <w:bCs/>
            <w:iCs/>
            <w:sz w:val="24"/>
          </w:rPr>
          <w:t xml:space="preserve"> </w:t>
        </w:r>
      </w:ins>
      <w:ins w:id="143" w:author="Yanyi Ding" w:date="2021-03-02T15:08:00Z">
        <w:r w:rsidR="00A8314B">
          <w:rPr>
            <w:bCs/>
            <w:iCs/>
            <w:sz w:val="24"/>
          </w:rPr>
          <w:t>and</w:t>
        </w:r>
      </w:ins>
      <w:ins w:id="144" w:author="Yanyi Ding" w:date="2021-03-02T15:06:00Z">
        <w:r w:rsidR="00A8314B">
          <w:rPr>
            <w:bCs/>
            <w:iCs/>
            <w:sz w:val="24"/>
          </w:rPr>
          <w:t xml:space="preserve"> 13</w:t>
        </w:r>
      </w:ins>
    </w:p>
    <w:p w14:paraId="7AAD5207" w14:textId="73BCF4CB" w:rsidR="006D40AC" w:rsidRDefault="006D40AC" w:rsidP="00323498">
      <w:pPr>
        <w:rPr>
          <w:ins w:id="145" w:author="Yanyi Ding" w:date="2021-03-02T20:34:00Z"/>
          <w:bCs/>
          <w:iCs/>
          <w:sz w:val="24"/>
        </w:rPr>
      </w:pPr>
      <w:ins w:id="146" w:author="Yanyi Ding" w:date="2021-03-02T17:17:00Z">
        <w:r w:rsidRPr="00A53814">
          <w:rPr>
            <w:bCs/>
            <w:iCs/>
            <w:sz w:val="24"/>
          </w:rPr>
          <w:t xml:space="preserve">— Optional support for </w:t>
        </w:r>
        <w:r>
          <w:rPr>
            <w:bCs/>
            <w:iCs/>
            <w:sz w:val="24"/>
          </w:rPr>
          <w:t>s</w:t>
        </w:r>
        <w:r w:rsidRPr="006D40AC">
          <w:rPr>
            <w:bCs/>
            <w:iCs/>
            <w:sz w:val="24"/>
          </w:rPr>
          <w:t>ingle spatial stream EHT-MCS 14</w:t>
        </w:r>
      </w:ins>
      <w:ins w:id="147" w:author="Bin Tian" w:date="2021-03-16T15:33:00Z">
        <w:r w:rsidR="00002C06">
          <w:rPr>
            <w:bCs/>
            <w:iCs/>
            <w:sz w:val="24"/>
          </w:rPr>
          <w:t xml:space="preserve"> in 6</w:t>
        </w:r>
      </w:ins>
      <w:ins w:id="148" w:author="Yanyi Ding" w:date="2021-03-17T18:06:00Z">
        <w:r w:rsidR="00F74A22">
          <w:rPr>
            <w:bCs/>
            <w:iCs/>
            <w:sz w:val="24"/>
          </w:rPr>
          <w:t xml:space="preserve"> </w:t>
        </w:r>
      </w:ins>
      <w:ins w:id="149" w:author="Bin Tian" w:date="2021-03-16T15:33:00Z">
        <w:r w:rsidR="00002C06">
          <w:rPr>
            <w:bCs/>
            <w:iCs/>
            <w:sz w:val="24"/>
          </w:rPr>
          <w:t>GHz band</w:t>
        </w:r>
      </w:ins>
    </w:p>
    <w:p w14:paraId="6BD01B6A" w14:textId="0FC55F6A" w:rsidR="00A53814" w:rsidRDefault="00D57353" w:rsidP="00A53814">
      <w:pPr>
        <w:rPr>
          <w:ins w:id="150" w:author="Bin Tian" w:date="2021-03-16T15:31:00Z"/>
          <w:bCs/>
          <w:iCs/>
          <w:sz w:val="24"/>
        </w:rPr>
      </w:pPr>
      <w:ins w:id="151" w:author="Yanyi Ding" w:date="2021-03-02T20:34:00Z">
        <w:r w:rsidRPr="00A53814">
          <w:rPr>
            <w:bCs/>
            <w:iCs/>
            <w:sz w:val="24"/>
          </w:rPr>
          <w:t>—</w:t>
        </w:r>
      </w:ins>
      <w:ins w:id="152" w:author="Yanyi Ding" w:date="2021-03-02T21:12:00Z">
        <w:r w:rsidR="003A61DB">
          <w:rPr>
            <w:bCs/>
            <w:iCs/>
            <w:sz w:val="24"/>
          </w:rPr>
          <w:t xml:space="preserve"> </w:t>
        </w:r>
      </w:ins>
      <w:ins w:id="153" w:author="Yanyi Ding" w:date="2021-03-02T20:34:00Z">
        <w:r w:rsidRPr="00A53814">
          <w:rPr>
            <w:bCs/>
            <w:iCs/>
            <w:sz w:val="24"/>
          </w:rPr>
          <w:t xml:space="preserve">Optional support for </w:t>
        </w:r>
        <w:r>
          <w:rPr>
            <w:bCs/>
            <w:iCs/>
            <w:sz w:val="24"/>
          </w:rPr>
          <w:t>s</w:t>
        </w:r>
        <w:r w:rsidRPr="006D40AC">
          <w:rPr>
            <w:bCs/>
            <w:iCs/>
            <w:sz w:val="24"/>
          </w:rPr>
          <w:t xml:space="preserve">ingle spatial stream EHT-MCS </w:t>
        </w:r>
        <w:r>
          <w:rPr>
            <w:bCs/>
            <w:iCs/>
            <w:sz w:val="24"/>
          </w:rPr>
          <w:t>15</w:t>
        </w:r>
      </w:ins>
      <w:ins w:id="154" w:author="Yanyi Ding" w:date="2021-03-02T20:35:00Z">
        <w:r>
          <w:rPr>
            <w:bCs/>
            <w:iCs/>
            <w:sz w:val="24"/>
          </w:rPr>
          <w:t xml:space="preserve"> in</w:t>
        </w:r>
      </w:ins>
      <w:ins w:id="155" w:author="Yanyi Ding" w:date="2021-03-05T16:37:00Z">
        <w:r w:rsidR="00067B9B">
          <w:rPr>
            <w:bCs/>
            <w:iCs/>
            <w:sz w:val="24"/>
          </w:rPr>
          <w:t xml:space="preserve"> </w:t>
        </w:r>
      </w:ins>
      <w:ins w:id="156" w:author="Rojan Chitrakar" w:date="2021-03-15T16:37:00Z">
        <w:r w:rsidR="00902AA5">
          <w:rPr>
            <w:bCs/>
            <w:iCs/>
            <w:sz w:val="24"/>
          </w:rPr>
          <w:t xml:space="preserve">an </w:t>
        </w:r>
      </w:ins>
      <w:ins w:id="157" w:author="Yanyi Ding" w:date="2021-03-05T16:37:00Z">
        <w:r w:rsidR="00067B9B">
          <w:rPr>
            <w:bCs/>
            <w:iCs/>
            <w:sz w:val="24"/>
          </w:rPr>
          <w:t>MRU</w:t>
        </w:r>
      </w:ins>
    </w:p>
    <w:p w14:paraId="21EA2606" w14:textId="776C5C5E" w:rsidR="0061776B" w:rsidDel="008279D6" w:rsidRDefault="0061776B" w:rsidP="00A53814">
      <w:pPr>
        <w:rPr>
          <w:ins w:id="158" w:author="Yanyi Ding" w:date="2021-03-02T15:32:00Z"/>
          <w:del w:id="159" w:author="Rojan Chitrakar" w:date="2021-03-22T15:44:00Z"/>
          <w:bCs/>
          <w:iCs/>
          <w:sz w:val="24"/>
        </w:rPr>
      </w:pPr>
    </w:p>
    <w:p w14:paraId="402B8E32" w14:textId="77777777" w:rsidR="00E30962" w:rsidRDefault="00E30962" w:rsidP="00A53814">
      <w:pPr>
        <w:rPr>
          <w:bCs/>
          <w:iCs/>
          <w:sz w:val="24"/>
        </w:rPr>
      </w:pPr>
    </w:p>
    <w:p w14:paraId="1703FAE3" w14:textId="6534AC4A" w:rsidR="005D37C0" w:rsidRDefault="005D37C0" w:rsidP="00685CD1">
      <w:pPr>
        <w:rPr>
          <w:ins w:id="160" w:author="Rojan Chitrakar" w:date="2021-02-22T17:00:00Z"/>
          <w:bCs/>
          <w:iCs/>
          <w:sz w:val="24"/>
        </w:rPr>
      </w:pPr>
    </w:p>
    <w:p w14:paraId="4105FBEF" w14:textId="738FC966" w:rsidR="00B20CB5" w:rsidRDefault="00B20CB5" w:rsidP="00B20CB5">
      <w:pPr>
        <w:rPr>
          <w:ins w:id="161" w:author="Rojan Chitrakar" w:date="2021-03-22T15:06:00Z"/>
          <w:bCs/>
          <w:iCs/>
          <w:sz w:val="24"/>
        </w:rPr>
      </w:pPr>
      <w:ins w:id="162" w:author="Rojan Chitrakar" w:date="2021-02-22T17:13:00Z">
        <w:r>
          <w:rPr>
            <w:bCs/>
            <w:iCs/>
            <w:sz w:val="24"/>
          </w:rPr>
          <w:t>The main MAC features in an EHT STA that are not present in HE STA or VHT STA or HT STA are the following:</w:t>
        </w:r>
      </w:ins>
    </w:p>
    <w:p w14:paraId="7D38BCDD" w14:textId="2DBC7132" w:rsidR="00EA3BB5" w:rsidRDefault="00EA3BB5" w:rsidP="00EA3BB5">
      <w:pPr>
        <w:rPr>
          <w:ins w:id="163" w:author="Rojan Chitrakar" w:date="2021-03-24T17:23:00Z"/>
          <w:bCs/>
          <w:iCs/>
          <w:sz w:val="24"/>
        </w:rPr>
      </w:pPr>
      <w:bookmarkStart w:id="164" w:name="_Hlk67050102"/>
      <w:bookmarkStart w:id="165" w:name="_Hlk67048280"/>
      <w:commentRangeStart w:id="166"/>
      <w:ins w:id="167" w:author="Rojan Chitrakar" w:date="2021-03-22T15:06:00Z">
        <w:r w:rsidRPr="009131E2">
          <w:rPr>
            <w:rFonts w:hint="eastAsia"/>
            <w:bCs/>
            <w:iCs/>
            <w:sz w:val="24"/>
          </w:rPr>
          <w:t>—</w:t>
        </w:r>
        <w:r>
          <w:rPr>
            <w:bCs/>
            <w:iCs/>
            <w:sz w:val="24"/>
          </w:rPr>
          <w:t xml:space="preserve"> </w:t>
        </w:r>
        <w:r w:rsidRPr="009131E2">
          <w:rPr>
            <w:bCs/>
            <w:iCs/>
            <w:sz w:val="24"/>
          </w:rPr>
          <w:t>Man</w:t>
        </w:r>
        <w:r>
          <w:rPr>
            <w:bCs/>
            <w:iCs/>
            <w:sz w:val="24"/>
          </w:rPr>
          <w:t>datory support for GCMP-256</w:t>
        </w:r>
        <w:bookmarkEnd w:id="164"/>
        <w:commentRangeEnd w:id="166"/>
        <w:r>
          <w:rPr>
            <w:rStyle w:val="CommentReference"/>
            <w:color w:val="000000"/>
            <w:w w:val="0"/>
          </w:rPr>
          <w:commentReference w:id="166"/>
        </w:r>
      </w:ins>
    </w:p>
    <w:p w14:paraId="314F4C0E" w14:textId="77777777" w:rsidR="00CA4E78" w:rsidRDefault="00CA4E78" w:rsidP="00EA3BB5">
      <w:pPr>
        <w:rPr>
          <w:ins w:id="168" w:author="Rojan Chitrakar" w:date="2021-03-24T17:21:00Z"/>
          <w:bCs/>
          <w:iCs/>
          <w:sz w:val="24"/>
        </w:rPr>
      </w:pPr>
    </w:p>
    <w:p w14:paraId="0FE55537" w14:textId="36485F60" w:rsidR="00EA3BB5" w:rsidRDefault="00EA3BB5" w:rsidP="00EA3BB5">
      <w:pPr>
        <w:rPr>
          <w:ins w:id="169" w:author="Rojan Chitrakar" w:date="2021-03-22T15:09:00Z"/>
          <w:bCs/>
          <w:iCs/>
          <w:sz w:val="24"/>
        </w:rPr>
      </w:pPr>
      <w:commentRangeStart w:id="170"/>
      <w:ins w:id="171" w:author="Rojan Chitrakar" w:date="2021-03-22T15:08:00Z">
        <w:r w:rsidRPr="00685CD1">
          <w:rPr>
            <w:rFonts w:hint="eastAsia"/>
            <w:bCs/>
            <w:iCs/>
            <w:sz w:val="24"/>
          </w:rPr>
          <w:t>—</w:t>
        </w:r>
      </w:ins>
      <w:ins w:id="172" w:author="Rojan Chitrakar" w:date="2021-03-22T15:09:00Z">
        <w:r>
          <w:rPr>
            <w:rFonts w:hint="eastAsia"/>
            <w:bCs/>
            <w:iCs/>
            <w:sz w:val="24"/>
          </w:rPr>
          <w:t xml:space="preserve"> </w:t>
        </w:r>
      </w:ins>
      <w:ins w:id="173" w:author="Rojan Chitrakar" w:date="2021-04-13T12:05:00Z">
        <w:r w:rsidR="00E34019" w:rsidRPr="00685CD1">
          <w:rPr>
            <w:bCs/>
            <w:iCs/>
            <w:sz w:val="24"/>
          </w:rPr>
          <w:t xml:space="preserve">In </w:t>
        </w:r>
        <w:r w:rsidR="00E34019">
          <w:rPr>
            <w:bCs/>
            <w:iCs/>
            <w:sz w:val="24"/>
          </w:rPr>
          <w:t>an MLD</w:t>
        </w:r>
        <w:r w:rsidR="00E34019" w:rsidRPr="00685CD1">
          <w:rPr>
            <w:bCs/>
            <w:iCs/>
            <w:sz w:val="24"/>
          </w:rPr>
          <w:t>,</w:t>
        </w:r>
        <w:r w:rsidR="00E34019">
          <w:rPr>
            <w:bCs/>
            <w:iCs/>
            <w:sz w:val="24"/>
          </w:rPr>
          <w:t xml:space="preserve"> mandatory </w:t>
        </w:r>
      </w:ins>
      <w:ins w:id="174" w:author="Rojan Chitrakar" w:date="2021-03-22T15:09:00Z">
        <w:r>
          <w:rPr>
            <w:bCs/>
            <w:iCs/>
            <w:sz w:val="24"/>
          </w:rPr>
          <w:t xml:space="preserve">support for Multi-link </w:t>
        </w:r>
      </w:ins>
      <w:ins w:id="175" w:author="Rojan Chitrakar" w:date="2021-03-22T15:10:00Z">
        <w:r>
          <w:rPr>
            <w:bCs/>
            <w:iCs/>
            <w:sz w:val="24"/>
          </w:rPr>
          <w:t>d</w:t>
        </w:r>
      </w:ins>
      <w:ins w:id="176" w:author="Rojan Chitrakar" w:date="2021-03-22T15:09:00Z">
        <w:r>
          <w:rPr>
            <w:bCs/>
            <w:iCs/>
            <w:sz w:val="24"/>
          </w:rPr>
          <w:t xml:space="preserve">iscovery </w:t>
        </w:r>
      </w:ins>
      <w:ins w:id="177" w:author="Rojan Chitrakar" w:date="2021-03-22T15:10:00Z">
        <w:r>
          <w:rPr>
            <w:bCs/>
            <w:iCs/>
            <w:sz w:val="24"/>
          </w:rPr>
          <w:t>procedure</w:t>
        </w:r>
      </w:ins>
    </w:p>
    <w:p w14:paraId="4F901CD8" w14:textId="743044A3" w:rsidR="00EA3BB5" w:rsidRDefault="00EA3BB5" w:rsidP="00EA3BB5">
      <w:pPr>
        <w:rPr>
          <w:ins w:id="178" w:author="Rojan Chitrakar" w:date="2021-03-22T15:08:00Z"/>
          <w:bCs/>
          <w:iCs/>
          <w:sz w:val="24"/>
        </w:rPr>
      </w:pPr>
      <w:ins w:id="179" w:author="Rojan Chitrakar" w:date="2021-03-22T15:10:00Z">
        <w:r w:rsidRPr="00685CD1">
          <w:rPr>
            <w:rFonts w:hint="eastAsia"/>
            <w:bCs/>
            <w:iCs/>
            <w:sz w:val="24"/>
          </w:rPr>
          <w:t>—</w:t>
        </w:r>
        <w:r>
          <w:rPr>
            <w:rFonts w:hint="eastAsia"/>
            <w:bCs/>
            <w:iCs/>
            <w:sz w:val="24"/>
          </w:rPr>
          <w:t xml:space="preserve"> </w:t>
        </w:r>
      </w:ins>
      <w:ins w:id="180" w:author="Rojan Chitrakar" w:date="2021-04-13T12:05:00Z">
        <w:r w:rsidR="00E34019" w:rsidRPr="00685CD1">
          <w:rPr>
            <w:bCs/>
            <w:iCs/>
            <w:sz w:val="24"/>
          </w:rPr>
          <w:t xml:space="preserve">In </w:t>
        </w:r>
        <w:r w:rsidR="00E34019">
          <w:rPr>
            <w:bCs/>
            <w:iCs/>
            <w:sz w:val="24"/>
          </w:rPr>
          <w:t>an MLD</w:t>
        </w:r>
        <w:r w:rsidR="00E34019" w:rsidRPr="00685CD1">
          <w:rPr>
            <w:bCs/>
            <w:iCs/>
            <w:sz w:val="24"/>
          </w:rPr>
          <w:t>,</w:t>
        </w:r>
        <w:r w:rsidR="00E34019">
          <w:rPr>
            <w:bCs/>
            <w:iCs/>
            <w:sz w:val="24"/>
          </w:rPr>
          <w:t xml:space="preserve"> mandatory </w:t>
        </w:r>
      </w:ins>
      <w:ins w:id="181" w:author="Rojan Chitrakar" w:date="2021-03-22T15:08:00Z">
        <w:r w:rsidRPr="00685CD1">
          <w:rPr>
            <w:bCs/>
            <w:iCs/>
            <w:sz w:val="24"/>
          </w:rPr>
          <w:t>support</w:t>
        </w:r>
        <w:r>
          <w:rPr>
            <w:bCs/>
            <w:iCs/>
            <w:sz w:val="24"/>
          </w:rPr>
          <w:t xml:space="preserve"> for Multi-link (re)setup procedure </w:t>
        </w:r>
      </w:ins>
    </w:p>
    <w:p w14:paraId="66AF5F96" w14:textId="56E705F3" w:rsidR="00EA3BB5" w:rsidRDefault="00EA3BB5" w:rsidP="00EA3BB5">
      <w:pPr>
        <w:rPr>
          <w:ins w:id="182" w:author="Rojan Chitrakar" w:date="2021-03-22T15:10:00Z"/>
          <w:bCs/>
          <w:iCs/>
          <w:sz w:val="24"/>
        </w:rPr>
      </w:pPr>
      <w:ins w:id="183" w:author="Rojan Chitrakar" w:date="2021-03-22T15:08:00Z">
        <w:r w:rsidRPr="00685CD1">
          <w:rPr>
            <w:rFonts w:hint="eastAsia"/>
            <w:bCs/>
            <w:iCs/>
            <w:sz w:val="24"/>
          </w:rPr>
          <w:t>—</w:t>
        </w:r>
        <w:r w:rsidRPr="00685CD1">
          <w:rPr>
            <w:bCs/>
            <w:iCs/>
            <w:sz w:val="24"/>
          </w:rPr>
          <w:t xml:space="preserve"> </w:t>
        </w:r>
      </w:ins>
      <w:ins w:id="184" w:author="Rojan Chitrakar" w:date="2021-04-13T12:05:00Z">
        <w:r w:rsidR="00E34019" w:rsidRPr="00685CD1">
          <w:rPr>
            <w:bCs/>
            <w:iCs/>
            <w:sz w:val="24"/>
          </w:rPr>
          <w:t xml:space="preserve">In </w:t>
        </w:r>
        <w:r w:rsidR="00E34019">
          <w:rPr>
            <w:bCs/>
            <w:iCs/>
            <w:sz w:val="24"/>
          </w:rPr>
          <w:t>an MLD</w:t>
        </w:r>
        <w:r w:rsidR="00E34019" w:rsidRPr="00685CD1">
          <w:rPr>
            <w:bCs/>
            <w:iCs/>
            <w:sz w:val="24"/>
          </w:rPr>
          <w:t>,</w:t>
        </w:r>
        <w:r w:rsidR="00E34019">
          <w:rPr>
            <w:bCs/>
            <w:iCs/>
            <w:sz w:val="24"/>
          </w:rPr>
          <w:t xml:space="preserve"> mandatory </w:t>
        </w:r>
      </w:ins>
      <w:ins w:id="185" w:author="Rojan Chitrakar" w:date="2021-03-22T15:08:00Z">
        <w:r w:rsidRPr="00685CD1">
          <w:rPr>
            <w:bCs/>
            <w:iCs/>
            <w:sz w:val="24"/>
          </w:rPr>
          <w:t>support</w:t>
        </w:r>
        <w:r>
          <w:rPr>
            <w:bCs/>
            <w:iCs/>
            <w:sz w:val="24"/>
          </w:rPr>
          <w:t xml:space="preserve"> for Multi-link </w:t>
        </w:r>
        <w:proofErr w:type="spellStart"/>
        <w:r>
          <w:rPr>
            <w:bCs/>
            <w:iCs/>
            <w:sz w:val="24"/>
          </w:rPr>
          <w:t>BlockAck</w:t>
        </w:r>
        <w:proofErr w:type="spellEnd"/>
        <w:r>
          <w:rPr>
            <w:bCs/>
            <w:iCs/>
            <w:sz w:val="24"/>
          </w:rPr>
          <w:t xml:space="preserve"> procedure</w:t>
        </w:r>
      </w:ins>
    </w:p>
    <w:p w14:paraId="4718A027" w14:textId="549569DE" w:rsidR="00EA3BB5" w:rsidRDefault="00EA3BB5" w:rsidP="00EA3BB5">
      <w:pPr>
        <w:rPr>
          <w:ins w:id="186" w:author="Rojan Chitrakar" w:date="2021-03-22T15:08:00Z"/>
          <w:bCs/>
          <w:iCs/>
          <w:sz w:val="24"/>
        </w:rPr>
      </w:pPr>
      <w:ins w:id="187" w:author="Rojan Chitrakar" w:date="2021-03-22T15:10:00Z">
        <w:r w:rsidRPr="00EA3BB5">
          <w:rPr>
            <w:bCs/>
            <w:iCs/>
            <w:sz w:val="24"/>
          </w:rPr>
          <w:t xml:space="preserve">— </w:t>
        </w:r>
      </w:ins>
      <w:ins w:id="188" w:author="Rojan Chitrakar" w:date="2021-04-13T12:05:00Z">
        <w:r w:rsidR="00E34019" w:rsidRPr="00685CD1">
          <w:rPr>
            <w:bCs/>
            <w:iCs/>
            <w:sz w:val="24"/>
          </w:rPr>
          <w:t xml:space="preserve">In </w:t>
        </w:r>
        <w:r w:rsidR="00E34019">
          <w:rPr>
            <w:bCs/>
            <w:iCs/>
            <w:sz w:val="24"/>
          </w:rPr>
          <w:t>an MLD</w:t>
        </w:r>
        <w:r w:rsidR="00E34019" w:rsidRPr="00685CD1">
          <w:rPr>
            <w:bCs/>
            <w:iCs/>
            <w:sz w:val="24"/>
          </w:rPr>
          <w:t>,</w:t>
        </w:r>
        <w:r w:rsidR="00E34019">
          <w:rPr>
            <w:bCs/>
            <w:iCs/>
            <w:sz w:val="24"/>
          </w:rPr>
          <w:t xml:space="preserve"> mandatory </w:t>
        </w:r>
      </w:ins>
      <w:ins w:id="189" w:author="Rojan Chitrakar" w:date="2021-03-22T15:10:00Z">
        <w:r w:rsidRPr="00EA3BB5">
          <w:rPr>
            <w:bCs/>
            <w:iCs/>
            <w:sz w:val="24"/>
          </w:rPr>
          <w:t xml:space="preserve">support for link management procedure with default </w:t>
        </w:r>
        <w:r>
          <w:rPr>
            <w:bCs/>
            <w:iCs/>
            <w:sz w:val="24"/>
          </w:rPr>
          <w:t>TID-to-</w:t>
        </w:r>
      </w:ins>
      <w:ins w:id="190" w:author="Rojan Chitrakar" w:date="2021-03-22T15:11:00Z">
        <w:r>
          <w:rPr>
            <w:bCs/>
            <w:iCs/>
            <w:sz w:val="24"/>
          </w:rPr>
          <w:t xml:space="preserve">link </w:t>
        </w:r>
      </w:ins>
      <w:ins w:id="191" w:author="Rojan Chitrakar" w:date="2021-03-22T15:10:00Z">
        <w:r w:rsidRPr="00EA3BB5">
          <w:rPr>
            <w:bCs/>
            <w:iCs/>
            <w:sz w:val="24"/>
          </w:rPr>
          <w:t>mapping</w:t>
        </w:r>
      </w:ins>
    </w:p>
    <w:p w14:paraId="70F2E484" w14:textId="6B694E5D" w:rsidR="00EA3BB5" w:rsidRDefault="00EA3BB5" w:rsidP="00EA3BB5">
      <w:pPr>
        <w:rPr>
          <w:ins w:id="192" w:author="Rojan Chitrakar" w:date="2021-03-22T15:08:00Z"/>
          <w:bCs/>
          <w:iCs/>
          <w:sz w:val="24"/>
        </w:rPr>
      </w:pPr>
      <w:commentRangeStart w:id="193"/>
      <w:commentRangeStart w:id="194"/>
      <w:ins w:id="195" w:author="Rojan Chitrakar" w:date="2021-03-22T15:08:00Z">
        <w:r w:rsidRPr="00685CD1">
          <w:rPr>
            <w:rFonts w:hint="eastAsia"/>
            <w:bCs/>
            <w:iCs/>
            <w:sz w:val="24"/>
          </w:rPr>
          <w:t>—</w:t>
        </w:r>
        <w:r w:rsidRPr="00685CD1">
          <w:rPr>
            <w:bCs/>
            <w:iCs/>
            <w:sz w:val="24"/>
          </w:rPr>
          <w:t xml:space="preserve"> </w:t>
        </w:r>
      </w:ins>
      <w:ins w:id="196" w:author="Rojan Chitrakar" w:date="2021-04-13T12:06:00Z">
        <w:r w:rsidR="00E34019" w:rsidRPr="00685CD1">
          <w:rPr>
            <w:bCs/>
            <w:iCs/>
            <w:sz w:val="24"/>
          </w:rPr>
          <w:t xml:space="preserve">In </w:t>
        </w:r>
        <w:r w:rsidR="00E34019">
          <w:rPr>
            <w:bCs/>
            <w:iCs/>
            <w:sz w:val="24"/>
          </w:rPr>
          <w:t>an MLD</w:t>
        </w:r>
        <w:r w:rsidR="00E34019" w:rsidRPr="00685CD1">
          <w:rPr>
            <w:bCs/>
            <w:iCs/>
            <w:sz w:val="24"/>
          </w:rPr>
          <w:t>,</w:t>
        </w:r>
        <w:r w:rsidR="00E34019">
          <w:rPr>
            <w:bCs/>
            <w:iCs/>
            <w:sz w:val="24"/>
          </w:rPr>
          <w:t xml:space="preserve"> mandatory </w:t>
        </w:r>
      </w:ins>
      <w:ins w:id="197" w:author="Rojan Chitrakar" w:date="2021-03-22T15:08:00Z">
        <w:r w:rsidRPr="00685CD1">
          <w:rPr>
            <w:bCs/>
            <w:iCs/>
            <w:sz w:val="24"/>
          </w:rPr>
          <w:t>support</w:t>
        </w:r>
        <w:r>
          <w:rPr>
            <w:bCs/>
            <w:iCs/>
            <w:sz w:val="24"/>
          </w:rPr>
          <w:t xml:space="preserve"> for MLD level sequence number spaces</w:t>
        </w:r>
        <w:commentRangeEnd w:id="170"/>
        <w:r>
          <w:rPr>
            <w:rStyle w:val="CommentReference"/>
            <w:color w:val="000000"/>
            <w:w w:val="0"/>
          </w:rPr>
          <w:commentReference w:id="170"/>
        </w:r>
      </w:ins>
      <w:commentRangeEnd w:id="193"/>
      <w:ins w:id="198" w:author="Rojan Chitrakar" w:date="2021-04-07T22:58:00Z">
        <w:r w:rsidR="00E569C0">
          <w:rPr>
            <w:rStyle w:val="CommentReference"/>
            <w:color w:val="000000"/>
            <w:w w:val="0"/>
          </w:rPr>
          <w:commentReference w:id="193"/>
        </w:r>
      </w:ins>
      <w:commentRangeEnd w:id="194"/>
      <w:ins w:id="199" w:author="Rojan Chitrakar" w:date="2021-04-08T12:50:00Z">
        <w:r w:rsidR="00DB48A1">
          <w:rPr>
            <w:rStyle w:val="CommentReference"/>
            <w:color w:val="000000"/>
            <w:w w:val="0"/>
          </w:rPr>
          <w:commentReference w:id="194"/>
        </w:r>
      </w:ins>
    </w:p>
    <w:p w14:paraId="19E3DA12" w14:textId="77777777" w:rsidR="00CA4E78" w:rsidRDefault="00CA4E78" w:rsidP="00783891">
      <w:pPr>
        <w:rPr>
          <w:ins w:id="200" w:author="Rojan Chitrakar" w:date="2021-03-24T17:23:00Z"/>
          <w:bCs/>
          <w:iCs/>
          <w:sz w:val="24"/>
        </w:rPr>
      </w:pPr>
      <w:bookmarkStart w:id="201" w:name="_Hlk67047416"/>
    </w:p>
    <w:p w14:paraId="60BD49F7" w14:textId="53CAF843" w:rsidR="00783891" w:rsidRDefault="00783891" w:rsidP="00783891">
      <w:pPr>
        <w:rPr>
          <w:ins w:id="202" w:author="Rojan Chitrakar" w:date="2021-03-22T15:18:00Z"/>
          <w:bCs/>
          <w:iCs/>
          <w:sz w:val="24"/>
        </w:rPr>
      </w:pPr>
      <w:commentRangeStart w:id="203"/>
      <w:ins w:id="204" w:author="Rojan Chitrakar" w:date="2021-03-22T15:18:00Z">
        <w:r w:rsidRPr="00685CD1">
          <w:rPr>
            <w:rFonts w:hint="eastAsia"/>
            <w:bCs/>
            <w:iCs/>
            <w:sz w:val="24"/>
          </w:rPr>
          <w:t>—</w:t>
        </w:r>
        <w:r w:rsidRPr="00685CD1">
          <w:rPr>
            <w:bCs/>
            <w:iCs/>
            <w:sz w:val="24"/>
          </w:rPr>
          <w:t xml:space="preserve"> </w:t>
        </w:r>
        <w:commentRangeStart w:id="205"/>
        <w:commentRangeStart w:id="206"/>
        <w:r w:rsidRPr="00685CD1">
          <w:rPr>
            <w:bCs/>
            <w:iCs/>
            <w:sz w:val="24"/>
          </w:rPr>
          <w:t xml:space="preserve">In </w:t>
        </w:r>
        <w:r>
          <w:rPr>
            <w:bCs/>
            <w:iCs/>
            <w:sz w:val="24"/>
          </w:rPr>
          <w:t>an AP MLD</w:t>
        </w:r>
      </w:ins>
      <w:commentRangeEnd w:id="205"/>
      <w:ins w:id="207" w:author="Rojan Chitrakar" w:date="2021-04-07T22:59:00Z">
        <w:r w:rsidR="00E569C0">
          <w:rPr>
            <w:rStyle w:val="CommentReference"/>
            <w:color w:val="000000"/>
            <w:w w:val="0"/>
          </w:rPr>
          <w:commentReference w:id="205"/>
        </w:r>
      </w:ins>
      <w:commentRangeEnd w:id="206"/>
      <w:ins w:id="208" w:author="Rojan Chitrakar" w:date="2021-04-08T12:50:00Z">
        <w:r w:rsidR="00DB48A1">
          <w:rPr>
            <w:rStyle w:val="CommentReference"/>
            <w:color w:val="000000"/>
            <w:w w:val="0"/>
          </w:rPr>
          <w:commentReference w:id="206"/>
        </w:r>
      </w:ins>
      <w:ins w:id="209" w:author="Rojan Chitrakar" w:date="2021-03-22T15:18:00Z">
        <w:r w:rsidRPr="00685CD1">
          <w:rPr>
            <w:bCs/>
            <w:iCs/>
            <w:sz w:val="24"/>
          </w:rPr>
          <w:t xml:space="preserve">, </w:t>
        </w:r>
        <w:r>
          <w:rPr>
            <w:bCs/>
            <w:iCs/>
            <w:sz w:val="24"/>
          </w:rPr>
          <w:t>mandatory</w:t>
        </w:r>
        <w:r w:rsidRPr="00685CD1">
          <w:rPr>
            <w:bCs/>
            <w:iCs/>
            <w:sz w:val="24"/>
          </w:rPr>
          <w:t xml:space="preserve"> support</w:t>
        </w:r>
        <w:r>
          <w:rPr>
            <w:bCs/>
            <w:iCs/>
            <w:sz w:val="24"/>
          </w:rPr>
          <w:t xml:space="preserve"> for serving a </w:t>
        </w:r>
        <w:r w:rsidRPr="0073509D">
          <w:rPr>
            <w:bCs/>
            <w:iCs/>
            <w:sz w:val="24"/>
          </w:rPr>
          <w:t>single radio non-AP MLD</w:t>
        </w:r>
        <w:bookmarkEnd w:id="201"/>
        <w:commentRangeEnd w:id="203"/>
        <w:r>
          <w:rPr>
            <w:rStyle w:val="CommentReference"/>
            <w:color w:val="000000"/>
            <w:w w:val="0"/>
          </w:rPr>
          <w:commentReference w:id="203"/>
        </w:r>
      </w:ins>
      <w:ins w:id="210" w:author="Rojan Chitrakar" w:date="2021-03-22T15:30:00Z">
        <w:r w:rsidR="00FF51E4">
          <w:rPr>
            <w:bCs/>
            <w:iCs/>
            <w:sz w:val="24"/>
          </w:rPr>
          <w:t xml:space="preserve"> </w:t>
        </w:r>
      </w:ins>
    </w:p>
    <w:p w14:paraId="334B09A2" w14:textId="363381E7" w:rsidR="00783891" w:rsidRDefault="00783891" w:rsidP="00783891">
      <w:pPr>
        <w:rPr>
          <w:ins w:id="211" w:author="Rojan Chitrakar" w:date="2021-03-22T15:51:00Z"/>
          <w:bCs/>
          <w:iCs/>
          <w:sz w:val="24"/>
        </w:rPr>
      </w:pPr>
      <w:commentRangeStart w:id="212"/>
      <w:ins w:id="213" w:author="Rojan Chitrakar" w:date="2021-03-22T15:18:00Z">
        <w:r w:rsidRPr="00685CD1">
          <w:rPr>
            <w:rFonts w:hint="eastAsia"/>
            <w:bCs/>
            <w:iCs/>
            <w:sz w:val="24"/>
          </w:rPr>
          <w:t>—</w:t>
        </w:r>
        <w:r w:rsidRPr="00685CD1">
          <w:rPr>
            <w:bCs/>
            <w:iCs/>
            <w:sz w:val="24"/>
          </w:rPr>
          <w:t xml:space="preserve"> In </w:t>
        </w:r>
        <w:r>
          <w:rPr>
            <w:bCs/>
            <w:iCs/>
            <w:sz w:val="24"/>
          </w:rPr>
          <w:t>an AP MLD that is not a</w:t>
        </w:r>
      </w:ins>
      <w:ins w:id="214" w:author="Rojan Chitrakar" w:date="2021-03-22T16:15:00Z">
        <w:r w:rsidR="00561209">
          <w:rPr>
            <w:bCs/>
            <w:iCs/>
            <w:sz w:val="24"/>
          </w:rPr>
          <w:t>n</w:t>
        </w:r>
      </w:ins>
      <w:ins w:id="215" w:author="Rojan Chitrakar" w:date="2021-03-22T15:18:00Z">
        <w:r>
          <w:rPr>
            <w:bCs/>
            <w:iCs/>
            <w:sz w:val="24"/>
          </w:rPr>
          <w:t xml:space="preserve"> NSTR Soft AP MLD</w:t>
        </w:r>
        <w:r w:rsidRPr="00685CD1">
          <w:rPr>
            <w:bCs/>
            <w:iCs/>
            <w:sz w:val="24"/>
          </w:rPr>
          <w:t xml:space="preserve">, </w:t>
        </w:r>
        <w:r>
          <w:rPr>
            <w:bCs/>
            <w:iCs/>
            <w:sz w:val="24"/>
          </w:rPr>
          <w:t>mandatory</w:t>
        </w:r>
        <w:r w:rsidRPr="00685CD1">
          <w:rPr>
            <w:bCs/>
            <w:iCs/>
            <w:sz w:val="24"/>
          </w:rPr>
          <w:t xml:space="preserve"> support</w:t>
        </w:r>
        <w:r>
          <w:rPr>
            <w:bCs/>
            <w:iCs/>
            <w:sz w:val="24"/>
          </w:rPr>
          <w:t xml:space="preserve"> for STR operation</w:t>
        </w:r>
        <w:commentRangeEnd w:id="212"/>
        <w:r>
          <w:rPr>
            <w:rStyle w:val="CommentReference"/>
            <w:color w:val="000000"/>
            <w:w w:val="0"/>
          </w:rPr>
          <w:commentReference w:id="212"/>
        </w:r>
      </w:ins>
    </w:p>
    <w:p w14:paraId="16CCEBFB" w14:textId="684B9557" w:rsidR="00DF0C9D" w:rsidRDefault="00DF0C9D" w:rsidP="00783891">
      <w:pPr>
        <w:rPr>
          <w:ins w:id="216" w:author="Rojan Chitrakar" w:date="2021-03-22T15:20:00Z"/>
          <w:bCs/>
          <w:iCs/>
          <w:sz w:val="24"/>
        </w:rPr>
      </w:pPr>
      <w:commentRangeStart w:id="217"/>
      <w:ins w:id="218" w:author="Rojan Chitrakar" w:date="2021-03-22T15:51:00Z">
        <w:r w:rsidRPr="00685CD1">
          <w:rPr>
            <w:rFonts w:hint="eastAsia"/>
            <w:bCs/>
            <w:iCs/>
            <w:sz w:val="24"/>
          </w:rPr>
          <w:t>—</w:t>
        </w:r>
        <w:r w:rsidRPr="00685CD1">
          <w:rPr>
            <w:bCs/>
            <w:iCs/>
            <w:sz w:val="24"/>
          </w:rPr>
          <w:t xml:space="preserve"> In </w:t>
        </w:r>
        <w:r>
          <w:rPr>
            <w:bCs/>
            <w:iCs/>
            <w:sz w:val="24"/>
          </w:rPr>
          <w:t>a</w:t>
        </w:r>
      </w:ins>
      <w:ins w:id="219" w:author="Rojan Chitrakar" w:date="2021-03-22T16:15:00Z">
        <w:r w:rsidR="00561209">
          <w:rPr>
            <w:bCs/>
            <w:iCs/>
            <w:sz w:val="24"/>
          </w:rPr>
          <w:t>n</w:t>
        </w:r>
      </w:ins>
      <w:ins w:id="220" w:author="Rojan Chitrakar" w:date="2021-03-22T15:51:00Z">
        <w:r>
          <w:rPr>
            <w:bCs/>
            <w:iCs/>
            <w:sz w:val="24"/>
          </w:rPr>
          <w:t xml:space="preserve"> NSTR Soft AP MLD</w:t>
        </w:r>
        <w:r w:rsidRPr="00685CD1">
          <w:rPr>
            <w:bCs/>
            <w:iCs/>
            <w:sz w:val="24"/>
          </w:rPr>
          <w:t xml:space="preserve">, </w:t>
        </w:r>
        <w:r>
          <w:rPr>
            <w:bCs/>
            <w:iCs/>
            <w:sz w:val="24"/>
          </w:rPr>
          <w:t>mandatory</w:t>
        </w:r>
        <w:r w:rsidRPr="00685CD1">
          <w:rPr>
            <w:bCs/>
            <w:iCs/>
            <w:sz w:val="24"/>
          </w:rPr>
          <w:t xml:space="preserve"> support</w:t>
        </w:r>
        <w:r>
          <w:rPr>
            <w:bCs/>
            <w:iCs/>
            <w:sz w:val="24"/>
          </w:rPr>
          <w:t xml:space="preserve"> for </w:t>
        </w:r>
      </w:ins>
      <w:ins w:id="221" w:author="Rojan Chitrakar" w:date="2021-03-22T15:52:00Z">
        <w:r>
          <w:rPr>
            <w:bCs/>
            <w:iCs/>
            <w:sz w:val="24"/>
          </w:rPr>
          <w:t>N</w:t>
        </w:r>
      </w:ins>
      <w:ins w:id="222" w:author="Rojan Chitrakar" w:date="2021-03-22T15:51:00Z">
        <w:r>
          <w:rPr>
            <w:bCs/>
            <w:iCs/>
            <w:sz w:val="24"/>
          </w:rPr>
          <w:t>STR operation</w:t>
        </w:r>
        <w:commentRangeEnd w:id="217"/>
        <w:r>
          <w:rPr>
            <w:rStyle w:val="CommentReference"/>
            <w:color w:val="000000"/>
            <w:w w:val="0"/>
          </w:rPr>
          <w:commentReference w:id="217"/>
        </w:r>
      </w:ins>
    </w:p>
    <w:p w14:paraId="34811827" w14:textId="32A7BFA9" w:rsidR="00E93284" w:rsidRDefault="00783891" w:rsidP="00E93284">
      <w:pPr>
        <w:rPr>
          <w:ins w:id="223" w:author="Rojan Chitrakar" w:date="2021-03-22T15:41:00Z"/>
          <w:bCs/>
          <w:iCs/>
          <w:sz w:val="24"/>
        </w:rPr>
      </w:pPr>
      <w:commentRangeStart w:id="224"/>
      <w:ins w:id="225" w:author="Rojan Chitrakar" w:date="2021-03-22T15:20:00Z">
        <w:r w:rsidRPr="00685CD1">
          <w:rPr>
            <w:rFonts w:hint="eastAsia"/>
            <w:bCs/>
            <w:iCs/>
            <w:sz w:val="24"/>
          </w:rPr>
          <w:t>—</w:t>
        </w:r>
        <w:r w:rsidRPr="00685CD1">
          <w:rPr>
            <w:bCs/>
            <w:iCs/>
            <w:sz w:val="24"/>
          </w:rPr>
          <w:t xml:space="preserve"> </w:t>
        </w:r>
        <w:commentRangeStart w:id="226"/>
        <w:r w:rsidRPr="00685CD1">
          <w:rPr>
            <w:bCs/>
            <w:iCs/>
            <w:sz w:val="24"/>
          </w:rPr>
          <w:t xml:space="preserve">In </w:t>
        </w:r>
        <w:r>
          <w:rPr>
            <w:bCs/>
            <w:iCs/>
            <w:sz w:val="24"/>
          </w:rPr>
          <w:t>an AP MLD</w:t>
        </w:r>
      </w:ins>
      <w:ins w:id="227" w:author="Rojan Chitrakar" w:date="2021-03-22T15:22:00Z">
        <w:r>
          <w:rPr>
            <w:bCs/>
            <w:iCs/>
            <w:sz w:val="24"/>
          </w:rPr>
          <w:t>, mandatory support for PPDU end time alignment</w:t>
        </w:r>
      </w:ins>
      <w:commentRangeEnd w:id="224"/>
      <w:ins w:id="228" w:author="Rojan Chitrakar" w:date="2021-03-22T15:23:00Z">
        <w:r>
          <w:rPr>
            <w:rStyle w:val="CommentReference"/>
            <w:color w:val="000000"/>
            <w:w w:val="0"/>
          </w:rPr>
          <w:commentReference w:id="224"/>
        </w:r>
      </w:ins>
      <w:commentRangeEnd w:id="226"/>
      <w:ins w:id="229" w:author="Rojan Chitrakar" w:date="2021-04-13T17:29:00Z">
        <w:r w:rsidR="0087503F">
          <w:rPr>
            <w:rStyle w:val="CommentReference"/>
            <w:color w:val="000000"/>
            <w:w w:val="0"/>
          </w:rPr>
          <w:commentReference w:id="226"/>
        </w:r>
      </w:ins>
    </w:p>
    <w:p w14:paraId="10E92894" w14:textId="79ECD2CF" w:rsidR="00E93284" w:rsidRDefault="00E93284" w:rsidP="00E93284">
      <w:pPr>
        <w:rPr>
          <w:ins w:id="230" w:author="Rojan Chitrakar" w:date="2021-03-24T17:24:00Z"/>
          <w:bCs/>
          <w:iCs/>
          <w:sz w:val="24"/>
        </w:rPr>
      </w:pPr>
      <w:commentRangeStart w:id="231"/>
      <w:ins w:id="232" w:author="Rojan Chitrakar" w:date="2021-03-22T15:40:00Z">
        <w:r w:rsidRPr="00685CD1">
          <w:rPr>
            <w:rFonts w:hint="eastAsia"/>
            <w:bCs/>
            <w:iCs/>
            <w:sz w:val="24"/>
          </w:rPr>
          <w:t>—</w:t>
        </w:r>
        <w:r w:rsidRPr="00685CD1">
          <w:rPr>
            <w:bCs/>
            <w:iCs/>
            <w:sz w:val="24"/>
          </w:rPr>
          <w:t xml:space="preserve"> In </w:t>
        </w:r>
        <w:r>
          <w:rPr>
            <w:bCs/>
            <w:iCs/>
            <w:sz w:val="24"/>
          </w:rPr>
          <w:t>a</w:t>
        </w:r>
      </w:ins>
      <w:ins w:id="233" w:author="Rojan Chitrakar" w:date="2021-03-22T15:41:00Z">
        <w:r>
          <w:rPr>
            <w:bCs/>
            <w:iCs/>
            <w:sz w:val="24"/>
          </w:rPr>
          <w:t xml:space="preserve"> </w:t>
        </w:r>
      </w:ins>
      <w:ins w:id="234" w:author="Rojan Chitrakar" w:date="2021-03-22T15:40:00Z">
        <w:r>
          <w:rPr>
            <w:bCs/>
            <w:iCs/>
            <w:sz w:val="24"/>
          </w:rPr>
          <w:t>n</w:t>
        </w:r>
      </w:ins>
      <w:ins w:id="235" w:author="Rojan Chitrakar" w:date="2021-03-22T15:41:00Z">
        <w:r>
          <w:rPr>
            <w:bCs/>
            <w:iCs/>
            <w:sz w:val="24"/>
          </w:rPr>
          <w:t>on-</w:t>
        </w:r>
      </w:ins>
      <w:ins w:id="236" w:author="Rojan Chitrakar" w:date="2021-03-22T15:40:00Z">
        <w:r>
          <w:rPr>
            <w:bCs/>
            <w:iCs/>
            <w:sz w:val="24"/>
          </w:rPr>
          <w:t>AP MLD</w:t>
        </w:r>
      </w:ins>
      <w:ins w:id="237" w:author="Rojan Chitrakar" w:date="2021-03-22T15:42:00Z">
        <w:r>
          <w:rPr>
            <w:bCs/>
            <w:iCs/>
            <w:sz w:val="24"/>
          </w:rPr>
          <w:t xml:space="preserve"> operating on a ST</w:t>
        </w:r>
      </w:ins>
      <w:ins w:id="238" w:author="Rojan Chitrakar" w:date="2021-03-22T16:20:00Z">
        <w:r w:rsidR="00BF4D3C">
          <w:rPr>
            <w:bCs/>
            <w:iCs/>
            <w:sz w:val="24"/>
          </w:rPr>
          <w:t>R</w:t>
        </w:r>
      </w:ins>
      <w:ins w:id="239" w:author="Rojan Chitrakar" w:date="2021-03-22T15:42:00Z">
        <w:r>
          <w:rPr>
            <w:bCs/>
            <w:iCs/>
            <w:sz w:val="24"/>
          </w:rPr>
          <w:t xml:space="preserve"> link pair</w:t>
        </w:r>
      </w:ins>
      <w:ins w:id="240" w:author="Rojan Chitrakar" w:date="2021-03-22T15:40:00Z">
        <w:r w:rsidRPr="00685CD1">
          <w:rPr>
            <w:bCs/>
            <w:iCs/>
            <w:sz w:val="24"/>
          </w:rPr>
          <w:t xml:space="preserve">, </w:t>
        </w:r>
        <w:r>
          <w:rPr>
            <w:bCs/>
            <w:iCs/>
            <w:sz w:val="24"/>
          </w:rPr>
          <w:t>mandatory</w:t>
        </w:r>
        <w:r w:rsidRPr="00685CD1">
          <w:rPr>
            <w:bCs/>
            <w:iCs/>
            <w:sz w:val="24"/>
          </w:rPr>
          <w:t xml:space="preserve"> support</w:t>
        </w:r>
        <w:r>
          <w:rPr>
            <w:bCs/>
            <w:iCs/>
            <w:sz w:val="24"/>
          </w:rPr>
          <w:t xml:space="preserve"> for STR operation</w:t>
        </w:r>
        <w:commentRangeEnd w:id="231"/>
        <w:r>
          <w:rPr>
            <w:rStyle w:val="CommentReference"/>
            <w:color w:val="000000"/>
            <w:w w:val="0"/>
          </w:rPr>
          <w:commentReference w:id="231"/>
        </w:r>
      </w:ins>
    </w:p>
    <w:p w14:paraId="4D13C563" w14:textId="77777777" w:rsidR="005327C7" w:rsidRDefault="005327C7" w:rsidP="00E93284">
      <w:pPr>
        <w:rPr>
          <w:ins w:id="241" w:author="Rojan Chitrakar" w:date="2021-03-22T15:45:00Z"/>
          <w:bCs/>
          <w:iCs/>
          <w:sz w:val="24"/>
        </w:rPr>
      </w:pPr>
    </w:p>
    <w:p w14:paraId="5A1126C5" w14:textId="453054B8" w:rsidR="008279D6" w:rsidRDefault="008279D6" w:rsidP="008279D6">
      <w:pPr>
        <w:rPr>
          <w:ins w:id="242" w:author="Rojan Chitrakar" w:date="2021-03-22T15:43:00Z"/>
          <w:bCs/>
          <w:iCs/>
          <w:sz w:val="24"/>
        </w:rPr>
      </w:pPr>
      <w:ins w:id="243" w:author="Rojan Chitrakar" w:date="2021-03-22T15:43:00Z">
        <w:r w:rsidRPr="00685CD1">
          <w:rPr>
            <w:rFonts w:hint="eastAsia"/>
            <w:bCs/>
            <w:iCs/>
            <w:sz w:val="24"/>
          </w:rPr>
          <w:t>—</w:t>
        </w:r>
        <w:r w:rsidRPr="00685CD1">
          <w:rPr>
            <w:bCs/>
            <w:iCs/>
            <w:sz w:val="24"/>
          </w:rPr>
          <w:t xml:space="preserve"> In </w:t>
        </w:r>
        <w:r>
          <w:rPr>
            <w:bCs/>
            <w:iCs/>
            <w:sz w:val="24"/>
          </w:rPr>
          <w:t>an MLD</w:t>
        </w:r>
        <w:r w:rsidRPr="00685CD1">
          <w:rPr>
            <w:bCs/>
            <w:iCs/>
            <w:sz w:val="24"/>
          </w:rPr>
          <w:t xml:space="preserve">, </w:t>
        </w:r>
        <w:r>
          <w:rPr>
            <w:bCs/>
            <w:iCs/>
            <w:sz w:val="24"/>
          </w:rPr>
          <w:t>optional</w:t>
        </w:r>
        <w:r w:rsidRPr="00685CD1">
          <w:rPr>
            <w:bCs/>
            <w:iCs/>
            <w:sz w:val="24"/>
          </w:rPr>
          <w:t xml:space="preserve"> support</w:t>
        </w:r>
        <w:r>
          <w:rPr>
            <w:bCs/>
            <w:iCs/>
            <w:sz w:val="24"/>
          </w:rPr>
          <w:t xml:space="preserve"> for TID-to-link mapping negotiation</w:t>
        </w:r>
      </w:ins>
    </w:p>
    <w:p w14:paraId="5F093A4B" w14:textId="6F59FA67" w:rsidR="008279D6" w:rsidRDefault="008279D6" w:rsidP="008279D6">
      <w:pPr>
        <w:rPr>
          <w:ins w:id="244" w:author="Rojan Chitrakar" w:date="2021-03-22T15:43:00Z"/>
          <w:bCs/>
          <w:iCs/>
          <w:sz w:val="24"/>
        </w:rPr>
      </w:pPr>
      <w:ins w:id="245" w:author="Rojan Chitrakar" w:date="2021-03-22T15:43:00Z">
        <w:r w:rsidRPr="00685CD1">
          <w:rPr>
            <w:rFonts w:hint="eastAsia"/>
            <w:bCs/>
            <w:iCs/>
            <w:sz w:val="24"/>
          </w:rPr>
          <w:t>—</w:t>
        </w:r>
        <w:r w:rsidRPr="00685CD1">
          <w:rPr>
            <w:bCs/>
            <w:iCs/>
            <w:sz w:val="24"/>
          </w:rPr>
          <w:t xml:space="preserve"> </w:t>
        </w:r>
        <w:commentRangeStart w:id="246"/>
        <w:commentRangeStart w:id="247"/>
        <w:r w:rsidRPr="00685CD1">
          <w:rPr>
            <w:bCs/>
            <w:iCs/>
            <w:sz w:val="24"/>
          </w:rPr>
          <w:t xml:space="preserve">In </w:t>
        </w:r>
        <w:r>
          <w:rPr>
            <w:bCs/>
            <w:iCs/>
            <w:sz w:val="24"/>
          </w:rPr>
          <w:t>an MLD</w:t>
        </w:r>
        <w:r w:rsidRPr="00685CD1">
          <w:rPr>
            <w:bCs/>
            <w:iCs/>
            <w:sz w:val="24"/>
          </w:rPr>
          <w:t xml:space="preserve">, </w:t>
        </w:r>
        <w:r>
          <w:rPr>
            <w:bCs/>
            <w:iCs/>
            <w:sz w:val="24"/>
          </w:rPr>
          <w:t>optional</w:t>
        </w:r>
        <w:r w:rsidRPr="00685CD1">
          <w:rPr>
            <w:bCs/>
            <w:iCs/>
            <w:sz w:val="24"/>
          </w:rPr>
          <w:t xml:space="preserve"> support</w:t>
        </w:r>
        <w:r>
          <w:rPr>
            <w:bCs/>
            <w:iCs/>
            <w:sz w:val="24"/>
          </w:rPr>
          <w:t xml:space="preserve"> for EMLSR mode </w:t>
        </w:r>
      </w:ins>
    </w:p>
    <w:p w14:paraId="000E2A37" w14:textId="1FD6D64B" w:rsidR="008279D6" w:rsidRDefault="008279D6" w:rsidP="008279D6">
      <w:pPr>
        <w:rPr>
          <w:ins w:id="248" w:author="Rojan Chitrakar" w:date="2021-03-22T15:43:00Z"/>
          <w:bCs/>
          <w:iCs/>
          <w:sz w:val="24"/>
        </w:rPr>
      </w:pPr>
      <w:ins w:id="249" w:author="Rojan Chitrakar" w:date="2021-03-22T15:43:00Z">
        <w:r w:rsidRPr="00685CD1">
          <w:rPr>
            <w:rFonts w:hint="eastAsia"/>
            <w:bCs/>
            <w:iCs/>
            <w:sz w:val="24"/>
          </w:rPr>
          <w:t>—</w:t>
        </w:r>
        <w:r w:rsidRPr="00685CD1">
          <w:rPr>
            <w:bCs/>
            <w:iCs/>
            <w:sz w:val="24"/>
          </w:rPr>
          <w:t xml:space="preserve"> In </w:t>
        </w:r>
        <w:r>
          <w:rPr>
            <w:bCs/>
            <w:iCs/>
            <w:sz w:val="24"/>
          </w:rPr>
          <w:t>an MLD</w:t>
        </w:r>
        <w:r w:rsidRPr="00685CD1">
          <w:rPr>
            <w:bCs/>
            <w:iCs/>
            <w:sz w:val="24"/>
          </w:rPr>
          <w:t xml:space="preserve">, </w:t>
        </w:r>
        <w:r>
          <w:rPr>
            <w:bCs/>
            <w:iCs/>
            <w:sz w:val="24"/>
          </w:rPr>
          <w:t>optional</w:t>
        </w:r>
        <w:r w:rsidRPr="00685CD1">
          <w:rPr>
            <w:bCs/>
            <w:iCs/>
            <w:sz w:val="24"/>
          </w:rPr>
          <w:t xml:space="preserve"> support</w:t>
        </w:r>
        <w:r>
          <w:rPr>
            <w:bCs/>
            <w:iCs/>
            <w:sz w:val="24"/>
          </w:rPr>
          <w:t xml:space="preserve"> for EMLMR mode </w:t>
        </w:r>
      </w:ins>
      <w:commentRangeEnd w:id="246"/>
      <w:ins w:id="250" w:author="Rojan Chitrakar" w:date="2021-04-07T23:17:00Z">
        <w:r w:rsidR="000F05AB">
          <w:rPr>
            <w:rStyle w:val="CommentReference"/>
            <w:color w:val="000000"/>
            <w:w w:val="0"/>
          </w:rPr>
          <w:commentReference w:id="246"/>
        </w:r>
      </w:ins>
      <w:commentRangeEnd w:id="247"/>
      <w:ins w:id="251" w:author="Rojan Chitrakar" w:date="2021-04-08T12:49:00Z">
        <w:r w:rsidR="00DB48A1">
          <w:rPr>
            <w:rStyle w:val="CommentReference"/>
            <w:color w:val="000000"/>
            <w:w w:val="0"/>
          </w:rPr>
          <w:commentReference w:id="247"/>
        </w:r>
      </w:ins>
    </w:p>
    <w:p w14:paraId="3A7620BA" w14:textId="1FD4DEFD" w:rsidR="008279D6" w:rsidRDefault="008279D6" w:rsidP="008279D6">
      <w:pPr>
        <w:rPr>
          <w:ins w:id="252" w:author="Rojan Chitrakar" w:date="2021-03-22T15:43:00Z"/>
          <w:bCs/>
          <w:iCs/>
          <w:sz w:val="24"/>
        </w:rPr>
      </w:pPr>
      <w:ins w:id="253" w:author="Rojan Chitrakar" w:date="2021-03-22T15:43:00Z">
        <w:r w:rsidRPr="00685CD1">
          <w:rPr>
            <w:rFonts w:hint="eastAsia"/>
            <w:bCs/>
            <w:iCs/>
            <w:sz w:val="24"/>
          </w:rPr>
          <w:t>—</w:t>
        </w:r>
        <w:r w:rsidRPr="00685CD1">
          <w:rPr>
            <w:bCs/>
            <w:iCs/>
            <w:sz w:val="24"/>
          </w:rPr>
          <w:t xml:space="preserve"> In </w:t>
        </w:r>
        <w:r>
          <w:rPr>
            <w:bCs/>
            <w:iCs/>
            <w:sz w:val="24"/>
          </w:rPr>
          <w:t>an MLD</w:t>
        </w:r>
        <w:r w:rsidRPr="00685CD1">
          <w:rPr>
            <w:bCs/>
            <w:iCs/>
            <w:sz w:val="24"/>
          </w:rPr>
          <w:t xml:space="preserve">, </w:t>
        </w:r>
        <w:r>
          <w:rPr>
            <w:bCs/>
            <w:iCs/>
            <w:sz w:val="24"/>
          </w:rPr>
          <w:t>o</w:t>
        </w:r>
        <w:r w:rsidRPr="00FF51E4">
          <w:rPr>
            <w:bCs/>
            <w:iCs/>
            <w:sz w:val="24"/>
          </w:rPr>
          <w:t>ptional support for start time synch PPDUs medium access</w:t>
        </w:r>
      </w:ins>
    </w:p>
    <w:p w14:paraId="04B26A31" w14:textId="00F7B1F2" w:rsidR="00EA3BB5" w:rsidRDefault="00EA3BB5" w:rsidP="00EA3BB5">
      <w:pPr>
        <w:rPr>
          <w:ins w:id="254" w:author="Rojan Chitrakar" w:date="2021-03-22T15:06:00Z"/>
          <w:bCs/>
          <w:iCs/>
          <w:sz w:val="24"/>
        </w:rPr>
      </w:pPr>
      <w:ins w:id="255" w:author="Rojan Chitrakar" w:date="2021-03-22T15:06:00Z">
        <w:r w:rsidRPr="00685CD1">
          <w:rPr>
            <w:rFonts w:hint="eastAsia"/>
            <w:bCs/>
            <w:iCs/>
            <w:sz w:val="24"/>
          </w:rPr>
          <w:t>—</w:t>
        </w:r>
        <w:r w:rsidRPr="00685CD1">
          <w:rPr>
            <w:bCs/>
            <w:iCs/>
            <w:sz w:val="24"/>
          </w:rPr>
          <w:t xml:space="preserve"> </w:t>
        </w:r>
        <w:r>
          <w:rPr>
            <w:bCs/>
            <w:iCs/>
            <w:sz w:val="24"/>
          </w:rPr>
          <w:t>Optional</w:t>
        </w:r>
        <w:r w:rsidRPr="00685CD1">
          <w:rPr>
            <w:bCs/>
            <w:iCs/>
            <w:sz w:val="24"/>
          </w:rPr>
          <w:t xml:space="preserve"> support</w:t>
        </w:r>
        <w:r>
          <w:rPr>
            <w:bCs/>
            <w:iCs/>
            <w:sz w:val="24"/>
          </w:rPr>
          <w:t xml:space="preserve"> for NSEP Priority access operation</w:t>
        </w:r>
      </w:ins>
    </w:p>
    <w:p w14:paraId="4BA08FAD" w14:textId="7845768F" w:rsidR="00EA3BB5" w:rsidRDefault="00EA3BB5" w:rsidP="00EA3BB5">
      <w:pPr>
        <w:rPr>
          <w:ins w:id="256" w:author="Rojan Chitrakar" w:date="2021-03-22T15:13:00Z"/>
          <w:bCs/>
          <w:iCs/>
          <w:sz w:val="24"/>
        </w:rPr>
      </w:pPr>
      <w:ins w:id="257" w:author="Rojan Chitrakar" w:date="2021-03-22T15:06:00Z">
        <w:r w:rsidRPr="00685CD1">
          <w:rPr>
            <w:rFonts w:hint="eastAsia"/>
            <w:bCs/>
            <w:iCs/>
            <w:sz w:val="24"/>
          </w:rPr>
          <w:t>—</w:t>
        </w:r>
        <w:r w:rsidRPr="00685CD1">
          <w:rPr>
            <w:bCs/>
            <w:iCs/>
            <w:sz w:val="24"/>
          </w:rPr>
          <w:t xml:space="preserve"> </w:t>
        </w:r>
        <w:r>
          <w:rPr>
            <w:bCs/>
            <w:iCs/>
            <w:sz w:val="24"/>
          </w:rPr>
          <w:t>Optional</w:t>
        </w:r>
        <w:r w:rsidRPr="00685CD1">
          <w:rPr>
            <w:bCs/>
            <w:iCs/>
            <w:sz w:val="24"/>
          </w:rPr>
          <w:t xml:space="preserve"> support</w:t>
        </w:r>
        <w:r>
          <w:rPr>
            <w:bCs/>
            <w:iCs/>
            <w:sz w:val="24"/>
          </w:rPr>
          <w:t xml:space="preserve"> for </w:t>
        </w:r>
        <w:commentRangeStart w:id="258"/>
        <w:commentRangeStart w:id="259"/>
        <w:r w:rsidRPr="00275163">
          <w:rPr>
            <w:bCs/>
            <w:iCs/>
            <w:sz w:val="24"/>
          </w:rPr>
          <w:t>BlockAck Bitmap field lengths of 512 and 1024</w:t>
        </w:r>
      </w:ins>
      <w:commentRangeEnd w:id="258"/>
      <w:r w:rsidR="00140DA5">
        <w:rPr>
          <w:rStyle w:val="CommentReference"/>
          <w:color w:val="000000"/>
          <w:w w:val="0"/>
        </w:rPr>
        <w:commentReference w:id="258"/>
      </w:r>
      <w:commentRangeEnd w:id="259"/>
      <w:r w:rsidR="00E83AFF">
        <w:rPr>
          <w:rStyle w:val="CommentReference"/>
          <w:color w:val="000000"/>
          <w:w w:val="0"/>
        </w:rPr>
        <w:commentReference w:id="259"/>
      </w:r>
    </w:p>
    <w:p w14:paraId="1BE25239" w14:textId="394A7B35" w:rsidR="00EA3BB5" w:rsidRDefault="00EA3BB5" w:rsidP="00EA3BB5">
      <w:pPr>
        <w:rPr>
          <w:ins w:id="260" w:author="Rojan Chitrakar" w:date="2021-03-22T15:47:00Z"/>
          <w:bCs/>
          <w:iCs/>
          <w:sz w:val="24"/>
        </w:rPr>
      </w:pPr>
      <w:ins w:id="261" w:author="Rojan Chitrakar" w:date="2021-03-22T15:13:00Z">
        <w:r w:rsidRPr="00685CD1">
          <w:rPr>
            <w:rFonts w:hint="eastAsia"/>
            <w:bCs/>
            <w:iCs/>
            <w:sz w:val="24"/>
          </w:rPr>
          <w:t>—</w:t>
        </w:r>
        <w:r w:rsidRPr="00685CD1">
          <w:rPr>
            <w:bCs/>
            <w:iCs/>
            <w:sz w:val="24"/>
          </w:rPr>
          <w:t xml:space="preserve"> </w:t>
        </w:r>
        <w:r>
          <w:rPr>
            <w:bCs/>
            <w:iCs/>
            <w:sz w:val="24"/>
          </w:rPr>
          <w:t>Optional</w:t>
        </w:r>
        <w:r w:rsidRPr="00685CD1">
          <w:rPr>
            <w:bCs/>
            <w:iCs/>
            <w:sz w:val="24"/>
          </w:rPr>
          <w:t xml:space="preserve"> support</w:t>
        </w:r>
        <w:r>
          <w:rPr>
            <w:bCs/>
            <w:iCs/>
            <w:sz w:val="24"/>
          </w:rPr>
          <w:t xml:space="preserve"> for Restricted TWT</w:t>
        </w:r>
      </w:ins>
    </w:p>
    <w:p w14:paraId="79657572" w14:textId="0006C3E2" w:rsidR="005137D9" w:rsidRDefault="005137D9" w:rsidP="00EA3BB5">
      <w:pPr>
        <w:rPr>
          <w:ins w:id="262" w:author="Rojan Chitrakar" w:date="2021-03-22T15:06:00Z"/>
          <w:bCs/>
          <w:iCs/>
          <w:sz w:val="24"/>
        </w:rPr>
      </w:pPr>
      <w:ins w:id="263" w:author="Rojan Chitrakar" w:date="2021-03-22T15:47:00Z">
        <w:r w:rsidRPr="005137D9">
          <w:rPr>
            <w:bCs/>
            <w:iCs/>
            <w:sz w:val="24"/>
          </w:rPr>
          <w:t>— Optional support for Triggered TXOP sharing procedure</w:t>
        </w:r>
      </w:ins>
    </w:p>
    <w:bookmarkEnd w:id="165"/>
    <w:p w14:paraId="6E2E31C8" w14:textId="77777777" w:rsidR="00EA3BB5" w:rsidRDefault="00EA3BB5" w:rsidP="00B20CB5">
      <w:pPr>
        <w:rPr>
          <w:ins w:id="264" w:author="Rojan Chitrakar" w:date="2021-02-22T17:13:00Z"/>
          <w:bCs/>
          <w:iCs/>
          <w:sz w:val="24"/>
        </w:rPr>
      </w:pPr>
    </w:p>
    <w:p w14:paraId="50477561" w14:textId="5008C56B" w:rsidR="00685CD1" w:rsidRDefault="004D203D" w:rsidP="00685CD1">
      <w:pPr>
        <w:rPr>
          <w:bCs/>
          <w:iCs/>
          <w:sz w:val="24"/>
        </w:rPr>
      </w:pPr>
      <w:r w:rsidRPr="004D203D">
        <w:rPr>
          <w:bCs/>
          <w:iCs/>
          <w:sz w:val="24"/>
          <w:highlight w:val="yellow"/>
        </w:rPr>
        <w:t>--------- End of text changes --------------</w:t>
      </w:r>
    </w:p>
    <w:p w14:paraId="7B8A7402" w14:textId="09915E46" w:rsidR="004D203D" w:rsidRDefault="004D203D" w:rsidP="00685CD1">
      <w:pPr>
        <w:rPr>
          <w:bCs/>
          <w:iCs/>
          <w:sz w:val="24"/>
        </w:rPr>
      </w:pPr>
    </w:p>
    <w:sectPr w:rsidR="004D203D" w:rsidSect="00F04FA0">
      <w:headerReference w:type="default" r:id="rId12"/>
      <w:footerReference w:type="default" r:id="rId13"/>
      <w:pgSz w:w="12240" w:h="15840" w:code="1"/>
      <w:pgMar w:top="907" w:right="1080" w:bottom="1166"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66" w:author="Rojan Chitrakar" w:date="2021-03-19T17:59:00Z" w:initials="RC">
    <w:p w14:paraId="69B4AA53" w14:textId="77777777" w:rsidR="00EA3BB5" w:rsidRPr="009131E2" w:rsidRDefault="00EA3BB5" w:rsidP="00EA3BB5">
      <w:pPr>
        <w:rPr>
          <w:rFonts w:eastAsia="Times New Roman"/>
          <w:szCs w:val="22"/>
          <w:highlight w:val="lightGray"/>
        </w:rPr>
      </w:pPr>
      <w:r>
        <w:rPr>
          <w:rStyle w:val="CommentReference"/>
        </w:rPr>
        <w:annotationRef/>
      </w:r>
      <w:r w:rsidRPr="009131E2">
        <w:rPr>
          <w:rFonts w:eastAsia="Times New Roman"/>
          <w:highlight w:val="lightGray"/>
        </w:rPr>
        <w:t>An EHT RSNA STA shall support GCMP-256.</w:t>
      </w:r>
    </w:p>
    <w:p w14:paraId="52F7211F" w14:textId="77777777" w:rsidR="00EA3BB5" w:rsidRDefault="00EA3BB5" w:rsidP="00EA3BB5">
      <w:pPr>
        <w:pStyle w:val="CommentText"/>
      </w:pPr>
      <w:r w:rsidRPr="009131E2">
        <w:rPr>
          <w:rFonts w:eastAsia="Times New Roman"/>
          <w:szCs w:val="22"/>
          <w:highlight w:val="lightGray"/>
        </w:rPr>
        <w:t xml:space="preserve">[Motion 119, #SP130, </w:t>
      </w:r>
      <w:r w:rsidRPr="009131E2">
        <w:rPr>
          <w:rFonts w:eastAsia="Times New Roman"/>
          <w:szCs w:val="22"/>
          <w:highlight w:val="lightGray"/>
        </w:rPr>
        <w:fldChar w:fldCharType="begin"/>
      </w:r>
      <w:r w:rsidRPr="009131E2">
        <w:rPr>
          <w:rFonts w:eastAsia="Times New Roman"/>
          <w:szCs w:val="22"/>
          <w:highlight w:val="lightGray"/>
          <w:lang w:val="en-US"/>
        </w:rPr>
        <w:instrText xml:space="preserve"> CITATION 19_1755r6 \l 1033 </w:instrText>
      </w:r>
      <w:r w:rsidRPr="009131E2">
        <w:rPr>
          <w:rFonts w:eastAsia="Times New Roman"/>
          <w:szCs w:val="22"/>
          <w:highlight w:val="lightGray"/>
        </w:rPr>
        <w:fldChar w:fldCharType="separate"/>
      </w:r>
      <w:r w:rsidRPr="009131E2">
        <w:rPr>
          <w:rFonts w:eastAsia="Times New Roman"/>
          <w:noProof/>
          <w:szCs w:val="22"/>
          <w:highlight w:val="lightGray"/>
          <w:lang w:val="en-US"/>
        </w:rPr>
        <w:t>[7]</w:t>
      </w:r>
      <w:r w:rsidRPr="009131E2">
        <w:rPr>
          <w:rFonts w:eastAsia="Times New Roman"/>
          <w:szCs w:val="22"/>
          <w:highlight w:val="lightGray"/>
        </w:rPr>
        <w:fldChar w:fldCharType="end"/>
      </w:r>
      <w:r w:rsidRPr="009131E2">
        <w:rPr>
          <w:rFonts w:eastAsia="Times New Roman"/>
          <w:szCs w:val="22"/>
          <w:highlight w:val="lightGray"/>
        </w:rPr>
        <w:t xml:space="preserve"> and </w:t>
      </w:r>
      <w:r w:rsidRPr="009131E2">
        <w:rPr>
          <w:rFonts w:eastAsia="Times New Roman"/>
          <w:szCs w:val="22"/>
          <w:highlight w:val="lightGray"/>
        </w:rPr>
        <w:fldChar w:fldCharType="begin"/>
      </w:r>
      <w:r w:rsidRPr="009131E2">
        <w:rPr>
          <w:rFonts w:eastAsia="Times New Roman"/>
          <w:szCs w:val="22"/>
          <w:highlight w:val="lightGray"/>
          <w:lang w:val="en-US"/>
        </w:rPr>
        <w:instrText xml:space="preserve"> CITATION 20_0866r0 \l 1033 </w:instrText>
      </w:r>
      <w:r w:rsidRPr="009131E2">
        <w:rPr>
          <w:rFonts w:eastAsia="Times New Roman"/>
          <w:szCs w:val="22"/>
          <w:highlight w:val="lightGray"/>
        </w:rPr>
        <w:fldChar w:fldCharType="separate"/>
      </w:r>
      <w:r w:rsidRPr="009131E2">
        <w:rPr>
          <w:rFonts w:eastAsia="Times New Roman"/>
          <w:noProof/>
          <w:szCs w:val="22"/>
          <w:highlight w:val="lightGray"/>
          <w:lang w:val="en-US"/>
        </w:rPr>
        <w:t>[327]</w:t>
      </w:r>
      <w:r w:rsidRPr="009131E2">
        <w:rPr>
          <w:rFonts w:eastAsia="Times New Roman"/>
          <w:szCs w:val="22"/>
          <w:highlight w:val="lightGray"/>
        </w:rPr>
        <w:fldChar w:fldCharType="end"/>
      </w:r>
      <w:r w:rsidRPr="009131E2">
        <w:rPr>
          <w:rFonts w:eastAsia="Times New Roman"/>
          <w:szCs w:val="22"/>
          <w:highlight w:val="lightGray"/>
        </w:rPr>
        <w:t>]</w:t>
      </w:r>
    </w:p>
  </w:comment>
  <w:comment w:id="170" w:author="Rojan Chitrakar" w:date="2021-03-19T18:01:00Z" w:initials="RC">
    <w:p w14:paraId="313592CA" w14:textId="77777777" w:rsidR="00EA3BB5" w:rsidRPr="00CA22D8" w:rsidRDefault="00EA3BB5" w:rsidP="00EA3BB5">
      <w:pPr>
        <w:rPr>
          <w:rFonts w:eastAsia="Times New Roman"/>
          <w:highlight w:val="lightGray"/>
        </w:rPr>
      </w:pPr>
      <w:r>
        <w:rPr>
          <w:rStyle w:val="CommentReference"/>
        </w:rPr>
        <w:annotationRef/>
      </w:r>
      <w:r w:rsidRPr="00CA22D8">
        <w:rPr>
          <w:rFonts w:eastAsia="Times New Roman"/>
          <w:highlight w:val="lightGray"/>
        </w:rPr>
        <w:t xml:space="preserve">The support of the following MLO features is mandatory for 802.11be AP and 802.11be STA. </w:t>
      </w:r>
    </w:p>
    <w:p w14:paraId="6F4D2C84" w14:textId="77777777" w:rsidR="00EA3BB5" w:rsidRPr="00CA22D8" w:rsidRDefault="00EA3BB5" w:rsidP="00EA3BB5">
      <w:pPr>
        <w:numPr>
          <w:ilvl w:val="0"/>
          <w:numId w:val="5"/>
        </w:numPr>
        <w:contextualSpacing/>
        <w:jc w:val="left"/>
        <w:rPr>
          <w:rFonts w:eastAsia="Times New Roman"/>
          <w:highlight w:val="lightGray"/>
        </w:rPr>
      </w:pPr>
      <w:r w:rsidRPr="00CA22D8">
        <w:rPr>
          <w:rFonts w:eastAsia="Times New Roman"/>
          <w:highlight w:val="lightGray"/>
        </w:rPr>
        <w:t xml:space="preserve">Discovery procedure, setup procedures, security procedures, default mapping (all TIDs mapped to all links, all setup links enabled), TIM indicating BUs at MLD level, BA at MLD level, power save per link, power state change indications per link, and BSS parameter critical update procedure. </w:t>
      </w:r>
    </w:p>
    <w:p w14:paraId="7EB1BBAF" w14:textId="77777777" w:rsidR="00EA3BB5" w:rsidRPr="00CA22D8" w:rsidRDefault="00EA3BB5" w:rsidP="00EA3BB5">
      <w:pPr>
        <w:numPr>
          <w:ilvl w:val="0"/>
          <w:numId w:val="5"/>
        </w:numPr>
        <w:contextualSpacing/>
        <w:jc w:val="left"/>
        <w:rPr>
          <w:rFonts w:eastAsia="Times New Roman"/>
          <w:highlight w:val="lightGray"/>
        </w:rPr>
      </w:pPr>
      <w:r w:rsidRPr="00CA22D8">
        <w:rPr>
          <w:rFonts w:eastAsia="Times New Roman"/>
          <w:highlight w:val="lightGray"/>
        </w:rPr>
        <w:t xml:space="preserve">NOTE – The above does not preclude other functionalities being added to the list. </w:t>
      </w:r>
    </w:p>
    <w:p w14:paraId="037A32F9" w14:textId="77777777" w:rsidR="00EA3BB5" w:rsidRPr="00CA22D8" w:rsidRDefault="00EA3BB5" w:rsidP="00EA3BB5">
      <w:pPr>
        <w:rPr>
          <w:rFonts w:eastAsia="Times New Roman"/>
        </w:rPr>
      </w:pPr>
      <w:r w:rsidRPr="00CA22D8">
        <w:rPr>
          <w:rFonts w:eastAsia="Times New Roman"/>
          <w:szCs w:val="22"/>
          <w:highlight w:val="lightGray"/>
        </w:rPr>
        <w:t xml:space="preserve">[Motion 142, #SP303, </w:t>
      </w:r>
      <w:sdt>
        <w:sdtPr>
          <w:rPr>
            <w:rFonts w:eastAsia="Times New Roman"/>
            <w:szCs w:val="22"/>
            <w:highlight w:val="lightGray"/>
          </w:rPr>
          <w:id w:val="-926033726"/>
          <w:citation/>
        </w:sdtPr>
        <w:sdtEndPr/>
        <w:sdtContent>
          <w:r w:rsidRPr="00CA22D8">
            <w:rPr>
              <w:rFonts w:eastAsia="Times New Roman"/>
              <w:szCs w:val="22"/>
              <w:highlight w:val="lightGray"/>
            </w:rPr>
            <w:fldChar w:fldCharType="begin"/>
          </w:r>
          <w:r w:rsidRPr="00CA22D8">
            <w:rPr>
              <w:rFonts w:eastAsia="Times New Roman"/>
              <w:szCs w:val="22"/>
              <w:highlight w:val="lightGray"/>
              <w:lang w:val="en-US"/>
            </w:rPr>
            <w:instrText xml:space="preserve"> CITATION 19_1755r12 \l 1033 </w:instrText>
          </w:r>
          <w:r w:rsidRPr="00CA22D8">
            <w:rPr>
              <w:rFonts w:eastAsia="Times New Roman"/>
              <w:szCs w:val="22"/>
              <w:highlight w:val="lightGray"/>
            </w:rPr>
            <w:fldChar w:fldCharType="separate"/>
          </w:r>
          <w:r w:rsidRPr="00CA22D8">
            <w:rPr>
              <w:rFonts w:eastAsia="Times New Roman"/>
              <w:noProof/>
              <w:szCs w:val="22"/>
              <w:highlight w:val="lightGray"/>
              <w:lang w:val="en-US"/>
            </w:rPr>
            <w:t>[53]</w:t>
          </w:r>
          <w:r w:rsidRPr="00CA22D8">
            <w:rPr>
              <w:rFonts w:eastAsia="Times New Roman"/>
              <w:szCs w:val="22"/>
              <w:highlight w:val="lightGray"/>
            </w:rPr>
            <w:fldChar w:fldCharType="end"/>
          </w:r>
        </w:sdtContent>
      </w:sdt>
      <w:r w:rsidRPr="00CA22D8">
        <w:rPr>
          <w:rFonts w:eastAsia="Times New Roman"/>
          <w:szCs w:val="22"/>
          <w:highlight w:val="lightGray"/>
        </w:rPr>
        <w:t xml:space="preserve"> and </w:t>
      </w:r>
      <w:sdt>
        <w:sdtPr>
          <w:rPr>
            <w:rFonts w:eastAsia="Times New Roman"/>
            <w:szCs w:val="22"/>
            <w:highlight w:val="lightGray"/>
          </w:rPr>
          <w:id w:val="1706297938"/>
          <w:citation/>
        </w:sdtPr>
        <w:sdtEndPr/>
        <w:sdtContent>
          <w:r w:rsidRPr="00CA22D8">
            <w:rPr>
              <w:rFonts w:eastAsia="Times New Roman"/>
              <w:szCs w:val="22"/>
              <w:highlight w:val="lightGray"/>
            </w:rPr>
            <w:fldChar w:fldCharType="begin"/>
          </w:r>
          <w:r w:rsidRPr="00CA22D8">
            <w:rPr>
              <w:rFonts w:eastAsia="Times New Roman"/>
              <w:szCs w:val="22"/>
              <w:highlight w:val="lightGray"/>
              <w:lang w:val="en-US"/>
            </w:rPr>
            <w:instrText xml:space="preserve"> CITATION 20_0992r4 \l 1033 </w:instrText>
          </w:r>
          <w:r w:rsidRPr="00CA22D8">
            <w:rPr>
              <w:rFonts w:eastAsia="Times New Roman"/>
              <w:szCs w:val="22"/>
              <w:highlight w:val="lightGray"/>
            </w:rPr>
            <w:fldChar w:fldCharType="separate"/>
          </w:r>
          <w:r w:rsidRPr="00CA22D8">
            <w:rPr>
              <w:rFonts w:eastAsia="Times New Roman"/>
              <w:noProof/>
              <w:szCs w:val="22"/>
              <w:highlight w:val="lightGray"/>
              <w:lang w:val="en-US"/>
            </w:rPr>
            <w:t>[173]</w:t>
          </w:r>
          <w:r w:rsidRPr="00CA22D8">
            <w:rPr>
              <w:rFonts w:eastAsia="Times New Roman"/>
              <w:szCs w:val="22"/>
              <w:highlight w:val="lightGray"/>
            </w:rPr>
            <w:fldChar w:fldCharType="end"/>
          </w:r>
        </w:sdtContent>
      </w:sdt>
      <w:r w:rsidRPr="00CA22D8">
        <w:rPr>
          <w:rFonts w:eastAsia="Times New Roman"/>
          <w:szCs w:val="22"/>
          <w:highlight w:val="lightGray"/>
        </w:rPr>
        <w:t>]</w:t>
      </w:r>
    </w:p>
    <w:p w14:paraId="02021A75" w14:textId="77777777" w:rsidR="00EA3BB5" w:rsidRDefault="00EA3BB5" w:rsidP="00EA3BB5">
      <w:pPr>
        <w:pStyle w:val="CommentText"/>
      </w:pPr>
    </w:p>
  </w:comment>
  <w:comment w:id="193" w:author="Rojan Chitrakar" w:date="2021-04-07T22:58:00Z" w:initials="RC">
    <w:p w14:paraId="7B02EDDC" w14:textId="2D436CCE" w:rsidR="00E569C0" w:rsidRDefault="00E569C0">
      <w:pPr>
        <w:pStyle w:val="CommentText"/>
      </w:pPr>
      <w:r>
        <w:rPr>
          <w:rStyle w:val="CommentReference"/>
        </w:rPr>
        <w:annotationRef/>
      </w:r>
      <w:r>
        <w:t xml:space="preserve">George: </w:t>
      </w:r>
      <w:proofErr w:type="spellStart"/>
      <w:r>
        <w:t>Alread</w:t>
      </w:r>
      <w:proofErr w:type="spellEnd"/>
      <w:r>
        <w:t xml:space="preserve"> included in ML-BA?</w:t>
      </w:r>
    </w:p>
  </w:comment>
  <w:comment w:id="194" w:author="Rojan Chitrakar" w:date="2021-04-08T12:50:00Z" w:initials="RC">
    <w:p w14:paraId="45D92545" w14:textId="3E3DA824" w:rsidR="00DB48A1" w:rsidRDefault="00DB48A1">
      <w:pPr>
        <w:pStyle w:val="CommentText"/>
      </w:pPr>
      <w:r>
        <w:rPr>
          <w:rStyle w:val="CommentReference"/>
        </w:rPr>
        <w:annotationRef/>
      </w:r>
      <w:r>
        <w:t>There are MLD level SN spaces outside of BA agreements as well.</w:t>
      </w:r>
    </w:p>
  </w:comment>
  <w:comment w:id="205" w:author="Rojan Chitrakar" w:date="2021-04-07T22:59:00Z" w:initials="RC">
    <w:p w14:paraId="0EB1F2CE" w14:textId="514BC76C" w:rsidR="00E569C0" w:rsidRDefault="00E569C0">
      <w:pPr>
        <w:pStyle w:val="CommentText"/>
      </w:pPr>
      <w:r>
        <w:rPr>
          <w:rStyle w:val="CommentReference"/>
        </w:rPr>
        <w:annotationRef/>
      </w:r>
      <w:r>
        <w:t xml:space="preserve">George: </w:t>
      </w:r>
      <w:r w:rsidR="00140DA5">
        <w:t>Should be for</w:t>
      </w:r>
      <w:r>
        <w:t xml:space="preserve"> AP MLD</w:t>
      </w:r>
      <w:r w:rsidR="00140DA5">
        <w:t xml:space="preserve"> instead of AP.</w:t>
      </w:r>
    </w:p>
  </w:comment>
  <w:comment w:id="206" w:author="Rojan Chitrakar" w:date="2021-04-08T12:50:00Z" w:initials="RC">
    <w:p w14:paraId="0EEB1214" w14:textId="734F8BC6" w:rsidR="00DB48A1" w:rsidRDefault="00DB48A1">
      <w:pPr>
        <w:pStyle w:val="CommentText"/>
      </w:pPr>
      <w:r>
        <w:rPr>
          <w:rStyle w:val="CommentReference"/>
        </w:rPr>
        <w:annotationRef/>
      </w:r>
      <w:r>
        <w:t>OK, simplified as MLD</w:t>
      </w:r>
    </w:p>
  </w:comment>
  <w:comment w:id="203" w:author="Rojan Chitrakar" w:date="2021-03-19T17:58:00Z" w:initials="RC">
    <w:p w14:paraId="10E7064E" w14:textId="77777777" w:rsidR="00783891" w:rsidRPr="00A06847" w:rsidRDefault="00783891" w:rsidP="00783891">
      <w:pPr>
        <w:rPr>
          <w:highlight w:val="lightGray"/>
        </w:rPr>
      </w:pPr>
      <w:r>
        <w:rPr>
          <w:rStyle w:val="CommentReference"/>
        </w:rPr>
        <w:annotationRef/>
      </w:r>
      <w:r w:rsidRPr="00A06847">
        <w:rPr>
          <w:highlight w:val="lightGray"/>
        </w:rPr>
        <w:t xml:space="preserve">An AP MLD shall be able to serve a single radio non-AP MLD.  </w:t>
      </w:r>
    </w:p>
    <w:p w14:paraId="09E9950A" w14:textId="77777777" w:rsidR="00783891" w:rsidRDefault="00783891" w:rsidP="00783891">
      <w:pPr>
        <w:pStyle w:val="CommentText"/>
      </w:pPr>
      <w:r w:rsidRPr="00A06847">
        <w:rPr>
          <w:szCs w:val="22"/>
          <w:highlight w:val="lightGray"/>
        </w:rPr>
        <w:t xml:space="preserve">[Motion 142, #SP308, </w:t>
      </w:r>
      <w:sdt>
        <w:sdtPr>
          <w:rPr>
            <w:szCs w:val="22"/>
            <w:highlight w:val="lightGray"/>
          </w:rPr>
          <w:id w:val="1655484859"/>
          <w:citation/>
        </w:sdtPr>
        <w:sdtEndPr/>
        <w:sdtContent>
          <w:r w:rsidRPr="00A06847">
            <w:rPr>
              <w:szCs w:val="22"/>
              <w:highlight w:val="lightGray"/>
            </w:rPr>
            <w:fldChar w:fldCharType="begin"/>
          </w:r>
          <w:r w:rsidRPr="00A06847">
            <w:rPr>
              <w:szCs w:val="22"/>
              <w:highlight w:val="lightGray"/>
              <w:lang w:val="en-US"/>
            </w:rPr>
            <w:instrText xml:space="preserve"> CITATION 19_1755r12 \l 1033 </w:instrText>
          </w:r>
          <w:r w:rsidRPr="00A06847">
            <w:rPr>
              <w:szCs w:val="22"/>
              <w:highlight w:val="lightGray"/>
            </w:rPr>
            <w:fldChar w:fldCharType="separate"/>
          </w:r>
          <w:r w:rsidRPr="00EE3B4C">
            <w:rPr>
              <w:noProof/>
              <w:szCs w:val="22"/>
              <w:highlight w:val="lightGray"/>
              <w:lang w:val="en-US"/>
            </w:rPr>
            <w:t>[53]</w:t>
          </w:r>
          <w:r w:rsidRPr="00A06847">
            <w:rPr>
              <w:szCs w:val="22"/>
              <w:highlight w:val="lightGray"/>
            </w:rPr>
            <w:fldChar w:fldCharType="end"/>
          </w:r>
        </w:sdtContent>
      </w:sdt>
      <w:r w:rsidRPr="00A06847">
        <w:rPr>
          <w:szCs w:val="22"/>
          <w:highlight w:val="lightGray"/>
        </w:rPr>
        <w:t xml:space="preserve"> and </w:t>
      </w:r>
      <w:sdt>
        <w:sdtPr>
          <w:rPr>
            <w:szCs w:val="22"/>
            <w:highlight w:val="lightGray"/>
          </w:rPr>
          <w:id w:val="1430235485"/>
          <w:citation/>
        </w:sdtPr>
        <w:sdtEndPr/>
        <w:sdtContent>
          <w:r w:rsidRPr="00A06847">
            <w:rPr>
              <w:szCs w:val="22"/>
              <w:highlight w:val="lightGray"/>
            </w:rPr>
            <w:fldChar w:fldCharType="begin"/>
          </w:r>
          <w:r w:rsidRPr="00A06847">
            <w:rPr>
              <w:szCs w:val="22"/>
              <w:highlight w:val="lightGray"/>
              <w:lang w:val="en-US"/>
            </w:rPr>
            <w:instrText xml:space="preserve"> CITATION 20_0992r5 \l 1033 </w:instrText>
          </w:r>
          <w:r w:rsidRPr="00A06847">
            <w:rPr>
              <w:szCs w:val="22"/>
              <w:highlight w:val="lightGray"/>
            </w:rPr>
            <w:fldChar w:fldCharType="separate"/>
          </w:r>
          <w:r w:rsidRPr="00EE3B4C">
            <w:rPr>
              <w:noProof/>
              <w:szCs w:val="22"/>
              <w:highlight w:val="lightGray"/>
              <w:lang w:val="en-US"/>
            </w:rPr>
            <w:t>[259]</w:t>
          </w:r>
          <w:r w:rsidRPr="00A06847">
            <w:rPr>
              <w:szCs w:val="22"/>
              <w:highlight w:val="lightGray"/>
            </w:rPr>
            <w:fldChar w:fldCharType="end"/>
          </w:r>
        </w:sdtContent>
      </w:sdt>
      <w:r w:rsidRPr="00A06847">
        <w:rPr>
          <w:szCs w:val="22"/>
          <w:highlight w:val="lightGray"/>
        </w:rPr>
        <w:t>]</w:t>
      </w:r>
    </w:p>
  </w:comment>
  <w:comment w:id="212" w:author="Rojan Chitrakar" w:date="2021-03-19T17:57:00Z" w:initials="RC">
    <w:p w14:paraId="610744AC" w14:textId="77777777" w:rsidR="00783891" w:rsidRPr="00926B25" w:rsidRDefault="00783891" w:rsidP="00783891">
      <w:pPr>
        <w:rPr>
          <w:rFonts w:eastAsia="Times New Roman"/>
          <w:highlight w:val="lightGray"/>
          <w:lang w:val="en-US"/>
        </w:rPr>
      </w:pPr>
      <w:r>
        <w:rPr>
          <w:rStyle w:val="CommentReference"/>
        </w:rPr>
        <w:annotationRef/>
      </w:r>
      <w:r w:rsidRPr="00926B25">
        <w:rPr>
          <w:rFonts w:eastAsia="Times New Roman"/>
          <w:highlight w:val="lightGray"/>
          <w:lang w:val="en-US"/>
        </w:rPr>
        <w:t>A multi-radio non-AP MLD that is operating on a pair of links on which it is STR capable shall be capable of operating with channel aggregation on that pair of links.</w:t>
      </w:r>
    </w:p>
    <w:p w14:paraId="6EE2627B" w14:textId="77777777" w:rsidR="00783891" w:rsidRPr="00926B25" w:rsidRDefault="00783891" w:rsidP="00783891">
      <w:pPr>
        <w:rPr>
          <w:rFonts w:eastAsia="Times New Roman"/>
          <w:b/>
          <w:bCs/>
          <w:highlight w:val="lightGray"/>
          <w:lang w:val="en-US"/>
        </w:rPr>
      </w:pPr>
      <w:r w:rsidRPr="00926B25">
        <w:rPr>
          <w:rFonts w:eastAsia="Times New Roman"/>
          <w:b/>
          <w:bCs/>
          <w:highlight w:val="lightGray"/>
          <w:lang w:val="en-US"/>
        </w:rPr>
        <w:t>A regular AP MLD (that corresponds to an AP MLD that is not a soft-AP MLD) shall be an STR AP MLD</w:t>
      </w:r>
    </w:p>
    <w:p w14:paraId="7DE90D61" w14:textId="77777777" w:rsidR="00783891" w:rsidRPr="00926B25" w:rsidRDefault="00783891" w:rsidP="00783891">
      <w:pPr>
        <w:rPr>
          <w:rFonts w:eastAsia="Times New Roman"/>
          <w:highlight w:val="lightGray"/>
          <w:lang w:val="en-US"/>
        </w:rPr>
      </w:pPr>
      <w:r w:rsidRPr="00926B25">
        <w:rPr>
          <w:rFonts w:eastAsia="Times New Roman"/>
          <w:highlight w:val="lightGray"/>
          <w:lang w:val="en-US"/>
        </w:rPr>
        <w:t>NOTE – Channel aggregation is used here to refer to the simultaneous transmission and reception of PPDUs overlapping in time on different links.</w:t>
      </w:r>
    </w:p>
    <w:p w14:paraId="70B33673" w14:textId="77777777" w:rsidR="00783891" w:rsidRDefault="00783891" w:rsidP="00783891">
      <w:pPr>
        <w:pStyle w:val="CommentText"/>
      </w:pPr>
      <w:r w:rsidRPr="00926B25">
        <w:rPr>
          <w:rFonts w:eastAsia="Times New Roman"/>
          <w:color w:val="auto"/>
          <w:w w:val="100"/>
          <w:sz w:val="22"/>
          <w:highlight w:val="lightGray"/>
          <w:lang w:val="en-US"/>
        </w:rPr>
        <w:t xml:space="preserve">[Motion 150, #SP366, </w:t>
      </w:r>
      <w:sdt>
        <w:sdtPr>
          <w:rPr>
            <w:rFonts w:eastAsia="Times New Roman"/>
            <w:color w:val="auto"/>
            <w:w w:val="100"/>
            <w:sz w:val="22"/>
            <w:highlight w:val="lightGray"/>
            <w:lang w:val="en-US"/>
          </w:rPr>
          <w:id w:val="-1028713750"/>
          <w:citation/>
        </w:sdtPr>
        <w:sdtEndPr/>
        <w:sdtContent>
          <w:r w:rsidRPr="00926B25">
            <w:rPr>
              <w:rFonts w:eastAsia="Times New Roman"/>
              <w:color w:val="auto"/>
              <w:w w:val="100"/>
              <w:sz w:val="22"/>
              <w:highlight w:val="lightGray"/>
              <w:lang w:val="en-US"/>
            </w:rPr>
            <w:fldChar w:fldCharType="begin"/>
          </w:r>
          <w:r w:rsidRPr="00926B25">
            <w:rPr>
              <w:rFonts w:eastAsia="Times New Roman"/>
              <w:color w:val="auto"/>
              <w:w w:val="100"/>
              <w:sz w:val="22"/>
              <w:highlight w:val="lightGray"/>
              <w:lang w:val="en-US"/>
            </w:rPr>
            <w:instrText xml:space="preserve"> CITATION 19_1755r15 \l 1033 </w:instrText>
          </w:r>
          <w:r w:rsidRPr="00926B25">
            <w:rPr>
              <w:rFonts w:eastAsia="Times New Roman"/>
              <w:color w:val="auto"/>
              <w:w w:val="100"/>
              <w:sz w:val="22"/>
              <w:highlight w:val="lightGray"/>
              <w:lang w:val="en-US"/>
            </w:rPr>
            <w:fldChar w:fldCharType="separate"/>
          </w:r>
          <w:r w:rsidRPr="00926B25">
            <w:rPr>
              <w:rFonts w:eastAsia="Times New Roman"/>
              <w:noProof/>
              <w:color w:val="auto"/>
              <w:w w:val="100"/>
              <w:sz w:val="22"/>
              <w:highlight w:val="lightGray"/>
              <w:lang w:val="en-US"/>
            </w:rPr>
            <w:t>[92]</w:t>
          </w:r>
          <w:r w:rsidRPr="00926B25">
            <w:rPr>
              <w:rFonts w:eastAsia="Times New Roman"/>
              <w:color w:val="auto"/>
              <w:w w:val="100"/>
              <w:sz w:val="22"/>
              <w:highlight w:val="lightGray"/>
              <w:lang w:val="en-US"/>
            </w:rPr>
            <w:fldChar w:fldCharType="end"/>
          </w:r>
        </w:sdtContent>
      </w:sdt>
      <w:r w:rsidRPr="00926B25">
        <w:rPr>
          <w:rFonts w:eastAsia="Times New Roman"/>
          <w:color w:val="auto"/>
          <w:w w:val="100"/>
          <w:sz w:val="22"/>
          <w:highlight w:val="lightGray"/>
          <w:lang w:val="en-US"/>
        </w:rPr>
        <w:t xml:space="preserve"> and </w:t>
      </w:r>
      <w:sdt>
        <w:sdtPr>
          <w:rPr>
            <w:rFonts w:eastAsia="Times New Roman"/>
            <w:color w:val="auto"/>
            <w:w w:val="100"/>
            <w:sz w:val="22"/>
            <w:highlight w:val="lightGray"/>
            <w:lang w:val="en-US"/>
          </w:rPr>
          <w:id w:val="997302020"/>
          <w:citation/>
        </w:sdtPr>
        <w:sdtEndPr/>
        <w:sdtContent>
          <w:r w:rsidRPr="00926B25">
            <w:rPr>
              <w:rFonts w:eastAsia="Times New Roman"/>
              <w:color w:val="auto"/>
              <w:w w:val="100"/>
              <w:sz w:val="22"/>
              <w:highlight w:val="lightGray"/>
              <w:lang w:val="en-US"/>
            </w:rPr>
            <w:fldChar w:fldCharType="begin"/>
          </w:r>
          <w:r w:rsidRPr="00926B25">
            <w:rPr>
              <w:rFonts w:eastAsia="Times New Roman"/>
              <w:color w:val="auto"/>
              <w:w w:val="100"/>
              <w:sz w:val="22"/>
              <w:highlight w:val="lightGray"/>
              <w:lang w:val="en-US"/>
            </w:rPr>
            <w:instrText xml:space="preserve"> CITATION 20_0992r8 \l 1033 </w:instrText>
          </w:r>
          <w:r w:rsidRPr="00926B25">
            <w:rPr>
              <w:rFonts w:eastAsia="Times New Roman"/>
              <w:color w:val="auto"/>
              <w:w w:val="100"/>
              <w:sz w:val="22"/>
              <w:highlight w:val="lightGray"/>
              <w:lang w:val="en-US"/>
            </w:rPr>
            <w:fldChar w:fldCharType="separate"/>
          </w:r>
          <w:r w:rsidRPr="00926B25">
            <w:rPr>
              <w:rFonts w:eastAsia="Times New Roman"/>
              <w:noProof/>
              <w:color w:val="auto"/>
              <w:w w:val="100"/>
              <w:sz w:val="22"/>
              <w:highlight w:val="lightGray"/>
              <w:lang w:val="en-US"/>
            </w:rPr>
            <w:t>[198]</w:t>
          </w:r>
          <w:r w:rsidRPr="00926B25">
            <w:rPr>
              <w:rFonts w:eastAsia="Times New Roman"/>
              <w:color w:val="auto"/>
              <w:w w:val="100"/>
              <w:sz w:val="22"/>
              <w:highlight w:val="lightGray"/>
              <w:lang w:val="en-US"/>
            </w:rPr>
            <w:fldChar w:fldCharType="end"/>
          </w:r>
        </w:sdtContent>
      </w:sdt>
      <w:r w:rsidRPr="00926B25">
        <w:rPr>
          <w:rFonts w:eastAsia="Times New Roman"/>
          <w:color w:val="auto"/>
          <w:w w:val="100"/>
          <w:sz w:val="22"/>
          <w:highlight w:val="lightGray"/>
          <w:lang w:val="en-US"/>
        </w:rPr>
        <w:t>]</w:t>
      </w:r>
    </w:p>
  </w:comment>
  <w:comment w:id="217" w:author="Rojan Chitrakar" w:date="2021-03-19T17:57:00Z" w:initials="RC">
    <w:p w14:paraId="47F353F9" w14:textId="77777777" w:rsidR="00DF0C9D" w:rsidRPr="00DF0C9D" w:rsidRDefault="00DF0C9D" w:rsidP="00DF0C9D">
      <w:pPr>
        <w:rPr>
          <w:rFonts w:eastAsia="Times New Roman"/>
          <w:highlight w:val="lightGray"/>
        </w:rPr>
      </w:pPr>
      <w:r>
        <w:rPr>
          <w:rStyle w:val="CommentReference"/>
        </w:rPr>
        <w:annotationRef/>
      </w:r>
      <w:r w:rsidRPr="00DF0C9D">
        <w:rPr>
          <w:rFonts w:eastAsia="Times New Roman"/>
          <w:highlight w:val="lightGray"/>
        </w:rPr>
        <w:t>802.11be defines mechanisms to support the operation of a Non-STR AP MLD in R1. The mechanisms are limited to instantiate a Non-STR Non-AP MLD as a Soft AP that could utilize all its links under TBD conditions. The exact language to govern such scope is TBD.</w:t>
      </w:r>
    </w:p>
    <w:p w14:paraId="064A3AD9" w14:textId="5CE9424F" w:rsidR="00DF0C9D" w:rsidRDefault="00DF0C9D" w:rsidP="00DF0C9D">
      <w:r w:rsidRPr="00DF0C9D">
        <w:rPr>
          <w:rFonts w:eastAsia="Times New Roman"/>
          <w:highlight w:val="lightGray"/>
        </w:rPr>
        <w:t xml:space="preserve">[Motion 125, </w:t>
      </w:r>
      <w:sdt>
        <w:sdtPr>
          <w:rPr>
            <w:rFonts w:eastAsia="Times New Roman"/>
            <w:highlight w:val="lightGray"/>
          </w:rPr>
          <w:id w:val="-1983219234"/>
          <w:citation/>
        </w:sdtPr>
        <w:sdtEndPr/>
        <w:sdtContent>
          <w:r w:rsidRPr="00DF0C9D">
            <w:rPr>
              <w:rFonts w:eastAsia="Times New Roman"/>
              <w:highlight w:val="lightGray"/>
            </w:rPr>
            <w:fldChar w:fldCharType="begin"/>
          </w:r>
          <w:r w:rsidRPr="00DF0C9D">
            <w:rPr>
              <w:rFonts w:eastAsia="Times New Roman"/>
              <w:highlight w:val="lightGray"/>
              <w:lang w:val="en-US"/>
            </w:rPr>
            <w:instrText xml:space="preserve"> CITATION 19_1755r8 \l 1033 </w:instrText>
          </w:r>
          <w:r w:rsidRPr="00DF0C9D">
            <w:rPr>
              <w:rFonts w:eastAsia="Times New Roman"/>
              <w:highlight w:val="lightGray"/>
            </w:rPr>
            <w:fldChar w:fldCharType="separate"/>
          </w:r>
          <w:r w:rsidRPr="00DF0C9D">
            <w:rPr>
              <w:rFonts w:eastAsia="Times New Roman"/>
              <w:noProof/>
              <w:highlight w:val="lightGray"/>
              <w:lang w:val="en-US"/>
            </w:rPr>
            <w:t>[1]</w:t>
          </w:r>
          <w:r w:rsidRPr="00DF0C9D">
            <w:rPr>
              <w:rFonts w:eastAsia="Times New Roman"/>
              <w:highlight w:val="lightGray"/>
            </w:rPr>
            <w:fldChar w:fldCharType="end"/>
          </w:r>
        </w:sdtContent>
      </w:sdt>
      <w:r w:rsidRPr="00DF0C9D">
        <w:rPr>
          <w:rFonts w:eastAsia="Times New Roman"/>
          <w:highlight w:val="lightGray"/>
        </w:rPr>
        <w:t xml:space="preserve"> and </w:t>
      </w:r>
      <w:sdt>
        <w:sdtPr>
          <w:rPr>
            <w:rFonts w:eastAsia="Times New Roman"/>
            <w:highlight w:val="lightGray"/>
          </w:rPr>
          <w:id w:val="-1679803367"/>
          <w:citation/>
        </w:sdtPr>
        <w:sdtEndPr/>
        <w:sdtContent>
          <w:r w:rsidRPr="00DF0C9D">
            <w:rPr>
              <w:rFonts w:eastAsia="Times New Roman"/>
              <w:highlight w:val="lightGray"/>
            </w:rPr>
            <w:fldChar w:fldCharType="begin"/>
          </w:r>
          <w:r w:rsidRPr="00DF0C9D">
            <w:rPr>
              <w:rFonts w:eastAsia="Times New Roman"/>
              <w:highlight w:val="lightGray"/>
              <w:lang w:val="en-US"/>
            </w:rPr>
            <w:instrText xml:space="preserve"> CITATION 20_0755r1 \l 1033 </w:instrText>
          </w:r>
          <w:r w:rsidRPr="00DF0C9D">
            <w:rPr>
              <w:rFonts w:eastAsia="Times New Roman"/>
              <w:highlight w:val="lightGray"/>
            </w:rPr>
            <w:fldChar w:fldCharType="separate"/>
          </w:r>
          <w:r w:rsidRPr="00DF0C9D">
            <w:rPr>
              <w:rFonts w:eastAsia="Times New Roman"/>
              <w:noProof/>
              <w:highlight w:val="lightGray"/>
              <w:lang w:val="en-US"/>
            </w:rPr>
            <w:t>[282]</w:t>
          </w:r>
          <w:r w:rsidRPr="00DF0C9D">
            <w:rPr>
              <w:rFonts w:eastAsia="Times New Roman"/>
              <w:highlight w:val="lightGray"/>
            </w:rPr>
            <w:fldChar w:fldCharType="end"/>
          </w:r>
        </w:sdtContent>
      </w:sdt>
      <w:r w:rsidRPr="00DF0C9D">
        <w:rPr>
          <w:rFonts w:eastAsia="Times New Roman"/>
          <w:highlight w:val="lightGray"/>
        </w:rPr>
        <w:t>]</w:t>
      </w:r>
    </w:p>
  </w:comment>
  <w:comment w:id="224" w:author="Rojan Chitrakar" w:date="2021-03-22T15:23:00Z" w:initials="RC">
    <w:p w14:paraId="606F8785" w14:textId="77777777" w:rsidR="00783891" w:rsidRPr="00783891" w:rsidRDefault="00783891" w:rsidP="00783891">
      <w:pPr>
        <w:rPr>
          <w:rFonts w:eastAsia="Times New Roman"/>
          <w:highlight w:val="lightGray"/>
        </w:rPr>
      </w:pPr>
      <w:r>
        <w:rPr>
          <w:rStyle w:val="CommentReference"/>
        </w:rPr>
        <w:annotationRef/>
      </w:r>
      <w:r w:rsidRPr="00783891">
        <w:rPr>
          <w:rFonts w:eastAsia="Times New Roman"/>
          <w:highlight w:val="lightGray"/>
        </w:rPr>
        <w:t>An AP MLD shall align the end of DL PPDUs (that contain QoS data soliciting an immediate UL response) that are sent simultaneously on multiple links to the same non-STR non-AP MLD, in such a way that the response to any of the PPDUs will not overlap with any of the DL PPDUs in R1.</w:t>
      </w:r>
      <w:r w:rsidRPr="00783891">
        <w:rPr>
          <w:rFonts w:eastAsia="Times New Roman"/>
          <w:highlight w:val="lightGray"/>
        </w:rPr>
        <w:cr/>
        <w:t>An exception is that a high priority DL PPDU sent on one link may not be aligned with another DL PPDU sent on the other link.</w:t>
      </w:r>
    </w:p>
    <w:p w14:paraId="31AEE4FD" w14:textId="77777777" w:rsidR="00783891" w:rsidRPr="00783891" w:rsidRDefault="00783891" w:rsidP="00783891">
      <w:pPr>
        <w:rPr>
          <w:rFonts w:eastAsia="Times New Roman"/>
        </w:rPr>
      </w:pPr>
      <w:r w:rsidRPr="00783891">
        <w:rPr>
          <w:rFonts w:eastAsia="Times New Roman"/>
          <w:highlight w:val="lightGray"/>
        </w:rPr>
        <w:t xml:space="preserve">[Motion 122, #SP159, </w:t>
      </w:r>
      <w:sdt>
        <w:sdtPr>
          <w:rPr>
            <w:rFonts w:eastAsia="Times New Roman"/>
            <w:highlight w:val="lightGray"/>
          </w:rPr>
          <w:id w:val="-1768379601"/>
          <w:citation/>
        </w:sdtPr>
        <w:sdtEndPr/>
        <w:sdtContent>
          <w:r w:rsidRPr="00783891">
            <w:rPr>
              <w:rFonts w:eastAsia="Times New Roman"/>
              <w:highlight w:val="lightGray"/>
            </w:rPr>
            <w:fldChar w:fldCharType="begin"/>
          </w:r>
          <w:r w:rsidRPr="00783891">
            <w:rPr>
              <w:rFonts w:eastAsia="Times New Roman"/>
              <w:highlight w:val="lightGray"/>
              <w:lang w:val="en-US"/>
            </w:rPr>
            <w:instrText xml:space="preserve"> CITATION 19_1755r7 \l 1033 </w:instrText>
          </w:r>
          <w:r w:rsidRPr="00783891">
            <w:rPr>
              <w:rFonts w:eastAsia="Times New Roman"/>
              <w:highlight w:val="lightGray"/>
            </w:rPr>
            <w:fldChar w:fldCharType="separate"/>
          </w:r>
          <w:r w:rsidRPr="00783891">
            <w:rPr>
              <w:rFonts w:eastAsia="Times New Roman"/>
              <w:noProof/>
              <w:highlight w:val="lightGray"/>
              <w:lang w:val="en-US"/>
            </w:rPr>
            <w:t>[12]</w:t>
          </w:r>
          <w:r w:rsidRPr="00783891">
            <w:rPr>
              <w:rFonts w:eastAsia="Times New Roman"/>
              <w:highlight w:val="lightGray"/>
            </w:rPr>
            <w:fldChar w:fldCharType="end"/>
          </w:r>
        </w:sdtContent>
      </w:sdt>
      <w:r w:rsidRPr="00783891">
        <w:rPr>
          <w:rFonts w:eastAsia="Times New Roman"/>
          <w:highlight w:val="lightGray"/>
        </w:rPr>
        <w:t xml:space="preserve"> and </w:t>
      </w:r>
      <w:sdt>
        <w:sdtPr>
          <w:rPr>
            <w:rFonts w:eastAsia="Times New Roman"/>
            <w:highlight w:val="lightGray"/>
          </w:rPr>
          <w:id w:val="1251628258"/>
          <w:citation/>
        </w:sdtPr>
        <w:sdtEndPr/>
        <w:sdtContent>
          <w:r w:rsidRPr="00783891">
            <w:rPr>
              <w:rFonts w:eastAsia="Times New Roman"/>
              <w:highlight w:val="lightGray"/>
            </w:rPr>
            <w:fldChar w:fldCharType="begin"/>
          </w:r>
          <w:r w:rsidRPr="00783891">
            <w:rPr>
              <w:rFonts w:eastAsia="Times New Roman"/>
              <w:highlight w:val="lightGray"/>
              <w:lang w:val="en-US"/>
            </w:rPr>
            <w:instrText xml:space="preserve"> CITATION 20_0505r1 \l 1033 </w:instrText>
          </w:r>
          <w:r w:rsidRPr="00783891">
            <w:rPr>
              <w:rFonts w:eastAsia="Times New Roman"/>
              <w:highlight w:val="lightGray"/>
            </w:rPr>
            <w:fldChar w:fldCharType="separate"/>
          </w:r>
          <w:r w:rsidRPr="00783891">
            <w:rPr>
              <w:rFonts w:eastAsia="Times New Roman"/>
              <w:noProof/>
              <w:highlight w:val="lightGray"/>
              <w:lang w:val="en-US"/>
            </w:rPr>
            <w:t>[267]</w:t>
          </w:r>
          <w:r w:rsidRPr="00783891">
            <w:rPr>
              <w:rFonts w:eastAsia="Times New Roman"/>
              <w:highlight w:val="lightGray"/>
            </w:rPr>
            <w:fldChar w:fldCharType="end"/>
          </w:r>
        </w:sdtContent>
      </w:sdt>
      <w:r w:rsidRPr="00783891">
        <w:rPr>
          <w:rFonts w:eastAsia="Times New Roman"/>
          <w:highlight w:val="lightGray"/>
        </w:rPr>
        <w:t>]</w:t>
      </w:r>
    </w:p>
    <w:p w14:paraId="6B046781" w14:textId="1D93986D" w:rsidR="00783891" w:rsidRDefault="00783891">
      <w:pPr>
        <w:pStyle w:val="CommentText"/>
      </w:pPr>
    </w:p>
  </w:comment>
  <w:comment w:id="226" w:author="Rojan Chitrakar" w:date="2021-04-13T17:29:00Z" w:initials="RC">
    <w:p w14:paraId="6C850C23" w14:textId="77777777" w:rsidR="0087503F" w:rsidRPr="00A06847" w:rsidRDefault="0087503F" w:rsidP="0087503F">
      <w:pPr>
        <w:ind w:left="360" w:hanging="360"/>
        <w:rPr>
          <w:highlight w:val="lightGray"/>
          <w:lang w:val="en-US"/>
        </w:rPr>
      </w:pPr>
      <w:r>
        <w:rPr>
          <w:rStyle w:val="CommentReference"/>
        </w:rPr>
        <w:annotationRef/>
      </w:r>
      <w:r w:rsidRPr="00A06847">
        <w:rPr>
          <w:highlight w:val="lightGray"/>
          <w:lang w:val="en-US"/>
        </w:rPr>
        <w:t>802.11be supports the following cases in R1:</w:t>
      </w:r>
    </w:p>
    <w:p w14:paraId="472F92E6" w14:textId="77777777" w:rsidR="0087503F" w:rsidRPr="00A06847" w:rsidRDefault="0087503F" w:rsidP="0087503F">
      <w:pPr>
        <w:pStyle w:val="ListParagraph"/>
        <w:numPr>
          <w:ilvl w:val="0"/>
          <w:numId w:val="10"/>
        </w:numPr>
        <w:jc w:val="left"/>
        <w:rPr>
          <w:highlight w:val="lightGray"/>
          <w:lang w:val="en-US"/>
        </w:rPr>
      </w:pPr>
      <w:r w:rsidRPr="00A06847">
        <w:rPr>
          <w:highlight w:val="lightGray"/>
          <w:lang w:val="en-US"/>
        </w:rPr>
        <w:t>STR AP MLD with STR non-AP MLD.</w:t>
      </w:r>
    </w:p>
    <w:p w14:paraId="072368E2" w14:textId="77777777" w:rsidR="0087503F" w:rsidRPr="00A06847" w:rsidRDefault="0087503F" w:rsidP="0087503F">
      <w:pPr>
        <w:pStyle w:val="ListParagraph"/>
        <w:numPr>
          <w:ilvl w:val="0"/>
          <w:numId w:val="10"/>
        </w:numPr>
        <w:jc w:val="left"/>
        <w:rPr>
          <w:highlight w:val="lightGray"/>
          <w:lang w:val="en-US"/>
        </w:rPr>
      </w:pPr>
      <w:r w:rsidRPr="00A06847">
        <w:rPr>
          <w:highlight w:val="lightGray"/>
          <w:lang w:val="en-US"/>
        </w:rPr>
        <w:t>STR AP MLD with non-STR non-AP MLD.</w:t>
      </w:r>
    </w:p>
    <w:p w14:paraId="747B6C15" w14:textId="77777777" w:rsidR="0087503F" w:rsidRPr="00A06847" w:rsidRDefault="0087503F" w:rsidP="0087503F">
      <w:pPr>
        <w:pStyle w:val="ListParagraph"/>
        <w:numPr>
          <w:ilvl w:val="0"/>
          <w:numId w:val="10"/>
        </w:numPr>
        <w:jc w:val="left"/>
        <w:rPr>
          <w:highlight w:val="lightGray"/>
          <w:lang w:val="en-US"/>
        </w:rPr>
      </w:pPr>
      <w:r w:rsidRPr="00A06847">
        <w:rPr>
          <w:highlight w:val="lightGray"/>
        </w:rPr>
        <w:t>NOTE –</w:t>
      </w:r>
      <w:r w:rsidRPr="00A06847">
        <w:rPr>
          <w:highlight w:val="lightGray"/>
          <w:lang w:val="en-US"/>
        </w:rPr>
        <w:t xml:space="preserve"> All the other cases are TBD.</w:t>
      </w:r>
    </w:p>
    <w:p w14:paraId="30DA626B" w14:textId="3DEE547F" w:rsidR="0087503F" w:rsidRDefault="0087503F" w:rsidP="0087503F">
      <w:pPr>
        <w:pStyle w:val="CommentText"/>
      </w:pPr>
      <w:r w:rsidRPr="00A06847">
        <w:rPr>
          <w:highlight w:val="lightGray"/>
        </w:rPr>
        <w:t xml:space="preserve">[Motion 111, #SP0611-30, </w:t>
      </w:r>
      <w:sdt>
        <w:sdtPr>
          <w:rPr>
            <w:szCs w:val="22"/>
            <w:highlight w:val="lightGray"/>
          </w:rPr>
          <w:id w:val="-422181188"/>
          <w:citation/>
        </w:sdtPr>
        <w:sdtContent>
          <w:r w:rsidRPr="00A06847">
            <w:rPr>
              <w:szCs w:val="22"/>
              <w:highlight w:val="lightGray"/>
            </w:rPr>
            <w:fldChar w:fldCharType="begin"/>
          </w:r>
          <w:r w:rsidRPr="00A06847">
            <w:rPr>
              <w:szCs w:val="22"/>
              <w:highlight w:val="lightGray"/>
              <w:lang w:val="en-US"/>
            </w:rPr>
            <w:instrText xml:space="preserve"> CITATION 19_1755r4 \l 1033 </w:instrText>
          </w:r>
          <w:r w:rsidRPr="00A06847">
            <w:rPr>
              <w:szCs w:val="22"/>
              <w:highlight w:val="lightGray"/>
            </w:rPr>
            <w:fldChar w:fldCharType="separate"/>
          </w:r>
          <w:r w:rsidRPr="00EE3B4C">
            <w:rPr>
              <w:noProof/>
              <w:szCs w:val="22"/>
              <w:highlight w:val="lightGray"/>
              <w:lang w:val="en-US"/>
            </w:rPr>
            <w:t>[19]</w:t>
          </w:r>
          <w:r w:rsidRPr="00A06847">
            <w:rPr>
              <w:szCs w:val="22"/>
              <w:highlight w:val="lightGray"/>
            </w:rPr>
            <w:fldChar w:fldCharType="end"/>
          </w:r>
        </w:sdtContent>
      </w:sdt>
      <w:r w:rsidRPr="00A06847">
        <w:rPr>
          <w:szCs w:val="22"/>
          <w:highlight w:val="lightGray"/>
        </w:rPr>
        <w:t xml:space="preserve"> and </w:t>
      </w:r>
      <w:sdt>
        <w:sdtPr>
          <w:rPr>
            <w:szCs w:val="22"/>
            <w:highlight w:val="lightGray"/>
          </w:rPr>
          <w:id w:val="-1801298710"/>
          <w:citation/>
        </w:sdtPr>
        <w:sdtContent>
          <w:r w:rsidRPr="00A06847">
            <w:rPr>
              <w:szCs w:val="22"/>
              <w:highlight w:val="lightGray"/>
            </w:rPr>
            <w:fldChar w:fldCharType="begin"/>
          </w:r>
          <w:r w:rsidRPr="00A06847">
            <w:rPr>
              <w:szCs w:val="22"/>
              <w:highlight w:val="lightGray"/>
              <w:lang w:val="en-US"/>
            </w:rPr>
            <w:instrText xml:space="preserve"> CITATION 20_0026r4 \l 1033 </w:instrText>
          </w:r>
          <w:r w:rsidRPr="00A06847">
            <w:rPr>
              <w:szCs w:val="22"/>
              <w:highlight w:val="lightGray"/>
            </w:rPr>
            <w:fldChar w:fldCharType="separate"/>
          </w:r>
          <w:r w:rsidRPr="00EE3B4C">
            <w:rPr>
              <w:noProof/>
              <w:szCs w:val="22"/>
              <w:highlight w:val="lightGray"/>
              <w:lang w:val="en-US"/>
            </w:rPr>
            <w:t>[260]</w:t>
          </w:r>
          <w:r w:rsidRPr="00A06847">
            <w:rPr>
              <w:szCs w:val="22"/>
              <w:highlight w:val="lightGray"/>
            </w:rPr>
            <w:fldChar w:fldCharType="end"/>
          </w:r>
        </w:sdtContent>
      </w:sdt>
      <w:r w:rsidRPr="00A06847">
        <w:rPr>
          <w:szCs w:val="22"/>
          <w:highlight w:val="lightGray"/>
        </w:rPr>
        <w:t>]</w:t>
      </w:r>
    </w:p>
  </w:comment>
  <w:comment w:id="231" w:author="Rojan Chitrakar" w:date="2021-03-19T17:57:00Z" w:initials="RC">
    <w:p w14:paraId="3643B7A5" w14:textId="77777777" w:rsidR="00E93284" w:rsidRPr="00926B25" w:rsidRDefault="00E93284" w:rsidP="00E93284">
      <w:pPr>
        <w:rPr>
          <w:rFonts w:eastAsia="Times New Roman"/>
          <w:highlight w:val="lightGray"/>
          <w:lang w:val="en-US"/>
        </w:rPr>
      </w:pPr>
      <w:r>
        <w:rPr>
          <w:rStyle w:val="CommentReference"/>
        </w:rPr>
        <w:annotationRef/>
      </w:r>
      <w:r w:rsidRPr="00E93284">
        <w:rPr>
          <w:rFonts w:eastAsia="Times New Roman"/>
          <w:b/>
          <w:bCs/>
          <w:highlight w:val="lightGray"/>
          <w:lang w:val="en-US"/>
        </w:rPr>
        <w:t>A multi-radio non-AP MLD that is operating on a pair of links on which it is STR capable shall be capable of operating with channel aggregation on that pair of links</w:t>
      </w:r>
      <w:r w:rsidRPr="00926B25">
        <w:rPr>
          <w:rFonts w:eastAsia="Times New Roman"/>
          <w:highlight w:val="lightGray"/>
          <w:lang w:val="en-US"/>
        </w:rPr>
        <w:t>.</w:t>
      </w:r>
    </w:p>
    <w:p w14:paraId="5EE9106D" w14:textId="77777777" w:rsidR="00E93284" w:rsidRPr="00E93284" w:rsidRDefault="00E93284" w:rsidP="00E93284">
      <w:pPr>
        <w:rPr>
          <w:rFonts w:eastAsia="Times New Roman"/>
          <w:highlight w:val="lightGray"/>
          <w:lang w:val="en-US"/>
        </w:rPr>
      </w:pPr>
      <w:r w:rsidRPr="00E93284">
        <w:rPr>
          <w:rFonts w:eastAsia="Times New Roman"/>
          <w:highlight w:val="lightGray"/>
          <w:lang w:val="en-US"/>
        </w:rPr>
        <w:t>A regular AP MLD (that corresponds to an AP MLD that is not a soft-AP MLD) shall be an STR AP MLD</w:t>
      </w:r>
    </w:p>
    <w:p w14:paraId="2E281D7C" w14:textId="77777777" w:rsidR="00E93284" w:rsidRPr="00926B25" w:rsidRDefault="00E93284" w:rsidP="00E93284">
      <w:pPr>
        <w:rPr>
          <w:rFonts w:eastAsia="Times New Roman"/>
          <w:highlight w:val="lightGray"/>
          <w:lang w:val="en-US"/>
        </w:rPr>
      </w:pPr>
      <w:r w:rsidRPr="00926B25">
        <w:rPr>
          <w:rFonts w:eastAsia="Times New Roman"/>
          <w:highlight w:val="lightGray"/>
          <w:lang w:val="en-US"/>
        </w:rPr>
        <w:t>NOTE – Channel aggregation is used here to refer to the simultaneous transmission and reception of PPDUs overlapping in time on different links.</w:t>
      </w:r>
    </w:p>
    <w:p w14:paraId="53FFE980" w14:textId="77777777" w:rsidR="00E93284" w:rsidRDefault="00E93284" w:rsidP="00E93284">
      <w:pPr>
        <w:pStyle w:val="CommentText"/>
      </w:pPr>
      <w:r w:rsidRPr="00926B25">
        <w:rPr>
          <w:rFonts w:eastAsia="Times New Roman"/>
          <w:color w:val="auto"/>
          <w:w w:val="100"/>
          <w:sz w:val="22"/>
          <w:highlight w:val="lightGray"/>
          <w:lang w:val="en-US"/>
        </w:rPr>
        <w:t xml:space="preserve">[Motion 150, #SP366, </w:t>
      </w:r>
      <w:sdt>
        <w:sdtPr>
          <w:rPr>
            <w:rFonts w:eastAsia="Times New Roman"/>
            <w:color w:val="auto"/>
            <w:w w:val="100"/>
            <w:sz w:val="22"/>
            <w:highlight w:val="lightGray"/>
            <w:lang w:val="en-US"/>
          </w:rPr>
          <w:id w:val="-1215507914"/>
          <w:citation/>
        </w:sdtPr>
        <w:sdtEndPr/>
        <w:sdtContent>
          <w:r w:rsidRPr="00926B25">
            <w:rPr>
              <w:rFonts w:eastAsia="Times New Roman"/>
              <w:color w:val="auto"/>
              <w:w w:val="100"/>
              <w:sz w:val="22"/>
              <w:highlight w:val="lightGray"/>
              <w:lang w:val="en-US"/>
            </w:rPr>
            <w:fldChar w:fldCharType="begin"/>
          </w:r>
          <w:r w:rsidRPr="00926B25">
            <w:rPr>
              <w:rFonts w:eastAsia="Times New Roman"/>
              <w:color w:val="auto"/>
              <w:w w:val="100"/>
              <w:sz w:val="22"/>
              <w:highlight w:val="lightGray"/>
              <w:lang w:val="en-US"/>
            </w:rPr>
            <w:instrText xml:space="preserve"> CITATION 19_1755r15 \l 1033 </w:instrText>
          </w:r>
          <w:r w:rsidRPr="00926B25">
            <w:rPr>
              <w:rFonts w:eastAsia="Times New Roman"/>
              <w:color w:val="auto"/>
              <w:w w:val="100"/>
              <w:sz w:val="22"/>
              <w:highlight w:val="lightGray"/>
              <w:lang w:val="en-US"/>
            </w:rPr>
            <w:fldChar w:fldCharType="separate"/>
          </w:r>
          <w:r w:rsidRPr="00926B25">
            <w:rPr>
              <w:rFonts w:eastAsia="Times New Roman"/>
              <w:noProof/>
              <w:color w:val="auto"/>
              <w:w w:val="100"/>
              <w:sz w:val="22"/>
              <w:highlight w:val="lightGray"/>
              <w:lang w:val="en-US"/>
            </w:rPr>
            <w:t>[92]</w:t>
          </w:r>
          <w:r w:rsidRPr="00926B25">
            <w:rPr>
              <w:rFonts w:eastAsia="Times New Roman"/>
              <w:color w:val="auto"/>
              <w:w w:val="100"/>
              <w:sz w:val="22"/>
              <w:highlight w:val="lightGray"/>
              <w:lang w:val="en-US"/>
            </w:rPr>
            <w:fldChar w:fldCharType="end"/>
          </w:r>
        </w:sdtContent>
      </w:sdt>
      <w:r w:rsidRPr="00926B25">
        <w:rPr>
          <w:rFonts w:eastAsia="Times New Roman"/>
          <w:color w:val="auto"/>
          <w:w w:val="100"/>
          <w:sz w:val="22"/>
          <w:highlight w:val="lightGray"/>
          <w:lang w:val="en-US"/>
        </w:rPr>
        <w:t xml:space="preserve"> and </w:t>
      </w:r>
      <w:sdt>
        <w:sdtPr>
          <w:rPr>
            <w:rFonts w:eastAsia="Times New Roman"/>
            <w:color w:val="auto"/>
            <w:w w:val="100"/>
            <w:sz w:val="22"/>
            <w:highlight w:val="lightGray"/>
            <w:lang w:val="en-US"/>
          </w:rPr>
          <w:id w:val="-811710718"/>
          <w:citation/>
        </w:sdtPr>
        <w:sdtEndPr/>
        <w:sdtContent>
          <w:r w:rsidRPr="00926B25">
            <w:rPr>
              <w:rFonts w:eastAsia="Times New Roman"/>
              <w:color w:val="auto"/>
              <w:w w:val="100"/>
              <w:sz w:val="22"/>
              <w:highlight w:val="lightGray"/>
              <w:lang w:val="en-US"/>
            </w:rPr>
            <w:fldChar w:fldCharType="begin"/>
          </w:r>
          <w:r w:rsidRPr="00926B25">
            <w:rPr>
              <w:rFonts w:eastAsia="Times New Roman"/>
              <w:color w:val="auto"/>
              <w:w w:val="100"/>
              <w:sz w:val="22"/>
              <w:highlight w:val="lightGray"/>
              <w:lang w:val="en-US"/>
            </w:rPr>
            <w:instrText xml:space="preserve"> CITATION 20_0992r8 \l 1033 </w:instrText>
          </w:r>
          <w:r w:rsidRPr="00926B25">
            <w:rPr>
              <w:rFonts w:eastAsia="Times New Roman"/>
              <w:color w:val="auto"/>
              <w:w w:val="100"/>
              <w:sz w:val="22"/>
              <w:highlight w:val="lightGray"/>
              <w:lang w:val="en-US"/>
            </w:rPr>
            <w:fldChar w:fldCharType="separate"/>
          </w:r>
          <w:r w:rsidRPr="00926B25">
            <w:rPr>
              <w:rFonts w:eastAsia="Times New Roman"/>
              <w:noProof/>
              <w:color w:val="auto"/>
              <w:w w:val="100"/>
              <w:sz w:val="22"/>
              <w:highlight w:val="lightGray"/>
              <w:lang w:val="en-US"/>
            </w:rPr>
            <w:t>[198]</w:t>
          </w:r>
          <w:r w:rsidRPr="00926B25">
            <w:rPr>
              <w:rFonts w:eastAsia="Times New Roman"/>
              <w:color w:val="auto"/>
              <w:w w:val="100"/>
              <w:sz w:val="22"/>
              <w:highlight w:val="lightGray"/>
              <w:lang w:val="en-US"/>
            </w:rPr>
            <w:fldChar w:fldCharType="end"/>
          </w:r>
        </w:sdtContent>
      </w:sdt>
      <w:r w:rsidRPr="00926B25">
        <w:rPr>
          <w:rFonts w:eastAsia="Times New Roman"/>
          <w:color w:val="auto"/>
          <w:w w:val="100"/>
          <w:sz w:val="22"/>
          <w:highlight w:val="lightGray"/>
          <w:lang w:val="en-US"/>
        </w:rPr>
        <w:t>]</w:t>
      </w:r>
    </w:p>
  </w:comment>
  <w:comment w:id="246" w:author="Rojan Chitrakar" w:date="2021-04-07T23:17:00Z" w:initials="RC">
    <w:p w14:paraId="21E9655F" w14:textId="0A32A979" w:rsidR="000F05AB" w:rsidRDefault="000F05AB">
      <w:pPr>
        <w:pStyle w:val="CommentText"/>
      </w:pPr>
      <w:r>
        <w:rPr>
          <w:rStyle w:val="CommentReference"/>
        </w:rPr>
        <w:annotationRef/>
      </w:r>
      <w:r>
        <w:t xml:space="preserve">Minyoung: </w:t>
      </w:r>
      <w:r w:rsidRPr="000F05AB">
        <w:t>EMLSR/EMLMR are MLD level capability so defining for a STA level seems not correct.</w:t>
      </w:r>
    </w:p>
  </w:comment>
  <w:comment w:id="247" w:author="Rojan Chitrakar" w:date="2021-04-08T12:49:00Z" w:initials="RC">
    <w:p w14:paraId="447B62C8" w14:textId="5BD7E9DD" w:rsidR="00DB48A1" w:rsidRDefault="00DB48A1">
      <w:pPr>
        <w:pStyle w:val="CommentText"/>
      </w:pPr>
      <w:r>
        <w:rPr>
          <w:rStyle w:val="CommentReference"/>
        </w:rPr>
        <w:annotationRef/>
      </w:r>
      <w:r>
        <w:t>OK, simplified as MLD</w:t>
      </w:r>
    </w:p>
  </w:comment>
  <w:comment w:id="258" w:author="Rojan Chitrakar" w:date="2021-04-07T23:33:00Z" w:initials="RC">
    <w:p w14:paraId="32D35546" w14:textId="13A96437" w:rsidR="00140DA5" w:rsidRDefault="00140DA5">
      <w:pPr>
        <w:pStyle w:val="CommentText"/>
      </w:pPr>
      <w:r>
        <w:t xml:space="preserve">Liwen: </w:t>
      </w:r>
      <w:r>
        <w:rPr>
          <w:rStyle w:val="CommentReference"/>
        </w:rPr>
        <w:annotationRef/>
      </w:r>
      <w:r>
        <w:t xml:space="preserve">Why </w:t>
      </w:r>
      <w:r w:rsidR="00E34019">
        <w:t xml:space="preserve">only </w:t>
      </w:r>
      <w:r>
        <w:t>highlight th</w:t>
      </w:r>
      <w:r w:rsidR="00E34019">
        <w:t>ese sub-features</w:t>
      </w:r>
      <w:r>
        <w:t>? Other features do not have such detail level.</w:t>
      </w:r>
    </w:p>
  </w:comment>
  <w:comment w:id="259" w:author="Rojan Chitrakar" w:date="2021-04-08T12:38:00Z" w:initials="RC">
    <w:p w14:paraId="6C3382B5" w14:textId="15848C09" w:rsidR="00E83AFF" w:rsidRDefault="00E83AFF">
      <w:pPr>
        <w:pStyle w:val="CommentText"/>
      </w:pPr>
      <w:r>
        <w:rPr>
          <w:rStyle w:val="CommentReference"/>
        </w:rPr>
        <w:annotationRef/>
      </w:r>
      <w:r>
        <w:t>These are new bitmap sizes introduced in EHT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2F7211F" w15:done="0"/>
  <w15:commentEx w15:paraId="02021A75" w15:done="0"/>
  <w15:commentEx w15:paraId="7B02EDDC" w15:done="0"/>
  <w15:commentEx w15:paraId="45D92545" w15:paraIdParent="7B02EDDC" w15:done="0"/>
  <w15:commentEx w15:paraId="0EB1F2CE" w15:done="0"/>
  <w15:commentEx w15:paraId="0EEB1214" w15:paraIdParent="0EB1F2CE" w15:done="0"/>
  <w15:commentEx w15:paraId="09E9950A" w15:done="0"/>
  <w15:commentEx w15:paraId="70B33673" w15:done="0"/>
  <w15:commentEx w15:paraId="064A3AD9" w15:done="0"/>
  <w15:commentEx w15:paraId="6B046781" w15:done="0"/>
  <w15:commentEx w15:paraId="30DA626B" w15:done="0"/>
  <w15:commentEx w15:paraId="53FFE980" w15:done="0"/>
  <w15:commentEx w15:paraId="21E9655F" w15:done="0"/>
  <w15:commentEx w15:paraId="447B62C8" w15:paraIdParent="21E9655F" w15:done="0"/>
  <w15:commentEx w15:paraId="32D35546" w15:done="0"/>
  <w15:commentEx w15:paraId="6C3382B5" w15:paraIdParent="32D3554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F64F8" w16cex:dateUtc="2021-03-19T09:59:00Z"/>
  <w16cex:commentExtensible w16cex:durableId="23FF658F" w16cex:dateUtc="2021-03-19T10:01:00Z"/>
  <w16cex:commentExtensible w16cex:durableId="2418B784" w16cex:dateUtc="2021-04-07T14:58:00Z"/>
  <w16cex:commentExtensible w16cex:durableId="24197A97" w16cex:dateUtc="2021-04-08T04:50:00Z"/>
  <w16cex:commentExtensible w16cex:durableId="2418B7BE" w16cex:dateUtc="2021-04-07T14:59:00Z"/>
  <w16cex:commentExtensible w16cex:durableId="24197A85" w16cex:dateUtc="2021-04-08T04:50:00Z"/>
  <w16cex:commentExtensible w16cex:durableId="23FF64D7" w16cex:dateUtc="2021-03-19T09:58:00Z"/>
  <w16cex:commentExtensible w16cex:durableId="23FF649A" w16cex:dateUtc="2021-03-19T09:57:00Z"/>
  <w16cex:commentExtensible w16cex:durableId="24033B98" w16cex:dateUtc="2021-03-19T09:57:00Z"/>
  <w16cex:commentExtensible w16cex:durableId="240334FC" w16cex:dateUtc="2021-03-22T07:23:00Z"/>
  <w16cex:commentExtensible w16cex:durableId="2420535E" w16cex:dateUtc="2021-04-13T09:29:00Z"/>
  <w16cex:commentExtensible w16cex:durableId="240338F6" w16cex:dateUtc="2021-03-19T09:57:00Z"/>
  <w16cex:commentExtensible w16cex:durableId="2418BBEC" w16cex:dateUtc="2021-04-07T15:17:00Z"/>
  <w16cex:commentExtensible w16cex:durableId="24197A70" w16cex:dateUtc="2021-04-08T04:49:00Z"/>
  <w16cex:commentExtensible w16cex:durableId="2418BFAC" w16cex:dateUtc="2021-04-07T15:33:00Z"/>
  <w16cex:commentExtensible w16cex:durableId="241977AB" w16cex:dateUtc="2021-04-08T04: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2F7211F" w16cid:durableId="23FF64F8"/>
  <w16cid:commentId w16cid:paraId="02021A75" w16cid:durableId="23FF658F"/>
  <w16cid:commentId w16cid:paraId="7B02EDDC" w16cid:durableId="2418B784"/>
  <w16cid:commentId w16cid:paraId="45D92545" w16cid:durableId="24197A97"/>
  <w16cid:commentId w16cid:paraId="0EB1F2CE" w16cid:durableId="2418B7BE"/>
  <w16cid:commentId w16cid:paraId="0EEB1214" w16cid:durableId="24197A85"/>
  <w16cid:commentId w16cid:paraId="09E9950A" w16cid:durableId="23FF64D7"/>
  <w16cid:commentId w16cid:paraId="70B33673" w16cid:durableId="23FF649A"/>
  <w16cid:commentId w16cid:paraId="064A3AD9" w16cid:durableId="24033B98"/>
  <w16cid:commentId w16cid:paraId="6B046781" w16cid:durableId="240334FC"/>
  <w16cid:commentId w16cid:paraId="30DA626B" w16cid:durableId="2420535E"/>
  <w16cid:commentId w16cid:paraId="53FFE980" w16cid:durableId="240338F6"/>
  <w16cid:commentId w16cid:paraId="21E9655F" w16cid:durableId="2418BBEC"/>
  <w16cid:commentId w16cid:paraId="447B62C8" w16cid:durableId="24197A70"/>
  <w16cid:commentId w16cid:paraId="32D35546" w16cid:durableId="2418BFAC"/>
  <w16cid:commentId w16cid:paraId="6C3382B5" w16cid:durableId="241977A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8ECB35" w14:textId="77777777" w:rsidR="00D8395E" w:rsidRDefault="00D8395E">
      <w:r>
        <w:separator/>
      </w:r>
    </w:p>
  </w:endnote>
  <w:endnote w:type="continuationSeparator" w:id="0">
    <w:p w14:paraId="0611EEF7" w14:textId="77777777" w:rsidR="00D8395E" w:rsidRDefault="00D83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018590" w14:textId="413021F4" w:rsidR="005B7ADB" w:rsidRDefault="002055F0">
    <w:pPr>
      <w:pStyle w:val="Footer"/>
      <w:tabs>
        <w:tab w:val="clear" w:pos="6480"/>
        <w:tab w:val="center" w:pos="4680"/>
        <w:tab w:val="right" w:pos="9360"/>
      </w:tabs>
    </w:pPr>
    <w:r>
      <w:fldChar w:fldCharType="begin"/>
    </w:r>
    <w:r>
      <w:instrText xml:space="preserve"> SUBJECT  \* MERGEFORMAT </w:instrText>
    </w:r>
    <w:r>
      <w:fldChar w:fldCharType="separate"/>
    </w:r>
    <w:r w:rsidR="005B7ADB">
      <w:t>Submission</w:t>
    </w:r>
    <w:r>
      <w:fldChar w:fldCharType="end"/>
    </w:r>
    <w:r w:rsidR="005B7ADB">
      <w:tab/>
      <w:t xml:space="preserve">page </w:t>
    </w:r>
    <w:r w:rsidR="005B7ADB">
      <w:fldChar w:fldCharType="begin"/>
    </w:r>
    <w:r w:rsidR="005B7ADB">
      <w:instrText xml:space="preserve">page </w:instrText>
    </w:r>
    <w:r w:rsidR="005B7ADB">
      <w:fldChar w:fldCharType="separate"/>
    </w:r>
    <w:r w:rsidR="00140699">
      <w:rPr>
        <w:noProof/>
      </w:rPr>
      <w:t>4</w:t>
    </w:r>
    <w:r w:rsidR="005B7ADB">
      <w:rPr>
        <w:noProof/>
      </w:rPr>
      <w:fldChar w:fldCharType="end"/>
    </w:r>
    <w:r w:rsidR="005B7ADB">
      <w:tab/>
      <w:t>Rojan Chitrakar</w:t>
    </w:r>
    <w:r w:rsidR="00C32DC6">
      <w:t xml:space="preserve"> et.al.</w:t>
    </w:r>
    <w:r w:rsidR="005B7ADB">
      <w:t xml:space="preserve">, Panasonic </w:t>
    </w:r>
    <w:r w:rsidR="005B7ADB">
      <w:fldChar w:fldCharType="begin"/>
    </w:r>
    <w:r w:rsidR="005B7ADB">
      <w:instrText xml:space="preserve"> COMMENTS  \* MERGEFORMAT </w:instrText>
    </w:r>
    <w:r w:rsidR="005B7ADB">
      <w:fldChar w:fldCharType="end"/>
    </w:r>
  </w:p>
  <w:p w14:paraId="786DEF1A" w14:textId="77777777" w:rsidR="005B7ADB" w:rsidRPr="00F60BF6" w:rsidRDefault="005B7AD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6B3D8C" w14:textId="77777777" w:rsidR="00D8395E" w:rsidRDefault="00D8395E">
      <w:r>
        <w:separator/>
      </w:r>
    </w:p>
  </w:footnote>
  <w:footnote w:type="continuationSeparator" w:id="0">
    <w:p w14:paraId="781DF325" w14:textId="77777777" w:rsidR="00D8395E" w:rsidRDefault="00D839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8C195E" w14:textId="54C45D7E" w:rsidR="005B7ADB" w:rsidRDefault="00776049">
    <w:pPr>
      <w:pStyle w:val="Header"/>
      <w:tabs>
        <w:tab w:val="clear" w:pos="6480"/>
        <w:tab w:val="center" w:pos="4680"/>
        <w:tab w:val="right" w:pos="9360"/>
      </w:tabs>
      <w:rPr>
        <w:lang w:eastAsia="zh-CN"/>
      </w:rPr>
    </w:pPr>
    <w:r>
      <w:t>February</w:t>
    </w:r>
    <w:r w:rsidR="005B7ADB">
      <w:t xml:space="preserve"> 20</w:t>
    </w:r>
    <w:r>
      <w:t>2</w:t>
    </w:r>
    <w:r w:rsidR="005B7ADB">
      <w:t>1</w:t>
    </w:r>
    <w:r w:rsidR="005B7ADB">
      <w:tab/>
    </w:r>
    <w:r w:rsidR="005B7ADB">
      <w:tab/>
    </w:r>
    <w:sdt>
      <w:sdtPr>
        <w:alias w:val="Title"/>
        <w:tag w:val=""/>
        <w:id w:val="-1241635347"/>
        <w:placeholder>
          <w:docPart w:val="B26A5FB4C71F4C2593DFEE6BD5482514"/>
        </w:placeholder>
        <w:dataBinding w:prefixMappings="xmlns:ns0='http://purl.org/dc/elements/1.1/' xmlns:ns1='http://schemas.openxmlformats.org/package/2006/metadata/core-properties' " w:xpath="/ns1:coreProperties[1]/ns0:title[1]" w:storeItemID="{6C3C8BC8-F283-45AE-878A-BAB7291924A1}"/>
        <w:text/>
      </w:sdtPr>
      <w:sdtEndPr/>
      <w:sdtContent>
        <w:r w:rsidR="008E4E3B">
          <w:t>doc.: IEEE 802.11-21/0299r4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300141"/>
    <w:multiLevelType w:val="hybridMultilevel"/>
    <w:tmpl w:val="F56A8A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301B5A"/>
    <w:multiLevelType w:val="hybridMultilevel"/>
    <w:tmpl w:val="40FE9EDE"/>
    <w:lvl w:ilvl="0" w:tplc="9E5808CE">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27575ED7"/>
    <w:multiLevelType w:val="hybridMultilevel"/>
    <w:tmpl w:val="5400D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412EBA"/>
    <w:multiLevelType w:val="hybridMultilevel"/>
    <w:tmpl w:val="A5982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122E4C"/>
    <w:multiLevelType w:val="hybridMultilevel"/>
    <w:tmpl w:val="BF86F9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8"/>
  </w:num>
  <w:num w:numId="5">
    <w:abstractNumId w:val="1"/>
  </w:num>
  <w:num w:numId="6">
    <w:abstractNumId w:val="6"/>
  </w:num>
  <w:num w:numId="7">
    <w:abstractNumId w:val="4"/>
  </w:num>
  <w:num w:numId="8">
    <w:abstractNumId w:val="7"/>
  </w:num>
  <w:num w:numId="9">
    <w:abstractNumId w:val="1"/>
  </w:num>
  <w:num w:numId="10">
    <w:abstractNumId w:val="5"/>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ojan Chitrakar">
    <w15:presenceInfo w15:providerId="AD" w15:userId="S::rojan.chitrakar@sg.panasonic.com::c886c867-fd14-458a-9961-9ccfa6eb855c"/>
  </w15:person>
  <w15:person w15:author="Yanyi Ding">
    <w15:presenceInfo w15:providerId="AD" w15:userId="S::yanyi.ding@sg.panasonic.com::67545d51-1498-40a0-b4de-9cdfe423dc22"/>
  </w15:person>
  <w15:person w15:author="Bin Tian">
    <w15:presenceInfo w15:providerId="AD" w15:userId="S::btian@qti.qualcomm.com::e397d4e6-4b2d-47c1-b080-befae64380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086A"/>
    <w:rsid w:val="0000096C"/>
    <w:rsid w:val="00002519"/>
    <w:rsid w:val="0000257B"/>
    <w:rsid w:val="00002B6A"/>
    <w:rsid w:val="00002C06"/>
    <w:rsid w:val="00005903"/>
    <w:rsid w:val="00006852"/>
    <w:rsid w:val="00007917"/>
    <w:rsid w:val="00010CA3"/>
    <w:rsid w:val="00010CA8"/>
    <w:rsid w:val="00011A27"/>
    <w:rsid w:val="000128B4"/>
    <w:rsid w:val="00012FBA"/>
    <w:rsid w:val="00013718"/>
    <w:rsid w:val="00013A38"/>
    <w:rsid w:val="0001586D"/>
    <w:rsid w:val="00016100"/>
    <w:rsid w:val="000172C9"/>
    <w:rsid w:val="00017AE9"/>
    <w:rsid w:val="000202F5"/>
    <w:rsid w:val="00020465"/>
    <w:rsid w:val="000205DE"/>
    <w:rsid w:val="000225F0"/>
    <w:rsid w:val="000241B5"/>
    <w:rsid w:val="0002651F"/>
    <w:rsid w:val="00026850"/>
    <w:rsid w:val="000335ED"/>
    <w:rsid w:val="00034E96"/>
    <w:rsid w:val="00035AE8"/>
    <w:rsid w:val="000371D3"/>
    <w:rsid w:val="0003771E"/>
    <w:rsid w:val="00037F35"/>
    <w:rsid w:val="000423B2"/>
    <w:rsid w:val="00042854"/>
    <w:rsid w:val="00042AEC"/>
    <w:rsid w:val="0004755E"/>
    <w:rsid w:val="0005080D"/>
    <w:rsid w:val="000514EB"/>
    <w:rsid w:val="00051A94"/>
    <w:rsid w:val="00054058"/>
    <w:rsid w:val="00055348"/>
    <w:rsid w:val="00055A59"/>
    <w:rsid w:val="0005724D"/>
    <w:rsid w:val="000574F4"/>
    <w:rsid w:val="000614DB"/>
    <w:rsid w:val="000619B9"/>
    <w:rsid w:val="00061C3D"/>
    <w:rsid w:val="00061D39"/>
    <w:rsid w:val="0006290F"/>
    <w:rsid w:val="00066D8A"/>
    <w:rsid w:val="0006756F"/>
    <w:rsid w:val="00067B9B"/>
    <w:rsid w:val="00070B50"/>
    <w:rsid w:val="00070BFA"/>
    <w:rsid w:val="00071039"/>
    <w:rsid w:val="00071B90"/>
    <w:rsid w:val="00072045"/>
    <w:rsid w:val="00072E8A"/>
    <w:rsid w:val="00075704"/>
    <w:rsid w:val="00080395"/>
    <w:rsid w:val="000804D5"/>
    <w:rsid w:val="00080B3E"/>
    <w:rsid w:val="000813CF"/>
    <w:rsid w:val="000818A3"/>
    <w:rsid w:val="000846C1"/>
    <w:rsid w:val="00084890"/>
    <w:rsid w:val="00084D76"/>
    <w:rsid w:val="00085B1F"/>
    <w:rsid w:val="00085F0E"/>
    <w:rsid w:val="00086BBE"/>
    <w:rsid w:val="00086F09"/>
    <w:rsid w:val="00091C6A"/>
    <w:rsid w:val="00092A29"/>
    <w:rsid w:val="00092EF7"/>
    <w:rsid w:val="0009310D"/>
    <w:rsid w:val="00093ED9"/>
    <w:rsid w:val="000946B8"/>
    <w:rsid w:val="00094C78"/>
    <w:rsid w:val="00095249"/>
    <w:rsid w:val="00095364"/>
    <w:rsid w:val="00095671"/>
    <w:rsid w:val="0009756B"/>
    <w:rsid w:val="000979D0"/>
    <w:rsid w:val="000A3A66"/>
    <w:rsid w:val="000A4683"/>
    <w:rsid w:val="000A6B90"/>
    <w:rsid w:val="000B0858"/>
    <w:rsid w:val="000B31D7"/>
    <w:rsid w:val="000B3F3E"/>
    <w:rsid w:val="000B4202"/>
    <w:rsid w:val="000B4C5E"/>
    <w:rsid w:val="000B6007"/>
    <w:rsid w:val="000B784B"/>
    <w:rsid w:val="000B79CD"/>
    <w:rsid w:val="000C0800"/>
    <w:rsid w:val="000C2EF6"/>
    <w:rsid w:val="000C5F3E"/>
    <w:rsid w:val="000C5F79"/>
    <w:rsid w:val="000C6E6D"/>
    <w:rsid w:val="000D01A8"/>
    <w:rsid w:val="000D0576"/>
    <w:rsid w:val="000D3CFB"/>
    <w:rsid w:val="000D4227"/>
    <w:rsid w:val="000D4A7A"/>
    <w:rsid w:val="000D58AE"/>
    <w:rsid w:val="000E08D9"/>
    <w:rsid w:val="000E0CE9"/>
    <w:rsid w:val="000E2CA6"/>
    <w:rsid w:val="000E3163"/>
    <w:rsid w:val="000E36C2"/>
    <w:rsid w:val="000E4DD1"/>
    <w:rsid w:val="000F05AB"/>
    <w:rsid w:val="000F09C1"/>
    <w:rsid w:val="000F3FBA"/>
    <w:rsid w:val="000F5F2B"/>
    <w:rsid w:val="000F67D0"/>
    <w:rsid w:val="000F6CED"/>
    <w:rsid w:val="000F7838"/>
    <w:rsid w:val="000F7A21"/>
    <w:rsid w:val="000F7EC8"/>
    <w:rsid w:val="00101596"/>
    <w:rsid w:val="001015C8"/>
    <w:rsid w:val="0010281E"/>
    <w:rsid w:val="0010363F"/>
    <w:rsid w:val="0010567A"/>
    <w:rsid w:val="00106168"/>
    <w:rsid w:val="001072C2"/>
    <w:rsid w:val="00110B78"/>
    <w:rsid w:val="00111307"/>
    <w:rsid w:val="00111F98"/>
    <w:rsid w:val="001135E1"/>
    <w:rsid w:val="00113A3F"/>
    <w:rsid w:val="00114327"/>
    <w:rsid w:val="001171AF"/>
    <w:rsid w:val="00117386"/>
    <w:rsid w:val="00117699"/>
    <w:rsid w:val="001177CE"/>
    <w:rsid w:val="001178D2"/>
    <w:rsid w:val="00117BF7"/>
    <w:rsid w:val="00121BAD"/>
    <w:rsid w:val="00121ED1"/>
    <w:rsid w:val="00122858"/>
    <w:rsid w:val="0012298C"/>
    <w:rsid w:val="001230F7"/>
    <w:rsid w:val="001238CC"/>
    <w:rsid w:val="00123A88"/>
    <w:rsid w:val="0012427D"/>
    <w:rsid w:val="001257CF"/>
    <w:rsid w:val="001278AD"/>
    <w:rsid w:val="00132143"/>
    <w:rsid w:val="00132348"/>
    <w:rsid w:val="001323E9"/>
    <w:rsid w:val="00135ABF"/>
    <w:rsid w:val="00140699"/>
    <w:rsid w:val="00140DA5"/>
    <w:rsid w:val="00141692"/>
    <w:rsid w:val="001419B6"/>
    <w:rsid w:val="00141CA4"/>
    <w:rsid w:val="00141E86"/>
    <w:rsid w:val="0014280C"/>
    <w:rsid w:val="00142F85"/>
    <w:rsid w:val="00143077"/>
    <w:rsid w:val="00143B8C"/>
    <w:rsid w:val="00144B71"/>
    <w:rsid w:val="00146B6F"/>
    <w:rsid w:val="00151460"/>
    <w:rsid w:val="0015236D"/>
    <w:rsid w:val="001537BB"/>
    <w:rsid w:val="00154623"/>
    <w:rsid w:val="00155016"/>
    <w:rsid w:val="00155F03"/>
    <w:rsid w:val="00157AE7"/>
    <w:rsid w:val="00160E79"/>
    <w:rsid w:val="001610A7"/>
    <w:rsid w:val="001620E4"/>
    <w:rsid w:val="00162976"/>
    <w:rsid w:val="001640E9"/>
    <w:rsid w:val="00166F3B"/>
    <w:rsid w:val="00167104"/>
    <w:rsid w:val="00167F98"/>
    <w:rsid w:val="00170A3C"/>
    <w:rsid w:val="00172F06"/>
    <w:rsid w:val="00173E5E"/>
    <w:rsid w:val="0017432E"/>
    <w:rsid w:val="001747DB"/>
    <w:rsid w:val="00174B30"/>
    <w:rsid w:val="00175AE3"/>
    <w:rsid w:val="00176EDE"/>
    <w:rsid w:val="00177068"/>
    <w:rsid w:val="00184E0C"/>
    <w:rsid w:val="00184E39"/>
    <w:rsid w:val="00185986"/>
    <w:rsid w:val="00185E7C"/>
    <w:rsid w:val="0018778F"/>
    <w:rsid w:val="001911EC"/>
    <w:rsid w:val="0019150D"/>
    <w:rsid w:val="00191A34"/>
    <w:rsid w:val="00191B16"/>
    <w:rsid w:val="00192A58"/>
    <w:rsid w:val="00192A5B"/>
    <w:rsid w:val="00192BD2"/>
    <w:rsid w:val="00195EBE"/>
    <w:rsid w:val="00197592"/>
    <w:rsid w:val="001A0F38"/>
    <w:rsid w:val="001A11AD"/>
    <w:rsid w:val="001A2591"/>
    <w:rsid w:val="001A5286"/>
    <w:rsid w:val="001A597C"/>
    <w:rsid w:val="001A73C6"/>
    <w:rsid w:val="001B19E8"/>
    <w:rsid w:val="001B28B4"/>
    <w:rsid w:val="001B2CC4"/>
    <w:rsid w:val="001B31A6"/>
    <w:rsid w:val="001B32B9"/>
    <w:rsid w:val="001B39F4"/>
    <w:rsid w:val="001B4FC3"/>
    <w:rsid w:val="001C1ADC"/>
    <w:rsid w:val="001C34F7"/>
    <w:rsid w:val="001C3711"/>
    <w:rsid w:val="001C5399"/>
    <w:rsid w:val="001C5AFD"/>
    <w:rsid w:val="001C6098"/>
    <w:rsid w:val="001C6548"/>
    <w:rsid w:val="001C6C25"/>
    <w:rsid w:val="001C7EAD"/>
    <w:rsid w:val="001D11EB"/>
    <w:rsid w:val="001D5F6C"/>
    <w:rsid w:val="001D6097"/>
    <w:rsid w:val="001D624C"/>
    <w:rsid w:val="001D6543"/>
    <w:rsid w:val="001D6DD2"/>
    <w:rsid w:val="001D723B"/>
    <w:rsid w:val="001D7BA8"/>
    <w:rsid w:val="001E048B"/>
    <w:rsid w:val="001E0942"/>
    <w:rsid w:val="001E1245"/>
    <w:rsid w:val="001E1A96"/>
    <w:rsid w:val="001E27C8"/>
    <w:rsid w:val="001E2C5D"/>
    <w:rsid w:val="001E4706"/>
    <w:rsid w:val="001E5650"/>
    <w:rsid w:val="001E5896"/>
    <w:rsid w:val="001E6213"/>
    <w:rsid w:val="001E768F"/>
    <w:rsid w:val="001F07B2"/>
    <w:rsid w:val="001F0DC7"/>
    <w:rsid w:val="001F1C30"/>
    <w:rsid w:val="001F546A"/>
    <w:rsid w:val="001F5CBC"/>
    <w:rsid w:val="001F6580"/>
    <w:rsid w:val="001F7049"/>
    <w:rsid w:val="002055F0"/>
    <w:rsid w:val="002060CE"/>
    <w:rsid w:val="0020642D"/>
    <w:rsid w:val="00206617"/>
    <w:rsid w:val="002071F4"/>
    <w:rsid w:val="00210200"/>
    <w:rsid w:val="00210E83"/>
    <w:rsid w:val="00211CAA"/>
    <w:rsid w:val="00212A9C"/>
    <w:rsid w:val="00213444"/>
    <w:rsid w:val="00213EA4"/>
    <w:rsid w:val="0021479B"/>
    <w:rsid w:val="0021600B"/>
    <w:rsid w:val="0021612F"/>
    <w:rsid w:val="00217BB3"/>
    <w:rsid w:val="002206DD"/>
    <w:rsid w:val="002208EC"/>
    <w:rsid w:val="002220B7"/>
    <w:rsid w:val="00222EFA"/>
    <w:rsid w:val="00223C46"/>
    <w:rsid w:val="002246AB"/>
    <w:rsid w:val="00224B1E"/>
    <w:rsid w:val="00225129"/>
    <w:rsid w:val="0022562F"/>
    <w:rsid w:val="00226B5B"/>
    <w:rsid w:val="0022705C"/>
    <w:rsid w:val="00230372"/>
    <w:rsid w:val="002322A5"/>
    <w:rsid w:val="00232742"/>
    <w:rsid w:val="00233513"/>
    <w:rsid w:val="00234DB9"/>
    <w:rsid w:val="00235DA4"/>
    <w:rsid w:val="002364BF"/>
    <w:rsid w:val="002408B0"/>
    <w:rsid w:val="002410DA"/>
    <w:rsid w:val="0024174B"/>
    <w:rsid w:val="00241D3B"/>
    <w:rsid w:val="00242180"/>
    <w:rsid w:val="00242DD0"/>
    <w:rsid w:val="00243052"/>
    <w:rsid w:val="0024360B"/>
    <w:rsid w:val="00243D49"/>
    <w:rsid w:val="00244006"/>
    <w:rsid w:val="0024413A"/>
    <w:rsid w:val="0024525A"/>
    <w:rsid w:val="002465FB"/>
    <w:rsid w:val="00250605"/>
    <w:rsid w:val="00250CF0"/>
    <w:rsid w:val="0025183C"/>
    <w:rsid w:val="0025252E"/>
    <w:rsid w:val="0025295E"/>
    <w:rsid w:val="00253478"/>
    <w:rsid w:val="002534BA"/>
    <w:rsid w:val="002543A7"/>
    <w:rsid w:val="002545BF"/>
    <w:rsid w:val="0025518D"/>
    <w:rsid w:val="002578D6"/>
    <w:rsid w:val="002606B7"/>
    <w:rsid w:val="002633B1"/>
    <w:rsid w:val="002647AF"/>
    <w:rsid w:val="00264EFE"/>
    <w:rsid w:val="002667D6"/>
    <w:rsid w:val="00266F7D"/>
    <w:rsid w:val="002677DF"/>
    <w:rsid w:val="00270FDC"/>
    <w:rsid w:val="002718E6"/>
    <w:rsid w:val="002727FA"/>
    <w:rsid w:val="00273181"/>
    <w:rsid w:val="00273983"/>
    <w:rsid w:val="00275163"/>
    <w:rsid w:val="00275F48"/>
    <w:rsid w:val="00276202"/>
    <w:rsid w:val="00280D2E"/>
    <w:rsid w:val="00281479"/>
    <w:rsid w:val="0028292F"/>
    <w:rsid w:val="00284398"/>
    <w:rsid w:val="002847EB"/>
    <w:rsid w:val="00284FFB"/>
    <w:rsid w:val="0028573D"/>
    <w:rsid w:val="0028591D"/>
    <w:rsid w:val="00287188"/>
    <w:rsid w:val="002873E4"/>
    <w:rsid w:val="002875A3"/>
    <w:rsid w:val="0029020B"/>
    <w:rsid w:val="00290C6D"/>
    <w:rsid w:val="00291DF9"/>
    <w:rsid w:val="002929AC"/>
    <w:rsid w:val="00293F73"/>
    <w:rsid w:val="002948B6"/>
    <w:rsid w:val="00295403"/>
    <w:rsid w:val="0029575F"/>
    <w:rsid w:val="00296944"/>
    <w:rsid w:val="00297573"/>
    <w:rsid w:val="002A0C93"/>
    <w:rsid w:val="002A3512"/>
    <w:rsid w:val="002A3868"/>
    <w:rsid w:val="002A390D"/>
    <w:rsid w:val="002A4A5B"/>
    <w:rsid w:val="002B36AF"/>
    <w:rsid w:val="002B3890"/>
    <w:rsid w:val="002B436C"/>
    <w:rsid w:val="002B6510"/>
    <w:rsid w:val="002B7268"/>
    <w:rsid w:val="002C3043"/>
    <w:rsid w:val="002C4259"/>
    <w:rsid w:val="002C4346"/>
    <w:rsid w:val="002C6659"/>
    <w:rsid w:val="002C6CDE"/>
    <w:rsid w:val="002D02D7"/>
    <w:rsid w:val="002D23DA"/>
    <w:rsid w:val="002D2D20"/>
    <w:rsid w:val="002D2EA5"/>
    <w:rsid w:val="002D4185"/>
    <w:rsid w:val="002D44BE"/>
    <w:rsid w:val="002D5BF5"/>
    <w:rsid w:val="002D6842"/>
    <w:rsid w:val="002D6B31"/>
    <w:rsid w:val="002D6E48"/>
    <w:rsid w:val="002D79A9"/>
    <w:rsid w:val="002E13B4"/>
    <w:rsid w:val="002E17AD"/>
    <w:rsid w:val="002E1D58"/>
    <w:rsid w:val="002E309E"/>
    <w:rsid w:val="002E36EB"/>
    <w:rsid w:val="002E3800"/>
    <w:rsid w:val="002E5056"/>
    <w:rsid w:val="002E6EBF"/>
    <w:rsid w:val="002F0431"/>
    <w:rsid w:val="002F098B"/>
    <w:rsid w:val="002F0EC0"/>
    <w:rsid w:val="002F102F"/>
    <w:rsid w:val="002F1040"/>
    <w:rsid w:val="002F17F0"/>
    <w:rsid w:val="002F1B6D"/>
    <w:rsid w:val="002F1EAA"/>
    <w:rsid w:val="002F2390"/>
    <w:rsid w:val="002F2DFA"/>
    <w:rsid w:val="002F33DE"/>
    <w:rsid w:val="002F42D9"/>
    <w:rsid w:val="002F493B"/>
    <w:rsid w:val="002F5AB0"/>
    <w:rsid w:val="002F61F1"/>
    <w:rsid w:val="002F6992"/>
    <w:rsid w:val="002F6B4E"/>
    <w:rsid w:val="002F6FE8"/>
    <w:rsid w:val="002F70D6"/>
    <w:rsid w:val="003009D6"/>
    <w:rsid w:val="00301F71"/>
    <w:rsid w:val="0030303B"/>
    <w:rsid w:val="003036CE"/>
    <w:rsid w:val="00303AA2"/>
    <w:rsid w:val="0030498F"/>
    <w:rsid w:val="00304EFD"/>
    <w:rsid w:val="00305B44"/>
    <w:rsid w:val="00305F50"/>
    <w:rsid w:val="003063FB"/>
    <w:rsid w:val="00306744"/>
    <w:rsid w:val="003105D0"/>
    <w:rsid w:val="003111D3"/>
    <w:rsid w:val="003111DF"/>
    <w:rsid w:val="00313099"/>
    <w:rsid w:val="00314DE7"/>
    <w:rsid w:val="003165E2"/>
    <w:rsid w:val="0031742F"/>
    <w:rsid w:val="00320308"/>
    <w:rsid w:val="00320E15"/>
    <w:rsid w:val="00321A16"/>
    <w:rsid w:val="003226A9"/>
    <w:rsid w:val="00323498"/>
    <w:rsid w:val="003241C9"/>
    <w:rsid w:val="00325031"/>
    <w:rsid w:val="00331570"/>
    <w:rsid w:val="00331E45"/>
    <w:rsid w:val="0033263A"/>
    <w:rsid w:val="00332E4A"/>
    <w:rsid w:val="0033321B"/>
    <w:rsid w:val="003333DD"/>
    <w:rsid w:val="00333DDF"/>
    <w:rsid w:val="00334998"/>
    <w:rsid w:val="003356B0"/>
    <w:rsid w:val="003368A8"/>
    <w:rsid w:val="003369B1"/>
    <w:rsid w:val="00337712"/>
    <w:rsid w:val="0034034F"/>
    <w:rsid w:val="00341390"/>
    <w:rsid w:val="00341ADC"/>
    <w:rsid w:val="00341C5E"/>
    <w:rsid w:val="00343E99"/>
    <w:rsid w:val="0034471A"/>
    <w:rsid w:val="00344903"/>
    <w:rsid w:val="00344B10"/>
    <w:rsid w:val="00346FF3"/>
    <w:rsid w:val="003471BA"/>
    <w:rsid w:val="00347A17"/>
    <w:rsid w:val="0035042C"/>
    <w:rsid w:val="0035109A"/>
    <w:rsid w:val="003517CD"/>
    <w:rsid w:val="00351A12"/>
    <w:rsid w:val="00353808"/>
    <w:rsid w:val="003541F8"/>
    <w:rsid w:val="00356FE9"/>
    <w:rsid w:val="0035701E"/>
    <w:rsid w:val="0035725E"/>
    <w:rsid w:val="00357260"/>
    <w:rsid w:val="00357B12"/>
    <w:rsid w:val="00360C26"/>
    <w:rsid w:val="003632E2"/>
    <w:rsid w:val="00363366"/>
    <w:rsid w:val="00363945"/>
    <w:rsid w:val="003639EB"/>
    <w:rsid w:val="003642E1"/>
    <w:rsid w:val="0036569A"/>
    <w:rsid w:val="00365CC0"/>
    <w:rsid w:val="00365E37"/>
    <w:rsid w:val="0036620D"/>
    <w:rsid w:val="00366641"/>
    <w:rsid w:val="00370D54"/>
    <w:rsid w:val="0037198F"/>
    <w:rsid w:val="00374F67"/>
    <w:rsid w:val="00375D98"/>
    <w:rsid w:val="00376631"/>
    <w:rsid w:val="0038054B"/>
    <w:rsid w:val="00380723"/>
    <w:rsid w:val="00381243"/>
    <w:rsid w:val="0038228A"/>
    <w:rsid w:val="003837F2"/>
    <w:rsid w:val="00384647"/>
    <w:rsid w:val="00386264"/>
    <w:rsid w:val="00390134"/>
    <w:rsid w:val="00390150"/>
    <w:rsid w:val="00390BF6"/>
    <w:rsid w:val="00392440"/>
    <w:rsid w:val="003929FD"/>
    <w:rsid w:val="0039658D"/>
    <w:rsid w:val="00397A0B"/>
    <w:rsid w:val="00397F99"/>
    <w:rsid w:val="003A0901"/>
    <w:rsid w:val="003A0A25"/>
    <w:rsid w:val="003A1172"/>
    <w:rsid w:val="003A299D"/>
    <w:rsid w:val="003A60F7"/>
    <w:rsid w:val="003A61DB"/>
    <w:rsid w:val="003A6FFB"/>
    <w:rsid w:val="003B051C"/>
    <w:rsid w:val="003B3EC3"/>
    <w:rsid w:val="003B3F9D"/>
    <w:rsid w:val="003B4470"/>
    <w:rsid w:val="003B529B"/>
    <w:rsid w:val="003C06E2"/>
    <w:rsid w:val="003C0B0B"/>
    <w:rsid w:val="003C1C1D"/>
    <w:rsid w:val="003C2509"/>
    <w:rsid w:val="003C33FC"/>
    <w:rsid w:val="003C6D4E"/>
    <w:rsid w:val="003D1229"/>
    <w:rsid w:val="003D1927"/>
    <w:rsid w:val="003D2692"/>
    <w:rsid w:val="003D301E"/>
    <w:rsid w:val="003D44A1"/>
    <w:rsid w:val="003D48A7"/>
    <w:rsid w:val="003D5CB0"/>
    <w:rsid w:val="003D78AF"/>
    <w:rsid w:val="003E013D"/>
    <w:rsid w:val="003E0D81"/>
    <w:rsid w:val="003E1DA1"/>
    <w:rsid w:val="003E4321"/>
    <w:rsid w:val="003E4A87"/>
    <w:rsid w:val="003E6F16"/>
    <w:rsid w:val="003E7FA7"/>
    <w:rsid w:val="003F074F"/>
    <w:rsid w:val="003F11D9"/>
    <w:rsid w:val="003F22C0"/>
    <w:rsid w:val="003F3CC2"/>
    <w:rsid w:val="003F3F64"/>
    <w:rsid w:val="003F4755"/>
    <w:rsid w:val="003F495E"/>
    <w:rsid w:val="003F4B3C"/>
    <w:rsid w:val="003F77D1"/>
    <w:rsid w:val="003F78AB"/>
    <w:rsid w:val="003F79E9"/>
    <w:rsid w:val="00400927"/>
    <w:rsid w:val="00400AD5"/>
    <w:rsid w:val="004021E5"/>
    <w:rsid w:val="0040358F"/>
    <w:rsid w:val="00404B90"/>
    <w:rsid w:val="00405322"/>
    <w:rsid w:val="00405866"/>
    <w:rsid w:val="00411237"/>
    <w:rsid w:val="0041125A"/>
    <w:rsid w:val="0041233C"/>
    <w:rsid w:val="00413167"/>
    <w:rsid w:val="004134D7"/>
    <w:rsid w:val="00414100"/>
    <w:rsid w:val="00416503"/>
    <w:rsid w:val="00422303"/>
    <w:rsid w:val="00424118"/>
    <w:rsid w:val="00425B89"/>
    <w:rsid w:val="00425D4E"/>
    <w:rsid w:val="00432950"/>
    <w:rsid w:val="00433406"/>
    <w:rsid w:val="00433BF2"/>
    <w:rsid w:val="00434607"/>
    <w:rsid w:val="0043490F"/>
    <w:rsid w:val="00434EF2"/>
    <w:rsid w:val="00435B8B"/>
    <w:rsid w:val="004406EA"/>
    <w:rsid w:val="004409CE"/>
    <w:rsid w:val="00440C98"/>
    <w:rsid w:val="00441C91"/>
    <w:rsid w:val="00442037"/>
    <w:rsid w:val="0044391A"/>
    <w:rsid w:val="00443B20"/>
    <w:rsid w:val="00444301"/>
    <w:rsid w:val="0044570A"/>
    <w:rsid w:val="00451293"/>
    <w:rsid w:val="00451CDF"/>
    <w:rsid w:val="004520F0"/>
    <w:rsid w:val="00454BC3"/>
    <w:rsid w:val="00455F85"/>
    <w:rsid w:val="00455F9B"/>
    <w:rsid w:val="004574B5"/>
    <w:rsid w:val="00457AB0"/>
    <w:rsid w:val="004609F4"/>
    <w:rsid w:val="00461188"/>
    <w:rsid w:val="004622B1"/>
    <w:rsid w:val="00463548"/>
    <w:rsid w:val="00463CCB"/>
    <w:rsid w:val="00464BD4"/>
    <w:rsid w:val="0046508F"/>
    <w:rsid w:val="004655C4"/>
    <w:rsid w:val="00466733"/>
    <w:rsid w:val="00466A08"/>
    <w:rsid w:val="004701F8"/>
    <w:rsid w:val="0047066F"/>
    <w:rsid w:val="004714A1"/>
    <w:rsid w:val="00473B97"/>
    <w:rsid w:val="00473ED6"/>
    <w:rsid w:val="00474174"/>
    <w:rsid w:val="00474AE0"/>
    <w:rsid w:val="004754AC"/>
    <w:rsid w:val="00480FA0"/>
    <w:rsid w:val="004818C8"/>
    <w:rsid w:val="00483771"/>
    <w:rsid w:val="004853E9"/>
    <w:rsid w:val="00487C22"/>
    <w:rsid w:val="00490A7C"/>
    <w:rsid w:val="0049281B"/>
    <w:rsid w:val="0049343A"/>
    <w:rsid w:val="0049405F"/>
    <w:rsid w:val="00496822"/>
    <w:rsid w:val="00496A67"/>
    <w:rsid w:val="004A046D"/>
    <w:rsid w:val="004A0D4D"/>
    <w:rsid w:val="004A0F14"/>
    <w:rsid w:val="004A2C69"/>
    <w:rsid w:val="004A3C63"/>
    <w:rsid w:val="004A5446"/>
    <w:rsid w:val="004A727F"/>
    <w:rsid w:val="004A762E"/>
    <w:rsid w:val="004A7932"/>
    <w:rsid w:val="004A7DCB"/>
    <w:rsid w:val="004B064B"/>
    <w:rsid w:val="004B12CD"/>
    <w:rsid w:val="004B2A3C"/>
    <w:rsid w:val="004B2B71"/>
    <w:rsid w:val="004B35F2"/>
    <w:rsid w:val="004B36B2"/>
    <w:rsid w:val="004B52B6"/>
    <w:rsid w:val="004B546D"/>
    <w:rsid w:val="004B5698"/>
    <w:rsid w:val="004B7327"/>
    <w:rsid w:val="004C0345"/>
    <w:rsid w:val="004C1C53"/>
    <w:rsid w:val="004C2573"/>
    <w:rsid w:val="004C51D1"/>
    <w:rsid w:val="004C670C"/>
    <w:rsid w:val="004C6FBE"/>
    <w:rsid w:val="004D0485"/>
    <w:rsid w:val="004D203D"/>
    <w:rsid w:val="004D3B3F"/>
    <w:rsid w:val="004D455F"/>
    <w:rsid w:val="004D5EBB"/>
    <w:rsid w:val="004D6850"/>
    <w:rsid w:val="004E0917"/>
    <w:rsid w:val="004E113D"/>
    <w:rsid w:val="004E13CF"/>
    <w:rsid w:val="004E228E"/>
    <w:rsid w:val="004E31BE"/>
    <w:rsid w:val="004E340C"/>
    <w:rsid w:val="004E3D4C"/>
    <w:rsid w:val="004E5276"/>
    <w:rsid w:val="004F10C4"/>
    <w:rsid w:val="004F10D5"/>
    <w:rsid w:val="004F542F"/>
    <w:rsid w:val="004F5C59"/>
    <w:rsid w:val="004F6745"/>
    <w:rsid w:val="004F6D90"/>
    <w:rsid w:val="004F6DC1"/>
    <w:rsid w:val="004F72F3"/>
    <w:rsid w:val="00503EE9"/>
    <w:rsid w:val="00506D91"/>
    <w:rsid w:val="00511E78"/>
    <w:rsid w:val="0051257D"/>
    <w:rsid w:val="005125AE"/>
    <w:rsid w:val="00512AA7"/>
    <w:rsid w:val="00512DD2"/>
    <w:rsid w:val="00513369"/>
    <w:rsid w:val="005137D9"/>
    <w:rsid w:val="0051498D"/>
    <w:rsid w:val="00515CE3"/>
    <w:rsid w:val="00515F3E"/>
    <w:rsid w:val="005162BF"/>
    <w:rsid w:val="00516605"/>
    <w:rsid w:val="00516697"/>
    <w:rsid w:val="0052036D"/>
    <w:rsid w:val="00520DE2"/>
    <w:rsid w:val="005218CA"/>
    <w:rsid w:val="00522EC7"/>
    <w:rsid w:val="005239BF"/>
    <w:rsid w:val="00523D51"/>
    <w:rsid w:val="0053207D"/>
    <w:rsid w:val="005327C7"/>
    <w:rsid w:val="005352E1"/>
    <w:rsid w:val="00535B50"/>
    <w:rsid w:val="00536062"/>
    <w:rsid w:val="005364A1"/>
    <w:rsid w:val="0053793F"/>
    <w:rsid w:val="005413DE"/>
    <w:rsid w:val="00542363"/>
    <w:rsid w:val="00545AAE"/>
    <w:rsid w:val="00547544"/>
    <w:rsid w:val="00547A2F"/>
    <w:rsid w:val="00550228"/>
    <w:rsid w:val="00551162"/>
    <w:rsid w:val="0055128B"/>
    <w:rsid w:val="005515BB"/>
    <w:rsid w:val="0055267F"/>
    <w:rsid w:val="00552975"/>
    <w:rsid w:val="00552C5D"/>
    <w:rsid w:val="00554241"/>
    <w:rsid w:val="0055564D"/>
    <w:rsid w:val="00557335"/>
    <w:rsid w:val="005573D2"/>
    <w:rsid w:val="00557FDF"/>
    <w:rsid w:val="00557FE8"/>
    <w:rsid w:val="00560F56"/>
    <w:rsid w:val="00561209"/>
    <w:rsid w:val="00563161"/>
    <w:rsid w:val="00563DA8"/>
    <w:rsid w:val="0056504A"/>
    <w:rsid w:val="005653C8"/>
    <w:rsid w:val="005666D6"/>
    <w:rsid w:val="00566D03"/>
    <w:rsid w:val="00571969"/>
    <w:rsid w:val="00571DE6"/>
    <w:rsid w:val="00572580"/>
    <w:rsid w:val="00572627"/>
    <w:rsid w:val="00572898"/>
    <w:rsid w:val="00572948"/>
    <w:rsid w:val="00572C38"/>
    <w:rsid w:val="00573A40"/>
    <w:rsid w:val="00573E44"/>
    <w:rsid w:val="00576254"/>
    <w:rsid w:val="00576508"/>
    <w:rsid w:val="00576EEC"/>
    <w:rsid w:val="00577D51"/>
    <w:rsid w:val="00577FD0"/>
    <w:rsid w:val="00581602"/>
    <w:rsid w:val="00581754"/>
    <w:rsid w:val="00583917"/>
    <w:rsid w:val="00584126"/>
    <w:rsid w:val="005844EE"/>
    <w:rsid w:val="005865F3"/>
    <w:rsid w:val="00586C11"/>
    <w:rsid w:val="00587447"/>
    <w:rsid w:val="00591693"/>
    <w:rsid w:val="0059174B"/>
    <w:rsid w:val="00591CFB"/>
    <w:rsid w:val="00593E4A"/>
    <w:rsid w:val="0059472C"/>
    <w:rsid w:val="00597A1B"/>
    <w:rsid w:val="00597C7C"/>
    <w:rsid w:val="005A2744"/>
    <w:rsid w:val="005A36B9"/>
    <w:rsid w:val="005A3CE6"/>
    <w:rsid w:val="005A4D61"/>
    <w:rsid w:val="005B2628"/>
    <w:rsid w:val="005B33DA"/>
    <w:rsid w:val="005B341A"/>
    <w:rsid w:val="005B3884"/>
    <w:rsid w:val="005B578D"/>
    <w:rsid w:val="005B703B"/>
    <w:rsid w:val="005B7ADB"/>
    <w:rsid w:val="005C1485"/>
    <w:rsid w:val="005C1A43"/>
    <w:rsid w:val="005C202F"/>
    <w:rsid w:val="005C3139"/>
    <w:rsid w:val="005C356A"/>
    <w:rsid w:val="005C6813"/>
    <w:rsid w:val="005D0034"/>
    <w:rsid w:val="005D055E"/>
    <w:rsid w:val="005D1901"/>
    <w:rsid w:val="005D37C0"/>
    <w:rsid w:val="005D5886"/>
    <w:rsid w:val="005D67FC"/>
    <w:rsid w:val="005E0EB2"/>
    <w:rsid w:val="005E0FB2"/>
    <w:rsid w:val="005E1223"/>
    <w:rsid w:val="005E5272"/>
    <w:rsid w:val="005E6B4B"/>
    <w:rsid w:val="005E77EC"/>
    <w:rsid w:val="005F3BED"/>
    <w:rsid w:val="005F4109"/>
    <w:rsid w:val="005F7818"/>
    <w:rsid w:val="00601010"/>
    <w:rsid w:val="00601652"/>
    <w:rsid w:val="006026B8"/>
    <w:rsid w:val="00602DB5"/>
    <w:rsid w:val="00602EBF"/>
    <w:rsid w:val="00604E70"/>
    <w:rsid w:val="006059E6"/>
    <w:rsid w:val="00605CEB"/>
    <w:rsid w:val="00606BF4"/>
    <w:rsid w:val="00606EB1"/>
    <w:rsid w:val="00611E65"/>
    <w:rsid w:val="00613010"/>
    <w:rsid w:val="00613220"/>
    <w:rsid w:val="00613E61"/>
    <w:rsid w:val="00614B04"/>
    <w:rsid w:val="00614DEB"/>
    <w:rsid w:val="00616AC9"/>
    <w:rsid w:val="00617076"/>
    <w:rsid w:val="006171E7"/>
    <w:rsid w:val="00617234"/>
    <w:rsid w:val="0061776B"/>
    <w:rsid w:val="00617B93"/>
    <w:rsid w:val="00620633"/>
    <w:rsid w:val="00622030"/>
    <w:rsid w:val="00622393"/>
    <w:rsid w:val="00623EC7"/>
    <w:rsid w:val="0062440B"/>
    <w:rsid w:val="00624795"/>
    <w:rsid w:val="006258DC"/>
    <w:rsid w:val="0062675E"/>
    <w:rsid w:val="00630051"/>
    <w:rsid w:val="00631E13"/>
    <w:rsid w:val="00632CA3"/>
    <w:rsid w:val="006334AD"/>
    <w:rsid w:val="00635BC9"/>
    <w:rsid w:val="00635EDF"/>
    <w:rsid w:val="0063764B"/>
    <w:rsid w:val="0064049E"/>
    <w:rsid w:val="00640F7F"/>
    <w:rsid w:val="006429CB"/>
    <w:rsid w:val="00645B64"/>
    <w:rsid w:val="0064793A"/>
    <w:rsid w:val="006504E1"/>
    <w:rsid w:val="0065427E"/>
    <w:rsid w:val="00655721"/>
    <w:rsid w:val="0065589C"/>
    <w:rsid w:val="00655B2D"/>
    <w:rsid w:val="00656607"/>
    <w:rsid w:val="006578D5"/>
    <w:rsid w:val="00660E4B"/>
    <w:rsid w:val="00661C19"/>
    <w:rsid w:val="00661C48"/>
    <w:rsid w:val="0066471B"/>
    <w:rsid w:val="00665646"/>
    <w:rsid w:val="00666951"/>
    <w:rsid w:val="00671962"/>
    <w:rsid w:val="0067208B"/>
    <w:rsid w:val="00672AE1"/>
    <w:rsid w:val="0067358E"/>
    <w:rsid w:val="00673CB4"/>
    <w:rsid w:val="00675C9C"/>
    <w:rsid w:val="00676BC5"/>
    <w:rsid w:val="00676E3C"/>
    <w:rsid w:val="0068013A"/>
    <w:rsid w:val="0068017B"/>
    <w:rsid w:val="00680E7D"/>
    <w:rsid w:val="00681C5C"/>
    <w:rsid w:val="00683F66"/>
    <w:rsid w:val="006842FC"/>
    <w:rsid w:val="00684C14"/>
    <w:rsid w:val="00684D32"/>
    <w:rsid w:val="006852A9"/>
    <w:rsid w:val="00685CD1"/>
    <w:rsid w:val="0069281D"/>
    <w:rsid w:val="00692A09"/>
    <w:rsid w:val="0069417C"/>
    <w:rsid w:val="00695205"/>
    <w:rsid w:val="006963B9"/>
    <w:rsid w:val="006967E6"/>
    <w:rsid w:val="00696D18"/>
    <w:rsid w:val="006A04D3"/>
    <w:rsid w:val="006A0971"/>
    <w:rsid w:val="006A19CD"/>
    <w:rsid w:val="006A2103"/>
    <w:rsid w:val="006A21B2"/>
    <w:rsid w:val="006A260E"/>
    <w:rsid w:val="006A4F2D"/>
    <w:rsid w:val="006A6C5C"/>
    <w:rsid w:val="006A6DF3"/>
    <w:rsid w:val="006A701A"/>
    <w:rsid w:val="006A763F"/>
    <w:rsid w:val="006B01D7"/>
    <w:rsid w:val="006B02BC"/>
    <w:rsid w:val="006B0C50"/>
    <w:rsid w:val="006B3970"/>
    <w:rsid w:val="006B5313"/>
    <w:rsid w:val="006B64EF"/>
    <w:rsid w:val="006B7A1B"/>
    <w:rsid w:val="006B7CA1"/>
    <w:rsid w:val="006C052E"/>
    <w:rsid w:val="006C05CC"/>
    <w:rsid w:val="006C0727"/>
    <w:rsid w:val="006C0BA7"/>
    <w:rsid w:val="006C0D2E"/>
    <w:rsid w:val="006C0DEB"/>
    <w:rsid w:val="006C166A"/>
    <w:rsid w:val="006C1B47"/>
    <w:rsid w:val="006C1D9E"/>
    <w:rsid w:val="006C1FC9"/>
    <w:rsid w:val="006C2119"/>
    <w:rsid w:val="006C3203"/>
    <w:rsid w:val="006C4A9E"/>
    <w:rsid w:val="006C4C3A"/>
    <w:rsid w:val="006C553D"/>
    <w:rsid w:val="006C5602"/>
    <w:rsid w:val="006C60C6"/>
    <w:rsid w:val="006C6A2E"/>
    <w:rsid w:val="006C6AC1"/>
    <w:rsid w:val="006C720C"/>
    <w:rsid w:val="006D1A14"/>
    <w:rsid w:val="006D40AC"/>
    <w:rsid w:val="006D478A"/>
    <w:rsid w:val="006D51FD"/>
    <w:rsid w:val="006D615B"/>
    <w:rsid w:val="006D782A"/>
    <w:rsid w:val="006E145F"/>
    <w:rsid w:val="006E3203"/>
    <w:rsid w:val="006E4A1D"/>
    <w:rsid w:val="006E4DDB"/>
    <w:rsid w:val="006E4DF1"/>
    <w:rsid w:val="006E6D60"/>
    <w:rsid w:val="006F0695"/>
    <w:rsid w:val="006F1B6F"/>
    <w:rsid w:val="006F2381"/>
    <w:rsid w:val="006F23FB"/>
    <w:rsid w:val="006F523F"/>
    <w:rsid w:val="006F7924"/>
    <w:rsid w:val="00700303"/>
    <w:rsid w:val="0070423B"/>
    <w:rsid w:val="00710983"/>
    <w:rsid w:val="00711227"/>
    <w:rsid w:val="007113CD"/>
    <w:rsid w:val="00711F50"/>
    <w:rsid w:val="007123FC"/>
    <w:rsid w:val="00713891"/>
    <w:rsid w:val="00713C5D"/>
    <w:rsid w:val="00713D23"/>
    <w:rsid w:val="007140A8"/>
    <w:rsid w:val="00715DA2"/>
    <w:rsid w:val="0071740E"/>
    <w:rsid w:val="007213CA"/>
    <w:rsid w:val="00723C48"/>
    <w:rsid w:val="00723D58"/>
    <w:rsid w:val="00724022"/>
    <w:rsid w:val="0072538B"/>
    <w:rsid w:val="00725509"/>
    <w:rsid w:val="007277F8"/>
    <w:rsid w:val="007308AF"/>
    <w:rsid w:val="0073164B"/>
    <w:rsid w:val="00731F8B"/>
    <w:rsid w:val="00732253"/>
    <w:rsid w:val="00732A57"/>
    <w:rsid w:val="0073367B"/>
    <w:rsid w:val="0073509D"/>
    <w:rsid w:val="00735672"/>
    <w:rsid w:val="00736017"/>
    <w:rsid w:val="00736060"/>
    <w:rsid w:val="00736FFD"/>
    <w:rsid w:val="00740BF0"/>
    <w:rsid w:val="00744990"/>
    <w:rsid w:val="007463DC"/>
    <w:rsid w:val="00746D34"/>
    <w:rsid w:val="0074755A"/>
    <w:rsid w:val="0074799B"/>
    <w:rsid w:val="00750393"/>
    <w:rsid w:val="00750C7F"/>
    <w:rsid w:val="00752005"/>
    <w:rsid w:val="007527CD"/>
    <w:rsid w:val="0075306F"/>
    <w:rsid w:val="00753D2E"/>
    <w:rsid w:val="00754351"/>
    <w:rsid w:val="0075470F"/>
    <w:rsid w:val="007569D4"/>
    <w:rsid w:val="00761ADC"/>
    <w:rsid w:val="00761EA6"/>
    <w:rsid w:val="007643A2"/>
    <w:rsid w:val="007646DE"/>
    <w:rsid w:val="00766BE1"/>
    <w:rsid w:val="007676F9"/>
    <w:rsid w:val="00767AD5"/>
    <w:rsid w:val="00767C0C"/>
    <w:rsid w:val="00770572"/>
    <w:rsid w:val="00774B9A"/>
    <w:rsid w:val="0077520A"/>
    <w:rsid w:val="00775643"/>
    <w:rsid w:val="00776049"/>
    <w:rsid w:val="00776263"/>
    <w:rsid w:val="00776997"/>
    <w:rsid w:val="00777E6C"/>
    <w:rsid w:val="00783701"/>
    <w:rsid w:val="00783891"/>
    <w:rsid w:val="00783EB5"/>
    <w:rsid w:val="007854DA"/>
    <w:rsid w:val="0078550D"/>
    <w:rsid w:val="0078553D"/>
    <w:rsid w:val="007877D0"/>
    <w:rsid w:val="0079029E"/>
    <w:rsid w:val="00791E38"/>
    <w:rsid w:val="007931DB"/>
    <w:rsid w:val="007949BA"/>
    <w:rsid w:val="00794D12"/>
    <w:rsid w:val="00796556"/>
    <w:rsid w:val="007A164A"/>
    <w:rsid w:val="007A1BBB"/>
    <w:rsid w:val="007A1C50"/>
    <w:rsid w:val="007A1D20"/>
    <w:rsid w:val="007A2737"/>
    <w:rsid w:val="007A3898"/>
    <w:rsid w:val="007A3B91"/>
    <w:rsid w:val="007A3F63"/>
    <w:rsid w:val="007A4D0D"/>
    <w:rsid w:val="007A6040"/>
    <w:rsid w:val="007A6CEE"/>
    <w:rsid w:val="007B1F7D"/>
    <w:rsid w:val="007B29F3"/>
    <w:rsid w:val="007C0CF5"/>
    <w:rsid w:val="007C26AD"/>
    <w:rsid w:val="007C2C14"/>
    <w:rsid w:val="007C2D50"/>
    <w:rsid w:val="007C2E5E"/>
    <w:rsid w:val="007C338E"/>
    <w:rsid w:val="007C3403"/>
    <w:rsid w:val="007C515A"/>
    <w:rsid w:val="007C5A1F"/>
    <w:rsid w:val="007C6872"/>
    <w:rsid w:val="007C6A55"/>
    <w:rsid w:val="007D0235"/>
    <w:rsid w:val="007D0610"/>
    <w:rsid w:val="007D062D"/>
    <w:rsid w:val="007D1689"/>
    <w:rsid w:val="007D2959"/>
    <w:rsid w:val="007D5244"/>
    <w:rsid w:val="007D654F"/>
    <w:rsid w:val="007D70DE"/>
    <w:rsid w:val="007D784F"/>
    <w:rsid w:val="007E0666"/>
    <w:rsid w:val="007E19F4"/>
    <w:rsid w:val="007E52CB"/>
    <w:rsid w:val="007E628B"/>
    <w:rsid w:val="007E71CA"/>
    <w:rsid w:val="007E7AC9"/>
    <w:rsid w:val="007F0B64"/>
    <w:rsid w:val="007F155B"/>
    <w:rsid w:val="007F26A7"/>
    <w:rsid w:val="007F3D4D"/>
    <w:rsid w:val="007F42A9"/>
    <w:rsid w:val="007F51F7"/>
    <w:rsid w:val="007F5A40"/>
    <w:rsid w:val="007F63D3"/>
    <w:rsid w:val="007F66C2"/>
    <w:rsid w:val="007F7304"/>
    <w:rsid w:val="0080013D"/>
    <w:rsid w:val="008002E6"/>
    <w:rsid w:val="00800678"/>
    <w:rsid w:val="0080142D"/>
    <w:rsid w:val="008030D1"/>
    <w:rsid w:val="008049D7"/>
    <w:rsid w:val="00805475"/>
    <w:rsid w:val="00806BA0"/>
    <w:rsid w:val="00806BB6"/>
    <w:rsid w:val="00811660"/>
    <w:rsid w:val="008143C4"/>
    <w:rsid w:val="00814BE2"/>
    <w:rsid w:val="008202C1"/>
    <w:rsid w:val="00820670"/>
    <w:rsid w:val="00821CF7"/>
    <w:rsid w:val="008254CE"/>
    <w:rsid w:val="0082569E"/>
    <w:rsid w:val="008261DB"/>
    <w:rsid w:val="00826352"/>
    <w:rsid w:val="00827005"/>
    <w:rsid w:val="008279D6"/>
    <w:rsid w:val="0083034E"/>
    <w:rsid w:val="008330EF"/>
    <w:rsid w:val="0083410D"/>
    <w:rsid w:val="008367AE"/>
    <w:rsid w:val="00836D3B"/>
    <w:rsid w:val="00841049"/>
    <w:rsid w:val="00841E46"/>
    <w:rsid w:val="0084240A"/>
    <w:rsid w:val="00842726"/>
    <w:rsid w:val="0084628F"/>
    <w:rsid w:val="008463DC"/>
    <w:rsid w:val="0084692C"/>
    <w:rsid w:val="008478D0"/>
    <w:rsid w:val="008507F9"/>
    <w:rsid w:val="00851133"/>
    <w:rsid w:val="00851917"/>
    <w:rsid w:val="00852179"/>
    <w:rsid w:val="00853DFA"/>
    <w:rsid w:val="00855877"/>
    <w:rsid w:val="0085712A"/>
    <w:rsid w:val="00857EC2"/>
    <w:rsid w:val="0086046A"/>
    <w:rsid w:val="008605B6"/>
    <w:rsid w:val="00860B16"/>
    <w:rsid w:val="008616C4"/>
    <w:rsid w:val="008657A6"/>
    <w:rsid w:val="00866C54"/>
    <w:rsid w:val="008676A5"/>
    <w:rsid w:val="00867BC1"/>
    <w:rsid w:val="00870CA4"/>
    <w:rsid w:val="00870FD9"/>
    <w:rsid w:val="00871657"/>
    <w:rsid w:val="00871F1F"/>
    <w:rsid w:val="00872093"/>
    <w:rsid w:val="008723E4"/>
    <w:rsid w:val="008728C0"/>
    <w:rsid w:val="00872AB2"/>
    <w:rsid w:val="00874F06"/>
    <w:rsid w:val="0087503F"/>
    <w:rsid w:val="00875B30"/>
    <w:rsid w:val="00876DC8"/>
    <w:rsid w:val="00877E77"/>
    <w:rsid w:val="008806D4"/>
    <w:rsid w:val="00880DB1"/>
    <w:rsid w:val="00881494"/>
    <w:rsid w:val="00883DE1"/>
    <w:rsid w:val="00884F8A"/>
    <w:rsid w:val="0088556F"/>
    <w:rsid w:val="0089041F"/>
    <w:rsid w:val="00891193"/>
    <w:rsid w:val="00892294"/>
    <w:rsid w:val="00892C49"/>
    <w:rsid w:val="00893A01"/>
    <w:rsid w:val="00894FA1"/>
    <w:rsid w:val="008966CB"/>
    <w:rsid w:val="0089676A"/>
    <w:rsid w:val="0089696C"/>
    <w:rsid w:val="008969DF"/>
    <w:rsid w:val="008A003F"/>
    <w:rsid w:val="008A14D9"/>
    <w:rsid w:val="008A1939"/>
    <w:rsid w:val="008A24E5"/>
    <w:rsid w:val="008A3097"/>
    <w:rsid w:val="008A34A9"/>
    <w:rsid w:val="008A513A"/>
    <w:rsid w:val="008A717F"/>
    <w:rsid w:val="008B075B"/>
    <w:rsid w:val="008B0D11"/>
    <w:rsid w:val="008B3C1E"/>
    <w:rsid w:val="008B3F73"/>
    <w:rsid w:val="008C00F5"/>
    <w:rsid w:val="008C1136"/>
    <w:rsid w:val="008C1D46"/>
    <w:rsid w:val="008C4246"/>
    <w:rsid w:val="008C56C9"/>
    <w:rsid w:val="008D0042"/>
    <w:rsid w:val="008D029C"/>
    <w:rsid w:val="008D2869"/>
    <w:rsid w:val="008D35DE"/>
    <w:rsid w:val="008D5110"/>
    <w:rsid w:val="008D5D3C"/>
    <w:rsid w:val="008D716F"/>
    <w:rsid w:val="008D7590"/>
    <w:rsid w:val="008E09D1"/>
    <w:rsid w:val="008E1AA4"/>
    <w:rsid w:val="008E22EC"/>
    <w:rsid w:val="008E3855"/>
    <w:rsid w:val="008E3863"/>
    <w:rsid w:val="008E4E3B"/>
    <w:rsid w:val="008E529C"/>
    <w:rsid w:val="008E6CB5"/>
    <w:rsid w:val="008E6FA6"/>
    <w:rsid w:val="008E704B"/>
    <w:rsid w:val="008E7B8B"/>
    <w:rsid w:val="008E7EEE"/>
    <w:rsid w:val="008F065C"/>
    <w:rsid w:val="008F0FF6"/>
    <w:rsid w:val="008F1B29"/>
    <w:rsid w:val="008F2067"/>
    <w:rsid w:val="008F254D"/>
    <w:rsid w:val="008F2B43"/>
    <w:rsid w:val="008F3AF0"/>
    <w:rsid w:val="008F45B5"/>
    <w:rsid w:val="008F4650"/>
    <w:rsid w:val="008F49E7"/>
    <w:rsid w:val="008F4B97"/>
    <w:rsid w:val="009007DC"/>
    <w:rsid w:val="00902AA5"/>
    <w:rsid w:val="00905668"/>
    <w:rsid w:val="009058FA"/>
    <w:rsid w:val="00905951"/>
    <w:rsid w:val="009069C1"/>
    <w:rsid w:val="00906C72"/>
    <w:rsid w:val="00912B81"/>
    <w:rsid w:val="00913028"/>
    <w:rsid w:val="009131E2"/>
    <w:rsid w:val="00917EE7"/>
    <w:rsid w:val="00921944"/>
    <w:rsid w:val="009225BC"/>
    <w:rsid w:val="00922D4C"/>
    <w:rsid w:val="009243BB"/>
    <w:rsid w:val="00924D38"/>
    <w:rsid w:val="00926BF2"/>
    <w:rsid w:val="00926D2D"/>
    <w:rsid w:val="00927569"/>
    <w:rsid w:val="00927B86"/>
    <w:rsid w:val="00927CC2"/>
    <w:rsid w:val="00930D15"/>
    <w:rsid w:val="009338CF"/>
    <w:rsid w:val="00933B98"/>
    <w:rsid w:val="00933C84"/>
    <w:rsid w:val="0093524C"/>
    <w:rsid w:val="009352C6"/>
    <w:rsid w:val="009376B5"/>
    <w:rsid w:val="00937DFC"/>
    <w:rsid w:val="0094178D"/>
    <w:rsid w:val="00942A4D"/>
    <w:rsid w:val="0094301D"/>
    <w:rsid w:val="00943A55"/>
    <w:rsid w:val="00943E25"/>
    <w:rsid w:val="00945AB2"/>
    <w:rsid w:val="00945F05"/>
    <w:rsid w:val="00951BF7"/>
    <w:rsid w:val="00952684"/>
    <w:rsid w:val="0095278A"/>
    <w:rsid w:val="00952C94"/>
    <w:rsid w:val="009537BB"/>
    <w:rsid w:val="00953B86"/>
    <w:rsid w:val="00954987"/>
    <w:rsid w:val="00954EE0"/>
    <w:rsid w:val="00960BFD"/>
    <w:rsid w:val="00962264"/>
    <w:rsid w:val="00962546"/>
    <w:rsid w:val="009625AA"/>
    <w:rsid w:val="00963A2C"/>
    <w:rsid w:val="0096400C"/>
    <w:rsid w:val="00964E0D"/>
    <w:rsid w:val="00965B4F"/>
    <w:rsid w:val="00966382"/>
    <w:rsid w:val="00967441"/>
    <w:rsid w:val="009679B0"/>
    <w:rsid w:val="00967C93"/>
    <w:rsid w:val="00971189"/>
    <w:rsid w:val="009729AA"/>
    <w:rsid w:val="00972E37"/>
    <w:rsid w:val="00973FC2"/>
    <w:rsid w:val="00975242"/>
    <w:rsid w:val="009776FE"/>
    <w:rsid w:val="00977948"/>
    <w:rsid w:val="009801D5"/>
    <w:rsid w:val="009804D4"/>
    <w:rsid w:val="00982161"/>
    <w:rsid w:val="009829DB"/>
    <w:rsid w:val="00984669"/>
    <w:rsid w:val="00984B9F"/>
    <w:rsid w:val="009856F1"/>
    <w:rsid w:val="00986895"/>
    <w:rsid w:val="00992113"/>
    <w:rsid w:val="00992178"/>
    <w:rsid w:val="009931FC"/>
    <w:rsid w:val="009941C0"/>
    <w:rsid w:val="009963E4"/>
    <w:rsid w:val="0099648D"/>
    <w:rsid w:val="00996581"/>
    <w:rsid w:val="00997D2E"/>
    <w:rsid w:val="009A03D6"/>
    <w:rsid w:val="009A0679"/>
    <w:rsid w:val="009A0E12"/>
    <w:rsid w:val="009A4D11"/>
    <w:rsid w:val="009A5164"/>
    <w:rsid w:val="009A5191"/>
    <w:rsid w:val="009A6B9C"/>
    <w:rsid w:val="009A6C22"/>
    <w:rsid w:val="009A7716"/>
    <w:rsid w:val="009A776E"/>
    <w:rsid w:val="009B4BC4"/>
    <w:rsid w:val="009B5B5F"/>
    <w:rsid w:val="009B61D7"/>
    <w:rsid w:val="009B6FED"/>
    <w:rsid w:val="009C1238"/>
    <w:rsid w:val="009C15C2"/>
    <w:rsid w:val="009C197A"/>
    <w:rsid w:val="009C4CE2"/>
    <w:rsid w:val="009C58A1"/>
    <w:rsid w:val="009D0604"/>
    <w:rsid w:val="009D5209"/>
    <w:rsid w:val="009D6187"/>
    <w:rsid w:val="009D6746"/>
    <w:rsid w:val="009D74FE"/>
    <w:rsid w:val="009E0773"/>
    <w:rsid w:val="009E12AF"/>
    <w:rsid w:val="009E530E"/>
    <w:rsid w:val="009E56E1"/>
    <w:rsid w:val="009E6122"/>
    <w:rsid w:val="009F2FBC"/>
    <w:rsid w:val="009F37EE"/>
    <w:rsid w:val="009F3880"/>
    <w:rsid w:val="009F4C4A"/>
    <w:rsid w:val="009F5F77"/>
    <w:rsid w:val="009F7A22"/>
    <w:rsid w:val="00A027CE"/>
    <w:rsid w:val="00A02EBF"/>
    <w:rsid w:val="00A0563F"/>
    <w:rsid w:val="00A06C22"/>
    <w:rsid w:val="00A07478"/>
    <w:rsid w:val="00A0761E"/>
    <w:rsid w:val="00A103CD"/>
    <w:rsid w:val="00A12DAD"/>
    <w:rsid w:val="00A13372"/>
    <w:rsid w:val="00A1467B"/>
    <w:rsid w:val="00A15907"/>
    <w:rsid w:val="00A17E70"/>
    <w:rsid w:val="00A203B4"/>
    <w:rsid w:val="00A21427"/>
    <w:rsid w:val="00A2185F"/>
    <w:rsid w:val="00A22E50"/>
    <w:rsid w:val="00A23219"/>
    <w:rsid w:val="00A23F19"/>
    <w:rsid w:val="00A24DFC"/>
    <w:rsid w:val="00A2662F"/>
    <w:rsid w:val="00A26D93"/>
    <w:rsid w:val="00A27594"/>
    <w:rsid w:val="00A327D4"/>
    <w:rsid w:val="00A33399"/>
    <w:rsid w:val="00A343D6"/>
    <w:rsid w:val="00A34A39"/>
    <w:rsid w:val="00A34E7E"/>
    <w:rsid w:val="00A353A1"/>
    <w:rsid w:val="00A35784"/>
    <w:rsid w:val="00A35A05"/>
    <w:rsid w:val="00A4144A"/>
    <w:rsid w:val="00A41510"/>
    <w:rsid w:val="00A42818"/>
    <w:rsid w:val="00A43398"/>
    <w:rsid w:val="00A43C5D"/>
    <w:rsid w:val="00A44827"/>
    <w:rsid w:val="00A4536B"/>
    <w:rsid w:val="00A473F9"/>
    <w:rsid w:val="00A47FAA"/>
    <w:rsid w:val="00A5019E"/>
    <w:rsid w:val="00A503A9"/>
    <w:rsid w:val="00A51E06"/>
    <w:rsid w:val="00A51FDF"/>
    <w:rsid w:val="00A53814"/>
    <w:rsid w:val="00A54157"/>
    <w:rsid w:val="00A57EA7"/>
    <w:rsid w:val="00A606D6"/>
    <w:rsid w:val="00A636F8"/>
    <w:rsid w:val="00A64008"/>
    <w:rsid w:val="00A643E8"/>
    <w:rsid w:val="00A64C46"/>
    <w:rsid w:val="00A654F0"/>
    <w:rsid w:val="00A65C3B"/>
    <w:rsid w:val="00A70E98"/>
    <w:rsid w:val="00A720B0"/>
    <w:rsid w:val="00A76564"/>
    <w:rsid w:val="00A773C4"/>
    <w:rsid w:val="00A779AF"/>
    <w:rsid w:val="00A81481"/>
    <w:rsid w:val="00A82EE6"/>
    <w:rsid w:val="00A8314B"/>
    <w:rsid w:val="00A847BE"/>
    <w:rsid w:val="00A85D27"/>
    <w:rsid w:val="00A86576"/>
    <w:rsid w:val="00A9130D"/>
    <w:rsid w:val="00A92B13"/>
    <w:rsid w:val="00A933DD"/>
    <w:rsid w:val="00A93EAE"/>
    <w:rsid w:val="00A959B2"/>
    <w:rsid w:val="00A95B70"/>
    <w:rsid w:val="00A961D3"/>
    <w:rsid w:val="00A96FB0"/>
    <w:rsid w:val="00A976A0"/>
    <w:rsid w:val="00AA18C3"/>
    <w:rsid w:val="00AA3BEF"/>
    <w:rsid w:val="00AA427C"/>
    <w:rsid w:val="00AA4954"/>
    <w:rsid w:val="00AA52EB"/>
    <w:rsid w:val="00AA56F8"/>
    <w:rsid w:val="00AA59FA"/>
    <w:rsid w:val="00AA5FB7"/>
    <w:rsid w:val="00AA6237"/>
    <w:rsid w:val="00AB0ECB"/>
    <w:rsid w:val="00AB44BA"/>
    <w:rsid w:val="00AB5192"/>
    <w:rsid w:val="00AB5582"/>
    <w:rsid w:val="00AB7C2E"/>
    <w:rsid w:val="00AC02AB"/>
    <w:rsid w:val="00AC0F42"/>
    <w:rsid w:val="00AC14EC"/>
    <w:rsid w:val="00AC235A"/>
    <w:rsid w:val="00AC328B"/>
    <w:rsid w:val="00AC55C4"/>
    <w:rsid w:val="00AC66D4"/>
    <w:rsid w:val="00AD3256"/>
    <w:rsid w:val="00AD396C"/>
    <w:rsid w:val="00AD4162"/>
    <w:rsid w:val="00AD47E9"/>
    <w:rsid w:val="00AD76AA"/>
    <w:rsid w:val="00AE08D4"/>
    <w:rsid w:val="00AE0E63"/>
    <w:rsid w:val="00AE1ABA"/>
    <w:rsid w:val="00AE1CE1"/>
    <w:rsid w:val="00AE315F"/>
    <w:rsid w:val="00AE3F55"/>
    <w:rsid w:val="00AE5798"/>
    <w:rsid w:val="00AE6FCA"/>
    <w:rsid w:val="00AF0229"/>
    <w:rsid w:val="00AF0BB6"/>
    <w:rsid w:val="00AF0FA4"/>
    <w:rsid w:val="00AF1256"/>
    <w:rsid w:val="00AF1F10"/>
    <w:rsid w:val="00AF2FE0"/>
    <w:rsid w:val="00AF3011"/>
    <w:rsid w:val="00AF433C"/>
    <w:rsid w:val="00AF461E"/>
    <w:rsid w:val="00AF70AD"/>
    <w:rsid w:val="00AF7645"/>
    <w:rsid w:val="00B01931"/>
    <w:rsid w:val="00B019C9"/>
    <w:rsid w:val="00B03F5F"/>
    <w:rsid w:val="00B04342"/>
    <w:rsid w:val="00B05E8D"/>
    <w:rsid w:val="00B0713A"/>
    <w:rsid w:val="00B12933"/>
    <w:rsid w:val="00B178EF"/>
    <w:rsid w:val="00B17EB0"/>
    <w:rsid w:val="00B20CB5"/>
    <w:rsid w:val="00B20DB6"/>
    <w:rsid w:val="00B23316"/>
    <w:rsid w:val="00B24D52"/>
    <w:rsid w:val="00B251C5"/>
    <w:rsid w:val="00B25C5F"/>
    <w:rsid w:val="00B30E2C"/>
    <w:rsid w:val="00B31776"/>
    <w:rsid w:val="00B3261E"/>
    <w:rsid w:val="00B32CAF"/>
    <w:rsid w:val="00B32DE6"/>
    <w:rsid w:val="00B3324D"/>
    <w:rsid w:val="00B33917"/>
    <w:rsid w:val="00B33D2B"/>
    <w:rsid w:val="00B35D90"/>
    <w:rsid w:val="00B35DBC"/>
    <w:rsid w:val="00B3606D"/>
    <w:rsid w:val="00B36216"/>
    <w:rsid w:val="00B3779E"/>
    <w:rsid w:val="00B37B67"/>
    <w:rsid w:val="00B41458"/>
    <w:rsid w:val="00B420D0"/>
    <w:rsid w:val="00B4292D"/>
    <w:rsid w:val="00B42CDC"/>
    <w:rsid w:val="00B45BA0"/>
    <w:rsid w:val="00B565FF"/>
    <w:rsid w:val="00B57879"/>
    <w:rsid w:val="00B60193"/>
    <w:rsid w:val="00B60DEC"/>
    <w:rsid w:val="00B61309"/>
    <w:rsid w:val="00B61C50"/>
    <w:rsid w:val="00B62965"/>
    <w:rsid w:val="00B63F27"/>
    <w:rsid w:val="00B63F6D"/>
    <w:rsid w:val="00B641B6"/>
    <w:rsid w:val="00B65128"/>
    <w:rsid w:val="00B6527E"/>
    <w:rsid w:val="00B65643"/>
    <w:rsid w:val="00B65C3E"/>
    <w:rsid w:val="00B67DF3"/>
    <w:rsid w:val="00B708E9"/>
    <w:rsid w:val="00B70EBF"/>
    <w:rsid w:val="00B721B3"/>
    <w:rsid w:val="00B72971"/>
    <w:rsid w:val="00B729CF"/>
    <w:rsid w:val="00B72C5C"/>
    <w:rsid w:val="00B73C7C"/>
    <w:rsid w:val="00B74E25"/>
    <w:rsid w:val="00B77990"/>
    <w:rsid w:val="00B779DA"/>
    <w:rsid w:val="00B77FE4"/>
    <w:rsid w:val="00B80B79"/>
    <w:rsid w:val="00B846DE"/>
    <w:rsid w:val="00B85A42"/>
    <w:rsid w:val="00B860DD"/>
    <w:rsid w:val="00B861FD"/>
    <w:rsid w:val="00B87610"/>
    <w:rsid w:val="00B87C7D"/>
    <w:rsid w:val="00B917AB"/>
    <w:rsid w:val="00B91F88"/>
    <w:rsid w:val="00B91F91"/>
    <w:rsid w:val="00B9543B"/>
    <w:rsid w:val="00B95B84"/>
    <w:rsid w:val="00B97BC9"/>
    <w:rsid w:val="00BA57F2"/>
    <w:rsid w:val="00BA5E7D"/>
    <w:rsid w:val="00BA65F9"/>
    <w:rsid w:val="00BA78A5"/>
    <w:rsid w:val="00BA7DB4"/>
    <w:rsid w:val="00BB0981"/>
    <w:rsid w:val="00BB1345"/>
    <w:rsid w:val="00BB1AC6"/>
    <w:rsid w:val="00BB5818"/>
    <w:rsid w:val="00BB5883"/>
    <w:rsid w:val="00BB5FEA"/>
    <w:rsid w:val="00BB62E4"/>
    <w:rsid w:val="00BB7243"/>
    <w:rsid w:val="00BC16A9"/>
    <w:rsid w:val="00BC1B4B"/>
    <w:rsid w:val="00BC386C"/>
    <w:rsid w:val="00BC6811"/>
    <w:rsid w:val="00BC6CED"/>
    <w:rsid w:val="00BC73F5"/>
    <w:rsid w:val="00BC7917"/>
    <w:rsid w:val="00BD0DAD"/>
    <w:rsid w:val="00BD15F5"/>
    <w:rsid w:val="00BD223A"/>
    <w:rsid w:val="00BD399C"/>
    <w:rsid w:val="00BD3F44"/>
    <w:rsid w:val="00BD4666"/>
    <w:rsid w:val="00BD4BBB"/>
    <w:rsid w:val="00BD54D5"/>
    <w:rsid w:val="00BD5501"/>
    <w:rsid w:val="00BD582C"/>
    <w:rsid w:val="00BD798C"/>
    <w:rsid w:val="00BE11B9"/>
    <w:rsid w:val="00BE137F"/>
    <w:rsid w:val="00BE28DB"/>
    <w:rsid w:val="00BE3F01"/>
    <w:rsid w:val="00BE68C2"/>
    <w:rsid w:val="00BF01F9"/>
    <w:rsid w:val="00BF2A2B"/>
    <w:rsid w:val="00BF3D18"/>
    <w:rsid w:val="00BF4D3C"/>
    <w:rsid w:val="00BF4E55"/>
    <w:rsid w:val="00BF6FFD"/>
    <w:rsid w:val="00C003DD"/>
    <w:rsid w:val="00C00F81"/>
    <w:rsid w:val="00C01000"/>
    <w:rsid w:val="00C01A9F"/>
    <w:rsid w:val="00C10B72"/>
    <w:rsid w:val="00C11F0E"/>
    <w:rsid w:val="00C126CD"/>
    <w:rsid w:val="00C14144"/>
    <w:rsid w:val="00C142AD"/>
    <w:rsid w:val="00C143E1"/>
    <w:rsid w:val="00C16999"/>
    <w:rsid w:val="00C2383C"/>
    <w:rsid w:val="00C24F87"/>
    <w:rsid w:val="00C25C41"/>
    <w:rsid w:val="00C26FD0"/>
    <w:rsid w:val="00C27403"/>
    <w:rsid w:val="00C30476"/>
    <w:rsid w:val="00C30506"/>
    <w:rsid w:val="00C30D45"/>
    <w:rsid w:val="00C31DD1"/>
    <w:rsid w:val="00C32969"/>
    <w:rsid w:val="00C32DC6"/>
    <w:rsid w:val="00C33145"/>
    <w:rsid w:val="00C33749"/>
    <w:rsid w:val="00C33C04"/>
    <w:rsid w:val="00C37B5E"/>
    <w:rsid w:val="00C42C9D"/>
    <w:rsid w:val="00C45EDA"/>
    <w:rsid w:val="00C50003"/>
    <w:rsid w:val="00C50467"/>
    <w:rsid w:val="00C50750"/>
    <w:rsid w:val="00C50FC8"/>
    <w:rsid w:val="00C54A5C"/>
    <w:rsid w:val="00C54DD1"/>
    <w:rsid w:val="00C556BC"/>
    <w:rsid w:val="00C55AB8"/>
    <w:rsid w:val="00C55F00"/>
    <w:rsid w:val="00C56B4F"/>
    <w:rsid w:val="00C604D2"/>
    <w:rsid w:val="00C61759"/>
    <w:rsid w:val="00C61DC8"/>
    <w:rsid w:val="00C62EB4"/>
    <w:rsid w:val="00C63928"/>
    <w:rsid w:val="00C63B1E"/>
    <w:rsid w:val="00C651A7"/>
    <w:rsid w:val="00C65D74"/>
    <w:rsid w:val="00C66B52"/>
    <w:rsid w:val="00C66F1D"/>
    <w:rsid w:val="00C675FF"/>
    <w:rsid w:val="00C677D7"/>
    <w:rsid w:val="00C7045F"/>
    <w:rsid w:val="00C706CB"/>
    <w:rsid w:val="00C70FCB"/>
    <w:rsid w:val="00C7138D"/>
    <w:rsid w:val="00C726B2"/>
    <w:rsid w:val="00C73D4C"/>
    <w:rsid w:val="00C75BFE"/>
    <w:rsid w:val="00C801EB"/>
    <w:rsid w:val="00C80696"/>
    <w:rsid w:val="00C80A3A"/>
    <w:rsid w:val="00C80B1C"/>
    <w:rsid w:val="00C8161C"/>
    <w:rsid w:val="00C83496"/>
    <w:rsid w:val="00C84E34"/>
    <w:rsid w:val="00C86016"/>
    <w:rsid w:val="00C8696E"/>
    <w:rsid w:val="00C86DAD"/>
    <w:rsid w:val="00C87EEB"/>
    <w:rsid w:val="00C91B69"/>
    <w:rsid w:val="00C92D89"/>
    <w:rsid w:val="00C93286"/>
    <w:rsid w:val="00C97A5F"/>
    <w:rsid w:val="00CA028E"/>
    <w:rsid w:val="00CA02FE"/>
    <w:rsid w:val="00CA09B2"/>
    <w:rsid w:val="00CA0A57"/>
    <w:rsid w:val="00CA22D8"/>
    <w:rsid w:val="00CA463B"/>
    <w:rsid w:val="00CA4E78"/>
    <w:rsid w:val="00CA4EFA"/>
    <w:rsid w:val="00CA6E7C"/>
    <w:rsid w:val="00CA7451"/>
    <w:rsid w:val="00CA7A4F"/>
    <w:rsid w:val="00CA7DB5"/>
    <w:rsid w:val="00CB0A42"/>
    <w:rsid w:val="00CB0AC2"/>
    <w:rsid w:val="00CB1E8A"/>
    <w:rsid w:val="00CB1EB6"/>
    <w:rsid w:val="00CB3C62"/>
    <w:rsid w:val="00CB4B52"/>
    <w:rsid w:val="00CC118F"/>
    <w:rsid w:val="00CC1CA8"/>
    <w:rsid w:val="00CC2481"/>
    <w:rsid w:val="00CC33FB"/>
    <w:rsid w:val="00CC652F"/>
    <w:rsid w:val="00CC6C51"/>
    <w:rsid w:val="00CC72A5"/>
    <w:rsid w:val="00CD02D3"/>
    <w:rsid w:val="00CD3287"/>
    <w:rsid w:val="00CD568A"/>
    <w:rsid w:val="00CD6382"/>
    <w:rsid w:val="00CD64CE"/>
    <w:rsid w:val="00CD658E"/>
    <w:rsid w:val="00CD689A"/>
    <w:rsid w:val="00CE0948"/>
    <w:rsid w:val="00CE1444"/>
    <w:rsid w:val="00CE1B0A"/>
    <w:rsid w:val="00CE3098"/>
    <w:rsid w:val="00CE4771"/>
    <w:rsid w:val="00CE5032"/>
    <w:rsid w:val="00CF1147"/>
    <w:rsid w:val="00CF1270"/>
    <w:rsid w:val="00CF212F"/>
    <w:rsid w:val="00CF2B9D"/>
    <w:rsid w:val="00CF2BCC"/>
    <w:rsid w:val="00CF5CF8"/>
    <w:rsid w:val="00CF7990"/>
    <w:rsid w:val="00D01182"/>
    <w:rsid w:val="00D02630"/>
    <w:rsid w:val="00D02731"/>
    <w:rsid w:val="00D06A2B"/>
    <w:rsid w:val="00D06DB5"/>
    <w:rsid w:val="00D1060A"/>
    <w:rsid w:val="00D1138B"/>
    <w:rsid w:val="00D12945"/>
    <w:rsid w:val="00D12F27"/>
    <w:rsid w:val="00D15B7C"/>
    <w:rsid w:val="00D20BE8"/>
    <w:rsid w:val="00D218DD"/>
    <w:rsid w:val="00D21DB5"/>
    <w:rsid w:val="00D245CB"/>
    <w:rsid w:val="00D2460E"/>
    <w:rsid w:val="00D24FA6"/>
    <w:rsid w:val="00D3017A"/>
    <w:rsid w:val="00D30DB4"/>
    <w:rsid w:val="00D3188F"/>
    <w:rsid w:val="00D319C4"/>
    <w:rsid w:val="00D32E34"/>
    <w:rsid w:val="00D33BE9"/>
    <w:rsid w:val="00D34C02"/>
    <w:rsid w:val="00D351A5"/>
    <w:rsid w:val="00D37C42"/>
    <w:rsid w:val="00D432E8"/>
    <w:rsid w:val="00D4503B"/>
    <w:rsid w:val="00D50AA8"/>
    <w:rsid w:val="00D50CA1"/>
    <w:rsid w:val="00D51315"/>
    <w:rsid w:val="00D51392"/>
    <w:rsid w:val="00D5157F"/>
    <w:rsid w:val="00D54B8D"/>
    <w:rsid w:val="00D55258"/>
    <w:rsid w:val="00D562E2"/>
    <w:rsid w:val="00D57353"/>
    <w:rsid w:val="00D57696"/>
    <w:rsid w:val="00D57B6C"/>
    <w:rsid w:val="00D6056D"/>
    <w:rsid w:val="00D60DE2"/>
    <w:rsid w:val="00D61EE3"/>
    <w:rsid w:val="00D63138"/>
    <w:rsid w:val="00D6366F"/>
    <w:rsid w:val="00D638A2"/>
    <w:rsid w:val="00D63C8C"/>
    <w:rsid w:val="00D64C50"/>
    <w:rsid w:val="00D65174"/>
    <w:rsid w:val="00D6629D"/>
    <w:rsid w:val="00D6751B"/>
    <w:rsid w:val="00D67D45"/>
    <w:rsid w:val="00D7754C"/>
    <w:rsid w:val="00D7787E"/>
    <w:rsid w:val="00D81227"/>
    <w:rsid w:val="00D82969"/>
    <w:rsid w:val="00D833A0"/>
    <w:rsid w:val="00D8395E"/>
    <w:rsid w:val="00D93F69"/>
    <w:rsid w:val="00D945FD"/>
    <w:rsid w:val="00D94E00"/>
    <w:rsid w:val="00D96896"/>
    <w:rsid w:val="00D9717C"/>
    <w:rsid w:val="00DA0560"/>
    <w:rsid w:val="00DA1A86"/>
    <w:rsid w:val="00DA2574"/>
    <w:rsid w:val="00DA5B79"/>
    <w:rsid w:val="00DA6194"/>
    <w:rsid w:val="00DA6AF0"/>
    <w:rsid w:val="00DA6E4D"/>
    <w:rsid w:val="00DA7374"/>
    <w:rsid w:val="00DB103F"/>
    <w:rsid w:val="00DB18D2"/>
    <w:rsid w:val="00DB3ECD"/>
    <w:rsid w:val="00DB463B"/>
    <w:rsid w:val="00DB48A1"/>
    <w:rsid w:val="00DB5DF0"/>
    <w:rsid w:val="00DB5FA2"/>
    <w:rsid w:val="00DB6ECF"/>
    <w:rsid w:val="00DB7CF9"/>
    <w:rsid w:val="00DC1514"/>
    <w:rsid w:val="00DC20AA"/>
    <w:rsid w:val="00DC21EA"/>
    <w:rsid w:val="00DC2259"/>
    <w:rsid w:val="00DC2601"/>
    <w:rsid w:val="00DC38D4"/>
    <w:rsid w:val="00DC40F2"/>
    <w:rsid w:val="00DC47E5"/>
    <w:rsid w:val="00DC508D"/>
    <w:rsid w:val="00DC5A7B"/>
    <w:rsid w:val="00DC6554"/>
    <w:rsid w:val="00DD05B6"/>
    <w:rsid w:val="00DD155B"/>
    <w:rsid w:val="00DD4462"/>
    <w:rsid w:val="00DD570D"/>
    <w:rsid w:val="00DD5BC3"/>
    <w:rsid w:val="00DD75DE"/>
    <w:rsid w:val="00DE014E"/>
    <w:rsid w:val="00DE0CCE"/>
    <w:rsid w:val="00DE1317"/>
    <w:rsid w:val="00DE2CE3"/>
    <w:rsid w:val="00DE534D"/>
    <w:rsid w:val="00DE5EC2"/>
    <w:rsid w:val="00DF0439"/>
    <w:rsid w:val="00DF0C9D"/>
    <w:rsid w:val="00DF15DA"/>
    <w:rsid w:val="00DF1E03"/>
    <w:rsid w:val="00DF32A1"/>
    <w:rsid w:val="00DF768C"/>
    <w:rsid w:val="00DF7D74"/>
    <w:rsid w:val="00E00505"/>
    <w:rsid w:val="00E037D2"/>
    <w:rsid w:val="00E03FD4"/>
    <w:rsid w:val="00E04941"/>
    <w:rsid w:val="00E057C6"/>
    <w:rsid w:val="00E06D40"/>
    <w:rsid w:val="00E10414"/>
    <w:rsid w:val="00E11FE8"/>
    <w:rsid w:val="00E121A4"/>
    <w:rsid w:val="00E13A7D"/>
    <w:rsid w:val="00E1440D"/>
    <w:rsid w:val="00E14743"/>
    <w:rsid w:val="00E152BA"/>
    <w:rsid w:val="00E179D0"/>
    <w:rsid w:val="00E17C83"/>
    <w:rsid w:val="00E200F3"/>
    <w:rsid w:val="00E20157"/>
    <w:rsid w:val="00E207AE"/>
    <w:rsid w:val="00E20C9B"/>
    <w:rsid w:val="00E240DD"/>
    <w:rsid w:val="00E259B5"/>
    <w:rsid w:val="00E25F1F"/>
    <w:rsid w:val="00E26544"/>
    <w:rsid w:val="00E30962"/>
    <w:rsid w:val="00E3115F"/>
    <w:rsid w:val="00E3371D"/>
    <w:rsid w:val="00E34019"/>
    <w:rsid w:val="00E35144"/>
    <w:rsid w:val="00E35367"/>
    <w:rsid w:val="00E3607E"/>
    <w:rsid w:val="00E423DE"/>
    <w:rsid w:val="00E427B6"/>
    <w:rsid w:val="00E42811"/>
    <w:rsid w:val="00E4308D"/>
    <w:rsid w:val="00E431C1"/>
    <w:rsid w:val="00E45139"/>
    <w:rsid w:val="00E45F4E"/>
    <w:rsid w:val="00E45F66"/>
    <w:rsid w:val="00E465D3"/>
    <w:rsid w:val="00E47B7E"/>
    <w:rsid w:val="00E5003B"/>
    <w:rsid w:val="00E523C4"/>
    <w:rsid w:val="00E52DD6"/>
    <w:rsid w:val="00E53485"/>
    <w:rsid w:val="00E543CC"/>
    <w:rsid w:val="00E55F51"/>
    <w:rsid w:val="00E56331"/>
    <w:rsid w:val="00E569C0"/>
    <w:rsid w:val="00E60ED9"/>
    <w:rsid w:val="00E60FD0"/>
    <w:rsid w:val="00E61601"/>
    <w:rsid w:val="00E61CCA"/>
    <w:rsid w:val="00E63507"/>
    <w:rsid w:val="00E70342"/>
    <w:rsid w:val="00E711B9"/>
    <w:rsid w:val="00E7149A"/>
    <w:rsid w:val="00E72A24"/>
    <w:rsid w:val="00E738C0"/>
    <w:rsid w:val="00E73ED2"/>
    <w:rsid w:val="00E752AB"/>
    <w:rsid w:val="00E76289"/>
    <w:rsid w:val="00E77301"/>
    <w:rsid w:val="00E773D3"/>
    <w:rsid w:val="00E77E04"/>
    <w:rsid w:val="00E83AFF"/>
    <w:rsid w:val="00E840A8"/>
    <w:rsid w:val="00E8564F"/>
    <w:rsid w:val="00E85DF8"/>
    <w:rsid w:val="00E85E19"/>
    <w:rsid w:val="00E866B3"/>
    <w:rsid w:val="00E92D8B"/>
    <w:rsid w:val="00E93284"/>
    <w:rsid w:val="00E965D3"/>
    <w:rsid w:val="00E96D09"/>
    <w:rsid w:val="00E96DB3"/>
    <w:rsid w:val="00E974E7"/>
    <w:rsid w:val="00E97974"/>
    <w:rsid w:val="00E97D3C"/>
    <w:rsid w:val="00EA07D3"/>
    <w:rsid w:val="00EA0D71"/>
    <w:rsid w:val="00EA1613"/>
    <w:rsid w:val="00EA1836"/>
    <w:rsid w:val="00EA251D"/>
    <w:rsid w:val="00EA2DC7"/>
    <w:rsid w:val="00EA32EA"/>
    <w:rsid w:val="00EA35AD"/>
    <w:rsid w:val="00EA3BB5"/>
    <w:rsid w:val="00EA49DB"/>
    <w:rsid w:val="00EA515B"/>
    <w:rsid w:val="00EA55C4"/>
    <w:rsid w:val="00EB000B"/>
    <w:rsid w:val="00EB10F3"/>
    <w:rsid w:val="00EB3FAD"/>
    <w:rsid w:val="00EB71B2"/>
    <w:rsid w:val="00EC3BA9"/>
    <w:rsid w:val="00EC4335"/>
    <w:rsid w:val="00EC4E81"/>
    <w:rsid w:val="00EC5817"/>
    <w:rsid w:val="00EC71A3"/>
    <w:rsid w:val="00ED0298"/>
    <w:rsid w:val="00ED074D"/>
    <w:rsid w:val="00ED2CB3"/>
    <w:rsid w:val="00ED4441"/>
    <w:rsid w:val="00ED79C2"/>
    <w:rsid w:val="00EE07FF"/>
    <w:rsid w:val="00EE1DE1"/>
    <w:rsid w:val="00EE2BCB"/>
    <w:rsid w:val="00EE2F0A"/>
    <w:rsid w:val="00EE2FC8"/>
    <w:rsid w:val="00EE3C9B"/>
    <w:rsid w:val="00EE5D9B"/>
    <w:rsid w:val="00EF0C81"/>
    <w:rsid w:val="00EF0D55"/>
    <w:rsid w:val="00EF1602"/>
    <w:rsid w:val="00EF208A"/>
    <w:rsid w:val="00EF2A57"/>
    <w:rsid w:val="00EF2CB9"/>
    <w:rsid w:val="00EF4421"/>
    <w:rsid w:val="00EF4F00"/>
    <w:rsid w:val="00F00699"/>
    <w:rsid w:val="00F01475"/>
    <w:rsid w:val="00F022AD"/>
    <w:rsid w:val="00F02E6D"/>
    <w:rsid w:val="00F04F48"/>
    <w:rsid w:val="00F04F58"/>
    <w:rsid w:val="00F04FA0"/>
    <w:rsid w:val="00F0657E"/>
    <w:rsid w:val="00F07026"/>
    <w:rsid w:val="00F105AC"/>
    <w:rsid w:val="00F10D50"/>
    <w:rsid w:val="00F118F6"/>
    <w:rsid w:val="00F12826"/>
    <w:rsid w:val="00F12F0A"/>
    <w:rsid w:val="00F143C9"/>
    <w:rsid w:val="00F15498"/>
    <w:rsid w:val="00F1621D"/>
    <w:rsid w:val="00F16C93"/>
    <w:rsid w:val="00F174C8"/>
    <w:rsid w:val="00F2457F"/>
    <w:rsid w:val="00F275D5"/>
    <w:rsid w:val="00F27782"/>
    <w:rsid w:val="00F27CF2"/>
    <w:rsid w:val="00F30D06"/>
    <w:rsid w:val="00F32238"/>
    <w:rsid w:val="00F32B02"/>
    <w:rsid w:val="00F32C15"/>
    <w:rsid w:val="00F34C32"/>
    <w:rsid w:val="00F35337"/>
    <w:rsid w:val="00F35B11"/>
    <w:rsid w:val="00F4038A"/>
    <w:rsid w:val="00F40440"/>
    <w:rsid w:val="00F4118F"/>
    <w:rsid w:val="00F41EA0"/>
    <w:rsid w:val="00F43E08"/>
    <w:rsid w:val="00F44F02"/>
    <w:rsid w:val="00F45376"/>
    <w:rsid w:val="00F465B9"/>
    <w:rsid w:val="00F471AE"/>
    <w:rsid w:val="00F516F9"/>
    <w:rsid w:val="00F521C0"/>
    <w:rsid w:val="00F5262C"/>
    <w:rsid w:val="00F54059"/>
    <w:rsid w:val="00F542D5"/>
    <w:rsid w:val="00F54FFC"/>
    <w:rsid w:val="00F555DD"/>
    <w:rsid w:val="00F56DA7"/>
    <w:rsid w:val="00F576CE"/>
    <w:rsid w:val="00F57A63"/>
    <w:rsid w:val="00F60BF6"/>
    <w:rsid w:val="00F60E4B"/>
    <w:rsid w:val="00F617F8"/>
    <w:rsid w:val="00F63175"/>
    <w:rsid w:val="00F6368B"/>
    <w:rsid w:val="00F63D61"/>
    <w:rsid w:val="00F65419"/>
    <w:rsid w:val="00F65B0A"/>
    <w:rsid w:val="00F67C1B"/>
    <w:rsid w:val="00F701A3"/>
    <w:rsid w:val="00F70B69"/>
    <w:rsid w:val="00F72096"/>
    <w:rsid w:val="00F73006"/>
    <w:rsid w:val="00F73047"/>
    <w:rsid w:val="00F730E2"/>
    <w:rsid w:val="00F74A22"/>
    <w:rsid w:val="00F768AA"/>
    <w:rsid w:val="00F77458"/>
    <w:rsid w:val="00F83DCB"/>
    <w:rsid w:val="00F83E84"/>
    <w:rsid w:val="00F84521"/>
    <w:rsid w:val="00F84DE3"/>
    <w:rsid w:val="00F85556"/>
    <w:rsid w:val="00F85E6C"/>
    <w:rsid w:val="00F863A3"/>
    <w:rsid w:val="00F863C9"/>
    <w:rsid w:val="00F875A3"/>
    <w:rsid w:val="00F9085B"/>
    <w:rsid w:val="00F9183F"/>
    <w:rsid w:val="00F91DE3"/>
    <w:rsid w:val="00F93C16"/>
    <w:rsid w:val="00F94855"/>
    <w:rsid w:val="00F9748C"/>
    <w:rsid w:val="00F97E7B"/>
    <w:rsid w:val="00FA0314"/>
    <w:rsid w:val="00FA0359"/>
    <w:rsid w:val="00FA0891"/>
    <w:rsid w:val="00FA1981"/>
    <w:rsid w:val="00FA22CC"/>
    <w:rsid w:val="00FA23C8"/>
    <w:rsid w:val="00FA2A0B"/>
    <w:rsid w:val="00FA33AE"/>
    <w:rsid w:val="00FA3DF7"/>
    <w:rsid w:val="00FA67E2"/>
    <w:rsid w:val="00FA7007"/>
    <w:rsid w:val="00FB131D"/>
    <w:rsid w:val="00FB1663"/>
    <w:rsid w:val="00FB2C86"/>
    <w:rsid w:val="00FB5431"/>
    <w:rsid w:val="00FB6463"/>
    <w:rsid w:val="00FB6945"/>
    <w:rsid w:val="00FB6CB5"/>
    <w:rsid w:val="00FB7418"/>
    <w:rsid w:val="00FB7AED"/>
    <w:rsid w:val="00FB7ED9"/>
    <w:rsid w:val="00FC1593"/>
    <w:rsid w:val="00FC49CE"/>
    <w:rsid w:val="00FC4D36"/>
    <w:rsid w:val="00FC6357"/>
    <w:rsid w:val="00FC6ADC"/>
    <w:rsid w:val="00FC707A"/>
    <w:rsid w:val="00FC7658"/>
    <w:rsid w:val="00FD072A"/>
    <w:rsid w:val="00FD16C8"/>
    <w:rsid w:val="00FD1884"/>
    <w:rsid w:val="00FD217F"/>
    <w:rsid w:val="00FD27C4"/>
    <w:rsid w:val="00FD2B81"/>
    <w:rsid w:val="00FD5395"/>
    <w:rsid w:val="00FD5E74"/>
    <w:rsid w:val="00FD63D0"/>
    <w:rsid w:val="00FD6F4B"/>
    <w:rsid w:val="00FD7A9A"/>
    <w:rsid w:val="00FE0379"/>
    <w:rsid w:val="00FE0CF1"/>
    <w:rsid w:val="00FE2C65"/>
    <w:rsid w:val="00FE338A"/>
    <w:rsid w:val="00FE3BDB"/>
    <w:rsid w:val="00FE4B61"/>
    <w:rsid w:val="00FE5733"/>
    <w:rsid w:val="00FE6518"/>
    <w:rsid w:val="00FE6CAF"/>
    <w:rsid w:val="00FF0336"/>
    <w:rsid w:val="00FF0AD8"/>
    <w:rsid w:val="00FF20EB"/>
    <w:rsid w:val="00FF3C77"/>
    <w:rsid w:val="00FF4135"/>
    <w:rsid w:val="00FF51E4"/>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00B82AEF"/>
  <w15:docId w15:val="{C33EEAE1-8E9D-49F6-8246-6F2F5CFF9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4E78"/>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ashedList2,DL2,DashedList"/>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uiPriority w:val="99"/>
    <w:rsid w:val="00B729CF"/>
    <w:pPr>
      <w:widowControl w:val="0"/>
      <w:autoSpaceDE w:val="0"/>
      <w:autoSpaceDN w:val="0"/>
      <w:adjustRightInd w:val="0"/>
      <w:spacing w:before="480" w:line="240" w:lineRule="atLeast"/>
      <w:jc w:val="both"/>
    </w:pPr>
    <w:rPr>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sz w:val="24"/>
      <w:szCs w:val="24"/>
      <w:lang w:val="en-US"/>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paragraph" w:customStyle="1" w:styleId="TableText">
    <w:name w:val="TableText"/>
    <w:uiPriority w:val="99"/>
    <w:rsid w:val="00B6527E"/>
    <w:pPr>
      <w:widowControl w:val="0"/>
      <w:autoSpaceDE w:val="0"/>
      <w:autoSpaceDN w:val="0"/>
      <w:adjustRightInd w:val="0"/>
      <w:spacing w:line="200" w:lineRule="atLeast"/>
    </w:pPr>
    <w:rPr>
      <w:color w:val="000000"/>
      <w:w w:val="0"/>
      <w:sz w:val="18"/>
      <w:szCs w:val="18"/>
      <w:lang w:eastAsia="ko-KR"/>
    </w:rPr>
  </w:style>
  <w:style w:type="paragraph" w:customStyle="1" w:styleId="Prim">
    <w:name w:val="Prim"/>
    <w:aliases w:val="PrimTag"/>
    <w:next w:val="H6"/>
    <w:uiPriority w:val="99"/>
    <w:rsid w:val="0079029E"/>
    <w:pPr>
      <w:tabs>
        <w:tab w:val="left" w:pos="620"/>
      </w:tabs>
      <w:autoSpaceDE w:val="0"/>
      <w:autoSpaceDN w:val="0"/>
      <w:adjustRightInd w:val="0"/>
      <w:spacing w:line="240" w:lineRule="atLeast"/>
      <w:ind w:left="2640"/>
      <w:jc w:val="both"/>
    </w:pPr>
    <w:rPr>
      <w:color w:val="000000"/>
      <w:w w:val="0"/>
    </w:rPr>
  </w:style>
  <w:style w:type="paragraph" w:customStyle="1" w:styleId="DL1">
    <w:name w:val="DL1"/>
    <w:aliases w:val="DashedList3"/>
    <w:uiPriority w:val="99"/>
    <w:rsid w:val="0079029E"/>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paragraph" w:customStyle="1" w:styleId="Equation">
    <w:name w:val="Equation"/>
    <w:rsid w:val="0079029E"/>
    <w:pPr>
      <w:suppressAutoHyphens/>
      <w:autoSpaceDE w:val="0"/>
      <w:autoSpaceDN w:val="0"/>
      <w:adjustRightInd w:val="0"/>
      <w:spacing w:before="240" w:after="240" w:line="200" w:lineRule="atLeast"/>
      <w:ind w:firstLine="200"/>
    </w:pPr>
    <w:rPr>
      <w:color w:val="000000"/>
      <w:w w:val="0"/>
    </w:rPr>
  </w:style>
  <w:style w:type="paragraph" w:customStyle="1" w:styleId="Code">
    <w:name w:val="Code"/>
    <w:uiPriority w:val="99"/>
    <w:rsid w:val="000D0576"/>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hAnsi="Courier New" w:cs="Courier New"/>
      <w:color w:val="000000"/>
      <w:w w:val="0"/>
      <w:sz w:val="18"/>
      <w:szCs w:val="18"/>
      <w:lang w:eastAsia="ja-JP"/>
    </w:rPr>
  </w:style>
  <w:style w:type="paragraph" w:styleId="Revision">
    <w:name w:val="Revision"/>
    <w:hidden/>
    <w:uiPriority w:val="99"/>
    <w:semiHidden/>
    <w:rsid w:val="008E529C"/>
    <w:rPr>
      <w:sz w:val="22"/>
      <w:lang w:val="en-GB"/>
    </w:rPr>
  </w:style>
  <w:style w:type="paragraph" w:customStyle="1" w:styleId="Bulleted">
    <w:name w:val="Bulleted"/>
    <w:rsid w:val="009A4D11"/>
    <w:pPr>
      <w:tabs>
        <w:tab w:val="left" w:pos="360"/>
      </w:tabs>
      <w:autoSpaceDE w:val="0"/>
      <w:autoSpaceDN w:val="0"/>
      <w:adjustRightInd w:val="0"/>
      <w:spacing w:line="280" w:lineRule="atLeast"/>
      <w:ind w:left="360" w:hanging="360"/>
    </w:pPr>
    <w:rPr>
      <w:color w:val="000000"/>
      <w:w w:val="0"/>
      <w:sz w:val="24"/>
      <w:szCs w:val="24"/>
      <w:lang w:eastAsia="ja-JP"/>
    </w:rPr>
  </w:style>
  <w:style w:type="paragraph" w:customStyle="1" w:styleId="MappingTableCell">
    <w:name w:val="Mapping Table Cell"/>
    <w:uiPriority w:val="99"/>
    <w:rsid w:val="00C86016"/>
    <w:pPr>
      <w:widowControl w:val="0"/>
      <w:autoSpaceDE w:val="0"/>
      <w:autoSpaceDN w:val="0"/>
      <w:adjustRightInd w:val="0"/>
      <w:spacing w:before="40" w:after="40" w:line="280" w:lineRule="atLeast"/>
    </w:pPr>
    <w:rPr>
      <w:color w:val="000000"/>
      <w:w w:val="0"/>
      <w:sz w:val="24"/>
      <w:szCs w:val="24"/>
      <w:lang w:val="en-SG" w:eastAsia="en-SG"/>
    </w:rPr>
  </w:style>
  <w:style w:type="paragraph" w:customStyle="1" w:styleId="H2">
    <w:name w:val="H2"/>
    <w:aliases w:val="1.1"/>
    <w:next w:val="T"/>
    <w:uiPriority w:val="99"/>
    <w:rsid w:val="00C8601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SG"/>
    </w:rPr>
  </w:style>
  <w:style w:type="paragraph" w:customStyle="1" w:styleId="EditiingInstruction">
    <w:name w:val="Editiing Instruction"/>
    <w:uiPriority w:val="99"/>
    <w:rsid w:val="00F97E7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b/>
      <w:bCs/>
      <w:i/>
      <w:iCs/>
      <w:color w:val="000000"/>
      <w:w w:val="0"/>
      <w:lang w:eastAsia="en-SG"/>
    </w:rPr>
  </w:style>
  <w:style w:type="paragraph" w:customStyle="1" w:styleId="H1">
    <w:name w:val="H1"/>
    <w:aliases w:val="1stLevelHead"/>
    <w:next w:val="Normal"/>
    <w:uiPriority w:val="99"/>
    <w:rsid w:val="00F97E7B"/>
    <w:pPr>
      <w:keepNext/>
      <w:widowControl w:val="0"/>
      <w:autoSpaceDE w:val="0"/>
      <w:autoSpaceDN w:val="0"/>
      <w:adjustRightInd w:val="0"/>
      <w:spacing w:before="480" w:after="240" w:line="280" w:lineRule="atLeast"/>
    </w:pPr>
    <w:rPr>
      <w:rFonts w:ascii="Arial" w:hAnsi="Arial" w:cs="Arial"/>
      <w:b/>
      <w:bCs/>
      <w:color w:val="000000"/>
      <w:w w:val="0"/>
      <w:sz w:val="24"/>
      <w:szCs w:val="24"/>
      <w:lang w:eastAsia="en-SG"/>
    </w:rPr>
  </w:style>
  <w:style w:type="paragraph" w:customStyle="1" w:styleId="AH1">
    <w:name w:val="AH1"/>
    <w:aliases w:val="A.1"/>
    <w:next w:val="T"/>
    <w:uiPriority w:val="99"/>
    <w:rsid w:val="00F5262C"/>
    <w:pPr>
      <w:keepNext/>
      <w:widowControl w:val="0"/>
      <w:autoSpaceDE w:val="0"/>
      <w:autoSpaceDN w:val="0"/>
      <w:adjustRightInd w:val="0"/>
      <w:spacing w:before="480" w:after="240" w:line="280" w:lineRule="atLeast"/>
    </w:pPr>
    <w:rPr>
      <w:rFonts w:ascii="Arial" w:hAnsi="Arial" w:cs="Arial"/>
      <w:b/>
      <w:bCs/>
      <w:color w:val="000000"/>
      <w:w w:val="0"/>
      <w:sz w:val="24"/>
      <w:szCs w:val="24"/>
      <w:lang w:eastAsia="en-SG"/>
    </w:rPr>
  </w:style>
  <w:style w:type="paragraph" w:customStyle="1" w:styleId="AI">
    <w:name w:val="AI"/>
    <w:aliases w:val="Annex"/>
    <w:next w:val="Normal"/>
    <w:uiPriority w:val="99"/>
    <w:rsid w:val="00F5262C"/>
    <w:pPr>
      <w:keepNext/>
      <w:autoSpaceDE w:val="0"/>
      <w:autoSpaceDN w:val="0"/>
      <w:adjustRightInd w:val="0"/>
      <w:spacing w:before="480" w:after="240" w:line="320" w:lineRule="atLeast"/>
    </w:pPr>
    <w:rPr>
      <w:rFonts w:ascii="Arial" w:hAnsi="Arial" w:cs="Arial"/>
      <w:b/>
      <w:bCs/>
      <w:color w:val="000000"/>
      <w:w w:val="0"/>
      <w:sz w:val="28"/>
      <w:szCs w:val="28"/>
      <w:lang w:eastAsia="en-SG"/>
    </w:rPr>
  </w:style>
  <w:style w:type="paragraph" w:customStyle="1" w:styleId="AT">
    <w:name w:val="AT"/>
    <w:aliases w:val="AnnexTitle"/>
    <w:next w:val="T"/>
    <w:uiPriority w:val="99"/>
    <w:rsid w:val="00F5262C"/>
    <w:pPr>
      <w:keepNext/>
      <w:autoSpaceDE w:val="0"/>
      <w:autoSpaceDN w:val="0"/>
      <w:adjustRightInd w:val="0"/>
      <w:spacing w:after="240" w:line="320" w:lineRule="atLeast"/>
    </w:pPr>
    <w:rPr>
      <w:rFonts w:ascii="Arial" w:hAnsi="Arial" w:cs="Arial"/>
      <w:b/>
      <w:bCs/>
      <w:color w:val="000000"/>
      <w:w w:val="0"/>
      <w:sz w:val="28"/>
      <w:szCs w:val="28"/>
      <w:lang w:eastAsia="en-SG"/>
    </w:rPr>
  </w:style>
  <w:style w:type="paragraph" w:customStyle="1" w:styleId="Nor">
    <w:name w:val="Nor"/>
    <w:aliases w:val="Normative"/>
    <w:next w:val="AT"/>
    <w:uiPriority w:val="99"/>
    <w:rsid w:val="00F5262C"/>
    <w:pPr>
      <w:keepNext/>
      <w:autoSpaceDE w:val="0"/>
      <w:autoSpaceDN w:val="0"/>
      <w:adjustRightInd w:val="0"/>
      <w:spacing w:before="240" w:after="360" w:line="280" w:lineRule="atLeast"/>
    </w:pPr>
    <w:rPr>
      <w:rFonts w:ascii="Arial" w:hAnsi="Arial" w:cs="Arial"/>
      <w:color w:val="000000"/>
      <w:w w:val="0"/>
      <w:sz w:val="24"/>
      <w:szCs w:val="24"/>
      <w:lang w:eastAsia="en-SG"/>
    </w:rPr>
  </w:style>
  <w:style w:type="paragraph" w:customStyle="1" w:styleId="LP2">
    <w:name w:val="LP2"/>
    <w:aliases w:val="ListParagraph2"/>
    <w:next w:val="Normal"/>
    <w:uiPriority w:val="99"/>
    <w:rsid w:val="003B529B"/>
    <w:pPr>
      <w:tabs>
        <w:tab w:val="left" w:pos="640"/>
      </w:tabs>
      <w:autoSpaceDE w:val="0"/>
      <w:autoSpaceDN w:val="0"/>
      <w:adjustRightInd w:val="0"/>
      <w:spacing w:before="60" w:after="60" w:line="240" w:lineRule="atLeast"/>
      <w:ind w:left="1040"/>
      <w:jc w:val="both"/>
    </w:pPr>
    <w:rPr>
      <w:color w:val="000000"/>
      <w:w w:val="0"/>
      <w:lang w:eastAsia="en-SG"/>
    </w:rPr>
  </w:style>
  <w:style w:type="paragraph" w:customStyle="1" w:styleId="LP3">
    <w:name w:val="LP3"/>
    <w:aliases w:val="ListParagraph3"/>
    <w:next w:val="Normal"/>
    <w:uiPriority w:val="99"/>
    <w:rsid w:val="003B529B"/>
    <w:pPr>
      <w:tabs>
        <w:tab w:val="left" w:pos="640"/>
      </w:tabs>
      <w:autoSpaceDE w:val="0"/>
      <w:autoSpaceDN w:val="0"/>
      <w:adjustRightInd w:val="0"/>
      <w:spacing w:before="60" w:after="60" w:line="240" w:lineRule="atLeast"/>
      <w:ind w:left="1440"/>
      <w:jc w:val="both"/>
    </w:pPr>
    <w:rPr>
      <w:color w:val="000000"/>
      <w:w w:val="0"/>
      <w:lang w:eastAsia="en-SG"/>
    </w:rPr>
  </w:style>
  <w:style w:type="paragraph" w:customStyle="1" w:styleId="SP12172141">
    <w:name w:val="SP.12.172141"/>
    <w:basedOn w:val="Default"/>
    <w:next w:val="Default"/>
    <w:uiPriority w:val="99"/>
    <w:rsid w:val="00055348"/>
    <w:rPr>
      <w:rFonts w:ascii="Times New Roman" w:hAnsi="Times New Roman" w:cs="Times New Roman"/>
      <w:color w:val="auto"/>
      <w:lang w:val="en-SG"/>
    </w:rPr>
  </w:style>
  <w:style w:type="paragraph" w:customStyle="1" w:styleId="SP12172213">
    <w:name w:val="SP.12.172213"/>
    <w:basedOn w:val="Default"/>
    <w:next w:val="Default"/>
    <w:uiPriority w:val="99"/>
    <w:rsid w:val="00055348"/>
    <w:rPr>
      <w:rFonts w:ascii="Times New Roman" w:hAnsi="Times New Roman" w:cs="Times New Roman"/>
      <w:color w:val="auto"/>
      <w:lang w:val="en-SG"/>
    </w:rPr>
  </w:style>
  <w:style w:type="paragraph" w:customStyle="1" w:styleId="SP12172255">
    <w:name w:val="SP.12.172255"/>
    <w:basedOn w:val="Default"/>
    <w:next w:val="Default"/>
    <w:uiPriority w:val="99"/>
    <w:rsid w:val="00055348"/>
    <w:rPr>
      <w:rFonts w:ascii="Times New Roman" w:hAnsi="Times New Roman" w:cs="Times New Roman"/>
      <w:color w:val="auto"/>
      <w:lang w:val="en-SG"/>
    </w:rPr>
  </w:style>
  <w:style w:type="paragraph" w:customStyle="1" w:styleId="SP12172233">
    <w:name w:val="SP.12.172233"/>
    <w:basedOn w:val="Default"/>
    <w:next w:val="Default"/>
    <w:uiPriority w:val="99"/>
    <w:rsid w:val="00055348"/>
    <w:rPr>
      <w:rFonts w:ascii="Times New Roman" w:hAnsi="Times New Roman" w:cs="Times New Roman"/>
      <w:color w:val="auto"/>
      <w:lang w:val="en-SG"/>
    </w:rPr>
  </w:style>
  <w:style w:type="character" w:customStyle="1" w:styleId="SC12204802">
    <w:name w:val="SC.12.204802"/>
    <w:uiPriority w:val="99"/>
    <w:rsid w:val="00055348"/>
    <w:rPr>
      <w:color w:val="000000"/>
      <w:sz w:val="20"/>
      <w:szCs w:val="20"/>
    </w:rPr>
  </w:style>
  <w:style w:type="paragraph" w:customStyle="1" w:styleId="SP12172242">
    <w:name w:val="SP.12.172242"/>
    <w:basedOn w:val="Default"/>
    <w:next w:val="Default"/>
    <w:uiPriority w:val="99"/>
    <w:rsid w:val="00055348"/>
    <w:rPr>
      <w:rFonts w:ascii="Times New Roman" w:hAnsi="Times New Roman" w:cs="Times New Roman"/>
      <w:color w:val="auto"/>
      <w:lang w:val="en-SG"/>
    </w:rPr>
  </w:style>
  <w:style w:type="paragraph" w:customStyle="1" w:styleId="EditorNote">
    <w:name w:val="Editor_Note"/>
    <w:uiPriority w:val="99"/>
    <w:rsid w:val="003356B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eastAsia="en-SG"/>
    </w:rPr>
  </w:style>
  <w:style w:type="paragraph" w:customStyle="1" w:styleId="CellBodyCentred">
    <w:name w:val="CellBodyCentred"/>
    <w:uiPriority w:val="99"/>
    <w:rsid w:val="00736017"/>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hAnsi="Arial" w:cs="Arial"/>
      <w:color w:val="000000"/>
      <w:w w:val="0"/>
      <w:sz w:val="16"/>
      <w:szCs w:val="16"/>
      <w:lang w:eastAsia="en-SG"/>
    </w:rPr>
  </w:style>
  <w:style w:type="paragraph" w:customStyle="1" w:styleId="Definitions1">
    <w:name w:val="Definitions1"/>
    <w:uiPriority w:val="99"/>
    <w:rsid w:val="0073601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lang w:eastAsia="en-SG"/>
    </w:rPr>
  </w:style>
  <w:style w:type="paragraph" w:customStyle="1" w:styleId="AH2">
    <w:name w:val="AH2"/>
    <w:aliases w:val="A.1.1"/>
    <w:next w:val="T"/>
    <w:uiPriority w:val="99"/>
    <w:rsid w:val="00D9689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sz w:val="22"/>
      <w:szCs w:val="22"/>
      <w:lang w:eastAsia="en-SG"/>
    </w:rPr>
  </w:style>
  <w:style w:type="paragraph" w:customStyle="1" w:styleId="AH3">
    <w:name w:val="AH3"/>
    <w:aliases w:val="A.1.1.1"/>
    <w:next w:val="T"/>
    <w:uiPriority w:val="99"/>
    <w:rsid w:val="00D9689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hAnsi="Arial" w:cs="Arial"/>
      <w:b/>
      <w:bCs/>
      <w:color w:val="000000"/>
      <w:w w:val="0"/>
      <w:lang w:eastAsia="en-SG"/>
    </w:rPr>
  </w:style>
  <w:style w:type="paragraph" w:customStyle="1" w:styleId="ATableTitle">
    <w:name w:val="ATableTitle"/>
    <w:next w:val="T"/>
    <w:uiPriority w:val="99"/>
    <w:rsid w:val="00C706CB"/>
    <w:pPr>
      <w:widowControl w:val="0"/>
      <w:autoSpaceDE w:val="0"/>
      <w:autoSpaceDN w:val="0"/>
      <w:adjustRightInd w:val="0"/>
      <w:spacing w:line="240" w:lineRule="atLeast"/>
      <w:jc w:val="center"/>
    </w:pPr>
    <w:rPr>
      <w:rFonts w:ascii="Arial" w:hAnsi="Arial" w:cs="Arial"/>
      <w:b/>
      <w:bCs/>
      <w:color w:val="000000"/>
      <w:w w:val="0"/>
      <w:lang w:eastAsia="en-SG"/>
    </w:rPr>
  </w:style>
  <w:style w:type="paragraph" w:customStyle="1" w:styleId="figuretext">
    <w:name w:val="figure text"/>
    <w:uiPriority w:val="99"/>
    <w:rsid w:val="00E207AE"/>
    <w:pPr>
      <w:widowControl w:val="0"/>
      <w:suppressAutoHyphens/>
      <w:autoSpaceDE w:val="0"/>
      <w:autoSpaceDN w:val="0"/>
      <w:adjustRightInd w:val="0"/>
      <w:spacing w:line="160" w:lineRule="atLeast"/>
      <w:jc w:val="center"/>
    </w:pPr>
    <w:rPr>
      <w:rFonts w:ascii="Arial" w:hAnsi="Arial" w:cs="Arial"/>
      <w:color w:val="000000"/>
      <w:w w:val="0"/>
      <w:sz w:val="16"/>
      <w:szCs w:val="16"/>
      <w:lang w:eastAsia="zh-CN"/>
    </w:rPr>
  </w:style>
  <w:style w:type="paragraph" w:customStyle="1" w:styleId="Prim2">
    <w:name w:val="Prim2"/>
    <w:aliases w:val="PrimTag3"/>
    <w:uiPriority w:val="99"/>
    <w:rsid w:val="00CF212F"/>
    <w:pPr>
      <w:autoSpaceDE w:val="0"/>
      <w:autoSpaceDN w:val="0"/>
      <w:adjustRightInd w:val="0"/>
      <w:spacing w:line="240" w:lineRule="atLeast"/>
      <w:ind w:left="3280"/>
      <w:jc w:val="both"/>
    </w:pPr>
    <w:rPr>
      <w:color w:val="000000"/>
      <w:w w:val="0"/>
      <w:lang w:eastAsia="en-SG"/>
    </w:rPr>
  </w:style>
  <w:style w:type="paragraph" w:customStyle="1" w:styleId="SP15303498">
    <w:name w:val="SP.15.303498"/>
    <w:basedOn w:val="Default"/>
    <w:next w:val="Default"/>
    <w:uiPriority w:val="99"/>
    <w:rsid w:val="000574F4"/>
    <w:rPr>
      <w:rFonts w:ascii="Times New Roman" w:hAnsi="Times New Roman" w:cs="Mangal"/>
      <w:color w:val="auto"/>
      <w:lang w:bidi="ne-NP"/>
    </w:rPr>
  </w:style>
  <w:style w:type="paragraph" w:customStyle="1" w:styleId="SP15303509">
    <w:name w:val="SP.15.303509"/>
    <w:basedOn w:val="Default"/>
    <w:next w:val="Default"/>
    <w:uiPriority w:val="99"/>
    <w:rsid w:val="000574F4"/>
    <w:rPr>
      <w:rFonts w:ascii="Times New Roman" w:hAnsi="Times New Roman" w:cs="Mangal"/>
      <w:color w:val="auto"/>
      <w:lang w:bidi="ne-NP"/>
    </w:rPr>
  </w:style>
  <w:style w:type="paragraph" w:customStyle="1" w:styleId="SP15303120">
    <w:name w:val="SP.15.303120"/>
    <w:basedOn w:val="Default"/>
    <w:next w:val="Default"/>
    <w:uiPriority w:val="99"/>
    <w:rsid w:val="000574F4"/>
    <w:rPr>
      <w:rFonts w:ascii="Times New Roman" w:hAnsi="Times New Roman" w:cs="Mangal"/>
      <w:color w:val="auto"/>
      <w:lang w:bidi="ne-NP"/>
    </w:rPr>
  </w:style>
  <w:style w:type="character" w:customStyle="1" w:styleId="SC15323589">
    <w:name w:val="SC.15.323589"/>
    <w:uiPriority w:val="99"/>
    <w:rsid w:val="000574F4"/>
    <w:rPr>
      <w:rFonts w:cs="Times New Roman"/>
      <w:color w:val="000000"/>
      <w:sz w:val="20"/>
      <w:szCs w:val="20"/>
    </w:rPr>
  </w:style>
  <w:style w:type="paragraph" w:customStyle="1" w:styleId="SP16291210">
    <w:name w:val="SP.16.291210"/>
    <w:basedOn w:val="Default"/>
    <w:next w:val="Default"/>
    <w:uiPriority w:val="99"/>
    <w:rsid w:val="00140699"/>
    <w:pPr>
      <w:widowControl w:val="0"/>
    </w:pPr>
    <w:rPr>
      <w:rFonts w:ascii="Times New Roman" w:hAnsi="Times New Roman" w:cs="Times New Roman"/>
      <w:color w:val="auto"/>
    </w:rPr>
  </w:style>
  <w:style w:type="character" w:customStyle="1" w:styleId="SC16323600">
    <w:name w:val="SC.16.323600"/>
    <w:uiPriority w:val="99"/>
    <w:rsid w:val="00140699"/>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041883">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39825835">
      <w:bodyDiv w:val="1"/>
      <w:marLeft w:val="0"/>
      <w:marRight w:val="0"/>
      <w:marTop w:val="0"/>
      <w:marBottom w:val="0"/>
      <w:divBdr>
        <w:top w:val="none" w:sz="0" w:space="0" w:color="auto"/>
        <w:left w:val="none" w:sz="0" w:space="0" w:color="auto"/>
        <w:bottom w:val="none" w:sz="0" w:space="0" w:color="auto"/>
        <w:right w:val="none" w:sz="0" w:space="0" w:color="auto"/>
      </w:divBdr>
    </w:div>
    <w:div w:id="30304519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496576859">
      <w:bodyDiv w:val="1"/>
      <w:marLeft w:val="0"/>
      <w:marRight w:val="0"/>
      <w:marTop w:val="0"/>
      <w:marBottom w:val="0"/>
      <w:divBdr>
        <w:top w:val="none" w:sz="0" w:space="0" w:color="auto"/>
        <w:left w:val="none" w:sz="0" w:space="0" w:color="auto"/>
        <w:bottom w:val="none" w:sz="0" w:space="0" w:color="auto"/>
        <w:right w:val="none" w:sz="0" w:space="0" w:color="auto"/>
      </w:divBdr>
    </w:div>
    <w:div w:id="510147235">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687415881">
      <w:bodyDiv w:val="1"/>
      <w:marLeft w:val="0"/>
      <w:marRight w:val="0"/>
      <w:marTop w:val="0"/>
      <w:marBottom w:val="0"/>
      <w:divBdr>
        <w:top w:val="none" w:sz="0" w:space="0" w:color="auto"/>
        <w:left w:val="none" w:sz="0" w:space="0" w:color="auto"/>
        <w:bottom w:val="none" w:sz="0" w:space="0" w:color="auto"/>
        <w:right w:val="none" w:sz="0" w:space="0" w:color="auto"/>
      </w:divBdr>
    </w:div>
    <w:div w:id="703209815">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97863434">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65890365">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16233011">
      <w:bodyDiv w:val="1"/>
      <w:marLeft w:val="0"/>
      <w:marRight w:val="0"/>
      <w:marTop w:val="0"/>
      <w:marBottom w:val="0"/>
      <w:divBdr>
        <w:top w:val="none" w:sz="0" w:space="0" w:color="auto"/>
        <w:left w:val="none" w:sz="0" w:space="0" w:color="auto"/>
        <w:bottom w:val="none" w:sz="0" w:space="0" w:color="auto"/>
        <w:right w:val="none" w:sz="0" w:space="0" w:color="auto"/>
      </w:divBdr>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216237580">
      <w:bodyDiv w:val="1"/>
      <w:marLeft w:val="0"/>
      <w:marRight w:val="0"/>
      <w:marTop w:val="0"/>
      <w:marBottom w:val="0"/>
      <w:divBdr>
        <w:top w:val="none" w:sz="0" w:space="0" w:color="auto"/>
        <w:left w:val="none" w:sz="0" w:space="0" w:color="auto"/>
        <w:bottom w:val="none" w:sz="0" w:space="0" w:color="auto"/>
        <w:right w:val="none" w:sz="0" w:space="0" w:color="auto"/>
      </w:divBdr>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57072793">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26725141">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37405330">
      <w:bodyDiv w:val="1"/>
      <w:marLeft w:val="0"/>
      <w:marRight w:val="0"/>
      <w:marTop w:val="0"/>
      <w:marBottom w:val="0"/>
      <w:divBdr>
        <w:top w:val="none" w:sz="0" w:space="0" w:color="auto"/>
        <w:left w:val="none" w:sz="0" w:space="0" w:color="auto"/>
        <w:bottom w:val="none" w:sz="0" w:space="0" w:color="auto"/>
        <w:right w:val="none" w:sz="0" w:space="0" w:color="auto"/>
      </w:divBdr>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903127">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80951780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2017686999">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085909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B26A5FB4C71F4C2593DFEE6BD5482514"/>
        <w:category>
          <w:name w:val="General"/>
          <w:gallery w:val="placeholder"/>
        </w:category>
        <w:types>
          <w:type w:val="bbPlcHdr"/>
        </w:types>
        <w:behaviors>
          <w:behavior w:val="content"/>
        </w:behaviors>
        <w:guid w:val="{A36C2BD1-D5D2-407E-8DD4-42811581B626}"/>
      </w:docPartPr>
      <w:docPartBody>
        <w:p w:rsidR="00C576D8" w:rsidRDefault="00782F8A">
          <w:r w:rsidRPr="00AB3FFB">
            <w:rPr>
              <w:rStyle w:val="PlaceholderText"/>
            </w:rPr>
            <w:t>[Title]</w:t>
          </w:r>
        </w:p>
      </w:docPartBody>
    </w:docPart>
    <w:docPart>
      <w:docPartPr>
        <w:name w:val="0DED9FFC182F4F5BB08532DFA9D8F779"/>
        <w:category>
          <w:name w:val="General"/>
          <w:gallery w:val="placeholder"/>
        </w:category>
        <w:types>
          <w:type w:val="bbPlcHdr"/>
        </w:types>
        <w:behaviors>
          <w:behavior w:val="content"/>
        </w:behaviors>
        <w:guid w:val="{87131CE1-9834-4B8E-965E-BFE821C74845}"/>
      </w:docPartPr>
      <w:docPartBody>
        <w:p w:rsidR="00C576D8" w:rsidRDefault="00782F8A">
          <w:r w:rsidRPr="00AB3FFB">
            <w:rPr>
              <w:rStyle w:val="PlaceholderText"/>
            </w:rPr>
            <w:t>[Title]</w:t>
          </w:r>
        </w:p>
      </w:docPartBody>
    </w:docPart>
    <w:docPart>
      <w:docPartPr>
        <w:name w:val="99FBB3B6E84D427AA56EE01608D02FC3"/>
        <w:category>
          <w:name w:val="General"/>
          <w:gallery w:val="placeholder"/>
        </w:category>
        <w:types>
          <w:type w:val="bbPlcHdr"/>
        </w:types>
        <w:behaviors>
          <w:behavior w:val="content"/>
        </w:behaviors>
        <w:guid w:val="{1700E764-1013-4B2D-9E41-EF8568D76C4E}"/>
      </w:docPartPr>
      <w:docPartBody>
        <w:p w:rsidR="00C576D8" w:rsidRDefault="00782F8A">
          <w:r w:rsidRPr="00AB3FFB">
            <w:rPr>
              <w:rStyle w:val="PlaceholderText"/>
            </w:rPr>
            <w:t>[Title]</w:t>
          </w:r>
        </w:p>
      </w:docPartBody>
    </w:docPart>
    <w:docPart>
      <w:docPartPr>
        <w:name w:val="AD9D927D831D4FC68240C50F61154CAF"/>
        <w:category>
          <w:name w:val="General"/>
          <w:gallery w:val="placeholder"/>
        </w:category>
        <w:types>
          <w:type w:val="bbPlcHdr"/>
        </w:types>
        <w:behaviors>
          <w:behavior w:val="content"/>
        </w:behaviors>
        <w:guid w:val="{21ADE22E-ADED-406E-90F0-58C0E9F5C29D}"/>
      </w:docPartPr>
      <w:docPartBody>
        <w:p w:rsidR="00C576D8" w:rsidRDefault="00782F8A">
          <w:r w:rsidRPr="00AB3FFB">
            <w:rPr>
              <w:rStyle w:val="PlaceholderText"/>
            </w:rPr>
            <w:t>[Title]</w:t>
          </w:r>
        </w:p>
      </w:docPartBody>
    </w:docPart>
    <w:docPart>
      <w:docPartPr>
        <w:name w:val="FE0A805456B941F0B00F2E432821EBA9"/>
        <w:category>
          <w:name w:val="General"/>
          <w:gallery w:val="placeholder"/>
        </w:category>
        <w:types>
          <w:type w:val="bbPlcHdr"/>
        </w:types>
        <w:behaviors>
          <w:behavior w:val="content"/>
        </w:behaviors>
        <w:guid w:val="{D4E3EDDC-5072-465F-AE57-B4DBBAC6A0C1}"/>
      </w:docPartPr>
      <w:docPartBody>
        <w:p w:rsidR="00C576D8" w:rsidRDefault="00782F8A">
          <w:r w:rsidRPr="00AB3FFB">
            <w:rPr>
              <w:rStyle w:val="PlaceholderText"/>
            </w:rPr>
            <w:t>[Title]</w:t>
          </w:r>
        </w:p>
      </w:docPartBody>
    </w:docPart>
    <w:docPart>
      <w:docPartPr>
        <w:name w:val="A580E0BF766B46A2952A53C7FEEF30FD"/>
        <w:category>
          <w:name w:val="General"/>
          <w:gallery w:val="placeholder"/>
        </w:category>
        <w:types>
          <w:type w:val="bbPlcHdr"/>
        </w:types>
        <w:behaviors>
          <w:behavior w:val="content"/>
        </w:behaviors>
        <w:guid w:val="{894B570E-381B-4655-B84C-822361FDFB9B}"/>
      </w:docPartPr>
      <w:docPartBody>
        <w:p w:rsidR="00C576D8" w:rsidRDefault="00782F8A">
          <w:r w:rsidRPr="00AB3FFB">
            <w:rPr>
              <w:rStyle w:val="PlaceholderText"/>
            </w:rPr>
            <w:t>[Title]</w:t>
          </w:r>
        </w:p>
      </w:docPartBody>
    </w:docPart>
    <w:docPart>
      <w:docPartPr>
        <w:name w:val="32F8046850524980987B381F39F6A676"/>
        <w:category>
          <w:name w:val="General"/>
          <w:gallery w:val="placeholder"/>
        </w:category>
        <w:types>
          <w:type w:val="bbPlcHdr"/>
        </w:types>
        <w:behaviors>
          <w:behavior w:val="content"/>
        </w:behaviors>
        <w:guid w:val="{17D4FAFF-8368-4B8C-8D52-C2470A557C65}"/>
      </w:docPartPr>
      <w:docPartBody>
        <w:p w:rsidR="00C576D8" w:rsidRDefault="00782F8A">
          <w:r w:rsidRPr="00AB3FFB">
            <w:rPr>
              <w:rStyle w:val="PlaceholderText"/>
            </w:rPr>
            <w:t>[Title]</w:t>
          </w:r>
        </w:p>
      </w:docPartBody>
    </w:docPart>
    <w:docPart>
      <w:docPartPr>
        <w:name w:val="9C25820F12E64E049C22C4309B6A8E89"/>
        <w:category>
          <w:name w:val="General"/>
          <w:gallery w:val="placeholder"/>
        </w:category>
        <w:types>
          <w:type w:val="bbPlcHdr"/>
        </w:types>
        <w:behaviors>
          <w:behavior w:val="content"/>
        </w:behaviors>
        <w:guid w:val="{8A71697D-2418-4898-841F-065FA82ED8F6}"/>
      </w:docPartPr>
      <w:docPartBody>
        <w:p w:rsidR="00C576D8" w:rsidRDefault="00782F8A">
          <w:r w:rsidRPr="00AB3FFB">
            <w:rPr>
              <w:rStyle w:val="PlaceholderText"/>
            </w:rPr>
            <w:t>[Title]</w:t>
          </w:r>
        </w:p>
      </w:docPartBody>
    </w:docPart>
    <w:docPart>
      <w:docPartPr>
        <w:name w:val="CD97059748D941DF9361A37C08FC3D04"/>
        <w:category>
          <w:name w:val="General"/>
          <w:gallery w:val="placeholder"/>
        </w:category>
        <w:types>
          <w:type w:val="bbPlcHdr"/>
        </w:types>
        <w:behaviors>
          <w:behavior w:val="content"/>
        </w:behaviors>
        <w:guid w:val="{C91A0902-65DC-45B3-A601-AE273415DCB2}"/>
      </w:docPartPr>
      <w:docPartBody>
        <w:p w:rsidR="00C576D8" w:rsidRDefault="00782F8A">
          <w:r w:rsidRPr="00AB3FFB">
            <w:rPr>
              <w:rStyle w:val="PlaceholderText"/>
            </w:rPr>
            <w:t>[Title]</w:t>
          </w:r>
        </w:p>
      </w:docPartBody>
    </w:docPart>
    <w:docPart>
      <w:docPartPr>
        <w:name w:val="EC389C3C32A446B1B24D5639B3D076C8"/>
        <w:category>
          <w:name w:val="General"/>
          <w:gallery w:val="placeholder"/>
        </w:category>
        <w:types>
          <w:type w:val="bbPlcHdr"/>
        </w:types>
        <w:behaviors>
          <w:behavior w:val="content"/>
        </w:behaviors>
        <w:guid w:val="{F357BE57-2565-4944-A368-4F0AC5AB3C7A}"/>
      </w:docPartPr>
      <w:docPartBody>
        <w:p w:rsidR="008349E6" w:rsidRDefault="00FB712C">
          <w:r w:rsidRPr="0002592B">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Emoji">
    <w:panose1 w:val="020B0502040204020203"/>
    <w:charset w:val="00"/>
    <w:family w:val="swiss"/>
    <w:pitch w:val="variable"/>
    <w:sig w:usb0="00000003" w:usb1="02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F8A"/>
    <w:rsid w:val="00782F8A"/>
    <w:rsid w:val="008349E6"/>
    <w:rsid w:val="00C576D8"/>
    <w:rsid w:val="00FB712C"/>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lang w:val="en-US" w:eastAsia="zh-CN" w:bidi="ne-NP"/>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F8A"/>
    <w:rPr>
      <w:rFonts w:cs="Mangal"/>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B712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19_1755r12</b:Tag>
    <b:SourceType>JournalArticle</b:SourceType>
    <b:Guid>{7C7979C8-E44C-4161-B23A-3522C4C4DB5D}</b:Guid>
    <b:Author>
      <b:Author>
        <b:Corporate>TGbe</b:Corporate>
      </b:Author>
    </b:Author>
    <b:Title>Compendium of motions related to the contents of the TGbe specification framework document </b:Title>
    <b:JournalName>19/1755r12</b:JournalName>
    <b:Year>November 2020</b:Year>
    <b:RefOrder>53</b:RefOrder>
  </b:Source>
  <b:Source>
    <b:Tag>20_0992r5</b:Tag>
    <b:SourceType>JournalArticle</b:SourceType>
    <b:Guid>{8A6CF7BC-C81D-4E9A-B4B0-8EB39A27BA3F}</b:Guid>
    <b:Author>
      <b:Author>
        <b:Corporate>Laurent Cariou (Intel)</b:Corporate>
      </b:Author>
    </b:Author>
    <b:Title>MLO optional mandatory</b:Title>
    <b:JournalName>20/0992r5</b:JournalName>
    <b:Year>November 2020</b:Year>
    <b:RefOrder>259</b:RefOrder>
  </b:Source>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7</b:RefOrder>
  </b:Source>
  <b:Source>
    <b:Tag>20_0866r0</b:Tag>
    <b:SourceType>JournalArticle</b:SourceType>
    <b:Guid>{8345BDF5-854C-476A-9588-ADCC0269E01B}</b:Guid>
    <b:Author>
      <b:Author>
        <b:Corporate>Laurent Cariou (Intel)</b:Corporate>
      </b:Author>
    </b:Author>
    <b:Title>GCMP for 11be</b:Title>
    <b:JournalName>20/0866r0</b:JournalName>
    <b:Year>July 2020</b:Year>
    <b:RefOrder>327</b:RefOrder>
  </b:Source>
  <b:Source>
    <b:Tag>19_1755r15</b:Tag>
    <b:SourceType>JournalArticle</b:SourceType>
    <b:Guid>{EAA6B32D-6E9F-4A24-BB4D-D649923C9984}</b:Guid>
    <b:Author>
      <b:Author>
        <b:Corporate>TGbe</b:Corporate>
      </b:Author>
    </b:Author>
    <b:Title>Compendium of motions related to the contents of the TGbe specification framework document </b:Title>
    <b:JournalName>19/1755r15</b:JournalName>
    <b:Year>January 2021</b:Year>
    <b:RefOrder>92</b:RefOrder>
  </b:Source>
  <b:Source>
    <b:Tag>20_0992r8</b:Tag>
    <b:SourceType>JournalArticle</b:SourceType>
    <b:Guid>{01DBCDFE-0A3B-4451-AA8A-8B51F86C32FA}</b:Guid>
    <b:Author>
      <b:Author>
        <b:Corporate>Laurent Cariou (Intel)</b:Corporate>
      </b:Author>
    </b:Author>
    <b:Title>MLO optional mandatory</b:Title>
    <b:JournalName>20/0992r8</b:JournalName>
    <b:Year>January 2021</b:Year>
    <b:RefOrder>198</b:RefOrder>
  </b:Source>
  <b:Source>
    <b:Tag>20_0992r4</b:Tag>
    <b:SourceType>JournalArticle</b:SourceType>
    <b:Guid>{0CB6441E-5A28-4BBD-8D35-B5573080E935}</b:Guid>
    <b:Author>
      <b:Author>
        <b:Corporate>Laurent Cariou (Intel)</b:Corporate>
      </b:Author>
    </b:Author>
    <b:Title>MLO optional mandatory</b:Title>
    <b:JournalName>20/0992r4</b:JournalName>
    <b:Year>October 2020</b:Year>
    <b:RefOrder>173</b:RefOrder>
  </b:Source>
  <b:Source>
    <b:Tag>19_1755r7</b:Tag>
    <b:SourceType>JournalArticle</b:SourceType>
    <b:Guid>{1E2FDBBD-ED5D-4C5F-94BB-AEEB32C13F40}</b:Guid>
    <b:Author>
      <b:Author>
        <b:Corporate>TGbe</b:Corporate>
      </b:Author>
    </b:Author>
    <b:Title>Compendium of motions related to the contents of the TGbe specification framework document</b:Title>
    <b:JournalName>19/1755r7</b:JournalName>
    <b:Year>August 2020</b:Year>
    <b:RefOrder>12</b:RefOrder>
  </b:Source>
  <b:Source>
    <b:Tag>20_0505r1</b:Tag>
    <b:SourceType>JournalArticle</b:SourceType>
    <b:Guid>{02E72C11-61A1-4F30-858A-BA9BE045B5CE}</b:Guid>
    <b:Author>
      <b:Author>
        <b:Corporate>Ming Gan (Huawei)</b:Corporate>
      </b:Author>
    </b:Author>
    <b:Title>Sync transmission for non-STR MLD</b:Title>
    <b:JournalName>20/0505r1</b:JournalName>
    <b:Year>August 2020</b:Year>
    <b:RefOrder>267</b:RefOrder>
  </b:Source>
  <b:Source>
    <b:Tag>20_1755r10</b:Tag>
    <b:SourceType>JournalArticle</b:SourceType>
    <b:Guid>{07F9C7E0-06BF-46E9-9341-0150291A0DE7}</b:Guid>
    <b:Author>
      <b:Author>
        <b:Corporate>TGbe</b:Corporate>
      </b:Author>
    </b:Author>
    <b:Title>Compendium of motions related to the contents of the TGbe specification framework document</b:Title>
    <b:JournalName>20/1755r10</b:JournalName>
    <b:Year>October 2020</b:Year>
    <b:RefOrder>48</b:RefOrder>
  </b:Source>
  <b:Source>
    <b:Tag>20_0669r5</b:Tag>
    <b:SourceType>JournalArticle</b:SourceType>
    <b:Guid>{D95F6391-0EDD-4B7F-8A0A-D4D34683D304}</b:Guid>
    <b:Author>
      <b:Author>
        <b:Corporate>Po-Kai Huang (Intel)</b:Corporate>
      </b:Author>
    </b:Author>
    <b:Title>MLD transition</b:Title>
    <b:JournalName>20/0669r5</b:JournalName>
    <b:Year>September 2020</b:Year>
    <b:RefOrder>202</b:RefOrder>
  </b:Source>
  <b:Source>
    <b:Tag>19_1755r8</b:Tag>
    <b:SourceType>JournalArticle</b:SourceType>
    <b:Guid>{15996433-87D4-43F5-93BB-3BB963E8BE63}</b:Guid>
    <b:Author>
      <b:Author>
        <b:Corporate>TGbe</b:Corporate>
      </b:Author>
    </b:Author>
    <b:Title>Compendium of motions related to the contents of the TGbe specification framework document</b:Title>
    <b:JournalName>19/1755r8</b:JournalName>
    <b:Year>September 2020</b:Year>
    <b:RefOrder>1</b:RefOrder>
  </b:Source>
  <b:Source>
    <b:Tag>20_0755r1</b:Tag>
    <b:SourceType>JournalArticle</b:SourceType>
    <b:Guid>{4A1D22C0-B739-4CB0-8EE2-760C222454AE}</b:Guid>
    <b:Author>
      <b:Author>
        <b:Corporate>Jinjing Jiang (Apple)</b:Corporate>
      </b:Author>
    </b:Author>
    <b:Title>Non-STR AP operation</b:Title>
    <b:JournalName>20/0755r1</b:JournalName>
    <b:Year>June 2020</b:Year>
    <b:RefOrder>282</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19</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260</b:RefOrder>
  </b:Source>
</b:Sources>
</file>

<file path=customXml/itemProps1.xml><?xml version="1.0" encoding="utf-8"?>
<ds:datastoreItem xmlns:ds="http://schemas.openxmlformats.org/officeDocument/2006/customXml" ds:itemID="{62147665-6F38-411E-AD36-AE5611AA3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24</TotalTime>
  <Pages>7</Pages>
  <Words>1686</Words>
  <Characters>8671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doc.: IEEE 802.11-21/0299r4</vt:lpstr>
    </vt:vector>
  </TitlesOfParts>
  <Company>Panasonic Corporation</Company>
  <LinksUpToDate>false</LinksUpToDate>
  <CharactersWithSpaces>10337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802.11-21/0299r4</dc:title>
  <dc:subject>Submission</dc:subject>
  <dc:creator>Rojan Chitrakar</dc:creator>
  <cp:keywords>March 2016, CTPClassification=CTP_IC:VisualMarkings=</cp:keywords>
  <cp:lastModifiedBy>Rojan Chitrakar</cp:lastModifiedBy>
  <cp:revision>6</cp:revision>
  <cp:lastPrinted>2014-09-06T06:13:00Z</cp:lastPrinted>
  <dcterms:created xsi:type="dcterms:W3CDTF">2021-04-13T04:02:00Z</dcterms:created>
  <dcterms:modified xsi:type="dcterms:W3CDTF">2021-04-13T09:31:00Z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e933072d-10ca-4c89-a311-2a2215524cee</vt:lpwstr>
  </property>
  <property fmtid="{D5CDD505-2E9C-101B-9397-08002B2CF9AE}" pid="4" name="CTP_BU">
    <vt:lpwstr>NEXT GEN AND STANDARDS GROUP</vt:lpwstr>
  </property>
  <property fmtid="{D5CDD505-2E9C-101B-9397-08002B2CF9AE}" pid="5" name="CTP_TimeStamp">
    <vt:lpwstr>2016-11-08 17:56:51Z</vt:lpwstr>
  </property>
  <property fmtid="{D5CDD505-2E9C-101B-9397-08002B2CF9AE}" pid="6" name="_2015_ms_pID_725343">
    <vt:lpwstr>(2)OHHjdrOb8yVE9ho7D9KTwVP4E0qsF2t7fC+s+M+w1HsV9LoXNprC0IOxQTFa0J8SE0kCxjCe
e5psoeGbjOoQR4Wcq0KGtD26f2RoWDxkrz7XNriJ5aJmOMc0+D9awxGb+g0qAxuwSbtBL27a
Q0kmfhNLHzqCUAlejV+omd0XqxnGGCAGEkE41XvRorK7rG37A5AZkFjSy03QFzZgjP8OXZ4O
3PJawRWwWEEWAO3d6I</vt:lpwstr>
  </property>
  <property fmtid="{D5CDD505-2E9C-101B-9397-08002B2CF9AE}" pid="7" name="_2015_ms_pID_7253431">
    <vt:lpwstr>VaRh271GE+0J6QxM7mKOhvkqS+4dgWo1NBjYVHjUWKYxAesgy6xvTw
n71vNxBou4MnxLVsPxVl60Y7PleBojgHQjomAA6SO9b4Bw4pVxyQZrjEUIj8nQyg5+1eRn9h
4V3q/rplM2oibobrpzOerU9l4zOC8UdYYu9JOudHjgssc3f0JnC9G069hplSOCRiJ3NwNwez
8Ug1iuPMCCDIQgd3</vt:lpwstr>
  </property>
  <property fmtid="{D5CDD505-2E9C-101B-9397-08002B2CF9AE}" pid="8" name="CTPClassification">
    <vt:lpwstr>CTP_IC</vt:lpwstr>
  </property>
  <property fmtid="{D5CDD505-2E9C-101B-9397-08002B2CF9AE}" pid="9" name="sflag">
    <vt:lpwstr>1484689079</vt:lpwstr>
  </property>
</Properties>
</file>