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622C4463" w:rsidR="008717CE" w:rsidRPr="00183F4C" w:rsidRDefault="001C3094" w:rsidP="00B57C88">
            <w:pPr>
              <w:pStyle w:val="T2"/>
              <w:rPr>
                <w:lang w:eastAsia="ko-KR"/>
              </w:rPr>
            </w:pPr>
            <w:r>
              <w:rPr>
                <w:lang w:eastAsia="ko-KR"/>
              </w:rPr>
              <w:t xml:space="preserve">CC34 Comment Resolution for EMLSR – Part </w:t>
            </w:r>
            <w:r w:rsidR="00A26865">
              <w:rPr>
                <w:lang w:eastAsia="ko-KR"/>
              </w:rPr>
              <w:t>3</w:t>
            </w:r>
          </w:p>
        </w:tc>
      </w:tr>
      <w:tr w:rsidR="00DE584F" w:rsidRPr="00183F4C" w14:paraId="2321CEA9" w14:textId="77777777" w:rsidTr="00E37786">
        <w:trPr>
          <w:trHeight w:val="359"/>
          <w:jc w:val="center"/>
        </w:trPr>
        <w:tc>
          <w:tcPr>
            <w:tcW w:w="9576" w:type="dxa"/>
            <w:gridSpan w:val="5"/>
            <w:vAlign w:val="center"/>
          </w:tcPr>
          <w:p w14:paraId="380E9974" w14:textId="536EE091"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0835C1">
              <w:rPr>
                <w:b w:val="0"/>
                <w:sz w:val="20"/>
              </w:rPr>
              <w:t>1</w:t>
            </w:r>
            <w:r w:rsidRPr="00183F4C">
              <w:rPr>
                <w:b w:val="0"/>
                <w:sz w:val="20"/>
              </w:rPr>
              <w:t>-</w:t>
            </w:r>
            <w:r w:rsidR="001C3094">
              <w:rPr>
                <w:b w:val="0"/>
                <w:sz w:val="20"/>
              </w:rPr>
              <w:t>2</w:t>
            </w:r>
            <w:r>
              <w:rPr>
                <w:rFonts w:hint="eastAsia"/>
                <w:b w:val="0"/>
                <w:sz w:val="20"/>
                <w:lang w:eastAsia="ko-KR"/>
              </w:rPr>
              <w:t>-</w:t>
            </w:r>
            <w:r w:rsidR="001C3094">
              <w:rPr>
                <w:b w:val="0"/>
                <w:sz w:val="20"/>
                <w:lang w:eastAsia="ko-KR"/>
              </w:rPr>
              <w:t>19</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B5D43DC"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57722065"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20E199FD" w:rsidR="005B5487" w:rsidRDefault="001C3094" w:rsidP="005B5487">
      <w:pPr>
        <w:jc w:val="both"/>
        <w:rPr>
          <w:sz w:val="20"/>
          <w:szCs w:val="22"/>
          <w:lang w:eastAsia="ko-KR"/>
        </w:rPr>
      </w:pPr>
      <w:r w:rsidRPr="001C3094">
        <w:rPr>
          <w:sz w:val="20"/>
          <w:szCs w:val="22"/>
          <w:lang w:eastAsia="ko-KR"/>
        </w:rPr>
        <w:t xml:space="preserve">This submission proposes comment resolutions for the following CIDs related to </w:t>
      </w:r>
      <w:r w:rsidR="00AC6336">
        <w:rPr>
          <w:sz w:val="20"/>
          <w:szCs w:val="22"/>
          <w:lang w:eastAsia="ko-KR"/>
        </w:rPr>
        <w:t>sounding</w:t>
      </w:r>
      <w:r w:rsidR="00E71E62">
        <w:rPr>
          <w:sz w:val="20"/>
          <w:szCs w:val="22"/>
          <w:lang w:eastAsia="ko-KR"/>
        </w:rPr>
        <w:t xml:space="preserve"> procedure</w:t>
      </w:r>
      <w:r w:rsidR="00AC6336">
        <w:rPr>
          <w:sz w:val="20"/>
          <w:szCs w:val="22"/>
          <w:lang w:eastAsia="ko-KR"/>
        </w:rPr>
        <w:t xml:space="preserve"> in the </w:t>
      </w:r>
      <w:r w:rsidRPr="001C3094">
        <w:rPr>
          <w:sz w:val="20"/>
          <w:szCs w:val="22"/>
          <w:lang w:eastAsia="ko-KR"/>
        </w:rPr>
        <w:t xml:space="preserve">EMLSR mode </w:t>
      </w:r>
      <w:r w:rsidR="00AC6336">
        <w:rPr>
          <w:sz w:val="20"/>
          <w:szCs w:val="22"/>
          <w:lang w:eastAsia="ko-KR"/>
        </w:rPr>
        <w:t>and other miscellaneous comments</w:t>
      </w:r>
      <w:r w:rsidRPr="001C3094">
        <w:rPr>
          <w:sz w:val="20"/>
          <w:szCs w:val="22"/>
          <w:lang w:eastAsia="ko-KR"/>
        </w:rPr>
        <w:t xml:space="preserve"> received in CC34:</w:t>
      </w:r>
    </w:p>
    <w:p w14:paraId="7E34D73D"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1436</w:t>
      </w:r>
    </w:p>
    <w:p w14:paraId="4C324A4D"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1440</w:t>
      </w:r>
    </w:p>
    <w:p w14:paraId="405951A7" w14:textId="77777777" w:rsidR="00AC6336" w:rsidRPr="00F954AC" w:rsidRDefault="00AC6336" w:rsidP="00AC6336">
      <w:pPr>
        <w:pStyle w:val="ListParagraph"/>
        <w:numPr>
          <w:ilvl w:val="0"/>
          <w:numId w:val="18"/>
        </w:numPr>
        <w:ind w:leftChars="0"/>
        <w:jc w:val="both"/>
        <w:rPr>
          <w:sz w:val="20"/>
          <w:szCs w:val="22"/>
          <w:highlight w:val="yellow"/>
          <w:lang w:eastAsia="ko-KR"/>
        </w:rPr>
      </w:pPr>
      <w:r w:rsidRPr="00F954AC">
        <w:rPr>
          <w:sz w:val="20"/>
          <w:szCs w:val="22"/>
          <w:highlight w:val="yellow"/>
          <w:lang w:eastAsia="ko-KR"/>
        </w:rPr>
        <w:t>1933</w:t>
      </w:r>
    </w:p>
    <w:p w14:paraId="3D9E39CD"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2102</w:t>
      </w:r>
    </w:p>
    <w:p w14:paraId="7A1C47E8"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2103</w:t>
      </w:r>
    </w:p>
    <w:p w14:paraId="29FF98B4" w14:textId="31515A6F" w:rsidR="00AC6336" w:rsidRPr="00AC6336" w:rsidDel="00F414F5" w:rsidRDefault="00AC6336" w:rsidP="00AC6336">
      <w:pPr>
        <w:pStyle w:val="ListParagraph"/>
        <w:numPr>
          <w:ilvl w:val="0"/>
          <w:numId w:val="18"/>
        </w:numPr>
        <w:ind w:leftChars="0"/>
        <w:jc w:val="both"/>
        <w:rPr>
          <w:del w:id="0" w:author="Park, Minyoung" w:date="2021-03-30T16:28:00Z"/>
          <w:sz w:val="20"/>
          <w:szCs w:val="22"/>
          <w:lang w:eastAsia="ko-KR"/>
        </w:rPr>
      </w:pPr>
      <w:del w:id="1" w:author="Park, Minyoung" w:date="2021-03-30T16:28:00Z">
        <w:r w:rsidRPr="00AC6336" w:rsidDel="00F414F5">
          <w:rPr>
            <w:sz w:val="20"/>
            <w:szCs w:val="22"/>
            <w:lang w:eastAsia="ko-KR"/>
          </w:rPr>
          <w:delText>2143</w:delText>
        </w:r>
      </w:del>
    </w:p>
    <w:p w14:paraId="4D91E9F6"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2332</w:t>
      </w:r>
    </w:p>
    <w:p w14:paraId="71C96186"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2346</w:t>
      </w:r>
    </w:p>
    <w:p w14:paraId="55AF45BE" w14:textId="77777777" w:rsidR="00AC6336" w:rsidRPr="00120FC1" w:rsidRDefault="00AC6336" w:rsidP="00AC6336">
      <w:pPr>
        <w:pStyle w:val="ListParagraph"/>
        <w:numPr>
          <w:ilvl w:val="0"/>
          <w:numId w:val="18"/>
        </w:numPr>
        <w:ind w:leftChars="0"/>
        <w:jc w:val="both"/>
        <w:rPr>
          <w:sz w:val="20"/>
          <w:szCs w:val="22"/>
          <w:highlight w:val="yellow"/>
          <w:lang w:eastAsia="ko-KR"/>
        </w:rPr>
      </w:pPr>
      <w:r w:rsidRPr="00120FC1">
        <w:rPr>
          <w:sz w:val="20"/>
          <w:szCs w:val="22"/>
          <w:highlight w:val="yellow"/>
          <w:lang w:eastAsia="ko-KR"/>
        </w:rPr>
        <w:t>2347</w:t>
      </w:r>
    </w:p>
    <w:p w14:paraId="401371CD"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2915</w:t>
      </w:r>
    </w:p>
    <w:p w14:paraId="45018EE7"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2918</w:t>
      </w:r>
    </w:p>
    <w:p w14:paraId="67D40E0E"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2935</w:t>
      </w:r>
    </w:p>
    <w:p w14:paraId="4D2C1CA1" w14:textId="77777777" w:rsidR="00AC6336" w:rsidRPr="00AC6336" w:rsidRDefault="00AC6336" w:rsidP="00AC6336">
      <w:pPr>
        <w:pStyle w:val="ListParagraph"/>
        <w:numPr>
          <w:ilvl w:val="0"/>
          <w:numId w:val="18"/>
        </w:numPr>
        <w:ind w:leftChars="0"/>
        <w:jc w:val="both"/>
        <w:rPr>
          <w:sz w:val="20"/>
          <w:szCs w:val="22"/>
          <w:lang w:eastAsia="ko-KR"/>
        </w:rPr>
      </w:pPr>
      <w:r w:rsidRPr="00AC6336">
        <w:rPr>
          <w:sz w:val="20"/>
          <w:szCs w:val="22"/>
          <w:lang w:eastAsia="ko-KR"/>
        </w:rPr>
        <w:t>3324</w:t>
      </w:r>
    </w:p>
    <w:p w14:paraId="1E1F2F26" w14:textId="30533BC2" w:rsidR="001C3094" w:rsidRPr="001C3094" w:rsidRDefault="00AC6336" w:rsidP="00AC6336">
      <w:pPr>
        <w:pStyle w:val="ListParagraph"/>
        <w:numPr>
          <w:ilvl w:val="0"/>
          <w:numId w:val="18"/>
        </w:numPr>
        <w:ind w:leftChars="0"/>
        <w:jc w:val="both"/>
        <w:rPr>
          <w:sz w:val="20"/>
          <w:szCs w:val="22"/>
          <w:lang w:eastAsia="ko-KR"/>
        </w:rPr>
      </w:pPr>
      <w:r w:rsidRPr="00AC6336">
        <w:rPr>
          <w:sz w:val="20"/>
          <w:szCs w:val="22"/>
          <w:lang w:eastAsia="ko-KR"/>
        </w:rPr>
        <w:t>3400</w:t>
      </w:r>
    </w:p>
    <w:p w14:paraId="6DC17C79" w14:textId="77777777" w:rsidR="001C3094" w:rsidRPr="006C6E5B" w:rsidRDefault="001C3094" w:rsidP="005B5487">
      <w:pPr>
        <w:jc w:val="both"/>
        <w:rPr>
          <w:sz w:val="20"/>
          <w:szCs w:val="22"/>
        </w:rPr>
      </w:pP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2D65F113"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3ADE339B" w14:textId="703B5D5E" w:rsidR="00C81431" w:rsidRDefault="00C81431" w:rsidP="00975352">
      <w:pPr>
        <w:pStyle w:val="ListParagraph"/>
        <w:numPr>
          <w:ilvl w:val="0"/>
          <w:numId w:val="1"/>
        </w:numPr>
        <w:ind w:leftChars="0"/>
        <w:jc w:val="both"/>
        <w:rPr>
          <w:sz w:val="20"/>
          <w:szCs w:val="22"/>
        </w:rPr>
      </w:pPr>
      <w:r>
        <w:rPr>
          <w:sz w:val="20"/>
          <w:szCs w:val="22"/>
        </w:rPr>
        <w:t xml:space="preserve">Rev 1: Revised based </w:t>
      </w:r>
      <w:r w:rsidR="00AD1A14">
        <w:rPr>
          <w:sz w:val="20"/>
          <w:szCs w:val="22"/>
        </w:rPr>
        <w:t>802.11be D0.4 EHT sounding protocol (A</w:t>
      </w:r>
      <w:r>
        <w:rPr>
          <w:sz w:val="20"/>
          <w:szCs w:val="22"/>
        </w:rPr>
        <w:t>lfred’s comments</w:t>
      </w:r>
      <w:r w:rsidR="00AD1A14">
        <w:rPr>
          <w:sz w:val="20"/>
          <w:szCs w:val="22"/>
        </w:rPr>
        <w:t>)</w:t>
      </w:r>
      <w:r>
        <w:rPr>
          <w:sz w:val="20"/>
          <w:szCs w:val="22"/>
        </w:rPr>
        <w:t>.</w:t>
      </w:r>
    </w:p>
    <w:p w14:paraId="3079CC18" w14:textId="0E9382C4" w:rsidR="00127261" w:rsidRDefault="00127261" w:rsidP="00975352">
      <w:pPr>
        <w:pStyle w:val="ListParagraph"/>
        <w:numPr>
          <w:ilvl w:val="0"/>
          <w:numId w:val="1"/>
        </w:numPr>
        <w:ind w:leftChars="0"/>
        <w:jc w:val="both"/>
        <w:rPr>
          <w:sz w:val="20"/>
          <w:szCs w:val="22"/>
        </w:rPr>
      </w:pPr>
      <w:r>
        <w:rPr>
          <w:sz w:val="20"/>
          <w:szCs w:val="22"/>
        </w:rPr>
        <w:t>Rev 2: Marking 1933 for more discussion (</w:t>
      </w:r>
      <w:proofErr w:type="spellStart"/>
      <w:r>
        <w:rPr>
          <w:sz w:val="20"/>
          <w:szCs w:val="22"/>
        </w:rPr>
        <w:t>Jeongki’s</w:t>
      </w:r>
      <w:proofErr w:type="spellEnd"/>
      <w:r>
        <w:rPr>
          <w:sz w:val="20"/>
          <w:szCs w:val="22"/>
        </w:rPr>
        <w:t xml:space="preserve"> comment)</w:t>
      </w:r>
    </w:p>
    <w:p w14:paraId="4C0C4CC1" w14:textId="2E800369" w:rsidR="00916FD7" w:rsidRPr="006C6E5B" w:rsidRDefault="00916FD7" w:rsidP="00975352">
      <w:pPr>
        <w:pStyle w:val="ListParagraph"/>
        <w:numPr>
          <w:ilvl w:val="0"/>
          <w:numId w:val="1"/>
        </w:numPr>
        <w:ind w:leftChars="0"/>
        <w:jc w:val="both"/>
        <w:rPr>
          <w:sz w:val="20"/>
          <w:szCs w:val="22"/>
        </w:rPr>
      </w:pPr>
      <w:r>
        <w:rPr>
          <w:sz w:val="20"/>
          <w:szCs w:val="22"/>
        </w:rPr>
        <w:t xml:space="preserve">Rev 3: Revised based on comments during the </w:t>
      </w:r>
      <w:r w:rsidR="007846D3">
        <w:rPr>
          <w:sz w:val="20"/>
          <w:szCs w:val="22"/>
        </w:rPr>
        <w:t>MAC call</w:t>
      </w:r>
      <w:r>
        <w:rPr>
          <w:sz w:val="20"/>
          <w:szCs w:val="22"/>
        </w:rPr>
        <w:t xml:space="preserve"> on March 29</w:t>
      </w:r>
      <w:r w:rsidR="00F22D4B">
        <w:rPr>
          <w:sz w:val="20"/>
          <w:szCs w:val="22"/>
        </w:rPr>
        <w:t xml:space="preserve"> (see highlighted part in </w:t>
      </w:r>
      <w:r w:rsidR="00F22D4B" w:rsidRPr="00F22D4B">
        <w:rPr>
          <w:sz w:val="20"/>
          <w:szCs w:val="22"/>
          <w:highlight w:val="cyan"/>
        </w:rPr>
        <w:t>cyan</w:t>
      </w:r>
      <w:r w:rsidR="00F22D4B">
        <w:rPr>
          <w:sz w:val="20"/>
          <w:szCs w:val="22"/>
        </w:rPr>
        <w:t>)</w:t>
      </w:r>
      <w:r w:rsidR="004A5004">
        <w:rPr>
          <w:sz w:val="20"/>
          <w:szCs w:val="22"/>
        </w:rPr>
        <w:t xml:space="preserve">. Deferred two CIDs: 1933 and 2347. </w:t>
      </w:r>
      <w:r w:rsidR="00C248DD">
        <w:rPr>
          <w:sz w:val="20"/>
          <w:szCs w:val="22"/>
        </w:rPr>
        <w:t>Removed CID 2143 from this CR doc</w:t>
      </w:r>
      <w:r w:rsidR="00E137B9">
        <w:rPr>
          <w:sz w:val="20"/>
          <w:szCs w:val="22"/>
        </w:rPr>
        <w:t xml:space="preserve"> and added it to 11-21/319r3</w:t>
      </w:r>
      <w:r w:rsidR="00C248DD">
        <w:rPr>
          <w:sz w:val="20"/>
          <w:szCs w:val="22"/>
        </w:rPr>
        <w:t>.</w:t>
      </w: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E61BBC" w:rsidRPr="00AC6336" w14:paraId="5AAF6618" w14:textId="34E7C75B" w:rsidTr="001C3094">
        <w:tc>
          <w:tcPr>
            <w:tcW w:w="623" w:type="dxa"/>
          </w:tcPr>
          <w:p w14:paraId="3A183C69" w14:textId="2AB5ADD7" w:rsidR="00E61BBC" w:rsidRPr="00AC6336" w:rsidRDefault="00E61BBC" w:rsidP="00E61BBC">
            <w:pPr>
              <w:rPr>
                <w:rFonts w:ascii="Arial-BoldMT" w:hAnsi="Arial-BoldMT"/>
                <w:b/>
                <w:bCs/>
                <w:color w:val="000000"/>
                <w:szCs w:val="18"/>
              </w:rPr>
            </w:pPr>
            <w:r w:rsidRPr="00AC6336">
              <w:rPr>
                <w:rFonts w:ascii="Arial" w:hAnsi="Arial" w:cs="Arial"/>
                <w:b/>
                <w:bCs/>
                <w:szCs w:val="18"/>
              </w:rPr>
              <w:lastRenderedPageBreak/>
              <w:t>CID</w:t>
            </w:r>
          </w:p>
        </w:tc>
        <w:tc>
          <w:tcPr>
            <w:tcW w:w="1262" w:type="dxa"/>
          </w:tcPr>
          <w:p w14:paraId="4ED2680D" w14:textId="16DAEB3F" w:rsidR="00E61BBC" w:rsidRPr="00AC6336" w:rsidRDefault="00E61BBC" w:rsidP="00E61BBC">
            <w:pPr>
              <w:rPr>
                <w:rFonts w:ascii="Arial-BoldMT" w:hAnsi="Arial-BoldMT"/>
                <w:b/>
                <w:bCs/>
                <w:color w:val="000000"/>
                <w:szCs w:val="18"/>
              </w:rPr>
            </w:pPr>
            <w:r w:rsidRPr="00AC6336">
              <w:rPr>
                <w:rFonts w:ascii="Arial" w:hAnsi="Arial" w:cs="Arial"/>
                <w:b/>
                <w:bCs/>
                <w:szCs w:val="18"/>
              </w:rPr>
              <w:t>Commenter</w:t>
            </w:r>
          </w:p>
        </w:tc>
        <w:tc>
          <w:tcPr>
            <w:tcW w:w="900" w:type="dxa"/>
          </w:tcPr>
          <w:p w14:paraId="78EEA7BD" w14:textId="1E75DFEE" w:rsidR="00E61BBC" w:rsidRPr="00AC6336" w:rsidRDefault="00E61BBC" w:rsidP="00E61BBC">
            <w:pPr>
              <w:rPr>
                <w:rFonts w:ascii="Arial-BoldMT" w:hAnsi="Arial-BoldMT"/>
                <w:b/>
                <w:bCs/>
                <w:color w:val="000000"/>
                <w:szCs w:val="18"/>
              </w:rPr>
            </w:pPr>
            <w:r w:rsidRPr="00AC6336">
              <w:rPr>
                <w:rFonts w:ascii="Arial" w:hAnsi="Arial" w:cs="Arial"/>
                <w:b/>
                <w:bCs/>
                <w:szCs w:val="18"/>
              </w:rPr>
              <w:t>Clause Number</w:t>
            </w:r>
          </w:p>
        </w:tc>
        <w:tc>
          <w:tcPr>
            <w:tcW w:w="810" w:type="dxa"/>
          </w:tcPr>
          <w:p w14:paraId="59B612DB" w14:textId="77777777" w:rsidR="00E61BBC" w:rsidRPr="00AC6336" w:rsidRDefault="00E61BBC" w:rsidP="00E61BBC">
            <w:pPr>
              <w:rPr>
                <w:rFonts w:ascii="Arial" w:hAnsi="Arial" w:cs="Arial"/>
                <w:b/>
                <w:bCs/>
                <w:szCs w:val="18"/>
              </w:rPr>
            </w:pPr>
            <w:r w:rsidRPr="00AC6336">
              <w:rPr>
                <w:rFonts w:ascii="Arial" w:hAnsi="Arial" w:cs="Arial"/>
                <w:b/>
                <w:bCs/>
                <w:szCs w:val="18"/>
              </w:rPr>
              <w:t>Page.</w:t>
            </w:r>
          </w:p>
          <w:p w14:paraId="314739D0" w14:textId="114330DC" w:rsidR="00E61BBC" w:rsidRPr="00AC6336" w:rsidRDefault="00E61BBC" w:rsidP="00E61BBC">
            <w:pPr>
              <w:rPr>
                <w:rFonts w:ascii="Arial-BoldMT" w:hAnsi="Arial-BoldMT"/>
                <w:b/>
                <w:bCs/>
                <w:color w:val="000000"/>
                <w:szCs w:val="18"/>
              </w:rPr>
            </w:pPr>
            <w:r w:rsidRPr="00AC6336">
              <w:rPr>
                <w:rFonts w:ascii="Arial" w:hAnsi="Arial" w:cs="Arial"/>
                <w:b/>
                <w:bCs/>
                <w:szCs w:val="18"/>
              </w:rPr>
              <w:t>Line</w:t>
            </w:r>
          </w:p>
        </w:tc>
        <w:tc>
          <w:tcPr>
            <w:tcW w:w="2340" w:type="dxa"/>
          </w:tcPr>
          <w:p w14:paraId="1292EC48" w14:textId="4BC8B6E8" w:rsidR="00E61BBC" w:rsidRPr="00AC6336" w:rsidRDefault="00E61BBC" w:rsidP="00E61BBC">
            <w:pPr>
              <w:rPr>
                <w:rFonts w:ascii="Arial" w:hAnsi="Arial" w:cs="Arial"/>
                <w:b/>
                <w:bCs/>
                <w:szCs w:val="18"/>
              </w:rPr>
            </w:pPr>
            <w:r w:rsidRPr="00AC6336">
              <w:rPr>
                <w:rFonts w:ascii="Arial" w:hAnsi="Arial" w:cs="Arial"/>
                <w:b/>
                <w:bCs/>
                <w:szCs w:val="18"/>
              </w:rPr>
              <w:t>Comment</w:t>
            </w:r>
          </w:p>
        </w:tc>
        <w:tc>
          <w:tcPr>
            <w:tcW w:w="2070" w:type="dxa"/>
          </w:tcPr>
          <w:p w14:paraId="2D207D9D" w14:textId="6E1DCD93" w:rsidR="00E61BBC" w:rsidRPr="00AC6336" w:rsidRDefault="00E61BBC" w:rsidP="00E61BBC">
            <w:pPr>
              <w:rPr>
                <w:rFonts w:ascii="Arial" w:hAnsi="Arial" w:cs="Arial"/>
                <w:b/>
                <w:bCs/>
                <w:szCs w:val="18"/>
              </w:rPr>
            </w:pPr>
            <w:r w:rsidRPr="00AC6336">
              <w:rPr>
                <w:rFonts w:ascii="Arial" w:hAnsi="Arial" w:cs="Arial"/>
                <w:b/>
                <w:bCs/>
                <w:szCs w:val="18"/>
              </w:rPr>
              <w:t>Proposed Change</w:t>
            </w:r>
          </w:p>
        </w:tc>
        <w:tc>
          <w:tcPr>
            <w:tcW w:w="2072" w:type="dxa"/>
          </w:tcPr>
          <w:p w14:paraId="4ED595CF" w14:textId="77777777" w:rsidR="00E61BBC" w:rsidRPr="00AC6336" w:rsidRDefault="00E61BBC" w:rsidP="00E61BBC">
            <w:pPr>
              <w:rPr>
                <w:rFonts w:ascii="Arial" w:hAnsi="Arial" w:cs="Arial"/>
                <w:b/>
                <w:bCs/>
                <w:szCs w:val="18"/>
              </w:rPr>
            </w:pPr>
            <w:r w:rsidRPr="00AC6336">
              <w:rPr>
                <w:rFonts w:ascii="Arial" w:hAnsi="Arial" w:cs="Arial"/>
                <w:b/>
                <w:bCs/>
                <w:szCs w:val="18"/>
              </w:rPr>
              <w:t>Resolution</w:t>
            </w:r>
          </w:p>
          <w:p w14:paraId="3AD7CF3E" w14:textId="24CFB167" w:rsidR="00E61BBC" w:rsidRPr="00AC6336" w:rsidRDefault="00E61BBC" w:rsidP="00E61BBC">
            <w:pPr>
              <w:rPr>
                <w:rFonts w:ascii="Arial" w:hAnsi="Arial" w:cs="Arial"/>
                <w:b/>
                <w:bCs/>
                <w:szCs w:val="18"/>
              </w:rPr>
            </w:pPr>
          </w:p>
        </w:tc>
      </w:tr>
      <w:tr w:rsidR="00AC6336" w:rsidRPr="00AC6336" w14:paraId="647516B6" w14:textId="5E5886F6" w:rsidTr="001C3094">
        <w:tc>
          <w:tcPr>
            <w:tcW w:w="623" w:type="dxa"/>
          </w:tcPr>
          <w:p w14:paraId="15EC9624" w14:textId="72E2D61B" w:rsidR="00AC6336" w:rsidRPr="00AC6336" w:rsidRDefault="00AC6336" w:rsidP="00AC6336">
            <w:pPr>
              <w:rPr>
                <w:rFonts w:ascii="Arial-BoldMT" w:hAnsi="Arial-BoldMT"/>
                <w:color w:val="000000"/>
                <w:szCs w:val="18"/>
              </w:rPr>
            </w:pPr>
            <w:r w:rsidRPr="00AC6336">
              <w:rPr>
                <w:rFonts w:ascii="Arial" w:hAnsi="Arial" w:cs="Arial"/>
                <w:szCs w:val="18"/>
              </w:rPr>
              <w:t>1436</w:t>
            </w:r>
          </w:p>
        </w:tc>
        <w:tc>
          <w:tcPr>
            <w:tcW w:w="1262" w:type="dxa"/>
          </w:tcPr>
          <w:p w14:paraId="30489A60" w14:textId="033CB51C" w:rsidR="00AC6336" w:rsidRPr="00AC6336" w:rsidRDefault="00AC6336" w:rsidP="00AC6336">
            <w:pPr>
              <w:rPr>
                <w:rFonts w:ascii="Arial-BoldMT" w:hAnsi="Arial-BoldMT"/>
                <w:color w:val="000000"/>
                <w:szCs w:val="18"/>
              </w:rPr>
            </w:pPr>
            <w:proofErr w:type="spellStart"/>
            <w:r w:rsidRPr="00AC6336">
              <w:rPr>
                <w:rFonts w:ascii="Arial" w:hAnsi="Arial" w:cs="Arial"/>
                <w:szCs w:val="18"/>
              </w:rPr>
              <w:t>Chien</w:t>
            </w:r>
            <w:proofErr w:type="spellEnd"/>
            <w:r w:rsidRPr="00AC6336">
              <w:rPr>
                <w:rFonts w:ascii="Arial" w:hAnsi="Arial" w:cs="Arial"/>
                <w:szCs w:val="18"/>
              </w:rPr>
              <w:t>-Fang Hsu</w:t>
            </w:r>
          </w:p>
        </w:tc>
        <w:tc>
          <w:tcPr>
            <w:tcW w:w="900" w:type="dxa"/>
          </w:tcPr>
          <w:p w14:paraId="6C5730A9" w14:textId="6F3E589A" w:rsidR="00AC6336" w:rsidRPr="00AC6336" w:rsidRDefault="00AC6336" w:rsidP="00AC6336">
            <w:pPr>
              <w:rPr>
                <w:rFonts w:ascii="Arial-BoldMT" w:hAnsi="Arial-BoldMT"/>
                <w:color w:val="000000"/>
                <w:szCs w:val="18"/>
              </w:rPr>
            </w:pPr>
            <w:r w:rsidRPr="00AC6336">
              <w:rPr>
                <w:rFonts w:ascii="Arial" w:hAnsi="Arial" w:cs="Arial"/>
                <w:szCs w:val="18"/>
              </w:rPr>
              <w:t>35.3.14</w:t>
            </w:r>
          </w:p>
        </w:tc>
        <w:tc>
          <w:tcPr>
            <w:tcW w:w="810" w:type="dxa"/>
          </w:tcPr>
          <w:p w14:paraId="58CCC5B1" w14:textId="3A779253" w:rsidR="00AC6336" w:rsidRPr="00AC6336" w:rsidRDefault="00AC6336" w:rsidP="00AC6336">
            <w:pPr>
              <w:rPr>
                <w:rFonts w:ascii="Arial-BoldMT" w:hAnsi="Arial-BoldMT"/>
                <w:color w:val="000000"/>
                <w:szCs w:val="18"/>
              </w:rPr>
            </w:pPr>
            <w:r w:rsidRPr="00AC6336">
              <w:rPr>
                <w:rFonts w:ascii="Arial" w:hAnsi="Arial" w:cs="Arial"/>
                <w:szCs w:val="18"/>
              </w:rPr>
              <w:t>144.51</w:t>
            </w:r>
          </w:p>
        </w:tc>
        <w:tc>
          <w:tcPr>
            <w:tcW w:w="2340" w:type="dxa"/>
          </w:tcPr>
          <w:p w14:paraId="0D8B62D4" w14:textId="58E8B6A7" w:rsidR="00AC6336" w:rsidRPr="00AC6336" w:rsidRDefault="00AC6336" w:rsidP="00AC6336">
            <w:pPr>
              <w:rPr>
                <w:rFonts w:ascii="Arial-BoldMT" w:hAnsi="Arial-BoldMT"/>
                <w:color w:val="000000"/>
                <w:szCs w:val="18"/>
              </w:rPr>
            </w:pPr>
            <w:r w:rsidRPr="00AC6336">
              <w:rPr>
                <w:rFonts w:ascii="Arial" w:hAnsi="Arial" w:cs="Arial"/>
                <w:szCs w:val="18"/>
              </w:rPr>
              <w:t xml:space="preserve">Can a non-AP MLD support </w:t>
            </w:r>
            <w:proofErr w:type="spellStart"/>
            <w:r w:rsidRPr="00AC6336">
              <w:rPr>
                <w:rFonts w:ascii="Arial" w:hAnsi="Arial" w:cs="Arial"/>
                <w:szCs w:val="18"/>
              </w:rPr>
              <w:t>eMLSR</w:t>
            </w:r>
            <w:proofErr w:type="spellEnd"/>
            <w:r w:rsidRPr="00AC6336">
              <w:rPr>
                <w:rFonts w:ascii="Arial" w:hAnsi="Arial" w:cs="Arial"/>
                <w:szCs w:val="18"/>
              </w:rPr>
              <w:t xml:space="preserve"> and single radio operation at the same time?</w:t>
            </w:r>
          </w:p>
        </w:tc>
        <w:tc>
          <w:tcPr>
            <w:tcW w:w="2070" w:type="dxa"/>
          </w:tcPr>
          <w:p w14:paraId="0EAACC7B" w14:textId="72B4089F" w:rsidR="00AC6336" w:rsidRPr="00AC6336" w:rsidRDefault="00AC6336" w:rsidP="00AC6336">
            <w:pPr>
              <w:rPr>
                <w:rFonts w:ascii="Arial-BoldMT" w:hAnsi="Arial-BoldMT"/>
                <w:color w:val="000000"/>
                <w:szCs w:val="18"/>
              </w:rPr>
            </w:pPr>
            <w:r w:rsidRPr="00AC6336">
              <w:rPr>
                <w:rFonts w:ascii="Arial" w:hAnsi="Arial" w:cs="Arial"/>
                <w:szCs w:val="18"/>
              </w:rPr>
              <w:t>Clarify it</w:t>
            </w:r>
          </w:p>
        </w:tc>
        <w:tc>
          <w:tcPr>
            <w:tcW w:w="2072" w:type="dxa"/>
          </w:tcPr>
          <w:p w14:paraId="07157EFA" w14:textId="77777777" w:rsidR="00AC6336" w:rsidRDefault="00D8422A" w:rsidP="00AC6336">
            <w:pPr>
              <w:rPr>
                <w:rFonts w:ascii="Arial-BoldMT" w:hAnsi="Arial-BoldMT"/>
                <w:color w:val="000000"/>
                <w:szCs w:val="18"/>
              </w:rPr>
            </w:pPr>
            <w:r>
              <w:rPr>
                <w:rFonts w:ascii="Arial-BoldMT" w:hAnsi="Arial-BoldMT"/>
                <w:color w:val="000000"/>
                <w:szCs w:val="18"/>
              </w:rPr>
              <w:t>Rejected.</w:t>
            </w:r>
          </w:p>
          <w:p w14:paraId="5FD21580" w14:textId="77777777" w:rsidR="00D8422A" w:rsidRDefault="00D8422A" w:rsidP="00AC6336">
            <w:pPr>
              <w:rPr>
                <w:rFonts w:ascii="Arial-BoldMT" w:hAnsi="Arial-BoldMT"/>
                <w:color w:val="000000"/>
                <w:szCs w:val="18"/>
              </w:rPr>
            </w:pPr>
          </w:p>
          <w:p w14:paraId="0F46C909" w14:textId="77777777" w:rsidR="00D8422A" w:rsidRDefault="00D8422A" w:rsidP="00AC6336">
            <w:pPr>
              <w:rPr>
                <w:rFonts w:ascii="Arial-BoldMT" w:hAnsi="Arial-BoldMT"/>
                <w:color w:val="000000"/>
                <w:szCs w:val="18"/>
              </w:rPr>
            </w:pPr>
            <w:r>
              <w:rPr>
                <w:rFonts w:ascii="Arial-BoldMT" w:hAnsi="Arial-BoldMT"/>
                <w:color w:val="000000"/>
                <w:szCs w:val="18"/>
              </w:rPr>
              <w:t xml:space="preserve">This is </w:t>
            </w:r>
            <w:r w:rsidR="006D6A34">
              <w:rPr>
                <w:rFonts w:ascii="Arial-BoldMT" w:hAnsi="Arial-BoldMT"/>
                <w:color w:val="000000"/>
                <w:szCs w:val="18"/>
              </w:rPr>
              <w:t xml:space="preserve">an </w:t>
            </w:r>
            <w:r>
              <w:rPr>
                <w:rFonts w:ascii="Arial-BoldMT" w:hAnsi="Arial-BoldMT"/>
                <w:color w:val="000000"/>
                <w:szCs w:val="18"/>
              </w:rPr>
              <w:t>invalid comment</w:t>
            </w:r>
            <w:r w:rsidR="006D6A34">
              <w:rPr>
                <w:rFonts w:ascii="Arial-BoldMT" w:hAnsi="Arial-BoldMT"/>
                <w:color w:val="000000"/>
                <w:szCs w:val="18"/>
              </w:rPr>
              <w:t xml:space="preserve"> based on doc.11-13/230r5: the commenter is asking a question.</w:t>
            </w:r>
          </w:p>
          <w:p w14:paraId="451A7550" w14:textId="77777777" w:rsidR="006D6A34" w:rsidRDefault="006D6A34" w:rsidP="00AC6336">
            <w:pPr>
              <w:rPr>
                <w:rFonts w:ascii="Arial-BoldMT" w:hAnsi="Arial-BoldMT"/>
                <w:color w:val="000000"/>
                <w:szCs w:val="18"/>
              </w:rPr>
            </w:pPr>
          </w:p>
          <w:p w14:paraId="053E7DA3" w14:textId="2D45167D" w:rsidR="006D6A34" w:rsidRPr="00AC6336" w:rsidRDefault="006D6A34" w:rsidP="00AC6336">
            <w:pPr>
              <w:rPr>
                <w:rFonts w:ascii="Arial-BoldMT" w:hAnsi="Arial-BoldMT"/>
                <w:color w:val="000000"/>
                <w:szCs w:val="18"/>
              </w:rPr>
            </w:pPr>
            <w:r>
              <w:rPr>
                <w:rFonts w:ascii="Arial-BoldMT" w:hAnsi="Arial-BoldMT"/>
                <w:color w:val="000000"/>
                <w:szCs w:val="18"/>
              </w:rPr>
              <w:t>Response: a non-AP MLD enables/disables the EMLSR mode and when the non-AP MLD enables the EMLSR mode, it is operating in that mode.</w:t>
            </w:r>
          </w:p>
        </w:tc>
      </w:tr>
      <w:tr w:rsidR="00AC6336" w:rsidRPr="00AC6336" w14:paraId="5CDF754F" w14:textId="4953BFBD" w:rsidTr="001C3094">
        <w:tc>
          <w:tcPr>
            <w:tcW w:w="623" w:type="dxa"/>
          </w:tcPr>
          <w:p w14:paraId="7AF54271" w14:textId="4AFCAAD8" w:rsidR="00AC6336" w:rsidRPr="00AC6336" w:rsidRDefault="00AC6336" w:rsidP="00AC6336">
            <w:pPr>
              <w:rPr>
                <w:rFonts w:ascii="Arial-BoldMT" w:hAnsi="Arial-BoldMT"/>
                <w:color w:val="000000"/>
                <w:szCs w:val="18"/>
              </w:rPr>
            </w:pPr>
            <w:r w:rsidRPr="00AC6336">
              <w:rPr>
                <w:rFonts w:ascii="Arial" w:hAnsi="Arial" w:cs="Arial"/>
                <w:szCs w:val="18"/>
              </w:rPr>
              <w:t>1440</w:t>
            </w:r>
          </w:p>
        </w:tc>
        <w:tc>
          <w:tcPr>
            <w:tcW w:w="1262" w:type="dxa"/>
          </w:tcPr>
          <w:p w14:paraId="2E02F2B2" w14:textId="5A32F8BC" w:rsidR="00AC6336" w:rsidRPr="00AC6336" w:rsidRDefault="00AC6336" w:rsidP="00AC6336">
            <w:pPr>
              <w:rPr>
                <w:rFonts w:ascii="Arial-BoldMT" w:hAnsi="Arial-BoldMT"/>
                <w:color w:val="000000"/>
                <w:szCs w:val="18"/>
              </w:rPr>
            </w:pPr>
            <w:proofErr w:type="spellStart"/>
            <w:r w:rsidRPr="00AC6336">
              <w:rPr>
                <w:rFonts w:ascii="Arial" w:hAnsi="Arial" w:cs="Arial"/>
                <w:szCs w:val="18"/>
              </w:rPr>
              <w:t>Chien</w:t>
            </w:r>
            <w:proofErr w:type="spellEnd"/>
            <w:r w:rsidRPr="00AC6336">
              <w:rPr>
                <w:rFonts w:ascii="Arial" w:hAnsi="Arial" w:cs="Arial"/>
                <w:szCs w:val="18"/>
              </w:rPr>
              <w:t>-Fang Hsu</w:t>
            </w:r>
          </w:p>
        </w:tc>
        <w:tc>
          <w:tcPr>
            <w:tcW w:w="900" w:type="dxa"/>
          </w:tcPr>
          <w:p w14:paraId="42256411" w14:textId="45D9FA3D" w:rsidR="00AC6336" w:rsidRPr="00AC6336" w:rsidRDefault="00AC6336" w:rsidP="00AC6336">
            <w:pPr>
              <w:rPr>
                <w:rFonts w:ascii="Arial-BoldMT" w:hAnsi="Arial-BoldMT"/>
                <w:color w:val="000000"/>
                <w:szCs w:val="18"/>
              </w:rPr>
            </w:pPr>
            <w:r w:rsidRPr="00AC6336">
              <w:rPr>
                <w:rFonts w:ascii="Arial" w:hAnsi="Arial" w:cs="Arial"/>
                <w:szCs w:val="18"/>
              </w:rPr>
              <w:t>35.3.14</w:t>
            </w:r>
          </w:p>
        </w:tc>
        <w:tc>
          <w:tcPr>
            <w:tcW w:w="810" w:type="dxa"/>
          </w:tcPr>
          <w:p w14:paraId="4EDD5BEC" w14:textId="18354E4D" w:rsidR="00AC6336" w:rsidRPr="00AC6336" w:rsidRDefault="00AC6336" w:rsidP="00AC6336">
            <w:pPr>
              <w:rPr>
                <w:rFonts w:ascii="Arial-BoldMT" w:hAnsi="Arial-BoldMT"/>
                <w:color w:val="000000"/>
                <w:szCs w:val="18"/>
              </w:rPr>
            </w:pPr>
            <w:r w:rsidRPr="00AC6336">
              <w:rPr>
                <w:rFonts w:ascii="Arial" w:hAnsi="Arial" w:cs="Arial"/>
                <w:szCs w:val="18"/>
              </w:rPr>
              <w:t>145.07</w:t>
            </w:r>
          </w:p>
        </w:tc>
        <w:tc>
          <w:tcPr>
            <w:tcW w:w="2340" w:type="dxa"/>
          </w:tcPr>
          <w:p w14:paraId="36A0D027" w14:textId="7FBBA170" w:rsidR="00AC6336" w:rsidRPr="00AC6336" w:rsidRDefault="00AC6336" w:rsidP="00AC6336">
            <w:pPr>
              <w:rPr>
                <w:rFonts w:ascii="Arial-BoldMT" w:hAnsi="Arial-BoldMT"/>
                <w:color w:val="000000"/>
                <w:szCs w:val="18"/>
              </w:rPr>
            </w:pPr>
            <w:r w:rsidRPr="00AC6336">
              <w:rPr>
                <w:rFonts w:ascii="Arial" w:hAnsi="Arial" w:cs="Arial"/>
                <w:szCs w:val="18"/>
              </w:rPr>
              <w:t>It would be helpful to add an indication in the initial Control frame so that the receiving non-AP MLD can decide whether to switch radio or not.</w:t>
            </w:r>
          </w:p>
        </w:tc>
        <w:tc>
          <w:tcPr>
            <w:tcW w:w="2070" w:type="dxa"/>
          </w:tcPr>
          <w:p w14:paraId="79B50282" w14:textId="5C2D3242" w:rsidR="00AC6336" w:rsidRPr="00AC6336" w:rsidRDefault="00AC6336" w:rsidP="00AC6336">
            <w:pPr>
              <w:rPr>
                <w:rFonts w:ascii="Arial-BoldMT" w:hAnsi="Arial-BoldMT"/>
                <w:color w:val="000000"/>
                <w:szCs w:val="18"/>
              </w:rPr>
            </w:pPr>
            <w:r w:rsidRPr="00AC6336">
              <w:rPr>
                <w:rFonts w:ascii="Arial" w:hAnsi="Arial" w:cs="Arial"/>
                <w:szCs w:val="18"/>
              </w:rPr>
              <w:t xml:space="preserve">Add indication and protocol to enable </w:t>
            </w:r>
            <w:proofErr w:type="spellStart"/>
            <w:r w:rsidRPr="00AC6336">
              <w:rPr>
                <w:rFonts w:ascii="Arial" w:hAnsi="Arial" w:cs="Arial"/>
                <w:szCs w:val="18"/>
              </w:rPr>
              <w:t>eMLSR</w:t>
            </w:r>
            <w:proofErr w:type="spellEnd"/>
            <w:r w:rsidRPr="00AC6336">
              <w:rPr>
                <w:rFonts w:ascii="Arial" w:hAnsi="Arial" w:cs="Arial"/>
                <w:szCs w:val="18"/>
              </w:rPr>
              <w:t xml:space="preserve"> STA reporting if radio switch will happen or not</w:t>
            </w:r>
          </w:p>
        </w:tc>
        <w:tc>
          <w:tcPr>
            <w:tcW w:w="2072" w:type="dxa"/>
          </w:tcPr>
          <w:p w14:paraId="4CD9DA60" w14:textId="77777777" w:rsidR="00AC6336" w:rsidRDefault="006D6A34" w:rsidP="00AC6336">
            <w:pPr>
              <w:rPr>
                <w:rFonts w:ascii="Arial-BoldMT" w:hAnsi="Arial-BoldMT"/>
                <w:color w:val="000000"/>
                <w:szCs w:val="18"/>
              </w:rPr>
            </w:pPr>
            <w:r>
              <w:rPr>
                <w:rFonts w:ascii="Arial-BoldMT" w:hAnsi="Arial-BoldMT"/>
                <w:color w:val="000000"/>
                <w:szCs w:val="18"/>
              </w:rPr>
              <w:t>Rejected.</w:t>
            </w:r>
          </w:p>
          <w:p w14:paraId="51CAF5F6" w14:textId="77777777" w:rsidR="006D6A34" w:rsidRDefault="006D6A34" w:rsidP="00AC6336">
            <w:pPr>
              <w:rPr>
                <w:rFonts w:ascii="Arial-BoldMT" w:hAnsi="Arial-BoldMT"/>
                <w:color w:val="000000"/>
                <w:szCs w:val="18"/>
              </w:rPr>
            </w:pPr>
          </w:p>
          <w:p w14:paraId="1CADD03E" w14:textId="447B1E80" w:rsidR="006D6A34" w:rsidRDefault="006D6A34" w:rsidP="00AC6336">
            <w:pPr>
              <w:rPr>
                <w:rFonts w:ascii="Arial-BoldMT" w:hAnsi="Arial-BoldMT"/>
                <w:color w:val="000000"/>
                <w:szCs w:val="18"/>
              </w:rPr>
            </w:pPr>
            <w:r>
              <w:rPr>
                <w:rFonts w:ascii="Arial-BoldMT" w:hAnsi="Arial-BoldMT"/>
                <w:color w:val="000000"/>
                <w:szCs w:val="18"/>
              </w:rPr>
              <w:t>This is an invalid comment based on doc. 11-13/230r5: it fails to identify a technical issue.</w:t>
            </w:r>
          </w:p>
          <w:p w14:paraId="3ED19023" w14:textId="77777777" w:rsidR="006D6A34" w:rsidRDefault="006D6A34" w:rsidP="00AC6336">
            <w:pPr>
              <w:rPr>
                <w:rFonts w:ascii="Arial-BoldMT" w:hAnsi="Arial-BoldMT"/>
                <w:color w:val="000000"/>
                <w:szCs w:val="18"/>
              </w:rPr>
            </w:pPr>
          </w:p>
          <w:p w14:paraId="2CEF8469" w14:textId="1F797B73" w:rsidR="006D6A34" w:rsidRPr="00AC6336" w:rsidRDefault="006D6A34" w:rsidP="00AC6336">
            <w:pPr>
              <w:rPr>
                <w:rFonts w:ascii="Arial-BoldMT" w:hAnsi="Arial-BoldMT"/>
                <w:color w:val="000000"/>
                <w:szCs w:val="18"/>
              </w:rPr>
            </w:pPr>
            <w:r>
              <w:rPr>
                <w:rFonts w:ascii="Arial-BoldMT" w:hAnsi="Arial-BoldMT"/>
                <w:color w:val="000000"/>
                <w:szCs w:val="18"/>
              </w:rPr>
              <w:t xml:space="preserve">Response: when a non-AP MLD is operating under the EMLSR mode, the non-AP MLD listens to the enabled links and when </w:t>
            </w:r>
            <w:r w:rsidR="00D73CFB">
              <w:rPr>
                <w:rFonts w:ascii="Arial-BoldMT" w:hAnsi="Arial-BoldMT"/>
                <w:color w:val="000000"/>
                <w:szCs w:val="18"/>
              </w:rPr>
              <w:t>an initial control frame is received on one of the links, the non-AP MLD exchanges frames on that link with its capability announced during the association process or the latest operation mode indication.</w:t>
            </w:r>
          </w:p>
        </w:tc>
      </w:tr>
      <w:tr w:rsidR="00AC6336" w:rsidRPr="00AC6336" w14:paraId="121015C1" w14:textId="3D58AB2B" w:rsidTr="001C3094">
        <w:tc>
          <w:tcPr>
            <w:tcW w:w="623" w:type="dxa"/>
          </w:tcPr>
          <w:p w14:paraId="03A43477" w14:textId="707D3416" w:rsidR="00AC6336" w:rsidRPr="00AC6336" w:rsidRDefault="00AC6336" w:rsidP="00AC6336">
            <w:pPr>
              <w:rPr>
                <w:rFonts w:ascii="Arial-BoldMT" w:hAnsi="Arial-BoldMT"/>
                <w:color w:val="000000"/>
                <w:szCs w:val="18"/>
              </w:rPr>
            </w:pPr>
            <w:commentRangeStart w:id="2"/>
            <w:r w:rsidRPr="00416CC9">
              <w:rPr>
                <w:rFonts w:ascii="Arial" w:hAnsi="Arial" w:cs="Arial"/>
                <w:szCs w:val="18"/>
                <w:highlight w:val="yellow"/>
              </w:rPr>
              <w:t>1933</w:t>
            </w:r>
            <w:commentRangeEnd w:id="2"/>
            <w:r w:rsidR="00416CC9">
              <w:rPr>
                <w:rStyle w:val="CommentReference"/>
                <w:rFonts w:ascii="Calibri" w:hAnsi="Calibri"/>
              </w:rPr>
              <w:commentReference w:id="2"/>
            </w:r>
          </w:p>
        </w:tc>
        <w:tc>
          <w:tcPr>
            <w:tcW w:w="1262" w:type="dxa"/>
          </w:tcPr>
          <w:p w14:paraId="4D7D67C3" w14:textId="0E44307F" w:rsidR="00AC6336" w:rsidRPr="00AC6336" w:rsidRDefault="00AC6336" w:rsidP="00AC6336">
            <w:pPr>
              <w:rPr>
                <w:rFonts w:ascii="Arial-BoldMT" w:hAnsi="Arial-BoldMT"/>
                <w:color w:val="000000"/>
                <w:szCs w:val="18"/>
              </w:rPr>
            </w:pPr>
            <w:r w:rsidRPr="00AC6336">
              <w:rPr>
                <w:rFonts w:ascii="Arial" w:hAnsi="Arial" w:cs="Arial"/>
                <w:szCs w:val="18"/>
              </w:rPr>
              <w:t>Jeongki Kim</w:t>
            </w:r>
          </w:p>
        </w:tc>
        <w:tc>
          <w:tcPr>
            <w:tcW w:w="900" w:type="dxa"/>
          </w:tcPr>
          <w:p w14:paraId="5F0275F6" w14:textId="5661DE62" w:rsidR="00AC6336" w:rsidRPr="00AC6336" w:rsidRDefault="00AC6336" w:rsidP="00AC6336">
            <w:pPr>
              <w:rPr>
                <w:rFonts w:ascii="Arial-BoldMT" w:hAnsi="Arial-BoldMT"/>
                <w:color w:val="000000"/>
                <w:szCs w:val="18"/>
              </w:rPr>
            </w:pPr>
            <w:r w:rsidRPr="00AC6336">
              <w:rPr>
                <w:rFonts w:ascii="Arial" w:hAnsi="Arial" w:cs="Arial"/>
                <w:szCs w:val="18"/>
              </w:rPr>
              <w:t>35.3.14</w:t>
            </w:r>
          </w:p>
        </w:tc>
        <w:tc>
          <w:tcPr>
            <w:tcW w:w="810" w:type="dxa"/>
          </w:tcPr>
          <w:p w14:paraId="135EA510" w14:textId="500992C6" w:rsidR="00AC6336" w:rsidRPr="00AC6336" w:rsidRDefault="00AC6336" w:rsidP="00AC6336">
            <w:pPr>
              <w:rPr>
                <w:rFonts w:ascii="Arial-BoldMT" w:hAnsi="Arial-BoldMT"/>
                <w:color w:val="000000"/>
                <w:szCs w:val="18"/>
              </w:rPr>
            </w:pPr>
            <w:r w:rsidRPr="00AC6336">
              <w:rPr>
                <w:rFonts w:ascii="Arial" w:hAnsi="Arial" w:cs="Arial"/>
                <w:szCs w:val="18"/>
              </w:rPr>
              <w:t>145.21</w:t>
            </w:r>
          </w:p>
        </w:tc>
        <w:tc>
          <w:tcPr>
            <w:tcW w:w="2340" w:type="dxa"/>
          </w:tcPr>
          <w:p w14:paraId="00068BF3" w14:textId="4CEDEF75" w:rsidR="00AC6336" w:rsidRPr="00AC6336" w:rsidRDefault="00AC6336" w:rsidP="00AC6336">
            <w:pPr>
              <w:rPr>
                <w:rFonts w:ascii="Arial-BoldMT" w:hAnsi="Arial-BoldMT"/>
                <w:color w:val="000000"/>
                <w:szCs w:val="18"/>
              </w:rPr>
            </w:pPr>
            <w:r w:rsidRPr="00AC6336">
              <w:rPr>
                <w:rFonts w:ascii="Arial" w:hAnsi="Arial" w:cs="Arial"/>
                <w:szCs w:val="18"/>
              </w:rPr>
              <w:t xml:space="preserve">The AP MLD shall initiate a frame exchange sequence with the non-AP MLD on one of the enabled links by transmitting an initial Control frame to the non-AP MLD with the limitations specified </w:t>
            </w:r>
            <w:proofErr w:type="spellStart"/>
            <w:r w:rsidRPr="00AC6336">
              <w:rPr>
                <w:rFonts w:ascii="Arial" w:hAnsi="Arial" w:cs="Arial"/>
                <w:szCs w:val="18"/>
              </w:rPr>
              <w:t>above.When</w:t>
            </w:r>
            <w:proofErr w:type="spellEnd"/>
            <w:r w:rsidRPr="00AC6336">
              <w:rPr>
                <w:rFonts w:ascii="Arial" w:hAnsi="Arial" w:cs="Arial"/>
                <w:szCs w:val="18"/>
              </w:rPr>
              <w:t xml:space="preserve"> both links are available(i.e., idle) and the channel conditions of both links are same in AP MLD, AP MLD selects one link among multiple links based on AP's implementation's value. But each environment of each link might be different in non-AP MLD side. Therefore, non-AP MLD can inform AP MLD of its </w:t>
            </w:r>
            <w:proofErr w:type="spellStart"/>
            <w:r w:rsidRPr="00AC6336">
              <w:rPr>
                <w:rFonts w:ascii="Arial" w:hAnsi="Arial" w:cs="Arial"/>
                <w:szCs w:val="18"/>
              </w:rPr>
              <w:t>prefered</w:t>
            </w:r>
            <w:proofErr w:type="spellEnd"/>
            <w:r w:rsidRPr="00AC6336">
              <w:rPr>
                <w:rFonts w:ascii="Arial" w:hAnsi="Arial" w:cs="Arial"/>
                <w:szCs w:val="18"/>
              </w:rPr>
              <w:t xml:space="preserve"> links </w:t>
            </w:r>
            <w:r w:rsidRPr="00AC6336">
              <w:rPr>
                <w:rFonts w:ascii="Arial" w:hAnsi="Arial" w:cs="Arial"/>
                <w:szCs w:val="18"/>
              </w:rPr>
              <w:lastRenderedPageBreak/>
              <w:t>information for AP MLD to select the better link.</w:t>
            </w:r>
          </w:p>
        </w:tc>
        <w:tc>
          <w:tcPr>
            <w:tcW w:w="2070" w:type="dxa"/>
          </w:tcPr>
          <w:p w14:paraId="3ECC5CBC" w14:textId="5F084168" w:rsidR="00AC6336" w:rsidRPr="00AC6336" w:rsidRDefault="00AC6336" w:rsidP="00AC6336">
            <w:pPr>
              <w:rPr>
                <w:rFonts w:ascii="Arial-BoldMT" w:hAnsi="Arial-BoldMT"/>
                <w:color w:val="000000"/>
                <w:szCs w:val="18"/>
              </w:rPr>
            </w:pPr>
            <w:r w:rsidRPr="00AC6336">
              <w:rPr>
                <w:rFonts w:ascii="Arial" w:hAnsi="Arial" w:cs="Arial"/>
                <w:szCs w:val="18"/>
              </w:rPr>
              <w:lastRenderedPageBreak/>
              <w:t xml:space="preserve">Define the mechanism that non-AP MLD informs AP MLD of its </w:t>
            </w:r>
            <w:proofErr w:type="spellStart"/>
            <w:r w:rsidRPr="00AC6336">
              <w:rPr>
                <w:rFonts w:ascii="Arial" w:hAnsi="Arial" w:cs="Arial"/>
                <w:szCs w:val="18"/>
              </w:rPr>
              <w:t>prefered</w:t>
            </w:r>
            <w:proofErr w:type="spellEnd"/>
            <w:r w:rsidRPr="00AC6336">
              <w:rPr>
                <w:rFonts w:ascii="Arial" w:hAnsi="Arial" w:cs="Arial"/>
                <w:szCs w:val="18"/>
              </w:rPr>
              <w:t xml:space="preserve"> links.</w:t>
            </w:r>
          </w:p>
        </w:tc>
        <w:tc>
          <w:tcPr>
            <w:tcW w:w="2072" w:type="dxa"/>
          </w:tcPr>
          <w:p w14:paraId="3837C039" w14:textId="77777777" w:rsidR="00AC6336" w:rsidRDefault="002321C7" w:rsidP="00AC6336">
            <w:pPr>
              <w:rPr>
                <w:rFonts w:ascii="Arial-BoldMT" w:hAnsi="Arial-BoldMT"/>
                <w:color w:val="000000"/>
                <w:szCs w:val="18"/>
              </w:rPr>
            </w:pPr>
            <w:r>
              <w:rPr>
                <w:rFonts w:ascii="Arial-BoldMT" w:hAnsi="Arial-BoldMT"/>
                <w:color w:val="000000"/>
                <w:szCs w:val="18"/>
              </w:rPr>
              <w:t>Rejected.</w:t>
            </w:r>
          </w:p>
          <w:p w14:paraId="2B33A14F" w14:textId="77777777" w:rsidR="002321C7" w:rsidRDefault="002321C7" w:rsidP="00AC6336">
            <w:pPr>
              <w:rPr>
                <w:rFonts w:ascii="Arial-BoldMT" w:hAnsi="Arial-BoldMT"/>
                <w:color w:val="000000"/>
                <w:szCs w:val="18"/>
              </w:rPr>
            </w:pPr>
          </w:p>
          <w:p w14:paraId="0DAB5376" w14:textId="7AE4206B" w:rsidR="002321C7" w:rsidRPr="00AC6336" w:rsidRDefault="00025412" w:rsidP="00AC6336">
            <w:pPr>
              <w:rPr>
                <w:rFonts w:ascii="Arial-BoldMT" w:hAnsi="Arial-BoldMT"/>
                <w:color w:val="000000"/>
                <w:szCs w:val="18"/>
              </w:rPr>
            </w:pPr>
            <w:r>
              <w:rPr>
                <w:rFonts w:ascii="Arial-BoldMT" w:hAnsi="Arial-BoldMT"/>
                <w:color w:val="000000"/>
                <w:szCs w:val="18"/>
              </w:rPr>
              <w:t xml:space="preserve">The EMLSR operation shows gain when there are </w:t>
            </w:r>
            <w:proofErr w:type="spellStart"/>
            <w:r>
              <w:rPr>
                <w:rFonts w:ascii="Arial-BoldMT" w:hAnsi="Arial-BoldMT"/>
                <w:color w:val="000000"/>
                <w:szCs w:val="18"/>
              </w:rPr>
              <w:t>neighboring</w:t>
            </w:r>
            <w:proofErr w:type="spellEnd"/>
            <w:r>
              <w:rPr>
                <w:rFonts w:ascii="Arial-BoldMT" w:hAnsi="Arial-BoldMT"/>
                <w:color w:val="000000"/>
                <w:szCs w:val="18"/>
              </w:rPr>
              <w:t xml:space="preserve"> OBSSs with </w:t>
            </w:r>
            <w:r w:rsidR="007866EA">
              <w:rPr>
                <w:rFonts w:ascii="Arial-BoldMT" w:hAnsi="Arial-BoldMT"/>
                <w:color w:val="000000"/>
                <w:szCs w:val="18"/>
              </w:rPr>
              <w:t xml:space="preserve">medium to </w:t>
            </w:r>
            <w:r>
              <w:rPr>
                <w:rFonts w:ascii="Arial-BoldMT" w:hAnsi="Arial-BoldMT"/>
                <w:color w:val="000000"/>
                <w:szCs w:val="18"/>
              </w:rPr>
              <w:t>busy traffic. In this case, there is a small chance of having two links idle. Moreover, the channel condition or idle/busy states at the non-</w:t>
            </w:r>
            <w:proofErr w:type="gramStart"/>
            <w:r>
              <w:rPr>
                <w:rFonts w:ascii="Arial-BoldMT" w:hAnsi="Arial-BoldMT"/>
                <w:color w:val="000000"/>
                <w:szCs w:val="18"/>
              </w:rPr>
              <w:t>AP  MLD</w:t>
            </w:r>
            <w:proofErr w:type="gramEnd"/>
            <w:r>
              <w:rPr>
                <w:rFonts w:ascii="Arial-BoldMT" w:hAnsi="Arial-BoldMT"/>
                <w:color w:val="000000"/>
                <w:szCs w:val="18"/>
              </w:rPr>
              <w:t xml:space="preserve"> can change rapidly and providing the latest information to the AP MLD would add overhead to the EMLSR operation. Therefore, the preferred link information from the </w:t>
            </w:r>
            <w:r>
              <w:rPr>
                <w:rFonts w:ascii="Arial-BoldMT" w:hAnsi="Arial-BoldMT"/>
                <w:color w:val="000000"/>
                <w:szCs w:val="18"/>
              </w:rPr>
              <w:lastRenderedPageBreak/>
              <w:t xml:space="preserve">non-AP MLD would have little gain (if any). </w:t>
            </w:r>
          </w:p>
        </w:tc>
      </w:tr>
      <w:tr w:rsidR="00AC6336" w:rsidRPr="00AC6336" w14:paraId="78E04A56" w14:textId="587051A8" w:rsidTr="001C3094">
        <w:tc>
          <w:tcPr>
            <w:tcW w:w="623" w:type="dxa"/>
          </w:tcPr>
          <w:p w14:paraId="0E1F5B44" w14:textId="69053F64" w:rsidR="00AC6336" w:rsidRPr="00AC6336" w:rsidRDefault="00AC6336" w:rsidP="00AC6336">
            <w:pPr>
              <w:rPr>
                <w:rFonts w:ascii="Arial-BoldMT" w:hAnsi="Arial-BoldMT"/>
                <w:color w:val="000000"/>
                <w:szCs w:val="18"/>
              </w:rPr>
            </w:pPr>
            <w:r w:rsidRPr="00AC6336">
              <w:rPr>
                <w:rFonts w:ascii="Arial" w:hAnsi="Arial" w:cs="Arial"/>
                <w:szCs w:val="18"/>
              </w:rPr>
              <w:lastRenderedPageBreak/>
              <w:t>2102</w:t>
            </w:r>
          </w:p>
        </w:tc>
        <w:tc>
          <w:tcPr>
            <w:tcW w:w="1262" w:type="dxa"/>
          </w:tcPr>
          <w:p w14:paraId="63FD047C" w14:textId="095DD592" w:rsidR="00AC6336" w:rsidRPr="00AC6336" w:rsidRDefault="00AC6336" w:rsidP="00AC6336">
            <w:pPr>
              <w:rPr>
                <w:rFonts w:ascii="Arial-BoldMT" w:hAnsi="Arial-BoldMT"/>
                <w:color w:val="000000"/>
                <w:szCs w:val="18"/>
              </w:rPr>
            </w:pPr>
            <w:proofErr w:type="spellStart"/>
            <w:r w:rsidRPr="00AC6336">
              <w:rPr>
                <w:rFonts w:ascii="Arial" w:hAnsi="Arial" w:cs="Arial"/>
                <w:szCs w:val="18"/>
              </w:rPr>
              <w:t>kaiying</w:t>
            </w:r>
            <w:proofErr w:type="spellEnd"/>
            <w:r w:rsidRPr="00AC6336">
              <w:rPr>
                <w:rFonts w:ascii="Arial" w:hAnsi="Arial" w:cs="Arial"/>
                <w:szCs w:val="18"/>
              </w:rPr>
              <w:t xml:space="preserve"> Lu</w:t>
            </w:r>
          </w:p>
        </w:tc>
        <w:tc>
          <w:tcPr>
            <w:tcW w:w="900" w:type="dxa"/>
          </w:tcPr>
          <w:p w14:paraId="7CA1FF81" w14:textId="039D48D8" w:rsidR="00AC6336" w:rsidRPr="00AC6336" w:rsidRDefault="00AC6336" w:rsidP="00AC6336">
            <w:pPr>
              <w:rPr>
                <w:rFonts w:ascii="Arial-BoldMT" w:hAnsi="Arial-BoldMT"/>
                <w:color w:val="000000"/>
                <w:szCs w:val="18"/>
              </w:rPr>
            </w:pPr>
            <w:r w:rsidRPr="00AC6336">
              <w:rPr>
                <w:rFonts w:ascii="Arial" w:hAnsi="Arial" w:cs="Arial"/>
                <w:szCs w:val="18"/>
              </w:rPr>
              <w:t>35.3.14</w:t>
            </w:r>
          </w:p>
        </w:tc>
        <w:tc>
          <w:tcPr>
            <w:tcW w:w="810" w:type="dxa"/>
          </w:tcPr>
          <w:p w14:paraId="02E1FE50" w14:textId="1A50959E" w:rsidR="00AC6336" w:rsidRPr="00AC6336" w:rsidRDefault="00AC6336" w:rsidP="00AC6336">
            <w:pPr>
              <w:rPr>
                <w:rFonts w:ascii="Arial-BoldMT" w:hAnsi="Arial-BoldMT"/>
                <w:color w:val="000000"/>
                <w:szCs w:val="18"/>
              </w:rPr>
            </w:pPr>
            <w:r w:rsidRPr="00AC6336">
              <w:rPr>
                <w:rFonts w:ascii="Arial" w:hAnsi="Arial" w:cs="Arial"/>
                <w:szCs w:val="18"/>
              </w:rPr>
              <w:t>144.29</w:t>
            </w:r>
          </w:p>
        </w:tc>
        <w:tc>
          <w:tcPr>
            <w:tcW w:w="2340" w:type="dxa"/>
          </w:tcPr>
          <w:p w14:paraId="47D26386" w14:textId="5AC20DD1" w:rsidR="00AC6336" w:rsidRPr="00AC6336" w:rsidRDefault="00AC6336" w:rsidP="00AC6336">
            <w:pPr>
              <w:rPr>
                <w:rFonts w:ascii="Arial-BoldMT" w:hAnsi="Arial-BoldMT"/>
                <w:color w:val="000000"/>
                <w:szCs w:val="18"/>
              </w:rPr>
            </w:pPr>
            <w:r w:rsidRPr="00AC6336">
              <w:rPr>
                <w:rFonts w:ascii="Arial" w:hAnsi="Arial" w:cs="Arial"/>
                <w:szCs w:val="18"/>
              </w:rPr>
              <w:t>For EMLSR mode, please specify the spatial stream capabilities to transmit or receive frames on the link in which the initial Control frame was received.</w:t>
            </w:r>
          </w:p>
        </w:tc>
        <w:tc>
          <w:tcPr>
            <w:tcW w:w="2070" w:type="dxa"/>
          </w:tcPr>
          <w:p w14:paraId="10546DDD" w14:textId="6198FF5D" w:rsidR="00AC6336" w:rsidRPr="00AC6336" w:rsidRDefault="00AC6336" w:rsidP="00AC6336">
            <w:pPr>
              <w:rPr>
                <w:rFonts w:ascii="Arial-BoldMT" w:hAnsi="Arial-BoldMT"/>
                <w:color w:val="000000"/>
                <w:szCs w:val="18"/>
              </w:rPr>
            </w:pPr>
            <w:r w:rsidRPr="00AC6336">
              <w:rPr>
                <w:rFonts w:ascii="Arial" w:hAnsi="Arial" w:cs="Arial"/>
                <w:szCs w:val="18"/>
              </w:rPr>
              <w:t>as in comment</w:t>
            </w:r>
          </w:p>
        </w:tc>
        <w:tc>
          <w:tcPr>
            <w:tcW w:w="2072" w:type="dxa"/>
          </w:tcPr>
          <w:p w14:paraId="710A0287" w14:textId="77777777" w:rsidR="00AC6336" w:rsidRDefault="00C5056B" w:rsidP="00AC6336">
            <w:pPr>
              <w:rPr>
                <w:rFonts w:ascii="Arial-BoldMT" w:hAnsi="Arial-BoldMT"/>
                <w:color w:val="000000"/>
                <w:szCs w:val="18"/>
              </w:rPr>
            </w:pPr>
            <w:r>
              <w:rPr>
                <w:rFonts w:ascii="Arial-BoldMT" w:hAnsi="Arial-BoldMT"/>
                <w:color w:val="000000"/>
                <w:szCs w:val="18"/>
              </w:rPr>
              <w:t>Rejected.</w:t>
            </w:r>
          </w:p>
          <w:p w14:paraId="071245B5" w14:textId="77777777" w:rsidR="00C5056B" w:rsidRDefault="00C5056B" w:rsidP="00AC6336">
            <w:pPr>
              <w:rPr>
                <w:rFonts w:ascii="Arial-BoldMT" w:hAnsi="Arial-BoldMT"/>
                <w:color w:val="000000"/>
                <w:szCs w:val="18"/>
              </w:rPr>
            </w:pPr>
          </w:p>
          <w:p w14:paraId="1BE3A778" w14:textId="27A3ABE6" w:rsidR="00D65249" w:rsidRPr="00D65249" w:rsidRDefault="00C5056B" w:rsidP="00D65249">
            <w:pPr>
              <w:rPr>
                <w:rFonts w:ascii="Arial-BoldMT" w:hAnsi="Arial-BoldMT"/>
                <w:color w:val="000000"/>
                <w:szCs w:val="18"/>
              </w:rPr>
            </w:pPr>
            <w:r>
              <w:rPr>
                <w:rFonts w:ascii="Arial-BoldMT" w:hAnsi="Arial-BoldMT" w:hint="eastAsia"/>
                <w:color w:val="000000"/>
                <w:szCs w:val="18"/>
              </w:rPr>
              <w:t>A</w:t>
            </w:r>
            <w:r w:rsidR="00900F6E">
              <w:rPr>
                <w:rFonts w:ascii="Arial-BoldMT" w:hAnsi="Arial-BoldMT"/>
                <w:color w:val="000000"/>
                <w:szCs w:val="18"/>
              </w:rPr>
              <w:t>fter responding to the initial control frame received on one link, the STA</w:t>
            </w:r>
            <w:r w:rsidR="00D65249">
              <w:rPr>
                <w:rFonts w:ascii="Arial-BoldMT" w:hAnsi="Arial-BoldMT"/>
                <w:color w:val="000000"/>
                <w:szCs w:val="18"/>
              </w:rPr>
              <w:t xml:space="preserve"> of a non-AP MLD</w:t>
            </w:r>
            <w:r w:rsidR="00900F6E">
              <w:rPr>
                <w:rFonts w:ascii="Arial-BoldMT" w:hAnsi="Arial-BoldMT"/>
                <w:color w:val="000000"/>
                <w:szCs w:val="18"/>
              </w:rPr>
              <w:t xml:space="preserve"> on that link may transmit or receive frames </w:t>
            </w:r>
            <w:r w:rsidR="00D65249">
              <w:rPr>
                <w:rFonts w:ascii="Arial-BoldMT" w:hAnsi="Arial-BoldMT"/>
                <w:color w:val="000000"/>
                <w:szCs w:val="18"/>
              </w:rPr>
              <w:t xml:space="preserve">based on its spatial stream capabilities it announced during the association process or the latest operation mode indication. This is also described in the current draft as follows in P145L29 </w:t>
            </w:r>
            <w:proofErr w:type="gramStart"/>
            <w:r w:rsidR="00D65249">
              <w:rPr>
                <w:rFonts w:ascii="Arial-BoldMT" w:hAnsi="Arial-BoldMT"/>
                <w:color w:val="000000"/>
                <w:szCs w:val="18"/>
              </w:rPr>
              <w:t>“</w:t>
            </w:r>
            <w:r w:rsidR="00900F6E">
              <w:rPr>
                <w:rFonts w:ascii="Arial-BoldMT" w:hAnsi="Arial-BoldMT"/>
                <w:color w:val="000000"/>
                <w:szCs w:val="18"/>
              </w:rPr>
              <w:t xml:space="preserve"> </w:t>
            </w:r>
            <w:r w:rsidR="00D65249">
              <w:rPr>
                <w:rFonts w:ascii="Arial-BoldMT" w:hAnsi="Arial-BoldMT"/>
                <w:color w:val="000000"/>
                <w:szCs w:val="18"/>
              </w:rPr>
              <w:t>…</w:t>
            </w:r>
            <w:proofErr w:type="gramEnd"/>
            <w:r>
              <w:rPr>
                <w:rFonts w:ascii="Arial-BoldMT" w:hAnsi="Arial-BoldMT"/>
                <w:color w:val="000000"/>
                <w:szCs w:val="18"/>
              </w:rPr>
              <w:t xml:space="preserve"> </w:t>
            </w:r>
            <w:r w:rsidR="00D65249" w:rsidRPr="00D65249">
              <w:rPr>
                <w:rFonts w:ascii="Arial-BoldMT" w:hAnsi="Arial-BoldMT"/>
                <w:color w:val="000000"/>
                <w:szCs w:val="18"/>
              </w:rPr>
              <w:t>and</w:t>
            </w:r>
          </w:p>
          <w:p w14:paraId="67F97840" w14:textId="51E9701B" w:rsidR="00C5056B" w:rsidRPr="00AC6336" w:rsidRDefault="00D65249" w:rsidP="00D65249">
            <w:pPr>
              <w:rPr>
                <w:rFonts w:ascii="Arial-BoldMT" w:hAnsi="Arial-BoldMT"/>
                <w:color w:val="000000"/>
                <w:szCs w:val="18"/>
              </w:rPr>
            </w:pPr>
            <w:r w:rsidRPr="00D65249">
              <w:rPr>
                <w:rFonts w:ascii="Arial-BoldMT" w:hAnsi="Arial-BoldMT"/>
                <w:color w:val="000000"/>
                <w:szCs w:val="18"/>
                <w:highlight w:val="yellow"/>
              </w:rPr>
              <w:t>subject to its spatial stream capabilities</w:t>
            </w:r>
            <w:r w:rsidRPr="00D65249">
              <w:rPr>
                <w:rFonts w:ascii="Arial-BoldMT" w:hAnsi="Arial-BoldMT"/>
                <w:color w:val="000000"/>
                <w:szCs w:val="18"/>
              </w:rPr>
              <w:t>, operation mode, and link switch delay, the non-AP MLD</w:t>
            </w:r>
            <w:r>
              <w:rPr>
                <w:rFonts w:ascii="Arial-BoldMT" w:hAnsi="Arial-BoldMT"/>
                <w:color w:val="000000"/>
                <w:szCs w:val="18"/>
              </w:rPr>
              <w:t xml:space="preserve"> </w:t>
            </w:r>
            <w:r w:rsidRPr="00D65249">
              <w:rPr>
                <w:rFonts w:ascii="Arial-BoldMT" w:hAnsi="Arial-BoldMT"/>
                <w:color w:val="000000"/>
                <w:szCs w:val="18"/>
              </w:rPr>
              <w:t>shall be capable of receiving a PPDU that is sent using more than one spatial stream a SIFS after the</w:t>
            </w:r>
            <w:r>
              <w:rPr>
                <w:rFonts w:ascii="Arial-BoldMT" w:hAnsi="Arial-BoldMT"/>
                <w:color w:val="000000"/>
                <w:szCs w:val="18"/>
              </w:rPr>
              <w:t xml:space="preserve"> </w:t>
            </w:r>
            <w:r w:rsidRPr="00D65249">
              <w:rPr>
                <w:rFonts w:ascii="Arial-BoldMT" w:hAnsi="Arial-BoldMT"/>
                <w:color w:val="000000"/>
                <w:szCs w:val="18"/>
              </w:rPr>
              <w:t>end of its response frame transmission solicited by the initial Control frame.</w:t>
            </w:r>
            <w:r>
              <w:rPr>
                <w:rFonts w:ascii="Arial-BoldMT" w:hAnsi="Arial-BoldMT"/>
                <w:color w:val="000000"/>
                <w:szCs w:val="18"/>
              </w:rPr>
              <w:t>”</w:t>
            </w:r>
          </w:p>
        </w:tc>
      </w:tr>
      <w:tr w:rsidR="00AC6336" w:rsidRPr="00AC6336" w14:paraId="6012C70A" w14:textId="7F2CD5DE" w:rsidTr="001C3094">
        <w:tc>
          <w:tcPr>
            <w:tcW w:w="623" w:type="dxa"/>
          </w:tcPr>
          <w:p w14:paraId="4F90AF91" w14:textId="6FD6E747" w:rsidR="00AC6336" w:rsidRPr="00AC6336" w:rsidRDefault="00AC6336" w:rsidP="00AC6336">
            <w:pPr>
              <w:rPr>
                <w:rFonts w:ascii="Arial-BoldMT" w:hAnsi="Arial-BoldMT"/>
                <w:color w:val="000000"/>
                <w:szCs w:val="18"/>
              </w:rPr>
            </w:pPr>
            <w:r w:rsidRPr="00AC6336">
              <w:rPr>
                <w:rFonts w:ascii="Arial" w:hAnsi="Arial" w:cs="Arial"/>
                <w:szCs w:val="18"/>
              </w:rPr>
              <w:t>2103</w:t>
            </w:r>
          </w:p>
        </w:tc>
        <w:tc>
          <w:tcPr>
            <w:tcW w:w="1262" w:type="dxa"/>
          </w:tcPr>
          <w:p w14:paraId="7CAC1DEC" w14:textId="22737333" w:rsidR="00AC6336" w:rsidRPr="00AC6336" w:rsidRDefault="00AC6336" w:rsidP="00AC6336">
            <w:pPr>
              <w:rPr>
                <w:rFonts w:ascii="Arial-BoldMT" w:hAnsi="Arial-BoldMT"/>
                <w:color w:val="000000"/>
                <w:szCs w:val="18"/>
              </w:rPr>
            </w:pPr>
            <w:proofErr w:type="spellStart"/>
            <w:r w:rsidRPr="00AC6336">
              <w:rPr>
                <w:rFonts w:ascii="Arial" w:hAnsi="Arial" w:cs="Arial"/>
                <w:szCs w:val="18"/>
              </w:rPr>
              <w:t>kaiying</w:t>
            </w:r>
            <w:proofErr w:type="spellEnd"/>
            <w:r w:rsidRPr="00AC6336">
              <w:rPr>
                <w:rFonts w:ascii="Arial" w:hAnsi="Arial" w:cs="Arial"/>
                <w:szCs w:val="18"/>
              </w:rPr>
              <w:t xml:space="preserve"> Lu</w:t>
            </w:r>
          </w:p>
        </w:tc>
        <w:tc>
          <w:tcPr>
            <w:tcW w:w="900" w:type="dxa"/>
          </w:tcPr>
          <w:p w14:paraId="7204D52D" w14:textId="440047E2" w:rsidR="00AC6336" w:rsidRPr="00AC6336" w:rsidRDefault="00AC6336" w:rsidP="00AC6336">
            <w:pPr>
              <w:rPr>
                <w:rFonts w:ascii="Arial-BoldMT" w:hAnsi="Arial-BoldMT"/>
                <w:color w:val="000000"/>
                <w:szCs w:val="18"/>
              </w:rPr>
            </w:pPr>
            <w:r w:rsidRPr="00AC6336">
              <w:rPr>
                <w:rFonts w:ascii="Arial" w:hAnsi="Arial" w:cs="Arial"/>
                <w:szCs w:val="18"/>
              </w:rPr>
              <w:t>35.3.14</w:t>
            </w:r>
          </w:p>
        </w:tc>
        <w:tc>
          <w:tcPr>
            <w:tcW w:w="810" w:type="dxa"/>
          </w:tcPr>
          <w:p w14:paraId="1F4613C9" w14:textId="20888027" w:rsidR="00AC6336" w:rsidRPr="00AC6336" w:rsidRDefault="00AC6336" w:rsidP="00AC6336">
            <w:pPr>
              <w:rPr>
                <w:rFonts w:ascii="Arial-BoldMT" w:hAnsi="Arial-BoldMT"/>
                <w:color w:val="000000"/>
                <w:szCs w:val="18"/>
              </w:rPr>
            </w:pPr>
            <w:r w:rsidRPr="00AC6336">
              <w:rPr>
                <w:rFonts w:ascii="Arial" w:hAnsi="Arial" w:cs="Arial"/>
                <w:szCs w:val="18"/>
              </w:rPr>
              <w:t>144.28</w:t>
            </w:r>
          </w:p>
        </w:tc>
        <w:tc>
          <w:tcPr>
            <w:tcW w:w="2340" w:type="dxa"/>
          </w:tcPr>
          <w:p w14:paraId="23A0A058" w14:textId="458976F7" w:rsidR="00AC6336" w:rsidRPr="00AC6336" w:rsidRDefault="00AC6336" w:rsidP="00AC6336">
            <w:pPr>
              <w:rPr>
                <w:rFonts w:ascii="Arial-BoldMT" w:hAnsi="Arial-BoldMT"/>
                <w:color w:val="000000"/>
                <w:szCs w:val="18"/>
              </w:rPr>
            </w:pPr>
            <w:r w:rsidRPr="00AC6336">
              <w:rPr>
                <w:rFonts w:ascii="Arial" w:hAnsi="Arial" w:cs="Arial"/>
                <w:szCs w:val="18"/>
              </w:rPr>
              <w:t>For EMLSR mode, "After receiving the initial Control frame of a frame exchange sequence, the non-AP MLD ...shall not transmit or receive on the other link(s) until the end of the frame exchange sequence". Please specify that the spatial stream is 0 on the other link.</w:t>
            </w:r>
          </w:p>
        </w:tc>
        <w:tc>
          <w:tcPr>
            <w:tcW w:w="2070" w:type="dxa"/>
          </w:tcPr>
          <w:p w14:paraId="11E2A082" w14:textId="45A5B5F3" w:rsidR="00AC6336" w:rsidRPr="00AC6336" w:rsidRDefault="00AC6336" w:rsidP="00AC6336">
            <w:pPr>
              <w:rPr>
                <w:rFonts w:ascii="Arial-BoldMT" w:hAnsi="Arial-BoldMT"/>
                <w:color w:val="000000"/>
                <w:szCs w:val="18"/>
              </w:rPr>
            </w:pPr>
            <w:r w:rsidRPr="00AC6336">
              <w:rPr>
                <w:rFonts w:ascii="Arial" w:hAnsi="Arial" w:cs="Arial"/>
                <w:szCs w:val="18"/>
              </w:rPr>
              <w:t>as in comment</w:t>
            </w:r>
          </w:p>
        </w:tc>
        <w:tc>
          <w:tcPr>
            <w:tcW w:w="2072" w:type="dxa"/>
          </w:tcPr>
          <w:p w14:paraId="6E8E8858" w14:textId="77777777" w:rsidR="00AC6336" w:rsidRDefault="00D65249" w:rsidP="00AC6336">
            <w:pPr>
              <w:rPr>
                <w:rFonts w:ascii="Arial-BoldMT" w:hAnsi="Arial-BoldMT"/>
                <w:color w:val="000000"/>
                <w:szCs w:val="18"/>
              </w:rPr>
            </w:pPr>
            <w:r>
              <w:rPr>
                <w:rFonts w:ascii="Arial-BoldMT" w:hAnsi="Arial-BoldMT"/>
                <w:color w:val="000000"/>
                <w:szCs w:val="18"/>
              </w:rPr>
              <w:t>Rejected.</w:t>
            </w:r>
          </w:p>
          <w:p w14:paraId="5DEDCDBB" w14:textId="77777777" w:rsidR="00D65249" w:rsidRDefault="00D65249" w:rsidP="00AC6336">
            <w:pPr>
              <w:rPr>
                <w:rFonts w:ascii="Arial-BoldMT" w:hAnsi="Arial-BoldMT"/>
                <w:color w:val="000000"/>
                <w:szCs w:val="18"/>
              </w:rPr>
            </w:pPr>
          </w:p>
          <w:p w14:paraId="7615AFBD" w14:textId="0C9344F8" w:rsidR="00D65249" w:rsidRPr="00AC6336" w:rsidRDefault="00D65249" w:rsidP="00AC6336">
            <w:pPr>
              <w:rPr>
                <w:rFonts w:ascii="Arial-BoldMT" w:hAnsi="Arial-BoldMT"/>
                <w:color w:val="000000"/>
                <w:szCs w:val="18"/>
              </w:rPr>
            </w:pPr>
            <w:r>
              <w:rPr>
                <w:rFonts w:ascii="Arial-BoldMT" w:hAnsi="Arial-BoldMT"/>
                <w:color w:val="000000"/>
                <w:szCs w:val="18"/>
              </w:rPr>
              <w:t>The sentence already defines that the non-AP MLD shall not transmit or receive frames on the other link(s) during frame exchanges on the link where the initial control frame was received. There is no need to say that the spatial stream is 0 on the other link.</w:t>
            </w:r>
          </w:p>
        </w:tc>
      </w:tr>
      <w:tr w:rsidR="00AC6336" w:rsidRPr="00AC6336" w14:paraId="51483670" w14:textId="77777777" w:rsidTr="001C3094">
        <w:tc>
          <w:tcPr>
            <w:tcW w:w="623" w:type="dxa"/>
          </w:tcPr>
          <w:p w14:paraId="7AA93C2D" w14:textId="5CA533AB" w:rsidR="00AC6336" w:rsidRPr="00AC6336" w:rsidRDefault="00AC6336" w:rsidP="00AC6336">
            <w:pPr>
              <w:rPr>
                <w:rFonts w:ascii="Arial-BoldMT" w:hAnsi="Arial-BoldMT"/>
                <w:color w:val="000000"/>
                <w:szCs w:val="18"/>
              </w:rPr>
            </w:pPr>
          </w:p>
        </w:tc>
        <w:tc>
          <w:tcPr>
            <w:tcW w:w="1262" w:type="dxa"/>
          </w:tcPr>
          <w:p w14:paraId="497674F8" w14:textId="03E75499" w:rsidR="00AC6336" w:rsidRPr="00AC6336" w:rsidRDefault="00AC6336" w:rsidP="00AC6336">
            <w:pPr>
              <w:rPr>
                <w:rFonts w:ascii="Arial-BoldMT" w:hAnsi="Arial-BoldMT"/>
                <w:color w:val="000000"/>
                <w:szCs w:val="18"/>
              </w:rPr>
            </w:pPr>
          </w:p>
        </w:tc>
        <w:tc>
          <w:tcPr>
            <w:tcW w:w="900" w:type="dxa"/>
          </w:tcPr>
          <w:p w14:paraId="60723A37" w14:textId="2D7F337F" w:rsidR="00AC6336" w:rsidRPr="00AC6336" w:rsidRDefault="00AC6336" w:rsidP="00AC6336">
            <w:pPr>
              <w:rPr>
                <w:rFonts w:ascii="Arial-BoldMT" w:hAnsi="Arial-BoldMT"/>
                <w:color w:val="000000"/>
                <w:szCs w:val="18"/>
              </w:rPr>
            </w:pPr>
          </w:p>
        </w:tc>
        <w:tc>
          <w:tcPr>
            <w:tcW w:w="810" w:type="dxa"/>
          </w:tcPr>
          <w:p w14:paraId="19302DF1" w14:textId="3FC96D9F" w:rsidR="00AC6336" w:rsidRPr="00AC6336" w:rsidRDefault="00AC6336" w:rsidP="00AC6336">
            <w:pPr>
              <w:rPr>
                <w:rFonts w:ascii="Arial-BoldMT" w:hAnsi="Arial-BoldMT"/>
                <w:color w:val="000000"/>
                <w:szCs w:val="18"/>
              </w:rPr>
            </w:pPr>
          </w:p>
        </w:tc>
        <w:tc>
          <w:tcPr>
            <w:tcW w:w="2340" w:type="dxa"/>
          </w:tcPr>
          <w:p w14:paraId="685F47D9" w14:textId="20E9AE1E" w:rsidR="00AC6336" w:rsidRPr="00AC6336" w:rsidRDefault="00AC6336" w:rsidP="00AC6336">
            <w:pPr>
              <w:rPr>
                <w:rFonts w:ascii="Arial-BoldMT" w:hAnsi="Arial-BoldMT"/>
                <w:color w:val="000000"/>
                <w:szCs w:val="18"/>
              </w:rPr>
            </w:pPr>
          </w:p>
        </w:tc>
        <w:tc>
          <w:tcPr>
            <w:tcW w:w="2070" w:type="dxa"/>
          </w:tcPr>
          <w:p w14:paraId="2A542CBF" w14:textId="76471B27" w:rsidR="00AC6336" w:rsidRPr="00AC6336" w:rsidRDefault="00AC6336" w:rsidP="00AC6336">
            <w:pPr>
              <w:rPr>
                <w:rFonts w:ascii="Arial-BoldMT" w:hAnsi="Arial-BoldMT"/>
                <w:color w:val="000000"/>
                <w:szCs w:val="18"/>
              </w:rPr>
            </w:pPr>
          </w:p>
        </w:tc>
        <w:tc>
          <w:tcPr>
            <w:tcW w:w="2072" w:type="dxa"/>
          </w:tcPr>
          <w:p w14:paraId="7A4557DA" w14:textId="09EDA02B" w:rsidR="00620398" w:rsidRPr="00AC6336" w:rsidRDefault="00620398" w:rsidP="00AC6336">
            <w:pPr>
              <w:rPr>
                <w:rFonts w:ascii="Arial-BoldMT" w:hAnsi="Arial-BoldMT"/>
                <w:color w:val="000000"/>
                <w:szCs w:val="18"/>
              </w:rPr>
            </w:pPr>
          </w:p>
        </w:tc>
      </w:tr>
      <w:tr w:rsidR="00AC6336" w:rsidRPr="00AC6336" w14:paraId="60338225" w14:textId="77777777" w:rsidTr="001C3094">
        <w:tc>
          <w:tcPr>
            <w:tcW w:w="623" w:type="dxa"/>
          </w:tcPr>
          <w:p w14:paraId="12B222F0" w14:textId="5B374F41" w:rsidR="00AC6336" w:rsidRPr="00AC6336" w:rsidRDefault="00AC6336" w:rsidP="00AC6336">
            <w:pPr>
              <w:rPr>
                <w:rFonts w:ascii="Arial-BoldMT" w:hAnsi="Arial-BoldMT"/>
                <w:color w:val="000000"/>
                <w:szCs w:val="18"/>
              </w:rPr>
            </w:pPr>
            <w:r w:rsidRPr="00AC6336">
              <w:rPr>
                <w:rFonts w:ascii="Arial" w:hAnsi="Arial" w:cs="Arial"/>
                <w:szCs w:val="18"/>
              </w:rPr>
              <w:t>2332</w:t>
            </w:r>
          </w:p>
        </w:tc>
        <w:tc>
          <w:tcPr>
            <w:tcW w:w="1262" w:type="dxa"/>
          </w:tcPr>
          <w:p w14:paraId="56F316B8" w14:textId="73E86367" w:rsidR="00AC6336" w:rsidRPr="00AC6336" w:rsidRDefault="00AC6336" w:rsidP="00AC6336">
            <w:pPr>
              <w:rPr>
                <w:rFonts w:ascii="Arial-BoldMT" w:hAnsi="Arial-BoldMT"/>
                <w:color w:val="000000"/>
                <w:szCs w:val="18"/>
              </w:rPr>
            </w:pPr>
            <w:r w:rsidRPr="00AC6336">
              <w:rPr>
                <w:rFonts w:ascii="Arial" w:hAnsi="Arial" w:cs="Arial"/>
                <w:szCs w:val="18"/>
              </w:rPr>
              <w:t>Minyoung Park</w:t>
            </w:r>
          </w:p>
        </w:tc>
        <w:tc>
          <w:tcPr>
            <w:tcW w:w="900" w:type="dxa"/>
          </w:tcPr>
          <w:p w14:paraId="46BB8043" w14:textId="3DFE9F5A" w:rsidR="00AC6336" w:rsidRPr="00AC6336" w:rsidRDefault="00AC6336" w:rsidP="00AC6336">
            <w:pPr>
              <w:rPr>
                <w:rFonts w:ascii="Arial-BoldMT" w:hAnsi="Arial-BoldMT"/>
                <w:color w:val="000000"/>
                <w:szCs w:val="18"/>
              </w:rPr>
            </w:pPr>
            <w:r w:rsidRPr="00AC6336">
              <w:rPr>
                <w:rFonts w:ascii="Arial" w:hAnsi="Arial" w:cs="Arial"/>
                <w:szCs w:val="18"/>
              </w:rPr>
              <w:t>35.3.14</w:t>
            </w:r>
          </w:p>
        </w:tc>
        <w:tc>
          <w:tcPr>
            <w:tcW w:w="810" w:type="dxa"/>
          </w:tcPr>
          <w:p w14:paraId="22346801" w14:textId="2037B27A" w:rsidR="00AC6336" w:rsidRPr="00AC6336" w:rsidRDefault="00AC6336" w:rsidP="00AC6336">
            <w:pPr>
              <w:rPr>
                <w:rFonts w:ascii="Arial-BoldMT" w:hAnsi="Arial-BoldMT"/>
                <w:color w:val="000000"/>
                <w:szCs w:val="18"/>
              </w:rPr>
            </w:pPr>
            <w:r w:rsidRPr="00AC6336">
              <w:rPr>
                <w:rFonts w:ascii="Arial" w:hAnsi="Arial" w:cs="Arial"/>
                <w:szCs w:val="18"/>
              </w:rPr>
              <w:t>144.55</w:t>
            </w:r>
          </w:p>
        </w:tc>
        <w:tc>
          <w:tcPr>
            <w:tcW w:w="2340" w:type="dxa"/>
          </w:tcPr>
          <w:p w14:paraId="4F86A3C9" w14:textId="659777CD" w:rsidR="00AC6336" w:rsidRPr="00AC6336" w:rsidRDefault="00AC6336" w:rsidP="00AC6336">
            <w:pPr>
              <w:rPr>
                <w:rFonts w:ascii="Arial-BoldMT" w:hAnsi="Arial-BoldMT"/>
                <w:color w:val="000000"/>
                <w:szCs w:val="18"/>
              </w:rPr>
            </w:pPr>
            <w:r w:rsidRPr="00AC6336">
              <w:rPr>
                <w:rFonts w:ascii="Arial" w:hAnsi="Arial" w:cs="Arial"/>
                <w:szCs w:val="18"/>
              </w:rPr>
              <w:t>The name of the EMLSR mode is now accepted by the task group. The editor's note saying that the name is TBD can be removed.</w:t>
            </w:r>
          </w:p>
        </w:tc>
        <w:tc>
          <w:tcPr>
            <w:tcW w:w="2070" w:type="dxa"/>
          </w:tcPr>
          <w:p w14:paraId="7B464369" w14:textId="7EDBEE34" w:rsidR="00AC6336" w:rsidRPr="00AC6336" w:rsidRDefault="00AC6336" w:rsidP="00AC6336">
            <w:pPr>
              <w:rPr>
                <w:rFonts w:ascii="Arial-BoldMT" w:hAnsi="Arial-BoldMT"/>
                <w:color w:val="000000"/>
                <w:szCs w:val="18"/>
              </w:rPr>
            </w:pPr>
            <w:r w:rsidRPr="00AC6336">
              <w:rPr>
                <w:rFonts w:ascii="Arial" w:hAnsi="Arial" w:cs="Arial"/>
                <w:szCs w:val="18"/>
              </w:rPr>
              <w:t>Remove the Editor's Note.</w:t>
            </w:r>
          </w:p>
        </w:tc>
        <w:tc>
          <w:tcPr>
            <w:tcW w:w="2072" w:type="dxa"/>
          </w:tcPr>
          <w:p w14:paraId="51951AD7" w14:textId="69561724" w:rsidR="00AC6336" w:rsidRPr="00AC6336" w:rsidRDefault="00620398" w:rsidP="00AC6336">
            <w:pPr>
              <w:rPr>
                <w:rFonts w:ascii="Arial-BoldMT" w:hAnsi="Arial-BoldMT"/>
                <w:color w:val="000000"/>
                <w:szCs w:val="18"/>
              </w:rPr>
            </w:pPr>
            <w:r>
              <w:rPr>
                <w:rFonts w:ascii="Arial-BoldMT" w:hAnsi="Arial-BoldMT"/>
                <w:color w:val="000000"/>
                <w:szCs w:val="18"/>
              </w:rPr>
              <w:t>Accepted.</w:t>
            </w:r>
          </w:p>
        </w:tc>
      </w:tr>
      <w:tr w:rsidR="00AC6336" w:rsidRPr="00AC6336" w14:paraId="6888B8F5" w14:textId="77777777" w:rsidTr="001C3094">
        <w:tc>
          <w:tcPr>
            <w:tcW w:w="623" w:type="dxa"/>
          </w:tcPr>
          <w:p w14:paraId="26BE3841" w14:textId="353A4ABF" w:rsidR="00AC6336" w:rsidRPr="00AC6336" w:rsidRDefault="00AC6336" w:rsidP="00AC6336">
            <w:pPr>
              <w:rPr>
                <w:rFonts w:ascii="Arial-BoldMT" w:hAnsi="Arial-BoldMT"/>
                <w:color w:val="000000"/>
                <w:szCs w:val="18"/>
              </w:rPr>
            </w:pPr>
            <w:r w:rsidRPr="00AC6336">
              <w:rPr>
                <w:rFonts w:ascii="Arial" w:hAnsi="Arial" w:cs="Arial"/>
                <w:szCs w:val="18"/>
              </w:rPr>
              <w:t>2346</w:t>
            </w:r>
          </w:p>
        </w:tc>
        <w:tc>
          <w:tcPr>
            <w:tcW w:w="1262" w:type="dxa"/>
          </w:tcPr>
          <w:p w14:paraId="6A80E6D5" w14:textId="1852639F" w:rsidR="00AC6336" w:rsidRPr="00AC6336" w:rsidRDefault="00AC6336" w:rsidP="00AC6336">
            <w:pPr>
              <w:rPr>
                <w:rFonts w:ascii="Arial-BoldMT" w:hAnsi="Arial-BoldMT"/>
                <w:color w:val="000000"/>
                <w:szCs w:val="18"/>
              </w:rPr>
            </w:pPr>
            <w:r w:rsidRPr="00AC6336">
              <w:rPr>
                <w:rFonts w:ascii="Arial" w:hAnsi="Arial" w:cs="Arial"/>
                <w:szCs w:val="18"/>
              </w:rPr>
              <w:t>Minyoung Park</w:t>
            </w:r>
          </w:p>
        </w:tc>
        <w:tc>
          <w:tcPr>
            <w:tcW w:w="900" w:type="dxa"/>
          </w:tcPr>
          <w:p w14:paraId="6E2475AF" w14:textId="6C341004" w:rsidR="00AC6336" w:rsidRPr="00AC6336" w:rsidRDefault="00AC6336" w:rsidP="00AC6336">
            <w:pPr>
              <w:rPr>
                <w:rFonts w:ascii="Arial-BoldMT" w:hAnsi="Arial-BoldMT"/>
                <w:color w:val="000000"/>
                <w:szCs w:val="18"/>
              </w:rPr>
            </w:pPr>
            <w:r w:rsidRPr="00AC6336">
              <w:rPr>
                <w:rFonts w:ascii="Arial" w:hAnsi="Arial" w:cs="Arial"/>
                <w:szCs w:val="18"/>
              </w:rPr>
              <w:t>35.3.14</w:t>
            </w:r>
          </w:p>
        </w:tc>
        <w:tc>
          <w:tcPr>
            <w:tcW w:w="810" w:type="dxa"/>
          </w:tcPr>
          <w:p w14:paraId="07C3A188" w14:textId="13C6AA25" w:rsidR="00AC6336" w:rsidRPr="00AC6336" w:rsidRDefault="00AC6336" w:rsidP="00AC6336">
            <w:pPr>
              <w:rPr>
                <w:rFonts w:ascii="Arial-BoldMT" w:hAnsi="Arial-BoldMT"/>
                <w:color w:val="000000"/>
                <w:szCs w:val="18"/>
              </w:rPr>
            </w:pPr>
            <w:r w:rsidRPr="00AC6336">
              <w:rPr>
                <w:rFonts w:ascii="Arial" w:hAnsi="Arial" w:cs="Arial"/>
                <w:szCs w:val="18"/>
              </w:rPr>
              <w:t>144.49</w:t>
            </w:r>
          </w:p>
        </w:tc>
        <w:tc>
          <w:tcPr>
            <w:tcW w:w="2340" w:type="dxa"/>
          </w:tcPr>
          <w:p w14:paraId="771881B2" w14:textId="564E2EF6" w:rsidR="00AC6336" w:rsidRPr="00AC6336" w:rsidRDefault="00AC6336" w:rsidP="00AC6336">
            <w:pPr>
              <w:rPr>
                <w:rFonts w:ascii="Arial-BoldMT" w:hAnsi="Arial-BoldMT"/>
                <w:color w:val="000000"/>
                <w:szCs w:val="18"/>
              </w:rPr>
            </w:pPr>
            <w:r w:rsidRPr="00AC6336">
              <w:rPr>
                <w:rFonts w:ascii="Arial" w:hAnsi="Arial" w:cs="Arial"/>
                <w:szCs w:val="18"/>
              </w:rPr>
              <w:t>It is unclear how the sounding procedure works when a non-AP MLD operates in the EMLSR mode. The spec needs to define a clear procedure.</w:t>
            </w:r>
          </w:p>
        </w:tc>
        <w:tc>
          <w:tcPr>
            <w:tcW w:w="2070" w:type="dxa"/>
          </w:tcPr>
          <w:p w14:paraId="023478B6" w14:textId="106C66C4" w:rsidR="00AC6336" w:rsidRPr="00AC6336" w:rsidRDefault="00AC6336" w:rsidP="00AC6336">
            <w:pPr>
              <w:rPr>
                <w:rFonts w:ascii="Arial-BoldMT" w:hAnsi="Arial-BoldMT"/>
                <w:color w:val="000000"/>
                <w:szCs w:val="18"/>
              </w:rPr>
            </w:pPr>
            <w:r w:rsidRPr="00AC6336">
              <w:rPr>
                <w:rFonts w:ascii="Arial" w:hAnsi="Arial" w:cs="Arial"/>
                <w:szCs w:val="18"/>
              </w:rPr>
              <w:t xml:space="preserve">Add a procedure that describes that the sounding frame exchange sequence follows one of the initial control frames and its response frame: MU-RTS/CTS/(HE </w:t>
            </w:r>
            <w:r w:rsidRPr="00AC6336">
              <w:rPr>
                <w:rFonts w:ascii="Arial" w:hAnsi="Arial" w:cs="Arial"/>
                <w:szCs w:val="18"/>
              </w:rPr>
              <w:lastRenderedPageBreak/>
              <w:t xml:space="preserve">beamforming </w:t>
            </w:r>
            <w:proofErr w:type="spellStart"/>
            <w:r w:rsidRPr="00AC6336">
              <w:rPr>
                <w:rFonts w:ascii="Arial" w:hAnsi="Arial" w:cs="Arial"/>
                <w:szCs w:val="18"/>
              </w:rPr>
              <w:t>seqeunce</w:t>
            </w:r>
            <w:proofErr w:type="spellEnd"/>
            <w:r w:rsidRPr="00AC6336">
              <w:rPr>
                <w:rFonts w:ascii="Arial" w:hAnsi="Arial" w:cs="Arial"/>
                <w:szCs w:val="18"/>
              </w:rPr>
              <w:t>) or BSRP/BSR/(HE beamforming sequence), where (HE beamforming sequence) is defined in Annex G of 11ax D8.0</w:t>
            </w:r>
          </w:p>
        </w:tc>
        <w:tc>
          <w:tcPr>
            <w:tcW w:w="2072" w:type="dxa"/>
          </w:tcPr>
          <w:p w14:paraId="10665BBE" w14:textId="77777777" w:rsidR="00AC6336" w:rsidRDefault="006A375A" w:rsidP="00AC6336">
            <w:pPr>
              <w:rPr>
                <w:rFonts w:ascii="Arial-BoldMT" w:hAnsi="Arial-BoldMT"/>
                <w:color w:val="000000"/>
                <w:szCs w:val="18"/>
              </w:rPr>
            </w:pPr>
            <w:r>
              <w:rPr>
                <w:rFonts w:ascii="Arial-BoldMT" w:hAnsi="Arial-BoldMT"/>
                <w:color w:val="000000"/>
                <w:szCs w:val="18"/>
              </w:rPr>
              <w:lastRenderedPageBreak/>
              <w:t>Revised.</w:t>
            </w:r>
          </w:p>
          <w:p w14:paraId="6EF24F19" w14:textId="2FE3AE7E" w:rsidR="00CC4BC7" w:rsidRDefault="00CC4BC7" w:rsidP="00AC6336">
            <w:pPr>
              <w:rPr>
                <w:rFonts w:ascii="Arial-BoldMT" w:hAnsi="Arial-BoldMT"/>
                <w:color w:val="000000"/>
                <w:szCs w:val="18"/>
              </w:rPr>
            </w:pPr>
          </w:p>
          <w:p w14:paraId="388A9778" w14:textId="29502259" w:rsidR="00576578" w:rsidRDefault="00576578" w:rsidP="00AC6336">
            <w:pPr>
              <w:rPr>
                <w:rFonts w:ascii="Arial-BoldMT" w:hAnsi="Arial-BoldMT"/>
                <w:color w:val="000000"/>
                <w:szCs w:val="18"/>
              </w:rPr>
            </w:pPr>
            <w:r>
              <w:rPr>
                <w:rFonts w:ascii="Arial-BoldMT" w:hAnsi="Arial-BoldMT"/>
                <w:color w:val="000000"/>
                <w:szCs w:val="18"/>
              </w:rPr>
              <w:t xml:space="preserve">A sounding frame sequence needs to be </w:t>
            </w:r>
            <w:proofErr w:type="spellStart"/>
            <w:r>
              <w:rPr>
                <w:rFonts w:ascii="Arial-BoldMT" w:hAnsi="Arial-BoldMT"/>
                <w:color w:val="000000"/>
                <w:szCs w:val="18"/>
              </w:rPr>
              <w:t>preceeded</w:t>
            </w:r>
            <w:proofErr w:type="spellEnd"/>
            <w:r>
              <w:rPr>
                <w:rFonts w:ascii="Arial-BoldMT" w:hAnsi="Arial-BoldMT"/>
                <w:color w:val="000000"/>
                <w:szCs w:val="18"/>
              </w:rPr>
              <w:t xml:space="preserve"> by an initial control frame and a response to the initial control frame.</w:t>
            </w:r>
          </w:p>
          <w:p w14:paraId="024278DE" w14:textId="77777777" w:rsidR="00576578" w:rsidRDefault="00576578" w:rsidP="00AC6336">
            <w:pPr>
              <w:rPr>
                <w:rFonts w:ascii="Arial-BoldMT" w:hAnsi="Arial-BoldMT"/>
                <w:color w:val="000000"/>
                <w:szCs w:val="18"/>
              </w:rPr>
            </w:pPr>
          </w:p>
          <w:p w14:paraId="5CDDF840" w14:textId="43A5783A" w:rsidR="00EF51BB" w:rsidRDefault="00EF51BB" w:rsidP="00EF51BB">
            <w:pPr>
              <w:rPr>
                <w:rFonts w:ascii="Arial-BoldMT" w:hAnsi="Arial-BoldMT"/>
                <w:color w:val="000000"/>
                <w:szCs w:val="18"/>
              </w:rPr>
            </w:pPr>
            <w:proofErr w:type="spellStart"/>
            <w:r>
              <w:rPr>
                <w:rFonts w:ascii="Arial-BoldMT" w:hAnsi="Arial-BoldMT"/>
                <w:color w:val="000000"/>
                <w:szCs w:val="18"/>
              </w:rPr>
              <w:lastRenderedPageBreak/>
              <w:t>TGbe</w:t>
            </w:r>
            <w:proofErr w:type="spellEnd"/>
            <w:r>
              <w:rPr>
                <w:rFonts w:ascii="Arial-BoldMT" w:hAnsi="Arial-BoldMT"/>
                <w:color w:val="000000"/>
                <w:szCs w:val="18"/>
              </w:rPr>
              <w:t xml:space="preserve"> editor to make the changes with the CID tag (#2346) in </w:t>
            </w:r>
            <w:sdt>
              <w:sdtPr>
                <w:rPr>
                  <w:rFonts w:ascii="Arial-BoldMT" w:hAnsi="Arial-BoldMT"/>
                  <w:color w:val="000000"/>
                  <w:szCs w:val="18"/>
                </w:rPr>
                <w:alias w:val="Title"/>
                <w:tag w:val=""/>
                <w:id w:val="648872345"/>
                <w:placeholder>
                  <w:docPart w:val="6D687C821EE14333AD2070B5FF82A297"/>
                </w:placeholder>
                <w:dataBinding w:prefixMappings="xmlns:ns0='http://purl.org/dc/elements/1.1/' xmlns:ns1='http://schemas.openxmlformats.org/package/2006/metadata/core-properties' " w:xpath="/ns1:coreProperties[1]/ns0:title[1]" w:storeItemID="{6C3C8BC8-F283-45AE-878A-BAB7291924A1}"/>
                <w:text/>
              </w:sdtPr>
              <w:sdtEndPr/>
              <w:sdtContent>
                <w:r w:rsidR="00B1396E">
                  <w:rPr>
                    <w:rFonts w:ascii="Arial-BoldMT" w:hAnsi="Arial-BoldMT"/>
                    <w:color w:val="000000"/>
                    <w:szCs w:val="18"/>
                  </w:rPr>
                  <w:t>doc.: IEEE 802.11-20/288r3</w:t>
                </w:r>
              </w:sdtContent>
            </w:sdt>
          </w:p>
          <w:p w14:paraId="4A89A171" w14:textId="65732118" w:rsidR="00EF51BB" w:rsidRDefault="00F22D4B" w:rsidP="00EF51BB">
            <w:pPr>
              <w:rPr>
                <w:rFonts w:ascii="Arial-BoldMT" w:hAnsi="Arial-BoldMT"/>
                <w:color w:val="000000"/>
                <w:szCs w:val="18"/>
              </w:rPr>
            </w:pPr>
            <w:sdt>
              <w:sdtPr>
                <w:rPr>
                  <w:rFonts w:ascii="Arial-BoldMT" w:hAnsi="Arial-BoldMT"/>
                  <w:color w:val="000000"/>
                  <w:szCs w:val="18"/>
                </w:rPr>
                <w:alias w:val="Comments"/>
                <w:tag w:val=""/>
                <w:id w:val="-2121216629"/>
                <w:placeholder>
                  <w:docPart w:val="637D37892DD4422AA36A7878B45304E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1396E">
                  <w:rPr>
                    <w:rFonts w:ascii="Arial-BoldMT" w:hAnsi="Arial-BoldMT"/>
                    <w:color w:val="000000"/>
                    <w:szCs w:val="18"/>
                  </w:rPr>
                  <w:t>[https://mentor.ieee.org/802.11/dcn/21/11-21-0288</w:t>
                </w:r>
                <w:r w:rsidR="00B1396E">
                  <w:rPr>
                    <w:rFonts w:ascii="Arial-BoldMT" w:hAnsi="Arial-BoldMT"/>
                    <w:color w:val="000000"/>
                    <w:szCs w:val="18"/>
                  </w:rPr>
                  <w:br/>
                  <w:t>-03-00be-cc34-cr-emlsr-part3.docx]</w:t>
                </w:r>
              </w:sdtContent>
            </w:sdt>
          </w:p>
          <w:p w14:paraId="6A0CB163" w14:textId="43E90650" w:rsidR="00256376" w:rsidRDefault="00256376" w:rsidP="00AC6336">
            <w:pPr>
              <w:rPr>
                <w:rFonts w:ascii="Arial-BoldMT" w:hAnsi="Arial-BoldMT"/>
                <w:color w:val="000000"/>
                <w:szCs w:val="18"/>
              </w:rPr>
            </w:pPr>
          </w:p>
          <w:p w14:paraId="425C768F" w14:textId="77777777" w:rsidR="00256376" w:rsidRDefault="00256376" w:rsidP="00AC6336">
            <w:pPr>
              <w:rPr>
                <w:rFonts w:ascii="Arial-BoldMT" w:hAnsi="Arial-BoldMT"/>
                <w:color w:val="000000"/>
                <w:szCs w:val="18"/>
              </w:rPr>
            </w:pPr>
          </w:p>
          <w:p w14:paraId="32079916" w14:textId="15CCE2D9" w:rsidR="00CC4BC7" w:rsidRPr="00AC6336" w:rsidRDefault="00CC4BC7" w:rsidP="00AC6336">
            <w:pPr>
              <w:rPr>
                <w:rFonts w:ascii="Arial-BoldMT" w:hAnsi="Arial-BoldMT"/>
                <w:color w:val="000000"/>
                <w:szCs w:val="18"/>
              </w:rPr>
            </w:pPr>
          </w:p>
        </w:tc>
      </w:tr>
      <w:tr w:rsidR="00180315" w:rsidRPr="00AC6336" w14:paraId="1B21E8DD" w14:textId="77777777" w:rsidTr="001C3094">
        <w:tc>
          <w:tcPr>
            <w:tcW w:w="623" w:type="dxa"/>
          </w:tcPr>
          <w:p w14:paraId="30D08104" w14:textId="6782CCD6" w:rsidR="00180315" w:rsidRPr="00AC6336" w:rsidRDefault="00180315" w:rsidP="00180315">
            <w:pPr>
              <w:rPr>
                <w:rFonts w:ascii="Arial" w:hAnsi="Arial" w:cs="Arial"/>
                <w:szCs w:val="18"/>
              </w:rPr>
            </w:pPr>
            <w:r w:rsidRPr="00AC6336">
              <w:rPr>
                <w:rFonts w:ascii="Arial" w:hAnsi="Arial" w:cs="Arial"/>
                <w:szCs w:val="18"/>
              </w:rPr>
              <w:lastRenderedPageBreak/>
              <w:t>3400</w:t>
            </w:r>
          </w:p>
        </w:tc>
        <w:tc>
          <w:tcPr>
            <w:tcW w:w="1262" w:type="dxa"/>
          </w:tcPr>
          <w:p w14:paraId="49F2359E" w14:textId="1FF91AFD" w:rsidR="00180315" w:rsidRPr="00AC6336" w:rsidRDefault="00180315" w:rsidP="00180315">
            <w:pPr>
              <w:rPr>
                <w:rFonts w:ascii="Arial" w:hAnsi="Arial" w:cs="Arial"/>
                <w:szCs w:val="18"/>
              </w:rPr>
            </w:pPr>
            <w:r w:rsidRPr="00AC6336">
              <w:rPr>
                <w:rFonts w:ascii="Arial" w:hAnsi="Arial" w:cs="Arial"/>
                <w:szCs w:val="18"/>
              </w:rPr>
              <w:t>Zhou Lan</w:t>
            </w:r>
          </w:p>
        </w:tc>
        <w:tc>
          <w:tcPr>
            <w:tcW w:w="900" w:type="dxa"/>
          </w:tcPr>
          <w:p w14:paraId="6BFFCCF5" w14:textId="328D2F4E" w:rsidR="00180315" w:rsidRPr="00AC6336" w:rsidRDefault="00180315" w:rsidP="00180315">
            <w:pPr>
              <w:rPr>
                <w:rFonts w:ascii="Arial" w:hAnsi="Arial" w:cs="Arial"/>
                <w:szCs w:val="18"/>
              </w:rPr>
            </w:pPr>
            <w:r w:rsidRPr="00AC6336">
              <w:rPr>
                <w:rFonts w:ascii="Arial" w:hAnsi="Arial" w:cs="Arial"/>
                <w:szCs w:val="18"/>
              </w:rPr>
              <w:t>35.3.14</w:t>
            </w:r>
          </w:p>
        </w:tc>
        <w:tc>
          <w:tcPr>
            <w:tcW w:w="810" w:type="dxa"/>
          </w:tcPr>
          <w:p w14:paraId="4F66B5AF" w14:textId="6D5CA38B" w:rsidR="00180315" w:rsidRPr="00AC6336" w:rsidRDefault="00180315" w:rsidP="00180315">
            <w:pPr>
              <w:rPr>
                <w:rFonts w:ascii="Arial" w:hAnsi="Arial" w:cs="Arial"/>
                <w:szCs w:val="18"/>
              </w:rPr>
            </w:pPr>
            <w:r w:rsidRPr="00AC6336">
              <w:rPr>
                <w:rFonts w:ascii="Arial" w:hAnsi="Arial" w:cs="Arial"/>
                <w:szCs w:val="18"/>
              </w:rPr>
              <w:t>144.49</w:t>
            </w:r>
          </w:p>
        </w:tc>
        <w:tc>
          <w:tcPr>
            <w:tcW w:w="2340" w:type="dxa"/>
          </w:tcPr>
          <w:p w14:paraId="3254DCF5" w14:textId="15FAEE08" w:rsidR="00180315" w:rsidRPr="00AC6336" w:rsidRDefault="00180315" w:rsidP="00180315">
            <w:pPr>
              <w:rPr>
                <w:rFonts w:ascii="Arial" w:hAnsi="Arial" w:cs="Arial"/>
                <w:szCs w:val="18"/>
              </w:rPr>
            </w:pPr>
            <w:r w:rsidRPr="00AC6336">
              <w:rPr>
                <w:rFonts w:ascii="Arial" w:hAnsi="Arial" w:cs="Arial"/>
                <w:szCs w:val="18"/>
              </w:rPr>
              <w:t>Please clarify how to do sounding. Does a MU-RTS or BSRP needs to be sent before the NDPA frame? Please clarify.</w:t>
            </w:r>
          </w:p>
        </w:tc>
        <w:tc>
          <w:tcPr>
            <w:tcW w:w="2070" w:type="dxa"/>
          </w:tcPr>
          <w:p w14:paraId="7CAD696F" w14:textId="568A56FC" w:rsidR="00180315" w:rsidRPr="00AC6336" w:rsidRDefault="00180315" w:rsidP="00180315">
            <w:pPr>
              <w:rPr>
                <w:rFonts w:ascii="Arial" w:hAnsi="Arial" w:cs="Arial"/>
                <w:szCs w:val="18"/>
              </w:rPr>
            </w:pPr>
            <w:r w:rsidRPr="00AC6336">
              <w:rPr>
                <w:rFonts w:ascii="Arial" w:hAnsi="Arial" w:cs="Arial"/>
                <w:szCs w:val="18"/>
              </w:rPr>
              <w:t>As stated in the comment</w:t>
            </w:r>
          </w:p>
        </w:tc>
        <w:tc>
          <w:tcPr>
            <w:tcW w:w="2072" w:type="dxa"/>
          </w:tcPr>
          <w:p w14:paraId="068B92BB" w14:textId="77777777" w:rsidR="00180315" w:rsidRDefault="006A375A" w:rsidP="00180315">
            <w:pPr>
              <w:rPr>
                <w:rFonts w:ascii="Arial-BoldMT" w:hAnsi="Arial-BoldMT"/>
                <w:color w:val="000000"/>
                <w:szCs w:val="18"/>
              </w:rPr>
            </w:pPr>
            <w:r>
              <w:rPr>
                <w:rFonts w:ascii="Arial-BoldMT" w:hAnsi="Arial-BoldMT"/>
                <w:color w:val="000000"/>
                <w:szCs w:val="18"/>
              </w:rPr>
              <w:t>Revised.</w:t>
            </w:r>
          </w:p>
          <w:p w14:paraId="1E8FBDE8" w14:textId="77777777" w:rsidR="002A0E95" w:rsidRDefault="002A0E95" w:rsidP="00180315">
            <w:pPr>
              <w:rPr>
                <w:rFonts w:ascii="Arial-BoldMT" w:hAnsi="Arial-BoldMT"/>
                <w:color w:val="000000"/>
                <w:szCs w:val="18"/>
              </w:rPr>
            </w:pPr>
          </w:p>
          <w:p w14:paraId="0B754088" w14:textId="77777777" w:rsidR="002A0E95" w:rsidRDefault="002A0E95" w:rsidP="002A0E95">
            <w:pPr>
              <w:rPr>
                <w:rFonts w:ascii="Arial-BoldMT" w:hAnsi="Arial-BoldMT"/>
                <w:color w:val="000000"/>
                <w:szCs w:val="18"/>
              </w:rPr>
            </w:pPr>
            <w:r>
              <w:rPr>
                <w:rFonts w:ascii="Arial-BoldMT" w:hAnsi="Arial-BoldMT"/>
                <w:color w:val="000000"/>
                <w:szCs w:val="18"/>
              </w:rPr>
              <w:t xml:space="preserve">A sounding frame sequence needs to be </w:t>
            </w:r>
            <w:proofErr w:type="spellStart"/>
            <w:r>
              <w:rPr>
                <w:rFonts w:ascii="Arial-BoldMT" w:hAnsi="Arial-BoldMT"/>
                <w:color w:val="000000"/>
                <w:szCs w:val="18"/>
              </w:rPr>
              <w:t>preceeded</w:t>
            </w:r>
            <w:proofErr w:type="spellEnd"/>
            <w:r>
              <w:rPr>
                <w:rFonts w:ascii="Arial-BoldMT" w:hAnsi="Arial-BoldMT"/>
                <w:color w:val="000000"/>
                <w:szCs w:val="18"/>
              </w:rPr>
              <w:t xml:space="preserve"> by an initial control frame and a response to the initial control frame.</w:t>
            </w:r>
          </w:p>
          <w:p w14:paraId="2C394D51" w14:textId="77777777" w:rsidR="002A0E95" w:rsidRDefault="002A0E95" w:rsidP="002A0E95">
            <w:pPr>
              <w:rPr>
                <w:rFonts w:ascii="Arial-BoldMT" w:hAnsi="Arial-BoldMT"/>
                <w:color w:val="000000"/>
                <w:szCs w:val="18"/>
              </w:rPr>
            </w:pPr>
          </w:p>
          <w:p w14:paraId="3807B7CC" w14:textId="0F23A967" w:rsidR="00EF51BB" w:rsidRDefault="00EF51BB" w:rsidP="00EF51BB">
            <w:pPr>
              <w:rPr>
                <w:rFonts w:ascii="Arial-BoldMT" w:hAnsi="Arial-BoldMT"/>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(#3400) in </w:t>
            </w:r>
            <w:sdt>
              <w:sdtPr>
                <w:rPr>
                  <w:rFonts w:ascii="Arial-BoldMT" w:hAnsi="Arial-BoldMT"/>
                  <w:color w:val="000000"/>
                  <w:szCs w:val="18"/>
                </w:rPr>
                <w:alias w:val="Title"/>
                <w:tag w:val=""/>
                <w:id w:val="859017002"/>
                <w:placeholder>
                  <w:docPart w:val="0B991817F8654A2F88390C2A44F48176"/>
                </w:placeholder>
                <w:dataBinding w:prefixMappings="xmlns:ns0='http://purl.org/dc/elements/1.1/' xmlns:ns1='http://schemas.openxmlformats.org/package/2006/metadata/core-properties' " w:xpath="/ns1:coreProperties[1]/ns0:title[1]" w:storeItemID="{6C3C8BC8-F283-45AE-878A-BAB7291924A1}"/>
                <w:text/>
              </w:sdtPr>
              <w:sdtEndPr/>
              <w:sdtContent>
                <w:r w:rsidR="00B1396E">
                  <w:rPr>
                    <w:rFonts w:ascii="Arial-BoldMT" w:hAnsi="Arial-BoldMT"/>
                    <w:color w:val="000000"/>
                    <w:szCs w:val="18"/>
                  </w:rPr>
                  <w:t>doc.: IEEE 802.11-20/288r3</w:t>
                </w:r>
              </w:sdtContent>
            </w:sdt>
          </w:p>
          <w:p w14:paraId="1B22CE4D" w14:textId="757A79DD" w:rsidR="00EF51BB" w:rsidRDefault="00F22D4B" w:rsidP="00EF51BB">
            <w:pPr>
              <w:rPr>
                <w:rFonts w:ascii="Arial-BoldMT" w:hAnsi="Arial-BoldMT"/>
                <w:color w:val="000000"/>
                <w:szCs w:val="18"/>
              </w:rPr>
            </w:pPr>
            <w:sdt>
              <w:sdtPr>
                <w:rPr>
                  <w:rFonts w:ascii="Arial-BoldMT" w:hAnsi="Arial-BoldMT"/>
                  <w:color w:val="000000"/>
                  <w:szCs w:val="18"/>
                </w:rPr>
                <w:alias w:val="Comments"/>
                <w:tag w:val=""/>
                <w:id w:val="-1541656071"/>
                <w:placeholder>
                  <w:docPart w:val="655D6A266C464424A845EB476E3BF97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1396E">
                  <w:rPr>
                    <w:rFonts w:ascii="Arial-BoldMT" w:hAnsi="Arial-BoldMT"/>
                    <w:color w:val="000000"/>
                    <w:szCs w:val="18"/>
                  </w:rPr>
                  <w:t>[https://mentor.ieee.org/802.11/dcn/21/11-21-0288</w:t>
                </w:r>
                <w:r w:rsidR="00B1396E">
                  <w:rPr>
                    <w:rFonts w:ascii="Arial-BoldMT" w:hAnsi="Arial-BoldMT"/>
                    <w:color w:val="000000"/>
                    <w:szCs w:val="18"/>
                  </w:rPr>
                  <w:br/>
                  <w:t>-03-00be-cc34-cr-emlsr-part3.docx]</w:t>
                </w:r>
              </w:sdtContent>
            </w:sdt>
          </w:p>
          <w:p w14:paraId="2D57E0D6" w14:textId="21511480" w:rsidR="002A0E95" w:rsidRDefault="002A0E95" w:rsidP="002A0E95">
            <w:pPr>
              <w:rPr>
                <w:rFonts w:ascii="Arial-BoldMT" w:hAnsi="Arial-BoldMT"/>
                <w:color w:val="000000"/>
                <w:szCs w:val="18"/>
              </w:rPr>
            </w:pPr>
          </w:p>
          <w:p w14:paraId="23B2BDA3" w14:textId="3388B4E0" w:rsidR="002A0E95" w:rsidRPr="00AC6336" w:rsidRDefault="002A0E95" w:rsidP="00180315">
            <w:pPr>
              <w:rPr>
                <w:rFonts w:ascii="Arial-BoldMT" w:hAnsi="Arial-BoldMT"/>
                <w:color w:val="000000"/>
                <w:szCs w:val="18"/>
              </w:rPr>
            </w:pPr>
          </w:p>
        </w:tc>
      </w:tr>
      <w:tr w:rsidR="00AC6336" w:rsidRPr="00AC6336" w14:paraId="429E1A82" w14:textId="77777777" w:rsidTr="001C3094">
        <w:tc>
          <w:tcPr>
            <w:tcW w:w="623" w:type="dxa"/>
          </w:tcPr>
          <w:p w14:paraId="6B75CAB2" w14:textId="2BC48342" w:rsidR="00AC6336" w:rsidRPr="00AC6336" w:rsidRDefault="00AC6336" w:rsidP="00AC6336">
            <w:pPr>
              <w:rPr>
                <w:rFonts w:ascii="Arial-BoldMT" w:hAnsi="Arial-BoldMT"/>
                <w:color w:val="000000"/>
                <w:szCs w:val="18"/>
              </w:rPr>
            </w:pPr>
            <w:r w:rsidRPr="00EA4A0F">
              <w:rPr>
                <w:rFonts w:ascii="Arial" w:hAnsi="Arial" w:cs="Arial"/>
                <w:szCs w:val="18"/>
                <w:highlight w:val="yellow"/>
                <w:rPrChange w:id="3" w:author="Park, Minyoung" w:date="2021-03-29T18:05:00Z">
                  <w:rPr>
                    <w:rFonts w:ascii="Arial" w:hAnsi="Arial" w:cs="Arial"/>
                    <w:szCs w:val="18"/>
                  </w:rPr>
                </w:rPrChange>
              </w:rPr>
              <w:t>2347</w:t>
            </w:r>
          </w:p>
        </w:tc>
        <w:tc>
          <w:tcPr>
            <w:tcW w:w="1262" w:type="dxa"/>
          </w:tcPr>
          <w:p w14:paraId="20EE0CC5" w14:textId="2CEC532B" w:rsidR="00AC6336" w:rsidRPr="00AC6336" w:rsidRDefault="00AC6336" w:rsidP="00AC6336">
            <w:pPr>
              <w:rPr>
                <w:rFonts w:ascii="Arial-BoldMT" w:hAnsi="Arial-BoldMT"/>
                <w:color w:val="000000"/>
                <w:szCs w:val="18"/>
              </w:rPr>
            </w:pPr>
            <w:r w:rsidRPr="00AC6336">
              <w:rPr>
                <w:rFonts w:ascii="Arial" w:hAnsi="Arial" w:cs="Arial"/>
                <w:szCs w:val="18"/>
              </w:rPr>
              <w:t>Minyoung Park</w:t>
            </w:r>
          </w:p>
        </w:tc>
        <w:tc>
          <w:tcPr>
            <w:tcW w:w="900" w:type="dxa"/>
          </w:tcPr>
          <w:p w14:paraId="676CB004" w14:textId="24575EDE" w:rsidR="00AC6336" w:rsidRPr="00AC6336" w:rsidRDefault="00AC6336" w:rsidP="00AC6336">
            <w:pPr>
              <w:rPr>
                <w:rFonts w:ascii="Arial-BoldMT" w:hAnsi="Arial-BoldMT"/>
                <w:color w:val="000000"/>
                <w:szCs w:val="18"/>
              </w:rPr>
            </w:pPr>
            <w:r w:rsidRPr="00AC6336">
              <w:rPr>
                <w:rFonts w:ascii="Arial" w:hAnsi="Arial" w:cs="Arial"/>
                <w:szCs w:val="18"/>
              </w:rPr>
              <w:t>35.3.14</w:t>
            </w:r>
          </w:p>
        </w:tc>
        <w:tc>
          <w:tcPr>
            <w:tcW w:w="810" w:type="dxa"/>
          </w:tcPr>
          <w:p w14:paraId="4FA96A1C" w14:textId="477A0D48" w:rsidR="00AC6336" w:rsidRPr="00AC6336" w:rsidRDefault="00AC6336" w:rsidP="00AC6336">
            <w:pPr>
              <w:rPr>
                <w:rFonts w:ascii="Arial-BoldMT" w:hAnsi="Arial-BoldMT"/>
                <w:color w:val="000000"/>
                <w:szCs w:val="18"/>
              </w:rPr>
            </w:pPr>
            <w:r w:rsidRPr="00AC6336">
              <w:rPr>
                <w:rFonts w:ascii="Arial" w:hAnsi="Arial" w:cs="Arial"/>
                <w:szCs w:val="18"/>
              </w:rPr>
              <w:t>144.52</w:t>
            </w:r>
          </w:p>
        </w:tc>
        <w:tc>
          <w:tcPr>
            <w:tcW w:w="2340" w:type="dxa"/>
          </w:tcPr>
          <w:p w14:paraId="31589A27" w14:textId="29AF270D" w:rsidR="00AC6336" w:rsidRPr="00AC6336" w:rsidRDefault="00AC6336" w:rsidP="00AC6336">
            <w:pPr>
              <w:rPr>
                <w:rFonts w:ascii="Arial-BoldMT" w:hAnsi="Arial-BoldMT"/>
                <w:color w:val="000000"/>
                <w:szCs w:val="18"/>
              </w:rPr>
            </w:pPr>
            <w:r w:rsidRPr="00AC6336">
              <w:rPr>
                <w:rFonts w:ascii="Arial" w:hAnsi="Arial" w:cs="Arial"/>
                <w:szCs w:val="18"/>
              </w:rPr>
              <w:t xml:space="preserve">It is unclear whether a non-AP MLD can operate in both the EMLSR mode and the dynamic SM power save mode. Since when a non-AP MLD is operating in the EMLSR mode, it listens on multiple links </w:t>
            </w:r>
            <w:proofErr w:type="spellStart"/>
            <w:r w:rsidRPr="00AC6336">
              <w:rPr>
                <w:rFonts w:ascii="Arial" w:hAnsi="Arial" w:cs="Arial"/>
                <w:szCs w:val="18"/>
              </w:rPr>
              <w:t>simultaenously</w:t>
            </w:r>
            <w:proofErr w:type="spellEnd"/>
            <w:r w:rsidRPr="00AC6336">
              <w:rPr>
                <w:rFonts w:ascii="Arial" w:hAnsi="Arial" w:cs="Arial"/>
                <w:szCs w:val="18"/>
              </w:rPr>
              <w:t xml:space="preserve"> using one Rx chain on each link until it receives MU-RTS or BSRP and then exchange data/ack frames using multiple RF chains, whereas the dynamic SM power save is used per link/STA of the AP MLD and cannot be used for multiple links for a single radio MLD. When a non-AP MLD is operating in the EMLSR mode, which is operating at the MLD level, it cannot operate in the dynamic SM power save at the link/STA level.</w:t>
            </w:r>
          </w:p>
        </w:tc>
        <w:tc>
          <w:tcPr>
            <w:tcW w:w="2070" w:type="dxa"/>
          </w:tcPr>
          <w:p w14:paraId="2F1E85D0" w14:textId="3F79D9E4" w:rsidR="00AC6336" w:rsidRPr="00AC6336" w:rsidRDefault="00AC6336" w:rsidP="00AC6336">
            <w:pPr>
              <w:rPr>
                <w:rFonts w:ascii="Arial-BoldMT" w:hAnsi="Arial-BoldMT"/>
                <w:color w:val="000000"/>
                <w:szCs w:val="18"/>
              </w:rPr>
            </w:pPr>
            <w:r w:rsidRPr="00AC6336">
              <w:rPr>
                <w:rFonts w:ascii="Arial" w:hAnsi="Arial" w:cs="Arial"/>
                <w:szCs w:val="18"/>
              </w:rPr>
              <w:t>Add a sentence in P144L54 as follows: "When a non-AP MLD is operating in EMLSR mode, the non-AP MLD shall not be in static SM power save mode nor dynamic SM power save mode."</w:t>
            </w:r>
          </w:p>
        </w:tc>
        <w:tc>
          <w:tcPr>
            <w:tcW w:w="2072" w:type="dxa"/>
          </w:tcPr>
          <w:p w14:paraId="41004684" w14:textId="15B0C6E4" w:rsidR="00AC6336" w:rsidRPr="00AC6336" w:rsidRDefault="00331BEC" w:rsidP="00AC6336">
            <w:pPr>
              <w:rPr>
                <w:rFonts w:ascii="Arial-BoldMT" w:hAnsi="Arial-BoldMT"/>
                <w:color w:val="000000"/>
                <w:szCs w:val="18"/>
              </w:rPr>
            </w:pPr>
            <w:r>
              <w:rPr>
                <w:rFonts w:ascii="Arial-BoldMT" w:hAnsi="Arial-BoldMT"/>
                <w:color w:val="000000"/>
                <w:szCs w:val="18"/>
              </w:rPr>
              <w:t>Accepted.</w:t>
            </w:r>
          </w:p>
        </w:tc>
      </w:tr>
      <w:tr w:rsidR="00AC6336" w:rsidRPr="00AC6336" w14:paraId="1350A79B" w14:textId="77777777" w:rsidTr="001C3094">
        <w:tc>
          <w:tcPr>
            <w:tcW w:w="623" w:type="dxa"/>
          </w:tcPr>
          <w:p w14:paraId="65D5F896" w14:textId="11E14000" w:rsidR="00AC6336" w:rsidRPr="00AC6336" w:rsidRDefault="00AC6336" w:rsidP="00AC6336">
            <w:pPr>
              <w:rPr>
                <w:rFonts w:ascii="Arial-BoldMT" w:hAnsi="Arial-BoldMT"/>
                <w:color w:val="000000"/>
                <w:szCs w:val="18"/>
              </w:rPr>
            </w:pPr>
            <w:r w:rsidRPr="00AC6336">
              <w:rPr>
                <w:rFonts w:ascii="Arial" w:hAnsi="Arial" w:cs="Arial"/>
                <w:szCs w:val="18"/>
              </w:rPr>
              <w:t>2915</w:t>
            </w:r>
          </w:p>
        </w:tc>
        <w:tc>
          <w:tcPr>
            <w:tcW w:w="1262" w:type="dxa"/>
          </w:tcPr>
          <w:p w14:paraId="5CAE7984" w14:textId="096108E9" w:rsidR="00AC6336" w:rsidRPr="00AC6336" w:rsidRDefault="00AC6336" w:rsidP="00AC6336">
            <w:pPr>
              <w:rPr>
                <w:rFonts w:ascii="Arial-BoldMT" w:hAnsi="Arial-BoldMT"/>
                <w:color w:val="000000"/>
                <w:szCs w:val="18"/>
              </w:rPr>
            </w:pPr>
            <w:proofErr w:type="spellStart"/>
            <w:r w:rsidRPr="00AC6336">
              <w:rPr>
                <w:rFonts w:ascii="Arial" w:hAnsi="Arial" w:cs="Arial"/>
                <w:szCs w:val="18"/>
              </w:rPr>
              <w:t>SunHee</w:t>
            </w:r>
            <w:proofErr w:type="spellEnd"/>
            <w:r w:rsidRPr="00AC6336">
              <w:rPr>
                <w:rFonts w:ascii="Arial" w:hAnsi="Arial" w:cs="Arial"/>
                <w:szCs w:val="18"/>
              </w:rPr>
              <w:t xml:space="preserve"> </w:t>
            </w:r>
            <w:proofErr w:type="spellStart"/>
            <w:r w:rsidRPr="00AC6336">
              <w:rPr>
                <w:rFonts w:ascii="Arial" w:hAnsi="Arial" w:cs="Arial"/>
                <w:szCs w:val="18"/>
              </w:rPr>
              <w:t>Baek</w:t>
            </w:r>
            <w:proofErr w:type="spellEnd"/>
          </w:p>
        </w:tc>
        <w:tc>
          <w:tcPr>
            <w:tcW w:w="900" w:type="dxa"/>
          </w:tcPr>
          <w:p w14:paraId="2C78B3CA" w14:textId="4048DBC3" w:rsidR="00AC6336" w:rsidRPr="00AC6336" w:rsidRDefault="00AC6336" w:rsidP="00AC6336">
            <w:pPr>
              <w:rPr>
                <w:rFonts w:ascii="Arial-BoldMT" w:hAnsi="Arial-BoldMT"/>
                <w:color w:val="000000"/>
                <w:szCs w:val="18"/>
              </w:rPr>
            </w:pPr>
            <w:r w:rsidRPr="00AC6336">
              <w:rPr>
                <w:rFonts w:ascii="Arial" w:hAnsi="Arial" w:cs="Arial"/>
                <w:szCs w:val="18"/>
              </w:rPr>
              <w:t>35.3.14</w:t>
            </w:r>
          </w:p>
        </w:tc>
        <w:tc>
          <w:tcPr>
            <w:tcW w:w="810" w:type="dxa"/>
          </w:tcPr>
          <w:p w14:paraId="2D96295F" w14:textId="26658E97" w:rsidR="00AC6336" w:rsidRPr="00AC6336" w:rsidRDefault="00AC6336" w:rsidP="00AC6336">
            <w:pPr>
              <w:rPr>
                <w:rFonts w:ascii="Arial-BoldMT" w:hAnsi="Arial-BoldMT"/>
                <w:color w:val="000000"/>
                <w:szCs w:val="18"/>
              </w:rPr>
            </w:pPr>
            <w:r w:rsidRPr="00AC6336">
              <w:rPr>
                <w:rFonts w:ascii="Arial" w:hAnsi="Arial" w:cs="Arial"/>
                <w:szCs w:val="18"/>
              </w:rPr>
              <w:t>144.59</w:t>
            </w:r>
          </w:p>
        </w:tc>
        <w:tc>
          <w:tcPr>
            <w:tcW w:w="2340" w:type="dxa"/>
          </w:tcPr>
          <w:p w14:paraId="74BDE4F2" w14:textId="1961F88A" w:rsidR="00AC6336" w:rsidRPr="00AC6336" w:rsidRDefault="00AC6336" w:rsidP="00AC6336">
            <w:pPr>
              <w:rPr>
                <w:rFonts w:ascii="Arial-BoldMT" w:hAnsi="Arial-BoldMT"/>
                <w:color w:val="000000"/>
                <w:szCs w:val="18"/>
              </w:rPr>
            </w:pPr>
            <w:r w:rsidRPr="00AC6336">
              <w:rPr>
                <w:rFonts w:ascii="Arial" w:hAnsi="Arial" w:cs="Arial"/>
                <w:szCs w:val="18"/>
              </w:rPr>
              <w:t>A citation is needed to explain about the Basic variant Multi-Link element (9.4.2.295b.2).</w:t>
            </w:r>
          </w:p>
        </w:tc>
        <w:tc>
          <w:tcPr>
            <w:tcW w:w="2070" w:type="dxa"/>
          </w:tcPr>
          <w:p w14:paraId="34050409" w14:textId="5E88733D" w:rsidR="00AC6336" w:rsidRPr="00AC6336" w:rsidRDefault="00AC6336" w:rsidP="00AC6336">
            <w:pPr>
              <w:rPr>
                <w:rFonts w:ascii="Arial-BoldMT" w:hAnsi="Arial-BoldMT"/>
                <w:color w:val="000000"/>
                <w:szCs w:val="18"/>
              </w:rPr>
            </w:pPr>
            <w:r w:rsidRPr="00AC6336">
              <w:rPr>
                <w:rFonts w:ascii="Arial" w:hAnsi="Arial" w:cs="Arial"/>
                <w:szCs w:val="18"/>
              </w:rPr>
              <w:t xml:space="preserve">change "the Basic variant Multi-Link element to 1" to "the Basic variant Multi-Link element (see </w:t>
            </w:r>
            <w:r w:rsidRPr="00AC6336">
              <w:rPr>
                <w:rFonts w:ascii="Arial" w:hAnsi="Arial" w:cs="Arial"/>
                <w:szCs w:val="18"/>
              </w:rPr>
              <w:lastRenderedPageBreak/>
              <w:t>9.4.2.295b.2 (Basic variant Multi-Link element)) to 1"</w:t>
            </w:r>
          </w:p>
        </w:tc>
        <w:tc>
          <w:tcPr>
            <w:tcW w:w="2072" w:type="dxa"/>
          </w:tcPr>
          <w:p w14:paraId="3F78AB4E" w14:textId="589612A2" w:rsidR="00AC6336" w:rsidRPr="00AC6336" w:rsidRDefault="00534AB2" w:rsidP="00AC6336">
            <w:pPr>
              <w:rPr>
                <w:rFonts w:ascii="Arial-BoldMT" w:hAnsi="Arial-BoldMT"/>
                <w:color w:val="000000"/>
                <w:szCs w:val="18"/>
              </w:rPr>
            </w:pPr>
            <w:r>
              <w:rPr>
                <w:rFonts w:ascii="Arial-BoldMT" w:hAnsi="Arial-BoldMT"/>
                <w:color w:val="000000"/>
                <w:szCs w:val="18"/>
              </w:rPr>
              <w:lastRenderedPageBreak/>
              <w:t>Accepted.</w:t>
            </w:r>
          </w:p>
        </w:tc>
      </w:tr>
      <w:tr w:rsidR="00AC6336" w:rsidRPr="00AC6336" w14:paraId="0F6268BA" w14:textId="77777777" w:rsidTr="001C3094">
        <w:tc>
          <w:tcPr>
            <w:tcW w:w="623" w:type="dxa"/>
          </w:tcPr>
          <w:p w14:paraId="7282EAC3" w14:textId="6A9F7C01" w:rsidR="00AC6336" w:rsidRPr="00AC6336" w:rsidRDefault="00AC6336" w:rsidP="00AC6336">
            <w:pPr>
              <w:rPr>
                <w:rFonts w:ascii="Arial-BoldMT" w:hAnsi="Arial-BoldMT"/>
                <w:color w:val="000000"/>
                <w:szCs w:val="18"/>
              </w:rPr>
            </w:pPr>
            <w:r w:rsidRPr="00AC6336">
              <w:rPr>
                <w:rFonts w:ascii="Arial" w:hAnsi="Arial" w:cs="Arial"/>
                <w:szCs w:val="18"/>
              </w:rPr>
              <w:t>2918</w:t>
            </w:r>
          </w:p>
        </w:tc>
        <w:tc>
          <w:tcPr>
            <w:tcW w:w="1262" w:type="dxa"/>
          </w:tcPr>
          <w:p w14:paraId="23752EAE" w14:textId="03651666" w:rsidR="00AC6336" w:rsidRPr="00AC6336" w:rsidRDefault="00AC6336" w:rsidP="00AC6336">
            <w:pPr>
              <w:rPr>
                <w:rFonts w:ascii="Arial-BoldMT" w:hAnsi="Arial-BoldMT"/>
                <w:color w:val="000000"/>
                <w:szCs w:val="18"/>
              </w:rPr>
            </w:pPr>
            <w:proofErr w:type="spellStart"/>
            <w:r w:rsidRPr="00AC6336">
              <w:rPr>
                <w:rFonts w:ascii="Arial" w:hAnsi="Arial" w:cs="Arial"/>
                <w:szCs w:val="18"/>
              </w:rPr>
              <w:t>SunHee</w:t>
            </w:r>
            <w:proofErr w:type="spellEnd"/>
            <w:r w:rsidRPr="00AC6336">
              <w:rPr>
                <w:rFonts w:ascii="Arial" w:hAnsi="Arial" w:cs="Arial"/>
                <w:szCs w:val="18"/>
              </w:rPr>
              <w:t xml:space="preserve"> </w:t>
            </w:r>
            <w:proofErr w:type="spellStart"/>
            <w:r w:rsidRPr="00AC6336">
              <w:rPr>
                <w:rFonts w:ascii="Arial" w:hAnsi="Arial" w:cs="Arial"/>
                <w:szCs w:val="18"/>
              </w:rPr>
              <w:t>Baek</w:t>
            </w:r>
            <w:proofErr w:type="spellEnd"/>
          </w:p>
        </w:tc>
        <w:tc>
          <w:tcPr>
            <w:tcW w:w="900" w:type="dxa"/>
          </w:tcPr>
          <w:p w14:paraId="618C9C28" w14:textId="4623A919" w:rsidR="00AC6336" w:rsidRPr="00AC6336" w:rsidRDefault="00AC6336" w:rsidP="00AC6336">
            <w:pPr>
              <w:rPr>
                <w:rFonts w:ascii="Arial-BoldMT" w:hAnsi="Arial-BoldMT"/>
                <w:color w:val="000000"/>
                <w:szCs w:val="18"/>
              </w:rPr>
            </w:pPr>
            <w:r w:rsidRPr="00AC6336">
              <w:rPr>
                <w:rFonts w:ascii="Arial" w:hAnsi="Arial" w:cs="Arial"/>
                <w:szCs w:val="18"/>
              </w:rPr>
              <w:t>35.3.14</w:t>
            </w:r>
          </w:p>
        </w:tc>
        <w:tc>
          <w:tcPr>
            <w:tcW w:w="810" w:type="dxa"/>
          </w:tcPr>
          <w:p w14:paraId="6A4F874A" w14:textId="211BFE1D" w:rsidR="00AC6336" w:rsidRPr="00AC6336" w:rsidRDefault="00AC6336" w:rsidP="00AC6336">
            <w:pPr>
              <w:rPr>
                <w:rFonts w:ascii="Arial-BoldMT" w:hAnsi="Arial-BoldMT"/>
                <w:color w:val="000000"/>
                <w:szCs w:val="18"/>
              </w:rPr>
            </w:pPr>
            <w:r w:rsidRPr="00AC6336">
              <w:rPr>
                <w:rFonts w:ascii="Arial" w:hAnsi="Arial" w:cs="Arial"/>
                <w:szCs w:val="18"/>
              </w:rPr>
              <w:t>145.30</w:t>
            </w:r>
          </w:p>
        </w:tc>
        <w:tc>
          <w:tcPr>
            <w:tcW w:w="2340" w:type="dxa"/>
          </w:tcPr>
          <w:p w14:paraId="08061D25" w14:textId="33B9D256" w:rsidR="00AC6336" w:rsidRPr="00AC6336" w:rsidRDefault="00AC6336" w:rsidP="00AC6336">
            <w:pPr>
              <w:rPr>
                <w:rFonts w:ascii="Arial-BoldMT" w:hAnsi="Arial-BoldMT"/>
                <w:color w:val="000000"/>
                <w:szCs w:val="18"/>
              </w:rPr>
            </w:pPr>
            <w:r w:rsidRPr="00AC6336">
              <w:rPr>
                <w:rFonts w:ascii="Arial" w:hAnsi="Arial" w:cs="Arial"/>
                <w:szCs w:val="18"/>
              </w:rPr>
              <w:t>There is a missing preposition between "one spatial stream" and "a SIFS". Either "starting" or "within" should be needed.</w:t>
            </w:r>
          </w:p>
        </w:tc>
        <w:tc>
          <w:tcPr>
            <w:tcW w:w="2070" w:type="dxa"/>
          </w:tcPr>
          <w:p w14:paraId="6D98C032" w14:textId="7AC70BA6" w:rsidR="00AC6336" w:rsidRPr="00AC6336" w:rsidRDefault="00AC6336" w:rsidP="00AC6336">
            <w:pPr>
              <w:rPr>
                <w:rFonts w:ascii="Arial-BoldMT" w:hAnsi="Arial-BoldMT"/>
                <w:color w:val="000000"/>
                <w:szCs w:val="18"/>
              </w:rPr>
            </w:pPr>
            <w:r w:rsidRPr="00AC6336">
              <w:rPr>
                <w:rFonts w:ascii="Arial" w:hAnsi="Arial" w:cs="Arial"/>
                <w:szCs w:val="18"/>
              </w:rPr>
              <w:t xml:space="preserve">Add a preposition "within". </w:t>
            </w:r>
            <w:proofErr w:type="gramStart"/>
            <w:r w:rsidRPr="00AC6336">
              <w:rPr>
                <w:rFonts w:ascii="Arial" w:hAnsi="Arial" w:cs="Arial"/>
                <w:szCs w:val="18"/>
              </w:rPr>
              <w:t>So</w:t>
            </w:r>
            <w:proofErr w:type="gramEnd"/>
            <w:r w:rsidRPr="00AC6336">
              <w:rPr>
                <w:rFonts w:ascii="Arial" w:hAnsi="Arial" w:cs="Arial"/>
                <w:szCs w:val="18"/>
              </w:rPr>
              <w:t xml:space="preserve"> change "more than one spatial stream a SIFS after" to "more than one spatial stream within a SIFS after".</w:t>
            </w:r>
          </w:p>
        </w:tc>
        <w:tc>
          <w:tcPr>
            <w:tcW w:w="2072" w:type="dxa"/>
          </w:tcPr>
          <w:p w14:paraId="7CC87D50" w14:textId="77777777" w:rsidR="00AC6336" w:rsidRDefault="00534AB2" w:rsidP="00AC6336">
            <w:pPr>
              <w:rPr>
                <w:rFonts w:ascii="Arial-BoldMT" w:hAnsi="Arial-BoldMT"/>
                <w:color w:val="000000"/>
                <w:szCs w:val="18"/>
              </w:rPr>
            </w:pPr>
            <w:r>
              <w:rPr>
                <w:rFonts w:ascii="Arial-BoldMT" w:hAnsi="Arial-BoldMT"/>
                <w:color w:val="000000"/>
                <w:szCs w:val="18"/>
              </w:rPr>
              <w:t>Rejected.</w:t>
            </w:r>
          </w:p>
          <w:p w14:paraId="68D0D76E" w14:textId="19266081" w:rsidR="00534AB2" w:rsidRDefault="00534AB2" w:rsidP="00AC6336">
            <w:pPr>
              <w:rPr>
                <w:rFonts w:ascii="Arial-BoldMT" w:hAnsi="Arial-BoldMT"/>
                <w:color w:val="000000"/>
                <w:szCs w:val="18"/>
              </w:rPr>
            </w:pPr>
          </w:p>
          <w:p w14:paraId="7050F66C" w14:textId="39696896" w:rsidR="00690D79" w:rsidRDefault="00690D79" w:rsidP="00AC6336">
            <w:pPr>
              <w:rPr>
                <w:rFonts w:ascii="Arial-BoldMT" w:hAnsi="Arial-BoldMT"/>
                <w:color w:val="000000"/>
                <w:szCs w:val="18"/>
              </w:rPr>
            </w:pPr>
            <w:r>
              <w:rPr>
                <w:rFonts w:ascii="Arial-BoldMT" w:hAnsi="Arial-BoldMT"/>
                <w:color w:val="000000"/>
                <w:szCs w:val="18"/>
              </w:rPr>
              <w:t>I don’t see an issue with the sentence. The sentence is saying ‘…receive a PPDU a SIFS after the end of …” as highlighted below.</w:t>
            </w:r>
          </w:p>
          <w:p w14:paraId="28DF49FE" w14:textId="77777777" w:rsidR="00690D79" w:rsidRDefault="00690D79" w:rsidP="00AC6336">
            <w:pPr>
              <w:rPr>
                <w:rFonts w:ascii="Arial-BoldMT" w:hAnsi="Arial-BoldMT"/>
                <w:color w:val="000000"/>
                <w:szCs w:val="18"/>
              </w:rPr>
            </w:pPr>
          </w:p>
          <w:p w14:paraId="2E4D02A3" w14:textId="77777777" w:rsidR="00690D79" w:rsidRPr="00690D79" w:rsidRDefault="00690D79" w:rsidP="00690D79">
            <w:pPr>
              <w:rPr>
                <w:rFonts w:ascii="Arial-BoldMT" w:hAnsi="Arial-BoldMT"/>
                <w:color w:val="000000"/>
                <w:szCs w:val="18"/>
                <w:highlight w:val="yellow"/>
              </w:rPr>
            </w:pPr>
            <w:r>
              <w:rPr>
                <w:rFonts w:ascii="Arial-BoldMT" w:hAnsi="Arial-BoldMT"/>
                <w:color w:val="000000"/>
                <w:szCs w:val="18"/>
              </w:rPr>
              <w:t>“</w:t>
            </w:r>
            <w:r w:rsidRPr="00690D79">
              <w:rPr>
                <w:rFonts w:ascii="Arial-BoldMT" w:hAnsi="Arial-BoldMT"/>
                <w:color w:val="000000"/>
                <w:szCs w:val="18"/>
                <w:highlight w:val="yellow"/>
              </w:rPr>
              <w:t>the non-AP MLD</w:t>
            </w:r>
          </w:p>
          <w:p w14:paraId="1812415E" w14:textId="5DE8F0B4" w:rsidR="00534AB2" w:rsidRPr="00AC6336" w:rsidRDefault="00690D79" w:rsidP="00690D79">
            <w:pPr>
              <w:rPr>
                <w:rFonts w:ascii="Arial-BoldMT" w:hAnsi="Arial-BoldMT"/>
                <w:color w:val="000000"/>
                <w:szCs w:val="18"/>
              </w:rPr>
            </w:pPr>
            <w:r w:rsidRPr="00690D79">
              <w:rPr>
                <w:rFonts w:ascii="Arial-BoldMT" w:hAnsi="Arial-BoldMT"/>
                <w:color w:val="000000"/>
                <w:szCs w:val="18"/>
                <w:highlight w:val="yellow"/>
              </w:rPr>
              <w:t>shall be capable of receiving a PPDU</w:t>
            </w:r>
            <w:r w:rsidRPr="00690D79">
              <w:rPr>
                <w:rFonts w:ascii="Arial-BoldMT" w:hAnsi="Arial-BoldMT"/>
                <w:color w:val="000000"/>
                <w:szCs w:val="18"/>
              </w:rPr>
              <w:t xml:space="preserve"> that is sent using more than one spatial stream </w:t>
            </w:r>
            <w:r w:rsidRPr="00690D79">
              <w:rPr>
                <w:rFonts w:ascii="Arial-BoldMT" w:hAnsi="Arial-BoldMT"/>
                <w:color w:val="000000"/>
                <w:szCs w:val="18"/>
                <w:highlight w:val="yellow"/>
              </w:rPr>
              <w:t>a SIFS after the end of its response frame transmission solicited by the initial Control frame</w:t>
            </w:r>
            <w:r w:rsidRPr="00690D79">
              <w:rPr>
                <w:rFonts w:ascii="Arial-BoldMT" w:hAnsi="Arial-BoldMT"/>
                <w:color w:val="000000"/>
                <w:szCs w:val="18"/>
              </w:rPr>
              <w:t>.</w:t>
            </w:r>
            <w:r>
              <w:rPr>
                <w:rFonts w:ascii="Arial-BoldMT" w:hAnsi="Arial-BoldMT"/>
                <w:color w:val="000000"/>
                <w:szCs w:val="18"/>
              </w:rPr>
              <w:t>”</w:t>
            </w:r>
          </w:p>
        </w:tc>
      </w:tr>
      <w:tr w:rsidR="00AC6336" w:rsidRPr="00AC6336" w14:paraId="7D9EB041" w14:textId="77777777" w:rsidTr="001C3094">
        <w:tc>
          <w:tcPr>
            <w:tcW w:w="623" w:type="dxa"/>
          </w:tcPr>
          <w:p w14:paraId="24FD2447" w14:textId="5818E6F9" w:rsidR="00AC6336" w:rsidRPr="00AC6336" w:rsidRDefault="00AC6336" w:rsidP="00AC6336">
            <w:pPr>
              <w:rPr>
                <w:rFonts w:ascii="Arial-BoldMT" w:hAnsi="Arial-BoldMT"/>
                <w:color w:val="000000"/>
                <w:szCs w:val="18"/>
              </w:rPr>
            </w:pPr>
            <w:r w:rsidRPr="00AC6336">
              <w:rPr>
                <w:rFonts w:ascii="Arial" w:hAnsi="Arial" w:cs="Arial"/>
                <w:szCs w:val="18"/>
              </w:rPr>
              <w:t>2935</w:t>
            </w:r>
          </w:p>
        </w:tc>
        <w:tc>
          <w:tcPr>
            <w:tcW w:w="1262" w:type="dxa"/>
          </w:tcPr>
          <w:p w14:paraId="1E6579F5" w14:textId="4E61C6D5" w:rsidR="00AC6336" w:rsidRPr="00AC6336" w:rsidRDefault="00AC6336" w:rsidP="00AC6336">
            <w:pPr>
              <w:rPr>
                <w:rFonts w:ascii="Arial-BoldMT" w:hAnsi="Arial-BoldMT"/>
                <w:color w:val="000000"/>
                <w:szCs w:val="18"/>
              </w:rPr>
            </w:pPr>
            <w:r w:rsidRPr="00AC6336">
              <w:rPr>
                <w:rFonts w:ascii="Arial" w:hAnsi="Arial" w:cs="Arial"/>
                <w:szCs w:val="18"/>
              </w:rPr>
              <w:t xml:space="preserve">Thomas </w:t>
            </w:r>
            <w:proofErr w:type="spellStart"/>
            <w:r w:rsidRPr="00AC6336">
              <w:rPr>
                <w:rFonts w:ascii="Arial" w:hAnsi="Arial" w:cs="Arial"/>
                <w:szCs w:val="18"/>
              </w:rPr>
              <w:t>Handte</w:t>
            </w:r>
            <w:proofErr w:type="spellEnd"/>
          </w:p>
        </w:tc>
        <w:tc>
          <w:tcPr>
            <w:tcW w:w="900" w:type="dxa"/>
          </w:tcPr>
          <w:p w14:paraId="36046E64" w14:textId="611AF514" w:rsidR="00AC6336" w:rsidRPr="00AC6336" w:rsidRDefault="00AC6336" w:rsidP="00AC6336">
            <w:pPr>
              <w:rPr>
                <w:rFonts w:ascii="Arial-BoldMT" w:hAnsi="Arial-BoldMT"/>
                <w:color w:val="000000"/>
                <w:szCs w:val="18"/>
              </w:rPr>
            </w:pPr>
            <w:r w:rsidRPr="00AC6336">
              <w:rPr>
                <w:rFonts w:ascii="Arial" w:hAnsi="Arial" w:cs="Arial"/>
                <w:szCs w:val="18"/>
              </w:rPr>
              <w:t>35.3.14</w:t>
            </w:r>
          </w:p>
        </w:tc>
        <w:tc>
          <w:tcPr>
            <w:tcW w:w="810" w:type="dxa"/>
          </w:tcPr>
          <w:p w14:paraId="630BC99E" w14:textId="49F06E69" w:rsidR="00AC6336" w:rsidRPr="00AC6336" w:rsidRDefault="00AC6336" w:rsidP="00AC6336">
            <w:pPr>
              <w:rPr>
                <w:rFonts w:ascii="Arial-BoldMT" w:hAnsi="Arial-BoldMT"/>
                <w:color w:val="000000"/>
                <w:szCs w:val="18"/>
              </w:rPr>
            </w:pPr>
            <w:r w:rsidRPr="00AC6336">
              <w:rPr>
                <w:rFonts w:ascii="Arial" w:hAnsi="Arial" w:cs="Arial"/>
                <w:szCs w:val="18"/>
              </w:rPr>
              <w:t>145.27</w:t>
            </w:r>
          </w:p>
        </w:tc>
        <w:tc>
          <w:tcPr>
            <w:tcW w:w="2340" w:type="dxa"/>
          </w:tcPr>
          <w:p w14:paraId="5642A3B0" w14:textId="4116DA6A" w:rsidR="00AC6336" w:rsidRPr="00AC6336" w:rsidRDefault="00AC6336" w:rsidP="00AC6336">
            <w:pPr>
              <w:rPr>
                <w:rFonts w:ascii="Arial-BoldMT" w:hAnsi="Arial-BoldMT"/>
                <w:color w:val="000000"/>
                <w:szCs w:val="18"/>
              </w:rPr>
            </w:pPr>
            <w:r w:rsidRPr="00AC6336">
              <w:rPr>
                <w:rFonts w:ascii="Arial" w:hAnsi="Arial" w:cs="Arial"/>
                <w:szCs w:val="18"/>
              </w:rPr>
              <w:t xml:space="preserve">"... and shall not transmit or receive on other link(s) until the end of the frame exchange sequence" doesn't need to be specified. For example, if a STA can transmit or receive on </w:t>
            </w:r>
            <w:proofErr w:type="spellStart"/>
            <w:proofErr w:type="gramStart"/>
            <w:r w:rsidRPr="00AC6336">
              <w:rPr>
                <w:rFonts w:ascii="Arial" w:hAnsi="Arial" w:cs="Arial"/>
                <w:szCs w:val="18"/>
              </w:rPr>
              <w:t>a</w:t>
            </w:r>
            <w:proofErr w:type="spellEnd"/>
            <w:proofErr w:type="gramEnd"/>
            <w:r w:rsidRPr="00AC6336">
              <w:rPr>
                <w:rFonts w:ascii="Arial" w:hAnsi="Arial" w:cs="Arial"/>
                <w:szCs w:val="18"/>
              </w:rPr>
              <w:t xml:space="preserve"> other link, we should not exclude it to participate in EMLSR mode.</w:t>
            </w:r>
          </w:p>
        </w:tc>
        <w:tc>
          <w:tcPr>
            <w:tcW w:w="2070" w:type="dxa"/>
          </w:tcPr>
          <w:p w14:paraId="558E895A" w14:textId="24C5D8C5" w:rsidR="00AC6336" w:rsidRPr="00AC6336" w:rsidRDefault="00AC6336" w:rsidP="00AC6336">
            <w:pPr>
              <w:rPr>
                <w:rFonts w:ascii="Arial-BoldMT" w:hAnsi="Arial-BoldMT"/>
                <w:color w:val="000000"/>
                <w:szCs w:val="18"/>
              </w:rPr>
            </w:pPr>
            <w:r w:rsidRPr="00AC6336">
              <w:rPr>
                <w:rFonts w:ascii="Arial" w:hAnsi="Arial" w:cs="Arial"/>
                <w:szCs w:val="18"/>
              </w:rPr>
              <w:t xml:space="preserve">At least the "receive" has no impact to device compatibility and can't be certified either. Therefore, I suggest </w:t>
            </w:r>
            <w:proofErr w:type="gramStart"/>
            <w:r w:rsidRPr="00AC6336">
              <w:rPr>
                <w:rFonts w:ascii="Arial" w:hAnsi="Arial" w:cs="Arial"/>
                <w:szCs w:val="18"/>
              </w:rPr>
              <w:t>to delete</w:t>
            </w:r>
            <w:proofErr w:type="gramEnd"/>
            <w:r w:rsidRPr="00AC6336">
              <w:rPr>
                <w:rFonts w:ascii="Arial" w:hAnsi="Arial" w:cs="Arial"/>
                <w:szCs w:val="18"/>
              </w:rPr>
              <w:t>.</w:t>
            </w:r>
          </w:p>
        </w:tc>
        <w:tc>
          <w:tcPr>
            <w:tcW w:w="2072" w:type="dxa"/>
          </w:tcPr>
          <w:p w14:paraId="7331436B" w14:textId="77777777" w:rsidR="00AC6336" w:rsidRDefault="00690D79" w:rsidP="00AC6336">
            <w:pPr>
              <w:rPr>
                <w:rFonts w:ascii="Arial-BoldMT" w:hAnsi="Arial-BoldMT"/>
                <w:color w:val="000000"/>
                <w:szCs w:val="18"/>
              </w:rPr>
            </w:pPr>
            <w:r>
              <w:rPr>
                <w:rFonts w:ascii="Arial-BoldMT" w:hAnsi="Arial-BoldMT"/>
                <w:color w:val="000000"/>
                <w:szCs w:val="18"/>
              </w:rPr>
              <w:t>Rejected.</w:t>
            </w:r>
          </w:p>
          <w:p w14:paraId="107591E5" w14:textId="77777777" w:rsidR="00690D79" w:rsidRDefault="00690D79" w:rsidP="00AC6336">
            <w:pPr>
              <w:rPr>
                <w:rFonts w:ascii="Arial-BoldMT" w:hAnsi="Arial-BoldMT"/>
                <w:color w:val="000000"/>
                <w:szCs w:val="18"/>
              </w:rPr>
            </w:pPr>
          </w:p>
          <w:p w14:paraId="5838298B" w14:textId="6B6B49EB" w:rsidR="00690D79" w:rsidRPr="00AC6336" w:rsidRDefault="00690D79" w:rsidP="00AC6336">
            <w:pPr>
              <w:rPr>
                <w:rFonts w:ascii="Arial-BoldMT" w:hAnsi="Arial-BoldMT"/>
                <w:color w:val="000000"/>
                <w:szCs w:val="18"/>
              </w:rPr>
            </w:pPr>
            <w:r>
              <w:rPr>
                <w:rFonts w:ascii="Arial-BoldMT" w:hAnsi="Arial-BoldMT"/>
                <w:color w:val="000000"/>
                <w:szCs w:val="18"/>
              </w:rPr>
              <w:t xml:space="preserve">The EMLSR mode is used by a single-radio MLD and the single-radio MLD can only transmit or receive on one link at a time. Therefore, the current text is aligned with the definition of the single-radio MLD. If an MLD can transmit or receive on multiple links simultaneously, the MLD is </w:t>
            </w:r>
            <w:r w:rsidR="001C696D">
              <w:rPr>
                <w:rFonts w:ascii="Arial-BoldMT" w:hAnsi="Arial-BoldMT"/>
                <w:color w:val="000000"/>
                <w:szCs w:val="18"/>
              </w:rPr>
              <w:t>not a single-radio MLD and it is not in the EMLSR mode. It may be operating in the EMLMR mode as a multi-radio MLD.</w:t>
            </w:r>
          </w:p>
        </w:tc>
      </w:tr>
      <w:tr w:rsidR="00AC6336" w:rsidRPr="00AC6336" w14:paraId="25374D4B" w14:textId="77777777" w:rsidTr="001C3094">
        <w:tc>
          <w:tcPr>
            <w:tcW w:w="623" w:type="dxa"/>
          </w:tcPr>
          <w:p w14:paraId="27502A36" w14:textId="1815B432" w:rsidR="00AC6336" w:rsidRPr="00AC6336" w:rsidRDefault="00AC6336" w:rsidP="00AC6336">
            <w:pPr>
              <w:rPr>
                <w:rFonts w:ascii="Arial-BoldMT" w:hAnsi="Arial-BoldMT"/>
                <w:color w:val="000000"/>
                <w:szCs w:val="18"/>
              </w:rPr>
            </w:pPr>
            <w:r w:rsidRPr="00AC6336">
              <w:rPr>
                <w:rFonts w:ascii="Arial" w:hAnsi="Arial" w:cs="Arial"/>
                <w:szCs w:val="18"/>
              </w:rPr>
              <w:t>3324</w:t>
            </w:r>
          </w:p>
        </w:tc>
        <w:tc>
          <w:tcPr>
            <w:tcW w:w="1262" w:type="dxa"/>
          </w:tcPr>
          <w:p w14:paraId="49702AFD" w14:textId="13AE9B56" w:rsidR="00AC6336" w:rsidRPr="00AC6336" w:rsidRDefault="00AC6336" w:rsidP="00AC6336">
            <w:pPr>
              <w:rPr>
                <w:rFonts w:ascii="Arial-BoldMT" w:hAnsi="Arial-BoldMT"/>
                <w:color w:val="000000"/>
                <w:szCs w:val="18"/>
              </w:rPr>
            </w:pPr>
            <w:proofErr w:type="spellStart"/>
            <w:r w:rsidRPr="00AC6336">
              <w:rPr>
                <w:rFonts w:ascii="Arial" w:hAnsi="Arial" w:cs="Arial"/>
                <w:szCs w:val="18"/>
              </w:rPr>
              <w:t>Yunbo</w:t>
            </w:r>
            <w:proofErr w:type="spellEnd"/>
            <w:r w:rsidRPr="00AC6336">
              <w:rPr>
                <w:rFonts w:ascii="Arial" w:hAnsi="Arial" w:cs="Arial"/>
                <w:szCs w:val="18"/>
              </w:rPr>
              <w:t xml:space="preserve"> Li</w:t>
            </w:r>
          </w:p>
        </w:tc>
        <w:tc>
          <w:tcPr>
            <w:tcW w:w="900" w:type="dxa"/>
          </w:tcPr>
          <w:p w14:paraId="6F2E0FC9" w14:textId="6238E7AA" w:rsidR="00AC6336" w:rsidRPr="00AC6336" w:rsidRDefault="00AC6336" w:rsidP="00AC6336">
            <w:pPr>
              <w:rPr>
                <w:rFonts w:ascii="Arial-BoldMT" w:hAnsi="Arial-BoldMT"/>
                <w:color w:val="000000"/>
                <w:szCs w:val="18"/>
              </w:rPr>
            </w:pPr>
            <w:r w:rsidRPr="00AC6336">
              <w:rPr>
                <w:rFonts w:ascii="Arial" w:hAnsi="Arial" w:cs="Arial"/>
                <w:szCs w:val="18"/>
              </w:rPr>
              <w:t>35.3.14</w:t>
            </w:r>
          </w:p>
        </w:tc>
        <w:tc>
          <w:tcPr>
            <w:tcW w:w="810" w:type="dxa"/>
          </w:tcPr>
          <w:p w14:paraId="55209717" w14:textId="27C87DC0" w:rsidR="00AC6336" w:rsidRPr="00AC6336" w:rsidRDefault="00AC6336" w:rsidP="00AC6336">
            <w:pPr>
              <w:rPr>
                <w:rFonts w:ascii="Arial-BoldMT" w:hAnsi="Arial-BoldMT"/>
                <w:color w:val="000000"/>
                <w:szCs w:val="18"/>
              </w:rPr>
            </w:pPr>
            <w:r w:rsidRPr="00AC6336">
              <w:rPr>
                <w:rFonts w:ascii="Arial" w:hAnsi="Arial" w:cs="Arial"/>
                <w:szCs w:val="18"/>
              </w:rPr>
              <w:t>145.05</w:t>
            </w:r>
          </w:p>
        </w:tc>
        <w:tc>
          <w:tcPr>
            <w:tcW w:w="2340" w:type="dxa"/>
          </w:tcPr>
          <w:p w14:paraId="5E513DF9" w14:textId="5519C340" w:rsidR="00AC6336" w:rsidRPr="00AC6336" w:rsidRDefault="00AC6336" w:rsidP="00AC6336">
            <w:pPr>
              <w:rPr>
                <w:rFonts w:ascii="Arial-BoldMT" w:hAnsi="Arial-BoldMT"/>
                <w:color w:val="000000"/>
                <w:szCs w:val="18"/>
              </w:rPr>
            </w:pPr>
            <w:r w:rsidRPr="00AC6336">
              <w:rPr>
                <w:rFonts w:ascii="Arial" w:hAnsi="Arial" w:cs="Arial"/>
                <w:szCs w:val="18"/>
              </w:rPr>
              <w:t xml:space="preserve">changes "OFDM PPDU" to "non-HT PPDU" to match the baseline in </w:t>
            </w:r>
            <w:proofErr w:type="spellStart"/>
            <w:r w:rsidRPr="00AC6336">
              <w:rPr>
                <w:rFonts w:ascii="Arial" w:hAnsi="Arial" w:cs="Arial"/>
                <w:szCs w:val="18"/>
              </w:rPr>
              <w:t>REVmd</w:t>
            </w:r>
            <w:proofErr w:type="spellEnd"/>
          </w:p>
        </w:tc>
        <w:tc>
          <w:tcPr>
            <w:tcW w:w="2070" w:type="dxa"/>
          </w:tcPr>
          <w:p w14:paraId="6DC35385" w14:textId="5864453E" w:rsidR="00AC6336" w:rsidRPr="00AC6336" w:rsidRDefault="00AC6336" w:rsidP="00AC6336">
            <w:pPr>
              <w:rPr>
                <w:rFonts w:ascii="Arial-BoldMT" w:hAnsi="Arial-BoldMT"/>
                <w:color w:val="000000"/>
                <w:szCs w:val="18"/>
              </w:rPr>
            </w:pPr>
            <w:r w:rsidRPr="00AC6336">
              <w:rPr>
                <w:rFonts w:ascii="Arial" w:hAnsi="Arial" w:cs="Arial"/>
                <w:szCs w:val="18"/>
              </w:rPr>
              <w:t>as in comment.</w:t>
            </w:r>
          </w:p>
        </w:tc>
        <w:tc>
          <w:tcPr>
            <w:tcW w:w="2072" w:type="dxa"/>
          </w:tcPr>
          <w:p w14:paraId="1ADB446F" w14:textId="6D2C78BD" w:rsidR="00AC6336" w:rsidRDefault="001C696D" w:rsidP="00AC6336">
            <w:pPr>
              <w:rPr>
                <w:rFonts w:ascii="Arial-BoldMT" w:hAnsi="Arial-BoldMT"/>
                <w:color w:val="000000"/>
                <w:szCs w:val="18"/>
              </w:rPr>
            </w:pPr>
            <w:r>
              <w:rPr>
                <w:rFonts w:ascii="Arial-BoldMT" w:hAnsi="Arial-BoldMT"/>
                <w:color w:val="000000"/>
                <w:szCs w:val="18"/>
              </w:rPr>
              <w:t>Rejected.</w:t>
            </w:r>
          </w:p>
          <w:p w14:paraId="5E20CF4A" w14:textId="745A11EF" w:rsidR="00E55D83" w:rsidRDefault="00E55D83" w:rsidP="00AC6336">
            <w:pPr>
              <w:rPr>
                <w:rFonts w:ascii="Arial-BoldMT" w:hAnsi="Arial-BoldMT"/>
                <w:color w:val="000000"/>
                <w:szCs w:val="18"/>
              </w:rPr>
            </w:pPr>
          </w:p>
          <w:p w14:paraId="3E6EFBA1" w14:textId="46BDE17A" w:rsidR="00E55D83" w:rsidRDefault="00E55D83" w:rsidP="00AC6336">
            <w:pPr>
              <w:rPr>
                <w:rFonts w:ascii="Arial-BoldMT" w:hAnsi="Arial-BoldMT"/>
                <w:color w:val="000000"/>
                <w:szCs w:val="18"/>
              </w:rPr>
            </w:pPr>
            <w:r>
              <w:rPr>
                <w:rFonts w:ascii="Arial-BoldMT" w:hAnsi="Arial-BoldMT"/>
                <w:color w:val="000000"/>
                <w:szCs w:val="18"/>
              </w:rPr>
              <w:t>Based on the following two definitions, OFDM PPDU correctly defines the limitation for the initial control frame that has limited PHY rate of 6, 12, and 24 Mbps.</w:t>
            </w:r>
          </w:p>
          <w:p w14:paraId="5CB7E7CE" w14:textId="77777777" w:rsidR="00E55D83" w:rsidRDefault="00E55D83" w:rsidP="00AC6336">
            <w:pPr>
              <w:rPr>
                <w:rFonts w:ascii="Arial-BoldMT" w:hAnsi="Arial-BoldMT"/>
                <w:color w:val="000000"/>
                <w:szCs w:val="18"/>
              </w:rPr>
            </w:pPr>
          </w:p>
          <w:p w14:paraId="11BFC581" w14:textId="1182D9AD" w:rsidR="00E55D83" w:rsidRDefault="00E55D83" w:rsidP="00AC6336">
            <w:pPr>
              <w:rPr>
                <w:rFonts w:ascii="Arial-BoldMT" w:hAnsi="Arial-BoldMT"/>
                <w:color w:val="000000"/>
                <w:szCs w:val="18"/>
              </w:rPr>
            </w:pPr>
            <w:r>
              <w:rPr>
                <w:rFonts w:ascii="Arial-BoldMT" w:hAnsi="Arial-BoldMT"/>
                <w:color w:val="000000"/>
                <w:szCs w:val="18"/>
              </w:rPr>
              <w:t xml:space="preserve">The following is </w:t>
            </w:r>
            <w:r w:rsidRPr="00E55D83">
              <w:rPr>
                <w:rFonts w:ascii="Arial-BoldMT" w:hAnsi="Arial-BoldMT"/>
                <w:b/>
                <w:bCs/>
                <w:color w:val="000000"/>
                <w:szCs w:val="18"/>
              </w:rPr>
              <w:t>the definition of the non-HT PPDU</w:t>
            </w:r>
            <w:r>
              <w:rPr>
                <w:rFonts w:ascii="Arial-BoldMT" w:hAnsi="Arial-BoldMT"/>
                <w:color w:val="000000"/>
                <w:szCs w:val="18"/>
              </w:rPr>
              <w:t xml:space="preserve"> in 11md D8.0:</w:t>
            </w:r>
          </w:p>
          <w:p w14:paraId="280E5D12" w14:textId="3F8C750D" w:rsidR="00E55D83" w:rsidRPr="00E55D83" w:rsidRDefault="00E55D83" w:rsidP="00E55D83">
            <w:pPr>
              <w:rPr>
                <w:rFonts w:ascii="Arial-BoldMT" w:hAnsi="Arial-BoldMT"/>
                <w:color w:val="000000"/>
                <w:szCs w:val="18"/>
              </w:rPr>
            </w:pPr>
            <w:r w:rsidRPr="00E55D83">
              <w:rPr>
                <w:rFonts w:ascii="Arial-BoldMT" w:hAnsi="Arial-BoldMT"/>
                <w:color w:val="000000"/>
                <w:szCs w:val="18"/>
              </w:rPr>
              <w:t>non-high-throughput (non-HT) physical layer (PHY) protocol data unit (PPDU): A PPDU that is</w:t>
            </w:r>
            <w:r>
              <w:rPr>
                <w:rFonts w:ascii="Arial-BoldMT" w:hAnsi="Arial-BoldMT"/>
                <w:color w:val="000000"/>
                <w:szCs w:val="18"/>
              </w:rPr>
              <w:t xml:space="preserve"> </w:t>
            </w:r>
            <w:r w:rsidRPr="00E55D83">
              <w:rPr>
                <w:rFonts w:ascii="Arial-BoldMT" w:hAnsi="Arial-BoldMT"/>
                <w:color w:val="000000"/>
                <w:szCs w:val="18"/>
              </w:rPr>
              <w:t xml:space="preserve">transmitted by </w:t>
            </w:r>
            <w:r w:rsidRPr="00E55D83">
              <w:rPr>
                <w:rFonts w:ascii="Arial-BoldMT" w:hAnsi="Arial-BoldMT"/>
                <w:color w:val="000000"/>
                <w:szCs w:val="18"/>
              </w:rPr>
              <w:lastRenderedPageBreak/>
              <w:t xml:space="preserve">(#1455)a </w:t>
            </w:r>
            <w:r w:rsidRPr="00E55D83">
              <w:rPr>
                <w:rFonts w:ascii="Arial-BoldMT" w:hAnsi="Arial-BoldMT"/>
                <w:color w:val="000000"/>
                <w:szCs w:val="18"/>
                <w:highlight w:val="yellow"/>
              </w:rPr>
              <w:t>Clause 15</w:t>
            </w:r>
            <w:r w:rsidRPr="00E55D83">
              <w:rPr>
                <w:rFonts w:ascii="Arial-BoldMT" w:hAnsi="Arial-BoldMT"/>
                <w:color w:val="000000"/>
                <w:szCs w:val="18"/>
              </w:rPr>
              <w:t xml:space="preserve"> (DSSS PHY specification for the 2.4 GHz band designated for ISM</w:t>
            </w:r>
            <w:r>
              <w:rPr>
                <w:rFonts w:ascii="Arial-BoldMT" w:hAnsi="Arial-BoldMT"/>
                <w:color w:val="000000"/>
                <w:szCs w:val="18"/>
              </w:rPr>
              <w:t xml:space="preserve"> </w:t>
            </w:r>
            <w:r w:rsidRPr="00E55D83">
              <w:rPr>
                <w:rFonts w:ascii="Arial-BoldMT" w:hAnsi="Arial-BoldMT"/>
                <w:color w:val="000000"/>
                <w:szCs w:val="18"/>
              </w:rPr>
              <w:t xml:space="preserve">applications), </w:t>
            </w:r>
            <w:r w:rsidRPr="00E55D83">
              <w:rPr>
                <w:rFonts w:ascii="Arial-BoldMT" w:hAnsi="Arial-BoldMT"/>
                <w:color w:val="000000"/>
                <w:szCs w:val="18"/>
                <w:highlight w:val="yellow"/>
              </w:rPr>
              <w:t>Clause 16</w:t>
            </w:r>
            <w:r w:rsidRPr="00E55D83">
              <w:rPr>
                <w:rFonts w:ascii="Arial-BoldMT" w:hAnsi="Arial-BoldMT"/>
                <w:color w:val="000000"/>
                <w:szCs w:val="18"/>
              </w:rPr>
              <w:t xml:space="preserve"> (High rate direct sequence spread spectrum (HR/DSSS) PHY specification),</w:t>
            </w:r>
          </w:p>
          <w:p w14:paraId="2F343F04" w14:textId="2C1FCC12" w:rsidR="00E55D83" w:rsidRPr="00E55D83" w:rsidRDefault="00E55D83" w:rsidP="00E55D83">
            <w:pPr>
              <w:rPr>
                <w:rFonts w:ascii="Arial-BoldMT" w:hAnsi="Arial-BoldMT"/>
                <w:color w:val="000000"/>
                <w:szCs w:val="18"/>
              </w:rPr>
            </w:pPr>
            <w:r w:rsidRPr="00E55D83">
              <w:rPr>
                <w:rFonts w:ascii="Arial-BoldMT" w:hAnsi="Arial-BoldMT"/>
                <w:color w:val="000000"/>
                <w:szCs w:val="18"/>
                <w:highlight w:val="yellow"/>
              </w:rPr>
              <w:t>Clause 17</w:t>
            </w:r>
            <w:r w:rsidRPr="00E55D83">
              <w:rPr>
                <w:rFonts w:ascii="Arial-BoldMT" w:hAnsi="Arial-BoldMT"/>
                <w:color w:val="000000"/>
                <w:szCs w:val="18"/>
              </w:rPr>
              <w:t xml:space="preserve"> (Orthogonal frequency division multiplexing (OFDM) PHY specification), or </w:t>
            </w:r>
            <w:r w:rsidRPr="00E55D83">
              <w:rPr>
                <w:rFonts w:ascii="Arial-BoldMT" w:hAnsi="Arial-BoldMT"/>
                <w:color w:val="000000"/>
                <w:szCs w:val="18"/>
                <w:highlight w:val="yellow"/>
              </w:rPr>
              <w:t>Clause 18</w:t>
            </w:r>
            <w:r>
              <w:rPr>
                <w:rFonts w:ascii="Arial-BoldMT" w:hAnsi="Arial-BoldMT"/>
                <w:color w:val="000000"/>
                <w:szCs w:val="18"/>
              </w:rPr>
              <w:t xml:space="preserve"> </w:t>
            </w:r>
            <w:r w:rsidRPr="00E55D83">
              <w:rPr>
                <w:rFonts w:ascii="Arial-BoldMT" w:hAnsi="Arial-BoldMT"/>
                <w:color w:val="000000"/>
                <w:szCs w:val="18"/>
              </w:rPr>
              <w:t>(Extended Rate PHY (ERP) specification) PHY, or not using a TXVECTOR FORMAT parameter equal to</w:t>
            </w:r>
          </w:p>
          <w:p w14:paraId="06D2E0DA" w14:textId="026245AA" w:rsidR="001C696D" w:rsidRDefault="00E55D83" w:rsidP="00E55D83">
            <w:pPr>
              <w:rPr>
                <w:rFonts w:ascii="Arial-BoldMT" w:hAnsi="Arial-BoldMT"/>
                <w:color w:val="000000"/>
                <w:szCs w:val="18"/>
              </w:rPr>
            </w:pPr>
            <w:r w:rsidRPr="00E55D83">
              <w:rPr>
                <w:rFonts w:ascii="Arial-BoldMT" w:hAnsi="Arial-BoldMT"/>
                <w:color w:val="000000"/>
                <w:szCs w:val="18"/>
              </w:rPr>
              <w:t>HT_MF, HT_GF or VHT.</w:t>
            </w:r>
          </w:p>
          <w:p w14:paraId="06A4D90A" w14:textId="63E58129" w:rsidR="00E55D83" w:rsidRDefault="00E55D83" w:rsidP="00AC6336">
            <w:pPr>
              <w:rPr>
                <w:rFonts w:ascii="Arial-BoldMT" w:hAnsi="Arial-BoldMT"/>
                <w:color w:val="000000"/>
                <w:szCs w:val="18"/>
              </w:rPr>
            </w:pPr>
          </w:p>
          <w:p w14:paraId="7698EE63" w14:textId="205CB360" w:rsidR="00E55D83" w:rsidRDefault="00E55D83" w:rsidP="00AC6336">
            <w:pPr>
              <w:rPr>
                <w:rFonts w:ascii="Arial-BoldMT" w:hAnsi="Arial-BoldMT"/>
                <w:color w:val="000000"/>
                <w:szCs w:val="18"/>
              </w:rPr>
            </w:pPr>
            <w:r>
              <w:rPr>
                <w:rFonts w:ascii="Arial-BoldMT" w:hAnsi="Arial-BoldMT"/>
                <w:color w:val="000000"/>
                <w:szCs w:val="18"/>
              </w:rPr>
              <w:t xml:space="preserve">The following is </w:t>
            </w:r>
            <w:r w:rsidRPr="00E55D83">
              <w:rPr>
                <w:rFonts w:ascii="Arial-BoldMT" w:hAnsi="Arial-BoldMT"/>
                <w:b/>
                <w:bCs/>
                <w:color w:val="000000"/>
                <w:szCs w:val="18"/>
              </w:rPr>
              <w:t>the definition of the OFDM PPDU</w:t>
            </w:r>
            <w:r>
              <w:rPr>
                <w:rFonts w:ascii="Arial-BoldMT" w:hAnsi="Arial-BoldMT"/>
                <w:color w:val="000000"/>
                <w:szCs w:val="18"/>
              </w:rPr>
              <w:t xml:space="preserve"> in 11md D8.0:</w:t>
            </w:r>
          </w:p>
          <w:p w14:paraId="1F06F188" w14:textId="0094A66F" w:rsidR="00E55D83" w:rsidRDefault="00E55D83" w:rsidP="00E55D83">
            <w:pPr>
              <w:rPr>
                <w:rFonts w:ascii="Arial-BoldMT" w:hAnsi="Arial-BoldMT"/>
                <w:color w:val="000000"/>
                <w:szCs w:val="18"/>
              </w:rPr>
            </w:pPr>
            <w:r w:rsidRPr="00E55D83">
              <w:rPr>
                <w:rFonts w:ascii="Arial-BoldMT" w:hAnsi="Arial-BoldMT"/>
                <w:color w:val="000000"/>
                <w:szCs w:val="18"/>
              </w:rPr>
              <w:t>orthogonal frequency division multiplexing (OFDM) physical layer (PHY) protocol data unit</w:t>
            </w:r>
            <w:r>
              <w:rPr>
                <w:rFonts w:ascii="Arial-BoldMT" w:hAnsi="Arial-BoldMT"/>
                <w:color w:val="000000"/>
                <w:szCs w:val="18"/>
              </w:rPr>
              <w:t xml:space="preserve"> </w:t>
            </w:r>
            <w:r w:rsidRPr="00E55D83">
              <w:rPr>
                <w:rFonts w:ascii="Arial-BoldMT" w:hAnsi="Arial-BoldMT"/>
                <w:color w:val="000000"/>
                <w:szCs w:val="18"/>
              </w:rPr>
              <w:t xml:space="preserve">(PPDU): A </w:t>
            </w:r>
            <w:r w:rsidRPr="00E55D83">
              <w:rPr>
                <w:rFonts w:ascii="Arial-BoldMT" w:hAnsi="Arial-BoldMT"/>
                <w:color w:val="000000"/>
                <w:szCs w:val="18"/>
                <w:highlight w:val="yellow"/>
              </w:rPr>
              <w:t xml:space="preserve">Clause 17 </w:t>
            </w:r>
            <w:r w:rsidRPr="00E55D83">
              <w:rPr>
                <w:rFonts w:ascii="Arial-BoldMT" w:hAnsi="Arial-BoldMT"/>
                <w:color w:val="000000"/>
                <w:szCs w:val="18"/>
              </w:rPr>
              <w:t>(Orthogonal frequency division multiplexing (OFDM) PHY specification) PPDU.</w:t>
            </w:r>
          </w:p>
          <w:p w14:paraId="5E2CA34F" w14:textId="77777777" w:rsidR="00E55D83" w:rsidRDefault="00E55D83" w:rsidP="00AC6336">
            <w:pPr>
              <w:rPr>
                <w:rFonts w:ascii="Arial-BoldMT" w:hAnsi="Arial-BoldMT"/>
                <w:color w:val="000000"/>
                <w:szCs w:val="18"/>
              </w:rPr>
            </w:pPr>
          </w:p>
          <w:p w14:paraId="7967FBE4" w14:textId="1F5A2A51" w:rsidR="001C696D" w:rsidRPr="00AC6336" w:rsidRDefault="001C696D" w:rsidP="00AC6336">
            <w:pPr>
              <w:rPr>
                <w:rFonts w:ascii="Arial-BoldMT" w:hAnsi="Arial-BoldMT"/>
                <w:color w:val="000000"/>
                <w:szCs w:val="18"/>
              </w:rPr>
            </w:pPr>
          </w:p>
        </w:tc>
      </w:tr>
    </w:tbl>
    <w:p w14:paraId="034B40A2" w14:textId="2DE7F5BD" w:rsidR="00470772" w:rsidRDefault="00470772" w:rsidP="00CE4BAA">
      <w:pPr>
        <w:rPr>
          <w:rFonts w:ascii="Arial-BoldMT" w:hAnsi="Arial-BoldMT"/>
          <w:b/>
          <w:bCs/>
          <w:color w:val="000000"/>
          <w:sz w:val="20"/>
        </w:rPr>
      </w:pPr>
    </w:p>
    <w:p w14:paraId="1492767F" w14:textId="335DF761" w:rsidR="00A66FD7" w:rsidRDefault="00A66FD7" w:rsidP="00A66FD7">
      <w:pPr>
        <w:rPr>
          <w:rFonts w:ascii="Arial-BoldMT" w:hAnsi="Arial-BoldMT"/>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Subclause 35.3.14</w:t>
      </w:r>
      <w:r w:rsidRPr="00DC5E4C">
        <w:rPr>
          <w:rFonts w:ascii="Arial-BoldMT" w:hAnsi="Arial-BoldMT"/>
          <w:b/>
          <w:bCs/>
          <w:color w:val="000000"/>
          <w:sz w:val="20"/>
          <w:highlight w:val="yellow"/>
        </w:rPr>
        <w:t>:</w:t>
      </w:r>
    </w:p>
    <w:p w14:paraId="36CB1453" w14:textId="27D784A1" w:rsidR="00E61BBC" w:rsidRDefault="00E61BBC" w:rsidP="00CE4BAA">
      <w:pPr>
        <w:rPr>
          <w:rFonts w:ascii="Arial-BoldMT" w:hAnsi="Arial-BoldMT"/>
          <w:b/>
          <w:bCs/>
          <w:color w:val="000000"/>
          <w:sz w:val="20"/>
        </w:rPr>
      </w:pPr>
    </w:p>
    <w:p w14:paraId="13A8CD69" w14:textId="77777777" w:rsidR="00226264" w:rsidRDefault="00D65249" w:rsidP="00860DF1">
      <w:pPr>
        <w:rPr>
          <w:rFonts w:ascii="Arial-BoldMT" w:hAnsi="Arial-BoldMT"/>
          <w:b/>
          <w:bCs/>
          <w:color w:val="000000"/>
          <w:sz w:val="20"/>
        </w:rPr>
      </w:pPr>
      <w:r w:rsidRPr="00D65249">
        <w:rPr>
          <w:rFonts w:ascii="Arial-BoldMT" w:hAnsi="Arial-BoldMT"/>
          <w:b/>
          <w:bCs/>
          <w:color w:val="000000"/>
          <w:sz w:val="20"/>
        </w:rPr>
        <w:t>35.3.14 Enhanced multi-link single radio operation</w:t>
      </w:r>
    </w:p>
    <w:p w14:paraId="4391D32B" w14:textId="0E880808" w:rsidR="00226264" w:rsidRDefault="00D65249" w:rsidP="00860DF1">
      <w:pPr>
        <w:rPr>
          <w:rFonts w:ascii="TimesNewRomanPSMT" w:hAnsi="TimesNewRomanPSMT"/>
          <w:color w:val="000000"/>
          <w:sz w:val="20"/>
        </w:rPr>
      </w:pPr>
      <w:r w:rsidRPr="00D65249">
        <w:rPr>
          <w:rFonts w:ascii="Arial-BoldMT" w:hAnsi="Arial-BoldMT"/>
          <w:b/>
          <w:bCs/>
          <w:color w:val="000000"/>
          <w:sz w:val="20"/>
        </w:rPr>
        <w:br/>
      </w:r>
      <w:r w:rsidRPr="00D65249">
        <w:rPr>
          <w:rFonts w:ascii="TimesNewRomanPSMT" w:hAnsi="TimesNewRomanPSMT"/>
          <w:color w:val="000000"/>
          <w:sz w:val="20"/>
        </w:rPr>
        <w:t>A non-AP MLD may operate in the EMLSR mode on the enabled links between the non-AP MLD and its</w:t>
      </w:r>
      <w:r w:rsidR="00226264">
        <w:rPr>
          <w:rFonts w:ascii="TimesNewRomanPSMT" w:hAnsi="TimesNewRomanPSMT"/>
          <w:color w:val="000000"/>
          <w:sz w:val="20"/>
        </w:rPr>
        <w:t xml:space="preserve"> </w:t>
      </w:r>
      <w:r w:rsidRPr="00D65249">
        <w:rPr>
          <w:rFonts w:ascii="TimesNewRomanPSMT" w:hAnsi="TimesNewRomanPSMT"/>
          <w:color w:val="000000"/>
          <w:sz w:val="20"/>
        </w:rPr>
        <w:t>associated AP MLD.</w:t>
      </w:r>
    </w:p>
    <w:p w14:paraId="7400CE16" w14:textId="7F3FA1D6" w:rsidR="00226264" w:rsidRDefault="00D65249" w:rsidP="00860DF1">
      <w:pPr>
        <w:rPr>
          <w:rFonts w:ascii="TimesNewRomanPSMT" w:hAnsi="TimesNewRomanPSMT"/>
          <w:color w:val="000000"/>
          <w:sz w:val="20"/>
        </w:rPr>
      </w:pPr>
      <w:r w:rsidRPr="00D65249">
        <w:rPr>
          <w:rFonts w:ascii="TimesNewRomanPSMT" w:hAnsi="TimesNewRomanPSMT"/>
          <w:color w:val="000000"/>
          <w:sz w:val="20"/>
        </w:rPr>
        <w:br/>
      </w:r>
      <w:del w:id="4" w:author="Park, Minyoung" w:date="2021-02-19T17:36:00Z">
        <w:r w:rsidRPr="00D65249" w:rsidDel="00620398">
          <w:rPr>
            <w:rFonts w:ascii="TimesNewRomanPS-BoldItalicMT" w:hAnsi="TimesNewRomanPS-BoldItalicMT"/>
            <w:b/>
            <w:bCs/>
            <w:i/>
            <w:iCs/>
            <w:color w:val="FF0000"/>
            <w:sz w:val="20"/>
          </w:rPr>
          <w:delText>Editor’s Note: Per the authors of 20/1291r12, the name of the EMLSR mode is TBD.</w:delText>
        </w:r>
      </w:del>
      <w:ins w:id="5" w:author="Park, Minyoung" w:date="2021-02-19T17:36:00Z">
        <w:r w:rsidR="00620398">
          <w:rPr>
            <w:rFonts w:ascii="TimesNewRomanPS-BoldItalicMT" w:hAnsi="TimesNewRomanPS-BoldItalicMT"/>
            <w:b/>
            <w:bCs/>
            <w:i/>
            <w:iCs/>
            <w:color w:val="FF0000"/>
            <w:sz w:val="20"/>
          </w:rPr>
          <w:t>(#</w:t>
        </w:r>
      </w:ins>
      <w:ins w:id="6" w:author="Park, Minyoung" w:date="2021-02-19T17:37:00Z">
        <w:r w:rsidR="00620398">
          <w:rPr>
            <w:rFonts w:ascii="TimesNewRomanPS-BoldItalicMT" w:hAnsi="TimesNewRomanPS-BoldItalicMT"/>
            <w:b/>
            <w:bCs/>
            <w:i/>
            <w:iCs/>
            <w:color w:val="FF0000"/>
            <w:sz w:val="20"/>
          </w:rPr>
          <w:t>2</w:t>
        </w:r>
      </w:ins>
      <w:ins w:id="7" w:author="Park, Minyoung" w:date="2021-02-22T16:01:00Z">
        <w:r w:rsidR="00EB0F3E">
          <w:rPr>
            <w:rFonts w:ascii="TimesNewRomanPS-BoldItalicMT" w:hAnsi="TimesNewRomanPS-BoldItalicMT"/>
            <w:b/>
            <w:bCs/>
            <w:i/>
            <w:iCs/>
            <w:color w:val="FF0000"/>
            <w:sz w:val="20"/>
          </w:rPr>
          <w:t>332</w:t>
        </w:r>
      </w:ins>
      <w:ins w:id="8" w:author="Park, Minyoung" w:date="2021-02-19T17:37:00Z">
        <w:r w:rsidR="00620398">
          <w:rPr>
            <w:rFonts w:ascii="TimesNewRomanPS-BoldItalicMT" w:hAnsi="TimesNewRomanPS-BoldItalicMT"/>
            <w:b/>
            <w:bCs/>
            <w:i/>
            <w:iCs/>
            <w:color w:val="FF0000"/>
            <w:sz w:val="20"/>
          </w:rPr>
          <w:t>)</w:t>
        </w:r>
      </w:ins>
      <w:r w:rsidRPr="00D65249">
        <w:rPr>
          <w:rFonts w:ascii="TimesNewRomanPS-BoldItalicMT" w:hAnsi="TimesNewRomanPS-BoldItalicMT"/>
          <w:b/>
          <w:bCs/>
          <w:i/>
          <w:iCs/>
          <w:color w:val="FF0000"/>
          <w:sz w:val="20"/>
        </w:rPr>
        <w:br/>
      </w:r>
    </w:p>
    <w:p w14:paraId="4E30E061" w14:textId="4E8634D2" w:rsidR="0008683B" w:rsidRDefault="0008683B" w:rsidP="00860DF1">
      <w:pPr>
        <w:rPr>
          <w:rFonts w:ascii="TimesNewRomanPSMT" w:hAnsi="TimesNewRomanPSMT"/>
          <w:color w:val="000000"/>
          <w:sz w:val="20"/>
        </w:rPr>
      </w:pPr>
    </w:p>
    <w:p w14:paraId="0DA52E1D" w14:textId="5FB7406F" w:rsidR="0008683B" w:rsidRDefault="0008683B" w:rsidP="00860DF1">
      <w:pPr>
        <w:rPr>
          <w:rFonts w:ascii="TimesNewRomanPSMT" w:hAnsi="TimesNewRomanPSMT"/>
          <w:color w:val="000000"/>
          <w:sz w:val="20"/>
        </w:rPr>
      </w:pPr>
      <w:r>
        <w:rPr>
          <w:rFonts w:ascii="TimesNewRomanPSMT" w:hAnsi="TimesNewRomanPSMT"/>
          <w:color w:val="000000"/>
          <w:sz w:val="20"/>
        </w:rPr>
        <w:t>…</w:t>
      </w:r>
    </w:p>
    <w:p w14:paraId="75B3277B" w14:textId="6364A0C6" w:rsidR="0008683B" w:rsidRDefault="0008683B" w:rsidP="00860DF1">
      <w:pPr>
        <w:rPr>
          <w:rFonts w:ascii="TimesNewRomanPSMT" w:hAnsi="TimesNewRomanPSMT"/>
          <w:color w:val="000000"/>
          <w:sz w:val="20"/>
        </w:rPr>
      </w:pPr>
    </w:p>
    <w:p w14:paraId="2678B940" w14:textId="77777777" w:rsidR="0008683B" w:rsidRDefault="0008683B" w:rsidP="00860DF1">
      <w:pPr>
        <w:rPr>
          <w:rFonts w:ascii="TimesNewRomanPSMT" w:hAnsi="TimesNewRomanPSMT"/>
          <w:color w:val="000000"/>
          <w:sz w:val="20"/>
        </w:rPr>
      </w:pPr>
    </w:p>
    <w:p w14:paraId="0740FE33" w14:textId="77777777" w:rsidR="0008683B" w:rsidRDefault="0008683B" w:rsidP="00860DF1">
      <w:pPr>
        <w:rPr>
          <w:rFonts w:ascii="TimesNewRomanPSMT" w:hAnsi="TimesNewRomanPSMT"/>
          <w:color w:val="000000"/>
          <w:sz w:val="20"/>
        </w:rPr>
      </w:pPr>
    </w:p>
    <w:p w14:paraId="036132E4" w14:textId="48D665FC" w:rsidR="0008683B" w:rsidRDefault="0008683B" w:rsidP="00860DF1">
      <w:pPr>
        <w:rPr>
          <w:rFonts w:ascii="TimesNewRomanPSMT" w:hAnsi="TimesNewRomanPSMT"/>
          <w:color w:val="000000"/>
          <w:sz w:val="20"/>
        </w:rPr>
      </w:pPr>
    </w:p>
    <w:p w14:paraId="28D90807" w14:textId="794BF72A" w:rsidR="00C72B2A" w:rsidRDefault="00C72B2A" w:rsidP="00C72B2A">
      <w:pPr>
        <w:rPr>
          <w:rFonts w:ascii="Arial-BoldMT" w:hAnsi="Arial-BoldMT"/>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w:t>
      </w:r>
      <w:r>
        <w:rPr>
          <w:rFonts w:ascii="Arial-BoldMT" w:hAnsi="Arial-BoldMT"/>
          <w:b/>
          <w:bCs/>
          <w:color w:val="000000"/>
          <w:sz w:val="20"/>
          <w:highlight w:val="yellow"/>
        </w:rPr>
        <w:t>insert</w:t>
      </w:r>
      <w:r w:rsidRPr="00DC5E4C">
        <w:rPr>
          <w:rFonts w:ascii="Arial-BoldMT" w:hAnsi="Arial-BoldMT"/>
          <w:b/>
          <w:bCs/>
          <w:color w:val="000000"/>
          <w:sz w:val="20"/>
          <w:highlight w:val="yellow"/>
        </w:rPr>
        <w:t xml:space="preserve"> the following </w:t>
      </w:r>
      <w:r w:rsidR="006A0739">
        <w:rPr>
          <w:rFonts w:ascii="Arial-BoldMT" w:hAnsi="Arial-BoldMT"/>
          <w:b/>
          <w:bCs/>
          <w:color w:val="000000"/>
          <w:sz w:val="20"/>
          <w:highlight w:val="yellow"/>
        </w:rPr>
        <w:t>paragraph</w:t>
      </w:r>
      <w:r w:rsidR="000C6E1C">
        <w:rPr>
          <w:rFonts w:ascii="Arial-BoldMT" w:hAnsi="Arial-BoldMT"/>
          <w:b/>
          <w:bCs/>
          <w:color w:val="000000"/>
          <w:sz w:val="20"/>
          <w:highlight w:val="yellow"/>
        </w:rPr>
        <w:t>s</w:t>
      </w:r>
      <w:r w:rsidR="006A0739">
        <w:rPr>
          <w:rFonts w:ascii="Arial-BoldMT" w:hAnsi="Arial-BoldMT"/>
          <w:b/>
          <w:bCs/>
          <w:color w:val="000000"/>
          <w:sz w:val="20"/>
          <w:highlight w:val="yellow"/>
        </w:rPr>
        <w:t xml:space="preserve"> and figure 35-x</w:t>
      </w:r>
      <w:r w:rsidR="009D518F">
        <w:rPr>
          <w:rFonts w:ascii="Arial-BoldMT" w:hAnsi="Arial-BoldMT"/>
          <w:b/>
          <w:bCs/>
          <w:color w:val="000000"/>
          <w:sz w:val="20"/>
          <w:highlight w:val="yellow"/>
        </w:rPr>
        <w:t>,</w:t>
      </w:r>
      <w:r>
        <w:rPr>
          <w:rFonts w:ascii="Arial-BoldMT" w:hAnsi="Arial-BoldMT"/>
          <w:b/>
          <w:bCs/>
          <w:color w:val="000000"/>
          <w:sz w:val="20"/>
          <w:highlight w:val="yellow"/>
        </w:rPr>
        <w:t xml:space="preserve"> </w:t>
      </w:r>
      <w:r w:rsidR="009D518F">
        <w:rPr>
          <w:rFonts w:ascii="Arial-BoldMT" w:hAnsi="Arial-BoldMT"/>
          <w:b/>
          <w:bCs/>
          <w:color w:val="000000"/>
          <w:sz w:val="20"/>
          <w:highlight w:val="yellow"/>
        </w:rPr>
        <w:t xml:space="preserve">35-y, </w:t>
      </w:r>
      <w:r w:rsidR="00EE449B">
        <w:rPr>
          <w:rFonts w:ascii="Arial-BoldMT" w:hAnsi="Arial-BoldMT"/>
          <w:b/>
          <w:bCs/>
          <w:color w:val="000000"/>
          <w:sz w:val="20"/>
          <w:highlight w:val="yellow"/>
        </w:rPr>
        <w:t>and 35-</w:t>
      </w:r>
      <w:r w:rsidR="009D518F">
        <w:rPr>
          <w:rFonts w:ascii="Arial-BoldMT" w:hAnsi="Arial-BoldMT"/>
          <w:b/>
          <w:bCs/>
          <w:color w:val="000000"/>
          <w:sz w:val="20"/>
          <w:highlight w:val="yellow"/>
        </w:rPr>
        <w:t>z</w:t>
      </w:r>
      <w:r w:rsidR="00EE449B">
        <w:rPr>
          <w:rFonts w:ascii="Arial-BoldMT" w:hAnsi="Arial-BoldMT"/>
          <w:b/>
          <w:bCs/>
          <w:color w:val="000000"/>
          <w:sz w:val="20"/>
          <w:highlight w:val="yellow"/>
        </w:rPr>
        <w:t xml:space="preserve"> at the end of </w:t>
      </w:r>
      <w:r>
        <w:rPr>
          <w:rFonts w:ascii="Arial-BoldMT" w:hAnsi="Arial-BoldMT"/>
          <w:b/>
          <w:bCs/>
          <w:color w:val="000000"/>
          <w:sz w:val="20"/>
          <w:highlight w:val="yellow"/>
        </w:rPr>
        <w:t>Subclause 35.3.14</w:t>
      </w:r>
      <w:r w:rsidRPr="00C72B2A">
        <w:rPr>
          <w:rFonts w:ascii="Arial-BoldMT" w:hAnsi="Arial-BoldMT"/>
          <w:b/>
          <w:bCs/>
          <w:color w:val="000000"/>
          <w:sz w:val="20"/>
          <w:highlight w:val="yellow"/>
        </w:rPr>
        <w:t>: (#2346, 3400)</w:t>
      </w:r>
    </w:p>
    <w:p w14:paraId="2CB827A3" w14:textId="77777777" w:rsidR="00C72B2A" w:rsidRDefault="00C72B2A" w:rsidP="00C72B2A">
      <w:pPr>
        <w:rPr>
          <w:rFonts w:ascii="TimesNewRomanPSMT" w:hAnsi="TimesNewRomanPSMT"/>
          <w:color w:val="000000"/>
          <w:sz w:val="20"/>
        </w:rPr>
      </w:pPr>
    </w:p>
    <w:p w14:paraId="5C130E39" w14:textId="6F359D1B" w:rsidR="00EA4A0F" w:rsidRPr="00302388" w:rsidRDefault="00302388" w:rsidP="00302388">
      <w:pPr>
        <w:rPr>
          <w:ins w:id="9" w:author="Park, Minyoung" w:date="2021-03-29T18:05:00Z"/>
          <w:rFonts w:ascii="TimesNewRomanPSMT" w:hAnsi="TimesNewRomanPSMT"/>
          <w:color w:val="000000"/>
          <w:sz w:val="20"/>
          <w:rPrChange w:id="10" w:author="Park, Minyoung" w:date="2021-03-29T22:50:00Z">
            <w:rPr>
              <w:ins w:id="11" w:author="Park, Minyoung" w:date="2021-03-29T18:05:00Z"/>
            </w:rPr>
          </w:rPrChange>
        </w:rPr>
        <w:pPrChange w:id="12" w:author="Park, Minyoung" w:date="2021-03-29T22:50:00Z">
          <w:pPr/>
        </w:pPrChange>
      </w:pPr>
      <w:bookmarkStart w:id="13" w:name="_Hlk64903947"/>
      <w:bookmarkStart w:id="14" w:name="_Hlk64971878"/>
      <w:ins w:id="15" w:author="Park, Minyoung" w:date="2021-03-29T22:50:00Z">
        <w:r w:rsidRPr="0008683B">
          <w:rPr>
            <w:rFonts w:ascii="TimesNewRomanPSMT" w:hAnsi="TimesNewRomanPSMT"/>
            <w:color w:val="000000"/>
            <w:sz w:val="20"/>
          </w:rPr>
          <w:t xml:space="preserve">— </w:t>
        </w:r>
      </w:ins>
      <w:ins w:id="16" w:author="Park, Minyoung" w:date="2021-03-19T11:02:00Z">
        <w:r w:rsidR="00865BA4" w:rsidRPr="00302388">
          <w:rPr>
            <w:rFonts w:ascii="TimesNewRomanPSMT" w:hAnsi="TimesNewRomanPSMT"/>
            <w:color w:val="000000"/>
            <w:sz w:val="20"/>
            <w:rPrChange w:id="17" w:author="Park, Minyoung" w:date="2021-03-29T22:50:00Z">
              <w:rPr/>
            </w:rPrChange>
          </w:rPr>
          <w:t>An AP affiliated with t</w:t>
        </w:r>
      </w:ins>
      <w:ins w:id="18" w:author="Park, Minyoung" w:date="2021-02-22T15:10:00Z">
        <w:r w:rsidR="00C72B2A" w:rsidRPr="00302388">
          <w:rPr>
            <w:rFonts w:ascii="TimesNewRomanPSMT" w:hAnsi="TimesNewRomanPSMT"/>
            <w:color w:val="000000"/>
            <w:sz w:val="20"/>
            <w:rPrChange w:id="19" w:author="Park, Minyoung" w:date="2021-03-29T22:50:00Z">
              <w:rPr/>
            </w:rPrChange>
          </w:rPr>
          <w:t>he</w:t>
        </w:r>
      </w:ins>
      <w:ins w:id="20" w:author="Park, Minyoung" w:date="2021-02-22T15:07:00Z">
        <w:r w:rsidR="00C72B2A" w:rsidRPr="00302388">
          <w:rPr>
            <w:rFonts w:ascii="TimesNewRomanPSMT" w:hAnsi="TimesNewRomanPSMT"/>
            <w:color w:val="000000"/>
            <w:sz w:val="20"/>
            <w:rPrChange w:id="21" w:author="Park, Minyoung" w:date="2021-03-29T22:50:00Z">
              <w:rPr/>
            </w:rPrChange>
          </w:rPr>
          <w:t xml:space="preserve"> AP MLD that </w:t>
        </w:r>
      </w:ins>
      <w:ins w:id="22" w:author="Park, Minyoung" w:date="2021-03-29T18:03:00Z">
        <w:r w:rsidR="00EA4A0F" w:rsidRPr="00302388">
          <w:rPr>
            <w:rFonts w:ascii="TimesNewRomanPSMT" w:hAnsi="TimesNewRomanPSMT"/>
            <w:color w:val="000000"/>
            <w:sz w:val="20"/>
            <w:rPrChange w:id="23" w:author="Park, Minyoung" w:date="2021-03-29T22:50:00Z">
              <w:rPr/>
            </w:rPrChange>
          </w:rPr>
          <w:t xml:space="preserve">intends to </w:t>
        </w:r>
      </w:ins>
      <w:ins w:id="24" w:author="Park, Minyoung" w:date="2021-02-22T15:07:00Z">
        <w:r w:rsidR="00C72B2A" w:rsidRPr="00302388">
          <w:rPr>
            <w:rFonts w:ascii="TimesNewRomanPSMT" w:hAnsi="TimesNewRomanPSMT"/>
            <w:color w:val="000000"/>
            <w:sz w:val="20"/>
            <w:rPrChange w:id="25" w:author="Park, Minyoung" w:date="2021-03-29T22:50:00Z">
              <w:rPr/>
            </w:rPrChange>
          </w:rPr>
          <w:t xml:space="preserve">initiate a sounding sequence </w:t>
        </w:r>
      </w:ins>
      <w:ins w:id="26" w:author="Park, Minyoung" w:date="2021-03-29T22:58:00Z">
        <w:r w:rsidR="009A1188" w:rsidRPr="006D7766">
          <w:rPr>
            <w:rFonts w:ascii="TimesNewRomanPSMT" w:hAnsi="TimesNewRomanPSMT"/>
            <w:color w:val="000000"/>
            <w:sz w:val="20"/>
            <w:highlight w:val="cyan"/>
            <w:rPrChange w:id="27" w:author="Park, Minyoung" w:date="2021-03-29T23:12:00Z">
              <w:rPr>
                <w:rFonts w:ascii="TimesNewRomanPSMT" w:hAnsi="TimesNewRomanPSMT"/>
                <w:color w:val="000000"/>
                <w:sz w:val="20"/>
              </w:rPr>
            </w:rPrChange>
          </w:rPr>
          <w:t xml:space="preserve">to a STA </w:t>
        </w:r>
      </w:ins>
      <w:ins w:id="28" w:author="Park, Minyoung" w:date="2021-03-29T23:03:00Z">
        <w:r w:rsidR="009A1188" w:rsidRPr="006D7766">
          <w:rPr>
            <w:rFonts w:ascii="TimesNewRomanPSMT" w:hAnsi="TimesNewRomanPSMT"/>
            <w:color w:val="000000"/>
            <w:sz w:val="20"/>
            <w:highlight w:val="cyan"/>
            <w:rPrChange w:id="29" w:author="Park, Minyoung" w:date="2021-03-29T23:12:00Z">
              <w:rPr>
                <w:rFonts w:ascii="TimesNewRomanPSMT" w:hAnsi="TimesNewRomanPSMT"/>
                <w:color w:val="000000"/>
                <w:sz w:val="20"/>
              </w:rPr>
            </w:rPrChange>
          </w:rPr>
          <w:t xml:space="preserve">in the listening operation and </w:t>
        </w:r>
      </w:ins>
      <w:ins w:id="30" w:author="Park, Minyoung" w:date="2021-03-29T22:58:00Z">
        <w:r w:rsidR="009A1188" w:rsidRPr="006D7766">
          <w:rPr>
            <w:rFonts w:ascii="TimesNewRomanPSMT" w:hAnsi="TimesNewRomanPSMT"/>
            <w:color w:val="000000"/>
            <w:sz w:val="20"/>
            <w:highlight w:val="cyan"/>
            <w:rPrChange w:id="31" w:author="Park, Minyoung" w:date="2021-03-29T23:12:00Z">
              <w:rPr>
                <w:rFonts w:ascii="TimesNewRomanPSMT" w:hAnsi="TimesNewRomanPSMT"/>
                <w:color w:val="000000"/>
                <w:sz w:val="20"/>
              </w:rPr>
            </w:rPrChange>
          </w:rPr>
          <w:t>affiliated with the non-AP MLD</w:t>
        </w:r>
        <w:r w:rsidR="009A1188">
          <w:rPr>
            <w:rFonts w:ascii="TimesNewRomanPSMT" w:hAnsi="TimesNewRomanPSMT"/>
            <w:color w:val="000000"/>
            <w:sz w:val="20"/>
          </w:rPr>
          <w:t xml:space="preserve"> </w:t>
        </w:r>
      </w:ins>
      <w:ins w:id="32" w:author="Park, Minyoung" w:date="2021-03-29T18:48:00Z">
        <w:r w:rsidR="009946E4" w:rsidRPr="00302388">
          <w:rPr>
            <w:rFonts w:ascii="TimesNewRomanPSMT" w:hAnsi="TimesNewRomanPSMT"/>
            <w:color w:val="000000"/>
            <w:sz w:val="20"/>
            <w:rPrChange w:id="33" w:author="Park, Minyoung" w:date="2021-03-29T22:50:00Z">
              <w:rPr/>
            </w:rPrChange>
          </w:rPr>
          <w:t xml:space="preserve">shall </w:t>
        </w:r>
      </w:ins>
      <w:ins w:id="34" w:author="Park, Minyoung" w:date="2021-02-22T15:07:00Z">
        <w:r w:rsidR="00C72B2A" w:rsidRPr="00302388">
          <w:rPr>
            <w:rFonts w:ascii="TimesNewRomanPSMT" w:hAnsi="TimesNewRomanPSMT"/>
            <w:color w:val="000000"/>
            <w:sz w:val="20"/>
            <w:rPrChange w:id="35" w:author="Park, Minyoung" w:date="2021-03-29T22:50:00Z">
              <w:rPr/>
            </w:rPrChange>
          </w:rPr>
          <w:t>be</w:t>
        </w:r>
      </w:ins>
      <w:ins w:id="36" w:author="Park, Minyoung" w:date="2021-02-22T15:09:00Z">
        <w:r w:rsidR="00C72B2A" w:rsidRPr="00302388">
          <w:rPr>
            <w:rFonts w:ascii="TimesNewRomanPSMT" w:hAnsi="TimesNewRomanPSMT"/>
            <w:color w:val="000000"/>
            <w:sz w:val="20"/>
            <w:rPrChange w:id="37" w:author="Park, Minyoung" w:date="2021-03-29T22:50:00Z">
              <w:rPr/>
            </w:rPrChange>
          </w:rPr>
          <w:t>gin frame exchanges</w:t>
        </w:r>
      </w:ins>
      <w:ins w:id="38" w:author="Park, Minyoung" w:date="2021-02-22T15:07:00Z">
        <w:r w:rsidR="00C72B2A" w:rsidRPr="00302388">
          <w:rPr>
            <w:rFonts w:ascii="TimesNewRomanPSMT" w:hAnsi="TimesNewRomanPSMT"/>
            <w:color w:val="000000"/>
            <w:sz w:val="20"/>
            <w:rPrChange w:id="39" w:author="Park, Minyoung" w:date="2021-03-29T22:50:00Z">
              <w:rPr/>
            </w:rPrChange>
          </w:rPr>
          <w:t xml:space="preserve"> by </w:t>
        </w:r>
      </w:ins>
      <w:ins w:id="40" w:author="Park, Minyoung" w:date="2021-02-22T15:09:00Z">
        <w:r w:rsidR="00C72B2A" w:rsidRPr="00302388">
          <w:rPr>
            <w:rFonts w:ascii="TimesNewRomanPSMT" w:hAnsi="TimesNewRomanPSMT"/>
            <w:color w:val="000000"/>
            <w:sz w:val="20"/>
            <w:rPrChange w:id="41" w:author="Park, Minyoung" w:date="2021-03-29T22:50:00Z">
              <w:rPr/>
            </w:rPrChange>
          </w:rPr>
          <w:t xml:space="preserve">transmitting </w:t>
        </w:r>
      </w:ins>
      <w:ins w:id="42" w:author="Park, Minyoung" w:date="2021-02-22T15:07:00Z">
        <w:r w:rsidR="00C72B2A" w:rsidRPr="00302388">
          <w:rPr>
            <w:rFonts w:ascii="TimesNewRomanPSMT" w:hAnsi="TimesNewRomanPSMT"/>
            <w:color w:val="000000"/>
            <w:sz w:val="20"/>
            <w:rPrChange w:id="43" w:author="Park, Minyoung" w:date="2021-03-29T22:50:00Z">
              <w:rPr/>
            </w:rPrChange>
          </w:rPr>
          <w:t xml:space="preserve">an </w:t>
        </w:r>
      </w:ins>
      <w:ins w:id="44" w:author="Park, Minyoung" w:date="2021-02-22T15:31:00Z">
        <w:r w:rsidR="003374BF" w:rsidRPr="00302388">
          <w:rPr>
            <w:rFonts w:ascii="TimesNewRomanPSMT" w:hAnsi="TimesNewRomanPSMT"/>
            <w:color w:val="000000"/>
            <w:sz w:val="20"/>
            <w:rPrChange w:id="45" w:author="Park, Minyoung" w:date="2021-03-29T22:50:00Z">
              <w:rPr/>
            </w:rPrChange>
          </w:rPr>
          <w:t>initial Control</w:t>
        </w:r>
      </w:ins>
      <w:ins w:id="46" w:author="Park, Minyoung" w:date="2021-02-22T15:07:00Z">
        <w:r w:rsidR="00C72B2A" w:rsidRPr="00302388">
          <w:rPr>
            <w:rFonts w:ascii="TimesNewRomanPSMT" w:hAnsi="TimesNewRomanPSMT"/>
            <w:color w:val="000000"/>
            <w:sz w:val="20"/>
            <w:rPrChange w:id="47" w:author="Park, Minyoung" w:date="2021-03-29T22:50:00Z">
              <w:rPr/>
            </w:rPrChange>
          </w:rPr>
          <w:t xml:space="preserve"> frame</w:t>
        </w:r>
      </w:ins>
      <w:ins w:id="48" w:author="Park, Minyoung" w:date="2021-02-22T15:19:00Z">
        <w:r w:rsidR="00251A9F" w:rsidRPr="00302388">
          <w:rPr>
            <w:rFonts w:ascii="TimesNewRomanPSMT" w:hAnsi="TimesNewRomanPSMT"/>
            <w:color w:val="000000"/>
            <w:sz w:val="20"/>
            <w:rPrChange w:id="49" w:author="Park, Minyoung" w:date="2021-03-29T22:50:00Z">
              <w:rPr/>
            </w:rPrChange>
          </w:rPr>
          <w:t xml:space="preserve"> t</w:t>
        </w:r>
      </w:ins>
      <w:ins w:id="50" w:author="Park, Minyoung" w:date="2021-02-22T15:20:00Z">
        <w:r w:rsidR="0002035A" w:rsidRPr="00302388">
          <w:rPr>
            <w:rFonts w:ascii="TimesNewRomanPSMT" w:hAnsi="TimesNewRomanPSMT"/>
            <w:color w:val="000000"/>
            <w:sz w:val="20"/>
            <w:rPrChange w:id="51" w:author="Park, Minyoung" w:date="2021-03-29T22:50:00Z">
              <w:rPr/>
            </w:rPrChange>
          </w:rPr>
          <w:t>o</w:t>
        </w:r>
      </w:ins>
      <w:ins w:id="52" w:author="Park, Minyoung" w:date="2021-02-22T15:19:00Z">
        <w:r w:rsidR="00251A9F" w:rsidRPr="00302388">
          <w:rPr>
            <w:rFonts w:ascii="TimesNewRomanPSMT" w:hAnsi="TimesNewRomanPSMT"/>
            <w:color w:val="000000"/>
            <w:sz w:val="20"/>
            <w:rPrChange w:id="53" w:author="Park, Minyoung" w:date="2021-03-29T22:50:00Z">
              <w:rPr/>
            </w:rPrChange>
          </w:rPr>
          <w:t xml:space="preserve"> </w:t>
        </w:r>
      </w:ins>
      <w:ins w:id="54" w:author="Park, Minyoung" w:date="2021-03-29T23:00:00Z">
        <w:r w:rsidR="009A1188">
          <w:rPr>
            <w:rFonts w:ascii="TimesNewRomanPSMT" w:hAnsi="TimesNewRomanPSMT"/>
            <w:color w:val="000000"/>
            <w:sz w:val="20"/>
          </w:rPr>
          <w:t>the</w:t>
        </w:r>
      </w:ins>
      <w:ins w:id="55" w:author="Park, Minyoung" w:date="2021-03-19T11:04:00Z">
        <w:r w:rsidR="00865BA4" w:rsidRPr="00302388">
          <w:rPr>
            <w:rFonts w:ascii="TimesNewRomanPSMT" w:hAnsi="TimesNewRomanPSMT"/>
            <w:color w:val="000000"/>
            <w:sz w:val="20"/>
            <w:rPrChange w:id="56" w:author="Park, Minyoung" w:date="2021-03-29T22:50:00Z">
              <w:rPr/>
            </w:rPrChange>
          </w:rPr>
          <w:t xml:space="preserve"> STA affiliated with </w:t>
        </w:r>
      </w:ins>
      <w:ins w:id="57" w:author="Park, Minyoung" w:date="2021-02-22T15:19:00Z">
        <w:r w:rsidR="00251A9F" w:rsidRPr="00302388">
          <w:rPr>
            <w:rFonts w:ascii="TimesNewRomanPSMT" w:hAnsi="TimesNewRomanPSMT"/>
            <w:color w:val="000000"/>
            <w:sz w:val="20"/>
            <w:rPrChange w:id="58" w:author="Park, Minyoung" w:date="2021-03-29T22:50:00Z">
              <w:rPr/>
            </w:rPrChange>
          </w:rPr>
          <w:t>the non-AP MLD</w:t>
        </w:r>
      </w:ins>
      <w:ins w:id="59" w:author="Park, Minyoung" w:date="2021-02-22T15:07:00Z">
        <w:r w:rsidR="00C72B2A" w:rsidRPr="00302388">
          <w:rPr>
            <w:rFonts w:ascii="TimesNewRomanPSMT" w:hAnsi="TimesNewRomanPSMT"/>
            <w:color w:val="000000"/>
            <w:sz w:val="20"/>
            <w:rPrChange w:id="60" w:author="Park, Minyoung" w:date="2021-03-29T22:50:00Z">
              <w:rPr/>
            </w:rPrChange>
          </w:rPr>
          <w:t>.</w:t>
        </w:r>
      </w:ins>
      <w:ins w:id="61" w:author="Park, Minyoung" w:date="2021-02-22T15:33:00Z">
        <w:r w:rsidR="003374BF" w:rsidRPr="00302388">
          <w:rPr>
            <w:rFonts w:ascii="TimesNewRomanPSMT" w:hAnsi="TimesNewRomanPSMT"/>
            <w:color w:val="000000"/>
            <w:sz w:val="20"/>
            <w:rPrChange w:id="62" w:author="Park, Minyoung" w:date="2021-03-29T22:50:00Z">
              <w:rPr/>
            </w:rPrChange>
          </w:rPr>
          <w:t xml:space="preserve"> </w:t>
        </w:r>
      </w:ins>
    </w:p>
    <w:p w14:paraId="7146CDC6" w14:textId="77777777" w:rsidR="00EA4A0F" w:rsidRDefault="00EA4A0F" w:rsidP="003374BF">
      <w:pPr>
        <w:rPr>
          <w:ins w:id="63" w:author="Park, Minyoung" w:date="2021-03-29T18:05:00Z"/>
          <w:rFonts w:ascii="TimesNewRomanPSMT" w:hAnsi="TimesNewRomanPSMT"/>
          <w:color w:val="000000"/>
          <w:sz w:val="20"/>
        </w:rPr>
      </w:pPr>
    </w:p>
    <w:p w14:paraId="15AA6397" w14:textId="528E98D9" w:rsidR="00C72B2A" w:rsidRPr="00A80BD1" w:rsidRDefault="003374BF" w:rsidP="003374BF">
      <w:pPr>
        <w:rPr>
          <w:ins w:id="64" w:author="Park, Minyoung" w:date="2021-02-22T15:07:00Z"/>
          <w:lang w:val="en-US"/>
        </w:rPr>
      </w:pPr>
      <w:ins w:id="65" w:author="Park, Minyoung" w:date="2021-02-22T15:33:00Z">
        <w:r w:rsidRPr="003374BF">
          <w:rPr>
            <w:rFonts w:ascii="TimesNewRomanPSMT" w:hAnsi="TimesNewRomanPSMT"/>
            <w:color w:val="000000"/>
            <w:sz w:val="20"/>
          </w:rPr>
          <w:lastRenderedPageBreak/>
          <w:t xml:space="preserve">An example of an </w:t>
        </w:r>
      </w:ins>
      <w:ins w:id="66" w:author="Park, Minyoung" w:date="2021-03-19T11:04:00Z">
        <w:r w:rsidR="00865BA4">
          <w:rPr>
            <w:rFonts w:ascii="TimesNewRomanPSMT" w:hAnsi="TimesNewRomanPSMT"/>
            <w:color w:val="000000"/>
            <w:sz w:val="20"/>
          </w:rPr>
          <w:t>EHT</w:t>
        </w:r>
      </w:ins>
      <w:ins w:id="67" w:author="Park, Minyoung" w:date="2021-02-22T15:33:00Z">
        <w:r w:rsidRPr="003374BF">
          <w:rPr>
            <w:rFonts w:ascii="TimesNewRomanPSMT" w:hAnsi="TimesNewRomanPSMT"/>
            <w:color w:val="000000"/>
            <w:sz w:val="20"/>
          </w:rPr>
          <w:t xml:space="preserve"> non-TB sounding sequence with a single </w:t>
        </w:r>
        <w:proofErr w:type="spellStart"/>
        <w:r w:rsidRPr="003374BF">
          <w:rPr>
            <w:rFonts w:ascii="TimesNewRomanPSMT" w:hAnsi="TimesNewRomanPSMT"/>
            <w:color w:val="000000"/>
            <w:sz w:val="20"/>
          </w:rPr>
          <w:t>beamformee</w:t>
        </w:r>
      </w:ins>
      <w:proofErr w:type="spellEnd"/>
      <w:ins w:id="68" w:author="Park, Minyoung" w:date="2021-02-22T15:54:00Z">
        <w:r w:rsidR="009014EF">
          <w:rPr>
            <w:rFonts w:ascii="TimesNewRomanPSMT" w:hAnsi="TimesNewRomanPSMT"/>
            <w:color w:val="000000"/>
            <w:sz w:val="20"/>
          </w:rPr>
          <w:t xml:space="preserve"> in the EMLSR operation</w:t>
        </w:r>
      </w:ins>
      <w:ins w:id="69" w:author="Park, Minyoung" w:date="2021-02-22T15:33:00Z">
        <w:r w:rsidRPr="003374BF">
          <w:rPr>
            <w:rFonts w:ascii="TimesNewRomanPSMT" w:hAnsi="TimesNewRomanPSMT"/>
            <w:color w:val="000000"/>
            <w:sz w:val="20"/>
          </w:rPr>
          <w:t xml:space="preserve"> is shown in Figure </w:t>
        </w:r>
        <w:r>
          <w:rPr>
            <w:rFonts w:ascii="TimesNewRomanPSMT" w:hAnsi="TimesNewRomanPSMT"/>
            <w:color w:val="000000"/>
            <w:sz w:val="20"/>
          </w:rPr>
          <w:t>35</w:t>
        </w:r>
        <w:r w:rsidRPr="003374BF">
          <w:rPr>
            <w:rFonts w:ascii="TimesNewRomanPSMT" w:hAnsi="TimesNewRomanPSMT"/>
            <w:color w:val="000000"/>
            <w:sz w:val="20"/>
          </w:rPr>
          <w:t>-</w:t>
        </w:r>
        <w:r>
          <w:rPr>
            <w:rFonts w:ascii="TimesNewRomanPSMT" w:hAnsi="TimesNewRomanPSMT"/>
            <w:color w:val="000000"/>
            <w:sz w:val="20"/>
          </w:rPr>
          <w:t xml:space="preserve">x </w:t>
        </w:r>
        <w:r w:rsidRPr="003374BF">
          <w:rPr>
            <w:rFonts w:ascii="TimesNewRomanPSMT" w:hAnsi="TimesNewRomanPSMT"/>
            <w:color w:val="000000"/>
            <w:sz w:val="20"/>
          </w:rPr>
          <w:t xml:space="preserve">(An example of </w:t>
        </w:r>
      </w:ins>
      <w:ins w:id="70" w:author="Park, Minyoung" w:date="2021-03-19T11:05:00Z">
        <w:r w:rsidR="00865BA4">
          <w:rPr>
            <w:rFonts w:ascii="TimesNewRomanPSMT" w:hAnsi="TimesNewRomanPSMT"/>
            <w:color w:val="000000"/>
            <w:sz w:val="20"/>
          </w:rPr>
          <w:t>EHT</w:t>
        </w:r>
      </w:ins>
      <w:ins w:id="71" w:author="Park, Minyoung" w:date="2021-02-22T15:33:00Z">
        <w:r w:rsidRPr="003374BF">
          <w:rPr>
            <w:rFonts w:ascii="TimesNewRomanPSMT" w:hAnsi="TimesNewRomanPSMT"/>
            <w:color w:val="000000"/>
            <w:sz w:val="20"/>
          </w:rPr>
          <w:t xml:space="preserve"> non-TB sounding</w:t>
        </w:r>
      </w:ins>
      <w:ins w:id="72" w:author="Park, Minyoung" w:date="2021-02-22T15:54:00Z">
        <w:r w:rsidR="009014EF">
          <w:rPr>
            <w:rFonts w:ascii="TimesNewRomanPSMT" w:hAnsi="TimesNewRomanPSMT"/>
            <w:color w:val="000000"/>
            <w:sz w:val="20"/>
          </w:rPr>
          <w:t xml:space="preserve"> in</w:t>
        </w:r>
      </w:ins>
      <w:ins w:id="73" w:author="Park, Minyoung" w:date="2021-02-22T15:45:00Z">
        <w:r w:rsidR="00DD2764">
          <w:rPr>
            <w:rFonts w:ascii="TimesNewRomanPSMT" w:hAnsi="TimesNewRomanPSMT"/>
            <w:color w:val="000000"/>
            <w:sz w:val="20"/>
          </w:rPr>
          <w:t xml:space="preserve"> </w:t>
        </w:r>
      </w:ins>
      <w:ins w:id="74" w:author="Park, Minyoung" w:date="2021-02-22T15:52:00Z">
        <w:r w:rsidR="00DD2764">
          <w:rPr>
            <w:rFonts w:ascii="TimesNewRomanPSMT" w:hAnsi="TimesNewRomanPSMT"/>
            <w:color w:val="000000"/>
            <w:sz w:val="20"/>
          </w:rPr>
          <w:t>the EMLSR operation</w:t>
        </w:r>
      </w:ins>
      <w:ins w:id="75" w:author="Park, Minyoung" w:date="2021-02-22T15:33:00Z">
        <w:r w:rsidRPr="003374BF">
          <w:rPr>
            <w:rFonts w:ascii="TimesNewRomanPSMT" w:hAnsi="TimesNewRomanPSMT"/>
            <w:color w:val="000000"/>
            <w:sz w:val="20"/>
          </w:rPr>
          <w:t xml:space="preserve">). </w:t>
        </w:r>
        <w:r w:rsidR="00217FC8" w:rsidRPr="003374BF">
          <w:rPr>
            <w:rFonts w:ascii="TimesNewRomanPSMT" w:hAnsi="TimesNewRomanPSMT"/>
            <w:color w:val="000000"/>
            <w:sz w:val="20"/>
          </w:rPr>
          <w:t xml:space="preserve">An example of an </w:t>
        </w:r>
      </w:ins>
      <w:ins w:id="76" w:author="Park, Minyoung" w:date="2021-03-19T11:05:00Z">
        <w:r w:rsidR="00865BA4">
          <w:rPr>
            <w:rFonts w:ascii="TimesNewRomanPSMT" w:hAnsi="TimesNewRomanPSMT"/>
            <w:color w:val="000000"/>
            <w:sz w:val="20"/>
          </w:rPr>
          <w:t>EHT</w:t>
        </w:r>
      </w:ins>
      <w:ins w:id="77" w:author="Park, Minyoung" w:date="2021-02-22T15:33:00Z">
        <w:r w:rsidR="00217FC8" w:rsidRPr="003374BF">
          <w:rPr>
            <w:rFonts w:ascii="TimesNewRomanPSMT" w:hAnsi="TimesNewRomanPSMT"/>
            <w:color w:val="000000"/>
            <w:sz w:val="20"/>
          </w:rPr>
          <w:t xml:space="preserve"> TB sounding sequence with a </w:t>
        </w:r>
        <w:proofErr w:type="spellStart"/>
        <w:r w:rsidR="00217FC8" w:rsidRPr="003374BF">
          <w:rPr>
            <w:rFonts w:ascii="TimesNewRomanPSMT" w:hAnsi="TimesNewRomanPSMT"/>
            <w:color w:val="000000"/>
            <w:sz w:val="20"/>
          </w:rPr>
          <w:t>beamformee</w:t>
        </w:r>
      </w:ins>
      <w:proofErr w:type="spellEnd"/>
      <w:ins w:id="78" w:author="Park, Minyoung" w:date="2021-02-22T15:54:00Z">
        <w:r w:rsidR="00217FC8">
          <w:rPr>
            <w:rFonts w:ascii="TimesNewRomanPSMT" w:hAnsi="TimesNewRomanPSMT"/>
            <w:color w:val="000000"/>
            <w:sz w:val="20"/>
          </w:rPr>
          <w:t xml:space="preserve"> </w:t>
        </w:r>
      </w:ins>
      <w:ins w:id="79" w:author="Park, Minyoung" w:date="2021-02-23T11:22:00Z">
        <w:r w:rsidR="00217FC8">
          <w:rPr>
            <w:rFonts w:ascii="TimesNewRomanPSMT" w:hAnsi="TimesNewRomanPSMT"/>
            <w:color w:val="000000"/>
            <w:sz w:val="20"/>
          </w:rPr>
          <w:t xml:space="preserve">operating </w:t>
        </w:r>
      </w:ins>
      <w:ins w:id="80" w:author="Park, Minyoung" w:date="2021-02-22T15:54:00Z">
        <w:r w:rsidR="00217FC8">
          <w:rPr>
            <w:rFonts w:ascii="TimesNewRomanPSMT" w:hAnsi="TimesNewRomanPSMT"/>
            <w:color w:val="000000"/>
            <w:sz w:val="20"/>
          </w:rPr>
          <w:t xml:space="preserve">in the EMLSR </w:t>
        </w:r>
      </w:ins>
      <w:ins w:id="81" w:author="Park, Minyoung" w:date="2021-02-23T11:22:00Z">
        <w:r w:rsidR="00217FC8">
          <w:rPr>
            <w:rFonts w:ascii="TimesNewRomanPSMT" w:hAnsi="TimesNewRomanPSMT"/>
            <w:color w:val="000000"/>
            <w:sz w:val="20"/>
          </w:rPr>
          <w:t>mode</w:t>
        </w:r>
      </w:ins>
      <w:ins w:id="82" w:author="Park, Minyoung" w:date="2021-02-23T11:21:00Z">
        <w:r w:rsidR="00217FC8">
          <w:rPr>
            <w:rFonts w:ascii="TimesNewRomanPSMT" w:hAnsi="TimesNewRomanPSMT"/>
            <w:color w:val="000000"/>
            <w:sz w:val="20"/>
          </w:rPr>
          <w:t xml:space="preserve"> (</w:t>
        </w:r>
        <w:proofErr w:type="spellStart"/>
        <w:r w:rsidR="00217FC8">
          <w:rPr>
            <w:rFonts w:ascii="TimesNewRomanPSMT" w:hAnsi="TimesNewRomanPSMT"/>
            <w:color w:val="000000"/>
            <w:sz w:val="20"/>
          </w:rPr>
          <w:t>beamformee</w:t>
        </w:r>
        <w:proofErr w:type="spellEnd"/>
        <w:r w:rsidR="00217FC8">
          <w:rPr>
            <w:rFonts w:ascii="TimesNewRomanPSMT" w:hAnsi="TimesNewRomanPSMT"/>
            <w:color w:val="000000"/>
            <w:sz w:val="20"/>
          </w:rPr>
          <w:t xml:space="preserve"> 1) and the other </w:t>
        </w:r>
        <w:proofErr w:type="spellStart"/>
        <w:r w:rsidR="00217FC8">
          <w:rPr>
            <w:rFonts w:ascii="TimesNewRomanPSMT" w:hAnsi="TimesNewRomanPSMT"/>
            <w:color w:val="000000"/>
            <w:sz w:val="20"/>
          </w:rPr>
          <w:t>beamformees</w:t>
        </w:r>
        <w:proofErr w:type="spellEnd"/>
        <w:r w:rsidR="00217FC8">
          <w:rPr>
            <w:rFonts w:ascii="TimesNewRomanPSMT" w:hAnsi="TimesNewRomanPSMT"/>
            <w:color w:val="000000"/>
            <w:sz w:val="20"/>
          </w:rPr>
          <w:t xml:space="preserve"> (</w:t>
        </w:r>
        <w:proofErr w:type="spellStart"/>
        <w:r w:rsidR="00217FC8">
          <w:rPr>
            <w:rFonts w:ascii="TimesNewRomanPSMT" w:hAnsi="TimesNewRomanPSMT"/>
            <w:color w:val="000000"/>
            <w:sz w:val="20"/>
          </w:rPr>
          <w:t>beamformees</w:t>
        </w:r>
        <w:proofErr w:type="spellEnd"/>
        <w:r w:rsidR="00217FC8">
          <w:rPr>
            <w:rFonts w:ascii="TimesNewRomanPSMT" w:hAnsi="TimesNewRomanPSMT"/>
            <w:color w:val="000000"/>
            <w:sz w:val="20"/>
          </w:rPr>
          <w:t xml:space="preserve"> 2, …, n)</w:t>
        </w:r>
      </w:ins>
      <w:ins w:id="83" w:author="Park, Minyoung" w:date="2021-02-23T11:22:00Z">
        <w:r w:rsidR="00217FC8">
          <w:rPr>
            <w:rFonts w:ascii="TimesNewRomanPSMT" w:hAnsi="TimesNewRomanPSMT"/>
            <w:color w:val="000000"/>
            <w:sz w:val="20"/>
          </w:rPr>
          <w:t xml:space="preserve"> not operating in the EMLSR mode</w:t>
        </w:r>
      </w:ins>
      <w:ins w:id="84" w:author="Park, Minyoung" w:date="2021-02-22T15:33:00Z">
        <w:r w:rsidR="00217FC8" w:rsidRPr="003374BF">
          <w:rPr>
            <w:rFonts w:ascii="TimesNewRomanPSMT" w:hAnsi="TimesNewRomanPSMT"/>
            <w:color w:val="000000"/>
            <w:sz w:val="20"/>
          </w:rPr>
          <w:t xml:space="preserve"> is shown in Figure </w:t>
        </w:r>
        <w:r w:rsidR="00217FC8">
          <w:rPr>
            <w:rFonts w:ascii="TimesNewRomanPSMT" w:hAnsi="TimesNewRomanPSMT"/>
            <w:color w:val="000000"/>
            <w:sz w:val="20"/>
          </w:rPr>
          <w:t>35</w:t>
        </w:r>
        <w:r w:rsidR="00217FC8" w:rsidRPr="003374BF">
          <w:rPr>
            <w:rFonts w:ascii="TimesNewRomanPSMT" w:hAnsi="TimesNewRomanPSMT"/>
            <w:color w:val="000000"/>
            <w:sz w:val="20"/>
          </w:rPr>
          <w:t>-</w:t>
        </w:r>
      </w:ins>
      <w:ins w:id="85" w:author="Park, Minyoung" w:date="2021-02-23T11:22:00Z">
        <w:r w:rsidR="00217FC8">
          <w:rPr>
            <w:rFonts w:ascii="TimesNewRomanPSMT" w:hAnsi="TimesNewRomanPSMT"/>
            <w:color w:val="000000"/>
            <w:sz w:val="20"/>
          </w:rPr>
          <w:t>y</w:t>
        </w:r>
      </w:ins>
      <w:ins w:id="86" w:author="Park, Minyoung" w:date="2021-02-22T15:33:00Z">
        <w:r w:rsidR="00217FC8">
          <w:rPr>
            <w:rFonts w:ascii="TimesNewRomanPSMT" w:hAnsi="TimesNewRomanPSMT"/>
            <w:color w:val="000000"/>
            <w:sz w:val="20"/>
          </w:rPr>
          <w:t xml:space="preserve"> </w:t>
        </w:r>
        <w:r w:rsidR="00217FC8" w:rsidRPr="003374BF">
          <w:rPr>
            <w:rFonts w:ascii="TimesNewRomanPSMT" w:hAnsi="TimesNewRomanPSMT"/>
            <w:color w:val="000000"/>
            <w:sz w:val="20"/>
          </w:rPr>
          <w:t>(</w:t>
        </w:r>
      </w:ins>
      <w:ins w:id="87" w:author="Park, Minyoung" w:date="2021-03-19T11:43:00Z">
        <w:r w:rsidR="009D518F" w:rsidRPr="009D518F">
          <w:rPr>
            <w:rFonts w:ascii="TimesNewRomanPSMT" w:hAnsi="TimesNewRomanPSMT"/>
            <w:color w:val="000000"/>
            <w:sz w:val="20"/>
          </w:rPr>
          <w:t>An example of EHT TB sounding in the EMLSR operation (</w:t>
        </w:r>
        <w:proofErr w:type="spellStart"/>
        <w:r w:rsidR="009D518F" w:rsidRPr="009D518F">
          <w:rPr>
            <w:rFonts w:ascii="TimesNewRomanPSMT" w:hAnsi="TimesNewRomanPSMT"/>
            <w:color w:val="000000"/>
            <w:sz w:val="20"/>
          </w:rPr>
          <w:t>beamformee</w:t>
        </w:r>
        <w:proofErr w:type="spellEnd"/>
        <w:r w:rsidR="009D518F" w:rsidRPr="009D518F">
          <w:rPr>
            <w:rFonts w:ascii="TimesNewRomanPSMT" w:hAnsi="TimesNewRomanPSMT"/>
            <w:color w:val="000000"/>
            <w:sz w:val="20"/>
          </w:rPr>
          <w:t xml:space="preserve"> 1 is in the EMLSR mode, the other </w:t>
        </w:r>
        <w:proofErr w:type="spellStart"/>
        <w:r w:rsidR="009D518F" w:rsidRPr="009D518F">
          <w:rPr>
            <w:rFonts w:ascii="TimesNewRomanPSMT" w:hAnsi="TimesNewRomanPSMT"/>
            <w:color w:val="000000"/>
            <w:sz w:val="20"/>
          </w:rPr>
          <w:t>beamformees</w:t>
        </w:r>
        <w:proofErr w:type="spellEnd"/>
        <w:r w:rsidR="009D518F" w:rsidRPr="009D518F">
          <w:rPr>
            <w:rFonts w:ascii="TimesNewRomanPSMT" w:hAnsi="TimesNewRomanPSMT"/>
            <w:color w:val="000000"/>
            <w:sz w:val="20"/>
          </w:rPr>
          <w:t xml:space="preserve">  are not in the EMLSR mode)</w:t>
        </w:r>
      </w:ins>
      <w:ins w:id="88" w:author="Park, Minyoung" w:date="2021-02-22T15:33:00Z">
        <w:r w:rsidR="00217FC8" w:rsidRPr="003374BF">
          <w:rPr>
            <w:rFonts w:ascii="TimesNewRomanPSMT" w:hAnsi="TimesNewRomanPSMT"/>
            <w:color w:val="000000"/>
            <w:sz w:val="20"/>
          </w:rPr>
          <w:t xml:space="preserve">). </w:t>
        </w:r>
      </w:ins>
      <w:ins w:id="89" w:author="Park, Minyoung" w:date="2021-03-19T11:40:00Z">
        <w:r w:rsidR="009D518F">
          <w:rPr>
            <w:rFonts w:ascii="TimesNewRomanPSMT" w:hAnsi="TimesNewRomanPSMT"/>
            <w:color w:val="000000"/>
            <w:sz w:val="20"/>
          </w:rPr>
          <w:t xml:space="preserve">An example of an EHT </w:t>
        </w:r>
      </w:ins>
      <w:ins w:id="90" w:author="Park, Minyoung" w:date="2021-03-19T11:41:00Z">
        <w:r w:rsidR="009D518F">
          <w:rPr>
            <w:rFonts w:ascii="TimesNewRomanPSMT" w:hAnsi="TimesNewRomanPSMT"/>
            <w:color w:val="000000"/>
            <w:sz w:val="20"/>
          </w:rPr>
          <w:t xml:space="preserve">TB sounding sequence with </w:t>
        </w:r>
        <w:proofErr w:type="spellStart"/>
        <w:r w:rsidR="009D518F">
          <w:rPr>
            <w:rFonts w:ascii="TimesNewRomanPSMT" w:hAnsi="TimesNewRomanPSMT"/>
            <w:color w:val="000000"/>
            <w:sz w:val="20"/>
          </w:rPr>
          <w:t>beamformees</w:t>
        </w:r>
        <w:proofErr w:type="spellEnd"/>
        <w:r w:rsidR="009D518F">
          <w:rPr>
            <w:rFonts w:ascii="TimesNewRomanPSMT" w:hAnsi="TimesNewRomanPSMT"/>
            <w:color w:val="000000"/>
            <w:sz w:val="20"/>
          </w:rPr>
          <w:t xml:space="preserve"> operating in the EMLSR mode is shown in Figure 35-z</w:t>
        </w:r>
      </w:ins>
      <w:ins w:id="91" w:author="Park, Minyoung" w:date="2021-03-19T11:42:00Z">
        <w:r w:rsidR="009D518F">
          <w:rPr>
            <w:rFonts w:ascii="TimesNewRomanPSMT" w:hAnsi="TimesNewRomanPSMT"/>
            <w:color w:val="000000"/>
            <w:sz w:val="20"/>
          </w:rPr>
          <w:t xml:space="preserve"> (</w:t>
        </w:r>
        <w:r w:rsidR="009D518F">
          <w:t>An example of EHT TB sounding in the EMLSR operation (BSRP is used as the initial Control frame))</w:t>
        </w:r>
      </w:ins>
      <w:ins w:id="92" w:author="Park, Minyoung" w:date="2021-03-19T11:41:00Z">
        <w:r w:rsidR="009D518F">
          <w:rPr>
            <w:rFonts w:ascii="TimesNewRomanPSMT" w:hAnsi="TimesNewRomanPSMT"/>
            <w:color w:val="000000"/>
            <w:sz w:val="20"/>
          </w:rPr>
          <w:t xml:space="preserve">. </w:t>
        </w:r>
      </w:ins>
      <w:ins w:id="93" w:author="Park, Minyoung" w:date="2021-02-22T15:07:00Z">
        <w:r w:rsidR="00C72B2A">
          <w:rPr>
            <w:rFonts w:ascii="TimesNewRomanPSMT" w:hAnsi="TimesNewRomanPSMT"/>
            <w:color w:val="000000"/>
            <w:sz w:val="20"/>
          </w:rPr>
          <w:t>(#2346, 3400)</w:t>
        </w:r>
      </w:ins>
    </w:p>
    <w:p w14:paraId="64133FA0" w14:textId="6511F13D" w:rsidR="00C72B2A" w:rsidRDefault="00C72B2A" w:rsidP="00860DF1">
      <w:pPr>
        <w:rPr>
          <w:ins w:id="94" w:author="Park, Minyoung" w:date="2021-02-22T15:44:00Z"/>
          <w:rFonts w:ascii="TimesNewRomanPSMT" w:hAnsi="TimesNewRomanPSMT"/>
          <w:color w:val="000000"/>
          <w:sz w:val="20"/>
          <w:lang w:val="en-US"/>
        </w:rPr>
      </w:pPr>
    </w:p>
    <w:p w14:paraId="7C60A5E5" w14:textId="1830C814" w:rsidR="00DD2764" w:rsidRDefault="00C81431" w:rsidP="00860DF1">
      <w:pPr>
        <w:rPr>
          <w:ins w:id="95" w:author="Park, Minyoung" w:date="2021-02-22T15:46:00Z"/>
        </w:rPr>
      </w:pPr>
      <w:r>
        <w:object w:dxaOrig="12826" w:dyaOrig="1651" w14:anchorId="77754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65pt;height:63.95pt" o:ole="">
            <v:imagedata r:id="rId15" o:title=""/>
          </v:shape>
          <o:OLEObject Type="Embed" ProgID="Visio.Drawing.15" ShapeID="_x0000_i1025" DrawAspect="Content" ObjectID="_1678627295" r:id="rId16"/>
        </w:object>
      </w:r>
    </w:p>
    <w:p w14:paraId="26F1E31C" w14:textId="46C51D78" w:rsidR="00DD2764" w:rsidRDefault="00DD2764" w:rsidP="00860DF1">
      <w:pPr>
        <w:rPr>
          <w:ins w:id="96" w:author="Park, Minyoung" w:date="2021-03-19T11:35:00Z"/>
        </w:rPr>
      </w:pPr>
      <w:ins w:id="97" w:author="Park, Minyoung" w:date="2021-02-22T15:46:00Z">
        <w:r>
          <w:t xml:space="preserve">Figure 35-x </w:t>
        </w:r>
        <w:proofErr w:type="gramStart"/>
        <w:r>
          <w:t>An</w:t>
        </w:r>
        <w:proofErr w:type="gramEnd"/>
        <w:r>
          <w:t xml:space="preserve"> example of </w:t>
        </w:r>
      </w:ins>
      <w:ins w:id="98" w:author="Park, Minyoung" w:date="2021-03-19T11:05:00Z">
        <w:r w:rsidR="00865BA4">
          <w:t>EHT</w:t>
        </w:r>
      </w:ins>
      <w:ins w:id="99" w:author="Park, Minyoung" w:date="2021-02-22T15:46:00Z">
        <w:r>
          <w:t xml:space="preserve"> non-TB sounding</w:t>
        </w:r>
      </w:ins>
      <w:ins w:id="100" w:author="Park, Minyoung" w:date="2021-02-22T15:51:00Z">
        <w:r>
          <w:t xml:space="preserve"> </w:t>
        </w:r>
      </w:ins>
      <w:ins w:id="101" w:author="Park, Minyoung" w:date="2021-02-22T15:52:00Z">
        <w:r>
          <w:t>in the EMLSR operation</w:t>
        </w:r>
      </w:ins>
      <w:bookmarkEnd w:id="13"/>
    </w:p>
    <w:p w14:paraId="13086B40" w14:textId="4F4645CA" w:rsidR="00124A29" w:rsidRDefault="00124A29" w:rsidP="00860DF1">
      <w:pPr>
        <w:rPr>
          <w:ins w:id="102" w:author="Park, Minyoung" w:date="2021-03-19T11:35:00Z"/>
        </w:rPr>
      </w:pPr>
    </w:p>
    <w:p w14:paraId="55F02D73" w14:textId="2BBC2A89" w:rsidR="00124A29" w:rsidRDefault="00124A29" w:rsidP="00860DF1">
      <w:r>
        <w:object w:dxaOrig="15105" w:dyaOrig="4411" w14:anchorId="2D9D7FCF">
          <v:shape id="_x0000_i1026" type="#_x0000_t75" style="width:493.05pt;height:2in" o:ole="">
            <v:imagedata r:id="rId17" o:title=""/>
          </v:shape>
          <o:OLEObject Type="Embed" ProgID="Visio.Drawing.15" ShapeID="_x0000_i1026" DrawAspect="Content" ObjectID="_1678627296" r:id="rId18"/>
        </w:object>
      </w:r>
    </w:p>
    <w:p w14:paraId="7F4A4D4B" w14:textId="30865232" w:rsidR="00124A29" w:rsidRDefault="00124A29" w:rsidP="00124A29">
      <w:pPr>
        <w:rPr>
          <w:ins w:id="103" w:author="Park, Minyoung" w:date="2021-03-19T11:35:00Z"/>
        </w:rPr>
      </w:pPr>
      <w:ins w:id="104" w:author="Park, Minyoung" w:date="2021-02-22T15:46:00Z">
        <w:r>
          <w:t>Figure 35-</w:t>
        </w:r>
      </w:ins>
      <w:ins w:id="105" w:author="Park, Minyoung" w:date="2021-03-19T11:37:00Z">
        <w:r>
          <w:t>y</w:t>
        </w:r>
      </w:ins>
      <w:ins w:id="106" w:author="Park, Minyoung" w:date="2021-02-22T15:46:00Z">
        <w:r>
          <w:t xml:space="preserve"> </w:t>
        </w:r>
        <w:proofErr w:type="gramStart"/>
        <w:r>
          <w:t>An</w:t>
        </w:r>
        <w:proofErr w:type="gramEnd"/>
        <w:r>
          <w:t xml:space="preserve"> example of </w:t>
        </w:r>
      </w:ins>
      <w:ins w:id="107" w:author="Park, Minyoung" w:date="2021-03-19T11:05:00Z">
        <w:r>
          <w:t>EHT</w:t>
        </w:r>
      </w:ins>
      <w:ins w:id="108" w:author="Park, Minyoung" w:date="2021-02-22T15:46:00Z">
        <w:r>
          <w:t xml:space="preserve"> TB sounding</w:t>
        </w:r>
      </w:ins>
      <w:ins w:id="109" w:author="Park, Minyoung" w:date="2021-02-22T15:51:00Z">
        <w:r>
          <w:t xml:space="preserve"> </w:t>
        </w:r>
      </w:ins>
      <w:ins w:id="110" w:author="Park, Minyoung" w:date="2021-02-22T15:52:00Z">
        <w:r>
          <w:t>in the EMLSR operation</w:t>
        </w:r>
      </w:ins>
      <w:ins w:id="111" w:author="Park, Minyoung" w:date="2021-03-19T11:37:00Z">
        <w:r>
          <w:t xml:space="preserve"> (</w:t>
        </w:r>
      </w:ins>
      <w:proofErr w:type="spellStart"/>
      <w:ins w:id="112" w:author="Park, Minyoung" w:date="2021-03-19T11:39:00Z">
        <w:r>
          <w:t>beamformee</w:t>
        </w:r>
        <w:proofErr w:type="spellEnd"/>
        <w:r>
          <w:t xml:space="preserve"> 1 is in the EMLSR mode, the other </w:t>
        </w:r>
        <w:proofErr w:type="spellStart"/>
        <w:r>
          <w:t>beamformees</w:t>
        </w:r>
        <w:proofErr w:type="spellEnd"/>
        <w:r>
          <w:t xml:space="preserve"> are not in the EMLSR mode)</w:t>
        </w:r>
      </w:ins>
    </w:p>
    <w:p w14:paraId="6CB88EC7" w14:textId="77777777" w:rsidR="00124A29" w:rsidRDefault="00124A29" w:rsidP="00860DF1"/>
    <w:p w14:paraId="6D3FDD34" w14:textId="4794CA23" w:rsidR="004276BE" w:rsidRDefault="004276BE" w:rsidP="00860DF1"/>
    <w:p w14:paraId="321B6E57" w14:textId="09E3DEFC" w:rsidR="004276BE" w:rsidRDefault="00D01345" w:rsidP="00860DF1">
      <w:pPr>
        <w:rPr>
          <w:ins w:id="113" w:author="Park, Minyoung" w:date="2021-02-23T11:23:00Z"/>
        </w:rPr>
      </w:pPr>
      <w:r>
        <w:object w:dxaOrig="15105" w:dyaOrig="4411" w14:anchorId="4333E0EB">
          <v:shape id="_x0000_i1027" type="#_x0000_t75" style="width:493.05pt;height:2in" o:ole="">
            <v:imagedata r:id="rId19" o:title=""/>
          </v:shape>
          <o:OLEObject Type="Embed" ProgID="Visio.Drawing.15" ShapeID="_x0000_i1027" DrawAspect="Content" ObjectID="_1678627297" r:id="rId20"/>
        </w:object>
      </w:r>
    </w:p>
    <w:p w14:paraId="7C2C0EC0" w14:textId="335444F6" w:rsidR="00217FC8" w:rsidRPr="00C72B2A" w:rsidRDefault="00217FC8" w:rsidP="00860DF1">
      <w:pPr>
        <w:rPr>
          <w:rFonts w:ascii="TimesNewRomanPSMT" w:hAnsi="TimesNewRomanPSMT"/>
          <w:color w:val="000000"/>
          <w:sz w:val="20"/>
          <w:lang w:val="en-US"/>
          <w:rPrChange w:id="114" w:author="Park, Minyoung" w:date="2021-02-22T15:07:00Z">
            <w:rPr>
              <w:rFonts w:ascii="TimesNewRomanPSMT" w:hAnsi="TimesNewRomanPSMT"/>
              <w:color w:val="000000"/>
              <w:sz w:val="20"/>
            </w:rPr>
          </w:rPrChange>
        </w:rPr>
      </w:pPr>
      <w:ins w:id="115" w:author="Park, Minyoung" w:date="2021-02-23T11:23:00Z">
        <w:r>
          <w:t>Figure 35-</w:t>
        </w:r>
      </w:ins>
      <w:ins w:id="116" w:author="Park, Minyoung" w:date="2021-03-19T11:34:00Z">
        <w:r w:rsidR="00124A29">
          <w:t>z</w:t>
        </w:r>
      </w:ins>
      <w:ins w:id="117" w:author="Park, Minyoung" w:date="2021-02-23T11:23:00Z">
        <w:r>
          <w:t xml:space="preserve"> </w:t>
        </w:r>
        <w:proofErr w:type="gramStart"/>
        <w:r>
          <w:t>An</w:t>
        </w:r>
        <w:proofErr w:type="gramEnd"/>
        <w:r>
          <w:t xml:space="preserve"> example of </w:t>
        </w:r>
      </w:ins>
      <w:ins w:id="118" w:author="Park, Minyoung" w:date="2021-03-19T11:05:00Z">
        <w:r w:rsidR="00865BA4">
          <w:t>EHT</w:t>
        </w:r>
      </w:ins>
      <w:ins w:id="119" w:author="Park, Minyoung" w:date="2021-02-23T11:23:00Z">
        <w:r>
          <w:t xml:space="preserve"> TB sounding in the EMLSR operation</w:t>
        </w:r>
      </w:ins>
      <w:bookmarkEnd w:id="14"/>
      <w:ins w:id="120" w:author="Park, Minyoung" w:date="2021-03-19T11:41:00Z">
        <w:r w:rsidR="009D518F">
          <w:t xml:space="preserve"> (</w:t>
        </w:r>
      </w:ins>
      <w:ins w:id="121" w:author="Park, Minyoung" w:date="2021-03-19T11:42:00Z">
        <w:r w:rsidR="009D518F">
          <w:t>BSRP is used as the initial Control frame)</w:t>
        </w:r>
      </w:ins>
    </w:p>
    <w:sectPr w:rsidR="00217FC8" w:rsidRPr="00C72B2A" w:rsidSect="00996772">
      <w:headerReference w:type="even" r:id="rId21"/>
      <w:headerReference w:type="default" r:id="rId22"/>
      <w:footerReference w:type="even" r:id="rId23"/>
      <w:footerReference w:type="default" r:id="rId24"/>
      <w:headerReference w:type="first" r:id="rId25"/>
      <w:footerReference w:type="first" r:id="rId26"/>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Park, Minyoung" w:date="2021-03-25T23:26:00Z" w:initials="PM">
    <w:p w14:paraId="445F4FB3" w14:textId="3B7200C3" w:rsidR="00416CC9" w:rsidRDefault="00416CC9">
      <w:pPr>
        <w:pStyle w:val="CommentText"/>
      </w:pPr>
      <w:r>
        <w:rPr>
          <w:rStyle w:val="CommentReference"/>
        </w:rPr>
        <w:annotationRef/>
      </w:r>
      <w:r w:rsidR="004840C0">
        <w:rPr>
          <w:noProof/>
        </w:rPr>
        <w:t>Jeongki requested to have more discussion on this comment resolution.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45F4F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79AB6" w16cex:dateUtc="2021-03-26T06: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5F4FB3" w16cid:durableId="24079A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C32950" w14:textId="77777777" w:rsidR="00C86743" w:rsidRDefault="00C86743">
      <w:r>
        <w:separator/>
      </w:r>
    </w:p>
  </w:endnote>
  <w:endnote w:type="continuationSeparator" w:id="0">
    <w:p w14:paraId="4FED0775" w14:textId="77777777" w:rsidR="00C86743" w:rsidRDefault="00C86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D22A3" w14:textId="77777777" w:rsidR="007D7381" w:rsidRDefault="007D73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EB530AD" w:rsidR="00376515" w:rsidRDefault="00127261">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6B6CF" w14:textId="77777777" w:rsidR="007D7381" w:rsidRDefault="007D7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782BC7" w14:textId="77777777" w:rsidR="00C86743" w:rsidRDefault="00C86743">
      <w:r>
        <w:separator/>
      </w:r>
    </w:p>
  </w:footnote>
  <w:footnote w:type="continuationSeparator" w:id="0">
    <w:p w14:paraId="5AC33993" w14:textId="77777777" w:rsidR="00C86743" w:rsidRDefault="00C86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88BB8" w14:textId="77777777" w:rsidR="007D7381" w:rsidRDefault="007D73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22E78D34" w:rsidR="00376515" w:rsidRDefault="001C3094">
    <w:pPr>
      <w:pStyle w:val="Header"/>
      <w:tabs>
        <w:tab w:val="clear" w:pos="6480"/>
        <w:tab w:val="center" w:pos="4680"/>
        <w:tab w:val="right" w:pos="9360"/>
      </w:tabs>
    </w:pPr>
    <w:r>
      <w:rPr>
        <w:lang w:eastAsia="ko-KR"/>
      </w:rPr>
      <w:t>February</w:t>
    </w:r>
    <w:r w:rsidR="00376515">
      <w:rPr>
        <w:lang w:eastAsia="ko-KR"/>
      </w:rPr>
      <w:t xml:space="preserve"> 20</w:t>
    </w:r>
    <w:r w:rsidR="00CB4B47">
      <w:rPr>
        <w:lang w:eastAsia="ko-KR"/>
      </w:rPr>
      <w:t>2</w:t>
    </w:r>
    <w:r w:rsidR="000835C1">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B1396E">
          <w:t>doc.: IEEE 802.11-20/288r3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AF59D" w14:textId="77777777" w:rsidR="007D7381" w:rsidRDefault="007D7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2A483E"/>
    <w:multiLevelType w:val="hybridMultilevel"/>
    <w:tmpl w:val="88B04EFE"/>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2"/>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8"/>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6"/>
  </w:num>
  <w:num w:numId="14">
    <w:abstractNumId w:val="9"/>
  </w:num>
  <w:num w:numId="15">
    <w:abstractNumId w:val="5"/>
  </w:num>
  <w:num w:numId="16">
    <w:abstractNumId w:val="3"/>
  </w:num>
  <w:num w:numId="17">
    <w:abstractNumId w:val="4"/>
  </w:num>
  <w:num w:numId="18">
    <w:abstractNumId w:val="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45FA"/>
    <w:rsid w:val="00004701"/>
    <w:rsid w:val="00006454"/>
    <w:rsid w:val="000067AA"/>
    <w:rsid w:val="000068FC"/>
    <w:rsid w:val="00006DBB"/>
    <w:rsid w:val="0000743C"/>
    <w:rsid w:val="0001027F"/>
    <w:rsid w:val="00010C23"/>
    <w:rsid w:val="00010F98"/>
    <w:rsid w:val="00012B88"/>
    <w:rsid w:val="00012EC4"/>
    <w:rsid w:val="00013196"/>
    <w:rsid w:val="000137AD"/>
    <w:rsid w:val="00013F87"/>
    <w:rsid w:val="00014031"/>
    <w:rsid w:val="00015030"/>
    <w:rsid w:val="000157CC"/>
    <w:rsid w:val="0001589F"/>
    <w:rsid w:val="00016D9C"/>
    <w:rsid w:val="00017D25"/>
    <w:rsid w:val="0002029E"/>
    <w:rsid w:val="0002035A"/>
    <w:rsid w:val="00021A27"/>
    <w:rsid w:val="00023CD8"/>
    <w:rsid w:val="00024344"/>
    <w:rsid w:val="00024487"/>
    <w:rsid w:val="00025412"/>
    <w:rsid w:val="00026E13"/>
    <w:rsid w:val="00026F6E"/>
    <w:rsid w:val="00027D05"/>
    <w:rsid w:val="00031BFF"/>
    <w:rsid w:val="00031E68"/>
    <w:rsid w:val="000326D8"/>
    <w:rsid w:val="00033B0A"/>
    <w:rsid w:val="000341CB"/>
    <w:rsid w:val="00034E6F"/>
    <w:rsid w:val="0003542F"/>
    <w:rsid w:val="000358B3"/>
    <w:rsid w:val="000405C4"/>
    <w:rsid w:val="00043946"/>
    <w:rsid w:val="00044DC0"/>
    <w:rsid w:val="00045E2A"/>
    <w:rsid w:val="0004631D"/>
    <w:rsid w:val="000478EE"/>
    <w:rsid w:val="000500BA"/>
    <w:rsid w:val="00050DDB"/>
    <w:rsid w:val="00051E1B"/>
    <w:rsid w:val="00052123"/>
    <w:rsid w:val="00053519"/>
    <w:rsid w:val="00054F34"/>
    <w:rsid w:val="00055942"/>
    <w:rsid w:val="000567DA"/>
    <w:rsid w:val="00057844"/>
    <w:rsid w:val="00062085"/>
    <w:rsid w:val="00062208"/>
    <w:rsid w:val="00062398"/>
    <w:rsid w:val="000623C2"/>
    <w:rsid w:val="00063867"/>
    <w:rsid w:val="0006427B"/>
    <w:rsid w:val="000642FC"/>
    <w:rsid w:val="0006469A"/>
    <w:rsid w:val="000653B8"/>
    <w:rsid w:val="00066421"/>
    <w:rsid w:val="0006703A"/>
    <w:rsid w:val="0006732A"/>
    <w:rsid w:val="0007129C"/>
    <w:rsid w:val="00071971"/>
    <w:rsid w:val="00073036"/>
    <w:rsid w:val="00073BB4"/>
    <w:rsid w:val="00074027"/>
    <w:rsid w:val="00075784"/>
    <w:rsid w:val="000757FB"/>
    <w:rsid w:val="00075C3C"/>
    <w:rsid w:val="00075E1E"/>
    <w:rsid w:val="000764CF"/>
    <w:rsid w:val="00076885"/>
    <w:rsid w:val="0007726C"/>
    <w:rsid w:val="0007734A"/>
    <w:rsid w:val="00077C25"/>
    <w:rsid w:val="00077E68"/>
    <w:rsid w:val="00080ACC"/>
    <w:rsid w:val="00080E1A"/>
    <w:rsid w:val="000815C7"/>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65AA"/>
    <w:rsid w:val="00086780"/>
    <w:rsid w:val="0008683B"/>
    <w:rsid w:val="00086B53"/>
    <w:rsid w:val="00090640"/>
    <w:rsid w:val="00091349"/>
    <w:rsid w:val="00092971"/>
    <w:rsid w:val="00092AC6"/>
    <w:rsid w:val="00092CAE"/>
    <w:rsid w:val="00093AD2"/>
    <w:rsid w:val="00093FB9"/>
    <w:rsid w:val="00094FFA"/>
    <w:rsid w:val="00095B90"/>
    <w:rsid w:val="0009661D"/>
    <w:rsid w:val="00096EEF"/>
    <w:rsid w:val="0009713F"/>
    <w:rsid w:val="00097398"/>
    <w:rsid w:val="000A1C31"/>
    <w:rsid w:val="000A1F25"/>
    <w:rsid w:val="000A3567"/>
    <w:rsid w:val="000A3C85"/>
    <w:rsid w:val="000A3CB1"/>
    <w:rsid w:val="000A671D"/>
    <w:rsid w:val="000A7680"/>
    <w:rsid w:val="000B041A"/>
    <w:rsid w:val="000B083E"/>
    <w:rsid w:val="000B0DAF"/>
    <w:rsid w:val="000B59FE"/>
    <w:rsid w:val="000B5D19"/>
    <w:rsid w:val="000B5F39"/>
    <w:rsid w:val="000B6758"/>
    <w:rsid w:val="000B689A"/>
    <w:rsid w:val="000C01B0"/>
    <w:rsid w:val="000C0FBE"/>
    <w:rsid w:val="000C27D0"/>
    <w:rsid w:val="000C345D"/>
    <w:rsid w:val="000C3C16"/>
    <w:rsid w:val="000C451D"/>
    <w:rsid w:val="000C4755"/>
    <w:rsid w:val="000C54F3"/>
    <w:rsid w:val="000C5C64"/>
    <w:rsid w:val="000C5DCC"/>
    <w:rsid w:val="000C6032"/>
    <w:rsid w:val="000C6996"/>
    <w:rsid w:val="000C6A2F"/>
    <w:rsid w:val="000C6E1C"/>
    <w:rsid w:val="000C7EEF"/>
    <w:rsid w:val="000D174A"/>
    <w:rsid w:val="000D1AD4"/>
    <w:rsid w:val="000D276A"/>
    <w:rsid w:val="000D2F1B"/>
    <w:rsid w:val="000D427C"/>
    <w:rsid w:val="000D4A8F"/>
    <w:rsid w:val="000D5EBD"/>
    <w:rsid w:val="000D674F"/>
    <w:rsid w:val="000E00E1"/>
    <w:rsid w:val="000E0494"/>
    <w:rsid w:val="000E1C37"/>
    <w:rsid w:val="000E1D7B"/>
    <w:rsid w:val="000E1E45"/>
    <w:rsid w:val="000E253D"/>
    <w:rsid w:val="000E3386"/>
    <w:rsid w:val="000E4B82"/>
    <w:rsid w:val="000E53D1"/>
    <w:rsid w:val="000E6539"/>
    <w:rsid w:val="000E69CC"/>
    <w:rsid w:val="000E6BAE"/>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1851"/>
    <w:rsid w:val="0010469F"/>
    <w:rsid w:val="00104C98"/>
    <w:rsid w:val="0010550E"/>
    <w:rsid w:val="00105918"/>
    <w:rsid w:val="001101C2"/>
    <w:rsid w:val="001109AA"/>
    <w:rsid w:val="00112C6A"/>
    <w:rsid w:val="0011302D"/>
    <w:rsid w:val="00113B5F"/>
    <w:rsid w:val="001143A0"/>
    <w:rsid w:val="00114FCA"/>
    <w:rsid w:val="00115A75"/>
    <w:rsid w:val="00115B7B"/>
    <w:rsid w:val="001165C6"/>
    <w:rsid w:val="00117299"/>
    <w:rsid w:val="00117860"/>
    <w:rsid w:val="00120298"/>
    <w:rsid w:val="00120BD6"/>
    <w:rsid w:val="00120D2D"/>
    <w:rsid w:val="00120FC1"/>
    <w:rsid w:val="001215C0"/>
    <w:rsid w:val="00122191"/>
    <w:rsid w:val="00122D51"/>
    <w:rsid w:val="00123240"/>
    <w:rsid w:val="00124A29"/>
    <w:rsid w:val="00125456"/>
    <w:rsid w:val="00126052"/>
    <w:rsid w:val="00127219"/>
    <w:rsid w:val="00127261"/>
    <w:rsid w:val="001274A8"/>
    <w:rsid w:val="001275D7"/>
    <w:rsid w:val="00127723"/>
    <w:rsid w:val="00127DE2"/>
    <w:rsid w:val="00130101"/>
    <w:rsid w:val="001323DB"/>
    <w:rsid w:val="00132D1A"/>
    <w:rsid w:val="00132E61"/>
    <w:rsid w:val="00133F53"/>
    <w:rsid w:val="00134114"/>
    <w:rsid w:val="00135032"/>
    <w:rsid w:val="00135B4B"/>
    <w:rsid w:val="00135D0D"/>
    <w:rsid w:val="0013699E"/>
    <w:rsid w:val="00136F59"/>
    <w:rsid w:val="00137BCF"/>
    <w:rsid w:val="0014198F"/>
    <w:rsid w:val="00141C64"/>
    <w:rsid w:val="00141EEF"/>
    <w:rsid w:val="001423A2"/>
    <w:rsid w:val="00142918"/>
    <w:rsid w:val="00142B50"/>
    <w:rsid w:val="00143833"/>
    <w:rsid w:val="001448D8"/>
    <w:rsid w:val="001450BB"/>
    <w:rsid w:val="001459E7"/>
    <w:rsid w:val="00145C98"/>
    <w:rsid w:val="00146D19"/>
    <w:rsid w:val="001476C7"/>
    <w:rsid w:val="00147794"/>
    <w:rsid w:val="00150449"/>
    <w:rsid w:val="0015061C"/>
    <w:rsid w:val="00150F68"/>
    <w:rsid w:val="001513F1"/>
    <w:rsid w:val="00151BBE"/>
    <w:rsid w:val="00154791"/>
    <w:rsid w:val="00154B26"/>
    <w:rsid w:val="001557CB"/>
    <w:rsid w:val="001559BB"/>
    <w:rsid w:val="00162228"/>
    <w:rsid w:val="0016234C"/>
    <w:rsid w:val="0016428D"/>
    <w:rsid w:val="00165343"/>
    <w:rsid w:val="00165BE6"/>
    <w:rsid w:val="00167666"/>
    <w:rsid w:val="001702F1"/>
    <w:rsid w:val="00172203"/>
    <w:rsid w:val="00172489"/>
    <w:rsid w:val="00172DD9"/>
    <w:rsid w:val="001738FD"/>
    <w:rsid w:val="001740A5"/>
    <w:rsid w:val="00175B2C"/>
    <w:rsid w:val="00175CDF"/>
    <w:rsid w:val="0017659B"/>
    <w:rsid w:val="00177BCE"/>
    <w:rsid w:val="00180315"/>
    <w:rsid w:val="00181014"/>
    <w:rsid w:val="001812B0"/>
    <w:rsid w:val="00181423"/>
    <w:rsid w:val="00181D08"/>
    <w:rsid w:val="00182814"/>
    <w:rsid w:val="001828A5"/>
    <w:rsid w:val="00182F90"/>
    <w:rsid w:val="00183698"/>
    <w:rsid w:val="00183F4C"/>
    <w:rsid w:val="0018418E"/>
    <w:rsid w:val="00186096"/>
    <w:rsid w:val="00187129"/>
    <w:rsid w:val="00187ACA"/>
    <w:rsid w:val="001903AB"/>
    <w:rsid w:val="001912D7"/>
    <w:rsid w:val="0019164F"/>
    <w:rsid w:val="00191D8F"/>
    <w:rsid w:val="00192C6E"/>
    <w:rsid w:val="00193C39"/>
    <w:rsid w:val="001943F7"/>
    <w:rsid w:val="00195640"/>
    <w:rsid w:val="00195815"/>
    <w:rsid w:val="00196662"/>
    <w:rsid w:val="0019693D"/>
    <w:rsid w:val="00197AED"/>
    <w:rsid w:val="00197B92"/>
    <w:rsid w:val="001A072D"/>
    <w:rsid w:val="001A0B08"/>
    <w:rsid w:val="001A0CEC"/>
    <w:rsid w:val="001A0EDB"/>
    <w:rsid w:val="001A1B7C"/>
    <w:rsid w:val="001A2240"/>
    <w:rsid w:val="001A22DB"/>
    <w:rsid w:val="001A2AA1"/>
    <w:rsid w:val="001A2CDE"/>
    <w:rsid w:val="001A3BE1"/>
    <w:rsid w:val="001A41FD"/>
    <w:rsid w:val="001A5A6E"/>
    <w:rsid w:val="001A77FD"/>
    <w:rsid w:val="001B0001"/>
    <w:rsid w:val="001B0BF9"/>
    <w:rsid w:val="001B0C7C"/>
    <w:rsid w:val="001B194C"/>
    <w:rsid w:val="001B1E98"/>
    <w:rsid w:val="001B252D"/>
    <w:rsid w:val="001B27A9"/>
    <w:rsid w:val="001B2904"/>
    <w:rsid w:val="001B4387"/>
    <w:rsid w:val="001B5F15"/>
    <w:rsid w:val="001B63BC"/>
    <w:rsid w:val="001C20E9"/>
    <w:rsid w:val="001C3094"/>
    <w:rsid w:val="001C3850"/>
    <w:rsid w:val="001C3FCE"/>
    <w:rsid w:val="001C4460"/>
    <w:rsid w:val="001C45FA"/>
    <w:rsid w:val="001C47A5"/>
    <w:rsid w:val="001C501D"/>
    <w:rsid w:val="001C696D"/>
    <w:rsid w:val="001C7CCE"/>
    <w:rsid w:val="001D15ED"/>
    <w:rsid w:val="001D2A6C"/>
    <w:rsid w:val="001D328B"/>
    <w:rsid w:val="001D3CA6"/>
    <w:rsid w:val="001D4A93"/>
    <w:rsid w:val="001D59DB"/>
    <w:rsid w:val="001D5F28"/>
    <w:rsid w:val="001D7529"/>
    <w:rsid w:val="001D7948"/>
    <w:rsid w:val="001E0946"/>
    <w:rsid w:val="001E0DC2"/>
    <w:rsid w:val="001E1001"/>
    <w:rsid w:val="001E13D1"/>
    <w:rsid w:val="001E15F8"/>
    <w:rsid w:val="001E1837"/>
    <w:rsid w:val="001E349E"/>
    <w:rsid w:val="001E5FF6"/>
    <w:rsid w:val="001E6267"/>
    <w:rsid w:val="001E63FA"/>
    <w:rsid w:val="001E649E"/>
    <w:rsid w:val="001E6EE9"/>
    <w:rsid w:val="001E7C32"/>
    <w:rsid w:val="001E7E53"/>
    <w:rsid w:val="001F0210"/>
    <w:rsid w:val="001F07C0"/>
    <w:rsid w:val="001F10F7"/>
    <w:rsid w:val="001F13CA"/>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20013A"/>
    <w:rsid w:val="002002A6"/>
    <w:rsid w:val="0020058A"/>
    <w:rsid w:val="00200A28"/>
    <w:rsid w:val="0020124D"/>
    <w:rsid w:val="00202617"/>
    <w:rsid w:val="002035EE"/>
    <w:rsid w:val="0020462A"/>
    <w:rsid w:val="002046A1"/>
    <w:rsid w:val="0020501A"/>
    <w:rsid w:val="002052D5"/>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17FC8"/>
    <w:rsid w:val="002208B9"/>
    <w:rsid w:val="0022139A"/>
    <w:rsid w:val="00221DCA"/>
    <w:rsid w:val="00222261"/>
    <w:rsid w:val="002239F2"/>
    <w:rsid w:val="00224133"/>
    <w:rsid w:val="00224586"/>
    <w:rsid w:val="00224CBE"/>
    <w:rsid w:val="00225211"/>
    <w:rsid w:val="00225508"/>
    <w:rsid w:val="00225570"/>
    <w:rsid w:val="00226264"/>
    <w:rsid w:val="002308A4"/>
    <w:rsid w:val="00231F3B"/>
    <w:rsid w:val="00232045"/>
    <w:rsid w:val="002321C7"/>
    <w:rsid w:val="002323FE"/>
    <w:rsid w:val="00232ADE"/>
    <w:rsid w:val="00234C13"/>
    <w:rsid w:val="002369FD"/>
    <w:rsid w:val="00236A7E"/>
    <w:rsid w:val="0023760F"/>
    <w:rsid w:val="00237985"/>
    <w:rsid w:val="00240895"/>
    <w:rsid w:val="00241AD7"/>
    <w:rsid w:val="002445AA"/>
    <w:rsid w:val="002445CE"/>
    <w:rsid w:val="0024637A"/>
    <w:rsid w:val="002470AC"/>
    <w:rsid w:val="0024720B"/>
    <w:rsid w:val="00250730"/>
    <w:rsid w:val="0025098F"/>
    <w:rsid w:val="002515C7"/>
    <w:rsid w:val="002516CB"/>
    <w:rsid w:val="00251A9F"/>
    <w:rsid w:val="00252291"/>
    <w:rsid w:val="00252AF6"/>
    <w:rsid w:val="00252D47"/>
    <w:rsid w:val="002539AB"/>
    <w:rsid w:val="002545F7"/>
    <w:rsid w:val="00255A50"/>
    <w:rsid w:val="00255A8B"/>
    <w:rsid w:val="00256376"/>
    <w:rsid w:val="00262D56"/>
    <w:rsid w:val="00263092"/>
    <w:rsid w:val="002662A5"/>
    <w:rsid w:val="00266D13"/>
    <w:rsid w:val="00266D63"/>
    <w:rsid w:val="002674D1"/>
    <w:rsid w:val="00270171"/>
    <w:rsid w:val="00270F98"/>
    <w:rsid w:val="0027263F"/>
    <w:rsid w:val="00272E48"/>
    <w:rsid w:val="00273257"/>
    <w:rsid w:val="002739CD"/>
    <w:rsid w:val="00273FA9"/>
    <w:rsid w:val="002747BE"/>
    <w:rsid w:val="00274A4A"/>
    <w:rsid w:val="00275067"/>
    <w:rsid w:val="00276480"/>
    <w:rsid w:val="002773F1"/>
    <w:rsid w:val="00280E4F"/>
    <w:rsid w:val="00281013"/>
    <w:rsid w:val="00281100"/>
    <w:rsid w:val="00281A5D"/>
    <w:rsid w:val="00281BFB"/>
    <w:rsid w:val="00282053"/>
    <w:rsid w:val="002823DD"/>
    <w:rsid w:val="00282753"/>
    <w:rsid w:val="00282EFB"/>
    <w:rsid w:val="00284C5E"/>
    <w:rsid w:val="00284E10"/>
    <w:rsid w:val="0028613A"/>
    <w:rsid w:val="00287B9F"/>
    <w:rsid w:val="00290A0B"/>
    <w:rsid w:val="0029181E"/>
    <w:rsid w:val="00291A10"/>
    <w:rsid w:val="002921F9"/>
    <w:rsid w:val="0029309B"/>
    <w:rsid w:val="0029475C"/>
    <w:rsid w:val="00294B37"/>
    <w:rsid w:val="00296722"/>
    <w:rsid w:val="00297F3F"/>
    <w:rsid w:val="002A0E95"/>
    <w:rsid w:val="002A195C"/>
    <w:rsid w:val="002A251F"/>
    <w:rsid w:val="002A3AAB"/>
    <w:rsid w:val="002A4198"/>
    <w:rsid w:val="002A4A61"/>
    <w:rsid w:val="002A4C48"/>
    <w:rsid w:val="002A55B1"/>
    <w:rsid w:val="002A6D71"/>
    <w:rsid w:val="002A79D4"/>
    <w:rsid w:val="002B0983"/>
    <w:rsid w:val="002B0B91"/>
    <w:rsid w:val="002B0CF5"/>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ECD"/>
    <w:rsid w:val="002C46CB"/>
    <w:rsid w:val="002C49D8"/>
    <w:rsid w:val="002C4A2E"/>
    <w:rsid w:val="002C61F7"/>
    <w:rsid w:val="002C6B4F"/>
    <w:rsid w:val="002C6CFB"/>
    <w:rsid w:val="002C72E1"/>
    <w:rsid w:val="002D001B"/>
    <w:rsid w:val="002D1D40"/>
    <w:rsid w:val="002D1EBA"/>
    <w:rsid w:val="002D3073"/>
    <w:rsid w:val="002D3DEF"/>
    <w:rsid w:val="002D4FEE"/>
    <w:rsid w:val="002D518F"/>
    <w:rsid w:val="002D5D5C"/>
    <w:rsid w:val="002D6F6A"/>
    <w:rsid w:val="002D7ED5"/>
    <w:rsid w:val="002E0BB7"/>
    <w:rsid w:val="002E171F"/>
    <w:rsid w:val="002E1B18"/>
    <w:rsid w:val="002E2017"/>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7199"/>
    <w:rsid w:val="002F7D11"/>
    <w:rsid w:val="0030081B"/>
    <w:rsid w:val="00302388"/>
    <w:rsid w:val="003024ED"/>
    <w:rsid w:val="0030268D"/>
    <w:rsid w:val="0030319E"/>
    <w:rsid w:val="003034B5"/>
    <w:rsid w:val="003035CC"/>
    <w:rsid w:val="0030382C"/>
    <w:rsid w:val="00305D6E"/>
    <w:rsid w:val="00307343"/>
    <w:rsid w:val="0030782E"/>
    <w:rsid w:val="00307F5F"/>
    <w:rsid w:val="0031077C"/>
    <w:rsid w:val="00310DAB"/>
    <w:rsid w:val="00310DE8"/>
    <w:rsid w:val="00312542"/>
    <w:rsid w:val="00312E87"/>
    <w:rsid w:val="00315B52"/>
    <w:rsid w:val="00315DE7"/>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1BEC"/>
    <w:rsid w:val="003320A5"/>
    <w:rsid w:val="00332A81"/>
    <w:rsid w:val="00334DEA"/>
    <w:rsid w:val="00335169"/>
    <w:rsid w:val="00336C04"/>
    <w:rsid w:val="00336F5F"/>
    <w:rsid w:val="003374BF"/>
    <w:rsid w:val="00340ED6"/>
    <w:rsid w:val="00341BDD"/>
    <w:rsid w:val="00342C7D"/>
    <w:rsid w:val="00343554"/>
    <w:rsid w:val="003449F9"/>
    <w:rsid w:val="00344B2C"/>
    <w:rsid w:val="00344DA5"/>
    <w:rsid w:val="0034581F"/>
    <w:rsid w:val="0034592B"/>
    <w:rsid w:val="003479E4"/>
    <w:rsid w:val="00347C43"/>
    <w:rsid w:val="00350CA7"/>
    <w:rsid w:val="00351ED2"/>
    <w:rsid w:val="0035213C"/>
    <w:rsid w:val="00352464"/>
    <w:rsid w:val="00352DC1"/>
    <w:rsid w:val="00355189"/>
    <w:rsid w:val="00355254"/>
    <w:rsid w:val="00355802"/>
    <w:rsid w:val="0035591D"/>
    <w:rsid w:val="00355F1F"/>
    <w:rsid w:val="00356265"/>
    <w:rsid w:val="0035662A"/>
    <w:rsid w:val="0035684B"/>
    <w:rsid w:val="00357F36"/>
    <w:rsid w:val="00360777"/>
    <w:rsid w:val="00360C87"/>
    <w:rsid w:val="00361C21"/>
    <w:rsid w:val="003622ED"/>
    <w:rsid w:val="00362C5B"/>
    <w:rsid w:val="003631B5"/>
    <w:rsid w:val="00363F49"/>
    <w:rsid w:val="003644FB"/>
    <w:rsid w:val="00366037"/>
    <w:rsid w:val="00366437"/>
    <w:rsid w:val="00366AF0"/>
    <w:rsid w:val="00366B5F"/>
    <w:rsid w:val="0036705A"/>
    <w:rsid w:val="003713CA"/>
    <w:rsid w:val="0037201A"/>
    <w:rsid w:val="003729FC"/>
    <w:rsid w:val="00372FCA"/>
    <w:rsid w:val="0037324A"/>
    <w:rsid w:val="00374C87"/>
    <w:rsid w:val="00374CBC"/>
    <w:rsid w:val="003759F9"/>
    <w:rsid w:val="00376515"/>
    <w:rsid w:val="003766B9"/>
    <w:rsid w:val="00381F98"/>
    <w:rsid w:val="0038258D"/>
    <w:rsid w:val="00382A99"/>
    <w:rsid w:val="00382C54"/>
    <w:rsid w:val="00383766"/>
    <w:rsid w:val="00383C03"/>
    <w:rsid w:val="00383C85"/>
    <w:rsid w:val="0038516A"/>
    <w:rsid w:val="00385654"/>
    <w:rsid w:val="00385FD6"/>
    <w:rsid w:val="0038601E"/>
    <w:rsid w:val="0038736A"/>
    <w:rsid w:val="003906A1"/>
    <w:rsid w:val="00390DCB"/>
    <w:rsid w:val="00390E9C"/>
    <w:rsid w:val="00391221"/>
    <w:rsid w:val="00391845"/>
    <w:rsid w:val="003918B0"/>
    <w:rsid w:val="003924F8"/>
    <w:rsid w:val="003929D6"/>
    <w:rsid w:val="003945E3"/>
    <w:rsid w:val="00395A50"/>
    <w:rsid w:val="0039787F"/>
    <w:rsid w:val="003A07EA"/>
    <w:rsid w:val="003A161F"/>
    <w:rsid w:val="003A1693"/>
    <w:rsid w:val="003A1CC7"/>
    <w:rsid w:val="003A1CCA"/>
    <w:rsid w:val="003A22E2"/>
    <w:rsid w:val="003A29E6"/>
    <w:rsid w:val="003A2E15"/>
    <w:rsid w:val="003A3196"/>
    <w:rsid w:val="003A36DB"/>
    <w:rsid w:val="003A478D"/>
    <w:rsid w:val="003A4F36"/>
    <w:rsid w:val="003A5BFF"/>
    <w:rsid w:val="003A6244"/>
    <w:rsid w:val="003A6AC1"/>
    <w:rsid w:val="003A74EB"/>
    <w:rsid w:val="003A7B64"/>
    <w:rsid w:val="003B03CE"/>
    <w:rsid w:val="003B04CC"/>
    <w:rsid w:val="003B2B08"/>
    <w:rsid w:val="003B35EC"/>
    <w:rsid w:val="003B4DAD"/>
    <w:rsid w:val="003B52F2"/>
    <w:rsid w:val="003B6084"/>
    <w:rsid w:val="003B6329"/>
    <w:rsid w:val="003B6F08"/>
    <w:rsid w:val="003B6F60"/>
    <w:rsid w:val="003B76BD"/>
    <w:rsid w:val="003C0DBF"/>
    <w:rsid w:val="003C233F"/>
    <w:rsid w:val="003C2B82"/>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68D"/>
    <w:rsid w:val="003D69C3"/>
    <w:rsid w:val="003D7652"/>
    <w:rsid w:val="003D77A3"/>
    <w:rsid w:val="003D78F7"/>
    <w:rsid w:val="003D79C9"/>
    <w:rsid w:val="003E03AD"/>
    <w:rsid w:val="003E0589"/>
    <w:rsid w:val="003E19D0"/>
    <w:rsid w:val="003E1B11"/>
    <w:rsid w:val="003E3045"/>
    <w:rsid w:val="003E32DF"/>
    <w:rsid w:val="003E3FAD"/>
    <w:rsid w:val="003E416D"/>
    <w:rsid w:val="003E4403"/>
    <w:rsid w:val="003E5916"/>
    <w:rsid w:val="003E5C7F"/>
    <w:rsid w:val="003E5CD9"/>
    <w:rsid w:val="003E5DE7"/>
    <w:rsid w:val="003E667C"/>
    <w:rsid w:val="003E73DC"/>
    <w:rsid w:val="003E7414"/>
    <w:rsid w:val="003E7F99"/>
    <w:rsid w:val="003F0C10"/>
    <w:rsid w:val="003F1281"/>
    <w:rsid w:val="003F1B36"/>
    <w:rsid w:val="003F2AEA"/>
    <w:rsid w:val="003F2B96"/>
    <w:rsid w:val="003F2D6C"/>
    <w:rsid w:val="003F6137"/>
    <w:rsid w:val="003F6B76"/>
    <w:rsid w:val="004002CB"/>
    <w:rsid w:val="004010D0"/>
    <w:rsid w:val="004014AE"/>
    <w:rsid w:val="004017B5"/>
    <w:rsid w:val="00401E3C"/>
    <w:rsid w:val="00403271"/>
    <w:rsid w:val="00403645"/>
    <w:rsid w:val="00403B13"/>
    <w:rsid w:val="004046F2"/>
    <w:rsid w:val="004051DF"/>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6CC9"/>
    <w:rsid w:val="004174AF"/>
    <w:rsid w:val="0042002A"/>
    <w:rsid w:val="004205EB"/>
    <w:rsid w:val="004209D5"/>
    <w:rsid w:val="00421159"/>
    <w:rsid w:val="00421A46"/>
    <w:rsid w:val="00422546"/>
    <w:rsid w:val="00422D5C"/>
    <w:rsid w:val="00423116"/>
    <w:rsid w:val="004234F0"/>
    <w:rsid w:val="00423634"/>
    <w:rsid w:val="00424814"/>
    <w:rsid w:val="0042720A"/>
    <w:rsid w:val="004276BE"/>
    <w:rsid w:val="0042794A"/>
    <w:rsid w:val="004304A6"/>
    <w:rsid w:val="00430648"/>
    <w:rsid w:val="00430E74"/>
    <w:rsid w:val="00431EBF"/>
    <w:rsid w:val="00432069"/>
    <w:rsid w:val="004321CA"/>
    <w:rsid w:val="004339CB"/>
    <w:rsid w:val="00435208"/>
    <w:rsid w:val="0043659B"/>
    <w:rsid w:val="0043677F"/>
    <w:rsid w:val="00437814"/>
    <w:rsid w:val="00437FA3"/>
    <w:rsid w:val="004402C9"/>
    <w:rsid w:val="00440576"/>
    <w:rsid w:val="00440754"/>
    <w:rsid w:val="00440FF1"/>
    <w:rsid w:val="004417F2"/>
    <w:rsid w:val="00441C39"/>
    <w:rsid w:val="00441EC5"/>
    <w:rsid w:val="00442799"/>
    <w:rsid w:val="00443F09"/>
    <w:rsid w:val="00443FBF"/>
    <w:rsid w:val="004452DF"/>
    <w:rsid w:val="00445573"/>
    <w:rsid w:val="004507E7"/>
    <w:rsid w:val="00450CC0"/>
    <w:rsid w:val="0045123A"/>
    <w:rsid w:val="0045288D"/>
    <w:rsid w:val="00453611"/>
    <w:rsid w:val="00453A44"/>
    <w:rsid w:val="00453E8C"/>
    <w:rsid w:val="00457028"/>
    <w:rsid w:val="00457E3B"/>
    <w:rsid w:val="00457FA3"/>
    <w:rsid w:val="00461C2E"/>
    <w:rsid w:val="00462172"/>
    <w:rsid w:val="00462989"/>
    <w:rsid w:val="0046699E"/>
    <w:rsid w:val="00466B33"/>
    <w:rsid w:val="00466EEB"/>
    <w:rsid w:val="00466FD5"/>
    <w:rsid w:val="004701D7"/>
    <w:rsid w:val="00470772"/>
    <w:rsid w:val="00470DA2"/>
    <w:rsid w:val="004721EF"/>
    <w:rsid w:val="0047267B"/>
    <w:rsid w:val="00472EA0"/>
    <w:rsid w:val="00475A71"/>
    <w:rsid w:val="00475D9E"/>
    <w:rsid w:val="00476F40"/>
    <w:rsid w:val="004804A4"/>
    <w:rsid w:val="00481659"/>
    <w:rsid w:val="00481D20"/>
    <w:rsid w:val="004821A5"/>
    <w:rsid w:val="004828D5"/>
    <w:rsid w:val="00482AD0"/>
    <w:rsid w:val="00482AF6"/>
    <w:rsid w:val="004840C0"/>
    <w:rsid w:val="00484651"/>
    <w:rsid w:val="00484AB7"/>
    <w:rsid w:val="0048675C"/>
    <w:rsid w:val="00486C5C"/>
    <w:rsid w:val="00486EB3"/>
    <w:rsid w:val="00487778"/>
    <w:rsid w:val="00487816"/>
    <w:rsid w:val="00491CAF"/>
    <w:rsid w:val="00492A82"/>
    <w:rsid w:val="00492FC6"/>
    <w:rsid w:val="0049468A"/>
    <w:rsid w:val="00494BE2"/>
    <w:rsid w:val="00495506"/>
    <w:rsid w:val="00495DAB"/>
    <w:rsid w:val="00497B57"/>
    <w:rsid w:val="00497C65"/>
    <w:rsid w:val="004A0AF4"/>
    <w:rsid w:val="004A0FC9"/>
    <w:rsid w:val="004A176B"/>
    <w:rsid w:val="004A1D90"/>
    <w:rsid w:val="004A281F"/>
    <w:rsid w:val="004A3396"/>
    <w:rsid w:val="004A5004"/>
    <w:rsid w:val="004A5537"/>
    <w:rsid w:val="004A6D81"/>
    <w:rsid w:val="004A7935"/>
    <w:rsid w:val="004B05C9"/>
    <w:rsid w:val="004B2117"/>
    <w:rsid w:val="004B2127"/>
    <w:rsid w:val="004B3448"/>
    <w:rsid w:val="004B48B7"/>
    <w:rsid w:val="004B493F"/>
    <w:rsid w:val="004B50D6"/>
    <w:rsid w:val="004B542F"/>
    <w:rsid w:val="004B653C"/>
    <w:rsid w:val="004B6D8E"/>
    <w:rsid w:val="004B7780"/>
    <w:rsid w:val="004C0597"/>
    <w:rsid w:val="004C0BD8"/>
    <w:rsid w:val="004C0F0A"/>
    <w:rsid w:val="004C169C"/>
    <w:rsid w:val="004C1E9F"/>
    <w:rsid w:val="004C1F43"/>
    <w:rsid w:val="004C3411"/>
    <w:rsid w:val="004C3C2A"/>
    <w:rsid w:val="004C40E4"/>
    <w:rsid w:val="004C4A47"/>
    <w:rsid w:val="004C7CE0"/>
    <w:rsid w:val="004D03A1"/>
    <w:rsid w:val="004D071D"/>
    <w:rsid w:val="004D0E3E"/>
    <w:rsid w:val="004D0F1C"/>
    <w:rsid w:val="004D149B"/>
    <w:rsid w:val="004D192F"/>
    <w:rsid w:val="004D1BB3"/>
    <w:rsid w:val="004D1E49"/>
    <w:rsid w:val="004D1E7D"/>
    <w:rsid w:val="004D2D75"/>
    <w:rsid w:val="004D5F1F"/>
    <w:rsid w:val="004D628D"/>
    <w:rsid w:val="004D6AB7"/>
    <w:rsid w:val="004D6BE8"/>
    <w:rsid w:val="004D7188"/>
    <w:rsid w:val="004D7AC1"/>
    <w:rsid w:val="004E0097"/>
    <w:rsid w:val="004E0209"/>
    <w:rsid w:val="004E040B"/>
    <w:rsid w:val="004E19B8"/>
    <w:rsid w:val="004E209A"/>
    <w:rsid w:val="004E2461"/>
    <w:rsid w:val="004E2A0B"/>
    <w:rsid w:val="004E3DEC"/>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564"/>
    <w:rsid w:val="004F4BBB"/>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566C"/>
    <w:rsid w:val="005065EB"/>
    <w:rsid w:val="00506863"/>
    <w:rsid w:val="005072B6"/>
    <w:rsid w:val="00507500"/>
    <w:rsid w:val="0050752C"/>
    <w:rsid w:val="00507B1D"/>
    <w:rsid w:val="0051035D"/>
    <w:rsid w:val="00512749"/>
    <w:rsid w:val="00513528"/>
    <w:rsid w:val="00513675"/>
    <w:rsid w:val="0051588E"/>
    <w:rsid w:val="005162AC"/>
    <w:rsid w:val="005171E4"/>
    <w:rsid w:val="00517ED6"/>
    <w:rsid w:val="0052000C"/>
    <w:rsid w:val="00520B8C"/>
    <w:rsid w:val="0052151C"/>
    <w:rsid w:val="00521B26"/>
    <w:rsid w:val="00522A49"/>
    <w:rsid w:val="005233DD"/>
    <w:rsid w:val="005235B6"/>
    <w:rsid w:val="005243B4"/>
    <w:rsid w:val="00524E10"/>
    <w:rsid w:val="00527489"/>
    <w:rsid w:val="00527BB3"/>
    <w:rsid w:val="00531734"/>
    <w:rsid w:val="0053254A"/>
    <w:rsid w:val="0053382C"/>
    <w:rsid w:val="00534352"/>
    <w:rsid w:val="00534AB2"/>
    <w:rsid w:val="0053566B"/>
    <w:rsid w:val="00535EBE"/>
    <w:rsid w:val="005405FB"/>
    <w:rsid w:val="00540605"/>
    <w:rsid w:val="00540657"/>
    <w:rsid w:val="00540A28"/>
    <w:rsid w:val="00541C8F"/>
    <w:rsid w:val="0054235E"/>
    <w:rsid w:val="00543546"/>
    <w:rsid w:val="005441C0"/>
    <w:rsid w:val="0054425D"/>
    <w:rsid w:val="005442D3"/>
    <w:rsid w:val="00544B61"/>
    <w:rsid w:val="00545A1F"/>
    <w:rsid w:val="00546506"/>
    <w:rsid w:val="0054683D"/>
    <w:rsid w:val="005533B0"/>
    <w:rsid w:val="00553B4F"/>
    <w:rsid w:val="00553C7D"/>
    <w:rsid w:val="0055459B"/>
    <w:rsid w:val="005546A4"/>
    <w:rsid w:val="00554995"/>
    <w:rsid w:val="00554EEF"/>
    <w:rsid w:val="005555B2"/>
    <w:rsid w:val="00555968"/>
    <w:rsid w:val="0055632C"/>
    <w:rsid w:val="00556A7F"/>
    <w:rsid w:val="00557D96"/>
    <w:rsid w:val="0056081A"/>
    <w:rsid w:val="00562627"/>
    <w:rsid w:val="0056327A"/>
    <w:rsid w:val="00563B85"/>
    <w:rsid w:val="00565A19"/>
    <w:rsid w:val="00567675"/>
    <w:rsid w:val="0056785D"/>
    <w:rsid w:val="00567934"/>
    <w:rsid w:val="00567EF5"/>
    <w:rsid w:val="005702B6"/>
    <w:rsid w:val="005703A1"/>
    <w:rsid w:val="0057046A"/>
    <w:rsid w:val="00570B9C"/>
    <w:rsid w:val="005712BF"/>
    <w:rsid w:val="00571574"/>
    <w:rsid w:val="00571583"/>
    <w:rsid w:val="00572BF3"/>
    <w:rsid w:val="00572E7A"/>
    <w:rsid w:val="00573E27"/>
    <w:rsid w:val="00574533"/>
    <w:rsid w:val="00574757"/>
    <w:rsid w:val="00575AD0"/>
    <w:rsid w:val="00575CF4"/>
    <w:rsid w:val="00575F59"/>
    <w:rsid w:val="00576578"/>
    <w:rsid w:val="00577F18"/>
    <w:rsid w:val="00582823"/>
    <w:rsid w:val="00583212"/>
    <w:rsid w:val="00583FA4"/>
    <w:rsid w:val="00585D8F"/>
    <w:rsid w:val="00586072"/>
    <w:rsid w:val="0058644C"/>
    <w:rsid w:val="005864C2"/>
    <w:rsid w:val="005868C2"/>
    <w:rsid w:val="00587D14"/>
    <w:rsid w:val="00587F10"/>
    <w:rsid w:val="00590E42"/>
    <w:rsid w:val="00591351"/>
    <w:rsid w:val="00591B84"/>
    <w:rsid w:val="00591D41"/>
    <w:rsid w:val="00592D7F"/>
    <w:rsid w:val="00596243"/>
    <w:rsid w:val="00596413"/>
    <w:rsid w:val="00596B6A"/>
    <w:rsid w:val="005A16CF"/>
    <w:rsid w:val="005A19C4"/>
    <w:rsid w:val="005A1A3D"/>
    <w:rsid w:val="005A23DB"/>
    <w:rsid w:val="005A2ECA"/>
    <w:rsid w:val="005A3139"/>
    <w:rsid w:val="005A32F8"/>
    <w:rsid w:val="005A3320"/>
    <w:rsid w:val="005A4504"/>
    <w:rsid w:val="005A553E"/>
    <w:rsid w:val="005A6BC3"/>
    <w:rsid w:val="005A7F25"/>
    <w:rsid w:val="005B151D"/>
    <w:rsid w:val="005B2B4E"/>
    <w:rsid w:val="005B2BA0"/>
    <w:rsid w:val="005B30F9"/>
    <w:rsid w:val="005B31EA"/>
    <w:rsid w:val="005B34A6"/>
    <w:rsid w:val="005B3AE2"/>
    <w:rsid w:val="005B53A0"/>
    <w:rsid w:val="005B5487"/>
    <w:rsid w:val="005B55BC"/>
    <w:rsid w:val="005B55FB"/>
    <w:rsid w:val="005B6C67"/>
    <w:rsid w:val="005B727A"/>
    <w:rsid w:val="005B7904"/>
    <w:rsid w:val="005C0CBC"/>
    <w:rsid w:val="005C4204"/>
    <w:rsid w:val="005C45E7"/>
    <w:rsid w:val="005C5357"/>
    <w:rsid w:val="005C57D8"/>
    <w:rsid w:val="005C600C"/>
    <w:rsid w:val="005C6389"/>
    <w:rsid w:val="005C6823"/>
    <w:rsid w:val="005C6E9D"/>
    <w:rsid w:val="005C6FA0"/>
    <w:rsid w:val="005D0C43"/>
    <w:rsid w:val="005D1461"/>
    <w:rsid w:val="005D2805"/>
    <w:rsid w:val="005D33B5"/>
    <w:rsid w:val="005D397D"/>
    <w:rsid w:val="005D3F28"/>
    <w:rsid w:val="005D5C6E"/>
    <w:rsid w:val="005D601A"/>
    <w:rsid w:val="005D6240"/>
    <w:rsid w:val="005D6BF5"/>
    <w:rsid w:val="005D739E"/>
    <w:rsid w:val="005D74B0"/>
    <w:rsid w:val="005D7951"/>
    <w:rsid w:val="005E2305"/>
    <w:rsid w:val="005E2C38"/>
    <w:rsid w:val="005E3536"/>
    <w:rsid w:val="005E3E49"/>
    <w:rsid w:val="005E3FC7"/>
    <w:rsid w:val="005E4527"/>
    <w:rsid w:val="005E48D1"/>
    <w:rsid w:val="005E49E4"/>
    <w:rsid w:val="005E4E9C"/>
    <w:rsid w:val="005E521F"/>
    <w:rsid w:val="005E58D3"/>
    <w:rsid w:val="005E5C90"/>
    <w:rsid w:val="005E768D"/>
    <w:rsid w:val="005E7B13"/>
    <w:rsid w:val="005F00B1"/>
    <w:rsid w:val="005F00E7"/>
    <w:rsid w:val="005F19DD"/>
    <w:rsid w:val="005F23B2"/>
    <w:rsid w:val="005F426B"/>
    <w:rsid w:val="005F476B"/>
    <w:rsid w:val="005F4AD8"/>
    <w:rsid w:val="005F4D35"/>
    <w:rsid w:val="005F5ADA"/>
    <w:rsid w:val="005F695C"/>
    <w:rsid w:val="005F71B8"/>
    <w:rsid w:val="005F7493"/>
    <w:rsid w:val="005F7C51"/>
    <w:rsid w:val="00600A10"/>
    <w:rsid w:val="00600C3B"/>
    <w:rsid w:val="00601ED3"/>
    <w:rsid w:val="006036D9"/>
    <w:rsid w:val="006036FE"/>
    <w:rsid w:val="0060497E"/>
    <w:rsid w:val="006069F8"/>
    <w:rsid w:val="00610293"/>
    <w:rsid w:val="006104BB"/>
    <w:rsid w:val="006106B9"/>
    <w:rsid w:val="006111B6"/>
    <w:rsid w:val="006117D4"/>
    <w:rsid w:val="00612605"/>
    <w:rsid w:val="006145ED"/>
    <w:rsid w:val="00615E8C"/>
    <w:rsid w:val="00616288"/>
    <w:rsid w:val="00617BC9"/>
    <w:rsid w:val="00620398"/>
    <w:rsid w:val="00620F63"/>
    <w:rsid w:val="00621181"/>
    <w:rsid w:val="00621286"/>
    <w:rsid w:val="006216B5"/>
    <w:rsid w:val="0062254C"/>
    <w:rsid w:val="0062298E"/>
    <w:rsid w:val="0062350A"/>
    <w:rsid w:val="006239FB"/>
    <w:rsid w:val="0062440B"/>
    <w:rsid w:val="006249B6"/>
    <w:rsid w:val="00624F1A"/>
    <w:rsid w:val="006254B0"/>
    <w:rsid w:val="00625679"/>
    <w:rsid w:val="00625C33"/>
    <w:rsid w:val="00626D26"/>
    <w:rsid w:val="00626E5B"/>
    <w:rsid w:val="006302F7"/>
    <w:rsid w:val="00630341"/>
    <w:rsid w:val="00631D8F"/>
    <w:rsid w:val="00631EB7"/>
    <w:rsid w:val="00633A8F"/>
    <w:rsid w:val="006346CB"/>
    <w:rsid w:val="00634D3A"/>
    <w:rsid w:val="00635200"/>
    <w:rsid w:val="00635E5B"/>
    <w:rsid w:val="006362D2"/>
    <w:rsid w:val="00636633"/>
    <w:rsid w:val="00636A95"/>
    <w:rsid w:val="00637017"/>
    <w:rsid w:val="006372B9"/>
    <w:rsid w:val="006374C2"/>
    <w:rsid w:val="00637D47"/>
    <w:rsid w:val="006407AF"/>
    <w:rsid w:val="006416FF"/>
    <w:rsid w:val="00643C1B"/>
    <w:rsid w:val="00644E29"/>
    <w:rsid w:val="006452BD"/>
    <w:rsid w:val="0064617E"/>
    <w:rsid w:val="00646871"/>
    <w:rsid w:val="00646DA5"/>
    <w:rsid w:val="00646FEF"/>
    <w:rsid w:val="00647186"/>
    <w:rsid w:val="0064755F"/>
    <w:rsid w:val="0065008D"/>
    <w:rsid w:val="006502DE"/>
    <w:rsid w:val="00650750"/>
    <w:rsid w:val="00650A0C"/>
    <w:rsid w:val="00651442"/>
    <w:rsid w:val="00651FCD"/>
    <w:rsid w:val="00652165"/>
    <w:rsid w:val="006548B7"/>
    <w:rsid w:val="00654B18"/>
    <w:rsid w:val="00654B3B"/>
    <w:rsid w:val="00656882"/>
    <w:rsid w:val="00657061"/>
    <w:rsid w:val="00657363"/>
    <w:rsid w:val="00657D18"/>
    <w:rsid w:val="00657DBD"/>
    <w:rsid w:val="00660ACE"/>
    <w:rsid w:val="00660F53"/>
    <w:rsid w:val="00661070"/>
    <w:rsid w:val="00662343"/>
    <w:rsid w:val="00663754"/>
    <w:rsid w:val="00663C57"/>
    <w:rsid w:val="006640A0"/>
    <w:rsid w:val="0066483B"/>
    <w:rsid w:val="00664CCC"/>
    <w:rsid w:val="00665241"/>
    <w:rsid w:val="00665FC2"/>
    <w:rsid w:val="00666118"/>
    <w:rsid w:val="00667A90"/>
    <w:rsid w:val="0067069C"/>
    <w:rsid w:val="00671F29"/>
    <w:rsid w:val="0067205A"/>
    <w:rsid w:val="00672466"/>
    <w:rsid w:val="00672638"/>
    <w:rsid w:val="0067305F"/>
    <w:rsid w:val="00673E73"/>
    <w:rsid w:val="00675EF1"/>
    <w:rsid w:val="0067634E"/>
    <w:rsid w:val="0067737F"/>
    <w:rsid w:val="00677D44"/>
    <w:rsid w:val="00680308"/>
    <w:rsid w:val="006813E4"/>
    <w:rsid w:val="00681924"/>
    <w:rsid w:val="0068276E"/>
    <w:rsid w:val="00683136"/>
    <w:rsid w:val="00683DBF"/>
    <w:rsid w:val="00683E42"/>
    <w:rsid w:val="0068429C"/>
    <w:rsid w:val="0068504F"/>
    <w:rsid w:val="00685816"/>
    <w:rsid w:val="006860C6"/>
    <w:rsid w:val="006861D2"/>
    <w:rsid w:val="00687476"/>
    <w:rsid w:val="0069038E"/>
    <w:rsid w:val="00690D79"/>
    <w:rsid w:val="00690EB5"/>
    <w:rsid w:val="006925B5"/>
    <w:rsid w:val="0069501E"/>
    <w:rsid w:val="006976B8"/>
    <w:rsid w:val="00697AF5"/>
    <w:rsid w:val="006A0739"/>
    <w:rsid w:val="006A3117"/>
    <w:rsid w:val="006A375A"/>
    <w:rsid w:val="006A3A0E"/>
    <w:rsid w:val="006A3EB3"/>
    <w:rsid w:val="006A4F60"/>
    <w:rsid w:val="006A503E"/>
    <w:rsid w:val="006A59BC"/>
    <w:rsid w:val="006A67EB"/>
    <w:rsid w:val="006A6A83"/>
    <w:rsid w:val="006A6DB7"/>
    <w:rsid w:val="006A74E7"/>
    <w:rsid w:val="006A7A77"/>
    <w:rsid w:val="006A7F86"/>
    <w:rsid w:val="006B000F"/>
    <w:rsid w:val="006B06F0"/>
    <w:rsid w:val="006B410C"/>
    <w:rsid w:val="006B65F1"/>
    <w:rsid w:val="006B743E"/>
    <w:rsid w:val="006C0178"/>
    <w:rsid w:val="006C063A"/>
    <w:rsid w:val="006C06F9"/>
    <w:rsid w:val="006C1785"/>
    <w:rsid w:val="006C1E0F"/>
    <w:rsid w:val="006C1FA8"/>
    <w:rsid w:val="006C2058"/>
    <w:rsid w:val="006C2A7C"/>
    <w:rsid w:val="006C2C97"/>
    <w:rsid w:val="006C3892"/>
    <w:rsid w:val="006C39F0"/>
    <w:rsid w:val="006C3C41"/>
    <w:rsid w:val="006C419C"/>
    <w:rsid w:val="006C5695"/>
    <w:rsid w:val="006C6E5B"/>
    <w:rsid w:val="006C78FA"/>
    <w:rsid w:val="006C7F20"/>
    <w:rsid w:val="006D2474"/>
    <w:rsid w:val="006D3213"/>
    <w:rsid w:val="006D3377"/>
    <w:rsid w:val="006D3E5E"/>
    <w:rsid w:val="006D4C00"/>
    <w:rsid w:val="006D5362"/>
    <w:rsid w:val="006D59FD"/>
    <w:rsid w:val="006D6A34"/>
    <w:rsid w:val="006D6ABF"/>
    <w:rsid w:val="006D6DCA"/>
    <w:rsid w:val="006D7766"/>
    <w:rsid w:val="006E0CCF"/>
    <w:rsid w:val="006E181A"/>
    <w:rsid w:val="006E21CA"/>
    <w:rsid w:val="006E253F"/>
    <w:rsid w:val="006E2A5A"/>
    <w:rsid w:val="006E2D44"/>
    <w:rsid w:val="006E3B80"/>
    <w:rsid w:val="006E47CA"/>
    <w:rsid w:val="006E753D"/>
    <w:rsid w:val="006F1015"/>
    <w:rsid w:val="006F14CD"/>
    <w:rsid w:val="006F36A8"/>
    <w:rsid w:val="006F3DD4"/>
    <w:rsid w:val="006F6E4C"/>
    <w:rsid w:val="006F73E8"/>
    <w:rsid w:val="006F7ED7"/>
    <w:rsid w:val="00700354"/>
    <w:rsid w:val="00702323"/>
    <w:rsid w:val="007027DC"/>
    <w:rsid w:val="00702CA2"/>
    <w:rsid w:val="00703C51"/>
    <w:rsid w:val="007045BD"/>
    <w:rsid w:val="00705766"/>
    <w:rsid w:val="007058A1"/>
    <w:rsid w:val="00705DA5"/>
    <w:rsid w:val="00706960"/>
    <w:rsid w:val="00707F50"/>
    <w:rsid w:val="0071005E"/>
    <w:rsid w:val="007113EB"/>
    <w:rsid w:val="00711472"/>
    <w:rsid w:val="0071170F"/>
    <w:rsid w:val="007119CB"/>
    <w:rsid w:val="00711E05"/>
    <w:rsid w:val="007121E9"/>
    <w:rsid w:val="007122F0"/>
    <w:rsid w:val="0071245A"/>
    <w:rsid w:val="0071493D"/>
    <w:rsid w:val="00714DE0"/>
    <w:rsid w:val="00715148"/>
    <w:rsid w:val="007164A7"/>
    <w:rsid w:val="00716DFF"/>
    <w:rsid w:val="00720C99"/>
    <w:rsid w:val="00721A60"/>
    <w:rsid w:val="007220CF"/>
    <w:rsid w:val="00722D1E"/>
    <w:rsid w:val="00722D21"/>
    <w:rsid w:val="00723821"/>
    <w:rsid w:val="00723D4E"/>
    <w:rsid w:val="00724942"/>
    <w:rsid w:val="00724DDB"/>
    <w:rsid w:val="00727341"/>
    <w:rsid w:val="00727E1D"/>
    <w:rsid w:val="00730C8D"/>
    <w:rsid w:val="00730CE2"/>
    <w:rsid w:val="0073244C"/>
    <w:rsid w:val="00734913"/>
    <w:rsid w:val="00734AC1"/>
    <w:rsid w:val="00734C35"/>
    <w:rsid w:val="00734F1A"/>
    <w:rsid w:val="007358F9"/>
    <w:rsid w:val="00736065"/>
    <w:rsid w:val="00736C8F"/>
    <w:rsid w:val="0074006F"/>
    <w:rsid w:val="00741D75"/>
    <w:rsid w:val="007421CA"/>
    <w:rsid w:val="00744CEE"/>
    <w:rsid w:val="00745DA8"/>
    <w:rsid w:val="0074621F"/>
    <w:rsid w:val="007463FB"/>
    <w:rsid w:val="007513CD"/>
    <w:rsid w:val="00751B3A"/>
    <w:rsid w:val="00751F14"/>
    <w:rsid w:val="00752D8F"/>
    <w:rsid w:val="00753B45"/>
    <w:rsid w:val="00753E61"/>
    <w:rsid w:val="007546E8"/>
    <w:rsid w:val="007555B8"/>
    <w:rsid w:val="00755D22"/>
    <w:rsid w:val="00756FDB"/>
    <w:rsid w:val="007571C4"/>
    <w:rsid w:val="00760099"/>
    <w:rsid w:val="0076096A"/>
    <w:rsid w:val="00760E8D"/>
    <w:rsid w:val="00761266"/>
    <w:rsid w:val="0076196C"/>
    <w:rsid w:val="00762C0B"/>
    <w:rsid w:val="00763C7C"/>
    <w:rsid w:val="00763F94"/>
    <w:rsid w:val="00765B28"/>
    <w:rsid w:val="007667EB"/>
    <w:rsid w:val="00766B1A"/>
    <w:rsid w:val="00766DFE"/>
    <w:rsid w:val="00767C65"/>
    <w:rsid w:val="00771B5A"/>
    <w:rsid w:val="00772027"/>
    <w:rsid w:val="0077249C"/>
    <w:rsid w:val="00772B7A"/>
    <w:rsid w:val="0077392B"/>
    <w:rsid w:val="0077584D"/>
    <w:rsid w:val="007773EF"/>
    <w:rsid w:val="0077797F"/>
    <w:rsid w:val="00780F25"/>
    <w:rsid w:val="007811CC"/>
    <w:rsid w:val="00783B46"/>
    <w:rsid w:val="007846D3"/>
    <w:rsid w:val="00784800"/>
    <w:rsid w:val="007865E3"/>
    <w:rsid w:val="007866EA"/>
    <w:rsid w:val="0078680C"/>
    <w:rsid w:val="007868A8"/>
    <w:rsid w:val="00786A15"/>
    <w:rsid w:val="007877B0"/>
    <w:rsid w:val="00787899"/>
    <w:rsid w:val="007901ED"/>
    <w:rsid w:val="007914E4"/>
    <w:rsid w:val="007914F3"/>
    <w:rsid w:val="00791F2A"/>
    <w:rsid w:val="0079234B"/>
    <w:rsid w:val="00792549"/>
    <w:rsid w:val="007926D8"/>
    <w:rsid w:val="00792720"/>
    <w:rsid w:val="00792C44"/>
    <w:rsid w:val="0079373D"/>
    <w:rsid w:val="00794BC4"/>
    <w:rsid w:val="00794F1E"/>
    <w:rsid w:val="0079538C"/>
    <w:rsid w:val="007957FB"/>
    <w:rsid w:val="00795C50"/>
    <w:rsid w:val="00796F2B"/>
    <w:rsid w:val="007A098E"/>
    <w:rsid w:val="007A0CF9"/>
    <w:rsid w:val="007A1009"/>
    <w:rsid w:val="007A149D"/>
    <w:rsid w:val="007A5765"/>
    <w:rsid w:val="007A5B89"/>
    <w:rsid w:val="007A77FC"/>
    <w:rsid w:val="007B058E"/>
    <w:rsid w:val="007B0864"/>
    <w:rsid w:val="007B0E05"/>
    <w:rsid w:val="007B10ED"/>
    <w:rsid w:val="007B2BDF"/>
    <w:rsid w:val="007B53D9"/>
    <w:rsid w:val="007B5DB4"/>
    <w:rsid w:val="007C0360"/>
    <w:rsid w:val="007C0795"/>
    <w:rsid w:val="007C13AC"/>
    <w:rsid w:val="007C14AD"/>
    <w:rsid w:val="007C172D"/>
    <w:rsid w:val="007C1F34"/>
    <w:rsid w:val="007C272E"/>
    <w:rsid w:val="007C29A6"/>
    <w:rsid w:val="007C2CDE"/>
    <w:rsid w:val="007C3BE7"/>
    <w:rsid w:val="007C40A3"/>
    <w:rsid w:val="007C4476"/>
    <w:rsid w:val="007C6C61"/>
    <w:rsid w:val="007D083C"/>
    <w:rsid w:val="007D08BB"/>
    <w:rsid w:val="007D09C8"/>
    <w:rsid w:val="007D1085"/>
    <w:rsid w:val="007D18E1"/>
    <w:rsid w:val="007D1926"/>
    <w:rsid w:val="007D3C15"/>
    <w:rsid w:val="007D4D44"/>
    <w:rsid w:val="007D50FF"/>
    <w:rsid w:val="007D58A9"/>
    <w:rsid w:val="007D6B5D"/>
    <w:rsid w:val="007D6EC7"/>
    <w:rsid w:val="007D7183"/>
    <w:rsid w:val="007D7381"/>
    <w:rsid w:val="007D7CB2"/>
    <w:rsid w:val="007D7FFC"/>
    <w:rsid w:val="007E21DF"/>
    <w:rsid w:val="007E2920"/>
    <w:rsid w:val="007E41CB"/>
    <w:rsid w:val="007E53ED"/>
    <w:rsid w:val="007E5479"/>
    <w:rsid w:val="007E5F8E"/>
    <w:rsid w:val="007E611A"/>
    <w:rsid w:val="007E611D"/>
    <w:rsid w:val="007E79A4"/>
    <w:rsid w:val="007F072E"/>
    <w:rsid w:val="007F2366"/>
    <w:rsid w:val="007F5C48"/>
    <w:rsid w:val="007F6EC7"/>
    <w:rsid w:val="007F75A8"/>
    <w:rsid w:val="007F7EA7"/>
    <w:rsid w:val="008007C7"/>
    <w:rsid w:val="008029D8"/>
    <w:rsid w:val="00802C13"/>
    <w:rsid w:val="00802FC5"/>
    <w:rsid w:val="00803E94"/>
    <w:rsid w:val="00806590"/>
    <w:rsid w:val="0080711C"/>
    <w:rsid w:val="008077DC"/>
    <w:rsid w:val="00807B3A"/>
    <w:rsid w:val="0081078F"/>
    <w:rsid w:val="008117FD"/>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906"/>
    <w:rsid w:val="008204A2"/>
    <w:rsid w:val="008208CB"/>
    <w:rsid w:val="00820B60"/>
    <w:rsid w:val="00821363"/>
    <w:rsid w:val="00822070"/>
    <w:rsid w:val="00822142"/>
    <w:rsid w:val="00822EA3"/>
    <w:rsid w:val="00823EB1"/>
    <w:rsid w:val="0082437A"/>
    <w:rsid w:val="00825FED"/>
    <w:rsid w:val="00826D41"/>
    <w:rsid w:val="008277FA"/>
    <w:rsid w:val="00830ACB"/>
    <w:rsid w:val="0083127F"/>
    <w:rsid w:val="008312B9"/>
    <w:rsid w:val="00831EDC"/>
    <w:rsid w:val="00832700"/>
    <w:rsid w:val="00832898"/>
    <w:rsid w:val="00833187"/>
    <w:rsid w:val="00835499"/>
    <w:rsid w:val="0083556A"/>
    <w:rsid w:val="00835A0A"/>
    <w:rsid w:val="00835ECD"/>
    <w:rsid w:val="008369E5"/>
    <w:rsid w:val="008377E3"/>
    <w:rsid w:val="008378E7"/>
    <w:rsid w:val="00837F9E"/>
    <w:rsid w:val="00840667"/>
    <w:rsid w:val="008419BC"/>
    <w:rsid w:val="00841B07"/>
    <w:rsid w:val="00842C5E"/>
    <w:rsid w:val="00844345"/>
    <w:rsid w:val="0084449A"/>
    <w:rsid w:val="008449AF"/>
    <w:rsid w:val="008459EE"/>
    <w:rsid w:val="00850365"/>
    <w:rsid w:val="00850566"/>
    <w:rsid w:val="008509F8"/>
    <w:rsid w:val="00852B3C"/>
    <w:rsid w:val="008532E6"/>
    <w:rsid w:val="008536D9"/>
    <w:rsid w:val="008537D8"/>
    <w:rsid w:val="00853FF2"/>
    <w:rsid w:val="00854221"/>
    <w:rsid w:val="008549DA"/>
    <w:rsid w:val="00854ECD"/>
    <w:rsid w:val="00855910"/>
    <w:rsid w:val="00855B3D"/>
    <w:rsid w:val="0085795D"/>
    <w:rsid w:val="008606F2"/>
    <w:rsid w:val="00860DF1"/>
    <w:rsid w:val="00861540"/>
    <w:rsid w:val="00861DFF"/>
    <w:rsid w:val="0086233D"/>
    <w:rsid w:val="00862936"/>
    <w:rsid w:val="008629B3"/>
    <w:rsid w:val="00863B36"/>
    <w:rsid w:val="008648AF"/>
    <w:rsid w:val="00865BA4"/>
    <w:rsid w:val="0086745D"/>
    <w:rsid w:val="00867846"/>
    <w:rsid w:val="00870BF0"/>
    <w:rsid w:val="008716D8"/>
    <w:rsid w:val="008717CE"/>
    <w:rsid w:val="00872AF7"/>
    <w:rsid w:val="0087408A"/>
    <w:rsid w:val="00875ABA"/>
    <w:rsid w:val="008771D6"/>
    <w:rsid w:val="008776B0"/>
    <w:rsid w:val="0088012D"/>
    <w:rsid w:val="00880858"/>
    <w:rsid w:val="00880D64"/>
    <w:rsid w:val="00880FBB"/>
    <w:rsid w:val="00881C47"/>
    <w:rsid w:val="00882586"/>
    <w:rsid w:val="008829E3"/>
    <w:rsid w:val="008831D9"/>
    <w:rsid w:val="00883E1F"/>
    <w:rsid w:val="00884237"/>
    <w:rsid w:val="008851AC"/>
    <w:rsid w:val="00886DEF"/>
    <w:rsid w:val="00887583"/>
    <w:rsid w:val="00887708"/>
    <w:rsid w:val="00887BE4"/>
    <w:rsid w:val="008912E0"/>
    <w:rsid w:val="00891445"/>
    <w:rsid w:val="0089153D"/>
    <w:rsid w:val="00892781"/>
    <w:rsid w:val="00893604"/>
    <w:rsid w:val="008937C5"/>
    <w:rsid w:val="008939BF"/>
    <w:rsid w:val="00895A28"/>
    <w:rsid w:val="00897183"/>
    <w:rsid w:val="008A1B17"/>
    <w:rsid w:val="008A2528"/>
    <w:rsid w:val="008A2992"/>
    <w:rsid w:val="008A4CB5"/>
    <w:rsid w:val="008A5AFD"/>
    <w:rsid w:val="008A6645"/>
    <w:rsid w:val="008A6CD4"/>
    <w:rsid w:val="008A788A"/>
    <w:rsid w:val="008A7AE9"/>
    <w:rsid w:val="008B1164"/>
    <w:rsid w:val="008B47B4"/>
    <w:rsid w:val="008B5396"/>
    <w:rsid w:val="008B581F"/>
    <w:rsid w:val="008B6663"/>
    <w:rsid w:val="008B7949"/>
    <w:rsid w:val="008C03C0"/>
    <w:rsid w:val="008C0FD0"/>
    <w:rsid w:val="008C1A82"/>
    <w:rsid w:val="008C3418"/>
    <w:rsid w:val="008C4913"/>
    <w:rsid w:val="008C4AB5"/>
    <w:rsid w:val="008C4B46"/>
    <w:rsid w:val="008C5478"/>
    <w:rsid w:val="008C5623"/>
    <w:rsid w:val="008C57E5"/>
    <w:rsid w:val="008C5AD6"/>
    <w:rsid w:val="008C5D4E"/>
    <w:rsid w:val="008C607E"/>
    <w:rsid w:val="008C7A4B"/>
    <w:rsid w:val="008D0C05"/>
    <w:rsid w:val="008D4031"/>
    <w:rsid w:val="008D57AD"/>
    <w:rsid w:val="008D5ADC"/>
    <w:rsid w:val="008D668D"/>
    <w:rsid w:val="008D71CE"/>
    <w:rsid w:val="008E09B2"/>
    <w:rsid w:val="008E0E94"/>
    <w:rsid w:val="008E1234"/>
    <w:rsid w:val="008E197A"/>
    <w:rsid w:val="008E235C"/>
    <w:rsid w:val="008E444B"/>
    <w:rsid w:val="008E4C45"/>
    <w:rsid w:val="008E5787"/>
    <w:rsid w:val="008E7204"/>
    <w:rsid w:val="008E75A3"/>
    <w:rsid w:val="008F039B"/>
    <w:rsid w:val="008F1C67"/>
    <w:rsid w:val="008F203F"/>
    <w:rsid w:val="008F238D"/>
    <w:rsid w:val="008F2611"/>
    <w:rsid w:val="008F2A63"/>
    <w:rsid w:val="008F3544"/>
    <w:rsid w:val="008F42CB"/>
    <w:rsid w:val="008F42E6"/>
    <w:rsid w:val="008F4312"/>
    <w:rsid w:val="008F4970"/>
    <w:rsid w:val="008F4DB4"/>
    <w:rsid w:val="008F57B7"/>
    <w:rsid w:val="008F6711"/>
    <w:rsid w:val="008F67B2"/>
    <w:rsid w:val="008F6B5A"/>
    <w:rsid w:val="008F731E"/>
    <w:rsid w:val="00900BB5"/>
    <w:rsid w:val="00900F6E"/>
    <w:rsid w:val="009014EF"/>
    <w:rsid w:val="00902B42"/>
    <w:rsid w:val="00903A59"/>
    <w:rsid w:val="00904D91"/>
    <w:rsid w:val="00905004"/>
    <w:rsid w:val="009057D2"/>
    <w:rsid w:val="00905A7F"/>
    <w:rsid w:val="00906247"/>
    <w:rsid w:val="00906272"/>
    <w:rsid w:val="009064A2"/>
    <w:rsid w:val="00907599"/>
    <w:rsid w:val="00910F8F"/>
    <w:rsid w:val="0091118D"/>
    <w:rsid w:val="00911AC5"/>
    <w:rsid w:val="0091261A"/>
    <w:rsid w:val="0091385F"/>
    <w:rsid w:val="009142A7"/>
    <w:rsid w:val="009142B2"/>
    <w:rsid w:val="00914B92"/>
    <w:rsid w:val="00915758"/>
    <w:rsid w:val="00915A9B"/>
    <w:rsid w:val="00916FD7"/>
    <w:rsid w:val="00917E88"/>
    <w:rsid w:val="00920173"/>
    <w:rsid w:val="00920677"/>
    <w:rsid w:val="00920771"/>
    <w:rsid w:val="00920C8A"/>
    <w:rsid w:val="009218C5"/>
    <w:rsid w:val="00921E02"/>
    <w:rsid w:val="009225A7"/>
    <w:rsid w:val="0092354F"/>
    <w:rsid w:val="009235F0"/>
    <w:rsid w:val="00924D61"/>
    <w:rsid w:val="009278D5"/>
    <w:rsid w:val="00927FEB"/>
    <w:rsid w:val="00931775"/>
    <w:rsid w:val="00932F94"/>
    <w:rsid w:val="00933E87"/>
    <w:rsid w:val="00934BB2"/>
    <w:rsid w:val="009362D1"/>
    <w:rsid w:val="00936D66"/>
    <w:rsid w:val="0094033A"/>
    <w:rsid w:val="0094091B"/>
    <w:rsid w:val="009409F4"/>
    <w:rsid w:val="00940EA4"/>
    <w:rsid w:val="00941581"/>
    <w:rsid w:val="00941A27"/>
    <w:rsid w:val="00943027"/>
    <w:rsid w:val="009441DB"/>
    <w:rsid w:val="00944591"/>
    <w:rsid w:val="00944CAA"/>
    <w:rsid w:val="00944EF3"/>
    <w:rsid w:val="009459D6"/>
    <w:rsid w:val="00945D55"/>
    <w:rsid w:val="009460BB"/>
    <w:rsid w:val="00946444"/>
    <w:rsid w:val="0094736E"/>
    <w:rsid w:val="00947FF8"/>
    <w:rsid w:val="0095165A"/>
    <w:rsid w:val="00951CE8"/>
    <w:rsid w:val="00952D70"/>
    <w:rsid w:val="00953565"/>
    <w:rsid w:val="00953F50"/>
    <w:rsid w:val="00954C90"/>
    <w:rsid w:val="00955A8E"/>
    <w:rsid w:val="00955CB6"/>
    <w:rsid w:val="0095758E"/>
    <w:rsid w:val="00957831"/>
    <w:rsid w:val="00957E42"/>
    <w:rsid w:val="00961347"/>
    <w:rsid w:val="00961A79"/>
    <w:rsid w:val="00962377"/>
    <w:rsid w:val="00962886"/>
    <w:rsid w:val="00963507"/>
    <w:rsid w:val="00963936"/>
    <w:rsid w:val="00963B87"/>
    <w:rsid w:val="00964681"/>
    <w:rsid w:val="009666C0"/>
    <w:rsid w:val="00966A05"/>
    <w:rsid w:val="00967FC7"/>
    <w:rsid w:val="009704BC"/>
    <w:rsid w:val="009723A1"/>
    <w:rsid w:val="00972E97"/>
    <w:rsid w:val="00973614"/>
    <w:rsid w:val="00973CC2"/>
    <w:rsid w:val="009742AB"/>
    <w:rsid w:val="009749B1"/>
    <w:rsid w:val="00975352"/>
    <w:rsid w:val="00976C0B"/>
    <w:rsid w:val="0097724C"/>
    <w:rsid w:val="00980866"/>
    <w:rsid w:val="00980D24"/>
    <w:rsid w:val="00982037"/>
    <w:rsid w:val="009824DF"/>
    <w:rsid w:val="0098335A"/>
    <w:rsid w:val="0098358E"/>
    <w:rsid w:val="0098405A"/>
    <w:rsid w:val="0098426F"/>
    <w:rsid w:val="009877D2"/>
    <w:rsid w:val="00987845"/>
    <w:rsid w:val="00991A93"/>
    <w:rsid w:val="009946E4"/>
    <w:rsid w:val="009948C1"/>
    <w:rsid w:val="00996772"/>
    <w:rsid w:val="009970BF"/>
    <w:rsid w:val="00997A7D"/>
    <w:rsid w:val="009A0062"/>
    <w:rsid w:val="009A0E5E"/>
    <w:rsid w:val="009A0F09"/>
    <w:rsid w:val="009A1188"/>
    <w:rsid w:val="009A12F2"/>
    <w:rsid w:val="009A36A1"/>
    <w:rsid w:val="009A44FA"/>
    <w:rsid w:val="009A4689"/>
    <w:rsid w:val="009B09CD"/>
    <w:rsid w:val="009B1471"/>
    <w:rsid w:val="009B2383"/>
    <w:rsid w:val="009B2958"/>
    <w:rsid w:val="009B2B91"/>
    <w:rsid w:val="009B3EC3"/>
    <w:rsid w:val="009B4356"/>
    <w:rsid w:val="009B4EE3"/>
    <w:rsid w:val="009B5A5E"/>
    <w:rsid w:val="009B6BA2"/>
    <w:rsid w:val="009C0566"/>
    <w:rsid w:val="009C23A8"/>
    <w:rsid w:val="009C2AC9"/>
    <w:rsid w:val="009C2CEF"/>
    <w:rsid w:val="009C30AA"/>
    <w:rsid w:val="009C43D1"/>
    <w:rsid w:val="009C46A4"/>
    <w:rsid w:val="009C5608"/>
    <w:rsid w:val="009C59A6"/>
    <w:rsid w:val="009C69CD"/>
    <w:rsid w:val="009C6A52"/>
    <w:rsid w:val="009C6C4B"/>
    <w:rsid w:val="009D0A30"/>
    <w:rsid w:val="009D0AB2"/>
    <w:rsid w:val="009D0C1F"/>
    <w:rsid w:val="009D3276"/>
    <w:rsid w:val="009D444C"/>
    <w:rsid w:val="009D4525"/>
    <w:rsid w:val="009D473A"/>
    <w:rsid w:val="009D4B14"/>
    <w:rsid w:val="009D518F"/>
    <w:rsid w:val="009D5F93"/>
    <w:rsid w:val="009E03F1"/>
    <w:rsid w:val="009E0636"/>
    <w:rsid w:val="009E1169"/>
    <w:rsid w:val="009E1533"/>
    <w:rsid w:val="009E2715"/>
    <w:rsid w:val="009E2785"/>
    <w:rsid w:val="009E4550"/>
    <w:rsid w:val="009E48CC"/>
    <w:rsid w:val="009E5870"/>
    <w:rsid w:val="009E6A46"/>
    <w:rsid w:val="009F08F6"/>
    <w:rsid w:val="009F0CDB"/>
    <w:rsid w:val="009F29E6"/>
    <w:rsid w:val="009F39CB"/>
    <w:rsid w:val="009F3F07"/>
    <w:rsid w:val="009F6F5A"/>
    <w:rsid w:val="00A00323"/>
    <w:rsid w:val="00A00EE5"/>
    <w:rsid w:val="00A031AE"/>
    <w:rsid w:val="00A031BA"/>
    <w:rsid w:val="00A03E68"/>
    <w:rsid w:val="00A049E2"/>
    <w:rsid w:val="00A05AE8"/>
    <w:rsid w:val="00A05EB9"/>
    <w:rsid w:val="00A06AE1"/>
    <w:rsid w:val="00A070C0"/>
    <w:rsid w:val="00A077D4"/>
    <w:rsid w:val="00A11EE3"/>
    <w:rsid w:val="00A1219B"/>
    <w:rsid w:val="00A13337"/>
    <w:rsid w:val="00A1344B"/>
    <w:rsid w:val="00A13908"/>
    <w:rsid w:val="00A16A55"/>
    <w:rsid w:val="00A170C6"/>
    <w:rsid w:val="00A17B98"/>
    <w:rsid w:val="00A20076"/>
    <w:rsid w:val="00A2131A"/>
    <w:rsid w:val="00A219A9"/>
    <w:rsid w:val="00A219E7"/>
    <w:rsid w:val="00A21FD2"/>
    <w:rsid w:val="00A2290B"/>
    <w:rsid w:val="00A229E4"/>
    <w:rsid w:val="00A23AC0"/>
    <w:rsid w:val="00A2417A"/>
    <w:rsid w:val="00A246C2"/>
    <w:rsid w:val="00A256BB"/>
    <w:rsid w:val="00A26865"/>
    <w:rsid w:val="00A26D8D"/>
    <w:rsid w:val="00A27200"/>
    <w:rsid w:val="00A27692"/>
    <w:rsid w:val="00A277DA"/>
    <w:rsid w:val="00A304FC"/>
    <w:rsid w:val="00A315C2"/>
    <w:rsid w:val="00A33FD1"/>
    <w:rsid w:val="00A3560F"/>
    <w:rsid w:val="00A35D4E"/>
    <w:rsid w:val="00A35DD1"/>
    <w:rsid w:val="00A36DC1"/>
    <w:rsid w:val="00A40884"/>
    <w:rsid w:val="00A429D8"/>
    <w:rsid w:val="00A42AD3"/>
    <w:rsid w:val="00A42C28"/>
    <w:rsid w:val="00A434B9"/>
    <w:rsid w:val="00A43802"/>
    <w:rsid w:val="00A43B6B"/>
    <w:rsid w:val="00A45963"/>
    <w:rsid w:val="00A45C7E"/>
    <w:rsid w:val="00A46AF0"/>
    <w:rsid w:val="00A477E6"/>
    <w:rsid w:val="00A4790E"/>
    <w:rsid w:val="00A47C1B"/>
    <w:rsid w:val="00A508AE"/>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89A"/>
    <w:rsid w:val="00A63DC8"/>
    <w:rsid w:val="00A641C6"/>
    <w:rsid w:val="00A642FC"/>
    <w:rsid w:val="00A664A1"/>
    <w:rsid w:val="00A66C6D"/>
    <w:rsid w:val="00A66CBC"/>
    <w:rsid w:val="00A66FD7"/>
    <w:rsid w:val="00A675B8"/>
    <w:rsid w:val="00A67F5E"/>
    <w:rsid w:val="00A7025D"/>
    <w:rsid w:val="00A70990"/>
    <w:rsid w:val="00A70C5A"/>
    <w:rsid w:val="00A72B84"/>
    <w:rsid w:val="00A7357D"/>
    <w:rsid w:val="00A74E09"/>
    <w:rsid w:val="00A75655"/>
    <w:rsid w:val="00A809AC"/>
    <w:rsid w:val="00A80BD1"/>
    <w:rsid w:val="00A80E2F"/>
    <w:rsid w:val="00A81018"/>
    <w:rsid w:val="00A83026"/>
    <w:rsid w:val="00A841CC"/>
    <w:rsid w:val="00A844CE"/>
    <w:rsid w:val="00A84FE2"/>
    <w:rsid w:val="00A850B3"/>
    <w:rsid w:val="00A85220"/>
    <w:rsid w:val="00A869D2"/>
    <w:rsid w:val="00A878E8"/>
    <w:rsid w:val="00A90385"/>
    <w:rsid w:val="00A908E5"/>
    <w:rsid w:val="00A911C4"/>
    <w:rsid w:val="00A91EAA"/>
    <w:rsid w:val="00A91EC4"/>
    <w:rsid w:val="00A9264B"/>
    <w:rsid w:val="00A93FD4"/>
    <w:rsid w:val="00A95E21"/>
    <w:rsid w:val="00A963A4"/>
    <w:rsid w:val="00A96A5D"/>
    <w:rsid w:val="00A96DCC"/>
    <w:rsid w:val="00AA0740"/>
    <w:rsid w:val="00AA162D"/>
    <w:rsid w:val="00AA188F"/>
    <w:rsid w:val="00AA2B9C"/>
    <w:rsid w:val="00AA3C3D"/>
    <w:rsid w:val="00AA3F33"/>
    <w:rsid w:val="00AA3F98"/>
    <w:rsid w:val="00AA486A"/>
    <w:rsid w:val="00AA53B0"/>
    <w:rsid w:val="00AA5809"/>
    <w:rsid w:val="00AA63A9"/>
    <w:rsid w:val="00AA6965"/>
    <w:rsid w:val="00AA6F19"/>
    <w:rsid w:val="00AA7E07"/>
    <w:rsid w:val="00AB0B3D"/>
    <w:rsid w:val="00AB0FBA"/>
    <w:rsid w:val="00AB1112"/>
    <w:rsid w:val="00AB1607"/>
    <w:rsid w:val="00AB17F6"/>
    <w:rsid w:val="00AB3570"/>
    <w:rsid w:val="00AB3DCB"/>
    <w:rsid w:val="00AB3F09"/>
    <w:rsid w:val="00AB4292"/>
    <w:rsid w:val="00AB4411"/>
    <w:rsid w:val="00AB4E03"/>
    <w:rsid w:val="00AB4F31"/>
    <w:rsid w:val="00AB606F"/>
    <w:rsid w:val="00AC0237"/>
    <w:rsid w:val="00AC14B8"/>
    <w:rsid w:val="00AC1B5C"/>
    <w:rsid w:val="00AC1B7C"/>
    <w:rsid w:val="00AC3A4B"/>
    <w:rsid w:val="00AC3A66"/>
    <w:rsid w:val="00AC439A"/>
    <w:rsid w:val="00AC4CE3"/>
    <w:rsid w:val="00AC60C2"/>
    <w:rsid w:val="00AC6336"/>
    <w:rsid w:val="00AC675D"/>
    <w:rsid w:val="00AC76C6"/>
    <w:rsid w:val="00AD1A14"/>
    <w:rsid w:val="00AD268D"/>
    <w:rsid w:val="00AD3749"/>
    <w:rsid w:val="00AD3F85"/>
    <w:rsid w:val="00AD4829"/>
    <w:rsid w:val="00AD644E"/>
    <w:rsid w:val="00AD64D8"/>
    <w:rsid w:val="00AD6723"/>
    <w:rsid w:val="00AD6AE6"/>
    <w:rsid w:val="00AD700C"/>
    <w:rsid w:val="00AD7FBD"/>
    <w:rsid w:val="00AE185F"/>
    <w:rsid w:val="00AE23BE"/>
    <w:rsid w:val="00AE43E1"/>
    <w:rsid w:val="00AE4E8A"/>
    <w:rsid w:val="00AE54EB"/>
    <w:rsid w:val="00AE7BCF"/>
    <w:rsid w:val="00AE7D6D"/>
    <w:rsid w:val="00AF1156"/>
    <w:rsid w:val="00AF1B15"/>
    <w:rsid w:val="00AF1C91"/>
    <w:rsid w:val="00AF1D18"/>
    <w:rsid w:val="00AF476B"/>
    <w:rsid w:val="00AF5F1D"/>
    <w:rsid w:val="00AF5FF7"/>
    <w:rsid w:val="00AF71D8"/>
    <w:rsid w:val="00AF794B"/>
    <w:rsid w:val="00B0051A"/>
    <w:rsid w:val="00B02952"/>
    <w:rsid w:val="00B03DB7"/>
    <w:rsid w:val="00B04957"/>
    <w:rsid w:val="00B04CB8"/>
    <w:rsid w:val="00B05405"/>
    <w:rsid w:val="00B05435"/>
    <w:rsid w:val="00B05658"/>
    <w:rsid w:val="00B05B3B"/>
    <w:rsid w:val="00B05C4E"/>
    <w:rsid w:val="00B05F15"/>
    <w:rsid w:val="00B06E86"/>
    <w:rsid w:val="00B07F24"/>
    <w:rsid w:val="00B116A0"/>
    <w:rsid w:val="00B11981"/>
    <w:rsid w:val="00B12087"/>
    <w:rsid w:val="00B1396E"/>
    <w:rsid w:val="00B13B81"/>
    <w:rsid w:val="00B14277"/>
    <w:rsid w:val="00B149C0"/>
    <w:rsid w:val="00B14E17"/>
    <w:rsid w:val="00B15372"/>
    <w:rsid w:val="00B1581A"/>
    <w:rsid w:val="00B16515"/>
    <w:rsid w:val="00B17F46"/>
    <w:rsid w:val="00B20519"/>
    <w:rsid w:val="00B205C7"/>
    <w:rsid w:val="00B22C00"/>
    <w:rsid w:val="00B22F18"/>
    <w:rsid w:val="00B2361F"/>
    <w:rsid w:val="00B23C2E"/>
    <w:rsid w:val="00B26572"/>
    <w:rsid w:val="00B2692B"/>
    <w:rsid w:val="00B2718B"/>
    <w:rsid w:val="00B3030F"/>
    <w:rsid w:val="00B303A0"/>
    <w:rsid w:val="00B3040A"/>
    <w:rsid w:val="00B348D8"/>
    <w:rsid w:val="00B350FD"/>
    <w:rsid w:val="00B35ECD"/>
    <w:rsid w:val="00B36EE9"/>
    <w:rsid w:val="00B400C2"/>
    <w:rsid w:val="00B40221"/>
    <w:rsid w:val="00B41ADF"/>
    <w:rsid w:val="00B41C74"/>
    <w:rsid w:val="00B41FC5"/>
    <w:rsid w:val="00B422A1"/>
    <w:rsid w:val="00B447D8"/>
    <w:rsid w:val="00B45A5E"/>
    <w:rsid w:val="00B51003"/>
    <w:rsid w:val="00B51194"/>
    <w:rsid w:val="00B5142C"/>
    <w:rsid w:val="00B52374"/>
    <w:rsid w:val="00B5292B"/>
    <w:rsid w:val="00B54904"/>
    <w:rsid w:val="00B5499F"/>
    <w:rsid w:val="00B54B9B"/>
    <w:rsid w:val="00B54BCB"/>
    <w:rsid w:val="00B554D4"/>
    <w:rsid w:val="00B56B13"/>
    <w:rsid w:val="00B5710E"/>
    <w:rsid w:val="00B5776D"/>
    <w:rsid w:val="00B57968"/>
    <w:rsid w:val="00B57C88"/>
    <w:rsid w:val="00B57E9D"/>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F8D"/>
    <w:rsid w:val="00B661D7"/>
    <w:rsid w:val="00B67DB4"/>
    <w:rsid w:val="00B7006B"/>
    <w:rsid w:val="00B70F13"/>
    <w:rsid w:val="00B712F4"/>
    <w:rsid w:val="00B714BA"/>
    <w:rsid w:val="00B71596"/>
    <w:rsid w:val="00B71CC1"/>
    <w:rsid w:val="00B73C63"/>
    <w:rsid w:val="00B73F19"/>
    <w:rsid w:val="00B74E3D"/>
    <w:rsid w:val="00B753D1"/>
    <w:rsid w:val="00B779E0"/>
    <w:rsid w:val="00B77BB8"/>
    <w:rsid w:val="00B80775"/>
    <w:rsid w:val="00B81146"/>
    <w:rsid w:val="00B8242B"/>
    <w:rsid w:val="00B83455"/>
    <w:rsid w:val="00B834B6"/>
    <w:rsid w:val="00B844E8"/>
    <w:rsid w:val="00B853C6"/>
    <w:rsid w:val="00B8559C"/>
    <w:rsid w:val="00B86E78"/>
    <w:rsid w:val="00B8744F"/>
    <w:rsid w:val="00B8773A"/>
    <w:rsid w:val="00B905D1"/>
    <w:rsid w:val="00B90D92"/>
    <w:rsid w:val="00B90E43"/>
    <w:rsid w:val="00B92315"/>
    <w:rsid w:val="00B9272C"/>
    <w:rsid w:val="00B936F0"/>
    <w:rsid w:val="00B94B98"/>
    <w:rsid w:val="00B94CAC"/>
    <w:rsid w:val="00B957CB"/>
    <w:rsid w:val="00B96C04"/>
    <w:rsid w:val="00B979A3"/>
    <w:rsid w:val="00BA06B3"/>
    <w:rsid w:val="00BA32BA"/>
    <w:rsid w:val="00BA32CA"/>
    <w:rsid w:val="00BA477A"/>
    <w:rsid w:val="00BA6C7C"/>
    <w:rsid w:val="00BA7016"/>
    <w:rsid w:val="00BA7736"/>
    <w:rsid w:val="00BA787B"/>
    <w:rsid w:val="00BA7CE3"/>
    <w:rsid w:val="00BB06E5"/>
    <w:rsid w:val="00BB14F5"/>
    <w:rsid w:val="00BB20F2"/>
    <w:rsid w:val="00BB2903"/>
    <w:rsid w:val="00BB41E5"/>
    <w:rsid w:val="00BB4582"/>
    <w:rsid w:val="00BB5178"/>
    <w:rsid w:val="00BB67AE"/>
    <w:rsid w:val="00BB728B"/>
    <w:rsid w:val="00BB7702"/>
    <w:rsid w:val="00BB7718"/>
    <w:rsid w:val="00BC049F"/>
    <w:rsid w:val="00BC11E8"/>
    <w:rsid w:val="00BC1B54"/>
    <w:rsid w:val="00BC3609"/>
    <w:rsid w:val="00BC465F"/>
    <w:rsid w:val="00BC559F"/>
    <w:rsid w:val="00BC5869"/>
    <w:rsid w:val="00BC62F7"/>
    <w:rsid w:val="00BC6B01"/>
    <w:rsid w:val="00BC757F"/>
    <w:rsid w:val="00BD003A"/>
    <w:rsid w:val="00BD1D45"/>
    <w:rsid w:val="00BD3099"/>
    <w:rsid w:val="00BD3E62"/>
    <w:rsid w:val="00BD4185"/>
    <w:rsid w:val="00BD51A9"/>
    <w:rsid w:val="00BD686B"/>
    <w:rsid w:val="00BD73E6"/>
    <w:rsid w:val="00BE13C2"/>
    <w:rsid w:val="00BE1A8C"/>
    <w:rsid w:val="00BE21A9"/>
    <w:rsid w:val="00BE263E"/>
    <w:rsid w:val="00BE3A54"/>
    <w:rsid w:val="00BE3F11"/>
    <w:rsid w:val="00BE438D"/>
    <w:rsid w:val="00BE603A"/>
    <w:rsid w:val="00BE63E6"/>
    <w:rsid w:val="00BE6ADE"/>
    <w:rsid w:val="00BE6CB3"/>
    <w:rsid w:val="00BE7D3E"/>
    <w:rsid w:val="00BF1357"/>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428C"/>
    <w:rsid w:val="00C04532"/>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35C1"/>
    <w:rsid w:val="00C237F5"/>
    <w:rsid w:val="00C23D48"/>
    <w:rsid w:val="00C23DC1"/>
    <w:rsid w:val="00C24241"/>
    <w:rsid w:val="00C247D2"/>
    <w:rsid w:val="00C248DD"/>
    <w:rsid w:val="00C24A70"/>
    <w:rsid w:val="00C24AB5"/>
    <w:rsid w:val="00C24DF6"/>
    <w:rsid w:val="00C26C88"/>
    <w:rsid w:val="00C3021E"/>
    <w:rsid w:val="00C31531"/>
    <w:rsid w:val="00C317AA"/>
    <w:rsid w:val="00C31EF2"/>
    <w:rsid w:val="00C325C5"/>
    <w:rsid w:val="00C328F2"/>
    <w:rsid w:val="00C34A7D"/>
    <w:rsid w:val="00C34B1A"/>
    <w:rsid w:val="00C35570"/>
    <w:rsid w:val="00C3581E"/>
    <w:rsid w:val="00C3596F"/>
    <w:rsid w:val="00C36247"/>
    <w:rsid w:val="00C3671A"/>
    <w:rsid w:val="00C373F2"/>
    <w:rsid w:val="00C40424"/>
    <w:rsid w:val="00C4276C"/>
    <w:rsid w:val="00C4329D"/>
    <w:rsid w:val="00C43374"/>
    <w:rsid w:val="00C45A69"/>
    <w:rsid w:val="00C462B1"/>
    <w:rsid w:val="00C46538"/>
    <w:rsid w:val="00C46AA2"/>
    <w:rsid w:val="00C46C48"/>
    <w:rsid w:val="00C47885"/>
    <w:rsid w:val="00C5056B"/>
    <w:rsid w:val="00C50BCF"/>
    <w:rsid w:val="00C51A87"/>
    <w:rsid w:val="00C51E3D"/>
    <w:rsid w:val="00C5217A"/>
    <w:rsid w:val="00C542F0"/>
    <w:rsid w:val="00C55F0E"/>
    <w:rsid w:val="00C5709A"/>
    <w:rsid w:val="00C57CDB"/>
    <w:rsid w:val="00C57F04"/>
    <w:rsid w:val="00C60A9B"/>
    <w:rsid w:val="00C60F8E"/>
    <w:rsid w:val="00C6108B"/>
    <w:rsid w:val="00C62F58"/>
    <w:rsid w:val="00C633AB"/>
    <w:rsid w:val="00C6522B"/>
    <w:rsid w:val="00C66B2F"/>
    <w:rsid w:val="00C71C35"/>
    <w:rsid w:val="00C7233D"/>
    <w:rsid w:val="00C723BC"/>
    <w:rsid w:val="00C72B2A"/>
    <w:rsid w:val="00C73810"/>
    <w:rsid w:val="00C73F85"/>
    <w:rsid w:val="00C7480A"/>
    <w:rsid w:val="00C76888"/>
    <w:rsid w:val="00C77876"/>
    <w:rsid w:val="00C80C9F"/>
    <w:rsid w:val="00C80D03"/>
    <w:rsid w:val="00C80D37"/>
    <w:rsid w:val="00C81304"/>
    <w:rsid w:val="00C81431"/>
    <w:rsid w:val="00C8151A"/>
    <w:rsid w:val="00C81770"/>
    <w:rsid w:val="00C81C99"/>
    <w:rsid w:val="00C82355"/>
    <w:rsid w:val="00C824CE"/>
    <w:rsid w:val="00C82609"/>
    <w:rsid w:val="00C82804"/>
    <w:rsid w:val="00C85C0F"/>
    <w:rsid w:val="00C8640E"/>
    <w:rsid w:val="00C86645"/>
    <w:rsid w:val="00C86743"/>
    <w:rsid w:val="00C87821"/>
    <w:rsid w:val="00C8795F"/>
    <w:rsid w:val="00C91626"/>
    <w:rsid w:val="00C92726"/>
    <w:rsid w:val="00C92DA4"/>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CDB"/>
    <w:rsid w:val="00CA6689"/>
    <w:rsid w:val="00CA6C7B"/>
    <w:rsid w:val="00CA73A0"/>
    <w:rsid w:val="00CA7E6D"/>
    <w:rsid w:val="00CB147A"/>
    <w:rsid w:val="00CB17C6"/>
    <w:rsid w:val="00CB285C"/>
    <w:rsid w:val="00CB392A"/>
    <w:rsid w:val="00CB4163"/>
    <w:rsid w:val="00CB47C1"/>
    <w:rsid w:val="00CB4B47"/>
    <w:rsid w:val="00CB6234"/>
    <w:rsid w:val="00CB62CB"/>
    <w:rsid w:val="00CB6E99"/>
    <w:rsid w:val="00CB70F1"/>
    <w:rsid w:val="00CB7A46"/>
    <w:rsid w:val="00CC0458"/>
    <w:rsid w:val="00CC0A9B"/>
    <w:rsid w:val="00CC18CF"/>
    <w:rsid w:val="00CC251D"/>
    <w:rsid w:val="00CC30A3"/>
    <w:rsid w:val="00CC3806"/>
    <w:rsid w:val="00CC4281"/>
    <w:rsid w:val="00CC42F8"/>
    <w:rsid w:val="00CC4BC7"/>
    <w:rsid w:val="00CC568A"/>
    <w:rsid w:val="00CC648A"/>
    <w:rsid w:val="00CC71F9"/>
    <w:rsid w:val="00CC76CE"/>
    <w:rsid w:val="00CD0910"/>
    <w:rsid w:val="00CD0ABD"/>
    <w:rsid w:val="00CD0CDA"/>
    <w:rsid w:val="00CD2111"/>
    <w:rsid w:val="00CD259C"/>
    <w:rsid w:val="00CD480B"/>
    <w:rsid w:val="00CD4A93"/>
    <w:rsid w:val="00CD6F45"/>
    <w:rsid w:val="00CE09AE"/>
    <w:rsid w:val="00CE0B25"/>
    <w:rsid w:val="00CE0BE9"/>
    <w:rsid w:val="00CE2CA5"/>
    <w:rsid w:val="00CE3B09"/>
    <w:rsid w:val="00CE3DDC"/>
    <w:rsid w:val="00CE3F65"/>
    <w:rsid w:val="00CE3FFA"/>
    <w:rsid w:val="00CE4BAA"/>
    <w:rsid w:val="00CE63EE"/>
    <w:rsid w:val="00CE66F4"/>
    <w:rsid w:val="00CE7285"/>
    <w:rsid w:val="00CE7EE1"/>
    <w:rsid w:val="00CF0118"/>
    <w:rsid w:val="00CF16FB"/>
    <w:rsid w:val="00CF2295"/>
    <w:rsid w:val="00CF3BDE"/>
    <w:rsid w:val="00CF6654"/>
    <w:rsid w:val="00CF6F66"/>
    <w:rsid w:val="00CF7E12"/>
    <w:rsid w:val="00D00106"/>
    <w:rsid w:val="00D01345"/>
    <w:rsid w:val="00D020F4"/>
    <w:rsid w:val="00D0306E"/>
    <w:rsid w:val="00D04391"/>
    <w:rsid w:val="00D047DF"/>
    <w:rsid w:val="00D050C0"/>
    <w:rsid w:val="00D05DEB"/>
    <w:rsid w:val="00D05F32"/>
    <w:rsid w:val="00D07ABE"/>
    <w:rsid w:val="00D07D5B"/>
    <w:rsid w:val="00D10338"/>
    <w:rsid w:val="00D10F21"/>
    <w:rsid w:val="00D13972"/>
    <w:rsid w:val="00D140F8"/>
    <w:rsid w:val="00D152E1"/>
    <w:rsid w:val="00D15DEC"/>
    <w:rsid w:val="00D17833"/>
    <w:rsid w:val="00D202C0"/>
    <w:rsid w:val="00D205D6"/>
    <w:rsid w:val="00D22352"/>
    <w:rsid w:val="00D2694A"/>
    <w:rsid w:val="00D26B31"/>
    <w:rsid w:val="00D277CF"/>
    <w:rsid w:val="00D30761"/>
    <w:rsid w:val="00D3079C"/>
    <w:rsid w:val="00D307A6"/>
    <w:rsid w:val="00D312F2"/>
    <w:rsid w:val="00D33692"/>
    <w:rsid w:val="00D33C85"/>
    <w:rsid w:val="00D35EFF"/>
    <w:rsid w:val="00D36C35"/>
    <w:rsid w:val="00D41C47"/>
    <w:rsid w:val="00D42073"/>
    <w:rsid w:val="00D472B8"/>
    <w:rsid w:val="00D50268"/>
    <w:rsid w:val="00D50618"/>
    <w:rsid w:val="00D50C35"/>
    <w:rsid w:val="00D5195A"/>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249"/>
    <w:rsid w:val="00D65620"/>
    <w:rsid w:val="00D65FF8"/>
    <w:rsid w:val="00D6710D"/>
    <w:rsid w:val="00D72906"/>
    <w:rsid w:val="00D72BC8"/>
    <w:rsid w:val="00D72BCE"/>
    <w:rsid w:val="00D73CFB"/>
    <w:rsid w:val="00D73E07"/>
    <w:rsid w:val="00D740A7"/>
    <w:rsid w:val="00D74A52"/>
    <w:rsid w:val="00D74DE9"/>
    <w:rsid w:val="00D755EE"/>
    <w:rsid w:val="00D7707D"/>
    <w:rsid w:val="00D77E65"/>
    <w:rsid w:val="00D8147A"/>
    <w:rsid w:val="00D826B4"/>
    <w:rsid w:val="00D8422A"/>
    <w:rsid w:val="00D84566"/>
    <w:rsid w:val="00D853F4"/>
    <w:rsid w:val="00D86197"/>
    <w:rsid w:val="00D86499"/>
    <w:rsid w:val="00D8752F"/>
    <w:rsid w:val="00D87BD6"/>
    <w:rsid w:val="00D91970"/>
    <w:rsid w:val="00D91FA4"/>
    <w:rsid w:val="00D92951"/>
    <w:rsid w:val="00D929ED"/>
    <w:rsid w:val="00D92C11"/>
    <w:rsid w:val="00D9485C"/>
    <w:rsid w:val="00D94B05"/>
    <w:rsid w:val="00D95BF4"/>
    <w:rsid w:val="00D9667F"/>
    <w:rsid w:val="00D97318"/>
    <w:rsid w:val="00D97DF1"/>
    <w:rsid w:val="00DA122F"/>
    <w:rsid w:val="00DA161E"/>
    <w:rsid w:val="00DA1EAF"/>
    <w:rsid w:val="00DA354F"/>
    <w:rsid w:val="00DA3576"/>
    <w:rsid w:val="00DA3D06"/>
    <w:rsid w:val="00DA3D0C"/>
    <w:rsid w:val="00DA3EDB"/>
    <w:rsid w:val="00DA40B6"/>
    <w:rsid w:val="00DA63CC"/>
    <w:rsid w:val="00DA7177"/>
    <w:rsid w:val="00DA7631"/>
    <w:rsid w:val="00DA7A97"/>
    <w:rsid w:val="00DA7F0D"/>
    <w:rsid w:val="00DB222D"/>
    <w:rsid w:val="00DB2454"/>
    <w:rsid w:val="00DB4DB4"/>
    <w:rsid w:val="00DB5542"/>
    <w:rsid w:val="00DB5AD9"/>
    <w:rsid w:val="00DB604F"/>
    <w:rsid w:val="00DB68BE"/>
    <w:rsid w:val="00DB6B0C"/>
    <w:rsid w:val="00DB7227"/>
    <w:rsid w:val="00DB7D1B"/>
    <w:rsid w:val="00DC0CA2"/>
    <w:rsid w:val="00DC176F"/>
    <w:rsid w:val="00DC1C04"/>
    <w:rsid w:val="00DC1DF0"/>
    <w:rsid w:val="00DC2192"/>
    <w:rsid w:val="00DC21D3"/>
    <w:rsid w:val="00DC2B1D"/>
    <w:rsid w:val="00DC40E8"/>
    <w:rsid w:val="00DC7028"/>
    <w:rsid w:val="00DC77AA"/>
    <w:rsid w:val="00DD08F5"/>
    <w:rsid w:val="00DD0980"/>
    <w:rsid w:val="00DD143B"/>
    <w:rsid w:val="00DD2764"/>
    <w:rsid w:val="00DD32A6"/>
    <w:rsid w:val="00DD369B"/>
    <w:rsid w:val="00DD3BD5"/>
    <w:rsid w:val="00DD4535"/>
    <w:rsid w:val="00DD5907"/>
    <w:rsid w:val="00DD64AA"/>
    <w:rsid w:val="00DD6D84"/>
    <w:rsid w:val="00DD6EB7"/>
    <w:rsid w:val="00DD70FA"/>
    <w:rsid w:val="00DE0896"/>
    <w:rsid w:val="00DE2E19"/>
    <w:rsid w:val="00DE3143"/>
    <w:rsid w:val="00DE35F8"/>
    <w:rsid w:val="00DE385C"/>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9A3"/>
    <w:rsid w:val="00DF6CC2"/>
    <w:rsid w:val="00E006E4"/>
    <w:rsid w:val="00E0127D"/>
    <w:rsid w:val="00E02800"/>
    <w:rsid w:val="00E02AAD"/>
    <w:rsid w:val="00E02D4E"/>
    <w:rsid w:val="00E03A4B"/>
    <w:rsid w:val="00E03C85"/>
    <w:rsid w:val="00E04621"/>
    <w:rsid w:val="00E051FD"/>
    <w:rsid w:val="00E0769B"/>
    <w:rsid w:val="00E07E4A"/>
    <w:rsid w:val="00E10812"/>
    <w:rsid w:val="00E1095A"/>
    <w:rsid w:val="00E11083"/>
    <w:rsid w:val="00E11C34"/>
    <w:rsid w:val="00E137B9"/>
    <w:rsid w:val="00E13A84"/>
    <w:rsid w:val="00E14AFB"/>
    <w:rsid w:val="00E163C0"/>
    <w:rsid w:val="00E16539"/>
    <w:rsid w:val="00E16650"/>
    <w:rsid w:val="00E17492"/>
    <w:rsid w:val="00E20D41"/>
    <w:rsid w:val="00E23171"/>
    <w:rsid w:val="00E2376B"/>
    <w:rsid w:val="00E245D5"/>
    <w:rsid w:val="00E26238"/>
    <w:rsid w:val="00E318FB"/>
    <w:rsid w:val="00E31C35"/>
    <w:rsid w:val="00E328D5"/>
    <w:rsid w:val="00E3319F"/>
    <w:rsid w:val="00E332E8"/>
    <w:rsid w:val="00E33B8F"/>
    <w:rsid w:val="00E34CFD"/>
    <w:rsid w:val="00E37786"/>
    <w:rsid w:val="00E40624"/>
    <w:rsid w:val="00E408BF"/>
    <w:rsid w:val="00E40DBF"/>
    <w:rsid w:val="00E410E9"/>
    <w:rsid w:val="00E42D0E"/>
    <w:rsid w:val="00E4329F"/>
    <w:rsid w:val="00E435D7"/>
    <w:rsid w:val="00E46837"/>
    <w:rsid w:val="00E46D15"/>
    <w:rsid w:val="00E477FE"/>
    <w:rsid w:val="00E50D2A"/>
    <w:rsid w:val="00E5213A"/>
    <w:rsid w:val="00E522CE"/>
    <w:rsid w:val="00E52DC7"/>
    <w:rsid w:val="00E5338D"/>
    <w:rsid w:val="00E5374C"/>
    <w:rsid w:val="00E53C1B"/>
    <w:rsid w:val="00E544C1"/>
    <w:rsid w:val="00E54D26"/>
    <w:rsid w:val="00E55A58"/>
    <w:rsid w:val="00E55D83"/>
    <w:rsid w:val="00E55DFC"/>
    <w:rsid w:val="00E55FF3"/>
    <w:rsid w:val="00E5635C"/>
    <w:rsid w:val="00E56CF6"/>
    <w:rsid w:val="00E5708C"/>
    <w:rsid w:val="00E57F35"/>
    <w:rsid w:val="00E610D6"/>
    <w:rsid w:val="00E61BBC"/>
    <w:rsid w:val="00E62A4F"/>
    <w:rsid w:val="00E63447"/>
    <w:rsid w:val="00E63B78"/>
    <w:rsid w:val="00E64650"/>
    <w:rsid w:val="00E65013"/>
    <w:rsid w:val="00E651DE"/>
    <w:rsid w:val="00E654B6"/>
    <w:rsid w:val="00E65B0E"/>
    <w:rsid w:val="00E7002F"/>
    <w:rsid w:val="00E70206"/>
    <w:rsid w:val="00E70E67"/>
    <w:rsid w:val="00E71C91"/>
    <w:rsid w:val="00E71E62"/>
    <w:rsid w:val="00E7236F"/>
    <w:rsid w:val="00E72A9F"/>
    <w:rsid w:val="00E72D22"/>
    <w:rsid w:val="00E7316D"/>
    <w:rsid w:val="00E74E87"/>
    <w:rsid w:val="00E74F55"/>
    <w:rsid w:val="00E77407"/>
    <w:rsid w:val="00E80182"/>
    <w:rsid w:val="00E8027B"/>
    <w:rsid w:val="00E8027E"/>
    <w:rsid w:val="00E806D2"/>
    <w:rsid w:val="00E80D29"/>
    <w:rsid w:val="00E8132C"/>
    <w:rsid w:val="00E81437"/>
    <w:rsid w:val="00E816D2"/>
    <w:rsid w:val="00E819CB"/>
    <w:rsid w:val="00E82736"/>
    <w:rsid w:val="00E827FE"/>
    <w:rsid w:val="00E82AE4"/>
    <w:rsid w:val="00E83067"/>
    <w:rsid w:val="00E83DF3"/>
    <w:rsid w:val="00E840E7"/>
    <w:rsid w:val="00E85FDE"/>
    <w:rsid w:val="00E86A5A"/>
    <w:rsid w:val="00E87058"/>
    <w:rsid w:val="00E870F6"/>
    <w:rsid w:val="00E873C2"/>
    <w:rsid w:val="00E87C54"/>
    <w:rsid w:val="00E87CE2"/>
    <w:rsid w:val="00E900EA"/>
    <w:rsid w:val="00E90617"/>
    <w:rsid w:val="00E920E1"/>
    <w:rsid w:val="00E932E1"/>
    <w:rsid w:val="00E93E6B"/>
    <w:rsid w:val="00E94720"/>
    <w:rsid w:val="00E94A6B"/>
    <w:rsid w:val="00E9535F"/>
    <w:rsid w:val="00E95B0F"/>
    <w:rsid w:val="00E95CC4"/>
    <w:rsid w:val="00E96E8E"/>
    <w:rsid w:val="00EA0A2D"/>
    <w:rsid w:val="00EA0BB5"/>
    <w:rsid w:val="00EA1F2A"/>
    <w:rsid w:val="00EA2CE4"/>
    <w:rsid w:val="00EA38BD"/>
    <w:rsid w:val="00EA48D0"/>
    <w:rsid w:val="00EA4A0F"/>
    <w:rsid w:val="00EA525E"/>
    <w:rsid w:val="00EA678C"/>
    <w:rsid w:val="00EA6A6E"/>
    <w:rsid w:val="00EA6DCB"/>
    <w:rsid w:val="00EA6F87"/>
    <w:rsid w:val="00EA775A"/>
    <w:rsid w:val="00EA7980"/>
    <w:rsid w:val="00EB0F3E"/>
    <w:rsid w:val="00EB2E0D"/>
    <w:rsid w:val="00EB41AE"/>
    <w:rsid w:val="00EB4878"/>
    <w:rsid w:val="00EB50D7"/>
    <w:rsid w:val="00EB5ADB"/>
    <w:rsid w:val="00EB5D6D"/>
    <w:rsid w:val="00EB6218"/>
    <w:rsid w:val="00EB6834"/>
    <w:rsid w:val="00EB69EF"/>
    <w:rsid w:val="00EB6BDD"/>
    <w:rsid w:val="00EB7706"/>
    <w:rsid w:val="00EB780F"/>
    <w:rsid w:val="00EC08AE"/>
    <w:rsid w:val="00EC1F0C"/>
    <w:rsid w:val="00EC220A"/>
    <w:rsid w:val="00EC4F39"/>
    <w:rsid w:val="00EC5043"/>
    <w:rsid w:val="00EC535E"/>
    <w:rsid w:val="00EC6022"/>
    <w:rsid w:val="00EC70E0"/>
    <w:rsid w:val="00EC7772"/>
    <w:rsid w:val="00EC79C5"/>
    <w:rsid w:val="00EC7F69"/>
    <w:rsid w:val="00ED0747"/>
    <w:rsid w:val="00ED37C3"/>
    <w:rsid w:val="00ED3E1B"/>
    <w:rsid w:val="00ED5F52"/>
    <w:rsid w:val="00ED6892"/>
    <w:rsid w:val="00ED6FC5"/>
    <w:rsid w:val="00EE0D31"/>
    <w:rsid w:val="00EE13AE"/>
    <w:rsid w:val="00EE25EA"/>
    <w:rsid w:val="00EE276D"/>
    <w:rsid w:val="00EE2AF3"/>
    <w:rsid w:val="00EE34B6"/>
    <w:rsid w:val="00EE449B"/>
    <w:rsid w:val="00EE55B2"/>
    <w:rsid w:val="00EE692A"/>
    <w:rsid w:val="00EE6B3C"/>
    <w:rsid w:val="00EE6DD2"/>
    <w:rsid w:val="00EE74D8"/>
    <w:rsid w:val="00EE7DA9"/>
    <w:rsid w:val="00EF14AF"/>
    <w:rsid w:val="00EF214A"/>
    <w:rsid w:val="00EF34D3"/>
    <w:rsid w:val="00EF38CF"/>
    <w:rsid w:val="00EF3C89"/>
    <w:rsid w:val="00EF51BB"/>
    <w:rsid w:val="00EF621C"/>
    <w:rsid w:val="00EF6813"/>
    <w:rsid w:val="00EF6B9E"/>
    <w:rsid w:val="00F02F18"/>
    <w:rsid w:val="00F0308F"/>
    <w:rsid w:val="00F03E6C"/>
    <w:rsid w:val="00F04632"/>
    <w:rsid w:val="00F047A1"/>
    <w:rsid w:val="00F04926"/>
    <w:rsid w:val="00F04FF6"/>
    <w:rsid w:val="00F0504C"/>
    <w:rsid w:val="00F05582"/>
    <w:rsid w:val="00F06FF7"/>
    <w:rsid w:val="00F07277"/>
    <w:rsid w:val="00F100D0"/>
    <w:rsid w:val="00F109FC"/>
    <w:rsid w:val="00F120D0"/>
    <w:rsid w:val="00F13775"/>
    <w:rsid w:val="00F13D95"/>
    <w:rsid w:val="00F154AA"/>
    <w:rsid w:val="00F15834"/>
    <w:rsid w:val="00F15BA6"/>
    <w:rsid w:val="00F16057"/>
    <w:rsid w:val="00F1619A"/>
    <w:rsid w:val="00F162AA"/>
    <w:rsid w:val="00F16324"/>
    <w:rsid w:val="00F175AB"/>
    <w:rsid w:val="00F205EB"/>
    <w:rsid w:val="00F22D4B"/>
    <w:rsid w:val="00F233C0"/>
    <w:rsid w:val="00F2375B"/>
    <w:rsid w:val="00F24F93"/>
    <w:rsid w:val="00F2561F"/>
    <w:rsid w:val="00F25715"/>
    <w:rsid w:val="00F2637D"/>
    <w:rsid w:val="00F301F5"/>
    <w:rsid w:val="00F30BCE"/>
    <w:rsid w:val="00F31334"/>
    <w:rsid w:val="00F31EFB"/>
    <w:rsid w:val="00F322F6"/>
    <w:rsid w:val="00F327A8"/>
    <w:rsid w:val="00F33700"/>
    <w:rsid w:val="00F33998"/>
    <w:rsid w:val="00F342FD"/>
    <w:rsid w:val="00F34E9E"/>
    <w:rsid w:val="00F36D46"/>
    <w:rsid w:val="00F36DC0"/>
    <w:rsid w:val="00F36DEA"/>
    <w:rsid w:val="00F377F9"/>
    <w:rsid w:val="00F37E60"/>
    <w:rsid w:val="00F37ECD"/>
    <w:rsid w:val="00F400A1"/>
    <w:rsid w:val="00F414F5"/>
    <w:rsid w:val="00F41684"/>
    <w:rsid w:val="00F418ED"/>
    <w:rsid w:val="00F41B1A"/>
    <w:rsid w:val="00F42EFD"/>
    <w:rsid w:val="00F44755"/>
    <w:rsid w:val="00F44A96"/>
    <w:rsid w:val="00F451CD"/>
    <w:rsid w:val="00F455E0"/>
    <w:rsid w:val="00F45822"/>
    <w:rsid w:val="00F45E7C"/>
    <w:rsid w:val="00F520A7"/>
    <w:rsid w:val="00F52E16"/>
    <w:rsid w:val="00F541C1"/>
    <w:rsid w:val="00F5437C"/>
    <w:rsid w:val="00F5458D"/>
    <w:rsid w:val="00F54F3A"/>
    <w:rsid w:val="00F55028"/>
    <w:rsid w:val="00F5550B"/>
    <w:rsid w:val="00F55C25"/>
    <w:rsid w:val="00F5670E"/>
    <w:rsid w:val="00F572F6"/>
    <w:rsid w:val="00F6065B"/>
    <w:rsid w:val="00F606AC"/>
    <w:rsid w:val="00F60892"/>
    <w:rsid w:val="00F61E6F"/>
    <w:rsid w:val="00F6431B"/>
    <w:rsid w:val="00F653A1"/>
    <w:rsid w:val="00F659E1"/>
    <w:rsid w:val="00F668FF"/>
    <w:rsid w:val="00F670F7"/>
    <w:rsid w:val="00F71BCF"/>
    <w:rsid w:val="00F71FAA"/>
    <w:rsid w:val="00F72A19"/>
    <w:rsid w:val="00F73385"/>
    <w:rsid w:val="00F738BC"/>
    <w:rsid w:val="00F75244"/>
    <w:rsid w:val="00F75FEE"/>
    <w:rsid w:val="00F76241"/>
    <w:rsid w:val="00F7677E"/>
    <w:rsid w:val="00F768C5"/>
    <w:rsid w:val="00F76F3C"/>
    <w:rsid w:val="00F808C5"/>
    <w:rsid w:val="00F81D0E"/>
    <w:rsid w:val="00F832E1"/>
    <w:rsid w:val="00F8369D"/>
    <w:rsid w:val="00F83A5F"/>
    <w:rsid w:val="00F842F9"/>
    <w:rsid w:val="00F84DD8"/>
    <w:rsid w:val="00F85369"/>
    <w:rsid w:val="00F858DD"/>
    <w:rsid w:val="00F916DE"/>
    <w:rsid w:val="00F93DC9"/>
    <w:rsid w:val="00F94872"/>
    <w:rsid w:val="00F9547F"/>
    <w:rsid w:val="00F954AC"/>
    <w:rsid w:val="00F967E0"/>
    <w:rsid w:val="00F96A6A"/>
    <w:rsid w:val="00F96EBF"/>
    <w:rsid w:val="00F97C20"/>
    <w:rsid w:val="00FA0362"/>
    <w:rsid w:val="00FA08AC"/>
    <w:rsid w:val="00FA156D"/>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46BD"/>
    <w:rsid w:val="00FB5641"/>
    <w:rsid w:val="00FB63A1"/>
    <w:rsid w:val="00FB6C2B"/>
    <w:rsid w:val="00FB6F0C"/>
    <w:rsid w:val="00FB7C2C"/>
    <w:rsid w:val="00FC0874"/>
    <w:rsid w:val="00FC09D0"/>
    <w:rsid w:val="00FC11FE"/>
    <w:rsid w:val="00FC18E0"/>
    <w:rsid w:val="00FC19AE"/>
    <w:rsid w:val="00FC20C3"/>
    <w:rsid w:val="00FC29BA"/>
    <w:rsid w:val="00FC3B63"/>
    <w:rsid w:val="00FC3CE3"/>
    <w:rsid w:val="00FC3E02"/>
    <w:rsid w:val="00FC5A1A"/>
    <w:rsid w:val="00FC5CFA"/>
    <w:rsid w:val="00FC64E4"/>
    <w:rsid w:val="00FC6FAC"/>
    <w:rsid w:val="00FD31D4"/>
    <w:rsid w:val="00FD554D"/>
    <w:rsid w:val="00FD5B24"/>
    <w:rsid w:val="00FD5FE4"/>
    <w:rsid w:val="00FE04C8"/>
    <w:rsid w:val="00FE05E8"/>
    <w:rsid w:val="00FE1231"/>
    <w:rsid w:val="00FE30C5"/>
    <w:rsid w:val="00FE31E9"/>
    <w:rsid w:val="00FE362B"/>
    <w:rsid w:val="00FE37EF"/>
    <w:rsid w:val="00FE38BD"/>
    <w:rsid w:val="00FE4237"/>
    <w:rsid w:val="00FE4C63"/>
    <w:rsid w:val="00FE5C16"/>
    <w:rsid w:val="00FE7B97"/>
    <w:rsid w:val="00FF0D93"/>
    <w:rsid w:val="00FF27AF"/>
    <w:rsid w:val="00FF2AC8"/>
    <w:rsid w:val="00FF322C"/>
    <w:rsid w:val="00FF32B1"/>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674186">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package" Target="embeddings/Microsoft_Visio_Drawing1.vsdx"/><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2.emf"/><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package" Target="embeddings/Microsoft_Visio_Drawing.vsdx"/><Relationship Id="rId20" Type="http://schemas.openxmlformats.org/officeDocument/2006/relationships/package" Target="embeddings/Microsoft_Visio_Drawing2.vsdx"/><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2.xml"/><Relationship Id="rId27" Type="http://schemas.openxmlformats.org/officeDocument/2006/relationships/fontTable" Target="fontTable.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6D687C821EE14333AD2070B5FF82A297"/>
        <w:category>
          <w:name w:val="General"/>
          <w:gallery w:val="placeholder"/>
        </w:category>
        <w:types>
          <w:type w:val="bbPlcHdr"/>
        </w:types>
        <w:behaviors>
          <w:behavior w:val="content"/>
        </w:behaviors>
        <w:guid w:val="{B5877B58-6AE2-4A72-BFC7-FD59CE0CEFF4}"/>
      </w:docPartPr>
      <w:docPartBody>
        <w:p w:rsidR="00677AB8" w:rsidRDefault="00D524B4" w:rsidP="00D524B4">
          <w:pPr>
            <w:pStyle w:val="6D687C821EE14333AD2070B5FF82A297"/>
          </w:pPr>
          <w:r w:rsidRPr="0070652D">
            <w:rPr>
              <w:rStyle w:val="PlaceholderText"/>
            </w:rPr>
            <w:t>[Title]</w:t>
          </w:r>
        </w:p>
      </w:docPartBody>
    </w:docPart>
    <w:docPart>
      <w:docPartPr>
        <w:name w:val="637D37892DD4422AA36A7878B45304E0"/>
        <w:category>
          <w:name w:val="General"/>
          <w:gallery w:val="placeholder"/>
        </w:category>
        <w:types>
          <w:type w:val="bbPlcHdr"/>
        </w:types>
        <w:behaviors>
          <w:behavior w:val="content"/>
        </w:behaviors>
        <w:guid w:val="{52BD764E-E339-401E-B2CB-5A6994E15466}"/>
      </w:docPartPr>
      <w:docPartBody>
        <w:p w:rsidR="00677AB8" w:rsidRDefault="00D524B4" w:rsidP="00D524B4">
          <w:pPr>
            <w:pStyle w:val="637D37892DD4422AA36A7878B45304E0"/>
          </w:pPr>
          <w:r w:rsidRPr="0070652D">
            <w:rPr>
              <w:rStyle w:val="PlaceholderText"/>
            </w:rPr>
            <w:t>[Comments]</w:t>
          </w:r>
        </w:p>
      </w:docPartBody>
    </w:docPart>
    <w:docPart>
      <w:docPartPr>
        <w:name w:val="0B991817F8654A2F88390C2A44F48176"/>
        <w:category>
          <w:name w:val="General"/>
          <w:gallery w:val="placeholder"/>
        </w:category>
        <w:types>
          <w:type w:val="bbPlcHdr"/>
        </w:types>
        <w:behaviors>
          <w:behavior w:val="content"/>
        </w:behaviors>
        <w:guid w:val="{DDF390E4-ADA3-4DBE-A760-5A0E14BB7842}"/>
      </w:docPartPr>
      <w:docPartBody>
        <w:p w:rsidR="00677AB8" w:rsidRDefault="00D524B4" w:rsidP="00D524B4">
          <w:pPr>
            <w:pStyle w:val="0B991817F8654A2F88390C2A44F48176"/>
          </w:pPr>
          <w:r w:rsidRPr="0070652D">
            <w:rPr>
              <w:rStyle w:val="PlaceholderText"/>
            </w:rPr>
            <w:t>[Title]</w:t>
          </w:r>
        </w:p>
      </w:docPartBody>
    </w:docPart>
    <w:docPart>
      <w:docPartPr>
        <w:name w:val="655D6A266C464424A845EB476E3BF97C"/>
        <w:category>
          <w:name w:val="General"/>
          <w:gallery w:val="placeholder"/>
        </w:category>
        <w:types>
          <w:type w:val="bbPlcHdr"/>
        </w:types>
        <w:behaviors>
          <w:behavior w:val="content"/>
        </w:behaviors>
        <w:guid w:val="{C3C76253-485D-49BD-955A-7AC6868774A9}"/>
      </w:docPartPr>
      <w:docPartBody>
        <w:p w:rsidR="00677AB8" w:rsidRDefault="00D524B4" w:rsidP="00D524B4">
          <w:pPr>
            <w:pStyle w:val="655D6A266C464424A845EB476E3BF97C"/>
          </w:pPr>
          <w:r w:rsidRPr="0070652D">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151FBF"/>
    <w:rsid w:val="001A0139"/>
    <w:rsid w:val="00272637"/>
    <w:rsid w:val="0028322A"/>
    <w:rsid w:val="003B480F"/>
    <w:rsid w:val="00454D97"/>
    <w:rsid w:val="00481F5D"/>
    <w:rsid w:val="004E211E"/>
    <w:rsid w:val="006052A1"/>
    <w:rsid w:val="00677AB8"/>
    <w:rsid w:val="00690277"/>
    <w:rsid w:val="008561A6"/>
    <w:rsid w:val="00862B13"/>
    <w:rsid w:val="008E3059"/>
    <w:rsid w:val="009203B1"/>
    <w:rsid w:val="00965608"/>
    <w:rsid w:val="00A43775"/>
    <w:rsid w:val="00B3759C"/>
    <w:rsid w:val="00C21573"/>
    <w:rsid w:val="00C81BE1"/>
    <w:rsid w:val="00CD3A86"/>
    <w:rsid w:val="00D524B4"/>
    <w:rsid w:val="00DE4343"/>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24B4"/>
    <w:rPr>
      <w:color w:val="808080"/>
    </w:rPr>
  </w:style>
  <w:style w:type="paragraph" w:customStyle="1" w:styleId="86814C1AD5A94916AE46B2E307B9102C">
    <w:name w:val="86814C1AD5A94916AE46B2E307B9102C"/>
    <w:rsid w:val="00965608"/>
  </w:style>
  <w:style w:type="paragraph" w:customStyle="1" w:styleId="B1541E299ECC43018EA46519F65A897F">
    <w:name w:val="B1541E299ECC43018EA46519F65A897F"/>
    <w:rsid w:val="00965608"/>
  </w:style>
  <w:style w:type="paragraph" w:customStyle="1" w:styleId="4388F9EB375B4BB5913ABC3A7B1B0EC2">
    <w:name w:val="4388F9EB375B4BB5913ABC3A7B1B0EC2"/>
    <w:rsid w:val="00965608"/>
  </w:style>
  <w:style w:type="paragraph" w:customStyle="1" w:styleId="6EDE8D8C45AD42969349D83781EE84F3">
    <w:name w:val="6EDE8D8C45AD42969349D83781EE84F3"/>
    <w:rsid w:val="00965608"/>
  </w:style>
  <w:style w:type="paragraph" w:customStyle="1" w:styleId="7BABC0AE283D4663866C5A2CC567DA2D">
    <w:name w:val="7BABC0AE283D4663866C5A2CC567DA2D"/>
    <w:rsid w:val="00965608"/>
  </w:style>
  <w:style w:type="paragraph" w:customStyle="1" w:styleId="332AE0099EE04A10AEF81FD4B16AAD8F">
    <w:name w:val="332AE0099EE04A10AEF81FD4B16AAD8F"/>
    <w:rsid w:val="00965608"/>
  </w:style>
  <w:style w:type="paragraph" w:customStyle="1" w:styleId="0E8A38C3607A452DA569BD1A1B21B4AE">
    <w:name w:val="0E8A38C3607A452DA569BD1A1B21B4AE"/>
    <w:rsid w:val="00965608"/>
  </w:style>
  <w:style w:type="paragraph" w:customStyle="1" w:styleId="0BDF66A663DA4200ABC860F8D8D55230">
    <w:name w:val="0BDF66A663DA4200ABC860F8D8D55230"/>
    <w:rsid w:val="00965608"/>
  </w:style>
  <w:style w:type="paragraph" w:customStyle="1" w:styleId="1272944B1F16401683D4C73CB62B3C76">
    <w:name w:val="1272944B1F16401683D4C73CB62B3C76"/>
    <w:rsid w:val="00C21573"/>
  </w:style>
  <w:style w:type="paragraph" w:customStyle="1" w:styleId="40D362765CF449F088DA16939E6D1C33">
    <w:name w:val="40D362765CF449F088DA16939E6D1C33"/>
    <w:rsid w:val="00C21573"/>
  </w:style>
  <w:style w:type="paragraph" w:customStyle="1" w:styleId="413C2F1AC8154BB99465FF1D98F1E034">
    <w:name w:val="413C2F1AC8154BB99465FF1D98F1E034"/>
    <w:rsid w:val="00C21573"/>
  </w:style>
  <w:style w:type="paragraph" w:customStyle="1" w:styleId="34D9E15059614F4EB4310E30D7FEF1C4">
    <w:name w:val="34D9E15059614F4EB4310E30D7FEF1C4"/>
    <w:rsid w:val="00C21573"/>
  </w:style>
  <w:style w:type="paragraph" w:customStyle="1" w:styleId="0EF7BDC2C0804A33852DC872ECB5FB1D">
    <w:name w:val="0EF7BDC2C0804A33852DC872ECB5FB1D"/>
    <w:rsid w:val="00C21573"/>
  </w:style>
  <w:style w:type="paragraph" w:customStyle="1" w:styleId="D90655FE4F784211880E5E04B24AD717">
    <w:name w:val="D90655FE4F784211880E5E04B24AD717"/>
    <w:rsid w:val="00C21573"/>
  </w:style>
  <w:style w:type="paragraph" w:customStyle="1" w:styleId="C0B912D585EA45C3912188AD86853623">
    <w:name w:val="C0B912D585EA45C3912188AD86853623"/>
    <w:rsid w:val="00C21573"/>
  </w:style>
  <w:style w:type="paragraph" w:customStyle="1" w:styleId="5D99946D08E24711ABF9DE42A5C2639D">
    <w:name w:val="5D99946D08E24711ABF9DE42A5C2639D"/>
    <w:rsid w:val="00C21573"/>
  </w:style>
  <w:style w:type="paragraph" w:customStyle="1" w:styleId="29D3780C235D4E2FA1A080778C81A68D">
    <w:name w:val="29D3780C235D4E2FA1A080778C81A68D"/>
    <w:rsid w:val="00C21573"/>
  </w:style>
  <w:style w:type="paragraph" w:customStyle="1" w:styleId="408F776A3D0E449893C2BE86EDD3A94B">
    <w:name w:val="408F776A3D0E449893C2BE86EDD3A94B"/>
    <w:rsid w:val="00C21573"/>
  </w:style>
  <w:style w:type="paragraph" w:customStyle="1" w:styleId="1336CF148C6F4FCBAB92930CBE7208CA">
    <w:name w:val="1336CF148C6F4FCBAB92930CBE7208CA"/>
    <w:rsid w:val="00C21573"/>
  </w:style>
  <w:style w:type="paragraph" w:customStyle="1" w:styleId="5C647DD0760C443189B96C295E04C8AE">
    <w:name w:val="5C647DD0760C443189B96C295E04C8AE"/>
    <w:rsid w:val="00C21573"/>
  </w:style>
  <w:style w:type="paragraph" w:customStyle="1" w:styleId="CBF1ACE6B39742B4B0F1AF1726900DEF">
    <w:name w:val="CBF1ACE6B39742B4B0F1AF1726900DEF"/>
    <w:rsid w:val="00C21573"/>
  </w:style>
  <w:style w:type="paragraph" w:customStyle="1" w:styleId="5E002132DCDA4C8A8205FB49C000C39C">
    <w:name w:val="5E002132DCDA4C8A8205FB49C000C39C"/>
    <w:rsid w:val="00C21573"/>
  </w:style>
  <w:style w:type="paragraph" w:customStyle="1" w:styleId="87B28D0EC85F4707A7475CB033B150B0">
    <w:name w:val="87B28D0EC85F4707A7475CB033B150B0"/>
    <w:rsid w:val="00C21573"/>
  </w:style>
  <w:style w:type="paragraph" w:customStyle="1" w:styleId="E83550315D1747429C98EF20BB0B4E82">
    <w:name w:val="E83550315D1747429C98EF20BB0B4E82"/>
    <w:rsid w:val="00C21573"/>
  </w:style>
  <w:style w:type="paragraph" w:customStyle="1" w:styleId="9711B8C15A7A4499856FE3F314B07435">
    <w:name w:val="9711B8C15A7A4499856FE3F314B07435"/>
    <w:rsid w:val="00C21573"/>
  </w:style>
  <w:style w:type="paragraph" w:customStyle="1" w:styleId="5A02F795D93E4C2F87EE82314552D8A8">
    <w:name w:val="5A02F795D93E4C2F87EE82314552D8A8"/>
    <w:rsid w:val="00C21573"/>
  </w:style>
  <w:style w:type="paragraph" w:customStyle="1" w:styleId="385F624CD0D04AFE87108624C07FA1B6">
    <w:name w:val="385F624CD0D04AFE87108624C07FA1B6"/>
    <w:rsid w:val="00C21573"/>
  </w:style>
  <w:style w:type="paragraph" w:customStyle="1" w:styleId="9CEFDC6C723641F2974925B79B07C3B6">
    <w:name w:val="9CEFDC6C723641F2974925B79B07C3B6"/>
    <w:rsid w:val="00C21573"/>
  </w:style>
  <w:style w:type="paragraph" w:customStyle="1" w:styleId="B7F2D0CD8A7345A7AD063EC1757BFD5D">
    <w:name w:val="B7F2D0CD8A7345A7AD063EC1757BFD5D"/>
    <w:rsid w:val="00C21573"/>
  </w:style>
  <w:style w:type="paragraph" w:customStyle="1" w:styleId="1496006321B34FECA342838C472B8394">
    <w:name w:val="1496006321B34FECA342838C472B8394"/>
    <w:rsid w:val="00C21573"/>
  </w:style>
  <w:style w:type="paragraph" w:customStyle="1" w:styleId="A7B83B9A857A4170BE642B14E4354C04">
    <w:name w:val="A7B83B9A857A4170BE642B14E4354C04"/>
    <w:rsid w:val="00C21573"/>
  </w:style>
  <w:style w:type="paragraph" w:customStyle="1" w:styleId="50F3E3ADEF4646ABB315D6EB690B858B">
    <w:name w:val="50F3E3ADEF4646ABB315D6EB690B858B"/>
    <w:rsid w:val="00C21573"/>
  </w:style>
  <w:style w:type="paragraph" w:customStyle="1" w:styleId="D02C21B155C34741AD423C82A736DBED">
    <w:name w:val="D02C21B155C34741AD423C82A736DBED"/>
    <w:rsid w:val="00012417"/>
  </w:style>
  <w:style w:type="paragraph" w:customStyle="1" w:styleId="E0F0E248C2074DB18CC3D32B830C3165">
    <w:name w:val="E0F0E248C2074DB18CC3D32B830C3165"/>
    <w:rsid w:val="00DE4343"/>
  </w:style>
  <w:style w:type="paragraph" w:customStyle="1" w:styleId="D41CAE7D53824E4BB73531B99B7C0D28">
    <w:name w:val="D41CAE7D53824E4BB73531B99B7C0D28"/>
    <w:rsid w:val="00E74829"/>
  </w:style>
  <w:style w:type="paragraph" w:customStyle="1" w:styleId="5846CB209B974FBD8582499199B0483A">
    <w:name w:val="5846CB209B974FBD8582499199B0483A"/>
    <w:rsid w:val="00E74829"/>
  </w:style>
  <w:style w:type="paragraph" w:customStyle="1" w:styleId="C5422E1B0944408D982303790556C8A1">
    <w:name w:val="C5422E1B0944408D982303790556C8A1"/>
    <w:rsid w:val="00E74829"/>
  </w:style>
  <w:style w:type="paragraph" w:customStyle="1" w:styleId="5AB9D229AA0F4453879133D463822449">
    <w:name w:val="5AB9D229AA0F4453879133D463822449"/>
    <w:rsid w:val="00E74829"/>
  </w:style>
  <w:style w:type="paragraph" w:customStyle="1" w:styleId="0978B69A6012427ABE89956B0A889D5D">
    <w:name w:val="0978B69A6012427ABE89956B0A889D5D"/>
    <w:rsid w:val="00E74829"/>
  </w:style>
  <w:style w:type="paragraph" w:customStyle="1" w:styleId="EA933E49B4E34EA79D14DCC7E58362A4">
    <w:name w:val="EA933E49B4E34EA79D14DCC7E58362A4"/>
    <w:rsid w:val="00E74829"/>
  </w:style>
  <w:style w:type="paragraph" w:customStyle="1" w:styleId="B16504EDA7124094829893375C0F5D97">
    <w:name w:val="B16504EDA7124094829893375C0F5D97"/>
    <w:rsid w:val="00E74829"/>
  </w:style>
  <w:style w:type="paragraph" w:customStyle="1" w:styleId="0BD1CFE952524427951E8CA865B03CC6">
    <w:name w:val="0BD1CFE952524427951E8CA865B03CC6"/>
    <w:rsid w:val="00E74829"/>
  </w:style>
  <w:style w:type="paragraph" w:customStyle="1" w:styleId="77AE7A1AC86E489B8821417958921BCE">
    <w:name w:val="77AE7A1AC86E489B8821417958921BCE"/>
    <w:rsid w:val="00E74829"/>
  </w:style>
  <w:style w:type="paragraph" w:customStyle="1" w:styleId="044937B58D06452E98A9ABE083759F88">
    <w:name w:val="044937B58D06452E98A9ABE083759F88"/>
    <w:rsid w:val="00E74829"/>
  </w:style>
  <w:style w:type="paragraph" w:customStyle="1" w:styleId="6E97E6305E744C5E87E6B4C2FA093C14">
    <w:name w:val="6E97E6305E744C5E87E6B4C2FA093C14"/>
    <w:rsid w:val="00E74829"/>
  </w:style>
  <w:style w:type="paragraph" w:customStyle="1" w:styleId="A14AAE44645940C79FC7D7F6B909923E">
    <w:name w:val="A14AAE44645940C79FC7D7F6B909923E"/>
    <w:rsid w:val="00E74829"/>
  </w:style>
  <w:style w:type="paragraph" w:customStyle="1" w:styleId="E83D414CFF064D1A9A79CADBBBE8DFA8">
    <w:name w:val="E83D414CFF064D1A9A79CADBBBE8DFA8"/>
    <w:rsid w:val="00E74829"/>
  </w:style>
  <w:style w:type="paragraph" w:customStyle="1" w:styleId="B95F6D55115B4E02994DF8CDB2E48F12">
    <w:name w:val="B95F6D55115B4E02994DF8CDB2E48F12"/>
    <w:rsid w:val="003B480F"/>
  </w:style>
  <w:style w:type="paragraph" w:customStyle="1" w:styleId="591DA2745E504A0CA11280C1586A4B00">
    <w:name w:val="591DA2745E504A0CA11280C1586A4B00"/>
    <w:rsid w:val="003B480F"/>
  </w:style>
  <w:style w:type="paragraph" w:customStyle="1" w:styleId="83A1AD308E4245158F154B24ACF00A32">
    <w:name w:val="83A1AD308E4245158F154B24ACF00A32"/>
    <w:rsid w:val="006052A1"/>
  </w:style>
  <w:style w:type="paragraph" w:customStyle="1" w:styleId="70D839A033D644E2A0958031253B490B">
    <w:name w:val="70D839A033D644E2A0958031253B490B"/>
    <w:rsid w:val="006052A1"/>
  </w:style>
  <w:style w:type="paragraph" w:customStyle="1" w:styleId="813C4ED2F1634A2C9505FB35CCAF5D5C">
    <w:name w:val="813C4ED2F1634A2C9505FB35CCAF5D5C"/>
    <w:rsid w:val="006052A1"/>
  </w:style>
  <w:style w:type="paragraph" w:customStyle="1" w:styleId="EB0683EDC58B4F879146922A35ED795A">
    <w:name w:val="EB0683EDC58B4F879146922A35ED795A"/>
    <w:rsid w:val="00151FBF"/>
  </w:style>
  <w:style w:type="paragraph" w:customStyle="1" w:styleId="1515E14808D94850B44124D4A918C086">
    <w:name w:val="1515E14808D94850B44124D4A918C086"/>
    <w:rsid w:val="00151FBF"/>
  </w:style>
  <w:style w:type="paragraph" w:customStyle="1" w:styleId="8B9E81BA39D64E3F8BDDFAF4D69652DB">
    <w:name w:val="8B9E81BA39D64E3F8BDDFAF4D69652DB"/>
    <w:rsid w:val="00151FBF"/>
  </w:style>
  <w:style w:type="paragraph" w:customStyle="1" w:styleId="88284EF448954B378864FBBDD3D56149">
    <w:name w:val="88284EF448954B378864FBBDD3D56149"/>
    <w:rsid w:val="00151FBF"/>
  </w:style>
  <w:style w:type="paragraph" w:customStyle="1" w:styleId="30225223C65D478CBFA371AC9FE5AF59">
    <w:name w:val="30225223C65D478CBFA371AC9FE5AF59"/>
    <w:rsid w:val="00151FBF"/>
  </w:style>
  <w:style w:type="paragraph" w:customStyle="1" w:styleId="5B6182F3F0CE4D7FA7D3A56928B10F97">
    <w:name w:val="5B6182F3F0CE4D7FA7D3A56928B10F97"/>
    <w:rsid w:val="00151FBF"/>
  </w:style>
  <w:style w:type="paragraph" w:customStyle="1" w:styleId="3E55DA6622CC416BAD950926FF3E6C5A">
    <w:name w:val="3E55DA6622CC416BAD950926FF3E6C5A"/>
    <w:rsid w:val="00151FBF"/>
  </w:style>
  <w:style w:type="paragraph" w:customStyle="1" w:styleId="4AFEFB5E970A41EDA84AD616AE6A2048">
    <w:name w:val="4AFEFB5E970A41EDA84AD616AE6A2048"/>
    <w:rsid w:val="00151FBF"/>
  </w:style>
  <w:style w:type="paragraph" w:customStyle="1" w:styleId="37E913D4E9E34CE9BDDB6E005B9DF3B5">
    <w:name w:val="37E913D4E9E34CE9BDDB6E005B9DF3B5"/>
    <w:rsid w:val="00151FBF"/>
  </w:style>
  <w:style w:type="paragraph" w:customStyle="1" w:styleId="49F543F9D41E4F6FBC03B48C5182C7C6">
    <w:name w:val="49F543F9D41E4F6FBC03B48C5182C7C6"/>
    <w:rsid w:val="00151FBF"/>
  </w:style>
  <w:style w:type="paragraph" w:customStyle="1" w:styleId="9C6599B9242E43E3AB44EEF19FDC7C42">
    <w:name w:val="9C6599B9242E43E3AB44EEF19FDC7C42"/>
    <w:rsid w:val="00151FBF"/>
  </w:style>
  <w:style w:type="paragraph" w:customStyle="1" w:styleId="C9ED4E2E99D244ECBB539F982AD0F9E3">
    <w:name w:val="C9ED4E2E99D244ECBB539F982AD0F9E3"/>
    <w:rsid w:val="00151FBF"/>
  </w:style>
  <w:style w:type="paragraph" w:customStyle="1" w:styleId="A487E839C9C7411DB3528B7BAF901209">
    <w:name w:val="A487E839C9C7411DB3528B7BAF901209"/>
    <w:rsid w:val="00D524B4"/>
  </w:style>
  <w:style w:type="paragraph" w:customStyle="1" w:styleId="530FA9F842FC459088677692480D14B8">
    <w:name w:val="530FA9F842FC459088677692480D14B8"/>
    <w:rsid w:val="00D524B4"/>
  </w:style>
  <w:style w:type="paragraph" w:customStyle="1" w:styleId="6D687C821EE14333AD2070B5FF82A297">
    <w:name w:val="6D687C821EE14333AD2070B5FF82A297"/>
    <w:rsid w:val="00D524B4"/>
  </w:style>
  <w:style w:type="paragraph" w:customStyle="1" w:styleId="637D37892DD4422AA36A7878B45304E0">
    <w:name w:val="637D37892DD4422AA36A7878B45304E0"/>
    <w:rsid w:val="00D524B4"/>
  </w:style>
  <w:style w:type="paragraph" w:customStyle="1" w:styleId="0B991817F8654A2F88390C2A44F48176">
    <w:name w:val="0B991817F8654A2F88390C2A44F48176"/>
    <w:rsid w:val="00D524B4"/>
  </w:style>
  <w:style w:type="paragraph" w:customStyle="1" w:styleId="655D6A266C464424A845EB476E3BF97C">
    <w:name w:val="655D6A266C464424A845EB476E3BF97C"/>
    <w:rsid w:val="00D524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2D72EB-ED63-4ABD-BC7B-392951E5523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3.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5EB6B4C-F35C-419F-935B-20CC11891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1057</TotalTime>
  <Pages>7</Pages>
  <Words>1897</Words>
  <Characters>9639</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doc.: IEEE 802.11-20/288r3</vt:lpstr>
    </vt:vector>
  </TitlesOfParts>
  <Company>Intel Corporation</Company>
  <LinksUpToDate>false</LinksUpToDate>
  <CharactersWithSpaces>11513</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802.11-20/288r3</dc:title>
  <dc:subject>Submission</dc:subject>
  <dc:creator>minyoung.park@intel.com</dc:creator>
  <cp:keywords>CTPClassification=CTP_NT</cp:keywords>
  <dc:description>[https://mentor.ieee.org/802.11/dcn/21/11-21-0288
-03-00be-cc34-cr-emlsr-part3.docx]</dc:description>
  <cp:lastModifiedBy>Park, Minyoung</cp:lastModifiedBy>
  <cp:revision>19</cp:revision>
  <cp:lastPrinted>2010-05-04T02:47:00Z</cp:lastPrinted>
  <dcterms:created xsi:type="dcterms:W3CDTF">2021-03-30T01:34:00Z</dcterms:created>
  <dcterms:modified xsi:type="dcterms:W3CDTF">2021-03-30T23:34:00Z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