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416D70CA" w:rsidR="008717CE" w:rsidRPr="00183F4C" w:rsidRDefault="001C3094" w:rsidP="00B57C88">
            <w:pPr>
              <w:pStyle w:val="T2"/>
              <w:rPr>
                <w:lang w:eastAsia="ko-KR"/>
              </w:rPr>
            </w:pPr>
            <w:r>
              <w:rPr>
                <w:lang w:eastAsia="ko-KR"/>
              </w:rPr>
              <w:t>CC34</w:t>
            </w:r>
            <w:ins w:id="0" w:author="Park, Minyoung" w:date="2021-07-19T02:11:00Z">
              <w:r w:rsidR="003C0886">
                <w:rPr>
                  <w:lang w:eastAsia="ko-KR"/>
                </w:rPr>
                <w:t>/CC36</w:t>
              </w:r>
            </w:ins>
            <w:r>
              <w:rPr>
                <w:lang w:eastAsia="ko-KR"/>
              </w:rPr>
              <w:t xml:space="preserve"> Comment Resolution for EMLSR – Part 2</w:t>
            </w:r>
          </w:p>
        </w:tc>
      </w:tr>
      <w:tr w:rsidR="00DE584F" w:rsidRPr="00183F4C" w14:paraId="2321CEA9" w14:textId="77777777" w:rsidTr="00E37786">
        <w:trPr>
          <w:trHeight w:val="359"/>
          <w:jc w:val="center"/>
        </w:trPr>
        <w:tc>
          <w:tcPr>
            <w:tcW w:w="9576" w:type="dxa"/>
            <w:gridSpan w:val="5"/>
            <w:vAlign w:val="center"/>
          </w:tcPr>
          <w:p w14:paraId="380E9974" w14:textId="1C595973"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ins w:id="1" w:author="Park, Minyoung" w:date="2021-07-19T02:12:00Z">
              <w:r w:rsidR="000453B0">
                <w:rPr>
                  <w:b w:val="0"/>
                  <w:sz w:val="20"/>
                </w:rPr>
                <w:t>7</w:t>
              </w:r>
            </w:ins>
            <w:del w:id="2" w:author="Park, Minyoung" w:date="2021-07-19T02:12:00Z">
              <w:r w:rsidR="00D30C6A" w:rsidDel="000453B0">
                <w:rPr>
                  <w:b w:val="0"/>
                  <w:sz w:val="20"/>
                </w:rPr>
                <w:delText>3</w:delText>
              </w:r>
            </w:del>
            <w:r>
              <w:rPr>
                <w:rFonts w:hint="eastAsia"/>
                <w:b w:val="0"/>
                <w:sz w:val="20"/>
                <w:lang w:eastAsia="ko-KR"/>
              </w:rPr>
              <w:t>-</w:t>
            </w:r>
            <w:ins w:id="3" w:author="Park, Minyoung" w:date="2021-07-19T02:12:00Z">
              <w:r w:rsidR="000453B0">
                <w:rPr>
                  <w:b w:val="0"/>
                  <w:sz w:val="20"/>
                  <w:lang w:eastAsia="ko-KR"/>
                </w:rPr>
                <w:t>19</w:t>
              </w:r>
            </w:ins>
            <w:del w:id="4" w:author="Park, Minyoung" w:date="2021-07-19T02:12:00Z">
              <w:r w:rsidR="001C3094" w:rsidDel="000453B0">
                <w:rPr>
                  <w:b w:val="0"/>
                  <w:sz w:val="20"/>
                  <w:lang w:eastAsia="ko-KR"/>
                </w:rPr>
                <w:delText>1</w:delText>
              </w:r>
              <w:r w:rsidR="00D30C6A" w:rsidDel="000453B0">
                <w:rPr>
                  <w:b w:val="0"/>
                  <w:sz w:val="20"/>
                  <w:lang w:eastAsia="ko-KR"/>
                </w:rPr>
                <w:delText>0</w:delText>
              </w:r>
            </w:del>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115DA6E9"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w:t>
      </w:r>
      <w:r w:rsidR="00D87EB5" w:rsidRPr="001C3094">
        <w:rPr>
          <w:sz w:val="20"/>
          <w:szCs w:val="22"/>
          <w:lang w:eastAsia="ko-KR"/>
        </w:rPr>
        <w:t>received in CC34</w:t>
      </w:r>
      <w:r w:rsidR="00D87EB5">
        <w:rPr>
          <w:sz w:val="20"/>
          <w:szCs w:val="22"/>
          <w:lang w:eastAsia="ko-KR"/>
        </w:rPr>
        <w:t xml:space="preserve"> </w:t>
      </w:r>
      <w:r w:rsidRPr="001C3094">
        <w:rPr>
          <w:sz w:val="20"/>
          <w:szCs w:val="22"/>
          <w:lang w:eastAsia="ko-KR"/>
        </w:rPr>
        <w:t xml:space="preserve">related to EMLSR mode </w:t>
      </w:r>
      <w:r w:rsidR="00D87EB5">
        <w:rPr>
          <w:sz w:val="20"/>
          <w:szCs w:val="22"/>
          <w:lang w:eastAsia="ko-KR"/>
        </w:rPr>
        <w:t>duration</w:t>
      </w:r>
      <w:r w:rsidRPr="001C3094">
        <w:rPr>
          <w:sz w:val="20"/>
          <w:szCs w:val="22"/>
          <w:lang w:eastAsia="ko-KR"/>
        </w:rPr>
        <w:t>:</w:t>
      </w:r>
    </w:p>
    <w:p w14:paraId="1E1F2F26" w14:textId="50B0AF3C" w:rsidR="001C3094" w:rsidRDefault="001C3094" w:rsidP="001D39DE">
      <w:pPr>
        <w:pStyle w:val="ListParagraph"/>
        <w:numPr>
          <w:ilvl w:val="0"/>
          <w:numId w:val="18"/>
        </w:numPr>
        <w:ind w:leftChars="0"/>
        <w:jc w:val="both"/>
        <w:rPr>
          <w:sz w:val="20"/>
          <w:szCs w:val="22"/>
          <w:lang w:eastAsia="ko-KR"/>
        </w:rPr>
      </w:pPr>
      <w:r w:rsidRPr="004811CC">
        <w:rPr>
          <w:sz w:val="20"/>
          <w:szCs w:val="22"/>
          <w:lang w:eastAsia="ko-KR"/>
        </w:rPr>
        <w:t>1459</w:t>
      </w:r>
      <w:r w:rsidR="000453B0" w:rsidRPr="004811CC">
        <w:rPr>
          <w:sz w:val="20"/>
          <w:szCs w:val="22"/>
          <w:lang w:eastAsia="ko-KR"/>
        </w:rPr>
        <w:t xml:space="preserve">, </w:t>
      </w:r>
      <w:r w:rsidRPr="004811CC">
        <w:rPr>
          <w:sz w:val="20"/>
          <w:szCs w:val="22"/>
          <w:lang w:eastAsia="ko-KR"/>
        </w:rPr>
        <w:t>1758</w:t>
      </w:r>
      <w:r w:rsidR="004811CC" w:rsidRPr="004811CC">
        <w:rPr>
          <w:sz w:val="20"/>
          <w:szCs w:val="22"/>
          <w:lang w:eastAsia="ko-KR"/>
        </w:rPr>
        <w:t xml:space="preserve">, </w:t>
      </w:r>
      <w:r w:rsidRPr="004811CC">
        <w:rPr>
          <w:sz w:val="20"/>
          <w:szCs w:val="22"/>
          <w:lang w:eastAsia="ko-KR"/>
        </w:rPr>
        <w:t>2337</w:t>
      </w:r>
      <w:r w:rsidR="004811CC" w:rsidRPr="004811CC">
        <w:rPr>
          <w:sz w:val="20"/>
          <w:szCs w:val="22"/>
          <w:lang w:eastAsia="ko-KR"/>
        </w:rPr>
        <w:t xml:space="preserve">, </w:t>
      </w:r>
      <w:r w:rsidRPr="004811CC">
        <w:rPr>
          <w:sz w:val="20"/>
          <w:szCs w:val="22"/>
          <w:lang w:eastAsia="ko-KR"/>
        </w:rPr>
        <w:t>2338</w:t>
      </w:r>
      <w:r w:rsidR="004811CC" w:rsidRPr="004811CC">
        <w:rPr>
          <w:sz w:val="20"/>
          <w:szCs w:val="22"/>
          <w:lang w:eastAsia="ko-KR"/>
        </w:rPr>
        <w:t xml:space="preserve">, </w:t>
      </w:r>
      <w:r w:rsidRPr="004811CC">
        <w:rPr>
          <w:sz w:val="20"/>
          <w:szCs w:val="22"/>
          <w:lang w:eastAsia="ko-KR"/>
        </w:rPr>
        <w:t>2550</w:t>
      </w:r>
      <w:r w:rsidR="004811CC" w:rsidRPr="004811CC">
        <w:rPr>
          <w:sz w:val="20"/>
          <w:szCs w:val="22"/>
          <w:lang w:eastAsia="ko-KR"/>
        </w:rPr>
        <w:t xml:space="preserve">, </w:t>
      </w:r>
      <w:r w:rsidR="00956EEC" w:rsidRPr="004811CC">
        <w:rPr>
          <w:sz w:val="20"/>
          <w:szCs w:val="22"/>
          <w:lang w:eastAsia="ko-KR"/>
        </w:rPr>
        <w:t>2551</w:t>
      </w:r>
      <w:r w:rsidR="004811CC" w:rsidRPr="004811CC">
        <w:rPr>
          <w:sz w:val="20"/>
          <w:szCs w:val="22"/>
          <w:lang w:eastAsia="ko-KR"/>
        </w:rPr>
        <w:t xml:space="preserve">, </w:t>
      </w:r>
      <w:r w:rsidRPr="004811CC">
        <w:rPr>
          <w:sz w:val="20"/>
          <w:szCs w:val="22"/>
          <w:lang w:eastAsia="ko-KR"/>
        </w:rPr>
        <w:t>2936</w:t>
      </w:r>
    </w:p>
    <w:p w14:paraId="253F677E" w14:textId="4E22464B" w:rsidR="004811CC" w:rsidRDefault="004811CC" w:rsidP="004811CC">
      <w:pPr>
        <w:jc w:val="both"/>
        <w:rPr>
          <w:sz w:val="20"/>
          <w:szCs w:val="22"/>
          <w:lang w:eastAsia="ko-KR"/>
        </w:rPr>
      </w:pPr>
      <w:r>
        <w:rPr>
          <w:sz w:val="20"/>
          <w:szCs w:val="22"/>
          <w:lang w:eastAsia="ko-KR"/>
        </w:rPr>
        <w:t xml:space="preserve">And comment </w:t>
      </w:r>
      <w:proofErr w:type="spellStart"/>
      <w:r>
        <w:rPr>
          <w:sz w:val="20"/>
          <w:szCs w:val="22"/>
          <w:lang w:eastAsia="ko-KR"/>
        </w:rPr>
        <w:t>resolutons</w:t>
      </w:r>
      <w:proofErr w:type="spellEnd"/>
      <w:r>
        <w:rPr>
          <w:sz w:val="20"/>
          <w:szCs w:val="22"/>
          <w:lang w:eastAsia="ko-KR"/>
        </w:rPr>
        <w:t xml:space="preserve"> for the following CIDs received in CC36</w:t>
      </w:r>
      <w:r w:rsidR="00F165C0">
        <w:rPr>
          <w:sz w:val="20"/>
          <w:szCs w:val="22"/>
          <w:lang w:eastAsia="ko-KR"/>
        </w:rPr>
        <w:t>:</w:t>
      </w:r>
    </w:p>
    <w:p w14:paraId="13EF9892" w14:textId="109C7305" w:rsidR="00F165C0" w:rsidRPr="00F165C0" w:rsidRDefault="00FF4045" w:rsidP="00F165C0">
      <w:pPr>
        <w:pStyle w:val="ListParagraph"/>
        <w:numPr>
          <w:ilvl w:val="0"/>
          <w:numId w:val="18"/>
        </w:numPr>
        <w:ind w:leftChars="0"/>
        <w:jc w:val="both"/>
        <w:rPr>
          <w:sz w:val="20"/>
          <w:szCs w:val="22"/>
          <w:lang w:eastAsia="ko-KR"/>
        </w:rPr>
      </w:pPr>
      <w:r>
        <w:rPr>
          <w:sz w:val="20"/>
          <w:szCs w:val="22"/>
          <w:lang w:eastAsia="ko-KR"/>
        </w:rPr>
        <w:t xml:space="preserve">4758, 6351, 6343, 6344, 6350, 5222, 6068, 6346 </w:t>
      </w:r>
    </w:p>
    <w:p w14:paraId="6DC17C79" w14:textId="77777777" w:rsidR="001C3094" w:rsidRPr="006C6E5B" w:rsidRDefault="001C3094" w:rsidP="005B5487">
      <w:pPr>
        <w:jc w:val="both"/>
        <w:rPr>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2714141"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6DE12B02" w14:textId="4695BB10" w:rsidR="00040CDD" w:rsidRPr="006C6E5B" w:rsidRDefault="00040CDD" w:rsidP="00975352">
      <w:pPr>
        <w:pStyle w:val="ListParagraph"/>
        <w:numPr>
          <w:ilvl w:val="0"/>
          <w:numId w:val="1"/>
        </w:numPr>
        <w:ind w:leftChars="0"/>
        <w:jc w:val="both"/>
        <w:rPr>
          <w:sz w:val="20"/>
          <w:szCs w:val="22"/>
        </w:rPr>
      </w:pPr>
      <w:r>
        <w:rPr>
          <w:sz w:val="20"/>
          <w:szCs w:val="22"/>
        </w:rPr>
        <w:t>Rev 1:</w:t>
      </w:r>
      <w:r w:rsidR="00255C36">
        <w:rPr>
          <w:sz w:val="20"/>
          <w:szCs w:val="22"/>
        </w:rPr>
        <w:t xml:space="preserve"> Updated the procedure returning to </w:t>
      </w:r>
      <w:r w:rsidR="006C14A4">
        <w:rPr>
          <w:sz w:val="20"/>
          <w:szCs w:val="22"/>
        </w:rPr>
        <w:t xml:space="preserve">the listening operation and included </w:t>
      </w:r>
      <w:r w:rsidR="0079175F">
        <w:rPr>
          <w:sz w:val="20"/>
          <w:szCs w:val="22"/>
        </w:rPr>
        <w:t xml:space="preserve">unresolved CC34 </w:t>
      </w:r>
      <w:r w:rsidR="006C14A4">
        <w:rPr>
          <w:sz w:val="20"/>
          <w:szCs w:val="22"/>
        </w:rPr>
        <w:t xml:space="preserve">comments received </w:t>
      </w:r>
      <w:r w:rsidR="0079175F">
        <w:rPr>
          <w:sz w:val="20"/>
          <w:szCs w:val="22"/>
        </w:rPr>
        <w:t xml:space="preserve">again </w:t>
      </w:r>
      <w:r w:rsidR="006C14A4">
        <w:rPr>
          <w:sz w:val="20"/>
          <w:szCs w:val="22"/>
        </w:rPr>
        <w:t>in CC36</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E61BBC" w:rsidRPr="00E61BBC" w14:paraId="5AAF6618" w14:textId="34E7C75B" w:rsidTr="001C3094">
        <w:tc>
          <w:tcPr>
            <w:tcW w:w="623" w:type="dxa"/>
          </w:tcPr>
          <w:p w14:paraId="3A183C69" w14:textId="2AB5ADD7"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lastRenderedPageBreak/>
              <w:t>CID</w:t>
            </w:r>
          </w:p>
        </w:tc>
        <w:tc>
          <w:tcPr>
            <w:tcW w:w="1262" w:type="dxa"/>
          </w:tcPr>
          <w:p w14:paraId="4ED2680D" w14:textId="16DAEB3F"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Commenter</w:t>
            </w:r>
          </w:p>
        </w:tc>
        <w:tc>
          <w:tcPr>
            <w:tcW w:w="900" w:type="dxa"/>
          </w:tcPr>
          <w:p w14:paraId="78EEA7BD" w14:textId="1E75DFEE"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Clause Number</w:t>
            </w:r>
          </w:p>
        </w:tc>
        <w:tc>
          <w:tcPr>
            <w:tcW w:w="810" w:type="dxa"/>
          </w:tcPr>
          <w:p w14:paraId="59B612DB" w14:textId="77777777" w:rsidR="00E61BBC" w:rsidRPr="00E61BBC" w:rsidRDefault="00E61BBC" w:rsidP="00E61BBC">
            <w:pPr>
              <w:rPr>
                <w:rFonts w:ascii="Arial" w:hAnsi="Arial" w:cs="Arial"/>
                <w:b/>
                <w:bCs/>
                <w:szCs w:val="18"/>
              </w:rPr>
            </w:pPr>
            <w:r w:rsidRPr="00E61BBC">
              <w:rPr>
                <w:rFonts w:ascii="Arial" w:hAnsi="Arial" w:cs="Arial"/>
                <w:b/>
                <w:bCs/>
                <w:szCs w:val="18"/>
              </w:rPr>
              <w:t>Page.</w:t>
            </w:r>
          </w:p>
          <w:p w14:paraId="314739D0" w14:textId="114330DC"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Line</w:t>
            </w:r>
          </w:p>
        </w:tc>
        <w:tc>
          <w:tcPr>
            <w:tcW w:w="2340" w:type="dxa"/>
          </w:tcPr>
          <w:p w14:paraId="1292EC48" w14:textId="4BC8B6E8" w:rsidR="00E61BBC" w:rsidRPr="00E61BBC" w:rsidRDefault="00E61BBC" w:rsidP="00E61BBC">
            <w:pPr>
              <w:rPr>
                <w:rFonts w:ascii="Arial" w:hAnsi="Arial" w:cs="Arial"/>
                <w:b/>
                <w:bCs/>
                <w:szCs w:val="18"/>
              </w:rPr>
            </w:pPr>
            <w:r w:rsidRPr="00E61BBC">
              <w:rPr>
                <w:rFonts w:ascii="Arial" w:hAnsi="Arial" w:cs="Arial"/>
                <w:b/>
                <w:bCs/>
                <w:szCs w:val="18"/>
              </w:rPr>
              <w:t>Comment</w:t>
            </w:r>
          </w:p>
        </w:tc>
        <w:tc>
          <w:tcPr>
            <w:tcW w:w="2070" w:type="dxa"/>
          </w:tcPr>
          <w:p w14:paraId="2D207D9D" w14:textId="6E1DCD93" w:rsidR="00E61BBC" w:rsidRPr="00E61BBC" w:rsidRDefault="00E61BBC" w:rsidP="00E61BBC">
            <w:pPr>
              <w:rPr>
                <w:rFonts w:ascii="Arial" w:hAnsi="Arial" w:cs="Arial"/>
                <w:b/>
                <w:bCs/>
                <w:szCs w:val="18"/>
              </w:rPr>
            </w:pPr>
            <w:r w:rsidRPr="00E61BBC">
              <w:rPr>
                <w:rFonts w:ascii="Arial" w:hAnsi="Arial" w:cs="Arial"/>
                <w:b/>
                <w:bCs/>
                <w:szCs w:val="18"/>
              </w:rPr>
              <w:t>Proposed Change</w:t>
            </w:r>
          </w:p>
        </w:tc>
        <w:tc>
          <w:tcPr>
            <w:tcW w:w="2072" w:type="dxa"/>
          </w:tcPr>
          <w:p w14:paraId="4ED595CF" w14:textId="77777777" w:rsidR="00E61BBC" w:rsidRPr="00E61BBC" w:rsidRDefault="00E61BBC" w:rsidP="00E61BBC">
            <w:pPr>
              <w:rPr>
                <w:rFonts w:ascii="Arial" w:hAnsi="Arial" w:cs="Arial"/>
                <w:b/>
                <w:bCs/>
                <w:szCs w:val="18"/>
              </w:rPr>
            </w:pPr>
            <w:r w:rsidRPr="00E61BBC">
              <w:rPr>
                <w:rFonts w:ascii="Arial" w:hAnsi="Arial" w:cs="Arial"/>
                <w:b/>
                <w:bCs/>
                <w:szCs w:val="18"/>
              </w:rPr>
              <w:t>Resolution</w:t>
            </w:r>
          </w:p>
          <w:p w14:paraId="3AD7CF3E" w14:textId="24CFB167" w:rsidR="00E61BBC" w:rsidRPr="00E61BBC" w:rsidRDefault="00E61BBC" w:rsidP="00E61BBC">
            <w:pPr>
              <w:rPr>
                <w:rFonts w:ascii="Arial" w:hAnsi="Arial" w:cs="Arial"/>
                <w:b/>
                <w:bCs/>
                <w:szCs w:val="18"/>
              </w:rPr>
            </w:pPr>
          </w:p>
        </w:tc>
      </w:tr>
      <w:tr w:rsidR="00E61BBC" w:rsidRPr="00E61BBC" w14:paraId="647516B6" w14:textId="5E5886F6" w:rsidTr="001C3094">
        <w:tc>
          <w:tcPr>
            <w:tcW w:w="623" w:type="dxa"/>
          </w:tcPr>
          <w:p w14:paraId="15EC9624" w14:textId="2C626392" w:rsidR="00E61BBC" w:rsidRPr="00E61BBC" w:rsidRDefault="00E61BBC" w:rsidP="00E61BBC">
            <w:pPr>
              <w:rPr>
                <w:rFonts w:ascii="Arial-BoldMT" w:hAnsi="Arial-BoldMT" w:hint="eastAsia"/>
                <w:color w:val="000000"/>
                <w:szCs w:val="18"/>
              </w:rPr>
            </w:pPr>
            <w:r w:rsidRPr="00E61BBC">
              <w:rPr>
                <w:rFonts w:ascii="Arial" w:hAnsi="Arial" w:cs="Arial"/>
                <w:szCs w:val="18"/>
              </w:rPr>
              <w:t>1459</w:t>
            </w:r>
          </w:p>
        </w:tc>
        <w:tc>
          <w:tcPr>
            <w:tcW w:w="1262" w:type="dxa"/>
          </w:tcPr>
          <w:p w14:paraId="30489A60" w14:textId="559292A2" w:rsidR="00E61BBC" w:rsidRPr="00E61BBC" w:rsidRDefault="00E61BBC" w:rsidP="00E61BBC">
            <w:pPr>
              <w:rPr>
                <w:rFonts w:ascii="Arial-BoldMT" w:hAnsi="Arial-BoldMT" w:hint="eastAsia"/>
                <w:color w:val="000000"/>
                <w:szCs w:val="18"/>
              </w:rPr>
            </w:pPr>
            <w:r w:rsidRPr="00E61BBC">
              <w:rPr>
                <w:rFonts w:ascii="Arial" w:hAnsi="Arial" w:cs="Arial"/>
                <w:szCs w:val="18"/>
              </w:rPr>
              <w:t>Chunyu Hu</w:t>
            </w:r>
          </w:p>
        </w:tc>
        <w:tc>
          <w:tcPr>
            <w:tcW w:w="900" w:type="dxa"/>
          </w:tcPr>
          <w:p w14:paraId="6C5730A9" w14:textId="6F84810B" w:rsidR="00E61BBC" w:rsidRPr="00E61BBC" w:rsidRDefault="00E61BBC" w:rsidP="00E61BBC">
            <w:pPr>
              <w:rPr>
                <w:rFonts w:ascii="Arial-BoldMT" w:hAnsi="Arial-BoldMT" w:hint="eastAsia"/>
                <w:color w:val="000000"/>
                <w:szCs w:val="18"/>
              </w:rPr>
            </w:pPr>
            <w:r w:rsidRPr="00E61BBC">
              <w:rPr>
                <w:rFonts w:ascii="Arial" w:hAnsi="Arial" w:cs="Arial"/>
                <w:szCs w:val="18"/>
              </w:rPr>
              <w:t>35.3.14</w:t>
            </w:r>
          </w:p>
        </w:tc>
        <w:tc>
          <w:tcPr>
            <w:tcW w:w="810" w:type="dxa"/>
          </w:tcPr>
          <w:p w14:paraId="58CCC5B1" w14:textId="7641E363" w:rsidR="00E61BBC" w:rsidRPr="00E61BBC" w:rsidRDefault="00E61BBC" w:rsidP="00E61BBC">
            <w:pPr>
              <w:rPr>
                <w:rFonts w:ascii="Arial-BoldMT" w:hAnsi="Arial-BoldMT" w:hint="eastAsia"/>
                <w:color w:val="000000"/>
                <w:szCs w:val="18"/>
              </w:rPr>
            </w:pPr>
            <w:r w:rsidRPr="00E61BBC">
              <w:rPr>
                <w:rFonts w:ascii="Arial" w:hAnsi="Arial" w:cs="Arial"/>
                <w:szCs w:val="18"/>
              </w:rPr>
              <w:t>145.34</w:t>
            </w:r>
          </w:p>
        </w:tc>
        <w:tc>
          <w:tcPr>
            <w:tcW w:w="2340" w:type="dxa"/>
          </w:tcPr>
          <w:p w14:paraId="0D8B62D4" w14:textId="744384E3"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Since the </w:t>
            </w:r>
            <w:proofErr w:type="spellStart"/>
            <w:r w:rsidRPr="00E61BBC">
              <w:rPr>
                <w:rFonts w:ascii="Arial" w:hAnsi="Arial" w:cs="Arial"/>
                <w:szCs w:val="18"/>
              </w:rPr>
              <w:t>txop</w:t>
            </w:r>
            <w:proofErr w:type="spellEnd"/>
            <w:r w:rsidRPr="00E61BBC">
              <w:rPr>
                <w:rFonts w:ascii="Arial" w:hAnsi="Arial" w:cs="Arial"/>
                <w:szCs w:val="18"/>
              </w:rPr>
              <w:t xml:space="preserve"> holder is specific to a link, it makes more sense that the non-AP MLD stays on the same link till end of the TXOP. It's also more efficient by reducing some overhead.</w:t>
            </w:r>
          </w:p>
        </w:tc>
        <w:tc>
          <w:tcPr>
            <w:tcW w:w="2070" w:type="dxa"/>
          </w:tcPr>
          <w:p w14:paraId="0EAACC7B" w14:textId="5D4DFE49"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"immediately after the end of the frame exchange sequence" ==&gt; "immediately after the end of </w:t>
            </w:r>
            <w:proofErr w:type="spellStart"/>
            <w:r w:rsidRPr="00E61BBC">
              <w:rPr>
                <w:rFonts w:ascii="Arial" w:hAnsi="Arial" w:cs="Arial"/>
                <w:szCs w:val="18"/>
              </w:rPr>
              <w:t>theTXOP</w:t>
            </w:r>
            <w:proofErr w:type="spellEnd"/>
            <w:r w:rsidRPr="00E61BBC">
              <w:rPr>
                <w:rFonts w:ascii="Arial" w:hAnsi="Arial" w:cs="Arial"/>
                <w:szCs w:val="18"/>
              </w:rPr>
              <w:t>"</w:t>
            </w:r>
          </w:p>
        </w:tc>
        <w:tc>
          <w:tcPr>
            <w:tcW w:w="2072" w:type="dxa"/>
          </w:tcPr>
          <w:p w14:paraId="241E4A8D" w14:textId="77777777" w:rsidR="00E61BBC" w:rsidRDefault="001C3094" w:rsidP="00E61BBC">
            <w:pPr>
              <w:rPr>
                <w:rFonts w:ascii="Arial-BoldMT" w:hAnsi="Arial-BoldMT" w:hint="eastAsia"/>
                <w:color w:val="000000"/>
                <w:szCs w:val="18"/>
              </w:rPr>
            </w:pPr>
            <w:r>
              <w:rPr>
                <w:rFonts w:ascii="Arial-BoldMT" w:hAnsi="Arial-BoldMT"/>
                <w:color w:val="000000"/>
                <w:szCs w:val="18"/>
              </w:rPr>
              <w:t>Revised.</w:t>
            </w:r>
          </w:p>
          <w:p w14:paraId="6E8F71F1" w14:textId="77777777" w:rsidR="001C3094" w:rsidRDefault="001C3094" w:rsidP="00E61BBC">
            <w:pPr>
              <w:rPr>
                <w:rFonts w:ascii="Arial-BoldMT" w:hAnsi="Arial-BoldMT" w:hint="eastAsia"/>
                <w:color w:val="000000"/>
                <w:szCs w:val="18"/>
              </w:rPr>
            </w:pPr>
          </w:p>
          <w:p w14:paraId="5AE084FA" w14:textId="77777777" w:rsidR="001C3094" w:rsidRDefault="001C3094" w:rsidP="00E61BBC">
            <w:pPr>
              <w:rPr>
                <w:rFonts w:ascii="Arial-BoldMT" w:hAnsi="Arial-BoldMT" w:hint="eastAsia"/>
                <w:color w:val="000000"/>
                <w:szCs w:val="18"/>
              </w:rPr>
            </w:pPr>
            <w:r>
              <w:rPr>
                <w:rFonts w:ascii="Arial-BoldMT" w:hAnsi="Arial-BoldMT"/>
                <w:color w:val="000000"/>
                <w:szCs w:val="18"/>
              </w:rPr>
              <w:t>Agree in principle. The ‘frame exchange’ sequence has been replaced with ‘frame exchanges’ to indicate that there could be multiple frame exchanges during the TXOP. Also defined a procedure to determine when a non-AP MLD should return to the listening mode.</w:t>
            </w:r>
          </w:p>
          <w:p w14:paraId="0B56A117" w14:textId="156E9559" w:rsidR="001C3094" w:rsidRDefault="001C3094" w:rsidP="00E61BBC">
            <w:pPr>
              <w:rPr>
                <w:rFonts w:ascii="Arial-BoldMT" w:hAnsi="Arial-BoldMT" w:hint="eastAsia"/>
                <w:color w:val="000000"/>
                <w:szCs w:val="18"/>
              </w:rPr>
            </w:pPr>
          </w:p>
          <w:p w14:paraId="00C4DEE0" w14:textId="462F6FF7" w:rsidR="001C3094" w:rsidRDefault="001C3094" w:rsidP="001C3094">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(#1459) in </w:t>
            </w:r>
            <w:sdt>
              <w:sdtPr>
                <w:rPr>
                  <w:rFonts w:ascii="Arial-BoldMT" w:hAnsi="Arial-BoldMT"/>
                  <w:color w:val="000000"/>
                  <w:szCs w:val="18"/>
                </w:rPr>
                <w:alias w:val="Title"/>
                <w:tag w:val=""/>
                <w:id w:val="753166996"/>
                <w:placeholder>
                  <w:docPart w:val="EB0683EDC58B4F879146922A35ED795A"/>
                </w:placeholder>
                <w:dataBinding w:prefixMappings="xmlns:ns0='http://purl.org/dc/elements/1.1/' xmlns:ns1='http://schemas.openxmlformats.org/package/2006/metadata/core-properties' " w:xpath="/ns1:coreProperties[1]/ns0:title[1]" w:storeItemID="{6C3C8BC8-F283-45AE-878A-BAB7291924A1}"/>
                <w:text/>
              </w:sdtPr>
              <w:sdtEndPr/>
              <w:sdtContent>
                <w:r w:rsidR="00356D2A">
                  <w:rPr>
                    <w:rFonts w:ascii="Arial-BoldMT" w:hAnsi="Arial-BoldMT"/>
                    <w:color w:val="000000"/>
                    <w:szCs w:val="18"/>
                  </w:rPr>
                  <w:t>doc.: IEEE 802.11-20/287r1</w:t>
                </w:r>
              </w:sdtContent>
            </w:sdt>
          </w:p>
          <w:p w14:paraId="1BA6F2B9" w14:textId="4C8B4A3E" w:rsidR="001C3094" w:rsidRDefault="002144D3" w:rsidP="001C3094">
            <w:pPr>
              <w:rPr>
                <w:rFonts w:ascii="Arial-BoldMT" w:hAnsi="Arial-BoldMT" w:hint="eastAsia"/>
                <w:color w:val="000000"/>
                <w:szCs w:val="18"/>
              </w:rPr>
            </w:pPr>
            <w:sdt>
              <w:sdtPr>
                <w:rPr>
                  <w:rFonts w:ascii="Arial-BoldMT" w:hAnsi="Arial-BoldMT"/>
                  <w:color w:val="000000"/>
                  <w:szCs w:val="18"/>
                </w:rPr>
                <w:alias w:val="Comments"/>
                <w:tag w:val=""/>
                <w:id w:val="-2006976516"/>
                <w:placeholder>
                  <w:docPart w:val="1515E14808D94850B44124D4A918C0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56D2A">
                  <w:rPr>
                    <w:rFonts w:ascii="Arial-BoldMT" w:hAnsi="Arial-BoldMT"/>
                    <w:color w:val="000000"/>
                    <w:szCs w:val="18"/>
                  </w:rPr>
                  <w:t>[https://mentor.ieee.org/802.11/dcn/21/11-21-0287</w:t>
                </w:r>
                <w:r w:rsidR="00356D2A">
                  <w:rPr>
                    <w:rFonts w:ascii="Arial-BoldMT" w:hAnsi="Arial-BoldMT"/>
                    <w:color w:val="000000"/>
                    <w:szCs w:val="18"/>
                  </w:rPr>
                  <w:br/>
                  <w:t>-01-00be-cc34-cr-emlsr-part2.docx]</w:t>
                </w:r>
              </w:sdtContent>
            </w:sdt>
          </w:p>
          <w:p w14:paraId="4E642E54" w14:textId="77777777" w:rsidR="001C3094" w:rsidRDefault="001C3094" w:rsidP="00E61BBC">
            <w:pPr>
              <w:rPr>
                <w:rFonts w:ascii="Arial-BoldMT" w:hAnsi="Arial-BoldMT" w:hint="eastAsia"/>
                <w:color w:val="000000"/>
                <w:szCs w:val="18"/>
              </w:rPr>
            </w:pPr>
          </w:p>
          <w:p w14:paraId="053E7DA3" w14:textId="725A4003" w:rsidR="001C3094" w:rsidRPr="00E61BBC" w:rsidRDefault="001C3094" w:rsidP="00E61BBC">
            <w:pPr>
              <w:rPr>
                <w:rFonts w:ascii="Arial-BoldMT" w:hAnsi="Arial-BoldMT" w:hint="eastAsia"/>
                <w:color w:val="000000"/>
                <w:szCs w:val="18"/>
              </w:rPr>
            </w:pPr>
          </w:p>
        </w:tc>
      </w:tr>
      <w:tr w:rsidR="00B837A0" w:rsidRPr="00E61BBC" w14:paraId="3FEBD7C9" w14:textId="77777777" w:rsidTr="001C3094">
        <w:trPr>
          <w:ins w:id="5" w:author="Park, Minyoung" w:date="2021-07-19T01:27:00Z"/>
        </w:trPr>
        <w:tc>
          <w:tcPr>
            <w:tcW w:w="623" w:type="dxa"/>
          </w:tcPr>
          <w:p w14:paraId="5220AB89" w14:textId="46621FC7" w:rsidR="00B837A0" w:rsidRPr="00B837A0" w:rsidRDefault="00B837A0" w:rsidP="00B837A0">
            <w:pPr>
              <w:rPr>
                <w:ins w:id="6" w:author="Park, Minyoung" w:date="2021-07-19T01:27:00Z"/>
                <w:rFonts w:ascii="Arial" w:hAnsi="Arial" w:cs="Arial"/>
                <w:szCs w:val="18"/>
              </w:rPr>
            </w:pPr>
            <w:ins w:id="7" w:author="Park, Minyoung" w:date="2021-07-19T01:27:00Z">
              <w:r w:rsidRPr="00B837A0">
                <w:rPr>
                  <w:rFonts w:ascii="Arial" w:hAnsi="Arial" w:cs="Arial"/>
                  <w:szCs w:val="18"/>
                  <w:rPrChange w:id="8" w:author="Park, Minyoung" w:date="2021-07-19T01:32:00Z">
                    <w:rPr>
                      <w:rFonts w:ascii="Arial" w:hAnsi="Arial" w:cs="Arial"/>
                      <w:sz w:val="20"/>
                    </w:rPr>
                  </w:rPrChange>
                </w:rPr>
                <w:t>4758</w:t>
              </w:r>
            </w:ins>
          </w:p>
        </w:tc>
        <w:tc>
          <w:tcPr>
            <w:tcW w:w="1262" w:type="dxa"/>
          </w:tcPr>
          <w:p w14:paraId="4A619058" w14:textId="3D69F01B" w:rsidR="00B837A0" w:rsidRPr="00B837A0" w:rsidRDefault="00B837A0" w:rsidP="00B837A0">
            <w:pPr>
              <w:rPr>
                <w:ins w:id="9" w:author="Park, Minyoung" w:date="2021-07-19T01:27:00Z"/>
                <w:rFonts w:ascii="Arial" w:hAnsi="Arial" w:cs="Arial"/>
                <w:szCs w:val="18"/>
              </w:rPr>
            </w:pPr>
            <w:ins w:id="10" w:author="Park, Minyoung" w:date="2021-07-19T01:27:00Z">
              <w:r w:rsidRPr="00B837A0">
                <w:rPr>
                  <w:rFonts w:ascii="Arial" w:hAnsi="Arial" w:cs="Arial"/>
                  <w:szCs w:val="18"/>
                  <w:rPrChange w:id="11" w:author="Park, Minyoung" w:date="2021-07-19T01:32:00Z">
                    <w:rPr>
                      <w:rFonts w:ascii="Arial" w:hAnsi="Arial" w:cs="Arial"/>
                      <w:sz w:val="20"/>
                    </w:rPr>
                  </w:rPrChange>
                </w:rPr>
                <w:t>Chunyu Hu</w:t>
              </w:r>
            </w:ins>
          </w:p>
        </w:tc>
        <w:tc>
          <w:tcPr>
            <w:tcW w:w="900" w:type="dxa"/>
          </w:tcPr>
          <w:p w14:paraId="1BEB5730" w14:textId="46724499" w:rsidR="00B837A0" w:rsidRPr="00B837A0" w:rsidRDefault="00B837A0" w:rsidP="00B837A0">
            <w:pPr>
              <w:rPr>
                <w:ins w:id="12" w:author="Park, Minyoung" w:date="2021-07-19T01:27:00Z"/>
                <w:rFonts w:ascii="Arial" w:hAnsi="Arial" w:cs="Arial"/>
                <w:szCs w:val="18"/>
              </w:rPr>
            </w:pPr>
            <w:ins w:id="13" w:author="Park, Minyoung" w:date="2021-07-19T01:27:00Z">
              <w:r w:rsidRPr="00B837A0">
                <w:rPr>
                  <w:rFonts w:ascii="Arial" w:hAnsi="Arial" w:cs="Arial"/>
                  <w:szCs w:val="18"/>
                  <w:rPrChange w:id="14" w:author="Park, Minyoung" w:date="2021-07-19T01:32:00Z">
                    <w:rPr>
                      <w:rFonts w:ascii="Arial" w:hAnsi="Arial" w:cs="Arial"/>
                      <w:sz w:val="20"/>
                    </w:rPr>
                  </w:rPrChange>
                </w:rPr>
                <w:t>35.3.15</w:t>
              </w:r>
            </w:ins>
          </w:p>
        </w:tc>
        <w:tc>
          <w:tcPr>
            <w:tcW w:w="810" w:type="dxa"/>
          </w:tcPr>
          <w:p w14:paraId="2E7C9066" w14:textId="28BE72F5" w:rsidR="00B837A0" w:rsidRPr="00B837A0" w:rsidRDefault="00B837A0" w:rsidP="00B837A0">
            <w:pPr>
              <w:rPr>
                <w:ins w:id="15" w:author="Park, Minyoung" w:date="2021-07-19T01:27:00Z"/>
                <w:rFonts w:ascii="Arial" w:hAnsi="Arial" w:cs="Arial"/>
                <w:szCs w:val="18"/>
              </w:rPr>
            </w:pPr>
            <w:ins w:id="16" w:author="Park, Minyoung" w:date="2021-07-19T01:27:00Z">
              <w:r w:rsidRPr="00B837A0">
                <w:rPr>
                  <w:rFonts w:ascii="Arial" w:hAnsi="Arial" w:cs="Arial"/>
                  <w:szCs w:val="18"/>
                  <w:rPrChange w:id="17" w:author="Park, Minyoung" w:date="2021-07-19T01:32:00Z">
                    <w:rPr>
                      <w:rFonts w:ascii="Arial" w:hAnsi="Arial" w:cs="Arial"/>
                      <w:sz w:val="20"/>
                    </w:rPr>
                  </w:rPrChange>
                </w:rPr>
                <w:t>281.53</w:t>
              </w:r>
            </w:ins>
          </w:p>
        </w:tc>
        <w:tc>
          <w:tcPr>
            <w:tcW w:w="2340" w:type="dxa"/>
          </w:tcPr>
          <w:p w14:paraId="7BBC693A" w14:textId="2D4CDE86" w:rsidR="00B837A0" w:rsidRPr="00B837A0" w:rsidRDefault="00B837A0" w:rsidP="00B837A0">
            <w:pPr>
              <w:rPr>
                <w:ins w:id="18" w:author="Park, Minyoung" w:date="2021-07-19T01:27:00Z"/>
                <w:rFonts w:ascii="Arial" w:hAnsi="Arial" w:cs="Arial"/>
                <w:szCs w:val="18"/>
              </w:rPr>
            </w:pPr>
            <w:ins w:id="19" w:author="Park, Minyoung" w:date="2021-07-19T01:27:00Z">
              <w:r w:rsidRPr="00B837A0">
                <w:rPr>
                  <w:rFonts w:ascii="Arial" w:hAnsi="Arial" w:cs="Arial"/>
                  <w:szCs w:val="18"/>
                  <w:rPrChange w:id="20" w:author="Park, Minyoung" w:date="2021-07-19T01:32:00Z">
                    <w:rPr>
                      <w:rFonts w:ascii="Arial" w:hAnsi="Arial" w:cs="Arial"/>
                      <w:sz w:val="20"/>
                    </w:rPr>
                  </w:rPrChange>
                </w:rPr>
                <w:t xml:space="preserve">About "until the end of the frame exchange sequence": since the </w:t>
              </w:r>
              <w:proofErr w:type="spellStart"/>
              <w:r w:rsidRPr="00B837A0">
                <w:rPr>
                  <w:rFonts w:ascii="Arial" w:hAnsi="Arial" w:cs="Arial"/>
                  <w:szCs w:val="18"/>
                  <w:rPrChange w:id="21" w:author="Park, Minyoung" w:date="2021-07-19T01:32:00Z">
                    <w:rPr>
                      <w:rFonts w:ascii="Arial" w:hAnsi="Arial" w:cs="Arial"/>
                      <w:sz w:val="20"/>
                    </w:rPr>
                  </w:rPrChange>
                </w:rPr>
                <w:t>txop</w:t>
              </w:r>
              <w:proofErr w:type="spellEnd"/>
              <w:r w:rsidRPr="00B837A0">
                <w:rPr>
                  <w:rFonts w:ascii="Arial" w:hAnsi="Arial" w:cs="Arial"/>
                  <w:szCs w:val="18"/>
                  <w:rPrChange w:id="22" w:author="Park, Minyoung" w:date="2021-07-19T01:32:00Z">
                    <w:rPr>
                      <w:rFonts w:ascii="Arial" w:hAnsi="Arial" w:cs="Arial"/>
                      <w:sz w:val="20"/>
                    </w:rPr>
                  </w:rPrChange>
                </w:rPr>
                <w:t xml:space="preserve"> has been obtained over the </w:t>
              </w:r>
              <w:proofErr w:type="spellStart"/>
              <w:r w:rsidRPr="00B837A0">
                <w:rPr>
                  <w:rFonts w:ascii="Arial" w:hAnsi="Arial" w:cs="Arial"/>
                  <w:szCs w:val="18"/>
                  <w:rPrChange w:id="23" w:author="Park, Minyoung" w:date="2021-07-19T01:32:00Z">
                    <w:rPr>
                      <w:rFonts w:ascii="Arial" w:hAnsi="Arial" w:cs="Arial"/>
                      <w:sz w:val="20"/>
                    </w:rPr>
                  </w:rPrChange>
                </w:rPr>
                <w:t>the</w:t>
              </w:r>
              <w:proofErr w:type="spellEnd"/>
              <w:r w:rsidRPr="00B837A0">
                <w:rPr>
                  <w:rFonts w:ascii="Arial" w:hAnsi="Arial" w:cs="Arial"/>
                  <w:szCs w:val="18"/>
                  <w:rPrChange w:id="24" w:author="Park, Minyoung" w:date="2021-07-19T01:32:00Z">
                    <w:rPr>
                      <w:rFonts w:ascii="Arial" w:hAnsi="Arial" w:cs="Arial"/>
                      <w:sz w:val="20"/>
                    </w:rPr>
                  </w:rPrChange>
                </w:rPr>
                <w:t xml:space="preserve"> link where the initial Control frame was transmitted, AP shall not stay on the same link to resume rest frame sequences in the same </w:t>
              </w:r>
              <w:proofErr w:type="spellStart"/>
              <w:r w:rsidRPr="00B837A0">
                <w:rPr>
                  <w:rFonts w:ascii="Arial" w:hAnsi="Arial" w:cs="Arial"/>
                  <w:szCs w:val="18"/>
                  <w:rPrChange w:id="25" w:author="Park, Minyoung" w:date="2021-07-19T01:32:00Z">
                    <w:rPr>
                      <w:rFonts w:ascii="Arial" w:hAnsi="Arial" w:cs="Arial"/>
                      <w:sz w:val="20"/>
                    </w:rPr>
                  </w:rPrChange>
                </w:rPr>
                <w:t>txop</w:t>
              </w:r>
              <w:proofErr w:type="spellEnd"/>
              <w:r w:rsidRPr="00B837A0">
                <w:rPr>
                  <w:rFonts w:ascii="Arial" w:hAnsi="Arial" w:cs="Arial"/>
                  <w:szCs w:val="18"/>
                  <w:rPrChange w:id="26" w:author="Park, Minyoung" w:date="2021-07-19T01:32:00Z">
                    <w:rPr>
                      <w:rFonts w:ascii="Arial" w:hAnsi="Arial" w:cs="Arial"/>
                      <w:sz w:val="20"/>
                    </w:rPr>
                  </w:rPrChange>
                </w:rPr>
                <w:t xml:space="preserve"> if there is enough time. It's not efficient for each DATA/ACK frame sequences within the same </w:t>
              </w:r>
              <w:proofErr w:type="spellStart"/>
              <w:r w:rsidRPr="00B837A0">
                <w:rPr>
                  <w:rFonts w:ascii="Arial" w:hAnsi="Arial" w:cs="Arial"/>
                  <w:szCs w:val="18"/>
                  <w:rPrChange w:id="27" w:author="Park, Minyoung" w:date="2021-07-19T01:32:00Z">
                    <w:rPr>
                      <w:rFonts w:ascii="Arial" w:hAnsi="Arial" w:cs="Arial"/>
                      <w:sz w:val="20"/>
                    </w:rPr>
                  </w:rPrChange>
                </w:rPr>
                <w:t>txop</w:t>
              </w:r>
              <w:proofErr w:type="spellEnd"/>
              <w:r w:rsidRPr="00B837A0">
                <w:rPr>
                  <w:rFonts w:ascii="Arial" w:hAnsi="Arial" w:cs="Arial"/>
                  <w:szCs w:val="18"/>
                  <w:rPrChange w:id="28" w:author="Park, Minyoung" w:date="2021-07-19T01:32:00Z">
                    <w:rPr>
                      <w:rFonts w:ascii="Arial" w:hAnsi="Arial" w:cs="Arial"/>
                      <w:sz w:val="20"/>
                    </w:rPr>
                  </w:rPrChange>
                </w:rPr>
                <w:t>, a control frame exchange (MU-RTS/CTS) is conducted.</w:t>
              </w:r>
            </w:ins>
          </w:p>
        </w:tc>
        <w:tc>
          <w:tcPr>
            <w:tcW w:w="2070" w:type="dxa"/>
          </w:tcPr>
          <w:p w14:paraId="061DBD8D" w14:textId="79017306" w:rsidR="00B837A0" w:rsidRPr="00B837A0" w:rsidRDefault="00B837A0" w:rsidP="00B837A0">
            <w:pPr>
              <w:rPr>
                <w:ins w:id="29" w:author="Park, Minyoung" w:date="2021-07-19T01:27:00Z"/>
                <w:rFonts w:ascii="Arial" w:hAnsi="Arial" w:cs="Arial"/>
                <w:szCs w:val="18"/>
              </w:rPr>
            </w:pPr>
            <w:ins w:id="30" w:author="Park, Minyoung" w:date="2021-07-19T01:27:00Z">
              <w:r w:rsidRPr="00B837A0">
                <w:rPr>
                  <w:rFonts w:ascii="Arial" w:hAnsi="Arial" w:cs="Arial"/>
                  <w:szCs w:val="18"/>
                  <w:rPrChange w:id="31" w:author="Park, Minyoung" w:date="2021-07-19T01:32:00Z">
                    <w:rPr>
                      <w:rFonts w:ascii="Arial" w:hAnsi="Arial" w:cs="Arial"/>
                      <w:sz w:val="20"/>
                    </w:rPr>
                  </w:rPrChange>
                </w:rPr>
                <w:t>Change to "until the end of TXOP."</w:t>
              </w:r>
            </w:ins>
          </w:p>
        </w:tc>
        <w:tc>
          <w:tcPr>
            <w:tcW w:w="2072" w:type="dxa"/>
          </w:tcPr>
          <w:p w14:paraId="6A73DBA5" w14:textId="77777777" w:rsidR="00B837A0" w:rsidRPr="00B837A0" w:rsidRDefault="00B837A0" w:rsidP="00B837A0">
            <w:pPr>
              <w:rPr>
                <w:ins w:id="32" w:author="Park, Minyoung" w:date="2021-07-19T01:27:00Z"/>
                <w:rFonts w:ascii="Arial-BoldMT" w:hAnsi="Arial-BoldMT" w:hint="eastAsia"/>
                <w:color w:val="000000"/>
                <w:szCs w:val="18"/>
              </w:rPr>
            </w:pPr>
            <w:ins w:id="33" w:author="Park, Minyoung" w:date="2021-07-19T01:27:00Z">
              <w:r w:rsidRPr="00B837A0">
                <w:rPr>
                  <w:rFonts w:ascii="Arial-BoldMT" w:hAnsi="Arial-BoldMT" w:hint="eastAsia"/>
                  <w:color w:val="000000"/>
                  <w:szCs w:val="18"/>
                </w:rPr>
                <w:t>Revised.</w:t>
              </w:r>
            </w:ins>
          </w:p>
          <w:p w14:paraId="79BE44CB" w14:textId="77777777" w:rsidR="00B837A0" w:rsidRPr="00B837A0" w:rsidRDefault="00B837A0" w:rsidP="00B837A0">
            <w:pPr>
              <w:rPr>
                <w:ins w:id="34" w:author="Park, Minyoung" w:date="2021-07-19T01:27:00Z"/>
                <w:rFonts w:ascii="Arial-BoldMT" w:hAnsi="Arial-BoldMT" w:hint="eastAsia"/>
                <w:color w:val="000000"/>
                <w:szCs w:val="18"/>
              </w:rPr>
            </w:pPr>
          </w:p>
          <w:p w14:paraId="1362299E" w14:textId="77777777" w:rsidR="00B837A0" w:rsidRPr="00B837A0" w:rsidRDefault="00B837A0" w:rsidP="00B837A0">
            <w:pPr>
              <w:rPr>
                <w:ins w:id="35" w:author="Park, Minyoung" w:date="2021-07-19T01:27:00Z"/>
                <w:rFonts w:ascii="Arial-BoldMT" w:hAnsi="Arial-BoldMT" w:hint="eastAsia"/>
                <w:color w:val="000000"/>
                <w:szCs w:val="18"/>
              </w:rPr>
            </w:pPr>
            <w:ins w:id="36" w:author="Park, Minyoung" w:date="2021-07-19T01:27:00Z">
              <w:r w:rsidRPr="00B837A0">
                <w:rPr>
                  <w:rFonts w:ascii="Arial-BoldMT" w:hAnsi="Arial-BoldMT" w:hint="eastAsia"/>
                  <w:color w:val="000000"/>
                  <w:szCs w:val="18"/>
                </w:rPr>
                <w:t xml:space="preserve">Agree in principle. The </w:t>
              </w:r>
              <w:r w:rsidRPr="00B837A0">
                <w:rPr>
                  <w:rFonts w:ascii="Arial-BoldMT" w:hAnsi="Arial-BoldMT" w:hint="eastAsia"/>
                  <w:color w:val="000000"/>
                  <w:szCs w:val="18"/>
                </w:rPr>
                <w:t>‘</w:t>
              </w:r>
              <w:r w:rsidRPr="00B837A0">
                <w:rPr>
                  <w:rFonts w:ascii="Arial-BoldMT" w:hAnsi="Arial-BoldMT" w:hint="eastAsia"/>
                  <w:color w:val="000000"/>
                  <w:szCs w:val="18"/>
                </w:rPr>
                <w:t>frame exchange</w:t>
              </w:r>
              <w:r w:rsidRPr="00B837A0">
                <w:rPr>
                  <w:rFonts w:ascii="Arial-BoldMT" w:hAnsi="Arial-BoldMT" w:hint="eastAsia"/>
                  <w:color w:val="000000"/>
                  <w:szCs w:val="18"/>
                </w:rPr>
                <w:t>’</w:t>
              </w:r>
              <w:r w:rsidRPr="00B837A0">
                <w:rPr>
                  <w:rFonts w:ascii="Arial-BoldMT" w:hAnsi="Arial-BoldMT" w:hint="eastAsia"/>
                  <w:color w:val="000000"/>
                  <w:szCs w:val="18"/>
                </w:rPr>
                <w:t xml:space="preserve"> sequence has been replaced with </w:t>
              </w:r>
              <w:r w:rsidRPr="00B837A0">
                <w:rPr>
                  <w:rFonts w:ascii="Arial-BoldMT" w:hAnsi="Arial-BoldMT" w:hint="eastAsia"/>
                  <w:color w:val="000000"/>
                  <w:szCs w:val="18"/>
                </w:rPr>
                <w:t>‘</w:t>
              </w:r>
              <w:r w:rsidRPr="00B837A0">
                <w:rPr>
                  <w:rFonts w:ascii="Arial-BoldMT" w:hAnsi="Arial-BoldMT" w:hint="eastAsia"/>
                  <w:color w:val="000000"/>
                  <w:szCs w:val="18"/>
                </w:rPr>
                <w:t>frame exchanges</w:t>
              </w:r>
              <w:r w:rsidRPr="00B837A0">
                <w:rPr>
                  <w:rFonts w:ascii="Arial-BoldMT" w:hAnsi="Arial-BoldMT" w:hint="eastAsia"/>
                  <w:color w:val="000000"/>
                  <w:szCs w:val="18"/>
                </w:rPr>
                <w:t>’</w:t>
              </w:r>
              <w:r w:rsidRPr="00B837A0">
                <w:rPr>
                  <w:rFonts w:ascii="Arial-BoldMT" w:hAnsi="Arial-BoldMT" w:hint="eastAsia"/>
                  <w:color w:val="000000"/>
                  <w:szCs w:val="18"/>
                </w:rPr>
                <w:t xml:space="preserve"> to indicate that there could be multiple frame exchanges during the TXOP. Also defined a procedure to determine when a non-AP MLD should return to the listening mode.</w:t>
              </w:r>
            </w:ins>
          </w:p>
          <w:p w14:paraId="37E34E44" w14:textId="77777777" w:rsidR="00B837A0" w:rsidRPr="00B837A0" w:rsidRDefault="00B837A0" w:rsidP="00B837A0">
            <w:pPr>
              <w:rPr>
                <w:ins w:id="37" w:author="Park, Minyoung" w:date="2021-07-19T01:27:00Z"/>
                <w:rFonts w:ascii="Arial-BoldMT" w:hAnsi="Arial-BoldMT" w:hint="eastAsia"/>
                <w:color w:val="000000"/>
                <w:szCs w:val="18"/>
              </w:rPr>
            </w:pPr>
          </w:p>
          <w:p w14:paraId="263E6590" w14:textId="755C52BE" w:rsidR="00B837A0" w:rsidRPr="00B837A0" w:rsidRDefault="00B837A0" w:rsidP="00B837A0">
            <w:pPr>
              <w:rPr>
                <w:ins w:id="38" w:author="Park, Minyoung" w:date="2021-07-19T01:27:00Z"/>
                <w:rFonts w:ascii="Arial-BoldMT" w:hAnsi="Arial-BoldMT" w:hint="eastAsia"/>
                <w:color w:val="000000"/>
                <w:szCs w:val="18"/>
              </w:rPr>
            </w:pPr>
            <w:proofErr w:type="spellStart"/>
            <w:ins w:id="39" w:author="Park, Minyoung" w:date="2021-07-19T01:27:00Z">
              <w:r w:rsidRPr="00B837A0">
                <w:rPr>
                  <w:rFonts w:ascii="Arial-BoldMT" w:hAnsi="Arial-BoldMT" w:hint="eastAsia"/>
                  <w:color w:val="000000"/>
                  <w:szCs w:val="18"/>
                </w:rPr>
                <w:t>TGbe</w:t>
              </w:r>
              <w:proofErr w:type="spellEnd"/>
              <w:r w:rsidRPr="00B837A0">
                <w:rPr>
                  <w:rFonts w:ascii="Arial-BoldMT" w:hAnsi="Arial-BoldMT" w:hint="eastAsia"/>
                  <w:color w:val="000000"/>
                  <w:szCs w:val="18"/>
                </w:rPr>
                <w:t xml:space="preserve"> editor to make the changes with the CID tag (#</w:t>
              </w:r>
            </w:ins>
            <w:ins w:id="40" w:author="Park, Minyoung" w:date="2021-07-19T01:41:00Z">
              <w:r w:rsidR="005B18A6">
                <w:rPr>
                  <w:rFonts w:ascii="Arial-BoldMT" w:hAnsi="Arial-BoldMT"/>
                  <w:color w:val="000000"/>
                  <w:szCs w:val="18"/>
                </w:rPr>
                <w:t>4758</w:t>
              </w:r>
            </w:ins>
            <w:ins w:id="41" w:author="Park, Minyoung" w:date="2021-07-19T01:27:00Z">
              <w:r w:rsidRPr="00B837A0">
                <w:rPr>
                  <w:rFonts w:ascii="Arial-BoldMT" w:hAnsi="Arial-BoldMT" w:hint="eastAsia"/>
                  <w:color w:val="000000"/>
                  <w:szCs w:val="18"/>
                </w:rPr>
                <w:t xml:space="preserve">) in </w:t>
              </w:r>
            </w:ins>
            <w:customXmlInsRangeStart w:id="42" w:author="Park, Minyoung" w:date="2021-07-19T01:27:00Z"/>
            <w:sdt>
              <w:sdtPr>
                <w:rPr>
                  <w:rFonts w:ascii="Arial-BoldMT" w:hAnsi="Arial-BoldMT"/>
                  <w:color w:val="000000"/>
                  <w:szCs w:val="18"/>
                </w:rPr>
                <w:alias w:val="Title"/>
                <w:tag w:val=""/>
                <w:id w:val="846752287"/>
                <w:placeholder>
                  <w:docPart w:val="AEC7149E77964ACEB3649C8011D7EE6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2"/>
                <w:ins w:id="43" w:author="Park, Minyoung" w:date="2021-07-19T01:27:00Z">
                  <w:r w:rsidRPr="00B837A0">
                    <w:rPr>
                      <w:rFonts w:ascii="Arial-BoldMT" w:hAnsi="Arial-BoldMT" w:hint="eastAsia"/>
                      <w:color w:val="000000"/>
                      <w:szCs w:val="18"/>
                    </w:rPr>
                    <w:t>doc.: IEEE 802.11-20/287r1</w:t>
                  </w:r>
                </w:ins>
                <w:customXmlInsRangeStart w:id="44" w:author="Park, Minyoung" w:date="2021-07-19T01:27:00Z"/>
              </w:sdtContent>
            </w:sdt>
            <w:customXmlInsRangeEnd w:id="44"/>
          </w:p>
          <w:p w14:paraId="42CB1D81" w14:textId="77777777" w:rsidR="00B837A0" w:rsidRPr="00B837A0" w:rsidRDefault="002144D3" w:rsidP="00B837A0">
            <w:pPr>
              <w:rPr>
                <w:ins w:id="45" w:author="Park, Minyoung" w:date="2021-07-19T01:27:00Z"/>
                <w:rFonts w:ascii="Arial-BoldMT" w:hAnsi="Arial-BoldMT" w:hint="eastAsia"/>
                <w:color w:val="000000"/>
                <w:szCs w:val="18"/>
              </w:rPr>
            </w:pPr>
            <w:customXmlInsRangeStart w:id="46" w:author="Park, Minyoung" w:date="2021-07-19T01:27:00Z"/>
            <w:sdt>
              <w:sdtPr>
                <w:rPr>
                  <w:rFonts w:ascii="Arial-BoldMT" w:hAnsi="Arial-BoldMT"/>
                  <w:color w:val="000000"/>
                  <w:szCs w:val="18"/>
                </w:rPr>
                <w:alias w:val="Comments"/>
                <w:tag w:val=""/>
                <w:id w:val="-2021769508"/>
                <w:placeholder>
                  <w:docPart w:val="6882CCEE1D2E4312AB6F38F9321F99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6"/>
                <w:ins w:id="47" w:author="Park, Minyoung" w:date="2021-07-19T01:27:00Z">
                  <w:r w:rsidR="00B837A0" w:rsidRPr="00B837A0">
                    <w:rPr>
                      <w:rFonts w:ascii="Arial-BoldMT" w:hAnsi="Arial-BoldMT" w:hint="eastAsia"/>
                      <w:color w:val="000000"/>
                      <w:szCs w:val="18"/>
                    </w:rPr>
                    <w:t>[https://mentor.ieee.org/802.11/dcn/21/11-21-0287</w:t>
                  </w:r>
                  <w:r w:rsidR="00B837A0" w:rsidRPr="00B837A0">
                    <w:rPr>
                      <w:rFonts w:ascii="Arial-BoldMT" w:hAnsi="Arial-BoldMT" w:hint="eastAsia"/>
                      <w:color w:val="000000"/>
                      <w:szCs w:val="18"/>
                    </w:rPr>
                    <w:br/>
                    <w:t>-01-00be-cc34-cr-emlsr-part2.docx]</w:t>
                  </w:r>
                </w:ins>
                <w:customXmlInsRangeStart w:id="48" w:author="Park, Minyoung" w:date="2021-07-19T01:27:00Z"/>
              </w:sdtContent>
            </w:sdt>
            <w:customXmlInsRangeEnd w:id="48"/>
          </w:p>
          <w:p w14:paraId="3DFD77DB" w14:textId="77777777" w:rsidR="00B837A0" w:rsidRPr="00B837A0" w:rsidRDefault="00B837A0" w:rsidP="00B837A0">
            <w:pPr>
              <w:rPr>
                <w:ins w:id="49" w:author="Park, Minyoung" w:date="2021-07-19T01:27:00Z"/>
                <w:rFonts w:ascii="Arial-BoldMT" w:hAnsi="Arial-BoldMT" w:hint="eastAsia"/>
                <w:color w:val="000000"/>
                <w:szCs w:val="18"/>
              </w:rPr>
            </w:pPr>
          </w:p>
        </w:tc>
      </w:tr>
      <w:tr w:rsidR="00E61BBC" w:rsidRPr="00E61BBC" w14:paraId="5CDF754F" w14:textId="4953BFBD" w:rsidTr="001C3094">
        <w:tc>
          <w:tcPr>
            <w:tcW w:w="623" w:type="dxa"/>
          </w:tcPr>
          <w:p w14:paraId="7AF54271" w14:textId="73102C56" w:rsidR="00E61BBC" w:rsidRPr="00E61BBC" w:rsidRDefault="00E61BBC" w:rsidP="00E61BBC">
            <w:pPr>
              <w:rPr>
                <w:rFonts w:ascii="Arial-BoldMT" w:hAnsi="Arial-BoldMT" w:hint="eastAsia"/>
                <w:color w:val="000000"/>
                <w:szCs w:val="18"/>
              </w:rPr>
            </w:pPr>
            <w:r w:rsidRPr="00E61BBC">
              <w:rPr>
                <w:rFonts w:ascii="Arial" w:hAnsi="Arial" w:cs="Arial"/>
                <w:szCs w:val="18"/>
              </w:rPr>
              <w:t>1758</w:t>
            </w:r>
          </w:p>
        </w:tc>
        <w:tc>
          <w:tcPr>
            <w:tcW w:w="1262" w:type="dxa"/>
          </w:tcPr>
          <w:p w14:paraId="2E02F2B2" w14:textId="4E81D720" w:rsidR="00E61BBC" w:rsidRPr="00E61BBC" w:rsidRDefault="00E61BBC" w:rsidP="00E61BBC">
            <w:pPr>
              <w:rPr>
                <w:rFonts w:ascii="Arial-BoldMT" w:hAnsi="Arial-BoldMT" w:hint="eastAsia"/>
                <w:color w:val="000000"/>
                <w:szCs w:val="18"/>
              </w:rPr>
            </w:pPr>
            <w:r w:rsidRPr="00E61BBC">
              <w:rPr>
                <w:rFonts w:ascii="Arial" w:hAnsi="Arial" w:cs="Arial"/>
                <w:szCs w:val="18"/>
              </w:rPr>
              <w:t>Hanseul Hong</w:t>
            </w:r>
          </w:p>
        </w:tc>
        <w:tc>
          <w:tcPr>
            <w:tcW w:w="900" w:type="dxa"/>
          </w:tcPr>
          <w:p w14:paraId="42256411" w14:textId="7024ABD5" w:rsidR="00E61BBC" w:rsidRPr="00E61BBC" w:rsidRDefault="00E61BBC" w:rsidP="00E61BBC">
            <w:pPr>
              <w:rPr>
                <w:rFonts w:ascii="Arial-BoldMT" w:hAnsi="Arial-BoldMT" w:hint="eastAsia"/>
                <w:color w:val="000000"/>
                <w:szCs w:val="18"/>
              </w:rPr>
            </w:pPr>
            <w:r w:rsidRPr="00E61BBC">
              <w:rPr>
                <w:rFonts w:ascii="Arial" w:hAnsi="Arial" w:cs="Arial"/>
                <w:szCs w:val="18"/>
              </w:rPr>
              <w:t>35.3.14</w:t>
            </w:r>
          </w:p>
        </w:tc>
        <w:tc>
          <w:tcPr>
            <w:tcW w:w="810" w:type="dxa"/>
          </w:tcPr>
          <w:p w14:paraId="4EDD5BEC" w14:textId="71269DB6" w:rsidR="00E61BBC" w:rsidRPr="00E61BBC" w:rsidRDefault="00E61BBC" w:rsidP="00E61BBC">
            <w:pPr>
              <w:rPr>
                <w:rFonts w:ascii="Arial-BoldMT" w:hAnsi="Arial-BoldMT" w:hint="eastAsia"/>
                <w:color w:val="000000"/>
                <w:szCs w:val="18"/>
              </w:rPr>
            </w:pPr>
            <w:r w:rsidRPr="00E61BBC">
              <w:rPr>
                <w:rFonts w:ascii="Arial" w:hAnsi="Arial" w:cs="Arial"/>
                <w:szCs w:val="18"/>
              </w:rPr>
              <w:t>145.36</w:t>
            </w:r>
          </w:p>
        </w:tc>
        <w:tc>
          <w:tcPr>
            <w:tcW w:w="2340" w:type="dxa"/>
          </w:tcPr>
          <w:p w14:paraId="36A0D027" w14:textId="1421203F"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The description in this subclause only applies for downlink traffic. Add the </w:t>
            </w:r>
            <w:proofErr w:type="spellStart"/>
            <w:r w:rsidRPr="00E61BBC">
              <w:rPr>
                <w:rFonts w:ascii="Arial" w:hAnsi="Arial" w:cs="Arial"/>
                <w:szCs w:val="18"/>
              </w:rPr>
              <w:t>operaiton</w:t>
            </w:r>
            <w:proofErr w:type="spellEnd"/>
            <w:r w:rsidRPr="00E61BBC">
              <w:rPr>
                <w:rFonts w:ascii="Arial" w:hAnsi="Arial" w:cs="Arial"/>
                <w:szCs w:val="18"/>
              </w:rPr>
              <w:t xml:space="preserve"> of uplink procedure or reference to other subclause.</w:t>
            </w:r>
          </w:p>
        </w:tc>
        <w:tc>
          <w:tcPr>
            <w:tcW w:w="2070" w:type="dxa"/>
          </w:tcPr>
          <w:p w14:paraId="79B50282" w14:textId="55DECFAD" w:rsidR="00E61BBC" w:rsidRPr="00E61BBC" w:rsidRDefault="00E61BBC" w:rsidP="00E61BBC">
            <w:pPr>
              <w:rPr>
                <w:rFonts w:ascii="Arial-BoldMT" w:hAnsi="Arial-BoldMT" w:hint="eastAsia"/>
                <w:color w:val="000000"/>
                <w:szCs w:val="18"/>
              </w:rPr>
            </w:pPr>
            <w:r w:rsidRPr="00E61BBC">
              <w:rPr>
                <w:rFonts w:ascii="Arial" w:hAnsi="Arial" w:cs="Arial"/>
                <w:szCs w:val="18"/>
              </w:rPr>
              <w:t>As in the comment</w:t>
            </w:r>
          </w:p>
        </w:tc>
        <w:tc>
          <w:tcPr>
            <w:tcW w:w="2072" w:type="dxa"/>
          </w:tcPr>
          <w:p w14:paraId="40F38699" w14:textId="77777777" w:rsidR="00BB06E5" w:rsidRDefault="00BB06E5" w:rsidP="00BB06E5">
            <w:pPr>
              <w:rPr>
                <w:rFonts w:ascii="Arial-BoldMT" w:hAnsi="Arial-BoldMT" w:hint="eastAsia"/>
                <w:color w:val="000000"/>
                <w:szCs w:val="18"/>
              </w:rPr>
            </w:pPr>
            <w:r>
              <w:rPr>
                <w:rFonts w:ascii="Arial-BoldMT" w:hAnsi="Arial-BoldMT"/>
                <w:color w:val="000000"/>
                <w:szCs w:val="18"/>
              </w:rPr>
              <w:t>Revised.</w:t>
            </w:r>
          </w:p>
          <w:p w14:paraId="597F800F" w14:textId="77777777" w:rsidR="00BB06E5" w:rsidRDefault="00BB06E5" w:rsidP="00BB06E5">
            <w:pPr>
              <w:rPr>
                <w:rFonts w:ascii="Arial-BoldMT" w:hAnsi="Arial-BoldMT" w:hint="eastAsia"/>
                <w:color w:val="000000"/>
                <w:szCs w:val="18"/>
              </w:rPr>
            </w:pPr>
          </w:p>
          <w:p w14:paraId="0B60AF8C" w14:textId="77ED4B49" w:rsidR="00BB06E5" w:rsidRDefault="00BB06E5" w:rsidP="00BB06E5">
            <w:pPr>
              <w:rPr>
                <w:rFonts w:ascii="Arial-BoldMT" w:hAnsi="Arial-BoldMT" w:hint="eastAsia"/>
                <w:color w:val="000000"/>
                <w:szCs w:val="18"/>
              </w:rPr>
            </w:pPr>
            <w:r>
              <w:rPr>
                <w:rFonts w:ascii="Arial-BoldMT" w:hAnsi="Arial-BoldMT"/>
                <w:color w:val="000000"/>
                <w:szCs w:val="18"/>
              </w:rPr>
              <w:t xml:space="preserve">The current 11be draft doesn’t prevent a non-AP MLD operating in the EMLSR mode from initiating a </w:t>
            </w:r>
            <w:r>
              <w:rPr>
                <w:rFonts w:ascii="Arial-BoldMT" w:hAnsi="Arial-BoldMT"/>
                <w:color w:val="000000"/>
                <w:szCs w:val="18"/>
              </w:rPr>
              <w:lastRenderedPageBreak/>
              <w:t>transmission to an AP MLD. However, the spec also is lacking a procedure how to determine when to return to the listening mode after initiating an UL transmission. A procedure is added to the subclause.</w:t>
            </w:r>
          </w:p>
          <w:p w14:paraId="173B3726" w14:textId="77777777" w:rsidR="00BB06E5" w:rsidRDefault="00BB06E5" w:rsidP="00BB06E5">
            <w:pPr>
              <w:rPr>
                <w:rFonts w:ascii="Arial-BoldMT" w:hAnsi="Arial-BoldMT" w:hint="eastAsia"/>
                <w:color w:val="000000"/>
                <w:szCs w:val="18"/>
              </w:rPr>
            </w:pPr>
          </w:p>
          <w:p w14:paraId="55BF6380" w14:textId="6F4D37AC" w:rsidR="00BB06E5" w:rsidRDefault="00BB06E5" w:rsidP="00BB06E5">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(#1758) in </w:t>
            </w:r>
            <w:sdt>
              <w:sdtPr>
                <w:rPr>
                  <w:rFonts w:ascii="Arial-BoldMT" w:hAnsi="Arial-BoldMT"/>
                  <w:color w:val="000000"/>
                  <w:szCs w:val="18"/>
                </w:rPr>
                <w:alias w:val="Title"/>
                <w:tag w:val=""/>
                <w:id w:val="-1325355016"/>
                <w:placeholder>
                  <w:docPart w:val="8B9E81BA39D64E3F8BDDFAF4D69652DB"/>
                </w:placeholder>
                <w:dataBinding w:prefixMappings="xmlns:ns0='http://purl.org/dc/elements/1.1/' xmlns:ns1='http://schemas.openxmlformats.org/package/2006/metadata/core-properties' " w:xpath="/ns1:coreProperties[1]/ns0:title[1]" w:storeItemID="{6C3C8BC8-F283-45AE-878A-BAB7291924A1}"/>
                <w:text/>
              </w:sdtPr>
              <w:sdtEndPr/>
              <w:sdtContent>
                <w:r w:rsidR="00356D2A">
                  <w:rPr>
                    <w:rFonts w:ascii="Arial-BoldMT" w:hAnsi="Arial-BoldMT"/>
                    <w:color w:val="000000"/>
                    <w:szCs w:val="18"/>
                  </w:rPr>
                  <w:t>doc.: IEEE 802.11-20/287r1</w:t>
                </w:r>
              </w:sdtContent>
            </w:sdt>
          </w:p>
          <w:p w14:paraId="2A591645" w14:textId="76BC7B40" w:rsidR="00BB06E5" w:rsidRDefault="002144D3" w:rsidP="00BB06E5">
            <w:pPr>
              <w:rPr>
                <w:rFonts w:ascii="Arial-BoldMT" w:hAnsi="Arial-BoldMT" w:hint="eastAsia"/>
                <w:color w:val="000000"/>
                <w:szCs w:val="18"/>
              </w:rPr>
            </w:pPr>
            <w:sdt>
              <w:sdtPr>
                <w:rPr>
                  <w:rFonts w:ascii="Arial-BoldMT" w:hAnsi="Arial-BoldMT"/>
                  <w:color w:val="000000"/>
                  <w:szCs w:val="18"/>
                </w:rPr>
                <w:alias w:val="Comments"/>
                <w:tag w:val=""/>
                <w:id w:val="494991547"/>
                <w:placeholder>
                  <w:docPart w:val="88284EF448954B378864FBBDD3D5614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56D2A">
                  <w:rPr>
                    <w:rFonts w:ascii="Arial-BoldMT" w:hAnsi="Arial-BoldMT"/>
                    <w:color w:val="000000"/>
                    <w:szCs w:val="18"/>
                  </w:rPr>
                  <w:t>[https://mentor.ieee.org/802.11/dcn/21/11-21-0287</w:t>
                </w:r>
                <w:r w:rsidR="00356D2A">
                  <w:rPr>
                    <w:rFonts w:ascii="Arial-BoldMT" w:hAnsi="Arial-BoldMT"/>
                    <w:color w:val="000000"/>
                    <w:szCs w:val="18"/>
                  </w:rPr>
                  <w:br/>
                  <w:t>-01-00be-cc34-cr-emlsr-part2.docx]</w:t>
                </w:r>
              </w:sdtContent>
            </w:sdt>
          </w:p>
          <w:p w14:paraId="2CEF8469" w14:textId="77777777" w:rsidR="00E61BBC" w:rsidRPr="00E61BBC" w:rsidRDefault="00E61BBC" w:rsidP="00E61BBC">
            <w:pPr>
              <w:rPr>
                <w:rFonts w:ascii="Arial-BoldMT" w:hAnsi="Arial-BoldMT" w:hint="eastAsia"/>
                <w:color w:val="000000"/>
                <w:szCs w:val="18"/>
              </w:rPr>
            </w:pPr>
          </w:p>
        </w:tc>
      </w:tr>
      <w:tr w:rsidR="0052792A" w:rsidRPr="00E61BBC" w14:paraId="2CA9DE28" w14:textId="77777777" w:rsidTr="001C3094">
        <w:trPr>
          <w:ins w:id="50" w:author="Park, Minyoung" w:date="2021-07-19T02:02:00Z"/>
        </w:trPr>
        <w:tc>
          <w:tcPr>
            <w:tcW w:w="623" w:type="dxa"/>
          </w:tcPr>
          <w:p w14:paraId="6A97100B" w14:textId="6A693AA0" w:rsidR="0052792A" w:rsidRPr="0052792A" w:rsidRDefault="0052792A" w:rsidP="0052792A">
            <w:pPr>
              <w:rPr>
                <w:ins w:id="51" w:author="Park, Minyoung" w:date="2021-07-19T02:02:00Z"/>
                <w:rFonts w:ascii="Arial" w:hAnsi="Arial" w:cs="Arial"/>
                <w:szCs w:val="18"/>
                <w:rPrChange w:id="52" w:author="Park, Minyoung" w:date="2021-07-19T02:02:00Z">
                  <w:rPr>
                    <w:ins w:id="53" w:author="Park, Minyoung" w:date="2021-07-19T02:02:00Z"/>
                    <w:rFonts w:ascii="Arial" w:hAnsi="Arial" w:cs="Arial"/>
                    <w:szCs w:val="18"/>
                  </w:rPr>
                </w:rPrChange>
              </w:rPr>
            </w:pPr>
            <w:ins w:id="54" w:author="Park, Minyoung" w:date="2021-07-19T02:02:00Z">
              <w:r w:rsidRPr="0052792A">
                <w:rPr>
                  <w:rFonts w:ascii="Arial" w:hAnsi="Arial" w:cs="Arial"/>
                  <w:szCs w:val="18"/>
                  <w:rPrChange w:id="55" w:author="Park, Minyoung" w:date="2021-07-19T02:02:00Z">
                    <w:rPr>
                      <w:rFonts w:ascii="Arial" w:hAnsi="Arial" w:cs="Arial"/>
                      <w:sz w:val="20"/>
                    </w:rPr>
                  </w:rPrChange>
                </w:rPr>
                <w:lastRenderedPageBreak/>
                <w:t>6351</w:t>
              </w:r>
            </w:ins>
          </w:p>
        </w:tc>
        <w:tc>
          <w:tcPr>
            <w:tcW w:w="1262" w:type="dxa"/>
          </w:tcPr>
          <w:p w14:paraId="404F6437" w14:textId="61FAF5C6" w:rsidR="0052792A" w:rsidRPr="0052792A" w:rsidRDefault="0052792A" w:rsidP="0052792A">
            <w:pPr>
              <w:rPr>
                <w:ins w:id="56" w:author="Park, Minyoung" w:date="2021-07-19T02:02:00Z"/>
                <w:rFonts w:ascii="Arial" w:hAnsi="Arial" w:cs="Arial"/>
                <w:szCs w:val="18"/>
                <w:rPrChange w:id="57" w:author="Park, Minyoung" w:date="2021-07-19T02:02:00Z">
                  <w:rPr>
                    <w:ins w:id="58" w:author="Park, Minyoung" w:date="2021-07-19T02:02:00Z"/>
                    <w:rFonts w:ascii="Arial" w:hAnsi="Arial" w:cs="Arial"/>
                    <w:szCs w:val="18"/>
                  </w:rPr>
                </w:rPrChange>
              </w:rPr>
            </w:pPr>
            <w:ins w:id="59" w:author="Park, Minyoung" w:date="2021-07-19T02:02:00Z">
              <w:r w:rsidRPr="0052792A">
                <w:rPr>
                  <w:rFonts w:ascii="Arial" w:hAnsi="Arial" w:cs="Arial"/>
                  <w:szCs w:val="18"/>
                  <w:rPrChange w:id="60" w:author="Park, Minyoung" w:date="2021-07-19T02:02:00Z">
                    <w:rPr>
                      <w:rFonts w:ascii="Arial" w:hAnsi="Arial" w:cs="Arial"/>
                      <w:sz w:val="20"/>
                    </w:rPr>
                  </w:rPrChange>
                </w:rPr>
                <w:t>Minyoung Park</w:t>
              </w:r>
            </w:ins>
          </w:p>
        </w:tc>
        <w:tc>
          <w:tcPr>
            <w:tcW w:w="900" w:type="dxa"/>
          </w:tcPr>
          <w:p w14:paraId="40C4733D" w14:textId="2C1AF1EC" w:rsidR="0052792A" w:rsidRPr="0052792A" w:rsidRDefault="0052792A" w:rsidP="0052792A">
            <w:pPr>
              <w:rPr>
                <w:ins w:id="61" w:author="Park, Minyoung" w:date="2021-07-19T02:02:00Z"/>
                <w:rFonts w:ascii="Arial" w:hAnsi="Arial" w:cs="Arial"/>
                <w:szCs w:val="18"/>
                <w:rPrChange w:id="62" w:author="Park, Minyoung" w:date="2021-07-19T02:02:00Z">
                  <w:rPr>
                    <w:ins w:id="63" w:author="Park, Minyoung" w:date="2021-07-19T02:02:00Z"/>
                    <w:rFonts w:ascii="Arial" w:hAnsi="Arial" w:cs="Arial"/>
                    <w:szCs w:val="18"/>
                  </w:rPr>
                </w:rPrChange>
              </w:rPr>
            </w:pPr>
            <w:ins w:id="64" w:author="Park, Minyoung" w:date="2021-07-19T02:02:00Z">
              <w:r w:rsidRPr="0052792A">
                <w:rPr>
                  <w:rFonts w:ascii="Arial" w:hAnsi="Arial" w:cs="Arial"/>
                  <w:szCs w:val="18"/>
                  <w:rPrChange w:id="65" w:author="Park, Minyoung" w:date="2021-07-19T02:02:00Z">
                    <w:rPr>
                      <w:rFonts w:ascii="Arial" w:hAnsi="Arial" w:cs="Arial"/>
                      <w:sz w:val="20"/>
                    </w:rPr>
                  </w:rPrChange>
                </w:rPr>
                <w:t>35.3.15</w:t>
              </w:r>
            </w:ins>
          </w:p>
        </w:tc>
        <w:tc>
          <w:tcPr>
            <w:tcW w:w="810" w:type="dxa"/>
          </w:tcPr>
          <w:p w14:paraId="4B85BC28" w14:textId="20BFA242" w:rsidR="0052792A" w:rsidRPr="0052792A" w:rsidRDefault="0052792A" w:rsidP="0052792A">
            <w:pPr>
              <w:rPr>
                <w:ins w:id="66" w:author="Park, Minyoung" w:date="2021-07-19T02:02:00Z"/>
                <w:rFonts w:ascii="Arial" w:hAnsi="Arial" w:cs="Arial"/>
                <w:szCs w:val="18"/>
                <w:rPrChange w:id="67" w:author="Park, Minyoung" w:date="2021-07-19T02:02:00Z">
                  <w:rPr>
                    <w:ins w:id="68" w:author="Park, Minyoung" w:date="2021-07-19T02:02:00Z"/>
                    <w:rFonts w:ascii="Arial" w:hAnsi="Arial" w:cs="Arial"/>
                    <w:szCs w:val="18"/>
                  </w:rPr>
                </w:rPrChange>
              </w:rPr>
            </w:pPr>
            <w:ins w:id="69" w:author="Park, Minyoung" w:date="2021-07-19T02:02:00Z">
              <w:r w:rsidRPr="0052792A">
                <w:rPr>
                  <w:rFonts w:ascii="Arial" w:hAnsi="Arial" w:cs="Arial"/>
                  <w:szCs w:val="18"/>
                  <w:rPrChange w:id="70" w:author="Park, Minyoung" w:date="2021-07-19T02:02:00Z">
                    <w:rPr>
                      <w:rFonts w:ascii="Arial" w:hAnsi="Arial" w:cs="Arial"/>
                      <w:sz w:val="20"/>
                    </w:rPr>
                  </w:rPrChange>
                </w:rPr>
                <w:t>281.17</w:t>
              </w:r>
            </w:ins>
          </w:p>
        </w:tc>
        <w:tc>
          <w:tcPr>
            <w:tcW w:w="2340" w:type="dxa"/>
          </w:tcPr>
          <w:p w14:paraId="649031EE" w14:textId="72C0884D" w:rsidR="0052792A" w:rsidRPr="0052792A" w:rsidRDefault="0052792A" w:rsidP="0052792A">
            <w:pPr>
              <w:rPr>
                <w:ins w:id="71" w:author="Park, Minyoung" w:date="2021-07-19T02:02:00Z"/>
                <w:rFonts w:ascii="Arial" w:hAnsi="Arial" w:cs="Arial"/>
                <w:szCs w:val="18"/>
                <w:rPrChange w:id="72" w:author="Park, Minyoung" w:date="2021-07-19T02:02:00Z">
                  <w:rPr>
                    <w:ins w:id="73" w:author="Park, Minyoung" w:date="2021-07-19T02:02:00Z"/>
                    <w:rFonts w:ascii="Arial" w:hAnsi="Arial" w:cs="Arial"/>
                    <w:szCs w:val="18"/>
                  </w:rPr>
                </w:rPrChange>
              </w:rPr>
            </w:pPr>
            <w:ins w:id="74" w:author="Park, Minyoung" w:date="2021-07-19T02:02:00Z">
              <w:r w:rsidRPr="0052792A">
                <w:rPr>
                  <w:rFonts w:ascii="Arial" w:hAnsi="Arial" w:cs="Arial"/>
                  <w:szCs w:val="18"/>
                  <w:rPrChange w:id="75" w:author="Park, Minyoung" w:date="2021-07-19T02:02:00Z">
                    <w:rPr>
                      <w:rFonts w:ascii="Arial" w:hAnsi="Arial" w:cs="Arial"/>
                      <w:sz w:val="20"/>
                    </w:rPr>
                  </w:rPrChange>
                </w:rPr>
                <w:t>The description in this subclause only applies for downlink traffic. Add the operation of uplink procedure or reference to other subclause.</w:t>
              </w:r>
            </w:ins>
          </w:p>
        </w:tc>
        <w:tc>
          <w:tcPr>
            <w:tcW w:w="2070" w:type="dxa"/>
          </w:tcPr>
          <w:p w14:paraId="0AD86AC7" w14:textId="5F39F95E" w:rsidR="0052792A" w:rsidRPr="0052792A" w:rsidRDefault="0052792A" w:rsidP="0052792A">
            <w:pPr>
              <w:rPr>
                <w:ins w:id="76" w:author="Park, Minyoung" w:date="2021-07-19T02:02:00Z"/>
                <w:rFonts w:ascii="Arial" w:hAnsi="Arial" w:cs="Arial"/>
                <w:szCs w:val="18"/>
                <w:rPrChange w:id="77" w:author="Park, Minyoung" w:date="2021-07-19T02:02:00Z">
                  <w:rPr>
                    <w:ins w:id="78" w:author="Park, Minyoung" w:date="2021-07-19T02:02:00Z"/>
                    <w:rFonts w:ascii="Arial" w:hAnsi="Arial" w:cs="Arial"/>
                    <w:szCs w:val="18"/>
                  </w:rPr>
                </w:rPrChange>
              </w:rPr>
            </w:pPr>
            <w:ins w:id="79" w:author="Park, Minyoung" w:date="2021-07-19T02:02:00Z">
              <w:r w:rsidRPr="0052792A">
                <w:rPr>
                  <w:rFonts w:ascii="Arial" w:hAnsi="Arial" w:cs="Arial"/>
                  <w:szCs w:val="18"/>
                  <w:rPrChange w:id="80" w:author="Park, Minyoung" w:date="2021-07-19T02:02:00Z">
                    <w:rPr>
                      <w:rFonts w:ascii="Arial" w:hAnsi="Arial" w:cs="Arial"/>
                      <w:sz w:val="20"/>
                    </w:rPr>
                  </w:rPrChange>
                </w:rPr>
                <w:t>As in the comment.</w:t>
              </w:r>
            </w:ins>
          </w:p>
        </w:tc>
        <w:tc>
          <w:tcPr>
            <w:tcW w:w="2072" w:type="dxa"/>
          </w:tcPr>
          <w:p w14:paraId="482AF976" w14:textId="77777777" w:rsidR="0052792A" w:rsidRDefault="0052792A" w:rsidP="0052792A">
            <w:pPr>
              <w:rPr>
                <w:ins w:id="81" w:author="Park, Minyoung" w:date="2021-07-19T02:03:00Z"/>
                <w:rFonts w:ascii="Arial-BoldMT" w:hAnsi="Arial-BoldMT" w:hint="eastAsia"/>
                <w:color w:val="000000"/>
                <w:szCs w:val="18"/>
              </w:rPr>
            </w:pPr>
            <w:ins w:id="82" w:author="Park, Minyoung" w:date="2021-07-19T02:03:00Z">
              <w:r>
                <w:rPr>
                  <w:rFonts w:ascii="Arial-BoldMT" w:hAnsi="Arial-BoldMT"/>
                  <w:color w:val="000000"/>
                  <w:szCs w:val="18"/>
                </w:rPr>
                <w:t>Revised.</w:t>
              </w:r>
            </w:ins>
          </w:p>
          <w:p w14:paraId="33B0F04C" w14:textId="77777777" w:rsidR="0052792A" w:rsidRDefault="0052792A" w:rsidP="0052792A">
            <w:pPr>
              <w:rPr>
                <w:ins w:id="83" w:author="Park, Minyoung" w:date="2021-07-19T02:03:00Z"/>
                <w:rFonts w:ascii="Arial-BoldMT" w:hAnsi="Arial-BoldMT" w:hint="eastAsia"/>
                <w:color w:val="000000"/>
                <w:szCs w:val="18"/>
              </w:rPr>
            </w:pPr>
          </w:p>
          <w:p w14:paraId="25FF5194" w14:textId="77777777" w:rsidR="0052792A" w:rsidRDefault="0052792A" w:rsidP="0052792A">
            <w:pPr>
              <w:rPr>
                <w:ins w:id="84" w:author="Park, Minyoung" w:date="2021-07-19T02:03:00Z"/>
                <w:rFonts w:ascii="Arial-BoldMT" w:hAnsi="Arial-BoldMT" w:hint="eastAsia"/>
                <w:color w:val="000000"/>
                <w:szCs w:val="18"/>
              </w:rPr>
            </w:pPr>
            <w:ins w:id="85" w:author="Park, Minyoung" w:date="2021-07-19T02:03:00Z">
              <w:r>
                <w:rPr>
                  <w:rFonts w:ascii="Arial-BoldMT" w:hAnsi="Arial-BoldMT"/>
                  <w:color w:val="000000"/>
                  <w:szCs w:val="18"/>
                </w:rPr>
                <w: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t>
              </w:r>
            </w:ins>
          </w:p>
          <w:p w14:paraId="4EE9568F" w14:textId="77777777" w:rsidR="0052792A" w:rsidRDefault="0052792A" w:rsidP="0052792A">
            <w:pPr>
              <w:rPr>
                <w:ins w:id="86" w:author="Park, Minyoung" w:date="2021-07-19T02:03:00Z"/>
                <w:rFonts w:ascii="Arial-BoldMT" w:hAnsi="Arial-BoldMT" w:hint="eastAsia"/>
                <w:color w:val="000000"/>
                <w:szCs w:val="18"/>
              </w:rPr>
            </w:pPr>
          </w:p>
          <w:p w14:paraId="68AA83D7" w14:textId="55B3181C" w:rsidR="0052792A" w:rsidRDefault="0052792A" w:rsidP="0052792A">
            <w:pPr>
              <w:rPr>
                <w:ins w:id="87" w:author="Park, Minyoung" w:date="2021-07-19T02:03:00Z"/>
                <w:rFonts w:ascii="Arial-BoldMT" w:hAnsi="Arial-BoldMT" w:hint="eastAsia"/>
                <w:color w:val="000000"/>
                <w:szCs w:val="18"/>
              </w:rPr>
            </w:pPr>
            <w:proofErr w:type="spellStart"/>
            <w:ins w:id="88" w:author="Park, Minyoung" w:date="2021-07-19T02:0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r>
                <w:rPr>
                  <w:rFonts w:ascii="Arial-BoldMT" w:hAnsi="Arial-BoldMT"/>
                  <w:color w:val="000000"/>
                  <w:szCs w:val="18"/>
                </w:rPr>
                <w:t>6351</w:t>
              </w:r>
              <w:r>
                <w:rPr>
                  <w:rFonts w:ascii="Arial-BoldMT" w:hAnsi="Arial-BoldMT"/>
                  <w:color w:val="000000"/>
                  <w:szCs w:val="18"/>
                </w:rPr>
                <w:t xml:space="preserve">) in </w:t>
              </w:r>
            </w:ins>
            <w:customXmlInsRangeStart w:id="89" w:author="Park, Minyoung" w:date="2021-07-19T02:03:00Z"/>
            <w:sdt>
              <w:sdtPr>
                <w:rPr>
                  <w:rFonts w:ascii="Arial-BoldMT" w:hAnsi="Arial-BoldMT"/>
                  <w:color w:val="000000"/>
                  <w:szCs w:val="18"/>
                </w:rPr>
                <w:alias w:val="Title"/>
                <w:tag w:val=""/>
                <w:id w:val="-1501039426"/>
                <w:placeholder>
                  <w:docPart w:val="AB3DDD0DC862488A9A4AC02B69C6DDE4"/>
                </w:placeholder>
                <w:dataBinding w:prefixMappings="xmlns:ns0='http://purl.org/dc/elements/1.1/' xmlns:ns1='http://schemas.openxmlformats.org/package/2006/metadata/core-properties' " w:xpath="/ns1:coreProperties[1]/ns0:title[1]" w:storeItemID="{6C3C8BC8-F283-45AE-878A-BAB7291924A1}"/>
                <w:text/>
              </w:sdtPr>
              <w:sdtContent>
                <w:customXmlInsRangeEnd w:id="89"/>
                <w:ins w:id="90" w:author="Park, Minyoung" w:date="2021-07-19T02:03:00Z">
                  <w:r>
                    <w:rPr>
                      <w:rFonts w:ascii="Arial-BoldMT" w:hAnsi="Arial-BoldMT"/>
                      <w:color w:val="000000"/>
                      <w:szCs w:val="18"/>
                    </w:rPr>
                    <w:t>doc.: IEEE 802.11-20/287r1</w:t>
                  </w:r>
                </w:ins>
                <w:customXmlInsRangeStart w:id="91" w:author="Park, Minyoung" w:date="2021-07-19T02:03:00Z"/>
              </w:sdtContent>
            </w:sdt>
            <w:customXmlInsRangeEnd w:id="91"/>
          </w:p>
          <w:p w14:paraId="7090AB6A" w14:textId="77777777" w:rsidR="0052792A" w:rsidRDefault="0052792A" w:rsidP="0052792A">
            <w:pPr>
              <w:rPr>
                <w:ins w:id="92" w:author="Park, Minyoung" w:date="2021-07-19T02:03:00Z"/>
                <w:rFonts w:ascii="Arial-BoldMT" w:hAnsi="Arial-BoldMT" w:hint="eastAsia"/>
                <w:color w:val="000000"/>
                <w:szCs w:val="18"/>
              </w:rPr>
            </w:pPr>
            <w:customXmlInsRangeStart w:id="93" w:author="Park, Minyoung" w:date="2021-07-19T02:03:00Z"/>
            <w:sdt>
              <w:sdtPr>
                <w:rPr>
                  <w:rFonts w:ascii="Arial-BoldMT" w:hAnsi="Arial-BoldMT"/>
                  <w:color w:val="000000"/>
                  <w:szCs w:val="18"/>
                </w:rPr>
                <w:alias w:val="Comments"/>
                <w:tag w:val=""/>
                <w:id w:val="-2114116911"/>
                <w:placeholder>
                  <w:docPart w:val="83152E7440194A74A3DEBC341ABE7C04"/>
                </w:placeholder>
                <w:dataBinding w:prefixMappings="xmlns:ns0='http://purl.org/dc/elements/1.1/' xmlns:ns1='http://schemas.openxmlformats.org/package/2006/metadata/core-properties' " w:xpath="/ns1:coreProperties[1]/ns0:description[1]" w:storeItemID="{6C3C8BC8-F283-45AE-878A-BAB7291924A1}"/>
                <w:text w:multiLine="1"/>
              </w:sdtPr>
              <w:sdtContent>
                <w:customXmlInsRangeEnd w:id="93"/>
                <w:ins w:id="94" w:author="Park, Minyoung" w:date="2021-07-19T02:03:00Z">
                  <w:r>
                    <w:rPr>
                      <w:rFonts w:ascii="Arial-BoldMT" w:hAnsi="Arial-BoldMT"/>
                      <w:color w:val="000000"/>
                      <w:szCs w:val="18"/>
                    </w:rPr>
                    <w:t>[https://mentor.ieee.org/802.11/dcn/21/11-21-0287</w:t>
                  </w:r>
                  <w:r>
                    <w:rPr>
                      <w:rFonts w:ascii="Arial-BoldMT" w:hAnsi="Arial-BoldMT"/>
                      <w:color w:val="000000"/>
                      <w:szCs w:val="18"/>
                    </w:rPr>
                    <w:br/>
                    <w:t>-01-00be-cc34-cr-emlsr-part2.docx]</w:t>
                  </w:r>
                </w:ins>
                <w:customXmlInsRangeStart w:id="95" w:author="Park, Minyoung" w:date="2021-07-19T02:03:00Z"/>
              </w:sdtContent>
            </w:sdt>
            <w:customXmlInsRangeEnd w:id="95"/>
          </w:p>
          <w:p w14:paraId="2B851CAD" w14:textId="77777777" w:rsidR="0052792A" w:rsidRPr="0052792A" w:rsidRDefault="0052792A" w:rsidP="0052792A">
            <w:pPr>
              <w:rPr>
                <w:ins w:id="96" w:author="Park, Minyoung" w:date="2021-07-19T02:02:00Z"/>
                <w:rFonts w:ascii="Arial-BoldMT" w:hAnsi="Arial-BoldMT"/>
                <w:color w:val="000000"/>
                <w:szCs w:val="18"/>
                <w:rPrChange w:id="97" w:author="Park, Minyoung" w:date="2021-07-19T02:02:00Z">
                  <w:rPr>
                    <w:ins w:id="98" w:author="Park, Minyoung" w:date="2021-07-19T02:02:00Z"/>
                    <w:rFonts w:ascii="Arial-BoldMT" w:hAnsi="Arial-BoldMT"/>
                    <w:color w:val="000000"/>
                    <w:szCs w:val="18"/>
                  </w:rPr>
                </w:rPrChange>
              </w:rPr>
            </w:pPr>
          </w:p>
        </w:tc>
      </w:tr>
      <w:tr w:rsidR="0052792A" w:rsidRPr="00E61BBC" w14:paraId="121015C1" w14:textId="3D58AB2B" w:rsidTr="001C3094">
        <w:tc>
          <w:tcPr>
            <w:tcW w:w="623" w:type="dxa"/>
          </w:tcPr>
          <w:p w14:paraId="03A43477" w14:textId="6626D870" w:rsidR="0052792A" w:rsidRPr="00E61BBC" w:rsidRDefault="0052792A" w:rsidP="0052792A">
            <w:pPr>
              <w:rPr>
                <w:rFonts w:ascii="Arial-BoldMT" w:hAnsi="Arial-BoldMT" w:hint="eastAsia"/>
                <w:color w:val="000000"/>
                <w:szCs w:val="18"/>
              </w:rPr>
            </w:pPr>
            <w:r w:rsidRPr="00E61BBC">
              <w:rPr>
                <w:rFonts w:ascii="Arial" w:hAnsi="Arial" w:cs="Arial"/>
                <w:szCs w:val="18"/>
              </w:rPr>
              <w:t>2337</w:t>
            </w:r>
          </w:p>
        </w:tc>
        <w:tc>
          <w:tcPr>
            <w:tcW w:w="1262" w:type="dxa"/>
          </w:tcPr>
          <w:p w14:paraId="4D7D67C3" w14:textId="7B4A3D84" w:rsidR="0052792A" w:rsidRPr="00E61BBC" w:rsidRDefault="0052792A" w:rsidP="0052792A">
            <w:pPr>
              <w:rPr>
                <w:rFonts w:ascii="Arial-BoldMT" w:hAnsi="Arial-BoldMT" w:hint="eastAsia"/>
                <w:color w:val="000000"/>
                <w:szCs w:val="18"/>
              </w:rPr>
            </w:pPr>
            <w:r w:rsidRPr="00E61BBC">
              <w:rPr>
                <w:rFonts w:ascii="Arial" w:hAnsi="Arial" w:cs="Arial"/>
                <w:szCs w:val="18"/>
              </w:rPr>
              <w:t>Minyoung Park</w:t>
            </w:r>
          </w:p>
        </w:tc>
        <w:tc>
          <w:tcPr>
            <w:tcW w:w="900" w:type="dxa"/>
          </w:tcPr>
          <w:p w14:paraId="5F0275F6" w14:textId="2973E902" w:rsidR="0052792A" w:rsidRPr="00E61BBC" w:rsidRDefault="0052792A" w:rsidP="0052792A">
            <w:pPr>
              <w:rPr>
                <w:rFonts w:ascii="Arial-BoldMT" w:hAnsi="Arial-BoldMT" w:hint="eastAsia"/>
                <w:color w:val="000000"/>
                <w:szCs w:val="18"/>
              </w:rPr>
            </w:pPr>
            <w:r w:rsidRPr="00E61BBC">
              <w:rPr>
                <w:rFonts w:ascii="Arial" w:hAnsi="Arial" w:cs="Arial"/>
                <w:szCs w:val="18"/>
              </w:rPr>
              <w:t>35.3.14</w:t>
            </w:r>
          </w:p>
        </w:tc>
        <w:tc>
          <w:tcPr>
            <w:tcW w:w="810" w:type="dxa"/>
          </w:tcPr>
          <w:p w14:paraId="135EA510" w14:textId="7052E35B" w:rsidR="0052792A" w:rsidRPr="00E61BBC" w:rsidRDefault="0052792A" w:rsidP="0052792A">
            <w:pPr>
              <w:rPr>
                <w:rFonts w:ascii="Arial-BoldMT" w:hAnsi="Arial-BoldMT" w:hint="eastAsia"/>
                <w:color w:val="000000"/>
                <w:szCs w:val="18"/>
              </w:rPr>
            </w:pPr>
            <w:r w:rsidRPr="00E61BBC">
              <w:rPr>
                <w:rFonts w:ascii="Arial" w:hAnsi="Arial" w:cs="Arial"/>
                <w:szCs w:val="18"/>
              </w:rPr>
              <w:t>145.04</w:t>
            </w:r>
          </w:p>
        </w:tc>
        <w:tc>
          <w:tcPr>
            <w:tcW w:w="2340" w:type="dxa"/>
          </w:tcPr>
          <w:p w14:paraId="00068BF3" w14:textId="5FD201ED" w:rsidR="0052792A" w:rsidRPr="00E61BBC" w:rsidRDefault="0052792A" w:rsidP="0052792A">
            <w:pPr>
              <w:rPr>
                <w:rFonts w:ascii="Arial-BoldMT" w:hAnsi="Arial-BoldMT" w:hint="eastAsia"/>
                <w:color w:val="000000"/>
                <w:szCs w:val="18"/>
              </w:rPr>
            </w:pPr>
            <w:r w:rsidRPr="00E61BBC">
              <w:rPr>
                <w:rFonts w:ascii="Arial" w:hAnsi="Arial" w:cs="Arial"/>
                <w:szCs w:val="18"/>
              </w:rPr>
              <w:t xml:space="preserve">When an AP MLD transmits MU-RTS or BSRP as an initial control frame, multiple frame exchanges could follow the initial control frame (e.g. MU-RTS/CTS/Data/BA/Data/BA). However, in 35.3.14, the phase 'a frame exchange sequence' is used, which could be interpreted as a single frame exchange </w:t>
            </w:r>
            <w:r w:rsidRPr="00E61BBC">
              <w:rPr>
                <w:rFonts w:ascii="Arial" w:hAnsi="Arial" w:cs="Arial"/>
                <w:szCs w:val="18"/>
              </w:rPr>
              <w:lastRenderedPageBreak/>
              <w:t xml:space="preserve">sequence, e.g. BSRP </w:t>
            </w:r>
            <w:proofErr w:type="spellStart"/>
            <w:r w:rsidRPr="00E61BBC">
              <w:rPr>
                <w:rFonts w:ascii="Arial" w:hAnsi="Arial" w:cs="Arial"/>
                <w:szCs w:val="18"/>
              </w:rPr>
              <w:t>follwed</w:t>
            </w:r>
            <w:proofErr w:type="spellEnd"/>
            <w:r w:rsidRPr="00E61BBC">
              <w:rPr>
                <w:rFonts w:ascii="Arial" w:hAnsi="Arial" w:cs="Arial"/>
                <w:szCs w:val="18"/>
              </w:rPr>
              <w:t xml:space="preserve"> by BSR or Data followed by BA. This needs to be rephrased to represent multiple frame exchanges.</w:t>
            </w:r>
          </w:p>
        </w:tc>
        <w:tc>
          <w:tcPr>
            <w:tcW w:w="2070" w:type="dxa"/>
          </w:tcPr>
          <w:p w14:paraId="3ECC5CBC" w14:textId="16A0D863" w:rsidR="0052792A" w:rsidRPr="00E61BBC" w:rsidRDefault="0052792A" w:rsidP="0052792A">
            <w:pPr>
              <w:rPr>
                <w:rFonts w:ascii="Arial-BoldMT" w:hAnsi="Arial-BoldMT" w:hint="eastAsia"/>
                <w:color w:val="000000"/>
                <w:szCs w:val="18"/>
              </w:rPr>
            </w:pPr>
            <w:r w:rsidRPr="00E61BBC">
              <w:rPr>
                <w:rFonts w:ascii="Arial" w:hAnsi="Arial" w:cs="Arial"/>
                <w:szCs w:val="18"/>
              </w:rPr>
              <w:lastRenderedPageBreak/>
              <w:t>Replace 'a frame exchange sequence' with 'frame exchanges'. Also make the same changes in L5, L21, L25, L27, L31, L35.</w:t>
            </w:r>
          </w:p>
        </w:tc>
        <w:tc>
          <w:tcPr>
            <w:tcW w:w="2072" w:type="dxa"/>
          </w:tcPr>
          <w:p w14:paraId="63E871F8" w14:textId="77777777" w:rsidR="0052792A" w:rsidRDefault="0052792A" w:rsidP="0052792A">
            <w:pPr>
              <w:rPr>
                <w:rFonts w:ascii="Arial-BoldMT" w:hAnsi="Arial-BoldMT" w:hint="eastAsia"/>
                <w:color w:val="000000"/>
                <w:szCs w:val="18"/>
              </w:rPr>
            </w:pPr>
            <w:r>
              <w:rPr>
                <w:rFonts w:ascii="Arial-BoldMT" w:hAnsi="Arial-BoldMT"/>
                <w:color w:val="000000"/>
                <w:szCs w:val="18"/>
              </w:rPr>
              <w:t>Revised.</w:t>
            </w:r>
          </w:p>
          <w:p w14:paraId="48CEE38D" w14:textId="77777777" w:rsidR="0052792A" w:rsidRDefault="0052792A" w:rsidP="0052792A">
            <w:pPr>
              <w:rPr>
                <w:rFonts w:ascii="Arial-BoldMT" w:hAnsi="Arial-BoldMT" w:hint="eastAsia"/>
                <w:color w:val="000000"/>
                <w:szCs w:val="18"/>
              </w:rPr>
            </w:pPr>
          </w:p>
          <w:p w14:paraId="18DDCDEB" w14:textId="06A37028" w:rsidR="0052792A" w:rsidRDefault="0052792A" w:rsidP="0052792A">
            <w:pPr>
              <w:rPr>
                <w:rFonts w:ascii="Arial-BoldMT" w:hAnsi="Arial-BoldMT" w:hint="eastAsia"/>
                <w:color w:val="000000"/>
                <w:szCs w:val="18"/>
              </w:rPr>
            </w:pPr>
            <w:r>
              <w:rPr>
                <w:rFonts w:ascii="Arial-BoldMT" w:hAnsi="Arial-BoldMT"/>
                <w:color w:val="000000"/>
                <w:szCs w:val="18"/>
              </w:rPr>
              <w:t>Agree in principle. The proposed changes are made in subclause 35.3.14.</w:t>
            </w:r>
          </w:p>
          <w:p w14:paraId="7B6482FC" w14:textId="77777777" w:rsidR="0052792A" w:rsidRDefault="0052792A" w:rsidP="0052792A">
            <w:pPr>
              <w:rPr>
                <w:rFonts w:ascii="Arial-BoldMT" w:hAnsi="Arial-BoldMT" w:hint="eastAsia"/>
                <w:color w:val="000000"/>
                <w:szCs w:val="18"/>
              </w:rPr>
            </w:pPr>
          </w:p>
          <w:p w14:paraId="38D8E236" w14:textId="0C1695F7" w:rsidR="0052792A" w:rsidRDefault="0052792A" w:rsidP="0052792A">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(#2337) in </w:t>
            </w:r>
            <w:sdt>
              <w:sdtPr>
                <w:rPr>
                  <w:rFonts w:ascii="Arial-BoldMT" w:hAnsi="Arial-BoldMT"/>
                  <w:color w:val="000000"/>
                  <w:szCs w:val="18"/>
                </w:rPr>
                <w:alias w:val="Title"/>
                <w:tag w:val=""/>
                <w:id w:val="-1274859962"/>
                <w:placeholder>
                  <w:docPart w:val="C275071ECFDB46D3887211988B9A0DFC"/>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Cs w:val="18"/>
                  </w:rPr>
                  <w:t>doc.: IEEE 802.11-20/287r1</w:t>
                </w:r>
              </w:sdtContent>
            </w:sdt>
          </w:p>
          <w:p w14:paraId="736AFAAB" w14:textId="60B38D00" w:rsidR="0052792A" w:rsidRDefault="0052792A" w:rsidP="0052792A">
            <w:pPr>
              <w:rPr>
                <w:rFonts w:ascii="Arial-BoldMT" w:hAnsi="Arial-BoldMT" w:hint="eastAsia"/>
                <w:color w:val="000000"/>
                <w:szCs w:val="18"/>
              </w:rPr>
            </w:pPr>
            <w:sdt>
              <w:sdtPr>
                <w:rPr>
                  <w:rFonts w:ascii="Arial-BoldMT" w:hAnsi="Arial-BoldMT"/>
                  <w:color w:val="000000"/>
                  <w:szCs w:val="18"/>
                </w:rPr>
                <w:alias w:val="Comments"/>
                <w:tag w:val=""/>
                <w:id w:val="2067531851"/>
                <w:placeholder>
                  <w:docPart w:val="E2AF3DA1F8DB41A3BCF822DA7791AB9F"/>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Cs w:val="18"/>
                  </w:rPr>
                  <w:t>[https://mentor.ieee.org/802.11/dcn/21/11-21-</w:t>
                </w:r>
                <w:r>
                  <w:rPr>
                    <w:rFonts w:ascii="Arial-BoldMT" w:hAnsi="Arial-BoldMT"/>
                    <w:color w:val="000000"/>
                    <w:szCs w:val="18"/>
                  </w:rPr>
                  <w:lastRenderedPageBreak/>
                  <w:t>0287</w:t>
                </w:r>
                <w:r>
                  <w:rPr>
                    <w:rFonts w:ascii="Arial-BoldMT" w:hAnsi="Arial-BoldMT"/>
                    <w:color w:val="000000"/>
                    <w:szCs w:val="18"/>
                  </w:rPr>
                  <w:br/>
                  <w:t>-01-00be-cc34-cr-emlsr-part2.docx]</w:t>
                </w:r>
              </w:sdtContent>
            </w:sdt>
          </w:p>
          <w:p w14:paraId="0DAB5376" w14:textId="2D9655C0" w:rsidR="0052792A" w:rsidRPr="00E61BBC" w:rsidRDefault="0052792A" w:rsidP="0052792A">
            <w:pPr>
              <w:rPr>
                <w:rFonts w:ascii="Arial-BoldMT" w:hAnsi="Arial-BoldMT" w:hint="eastAsia"/>
                <w:color w:val="000000"/>
                <w:szCs w:val="18"/>
              </w:rPr>
            </w:pPr>
          </w:p>
        </w:tc>
      </w:tr>
      <w:tr w:rsidR="0052792A" w:rsidRPr="00E61BBC" w14:paraId="63074655" w14:textId="77777777" w:rsidTr="001C3094">
        <w:trPr>
          <w:ins w:id="99" w:author="Park, Minyoung" w:date="2021-07-19T01:40:00Z"/>
        </w:trPr>
        <w:tc>
          <w:tcPr>
            <w:tcW w:w="623" w:type="dxa"/>
          </w:tcPr>
          <w:p w14:paraId="0F77FE0A" w14:textId="3351D0E6" w:rsidR="0052792A" w:rsidRPr="005B18A6" w:rsidRDefault="0052792A" w:rsidP="0052792A">
            <w:pPr>
              <w:rPr>
                <w:ins w:id="100" w:author="Park, Minyoung" w:date="2021-07-19T01:40:00Z"/>
                <w:rFonts w:ascii="Arial" w:hAnsi="Arial" w:cs="Arial"/>
                <w:szCs w:val="18"/>
              </w:rPr>
            </w:pPr>
            <w:ins w:id="101" w:author="Park, Minyoung" w:date="2021-07-19T01:40:00Z">
              <w:r w:rsidRPr="005B18A6">
                <w:rPr>
                  <w:rFonts w:ascii="Arial" w:hAnsi="Arial" w:cs="Arial"/>
                  <w:szCs w:val="18"/>
                  <w:rPrChange w:id="102" w:author="Park, Minyoung" w:date="2021-07-19T01:43:00Z">
                    <w:rPr>
                      <w:rFonts w:ascii="Arial" w:hAnsi="Arial" w:cs="Arial"/>
                      <w:sz w:val="20"/>
                    </w:rPr>
                  </w:rPrChange>
                </w:rPr>
                <w:lastRenderedPageBreak/>
                <w:t>6343</w:t>
              </w:r>
            </w:ins>
          </w:p>
        </w:tc>
        <w:tc>
          <w:tcPr>
            <w:tcW w:w="1262" w:type="dxa"/>
          </w:tcPr>
          <w:p w14:paraId="09597956" w14:textId="64C7E8F6" w:rsidR="0052792A" w:rsidRPr="005B18A6" w:rsidRDefault="0052792A" w:rsidP="0052792A">
            <w:pPr>
              <w:rPr>
                <w:ins w:id="103" w:author="Park, Minyoung" w:date="2021-07-19T01:40:00Z"/>
                <w:rFonts w:ascii="Arial" w:hAnsi="Arial" w:cs="Arial"/>
                <w:szCs w:val="18"/>
              </w:rPr>
            </w:pPr>
            <w:ins w:id="104" w:author="Park, Minyoung" w:date="2021-07-19T01:40:00Z">
              <w:r w:rsidRPr="005B18A6">
                <w:rPr>
                  <w:rFonts w:ascii="Arial" w:hAnsi="Arial" w:cs="Arial"/>
                  <w:szCs w:val="18"/>
                  <w:rPrChange w:id="105" w:author="Park, Minyoung" w:date="2021-07-19T01:43:00Z">
                    <w:rPr>
                      <w:rFonts w:ascii="Arial" w:hAnsi="Arial" w:cs="Arial"/>
                      <w:sz w:val="20"/>
                    </w:rPr>
                  </w:rPrChange>
                </w:rPr>
                <w:t>Minyoung Park</w:t>
              </w:r>
            </w:ins>
          </w:p>
        </w:tc>
        <w:tc>
          <w:tcPr>
            <w:tcW w:w="900" w:type="dxa"/>
          </w:tcPr>
          <w:p w14:paraId="48909875" w14:textId="2CCB6955" w:rsidR="0052792A" w:rsidRPr="005B18A6" w:rsidRDefault="0052792A" w:rsidP="0052792A">
            <w:pPr>
              <w:rPr>
                <w:ins w:id="106" w:author="Park, Minyoung" w:date="2021-07-19T01:40:00Z"/>
                <w:rFonts w:ascii="Arial" w:hAnsi="Arial" w:cs="Arial"/>
                <w:szCs w:val="18"/>
              </w:rPr>
            </w:pPr>
            <w:ins w:id="107" w:author="Park, Minyoung" w:date="2021-07-19T01:40:00Z">
              <w:r w:rsidRPr="005B18A6">
                <w:rPr>
                  <w:rFonts w:ascii="Arial" w:hAnsi="Arial" w:cs="Arial"/>
                  <w:szCs w:val="18"/>
                  <w:rPrChange w:id="108" w:author="Park, Minyoung" w:date="2021-07-19T01:43:00Z">
                    <w:rPr>
                      <w:rFonts w:ascii="Arial" w:hAnsi="Arial" w:cs="Arial"/>
                      <w:sz w:val="20"/>
                    </w:rPr>
                  </w:rPrChange>
                </w:rPr>
                <w:t>35.3.15</w:t>
              </w:r>
            </w:ins>
          </w:p>
        </w:tc>
        <w:tc>
          <w:tcPr>
            <w:tcW w:w="810" w:type="dxa"/>
          </w:tcPr>
          <w:p w14:paraId="6E358D87" w14:textId="1294A4F1" w:rsidR="0052792A" w:rsidRPr="005B18A6" w:rsidRDefault="0052792A" w:rsidP="0052792A">
            <w:pPr>
              <w:rPr>
                <w:ins w:id="109" w:author="Park, Minyoung" w:date="2021-07-19T01:40:00Z"/>
                <w:rFonts w:ascii="Arial" w:hAnsi="Arial" w:cs="Arial"/>
                <w:szCs w:val="18"/>
              </w:rPr>
            </w:pPr>
            <w:ins w:id="110" w:author="Park, Minyoung" w:date="2021-07-19T01:40:00Z">
              <w:r w:rsidRPr="005B18A6">
                <w:rPr>
                  <w:rFonts w:ascii="Arial" w:hAnsi="Arial" w:cs="Arial"/>
                  <w:szCs w:val="18"/>
                  <w:rPrChange w:id="111" w:author="Park, Minyoung" w:date="2021-07-19T01:43:00Z">
                    <w:rPr>
                      <w:rFonts w:ascii="Arial" w:hAnsi="Arial" w:cs="Arial"/>
                      <w:sz w:val="20"/>
                    </w:rPr>
                  </w:rPrChange>
                </w:rPr>
                <w:t>281.34</w:t>
              </w:r>
            </w:ins>
          </w:p>
        </w:tc>
        <w:tc>
          <w:tcPr>
            <w:tcW w:w="2340" w:type="dxa"/>
          </w:tcPr>
          <w:p w14:paraId="178369C2" w14:textId="6B887AD4" w:rsidR="0052792A" w:rsidRPr="005B18A6" w:rsidRDefault="0052792A" w:rsidP="0052792A">
            <w:pPr>
              <w:rPr>
                <w:ins w:id="112" w:author="Park, Minyoung" w:date="2021-07-19T01:40:00Z"/>
                <w:rFonts w:ascii="Arial" w:hAnsi="Arial" w:cs="Arial"/>
                <w:szCs w:val="18"/>
              </w:rPr>
            </w:pPr>
            <w:ins w:id="113" w:author="Park, Minyoung" w:date="2021-07-19T01:40:00Z">
              <w:r w:rsidRPr="005B18A6">
                <w:rPr>
                  <w:rFonts w:ascii="Arial" w:hAnsi="Arial" w:cs="Arial"/>
                  <w:szCs w:val="18"/>
                  <w:rPrChange w:id="114" w:author="Park, Minyoung" w:date="2021-07-19T01:43:00Z">
                    <w:rPr>
                      <w:rFonts w:ascii="Arial" w:hAnsi="Arial" w:cs="Arial"/>
                      <w:sz w:val="20"/>
                    </w:rPr>
                  </w:rPrChange>
                </w:rPr>
                <w:t xml:space="preserve">When an AP MLD transmits MU-RTS or BSRP as an initial control frame, multiple frame exchanges could follow the initial control frame (e.g. MU-RTS/CTS/Data/BA/Data/BA). However, in 35.3.14, the phase 'a frame exchange sequence' is used, which could be interpreted as a single frame exchange sequence, e.g. BSRP </w:t>
              </w:r>
              <w:proofErr w:type="spellStart"/>
              <w:r w:rsidRPr="005B18A6">
                <w:rPr>
                  <w:rFonts w:ascii="Arial" w:hAnsi="Arial" w:cs="Arial"/>
                  <w:szCs w:val="18"/>
                  <w:rPrChange w:id="115" w:author="Park, Minyoung" w:date="2021-07-19T01:43:00Z">
                    <w:rPr>
                      <w:rFonts w:ascii="Arial" w:hAnsi="Arial" w:cs="Arial"/>
                      <w:sz w:val="20"/>
                    </w:rPr>
                  </w:rPrChange>
                </w:rPr>
                <w:t>follwed</w:t>
              </w:r>
              <w:proofErr w:type="spellEnd"/>
              <w:r w:rsidRPr="005B18A6">
                <w:rPr>
                  <w:rFonts w:ascii="Arial" w:hAnsi="Arial" w:cs="Arial"/>
                  <w:szCs w:val="18"/>
                  <w:rPrChange w:id="116" w:author="Park, Minyoung" w:date="2021-07-19T01:43:00Z">
                    <w:rPr>
                      <w:rFonts w:ascii="Arial" w:hAnsi="Arial" w:cs="Arial"/>
                      <w:sz w:val="20"/>
                    </w:rPr>
                  </w:rPrChange>
                </w:rPr>
                <w:t xml:space="preserve"> by BSR or Data followed by BA. This needs to be rephrased to represent multiple frame exchanges.</w:t>
              </w:r>
            </w:ins>
          </w:p>
        </w:tc>
        <w:tc>
          <w:tcPr>
            <w:tcW w:w="2070" w:type="dxa"/>
          </w:tcPr>
          <w:p w14:paraId="277CF8BE" w14:textId="6DDD0994" w:rsidR="0052792A" w:rsidRPr="005B18A6" w:rsidRDefault="0052792A" w:rsidP="0052792A">
            <w:pPr>
              <w:rPr>
                <w:ins w:id="117" w:author="Park, Minyoung" w:date="2021-07-19T01:40:00Z"/>
                <w:rFonts w:ascii="Arial" w:hAnsi="Arial" w:cs="Arial"/>
                <w:szCs w:val="18"/>
              </w:rPr>
            </w:pPr>
            <w:ins w:id="118" w:author="Park, Minyoung" w:date="2021-07-19T01:40:00Z">
              <w:r w:rsidRPr="005B18A6">
                <w:rPr>
                  <w:rFonts w:ascii="Arial" w:hAnsi="Arial" w:cs="Arial"/>
                  <w:szCs w:val="18"/>
                  <w:rPrChange w:id="119" w:author="Park, Minyoung" w:date="2021-07-19T01:43:00Z">
                    <w:rPr>
                      <w:rFonts w:ascii="Arial" w:hAnsi="Arial" w:cs="Arial"/>
                      <w:sz w:val="20"/>
                    </w:rPr>
                  </w:rPrChange>
                </w:rPr>
                <w:t>Replace 'a frame exchange sequence' with 'frame exchanges'. Also apply the change in the subclause where appropriate.</w:t>
              </w:r>
            </w:ins>
          </w:p>
        </w:tc>
        <w:tc>
          <w:tcPr>
            <w:tcW w:w="2072" w:type="dxa"/>
          </w:tcPr>
          <w:p w14:paraId="2B3CA8F7" w14:textId="77777777" w:rsidR="0052792A" w:rsidRPr="005B18A6" w:rsidRDefault="0052792A" w:rsidP="0052792A">
            <w:pPr>
              <w:rPr>
                <w:ins w:id="120" w:author="Park, Minyoung" w:date="2021-07-19T01:40:00Z"/>
                <w:rFonts w:ascii="Arial-BoldMT" w:hAnsi="Arial-BoldMT" w:hint="eastAsia"/>
                <w:color w:val="000000"/>
                <w:szCs w:val="18"/>
              </w:rPr>
            </w:pPr>
            <w:ins w:id="121" w:author="Park, Minyoung" w:date="2021-07-19T01:40:00Z">
              <w:r w:rsidRPr="005B18A6">
                <w:rPr>
                  <w:rFonts w:ascii="Arial-BoldMT" w:hAnsi="Arial-BoldMT" w:hint="eastAsia"/>
                  <w:color w:val="000000"/>
                  <w:szCs w:val="18"/>
                </w:rPr>
                <w:t>Revised.</w:t>
              </w:r>
            </w:ins>
          </w:p>
          <w:p w14:paraId="512AE0A0" w14:textId="77777777" w:rsidR="0052792A" w:rsidRPr="005B18A6" w:rsidRDefault="0052792A" w:rsidP="0052792A">
            <w:pPr>
              <w:rPr>
                <w:ins w:id="122" w:author="Park, Minyoung" w:date="2021-07-19T01:40:00Z"/>
                <w:rFonts w:ascii="Arial-BoldMT" w:hAnsi="Arial-BoldMT" w:hint="eastAsia"/>
                <w:color w:val="000000"/>
                <w:szCs w:val="18"/>
              </w:rPr>
            </w:pPr>
          </w:p>
          <w:p w14:paraId="74F82C3E" w14:textId="77777777" w:rsidR="0052792A" w:rsidRPr="005B18A6" w:rsidRDefault="0052792A" w:rsidP="0052792A">
            <w:pPr>
              <w:rPr>
                <w:ins w:id="123" w:author="Park, Minyoung" w:date="2021-07-19T01:40:00Z"/>
                <w:rFonts w:ascii="Arial-BoldMT" w:hAnsi="Arial-BoldMT" w:hint="eastAsia"/>
                <w:color w:val="000000"/>
                <w:szCs w:val="18"/>
              </w:rPr>
            </w:pPr>
            <w:ins w:id="124" w:author="Park, Minyoung" w:date="2021-07-19T01:40:00Z">
              <w:r w:rsidRPr="005B18A6">
                <w:rPr>
                  <w:rFonts w:ascii="Arial-BoldMT" w:hAnsi="Arial-BoldMT" w:hint="eastAsia"/>
                  <w:color w:val="000000"/>
                  <w:szCs w:val="18"/>
                </w:rPr>
                <w:t>Agree in principle. The proposed changes are made in subclause 35.3.14.</w:t>
              </w:r>
            </w:ins>
          </w:p>
          <w:p w14:paraId="6FC649B8" w14:textId="77777777" w:rsidR="0052792A" w:rsidRPr="005B18A6" w:rsidRDefault="0052792A" w:rsidP="0052792A">
            <w:pPr>
              <w:rPr>
                <w:ins w:id="125" w:author="Park, Minyoung" w:date="2021-07-19T01:40:00Z"/>
                <w:rFonts w:ascii="Arial-BoldMT" w:hAnsi="Arial-BoldMT" w:hint="eastAsia"/>
                <w:color w:val="000000"/>
                <w:szCs w:val="18"/>
              </w:rPr>
            </w:pPr>
          </w:p>
          <w:p w14:paraId="25071A25" w14:textId="749D8F28" w:rsidR="0052792A" w:rsidRPr="005B18A6" w:rsidRDefault="0052792A" w:rsidP="0052792A">
            <w:pPr>
              <w:rPr>
                <w:ins w:id="126" w:author="Park, Minyoung" w:date="2021-07-19T01:40:00Z"/>
                <w:rFonts w:ascii="Arial-BoldMT" w:hAnsi="Arial-BoldMT" w:hint="eastAsia"/>
                <w:color w:val="000000"/>
                <w:szCs w:val="18"/>
              </w:rPr>
            </w:pPr>
            <w:proofErr w:type="spellStart"/>
            <w:ins w:id="127" w:author="Park, Minyoung" w:date="2021-07-19T01:40:00Z">
              <w:r w:rsidRPr="005B18A6">
                <w:rPr>
                  <w:rFonts w:ascii="Arial-BoldMT" w:hAnsi="Arial-BoldMT" w:hint="eastAsia"/>
                  <w:color w:val="000000"/>
                  <w:szCs w:val="18"/>
                </w:rPr>
                <w:t>TGbe</w:t>
              </w:r>
              <w:proofErr w:type="spellEnd"/>
              <w:r w:rsidRPr="005B18A6">
                <w:rPr>
                  <w:rFonts w:ascii="Arial-BoldMT" w:hAnsi="Arial-BoldMT" w:hint="eastAsia"/>
                  <w:color w:val="000000"/>
                  <w:szCs w:val="18"/>
                </w:rPr>
                <w:t xml:space="preserve"> editor to make the changes with the CID tag (#</w:t>
              </w:r>
            </w:ins>
            <w:ins w:id="128" w:author="Park, Minyoung" w:date="2021-07-19T01:41:00Z">
              <w:r w:rsidRPr="005B18A6">
                <w:rPr>
                  <w:rFonts w:ascii="Arial-BoldMT" w:hAnsi="Arial-BoldMT" w:hint="eastAsia"/>
                  <w:color w:val="000000"/>
                  <w:szCs w:val="18"/>
                </w:rPr>
                <w:t>6343</w:t>
              </w:r>
            </w:ins>
            <w:ins w:id="129" w:author="Park, Minyoung" w:date="2021-07-19T01:40:00Z">
              <w:r w:rsidRPr="005B18A6">
                <w:rPr>
                  <w:rFonts w:ascii="Arial-BoldMT" w:hAnsi="Arial-BoldMT" w:hint="eastAsia"/>
                  <w:color w:val="000000"/>
                  <w:szCs w:val="18"/>
                </w:rPr>
                <w:t xml:space="preserve">) in </w:t>
              </w:r>
            </w:ins>
            <w:customXmlInsRangeStart w:id="130" w:author="Park, Minyoung" w:date="2021-07-19T01:40:00Z"/>
            <w:sdt>
              <w:sdtPr>
                <w:rPr>
                  <w:rFonts w:ascii="Arial-BoldMT" w:hAnsi="Arial-BoldMT"/>
                  <w:color w:val="000000"/>
                  <w:szCs w:val="18"/>
                </w:rPr>
                <w:alias w:val="Title"/>
                <w:tag w:val=""/>
                <w:id w:val="-1973748728"/>
                <w:placeholder>
                  <w:docPart w:val="DBDD054115C8441F9F293C94D6888BA3"/>
                </w:placeholder>
                <w:dataBinding w:prefixMappings="xmlns:ns0='http://purl.org/dc/elements/1.1/' xmlns:ns1='http://schemas.openxmlformats.org/package/2006/metadata/core-properties' " w:xpath="/ns1:coreProperties[1]/ns0:title[1]" w:storeItemID="{6C3C8BC8-F283-45AE-878A-BAB7291924A1}"/>
                <w:text/>
              </w:sdtPr>
              <w:sdtContent>
                <w:customXmlInsRangeEnd w:id="130"/>
                <w:ins w:id="131" w:author="Park, Minyoung" w:date="2021-07-19T01:40:00Z">
                  <w:r w:rsidRPr="005B18A6">
                    <w:rPr>
                      <w:rFonts w:ascii="Arial-BoldMT" w:hAnsi="Arial-BoldMT" w:hint="eastAsia"/>
                      <w:color w:val="000000"/>
                      <w:szCs w:val="18"/>
                    </w:rPr>
                    <w:t>doc.: IEEE 802.11-20/287r1</w:t>
                  </w:r>
                </w:ins>
                <w:customXmlInsRangeStart w:id="132" w:author="Park, Minyoung" w:date="2021-07-19T01:40:00Z"/>
              </w:sdtContent>
            </w:sdt>
            <w:customXmlInsRangeEnd w:id="132"/>
          </w:p>
          <w:p w14:paraId="1C82D27D" w14:textId="77777777" w:rsidR="0052792A" w:rsidRPr="005B18A6" w:rsidRDefault="0052792A" w:rsidP="0052792A">
            <w:pPr>
              <w:rPr>
                <w:ins w:id="133" w:author="Park, Minyoung" w:date="2021-07-19T01:40:00Z"/>
                <w:rFonts w:ascii="Arial-BoldMT" w:hAnsi="Arial-BoldMT" w:hint="eastAsia"/>
                <w:color w:val="000000"/>
                <w:szCs w:val="18"/>
              </w:rPr>
            </w:pPr>
            <w:customXmlInsRangeStart w:id="134" w:author="Park, Minyoung" w:date="2021-07-19T01:40:00Z"/>
            <w:sdt>
              <w:sdtPr>
                <w:rPr>
                  <w:rFonts w:ascii="Arial-BoldMT" w:hAnsi="Arial-BoldMT"/>
                  <w:color w:val="000000"/>
                  <w:szCs w:val="18"/>
                </w:rPr>
                <w:alias w:val="Comments"/>
                <w:tag w:val=""/>
                <w:id w:val="471412086"/>
                <w:placeholder>
                  <w:docPart w:val="0B9A0A0327DF415D8A66CF6F6C86E5C2"/>
                </w:placeholder>
                <w:dataBinding w:prefixMappings="xmlns:ns0='http://purl.org/dc/elements/1.1/' xmlns:ns1='http://schemas.openxmlformats.org/package/2006/metadata/core-properties' " w:xpath="/ns1:coreProperties[1]/ns0:description[1]" w:storeItemID="{6C3C8BC8-F283-45AE-878A-BAB7291924A1}"/>
                <w:text w:multiLine="1"/>
              </w:sdtPr>
              <w:sdtContent>
                <w:customXmlInsRangeEnd w:id="134"/>
                <w:ins w:id="135" w:author="Park, Minyoung" w:date="2021-07-19T01:40:00Z">
                  <w:r w:rsidRPr="005B18A6">
                    <w:rPr>
                      <w:rFonts w:ascii="Arial-BoldMT" w:hAnsi="Arial-BoldMT" w:hint="eastAsia"/>
                      <w:color w:val="000000"/>
                      <w:szCs w:val="18"/>
                    </w:rPr>
                    <w:t>[https://mentor.ieee.org/802.11/dcn/21/11-21-0287</w:t>
                  </w:r>
                  <w:r w:rsidRPr="005B18A6">
                    <w:rPr>
                      <w:rFonts w:ascii="Arial-BoldMT" w:hAnsi="Arial-BoldMT" w:hint="eastAsia"/>
                      <w:color w:val="000000"/>
                      <w:szCs w:val="18"/>
                    </w:rPr>
                    <w:br/>
                    <w:t>-01-00be-cc34-cr-emlsr-part2.docx]</w:t>
                  </w:r>
                </w:ins>
                <w:customXmlInsRangeStart w:id="136" w:author="Park, Minyoung" w:date="2021-07-19T01:40:00Z"/>
              </w:sdtContent>
            </w:sdt>
            <w:customXmlInsRangeEnd w:id="136"/>
          </w:p>
          <w:p w14:paraId="005F4C85" w14:textId="77777777" w:rsidR="0052792A" w:rsidRPr="005B18A6" w:rsidRDefault="0052792A" w:rsidP="0052792A">
            <w:pPr>
              <w:rPr>
                <w:ins w:id="137" w:author="Park, Minyoung" w:date="2021-07-19T01:40:00Z"/>
                <w:rFonts w:ascii="Arial-BoldMT" w:hAnsi="Arial-BoldMT" w:hint="eastAsia"/>
                <w:color w:val="000000"/>
                <w:szCs w:val="18"/>
              </w:rPr>
            </w:pPr>
          </w:p>
        </w:tc>
      </w:tr>
      <w:tr w:rsidR="0052792A" w:rsidRPr="00E61BBC" w14:paraId="78E04A56" w14:textId="587051A8" w:rsidTr="001C3094">
        <w:tc>
          <w:tcPr>
            <w:tcW w:w="623" w:type="dxa"/>
          </w:tcPr>
          <w:p w14:paraId="0E1F5B44" w14:textId="6A26E251" w:rsidR="0052792A" w:rsidRPr="00E61BBC" w:rsidRDefault="0052792A" w:rsidP="0052792A">
            <w:pPr>
              <w:rPr>
                <w:rFonts w:ascii="Arial-BoldMT" w:hAnsi="Arial-BoldMT" w:hint="eastAsia"/>
                <w:color w:val="000000"/>
                <w:szCs w:val="18"/>
              </w:rPr>
            </w:pPr>
            <w:r w:rsidRPr="00E61BBC">
              <w:rPr>
                <w:rFonts w:ascii="Arial" w:hAnsi="Arial" w:cs="Arial"/>
                <w:szCs w:val="18"/>
              </w:rPr>
              <w:t>2338</w:t>
            </w:r>
          </w:p>
        </w:tc>
        <w:tc>
          <w:tcPr>
            <w:tcW w:w="1262" w:type="dxa"/>
          </w:tcPr>
          <w:p w14:paraId="63FD047C" w14:textId="70C536E2" w:rsidR="0052792A" w:rsidRPr="00E61BBC" w:rsidRDefault="0052792A" w:rsidP="0052792A">
            <w:pPr>
              <w:rPr>
                <w:rFonts w:ascii="Arial-BoldMT" w:hAnsi="Arial-BoldMT" w:hint="eastAsia"/>
                <w:color w:val="000000"/>
                <w:szCs w:val="18"/>
              </w:rPr>
            </w:pPr>
            <w:r w:rsidRPr="00E61BBC">
              <w:rPr>
                <w:rFonts w:ascii="Arial" w:hAnsi="Arial" w:cs="Arial"/>
                <w:szCs w:val="18"/>
              </w:rPr>
              <w:t>Minyoung Park</w:t>
            </w:r>
          </w:p>
        </w:tc>
        <w:tc>
          <w:tcPr>
            <w:tcW w:w="900" w:type="dxa"/>
          </w:tcPr>
          <w:p w14:paraId="7CA1FF81" w14:textId="4AB0FF16" w:rsidR="0052792A" w:rsidRPr="00E61BBC" w:rsidRDefault="0052792A" w:rsidP="0052792A">
            <w:pPr>
              <w:rPr>
                <w:rFonts w:ascii="Arial-BoldMT" w:hAnsi="Arial-BoldMT" w:hint="eastAsia"/>
                <w:color w:val="000000"/>
                <w:szCs w:val="18"/>
              </w:rPr>
            </w:pPr>
            <w:r w:rsidRPr="00E61BBC">
              <w:rPr>
                <w:rFonts w:ascii="Arial" w:hAnsi="Arial" w:cs="Arial"/>
                <w:szCs w:val="18"/>
              </w:rPr>
              <w:t>35.3.14</w:t>
            </w:r>
          </w:p>
        </w:tc>
        <w:tc>
          <w:tcPr>
            <w:tcW w:w="810" w:type="dxa"/>
          </w:tcPr>
          <w:p w14:paraId="02E1FE50" w14:textId="27ACCD92" w:rsidR="0052792A" w:rsidRPr="00E61BBC" w:rsidRDefault="0052792A" w:rsidP="0052792A">
            <w:pPr>
              <w:rPr>
                <w:rFonts w:ascii="Arial-BoldMT" w:hAnsi="Arial-BoldMT" w:hint="eastAsia"/>
                <w:color w:val="000000"/>
                <w:szCs w:val="18"/>
              </w:rPr>
            </w:pPr>
            <w:r w:rsidRPr="00E61BBC">
              <w:rPr>
                <w:rFonts w:ascii="Arial" w:hAnsi="Arial" w:cs="Arial"/>
                <w:szCs w:val="18"/>
              </w:rPr>
              <w:t>145.34</w:t>
            </w:r>
          </w:p>
        </w:tc>
        <w:tc>
          <w:tcPr>
            <w:tcW w:w="2340" w:type="dxa"/>
          </w:tcPr>
          <w:p w14:paraId="47D26386" w14:textId="339A0809" w:rsidR="0052792A" w:rsidRPr="00E61BBC" w:rsidRDefault="0052792A" w:rsidP="0052792A">
            <w:pPr>
              <w:rPr>
                <w:rFonts w:ascii="Arial-BoldMT" w:hAnsi="Arial-BoldMT" w:hint="eastAsia"/>
                <w:color w:val="000000"/>
                <w:szCs w:val="18"/>
              </w:rPr>
            </w:pPr>
            <w:r w:rsidRPr="00E61BBC">
              <w:rPr>
                <w:rFonts w:ascii="Arial" w:hAnsi="Arial" w:cs="Arial"/>
                <w:szCs w:val="18"/>
              </w:rPr>
              <w:t xml:space="preserve">It is unclear when the non-AP MLD switches back to the listening operation on the enabled links. The end of frame exchange </w:t>
            </w:r>
            <w:proofErr w:type="spellStart"/>
            <w:r w:rsidRPr="00E61BBC">
              <w:rPr>
                <w:rFonts w:ascii="Arial" w:hAnsi="Arial" w:cs="Arial"/>
                <w:szCs w:val="18"/>
              </w:rPr>
              <w:t>seqeuence</w:t>
            </w:r>
            <w:proofErr w:type="spellEnd"/>
            <w:r w:rsidRPr="00E61BBC">
              <w:rPr>
                <w:rFonts w:ascii="Arial" w:hAnsi="Arial" w:cs="Arial"/>
                <w:szCs w:val="18"/>
              </w:rPr>
              <w:t xml:space="preserve"> is not defined clearly. The spec should define a deterministic way of knowing when the non-AP MLD switches back to the listening operation.</w:t>
            </w:r>
          </w:p>
        </w:tc>
        <w:tc>
          <w:tcPr>
            <w:tcW w:w="2070" w:type="dxa"/>
          </w:tcPr>
          <w:p w14:paraId="10546DDD" w14:textId="37331258" w:rsidR="0052792A" w:rsidRPr="00E61BBC" w:rsidRDefault="0052792A" w:rsidP="0052792A">
            <w:pPr>
              <w:rPr>
                <w:rFonts w:ascii="Arial-BoldMT" w:hAnsi="Arial-BoldMT" w:hint="eastAsia"/>
                <w:color w:val="000000"/>
                <w:szCs w:val="18"/>
              </w:rPr>
            </w:pPr>
            <w:r w:rsidRPr="00E61BBC">
              <w:rPr>
                <w:rFonts w:ascii="Arial" w:hAnsi="Arial" w:cs="Arial"/>
                <w:szCs w:val="18"/>
              </w:rPr>
              <w:t>Define a timer at the non-AP MLD that initializes based on a received frame's Duration field so that the non-AP MLD knows when the frame exchanges with the AP MLD end and can safely go back to the listening operation. Also define a timeout interval so that the non-AP MLD can go back to the listening operation when the medium is idle for the timeout interval knowing that there is no more frame exchange between the AP MLD and the non-AP MLD. The details will be provided by the commenter.</w:t>
            </w:r>
          </w:p>
        </w:tc>
        <w:tc>
          <w:tcPr>
            <w:tcW w:w="2072" w:type="dxa"/>
          </w:tcPr>
          <w:p w14:paraId="0E760739" w14:textId="77777777" w:rsidR="0052792A" w:rsidRDefault="0052792A" w:rsidP="0052792A">
            <w:pPr>
              <w:rPr>
                <w:rFonts w:ascii="Arial-BoldMT" w:hAnsi="Arial-BoldMT" w:hint="eastAsia"/>
                <w:color w:val="000000"/>
                <w:szCs w:val="18"/>
              </w:rPr>
            </w:pPr>
            <w:r>
              <w:rPr>
                <w:rFonts w:ascii="Arial-BoldMT" w:hAnsi="Arial-BoldMT"/>
                <w:color w:val="000000"/>
                <w:szCs w:val="18"/>
              </w:rPr>
              <w:t>Revised.</w:t>
            </w:r>
          </w:p>
          <w:p w14:paraId="537C17B7" w14:textId="77777777" w:rsidR="0052792A" w:rsidRDefault="0052792A" w:rsidP="0052792A">
            <w:pPr>
              <w:rPr>
                <w:rFonts w:ascii="Arial-BoldMT" w:hAnsi="Arial-BoldMT" w:hint="eastAsia"/>
                <w:color w:val="000000"/>
                <w:szCs w:val="18"/>
              </w:rPr>
            </w:pPr>
          </w:p>
          <w:p w14:paraId="2F158E80" w14:textId="29BC3C14" w:rsidR="0052792A" w:rsidRDefault="0052792A" w:rsidP="0052792A">
            <w:pPr>
              <w:rPr>
                <w:rFonts w:ascii="Arial-BoldMT" w:hAnsi="Arial-BoldMT" w:hint="eastAsia"/>
                <w:color w:val="000000"/>
                <w:szCs w:val="18"/>
              </w:rPr>
            </w:pPr>
            <w:r>
              <w:rPr>
                <w:rFonts w:ascii="Arial-BoldMT" w:hAnsi="Arial-BoldMT"/>
                <w:color w:val="000000"/>
                <w:szCs w:val="18"/>
              </w:rPr>
              <w:t>Agree in principle. A procedure to determine when to return to the listening operation is added to the subclause.</w:t>
            </w:r>
          </w:p>
          <w:p w14:paraId="0787859F" w14:textId="77777777" w:rsidR="0052792A" w:rsidRDefault="0052792A" w:rsidP="0052792A">
            <w:pPr>
              <w:rPr>
                <w:rFonts w:ascii="Arial-BoldMT" w:hAnsi="Arial-BoldMT" w:hint="eastAsia"/>
                <w:color w:val="000000"/>
                <w:szCs w:val="18"/>
              </w:rPr>
            </w:pPr>
          </w:p>
          <w:p w14:paraId="5A03AD3B" w14:textId="33A56FEE" w:rsidR="0052792A" w:rsidRDefault="0052792A" w:rsidP="0052792A">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(#2338) in </w:t>
            </w:r>
            <w:sdt>
              <w:sdtPr>
                <w:rPr>
                  <w:rFonts w:ascii="Arial-BoldMT" w:hAnsi="Arial-BoldMT"/>
                  <w:color w:val="000000"/>
                  <w:szCs w:val="18"/>
                </w:rPr>
                <w:alias w:val="Title"/>
                <w:tag w:val=""/>
                <w:id w:val="-365286406"/>
                <w:placeholder>
                  <w:docPart w:val="E508D78AC3DA4A0FB36C538E4BF655BC"/>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Cs w:val="18"/>
                  </w:rPr>
                  <w:t>doc.: IEEE 802.11-20/287r1</w:t>
                </w:r>
              </w:sdtContent>
            </w:sdt>
          </w:p>
          <w:p w14:paraId="5A19845A" w14:textId="05D2F746" w:rsidR="0052792A" w:rsidRDefault="0052792A" w:rsidP="0052792A">
            <w:pPr>
              <w:rPr>
                <w:rFonts w:ascii="Arial-BoldMT" w:hAnsi="Arial-BoldMT" w:hint="eastAsia"/>
                <w:color w:val="000000"/>
                <w:szCs w:val="18"/>
              </w:rPr>
            </w:pPr>
            <w:sdt>
              <w:sdtPr>
                <w:rPr>
                  <w:rFonts w:ascii="Arial-BoldMT" w:hAnsi="Arial-BoldMT"/>
                  <w:color w:val="000000"/>
                  <w:szCs w:val="18"/>
                </w:rPr>
                <w:alias w:val="Comments"/>
                <w:tag w:val=""/>
                <w:id w:val="1607162119"/>
                <w:placeholder>
                  <w:docPart w:val="500AC9515BCC4E298CBCB335B31C07CF"/>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Cs w:val="18"/>
                  </w:rPr>
                  <w:t>[https://mentor.ieee.org/802.11/dcn/21/11-21-0287</w:t>
                </w:r>
                <w:r>
                  <w:rPr>
                    <w:rFonts w:ascii="Arial-BoldMT" w:hAnsi="Arial-BoldMT"/>
                    <w:color w:val="000000"/>
                    <w:szCs w:val="18"/>
                  </w:rPr>
                  <w:br/>
                  <w:t>-01-00be-cc34-cr-emlsr-part2.docx]</w:t>
                </w:r>
              </w:sdtContent>
            </w:sdt>
          </w:p>
          <w:p w14:paraId="67F97840" w14:textId="69088948" w:rsidR="0052792A" w:rsidRPr="00E61BBC" w:rsidRDefault="0052792A" w:rsidP="0052792A">
            <w:pPr>
              <w:rPr>
                <w:rFonts w:ascii="Arial-BoldMT" w:hAnsi="Arial-BoldMT" w:hint="eastAsia"/>
                <w:color w:val="000000"/>
                <w:szCs w:val="18"/>
              </w:rPr>
            </w:pPr>
          </w:p>
        </w:tc>
      </w:tr>
      <w:tr w:rsidR="0052792A" w:rsidRPr="00E61BBC" w14:paraId="3D360899" w14:textId="77777777" w:rsidTr="001C3094">
        <w:trPr>
          <w:ins w:id="138" w:author="Park, Minyoung" w:date="2021-07-19T01:50:00Z"/>
        </w:trPr>
        <w:tc>
          <w:tcPr>
            <w:tcW w:w="623" w:type="dxa"/>
          </w:tcPr>
          <w:p w14:paraId="477C4149" w14:textId="15C09A29" w:rsidR="0052792A" w:rsidRPr="00AF0F2F" w:rsidRDefault="0052792A" w:rsidP="0052792A">
            <w:pPr>
              <w:rPr>
                <w:ins w:id="139" w:author="Park, Minyoung" w:date="2021-07-19T01:50:00Z"/>
                <w:rFonts w:ascii="Arial" w:hAnsi="Arial" w:cs="Arial"/>
                <w:szCs w:val="18"/>
                <w:rPrChange w:id="140" w:author="Park, Minyoung" w:date="2021-07-19T01:51:00Z">
                  <w:rPr>
                    <w:ins w:id="141" w:author="Park, Minyoung" w:date="2021-07-19T01:50:00Z"/>
                    <w:rFonts w:ascii="Arial" w:hAnsi="Arial" w:cs="Arial"/>
                    <w:szCs w:val="18"/>
                  </w:rPr>
                </w:rPrChange>
              </w:rPr>
            </w:pPr>
            <w:ins w:id="142" w:author="Park, Minyoung" w:date="2021-07-19T01:51:00Z">
              <w:r w:rsidRPr="00AF0F2F">
                <w:rPr>
                  <w:rFonts w:ascii="Arial" w:hAnsi="Arial" w:cs="Arial"/>
                  <w:szCs w:val="18"/>
                  <w:rPrChange w:id="143" w:author="Park, Minyoung" w:date="2021-07-19T01:51:00Z">
                    <w:rPr>
                      <w:rFonts w:ascii="Arial" w:hAnsi="Arial" w:cs="Arial"/>
                      <w:sz w:val="20"/>
                    </w:rPr>
                  </w:rPrChange>
                </w:rPr>
                <w:t>6344</w:t>
              </w:r>
            </w:ins>
          </w:p>
        </w:tc>
        <w:tc>
          <w:tcPr>
            <w:tcW w:w="1262" w:type="dxa"/>
          </w:tcPr>
          <w:p w14:paraId="04E15BE6" w14:textId="18E6CEF2" w:rsidR="0052792A" w:rsidRPr="00AF0F2F" w:rsidRDefault="0052792A" w:rsidP="0052792A">
            <w:pPr>
              <w:rPr>
                <w:ins w:id="144" w:author="Park, Minyoung" w:date="2021-07-19T01:50:00Z"/>
                <w:rFonts w:ascii="Arial" w:hAnsi="Arial" w:cs="Arial"/>
                <w:szCs w:val="18"/>
                <w:rPrChange w:id="145" w:author="Park, Minyoung" w:date="2021-07-19T01:51:00Z">
                  <w:rPr>
                    <w:ins w:id="146" w:author="Park, Minyoung" w:date="2021-07-19T01:50:00Z"/>
                    <w:rFonts w:ascii="Arial" w:hAnsi="Arial" w:cs="Arial"/>
                    <w:szCs w:val="18"/>
                  </w:rPr>
                </w:rPrChange>
              </w:rPr>
            </w:pPr>
            <w:ins w:id="147" w:author="Park, Minyoung" w:date="2021-07-19T01:51:00Z">
              <w:r w:rsidRPr="00AF0F2F">
                <w:rPr>
                  <w:rFonts w:ascii="Arial" w:hAnsi="Arial" w:cs="Arial"/>
                  <w:szCs w:val="18"/>
                  <w:rPrChange w:id="148" w:author="Park, Minyoung" w:date="2021-07-19T01:51:00Z">
                    <w:rPr>
                      <w:rFonts w:ascii="Arial" w:hAnsi="Arial" w:cs="Arial"/>
                      <w:sz w:val="20"/>
                    </w:rPr>
                  </w:rPrChange>
                </w:rPr>
                <w:t>Minyoung Park</w:t>
              </w:r>
            </w:ins>
          </w:p>
        </w:tc>
        <w:tc>
          <w:tcPr>
            <w:tcW w:w="900" w:type="dxa"/>
          </w:tcPr>
          <w:p w14:paraId="548F39E1" w14:textId="0F784A32" w:rsidR="0052792A" w:rsidRPr="00AF0F2F" w:rsidRDefault="0052792A" w:rsidP="0052792A">
            <w:pPr>
              <w:rPr>
                <w:ins w:id="149" w:author="Park, Minyoung" w:date="2021-07-19T01:50:00Z"/>
                <w:rFonts w:ascii="Arial" w:hAnsi="Arial" w:cs="Arial"/>
                <w:szCs w:val="18"/>
                <w:rPrChange w:id="150" w:author="Park, Minyoung" w:date="2021-07-19T01:51:00Z">
                  <w:rPr>
                    <w:ins w:id="151" w:author="Park, Minyoung" w:date="2021-07-19T01:50:00Z"/>
                    <w:rFonts w:ascii="Arial" w:hAnsi="Arial" w:cs="Arial"/>
                    <w:szCs w:val="18"/>
                  </w:rPr>
                </w:rPrChange>
              </w:rPr>
            </w:pPr>
            <w:ins w:id="152" w:author="Park, Minyoung" w:date="2021-07-19T01:51:00Z">
              <w:r w:rsidRPr="00AF0F2F">
                <w:rPr>
                  <w:rFonts w:ascii="Arial" w:hAnsi="Arial" w:cs="Arial"/>
                  <w:szCs w:val="18"/>
                  <w:rPrChange w:id="153" w:author="Park, Minyoung" w:date="2021-07-19T01:51:00Z">
                    <w:rPr>
                      <w:rFonts w:ascii="Arial" w:hAnsi="Arial" w:cs="Arial"/>
                      <w:sz w:val="20"/>
                    </w:rPr>
                  </w:rPrChange>
                </w:rPr>
                <w:t>35.3.15</w:t>
              </w:r>
            </w:ins>
          </w:p>
        </w:tc>
        <w:tc>
          <w:tcPr>
            <w:tcW w:w="810" w:type="dxa"/>
          </w:tcPr>
          <w:p w14:paraId="15AC56D7" w14:textId="14C3258D" w:rsidR="0052792A" w:rsidRPr="00AF0F2F" w:rsidRDefault="0052792A" w:rsidP="0052792A">
            <w:pPr>
              <w:rPr>
                <w:ins w:id="154" w:author="Park, Minyoung" w:date="2021-07-19T01:50:00Z"/>
                <w:rFonts w:ascii="Arial" w:hAnsi="Arial" w:cs="Arial"/>
                <w:szCs w:val="18"/>
                <w:rPrChange w:id="155" w:author="Park, Minyoung" w:date="2021-07-19T01:51:00Z">
                  <w:rPr>
                    <w:ins w:id="156" w:author="Park, Minyoung" w:date="2021-07-19T01:50:00Z"/>
                    <w:rFonts w:ascii="Arial" w:hAnsi="Arial" w:cs="Arial"/>
                    <w:szCs w:val="18"/>
                  </w:rPr>
                </w:rPrChange>
              </w:rPr>
            </w:pPr>
            <w:ins w:id="157" w:author="Park, Minyoung" w:date="2021-07-19T01:51:00Z">
              <w:r w:rsidRPr="00AF0F2F">
                <w:rPr>
                  <w:rFonts w:ascii="Arial" w:hAnsi="Arial" w:cs="Arial"/>
                  <w:szCs w:val="18"/>
                  <w:rPrChange w:id="158" w:author="Park, Minyoung" w:date="2021-07-19T01:51:00Z">
                    <w:rPr>
                      <w:rFonts w:ascii="Arial" w:hAnsi="Arial" w:cs="Arial"/>
                      <w:sz w:val="20"/>
                    </w:rPr>
                  </w:rPrChange>
                </w:rPr>
                <w:t>281.61</w:t>
              </w:r>
            </w:ins>
          </w:p>
        </w:tc>
        <w:tc>
          <w:tcPr>
            <w:tcW w:w="2340" w:type="dxa"/>
          </w:tcPr>
          <w:p w14:paraId="0F8C3161" w14:textId="1D844D58" w:rsidR="0052792A" w:rsidRPr="00AF0F2F" w:rsidRDefault="0052792A" w:rsidP="0052792A">
            <w:pPr>
              <w:rPr>
                <w:ins w:id="159" w:author="Park, Minyoung" w:date="2021-07-19T01:50:00Z"/>
                <w:rFonts w:ascii="Arial" w:hAnsi="Arial" w:cs="Arial"/>
                <w:szCs w:val="18"/>
                <w:rPrChange w:id="160" w:author="Park, Minyoung" w:date="2021-07-19T01:51:00Z">
                  <w:rPr>
                    <w:ins w:id="161" w:author="Park, Minyoung" w:date="2021-07-19T01:50:00Z"/>
                    <w:rFonts w:ascii="Arial" w:hAnsi="Arial" w:cs="Arial"/>
                    <w:szCs w:val="18"/>
                  </w:rPr>
                </w:rPrChange>
              </w:rPr>
            </w:pPr>
            <w:ins w:id="162" w:author="Park, Minyoung" w:date="2021-07-19T01:51:00Z">
              <w:r w:rsidRPr="00AF0F2F">
                <w:rPr>
                  <w:rFonts w:ascii="Arial" w:hAnsi="Arial" w:cs="Arial"/>
                  <w:szCs w:val="18"/>
                  <w:rPrChange w:id="163" w:author="Park, Minyoung" w:date="2021-07-19T01:51:00Z">
                    <w:rPr>
                      <w:rFonts w:ascii="Arial" w:hAnsi="Arial" w:cs="Arial"/>
                      <w:sz w:val="20"/>
                    </w:rPr>
                  </w:rPrChange>
                </w:rPr>
                <w:t xml:space="preserve">It is unclear when the non-AP MLD switches back to the listening operation on the enabled/EMLSR links. The end of frame exchange </w:t>
              </w:r>
              <w:proofErr w:type="spellStart"/>
              <w:r w:rsidRPr="00AF0F2F">
                <w:rPr>
                  <w:rFonts w:ascii="Arial" w:hAnsi="Arial" w:cs="Arial"/>
                  <w:szCs w:val="18"/>
                  <w:rPrChange w:id="164" w:author="Park, Minyoung" w:date="2021-07-19T01:51:00Z">
                    <w:rPr>
                      <w:rFonts w:ascii="Arial" w:hAnsi="Arial" w:cs="Arial"/>
                      <w:sz w:val="20"/>
                    </w:rPr>
                  </w:rPrChange>
                </w:rPr>
                <w:t>seqeuence</w:t>
              </w:r>
              <w:proofErr w:type="spellEnd"/>
              <w:r w:rsidRPr="00AF0F2F">
                <w:rPr>
                  <w:rFonts w:ascii="Arial" w:hAnsi="Arial" w:cs="Arial"/>
                  <w:szCs w:val="18"/>
                  <w:rPrChange w:id="165" w:author="Park, Minyoung" w:date="2021-07-19T01:51:00Z">
                    <w:rPr>
                      <w:rFonts w:ascii="Arial" w:hAnsi="Arial" w:cs="Arial"/>
                      <w:sz w:val="20"/>
                    </w:rPr>
                  </w:rPrChange>
                </w:rPr>
                <w:t xml:space="preserve"> is not defined clearly. The spec should define a deterministic way of knowing when the non-AP MLD switches back to the listening operation.</w:t>
              </w:r>
            </w:ins>
          </w:p>
        </w:tc>
        <w:tc>
          <w:tcPr>
            <w:tcW w:w="2070" w:type="dxa"/>
          </w:tcPr>
          <w:p w14:paraId="104EFD5B" w14:textId="7797E881" w:rsidR="0052792A" w:rsidRPr="00AF0F2F" w:rsidRDefault="0052792A" w:rsidP="0052792A">
            <w:pPr>
              <w:rPr>
                <w:ins w:id="166" w:author="Park, Minyoung" w:date="2021-07-19T01:50:00Z"/>
                <w:rFonts w:ascii="Arial" w:hAnsi="Arial" w:cs="Arial"/>
                <w:szCs w:val="18"/>
                <w:rPrChange w:id="167" w:author="Park, Minyoung" w:date="2021-07-19T01:51:00Z">
                  <w:rPr>
                    <w:ins w:id="168" w:author="Park, Minyoung" w:date="2021-07-19T01:50:00Z"/>
                    <w:rFonts w:ascii="Arial" w:hAnsi="Arial" w:cs="Arial"/>
                    <w:szCs w:val="18"/>
                  </w:rPr>
                </w:rPrChange>
              </w:rPr>
            </w:pPr>
            <w:ins w:id="169" w:author="Park, Minyoung" w:date="2021-07-19T01:51:00Z">
              <w:r w:rsidRPr="00AF0F2F">
                <w:rPr>
                  <w:rFonts w:ascii="Arial" w:hAnsi="Arial" w:cs="Arial"/>
                  <w:szCs w:val="18"/>
                  <w:rPrChange w:id="170" w:author="Park, Minyoung" w:date="2021-07-19T01:51:00Z">
                    <w:rPr>
                      <w:rFonts w:ascii="Arial" w:hAnsi="Arial" w:cs="Arial"/>
                      <w:sz w:val="20"/>
                    </w:rPr>
                  </w:rPrChange>
                </w:rPr>
                <w:t>Define a procedure that clearly indicates when the STA can switch back to the listening operation.</w:t>
              </w:r>
            </w:ins>
          </w:p>
        </w:tc>
        <w:tc>
          <w:tcPr>
            <w:tcW w:w="2072" w:type="dxa"/>
          </w:tcPr>
          <w:p w14:paraId="42E774B7" w14:textId="77777777" w:rsidR="0052792A" w:rsidRDefault="0052792A" w:rsidP="0052792A">
            <w:pPr>
              <w:rPr>
                <w:ins w:id="171" w:author="Park, Minyoung" w:date="2021-07-19T01:51:00Z"/>
                <w:rFonts w:ascii="Arial-BoldMT" w:hAnsi="Arial-BoldMT" w:hint="eastAsia"/>
                <w:color w:val="000000"/>
                <w:szCs w:val="18"/>
              </w:rPr>
            </w:pPr>
            <w:ins w:id="172" w:author="Park, Minyoung" w:date="2021-07-19T01:51:00Z">
              <w:r>
                <w:rPr>
                  <w:rFonts w:ascii="Arial-BoldMT" w:hAnsi="Arial-BoldMT"/>
                  <w:color w:val="000000"/>
                  <w:szCs w:val="18"/>
                </w:rPr>
                <w:t>Agree in principle. A procedure to determine when to return to the listening operation is added to the subclause.</w:t>
              </w:r>
            </w:ins>
          </w:p>
          <w:p w14:paraId="44756BBE" w14:textId="77777777" w:rsidR="0052792A" w:rsidRDefault="0052792A" w:rsidP="0052792A">
            <w:pPr>
              <w:rPr>
                <w:ins w:id="173" w:author="Park, Minyoung" w:date="2021-07-19T01:51:00Z"/>
                <w:rFonts w:ascii="Arial-BoldMT" w:hAnsi="Arial-BoldMT" w:hint="eastAsia"/>
                <w:color w:val="000000"/>
                <w:szCs w:val="18"/>
              </w:rPr>
            </w:pPr>
          </w:p>
          <w:p w14:paraId="67B33B00" w14:textId="7DE91A6C" w:rsidR="0052792A" w:rsidRDefault="0052792A" w:rsidP="0052792A">
            <w:pPr>
              <w:rPr>
                <w:ins w:id="174" w:author="Park, Minyoung" w:date="2021-07-19T01:51:00Z"/>
                <w:rFonts w:ascii="Arial-BoldMT" w:hAnsi="Arial-BoldMT" w:hint="eastAsia"/>
                <w:color w:val="000000"/>
                <w:szCs w:val="18"/>
              </w:rPr>
            </w:pPr>
            <w:proofErr w:type="spellStart"/>
            <w:ins w:id="175" w:author="Park, Minyoung" w:date="2021-07-19T01:51: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r>
                <w:rPr>
                  <w:rFonts w:ascii="Arial-BoldMT" w:hAnsi="Arial-BoldMT"/>
                  <w:color w:val="000000"/>
                  <w:szCs w:val="18"/>
                </w:rPr>
                <w:t>6344</w:t>
              </w:r>
              <w:r>
                <w:rPr>
                  <w:rFonts w:ascii="Arial-BoldMT" w:hAnsi="Arial-BoldMT"/>
                  <w:color w:val="000000"/>
                  <w:szCs w:val="18"/>
                </w:rPr>
                <w:t xml:space="preserve">) in </w:t>
              </w:r>
            </w:ins>
            <w:customXmlInsRangeStart w:id="176" w:author="Park, Minyoung" w:date="2021-07-19T01:51:00Z"/>
            <w:sdt>
              <w:sdtPr>
                <w:rPr>
                  <w:rFonts w:ascii="Arial-BoldMT" w:hAnsi="Arial-BoldMT"/>
                  <w:color w:val="000000"/>
                  <w:szCs w:val="18"/>
                </w:rPr>
                <w:alias w:val="Title"/>
                <w:tag w:val=""/>
                <w:id w:val="-180590600"/>
                <w:placeholder>
                  <w:docPart w:val="A164F13692F848C1A1848123326B3B7C"/>
                </w:placeholder>
                <w:dataBinding w:prefixMappings="xmlns:ns0='http://purl.org/dc/elements/1.1/' xmlns:ns1='http://schemas.openxmlformats.org/package/2006/metadata/core-properties' " w:xpath="/ns1:coreProperties[1]/ns0:title[1]" w:storeItemID="{6C3C8BC8-F283-45AE-878A-BAB7291924A1}"/>
                <w:text/>
              </w:sdtPr>
              <w:sdtContent>
                <w:customXmlInsRangeEnd w:id="176"/>
                <w:ins w:id="177" w:author="Park, Minyoung" w:date="2021-07-19T01:51:00Z">
                  <w:r>
                    <w:rPr>
                      <w:rFonts w:ascii="Arial-BoldMT" w:hAnsi="Arial-BoldMT"/>
                      <w:color w:val="000000"/>
                      <w:szCs w:val="18"/>
                    </w:rPr>
                    <w:t>doc.: IEEE 802.11-20/287r1</w:t>
                  </w:r>
                </w:ins>
                <w:customXmlInsRangeStart w:id="178" w:author="Park, Minyoung" w:date="2021-07-19T01:51:00Z"/>
              </w:sdtContent>
            </w:sdt>
            <w:customXmlInsRangeEnd w:id="178"/>
          </w:p>
          <w:p w14:paraId="61EB6D2D" w14:textId="77777777" w:rsidR="0052792A" w:rsidRDefault="0052792A" w:rsidP="0052792A">
            <w:pPr>
              <w:rPr>
                <w:ins w:id="179" w:author="Park, Minyoung" w:date="2021-07-19T01:51:00Z"/>
                <w:rFonts w:ascii="Arial-BoldMT" w:hAnsi="Arial-BoldMT" w:hint="eastAsia"/>
                <w:color w:val="000000"/>
                <w:szCs w:val="18"/>
              </w:rPr>
            </w:pPr>
            <w:customXmlInsRangeStart w:id="180" w:author="Park, Minyoung" w:date="2021-07-19T01:51:00Z"/>
            <w:sdt>
              <w:sdtPr>
                <w:rPr>
                  <w:rFonts w:ascii="Arial-BoldMT" w:hAnsi="Arial-BoldMT"/>
                  <w:color w:val="000000"/>
                  <w:szCs w:val="18"/>
                </w:rPr>
                <w:alias w:val="Comments"/>
                <w:tag w:val=""/>
                <w:id w:val="-341090429"/>
                <w:placeholder>
                  <w:docPart w:val="821EC6BA45554A66B593CBAB17E48A3F"/>
                </w:placeholder>
                <w:dataBinding w:prefixMappings="xmlns:ns0='http://purl.org/dc/elements/1.1/' xmlns:ns1='http://schemas.openxmlformats.org/package/2006/metadata/core-properties' " w:xpath="/ns1:coreProperties[1]/ns0:description[1]" w:storeItemID="{6C3C8BC8-F283-45AE-878A-BAB7291924A1}"/>
                <w:text w:multiLine="1"/>
              </w:sdtPr>
              <w:sdtContent>
                <w:customXmlInsRangeEnd w:id="180"/>
                <w:ins w:id="181" w:author="Park, Minyoung" w:date="2021-07-19T01:51:00Z">
                  <w:r>
                    <w:rPr>
                      <w:rFonts w:ascii="Arial-BoldMT" w:hAnsi="Arial-BoldMT"/>
                      <w:color w:val="000000"/>
                      <w:szCs w:val="18"/>
                    </w:rPr>
                    <w:t>[https://mentor.ieee.org/802.11/dcn/21/11-21-</w:t>
                  </w:r>
                  <w:r>
                    <w:rPr>
                      <w:rFonts w:ascii="Arial-BoldMT" w:hAnsi="Arial-BoldMT"/>
                      <w:color w:val="000000"/>
                      <w:szCs w:val="18"/>
                    </w:rPr>
                    <w:lastRenderedPageBreak/>
                    <w:t>0287</w:t>
                  </w:r>
                  <w:r>
                    <w:rPr>
                      <w:rFonts w:ascii="Arial-BoldMT" w:hAnsi="Arial-BoldMT"/>
                      <w:color w:val="000000"/>
                      <w:szCs w:val="18"/>
                    </w:rPr>
                    <w:br/>
                    <w:t>-01-00be-cc34-cr-emlsr-part2.docx]</w:t>
                  </w:r>
                </w:ins>
                <w:customXmlInsRangeStart w:id="182" w:author="Park, Minyoung" w:date="2021-07-19T01:51:00Z"/>
              </w:sdtContent>
            </w:sdt>
            <w:customXmlInsRangeEnd w:id="182"/>
          </w:p>
          <w:p w14:paraId="415A387E" w14:textId="77777777" w:rsidR="0052792A" w:rsidRPr="00AF0F2F" w:rsidRDefault="0052792A" w:rsidP="0052792A">
            <w:pPr>
              <w:rPr>
                <w:ins w:id="183" w:author="Park, Minyoung" w:date="2021-07-19T01:50:00Z"/>
                <w:rFonts w:ascii="Arial-BoldMT" w:hAnsi="Arial-BoldMT"/>
                <w:color w:val="000000"/>
                <w:szCs w:val="18"/>
                <w:rPrChange w:id="184" w:author="Park, Minyoung" w:date="2021-07-19T01:51:00Z">
                  <w:rPr>
                    <w:ins w:id="185" w:author="Park, Minyoung" w:date="2021-07-19T01:50:00Z"/>
                    <w:rFonts w:ascii="Arial-BoldMT" w:hAnsi="Arial-BoldMT"/>
                    <w:color w:val="000000"/>
                    <w:szCs w:val="18"/>
                  </w:rPr>
                </w:rPrChange>
              </w:rPr>
            </w:pPr>
          </w:p>
        </w:tc>
      </w:tr>
      <w:tr w:rsidR="0052792A" w:rsidRPr="00E61BBC" w14:paraId="6012C70A" w14:textId="7F2CD5DE" w:rsidTr="001C3094">
        <w:tc>
          <w:tcPr>
            <w:tcW w:w="623" w:type="dxa"/>
          </w:tcPr>
          <w:p w14:paraId="4F90AF91" w14:textId="4C287CA1" w:rsidR="0052792A" w:rsidRPr="00E61BBC" w:rsidRDefault="0052792A" w:rsidP="0052792A">
            <w:pPr>
              <w:rPr>
                <w:rFonts w:ascii="Arial-BoldMT" w:hAnsi="Arial-BoldMT" w:hint="eastAsia"/>
                <w:color w:val="000000"/>
                <w:szCs w:val="18"/>
              </w:rPr>
            </w:pPr>
            <w:r w:rsidRPr="00E61BBC">
              <w:rPr>
                <w:rFonts w:ascii="Arial" w:hAnsi="Arial" w:cs="Arial"/>
                <w:szCs w:val="18"/>
              </w:rPr>
              <w:lastRenderedPageBreak/>
              <w:t>2550</w:t>
            </w:r>
          </w:p>
        </w:tc>
        <w:tc>
          <w:tcPr>
            <w:tcW w:w="1262" w:type="dxa"/>
          </w:tcPr>
          <w:p w14:paraId="7CAC1DEC" w14:textId="4842020E" w:rsidR="0052792A" w:rsidRPr="00E61BBC" w:rsidRDefault="0052792A" w:rsidP="0052792A">
            <w:pPr>
              <w:rPr>
                <w:rFonts w:ascii="Arial-BoldMT" w:hAnsi="Arial-BoldMT" w:hint="eastAsia"/>
                <w:color w:val="000000"/>
                <w:szCs w:val="18"/>
              </w:rPr>
            </w:pPr>
            <w:r w:rsidRPr="00E61BBC">
              <w:rPr>
                <w:rFonts w:ascii="Arial" w:hAnsi="Arial" w:cs="Arial"/>
                <w:szCs w:val="18"/>
              </w:rPr>
              <w:t>Robert Stacey</w:t>
            </w:r>
          </w:p>
        </w:tc>
        <w:tc>
          <w:tcPr>
            <w:tcW w:w="900" w:type="dxa"/>
          </w:tcPr>
          <w:p w14:paraId="7204D52D" w14:textId="3BE3F082" w:rsidR="0052792A" w:rsidRPr="00E61BBC" w:rsidRDefault="0052792A" w:rsidP="0052792A">
            <w:pPr>
              <w:rPr>
                <w:rFonts w:ascii="Arial-BoldMT" w:hAnsi="Arial-BoldMT" w:hint="eastAsia"/>
                <w:color w:val="000000"/>
                <w:szCs w:val="18"/>
              </w:rPr>
            </w:pPr>
            <w:r w:rsidRPr="00E61BBC">
              <w:rPr>
                <w:rFonts w:ascii="Arial" w:hAnsi="Arial" w:cs="Arial"/>
                <w:szCs w:val="18"/>
              </w:rPr>
              <w:t>35.3.14</w:t>
            </w:r>
          </w:p>
        </w:tc>
        <w:tc>
          <w:tcPr>
            <w:tcW w:w="810" w:type="dxa"/>
          </w:tcPr>
          <w:p w14:paraId="1F4613C9" w14:textId="64B14206" w:rsidR="0052792A" w:rsidRPr="00E61BBC" w:rsidRDefault="0052792A" w:rsidP="0052792A">
            <w:pPr>
              <w:rPr>
                <w:rFonts w:ascii="Arial-BoldMT" w:hAnsi="Arial-BoldMT" w:hint="eastAsia"/>
                <w:color w:val="000000"/>
                <w:szCs w:val="18"/>
              </w:rPr>
            </w:pPr>
            <w:r w:rsidRPr="00E61BBC">
              <w:rPr>
                <w:rFonts w:ascii="Arial" w:hAnsi="Arial" w:cs="Arial"/>
                <w:szCs w:val="18"/>
              </w:rPr>
              <w:t>145.21</w:t>
            </w:r>
          </w:p>
        </w:tc>
        <w:tc>
          <w:tcPr>
            <w:tcW w:w="2340" w:type="dxa"/>
          </w:tcPr>
          <w:p w14:paraId="23A0A058" w14:textId="4A4119FF" w:rsidR="0052792A" w:rsidRPr="00E61BBC" w:rsidRDefault="0052792A" w:rsidP="0052792A">
            <w:pPr>
              <w:rPr>
                <w:rFonts w:ascii="Arial-BoldMT" w:hAnsi="Arial-BoldMT" w:hint="eastAsia"/>
                <w:color w:val="000000"/>
                <w:szCs w:val="18"/>
              </w:rPr>
            </w:pPr>
            <w:r w:rsidRPr="00E61BBC">
              <w:rPr>
                <w:rFonts w:ascii="Arial" w:hAnsi="Arial" w:cs="Arial"/>
                <w:szCs w:val="18"/>
              </w:rPr>
              <w:t>Inappropriate shall: the requirement is not to initiate a frame exchange sequence, the requirement is that a frame exchange sequence begin with an initial Control frame.</w:t>
            </w:r>
          </w:p>
        </w:tc>
        <w:tc>
          <w:tcPr>
            <w:tcW w:w="2070" w:type="dxa"/>
          </w:tcPr>
          <w:p w14:paraId="11E2A082" w14:textId="3E8F2F4B" w:rsidR="0052792A" w:rsidRPr="00E61BBC" w:rsidRDefault="0052792A" w:rsidP="0052792A">
            <w:pPr>
              <w:rPr>
                <w:rFonts w:ascii="Arial-BoldMT" w:hAnsi="Arial-BoldMT" w:hint="eastAsia"/>
                <w:color w:val="000000"/>
                <w:szCs w:val="18"/>
              </w:rPr>
            </w:pPr>
            <w:r w:rsidRPr="00E61BBC">
              <w:rPr>
                <w:rFonts w:ascii="Arial" w:hAnsi="Arial" w:cs="Arial"/>
                <w:szCs w:val="18"/>
              </w:rPr>
              <w:t xml:space="preserve">Change to "An AP MLD that initiates a frame exchange sequence with an EMLSR non-AP STA, shall begin the frame </w:t>
            </w:r>
            <w:proofErr w:type="spellStart"/>
            <w:r w:rsidRPr="00E61BBC">
              <w:rPr>
                <w:rFonts w:ascii="Arial" w:hAnsi="Arial" w:cs="Arial"/>
                <w:szCs w:val="18"/>
              </w:rPr>
              <w:t>exhange</w:t>
            </w:r>
            <w:proofErr w:type="spellEnd"/>
            <w:r w:rsidRPr="00E61BBC">
              <w:rPr>
                <w:rFonts w:ascii="Arial" w:hAnsi="Arial" w:cs="Arial"/>
                <w:szCs w:val="18"/>
              </w:rPr>
              <w:t xml:space="preserve"> with an initial Control frame."</w:t>
            </w:r>
          </w:p>
        </w:tc>
        <w:tc>
          <w:tcPr>
            <w:tcW w:w="2072" w:type="dxa"/>
          </w:tcPr>
          <w:p w14:paraId="64261215" w14:textId="77777777" w:rsidR="0052792A" w:rsidRDefault="0052792A" w:rsidP="0052792A">
            <w:pPr>
              <w:rPr>
                <w:rFonts w:ascii="Arial-BoldMT" w:hAnsi="Arial-BoldMT" w:hint="eastAsia"/>
                <w:color w:val="000000"/>
                <w:szCs w:val="18"/>
              </w:rPr>
            </w:pPr>
            <w:r>
              <w:rPr>
                <w:rFonts w:ascii="Arial-BoldMT" w:hAnsi="Arial-BoldMT"/>
                <w:color w:val="000000"/>
                <w:szCs w:val="18"/>
              </w:rPr>
              <w:t>Revised.</w:t>
            </w:r>
          </w:p>
          <w:p w14:paraId="7E7A49C8" w14:textId="77777777" w:rsidR="0052792A" w:rsidRDefault="0052792A" w:rsidP="0052792A">
            <w:pPr>
              <w:rPr>
                <w:rFonts w:ascii="Arial-BoldMT" w:hAnsi="Arial-BoldMT" w:hint="eastAsia"/>
                <w:color w:val="000000"/>
                <w:szCs w:val="18"/>
              </w:rPr>
            </w:pPr>
          </w:p>
          <w:p w14:paraId="6D439B4F" w14:textId="77777777" w:rsidR="0052792A" w:rsidRDefault="0052792A" w:rsidP="0052792A">
            <w:pPr>
              <w:rPr>
                <w:rFonts w:ascii="Arial-BoldMT" w:hAnsi="Arial-BoldMT" w:hint="eastAsia"/>
                <w:color w:val="000000"/>
                <w:szCs w:val="18"/>
              </w:rPr>
            </w:pPr>
            <w:r>
              <w:rPr>
                <w:rFonts w:ascii="Arial-BoldMT" w:hAnsi="Arial-BoldMT"/>
                <w:color w:val="000000"/>
                <w:szCs w:val="18"/>
              </w:rPr>
              <w:t xml:space="preserve">Agree in principle. </w:t>
            </w:r>
          </w:p>
          <w:p w14:paraId="76D11676" w14:textId="77777777" w:rsidR="0052792A" w:rsidRDefault="0052792A" w:rsidP="0052792A">
            <w:pPr>
              <w:rPr>
                <w:rFonts w:ascii="Arial-BoldMT" w:hAnsi="Arial-BoldMT" w:hint="eastAsia"/>
                <w:color w:val="000000"/>
                <w:szCs w:val="18"/>
              </w:rPr>
            </w:pPr>
          </w:p>
          <w:p w14:paraId="5A860EDC" w14:textId="255E2B66" w:rsidR="0052792A" w:rsidRDefault="0052792A" w:rsidP="0052792A">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(#2550) in </w:t>
            </w:r>
            <w:sdt>
              <w:sdtPr>
                <w:rPr>
                  <w:rFonts w:ascii="Arial-BoldMT" w:hAnsi="Arial-BoldMT"/>
                  <w:color w:val="000000"/>
                  <w:szCs w:val="18"/>
                </w:rPr>
                <w:alias w:val="Title"/>
                <w:tag w:val=""/>
                <w:id w:val="-1666308214"/>
                <w:placeholder>
                  <w:docPart w:val="F27AA3685ACC4162B642461C7BC46F9E"/>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Cs w:val="18"/>
                  </w:rPr>
                  <w:t>doc.: IEEE 802.11-20/287r1</w:t>
                </w:r>
              </w:sdtContent>
            </w:sdt>
          </w:p>
          <w:p w14:paraId="63F5013C" w14:textId="7F171C52" w:rsidR="0052792A" w:rsidRDefault="0052792A" w:rsidP="0052792A">
            <w:pPr>
              <w:rPr>
                <w:rFonts w:ascii="Arial-BoldMT" w:hAnsi="Arial-BoldMT" w:hint="eastAsia"/>
                <w:color w:val="000000"/>
                <w:szCs w:val="18"/>
              </w:rPr>
            </w:pPr>
            <w:sdt>
              <w:sdtPr>
                <w:rPr>
                  <w:rFonts w:ascii="Arial-BoldMT" w:hAnsi="Arial-BoldMT"/>
                  <w:color w:val="000000"/>
                  <w:szCs w:val="18"/>
                </w:rPr>
                <w:alias w:val="Comments"/>
                <w:tag w:val=""/>
                <w:id w:val="933399922"/>
                <w:placeholder>
                  <w:docPart w:val="A2EAB4751B274FCAAE560BB8097BC97A"/>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Cs w:val="18"/>
                  </w:rPr>
                  <w:t>[https://mentor.ieee.org/802.11/dcn/21/11-21-0287</w:t>
                </w:r>
                <w:r>
                  <w:rPr>
                    <w:rFonts w:ascii="Arial-BoldMT" w:hAnsi="Arial-BoldMT"/>
                    <w:color w:val="000000"/>
                    <w:szCs w:val="18"/>
                  </w:rPr>
                  <w:br/>
                  <w:t>-01-00be-cc34-cr-emlsr-part2.docx]</w:t>
                </w:r>
              </w:sdtContent>
            </w:sdt>
          </w:p>
          <w:p w14:paraId="7615AFBD" w14:textId="55AA06BB" w:rsidR="0052792A" w:rsidRPr="00E61BBC" w:rsidRDefault="0052792A" w:rsidP="0052792A">
            <w:pPr>
              <w:rPr>
                <w:rFonts w:ascii="Arial-BoldMT" w:hAnsi="Arial-BoldMT" w:hint="eastAsia"/>
                <w:color w:val="000000"/>
                <w:szCs w:val="18"/>
              </w:rPr>
            </w:pPr>
          </w:p>
        </w:tc>
      </w:tr>
      <w:tr w:rsidR="0052792A" w:rsidRPr="00E61BBC" w14:paraId="256309CE" w14:textId="77777777" w:rsidTr="001C3094">
        <w:trPr>
          <w:ins w:id="186" w:author="Park, Minyoung" w:date="2021-07-19T02:00:00Z"/>
        </w:trPr>
        <w:tc>
          <w:tcPr>
            <w:tcW w:w="623" w:type="dxa"/>
          </w:tcPr>
          <w:p w14:paraId="347B3647" w14:textId="05A768C1" w:rsidR="0052792A" w:rsidRPr="00184995" w:rsidRDefault="0052792A" w:rsidP="0052792A">
            <w:pPr>
              <w:rPr>
                <w:ins w:id="187" w:author="Park, Minyoung" w:date="2021-07-19T02:00:00Z"/>
                <w:rFonts w:ascii="Arial" w:hAnsi="Arial" w:cs="Arial"/>
                <w:szCs w:val="18"/>
                <w:rPrChange w:id="188" w:author="Park, Minyoung" w:date="2021-07-19T02:00:00Z">
                  <w:rPr>
                    <w:ins w:id="189" w:author="Park, Minyoung" w:date="2021-07-19T02:00:00Z"/>
                    <w:rFonts w:ascii="Arial" w:hAnsi="Arial" w:cs="Arial"/>
                    <w:szCs w:val="18"/>
                  </w:rPr>
                </w:rPrChange>
              </w:rPr>
            </w:pPr>
            <w:ins w:id="190" w:author="Park, Minyoung" w:date="2021-07-19T02:00:00Z">
              <w:r w:rsidRPr="00184995">
                <w:rPr>
                  <w:rFonts w:ascii="Arial" w:hAnsi="Arial" w:cs="Arial"/>
                  <w:szCs w:val="18"/>
                  <w:rPrChange w:id="191" w:author="Park, Minyoung" w:date="2021-07-19T02:00:00Z">
                    <w:rPr>
                      <w:rFonts w:ascii="Arial" w:hAnsi="Arial" w:cs="Arial"/>
                      <w:sz w:val="20"/>
                    </w:rPr>
                  </w:rPrChange>
                </w:rPr>
                <w:t>6350</w:t>
              </w:r>
            </w:ins>
          </w:p>
        </w:tc>
        <w:tc>
          <w:tcPr>
            <w:tcW w:w="1262" w:type="dxa"/>
          </w:tcPr>
          <w:p w14:paraId="75DE1BA1" w14:textId="026A6A97" w:rsidR="0052792A" w:rsidRPr="00184995" w:rsidRDefault="0052792A" w:rsidP="0052792A">
            <w:pPr>
              <w:rPr>
                <w:ins w:id="192" w:author="Park, Minyoung" w:date="2021-07-19T02:00:00Z"/>
                <w:rFonts w:ascii="Arial" w:hAnsi="Arial" w:cs="Arial"/>
                <w:szCs w:val="18"/>
                <w:rPrChange w:id="193" w:author="Park, Minyoung" w:date="2021-07-19T02:00:00Z">
                  <w:rPr>
                    <w:ins w:id="194" w:author="Park, Minyoung" w:date="2021-07-19T02:00:00Z"/>
                    <w:rFonts w:ascii="Arial" w:hAnsi="Arial" w:cs="Arial"/>
                    <w:szCs w:val="18"/>
                  </w:rPr>
                </w:rPrChange>
              </w:rPr>
            </w:pPr>
            <w:ins w:id="195" w:author="Park, Minyoung" w:date="2021-07-19T02:00:00Z">
              <w:r w:rsidRPr="00184995">
                <w:rPr>
                  <w:rFonts w:ascii="Arial" w:hAnsi="Arial" w:cs="Arial"/>
                  <w:szCs w:val="18"/>
                  <w:rPrChange w:id="196" w:author="Park, Minyoung" w:date="2021-07-19T02:00:00Z">
                    <w:rPr>
                      <w:rFonts w:ascii="Arial" w:hAnsi="Arial" w:cs="Arial"/>
                      <w:sz w:val="20"/>
                    </w:rPr>
                  </w:rPrChange>
                </w:rPr>
                <w:t>Minyoung Park</w:t>
              </w:r>
            </w:ins>
          </w:p>
        </w:tc>
        <w:tc>
          <w:tcPr>
            <w:tcW w:w="900" w:type="dxa"/>
          </w:tcPr>
          <w:p w14:paraId="64D6E786" w14:textId="79CE26F7" w:rsidR="0052792A" w:rsidRPr="00184995" w:rsidRDefault="0052792A" w:rsidP="0052792A">
            <w:pPr>
              <w:rPr>
                <w:ins w:id="197" w:author="Park, Minyoung" w:date="2021-07-19T02:00:00Z"/>
                <w:rFonts w:ascii="Arial" w:hAnsi="Arial" w:cs="Arial"/>
                <w:szCs w:val="18"/>
                <w:rPrChange w:id="198" w:author="Park, Minyoung" w:date="2021-07-19T02:00:00Z">
                  <w:rPr>
                    <w:ins w:id="199" w:author="Park, Minyoung" w:date="2021-07-19T02:00:00Z"/>
                    <w:rFonts w:ascii="Arial" w:hAnsi="Arial" w:cs="Arial"/>
                    <w:szCs w:val="18"/>
                  </w:rPr>
                </w:rPrChange>
              </w:rPr>
            </w:pPr>
            <w:ins w:id="200" w:author="Park, Minyoung" w:date="2021-07-19T02:00:00Z">
              <w:r w:rsidRPr="00184995">
                <w:rPr>
                  <w:rFonts w:ascii="Arial" w:hAnsi="Arial" w:cs="Arial"/>
                  <w:szCs w:val="18"/>
                  <w:rPrChange w:id="201" w:author="Park, Minyoung" w:date="2021-07-19T02:00:00Z">
                    <w:rPr>
                      <w:rFonts w:ascii="Arial" w:hAnsi="Arial" w:cs="Arial"/>
                      <w:sz w:val="20"/>
                    </w:rPr>
                  </w:rPrChange>
                </w:rPr>
                <w:t>35.3.15</w:t>
              </w:r>
            </w:ins>
          </w:p>
        </w:tc>
        <w:tc>
          <w:tcPr>
            <w:tcW w:w="810" w:type="dxa"/>
          </w:tcPr>
          <w:p w14:paraId="237CD939" w14:textId="74B9DCDF" w:rsidR="0052792A" w:rsidRPr="00184995" w:rsidRDefault="0052792A" w:rsidP="0052792A">
            <w:pPr>
              <w:rPr>
                <w:ins w:id="202" w:author="Park, Minyoung" w:date="2021-07-19T02:00:00Z"/>
                <w:rFonts w:ascii="Arial" w:hAnsi="Arial" w:cs="Arial"/>
                <w:szCs w:val="18"/>
                <w:rPrChange w:id="203" w:author="Park, Minyoung" w:date="2021-07-19T02:00:00Z">
                  <w:rPr>
                    <w:ins w:id="204" w:author="Park, Minyoung" w:date="2021-07-19T02:00:00Z"/>
                    <w:rFonts w:ascii="Arial" w:hAnsi="Arial" w:cs="Arial"/>
                    <w:szCs w:val="18"/>
                  </w:rPr>
                </w:rPrChange>
              </w:rPr>
            </w:pPr>
            <w:ins w:id="205" w:author="Park, Minyoung" w:date="2021-07-19T02:00:00Z">
              <w:r w:rsidRPr="00184995">
                <w:rPr>
                  <w:rFonts w:ascii="Arial" w:hAnsi="Arial" w:cs="Arial"/>
                  <w:szCs w:val="18"/>
                  <w:rPrChange w:id="206" w:author="Park, Minyoung" w:date="2021-07-19T02:00:00Z">
                    <w:rPr>
                      <w:rFonts w:ascii="Arial" w:hAnsi="Arial" w:cs="Arial"/>
                      <w:sz w:val="20"/>
                    </w:rPr>
                  </w:rPrChange>
                </w:rPr>
                <w:t>281.47</w:t>
              </w:r>
            </w:ins>
          </w:p>
        </w:tc>
        <w:tc>
          <w:tcPr>
            <w:tcW w:w="2340" w:type="dxa"/>
          </w:tcPr>
          <w:p w14:paraId="07A61582" w14:textId="195B3CB1" w:rsidR="0052792A" w:rsidRPr="00184995" w:rsidRDefault="0052792A" w:rsidP="0052792A">
            <w:pPr>
              <w:rPr>
                <w:ins w:id="207" w:author="Park, Minyoung" w:date="2021-07-19T02:00:00Z"/>
                <w:rFonts w:ascii="Arial" w:hAnsi="Arial" w:cs="Arial"/>
                <w:szCs w:val="18"/>
                <w:rPrChange w:id="208" w:author="Park, Minyoung" w:date="2021-07-19T02:00:00Z">
                  <w:rPr>
                    <w:ins w:id="209" w:author="Park, Minyoung" w:date="2021-07-19T02:00:00Z"/>
                    <w:rFonts w:ascii="Arial" w:hAnsi="Arial" w:cs="Arial"/>
                    <w:szCs w:val="18"/>
                  </w:rPr>
                </w:rPrChange>
              </w:rPr>
            </w:pPr>
            <w:ins w:id="210" w:author="Park, Minyoung" w:date="2021-07-19T02:00:00Z">
              <w:r w:rsidRPr="00184995">
                <w:rPr>
                  <w:rFonts w:ascii="Arial" w:hAnsi="Arial" w:cs="Arial"/>
                  <w:szCs w:val="18"/>
                  <w:rPrChange w:id="211" w:author="Park, Minyoung" w:date="2021-07-19T02:00:00Z">
                    <w:rPr>
                      <w:rFonts w:ascii="Arial" w:hAnsi="Arial" w:cs="Arial"/>
                      <w:sz w:val="20"/>
                    </w:rPr>
                  </w:rPrChange>
                </w:rPr>
                <w:t>Inappropriate shall: the requirement is not to initiate a frame exchange sequence, the requirement is that a frame exchange sequence begin with an initial Control frame.</w:t>
              </w:r>
            </w:ins>
          </w:p>
        </w:tc>
        <w:tc>
          <w:tcPr>
            <w:tcW w:w="2070" w:type="dxa"/>
          </w:tcPr>
          <w:p w14:paraId="0993DFBE" w14:textId="5C341882" w:rsidR="0052792A" w:rsidRPr="00184995" w:rsidRDefault="0052792A" w:rsidP="0052792A">
            <w:pPr>
              <w:rPr>
                <w:ins w:id="212" w:author="Park, Minyoung" w:date="2021-07-19T02:00:00Z"/>
                <w:rFonts w:ascii="Arial" w:hAnsi="Arial" w:cs="Arial"/>
                <w:szCs w:val="18"/>
                <w:rPrChange w:id="213" w:author="Park, Minyoung" w:date="2021-07-19T02:00:00Z">
                  <w:rPr>
                    <w:ins w:id="214" w:author="Park, Minyoung" w:date="2021-07-19T02:00:00Z"/>
                    <w:rFonts w:ascii="Arial" w:hAnsi="Arial" w:cs="Arial"/>
                    <w:szCs w:val="18"/>
                  </w:rPr>
                </w:rPrChange>
              </w:rPr>
            </w:pPr>
            <w:ins w:id="215" w:author="Park, Minyoung" w:date="2021-07-19T02:00:00Z">
              <w:r w:rsidRPr="00184995">
                <w:rPr>
                  <w:rFonts w:ascii="Arial" w:hAnsi="Arial" w:cs="Arial"/>
                  <w:szCs w:val="18"/>
                  <w:rPrChange w:id="216" w:author="Park, Minyoung" w:date="2021-07-19T02:00:00Z">
                    <w:rPr>
                      <w:rFonts w:ascii="Arial" w:hAnsi="Arial" w:cs="Arial"/>
                      <w:sz w:val="20"/>
                    </w:rPr>
                  </w:rPrChange>
                </w:rPr>
                <w:t xml:space="preserve">Change to "An AP MLD that initiates a frame exchange sequence with an EMLSR non-AP STA, shall begin the frame </w:t>
              </w:r>
              <w:proofErr w:type="spellStart"/>
              <w:r w:rsidRPr="00184995">
                <w:rPr>
                  <w:rFonts w:ascii="Arial" w:hAnsi="Arial" w:cs="Arial"/>
                  <w:szCs w:val="18"/>
                  <w:rPrChange w:id="217" w:author="Park, Minyoung" w:date="2021-07-19T02:00:00Z">
                    <w:rPr>
                      <w:rFonts w:ascii="Arial" w:hAnsi="Arial" w:cs="Arial"/>
                      <w:sz w:val="20"/>
                    </w:rPr>
                  </w:rPrChange>
                </w:rPr>
                <w:t>exhange</w:t>
              </w:r>
              <w:proofErr w:type="spellEnd"/>
              <w:r w:rsidRPr="00184995">
                <w:rPr>
                  <w:rFonts w:ascii="Arial" w:hAnsi="Arial" w:cs="Arial"/>
                  <w:szCs w:val="18"/>
                  <w:rPrChange w:id="218" w:author="Park, Minyoung" w:date="2021-07-19T02:00:00Z">
                    <w:rPr>
                      <w:rFonts w:ascii="Arial" w:hAnsi="Arial" w:cs="Arial"/>
                      <w:sz w:val="20"/>
                    </w:rPr>
                  </w:rPrChange>
                </w:rPr>
                <w:t xml:space="preserve"> with an initial Control frame."</w:t>
              </w:r>
            </w:ins>
          </w:p>
        </w:tc>
        <w:tc>
          <w:tcPr>
            <w:tcW w:w="2072" w:type="dxa"/>
          </w:tcPr>
          <w:p w14:paraId="1F90C762" w14:textId="77777777" w:rsidR="0052792A" w:rsidRDefault="0052792A" w:rsidP="0052792A">
            <w:pPr>
              <w:rPr>
                <w:ins w:id="219" w:author="Park, Minyoung" w:date="2021-07-19T02:01:00Z"/>
                <w:rFonts w:ascii="Arial-BoldMT" w:hAnsi="Arial-BoldMT" w:hint="eastAsia"/>
                <w:color w:val="000000"/>
                <w:szCs w:val="18"/>
              </w:rPr>
            </w:pPr>
            <w:ins w:id="220" w:author="Park, Minyoung" w:date="2021-07-19T02:01:00Z">
              <w:r>
                <w:rPr>
                  <w:rFonts w:ascii="Arial-BoldMT" w:hAnsi="Arial-BoldMT"/>
                  <w:color w:val="000000"/>
                  <w:szCs w:val="18"/>
                </w:rPr>
                <w:t>Revised.</w:t>
              </w:r>
            </w:ins>
          </w:p>
          <w:p w14:paraId="103DB4AD" w14:textId="77777777" w:rsidR="0052792A" w:rsidRDefault="0052792A" w:rsidP="0052792A">
            <w:pPr>
              <w:rPr>
                <w:ins w:id="221" w:author="Park, Minyoung" w:date="2021-07-19T02:01:00Z"/>
                <w:rFonts w:ascii="Arial-BoldMT" w:hAnsi="Arial-BoldMT" w:hint="eastAsia"/>
                <w:color w:val="000000"/>
                <w:szCs w:val="18"/>
              </w:rPr>
            </w:pPr>
          </w:p>
          <w:p w14:paraId="2A48FB8F" w14:textId="77777777" w:rsidR="0052792A" w:rsidRDefault="0052792A" w:rsidP="0052792A">
            <w:pPr>
              <w:rPr>
                <w:ins w:id="222" w:author="Park, Minyoung" w:date="2021-07-19T02:01:00Z"/>
                <w:rFonts w:ascii="Arial-BoldMT" w:hAnsi="Arial-BoldMT" w:hint="eastAsia"/>
                <w:color w:val="000000"/>
                <w:szCs w:val="18"/>
              </w:rPr>
            </w:pPr>
            <w:ins w:id="223" w:author="Park, Minyoung" w:date="2021-07-19T02:01:00Z">
              <w:r>
                <w:rPr>
                  <w:rFonts w:ascii="Arial-BoldMT" w:hAnsi="Arial-BoldMT"/>
                  <w:color w:val="000000"/>
                  <w:szCs w:val="18"/>
                </w:rPr>
                <w:t xml:space="preserve">Agree in principle. </w:t>
              </w:r>
            </w:ins>
          </w:p>
          <w:p w14:paraId="4CE764F4" w14:textId="77777777" w:rsidR="0052792A" w:rsidRDefault="0052792A" w:rsidP="0052792A">
            <w:pPr>
              <w:rPr>
                <w:ins w:id="224" w:author="Park, Minyoung" w:date="2021-07-19T02:01:00Z"/>
                <w:rFonts w:ascii="Arial-BoldMT" w:hAnsi="Arial-BoldMT" w:hint="eastAsia"/>
                <w:color w:val="000000"/>
                <w:szCs w:val="18"/>
              </w:rPr>
            </w:pPr>
          </w:p>
          <w:p w14:paraId="6418D3D5" w14:textId="2F122634" w:rsidR="0052792A" w:rsidRDefault="0052792A" w:rsidP="0052792A">
            <w:pPr>
              <w:rPr>
                <w:ins w:id="225" w:author="Park, Minyoung" w:date="2021-07-19T02:01:00Z"/>
                <w:rFonts w:ascii="Arial-BoldMT" w:hAnsi="Arial-BoldMT" w:hint="eastAsia"/>
                <w:color w:val="000000"/>
                <w:szCs w:val="18"/>
              </w:rPr>
            </w:pPr>
            <w:proofErr w:type="spellStart"/>
            <w:ins w:id="226" w:author="Park, Minyoung" w:date="2021-07-19T02:01: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r>
                <w:rPr>
                  <w:rFonts w:ascii="Arial-BoldMT" w:hAnsi="Arial-BoldMT"/>
                  <w:color w:val="000000"/>
                  <w:szCs w:val="18"/>
                </w:rPr>
                <w:t>6350</w:t>
              </w:r>
              <w:r>
                <w:rPr>
                  <w:rFonts w:ascii="Arial-BoldMT" w:hAnsi="Arial-BoldMT"/>
                  <w:color w:val="000000"/>
                  <w:szCs w:val="18"/>
                </w:rPr>
                <w:t xml:space="preserve">) in </w:t>
              </w:r>
            </w:ins>
            <w:customXmlInsRangeStart w:id="227" w:author="Park, Minyoung" w:date="2021-07-19T02:01:00Z"/>
            <w:sdt>
              <w:sdtPr>
                <w:rPr>
                  <w:rFonts w:ascii="Arial-BoldMT" w:hAnsi="Arial-BoldMT"/>
                  <w:color w:val="000000"/>
                  <w:szCs w:val="18"/>
                </w:rPr>
                <w:alias w:val="Title"/>
                <w:tag w:val=""/>
                <w:id w:val="-35584714"/>
                <w:placeholder>
                  <w:docPart w:val="A1FE785BEB084803A310A4317AB4EC41"/>
                </w:placeholder>
                <w:dataBinding w:prefixMappings="xmlns:ns0='http://purl.org/dc/elements/1.1/' xmlns:ns1='http://schemas.openxmlformats.org/package/2006/metadata/core-properties' " w:xpath="/ns1:coreProperties[1]/ns0:title[1]" w:storeItemID="{6C3C8BC8-F283-45AE-878A-BAB7291924A1}"/>
                <w:text/>
              </w:sdtPr>
              <w:sdtContent>
                <w:customXmlInsRangeEnd w:id="227"/>
                <w:ins w:id="228" w:author="Park, Minyoung" w:date="2021-07-19T02:01:00Z">
                  <w:r>
                    <w:rPr>
                      <w:rFonts w:ascii="Arial-BoldMT" w:hAnsi="Arial-BoldMT"/>
                      <w:color w:val="000000"/>
                      <w:szCs w:val="18"/>
                    </w:rPr>
                    <w:t>doc.: IEEE 802.11-20/287r1</w:t>
                  </w:r>
                </w:ins>
                <w:customXmlInsRangeStart w:id="229" w:author="Park, Minyoung" w:date="2021-07-19T02:01:00Z"/>
              </w:sdtContent>
            </w:sdt>
            <w:customXmlInsRangeEnd w:id="229"/>
          </w:p>
          <w:p w14:paraId="27838180" w14:textId="77777777" w:rsidR="0052792A" w:rsidRDefault="0052792A" w:rsidP="0052792A">
            <w:pPr>
              <w:rPr>
                <w:ins w:id="230" w:author="Park, Minyoung" w:date="2021-07-19T02:01:00Z"/>
                <w:rFonts w:ascii="Arial-BoldMT" w:hAnsi="Arial-BoldMT" w:hint="eastAsia"/>
                <w:color w:val="000000"/>
                <w:szCs w:val="18"/>
              </w:rPr>
            </w:pPr>
            <w:customXmlInsRangeStart w:id="231" w:author="Park, Minyoung" w:date="2021-07-19T02:01:00Z"/>
            <w:sdt>
              <w:sdtPr>
                <w:rPr>
                  <w:rFonts w:ascii="Arial-BoldMT" w:hAnsi="Arial-BoldMT"/>
                  <w:color w:val="000000"/>
                  <w:szCs w:val="18"/>
                </w:rPr>
                <w:alias w:val="Comments"/>
                <w:tag w:val=""/>
                <w:id w:val="644322245"/>
                <w:placeholder>
                  <w:docPart w:val="5567C446A00B430E8B42367C6295F1CA"/>
                </w:placeholder>
                <w:dataBinding w:prefixMappings="xmlns:ns0='http://purl.org/dc/elements/1.1/' xmlns:ns1='http://schemas.openxmlformats.org/package/2006/metadata/core-properties' " w:xpath="/ns1:coreProperties[1]/ns0:description[1]" w:storeItemID="{6C3C8BC8-F283-45AE-878A-BAB7291924A1}"/>
                <w:text w:multiLine="1"/>
              </w:sdtPr>
              <w:sdtContent>
                <w:customXmlInsRangeEnd w:id="231"/>
                <w:ins w:id="232" w:author="Park, Minyoung" w:date="2021-07-19T02:01:00Z">
                  <w:r>
                    <w:rPr>
                      <w:rFonts w:ascii="Arial-BoldMT" w:hAnsi="Arial-BoldMT"/>
                      <w:color w:val="000000"/>
                      <w:szCs w:val="18"/>
                    </w:rPr>
                    <w:t>[https://mentor.ieee.org/802.11/dcn/21/11-21-0287</w:t>
                  </w:r>
                  <w:r>
                    <w:rPr>
                      <w:rFonts w:ascii="Arial-BoldMT" w:hAnsi="Arial-BoldMT"/>
                      <w:color w:val="000000"/>
                      <w:szCs w:val="18"/>
                    </w:rPr>
                    <w:br/>
                    <w:t>-01-00be-cc34-cr-emlsr-part2.docx]</w:t>
                  </w:r>
                </w:ins>
                <w:customXmlInsRangeStart w:id="233" w:author="Park, Minyoung" w:date="2021-07-19T02:01:00Z"/>
              </w:sdtContent>
            </w:sdt>
            <w:customXmlInsRangeEnd w:id="233"/>
          </w:p>
          <w:p w14:paraId="08FB2264" w14:textId="77777777" w:rsidR="0052792A" w:rsidRPr="00184995" w:rsidRDefault="0052792A" w:rsidP="0052792A">
            <w:pPr>
              <w:rPr>
                <w:ins w:id="234" w:author="Park, Minyoung" w:date="2021-07-19T02:00:00Z"/>
                <w:rFonts w:ascii="Arial-BoldMT" w:hAnsi="Arial-BoldMT"/>
                <w:color w:val="000000"/>
                <w:szCs w:val="18"/>
                <w:rPrChange w:id="235" w:author="Park, Minyoung" w:date="2021-07-19T02:00:00Z">
                  <w:rPr>
                    <w:ins w:id="236" w:author="Park, Minyoung" w:date="2021-07-19T02:00:00Z"/>
                    <w:rFonts w:ascii="Arial-BoldMT" w:hAnsi="Arial-BoldMT"/>
                    <w:color w:val="000000"/>
                    <w:szCs w:val="18"/>
                  </w:rPr>
                </w:rPrChange>
              </w:rPr>
            </w:pPr>
          </w:p>
        </w:tc>
      </w:tr>
      <w:tr w:rsidR="0052792A" w:rsidRPr="00E61BBC" w14:paraId="0EAF6FF9" w14:textId="77777777" w:rsidTr="001C3094">
        <w:tc>
          <w:tcPr>
            <w:tcW w:w="623" w:type="dxa"/>
          </w:tcPr>
          <w:p w14:paraId="5D0F9338" w14:textId="27E13375" w:rsidR="0052792A" w:rsidRPr="00435989" w:rsidRDefault="0052792A" w:rsidP="0052792A">
            <w:pPr>
              <w:rPr>
                <w:rFonts w:ascii="Arial" w:hAnsi="Arial" w:cs="Arial"/>
                <w:szCs w:val="18"/>
              </w:rPr>
            </w:pPr>
            <w:r w:rsidRPr="00435989">
              <w:rPr>
                <w:rFonts w:ascii="Arial" w:hAnsi="Arial" w:cs="Arial"/>
                <w:szCs w:val="18"/>
              </w:rPr>
              <w:t>2551</w:t>
            </w:r>
          </w:p>
        </w:tc>
        <w:tc>
          <w:tcPr>
            <w:tcW w:w="1262" w:type="dxa"/>
          </w:tcPr>
          <w:p w14:paraId="398FA230" w14:textId="057FCF0C" w:rsidR="0052792A" w:rsidRPr="00435989" w:rsidRDefault="0052792A" w:rsidP="0052792A">
            <w:pPr>
              <w:rPr>
                <w:rFonts w:ascii="Arial" w:hAnsi="Arial" w:cs="Arial"/>
                <w:szCs w:val="18"/>
              </w:rPr>
            </w:pPr>
            <w:r w:rsidRPr="00435989">
              <w:rPr>
                <w:rFonts w:ascii="Arial" w:hAnsi="Arial" w:cs="Arial"/>
                <w:szCs w:val="18"/>
              </w:rPr>
              <w:t>Robert Stacey</w:t>
            </w:r>
          </w:p>
        </w:tc>
        <w:tc>
          <w:tcPr>
            <w:tcW w:w="900" w:type="dxa"/>
          </w:tcPr>
          <w:p w14:paraId="564DD2EB" w14:textId="5291C3A2" w:rsidR="0052792A" w:rsidRPr="00435989" w:rsidRDefault="0052792A" w:rsidP="0052792A">
            <w:pPr>
              <w:rPr>
                <w:rFonts w:ascii="Arial" w:hAnsi="Arial" w:cs="Arial"/>
                <w:szCs w:val="18"/>
              </w:rPr>
            </w:pPr>
            <w:r w:rsidRPr="00435989">
              <w:rPr>
                <w:rFonts w:ascii="Arial" w:hAnsi="Arial" w:cs="Arial"/>
                <w:szCs w:val="18"/>
              </w:rPr>
              <w:t>35.3.14</w:t>
            </w:r>
          </w:p>
        </w:tc>
        <w:tc>
          <w:tcPr>
            <w:tcW w:w="810" w:type="dxa"/>
          </w:tcPr>
          <w:p w14:paraId="02A16627" w14:textId="307F6033" w:rsidR="0052792A" w:rsidRPr="00435989" w:rsidRDefault="0052792A" w:rsidP="0052792A">
            <w:pPr>
              <w:rPr>
                <w:rFonts w:ascii="Arial" w:hAnsi="Arial" w:cs="Arial"/>
                <w:szCs w:val="18"/>
              </w:rPr>
            </w:pPr>
            <w:r w:rsidRPr="00435989">
              <w:rPr>
                <w:rFonts w:ascii="Arial" w:hAnsi="Arial" w:cs="Arial"/>
                <w:szCs w:val="18"/>
              </w:rPr>
              <w:t>145.25</w:t>
            </w:r>
          </w:p>
        </w:tc>
        <w:tc>
          <w:tcPr>
            <w:tcW w:w="2340" w:type="dxa"/>
          </w:tcPr>
          <w:p w14:paraId="04D8A569" w14:textId="14C23B83" w:rsidR="0052792A" w:rsidRPr="00435989" w:rsidRDefault="0052792A" w:rsidP="0052792A">
            <w:pPr>
              <w:rPr>
                <w:rFonts w:ascii="Arial" w:hAnsi="Arial" w:cs="Arial"/>
                <w:szCs w:val="18"/>
              </w:rPr>
            </w:pPr>
            <w:r w:rsidRPr="00435989">
              <w:rPr>
                <w:rFonts w:ascii="Arial" w:hAnsi="Arial" w:cs="Arial"/>
                <w:szCs w:val="18"/>
              </w:rPr>
              <w:t xml:space="preserve">An initial Control frame is not something that you identify just by its content. It is identified by (and </w:t>
            </w:r>
            <w:proofErr w:type="spellStart"/>
            <w:r w:rsidRPr="00435989">
              <w:rPr>
                <w:rFonts w:ascii="Arial" w:hAnsi="Arial" w:cs="Arial"/>
                <w:szCs w:val="18"/>
              </w:rPr>
              <w:t>behavior</w:t>
            </w:r>
            <w:proofErr w:type="spellEnd"/>
            <w:r w:rsidRPr="00435989">
              <w:rPr>
                <w:rFonts w:ascii="Arial" w:hAnsi="Arial" w:cs="Arial"/>
                <w:szCs w:val="18"/>
              </w:rPr>
              <w:t xml:space="preserve"> is dependent on) both context and content.</w:t>
            </w:r>
          </w:p>
        </w:tc>
        <w:tc>
          <w:tcPr>
            <w:tcW w:w="2070" w:type="dxa"/>
          </w:tcPr>
          <w:p w14:paraId="064E6C51" w14:textId="7A71C2DD" w:rsidR="0052792A" w:rsidRPr="00435989" w:rsidRDefault="0052792A" w:rsidP="0052792A">
            <w:pPr>
              <w:rPr>
                <w:rFonts w:ascii="Arial" w:hAnsi="Arial" w:cs="Arial"/>
                <w:szCs w:val="18"/>
              </w:rPr>
            </w:pPr>
            <w:r w:rsidRPr="00435989">
              <w:rPr>
                <w:rFonts w:ascii="Arial" w:hAnsi="Arial" w:cs="Arial"/>
                <w:szCs w:val="18"/>
              </w:rPr>
              <w:t>I would suggest we create two modes for this EMLSR non-AP STA; a listen state and full-on active channel state. This statement then becomes something like: "An EMLSR non-AP STA that is in _listen_ state and that receives a MU-RTS Trigger or BSRP Trigger frame with a STA Info field addressed to it shall enter the _full on active channel_ state." Add additional statements for transitioning between these two states so that both sides know which state the EMLSR non-AP ST is in at all times.</w:t>
            </w:r>
          </w:p>
        </w:tc>
        <w:tc>
          <w:tcPr>
            <w:tcW w:w="2072" w:type="dxa"/>
          </w:tcPr>
          <w:p w14:paraId="6C6A02F9" w14:textId="77777777" w:rsidR="0052792A" w:rsidRDefault="0052792A" w:rsidP="0052792A">
            <w:pPr>
              <w:rPr>
                <w:rFonts w:ascii="Arial-BoldMT" w:hAnsi="Arial-BoldMT" w:hint="eastAsia"/>
                <w:color w:val="000000"/>
                <w:szCs w:val="18"/>
              </w:rPr>
            </w:pPr>
            <w:r>
              <w:rPr>
                <w:rFonts w:ascii="Arial-BoldMT" w:hAnsi="Arial-BoldMT"/>
                <w:color w:val="000000"/>
                <w:szCs w:val="18"/>
              </w:rPr>
              <w:t>Revised.</w:t>
            </w:r>
          </w:p>
          <w:p w14:paraId="5514065D" w14:textId="77777777" w:rsidR="0052792A" w:rsidRDefault="0052792A" w:rsidP="0052792A">
            <w:pPr>
              <w:rPr>
                <w:rFonts w:ascii="Arial-BoldMT" w:hAnsi="Arial-BoldMT" w:hint="eastAsia"/>
                <w:color w:val="000000"/>
                <w:szCs w:val="18"/>
              </w:rPr>
            </w:pPr>
          </w:p>
          <w:p w14:paraId="10284AFA" w14:textId="7D7E23EE" w:rsidR="0052792A" w:rsidRDefault="0052792A" w:rsidP="0052792A">
            <w:pPr>
              <w:rPr>
                <w:rFonts w:ascii="TimesNewRomanPSMT" w:hAnsi="TimesNewRomanPSMT"/>
                <w:color w:val="000000"/>
                <w:sz w:val="20"/>
              </w:rPr>
            </w:pPr>
            <w:r>
              <w:rPr>
                <w:rFonts w:ascii="Arial-BoldMT" w:hAnsi="Arial-BoldMT"/>
                <w:color w:val="000000"/>
                <w:szCs w:val="18"/>
              </w:rPr>
              <w:t>To clarify that the non-AP MLD is listening on the enabled links before receiving an initial Control frame from the AP MLD, the paragraph is modified as follows: “</w:t>
            </w:r>
            <w:r w:rsidRPr="000835C1">
              <w:rPr>
                <w:rFonts w:ascii="TimesNewRomanPSMT" w:hAnsi="TimesNewRomanPSMT"/>
                <w:color w:val="000000"/>
                <w:sz w:val="20"/>
              </w:rPr>
              <w:t xml:space="preserve">After receiving the initial Control frame of </w:t>
            </w:r>
            <w:del w:id="237"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238" w:author="Park, Minyoung" w:date="2021-02-10T15:14:00Z">
              <w:r>
                <w:rPr>
                  <w:rFonts w:ascii="TimesNewRomanPSMT" w:hAnsi="TimesNewRomanPSMT"/>
                  <w:color w:val="000000"/>
                  <w:sz w:val="20"/>
                </w:rPr>
                <w:t>s</w:t>
              </w:r>
            </w:ins>
            <w:del w:id="239"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the non-AP MLD </w:t>
            </w:r>
            <w:ins w:id="240" w:author="Park, Minyoung" w:date="2021-02-25T09:26:00Z">
              <w:r>
                <w:rPr>
                  <w:rFonts w:ascii="TimesNewRomanPSMT" w:hAnsi="TimesNewRomanPSMT"/>
                  <w:color w:val="000000"/>
                  <w:sz w:val="20"/>
                </w:rPr>
                <w:t>that</w:t>
              </w:r>
            </w:ins>
            <w:ins w:id="241" w:author="Park, Minyoung" w:date="2021-02-25T09:28:00Z">
              <w:r>
                <w:rPr>
                  <w:rFonts w:ascii="TimesNewRomanPSMT" w:hAnsi="TimesNewRomanPSMT"/>
                  <w:color w:val="000000"/>
                  <w:sz w:val="20"/>
                </w:rPr>
                <w:t xml:space="preserve"> was</w:t>
              </w:r>
            </w:ins>
            <w:ins w:id="242" w:author="Park, Minyoung" w:date="2021-02-25T09:26:00Z">
              <w:r>
                <w:rPr>
                  <w:rFonts w:ascii="TimesNewRomanPSMT" w:hAnsi="TimesNewRomanPSMT"/>
                  <w:color w:val="000000"/>
                  <w:sz w:val="20"/>
                </w:rPr>
                <w:t xml:space="preserve"> listening on the </w:t>
              </w:r>
            </w:ins>
            <w:ins w:id="243" w:author="Park, Minyoung" w:date="2021-07-19T01:22:00Z">
              <w:r>
                <w:rPr>
                  <w:rFonts w:ascii="TimesNewRomanPSMT" w:hAnsi="TimesNewRomanPSMT"/>
                  <w:color w:val="000000"/>
                  <w:sz w:val="20"/>
                </w:rPr>
                <w:t>EMLSR</w:t>
              </w:r>
            </w:ins>
            <w:ins w:id="244" w:author="Park, Minyoung" w:date="2021-02-25T09:26:00Z">
              <w:r>
                <w:rPr>
                  <w:rFonts w:ascii="TimesNewRomanPSMT" w:hAnsi="TimesNewRomanPSMT"/>
                  <w:color w:val="000000"/>
                  <w:sz w:val="20"/>
                </w:rPr>
                <w:t xml:space="preserve"> links </w:t>
              </w:r>
            </w:ins>
            <w:r w:rsidRPr="000835C1">
              <w:rPr>
                <w:rFonts w:ascii="TimesNewRomanPSMT" w:hAnsi="TimesNewRomanPSMT"/>
                <w:color w:val="000000"/>
                <w:sz w:val="20"/>
              </w:rPr>
              <w:t>shall be</w:t>
            </w:r>
            <w:r>
              <w:rPr>
                <w:rFonts w:ascii="TimesNewRomanPSMT" w:hAnsi="TimesNewRomanPSMT"/>
                <w:color w:val="000000"/>
                <w:sz w:val="20"/>
              </w:rPr>
              <w:t xml:space="preserve"> </w:t>
            </w:r>
            <w:r w:rsidRPr="000835C1">
              <w:rPr>
                <w:rFonts w:ascii="TimesNewRomanPSMT" w:hAnsi="TimesNewRomanPSMT"/>
                <w:color w:val="000000"/>
                <w:sz w:val="20"/>
              </w:rPr>
              <w:t>able to transmit or receive frames on the link in which the initial Control frame was received</w:t>
            </w:r>
            <w:r>
              <w:rPr>
                <w:rFonts w:ascii="TimesNewRomanPSMT" w:hAnsi="TimesNewRomanPSMT"/>
                <w:color w:val="000000"/>
                <w:sz w:val="20"/>
              </w:rPr>
              <w:t xml:space="preserve"> …”</w:t>
            </w:r>
          </w:p>
          <w:p w14:paraId="1427A1E5" w14:textId="486FE9D7" w:rsidR="0052792A" w:rsidRDefault="0052792A" w:rsidP="0052792A">
            <w:pPr>
              <w:rPr>
                <w:rFonts w:ascii="TimesNewRomanPSMT" w:hAnsi="TimesNewRomanPSMT"/>
                <w:color w:val="000000"/>
                <w:sz w:val="20"/>
              </w:rPr>
            </w:pPr>
          </w:p>
          <w:p w14:paraId="086AC064" w14:textId="5AD62BE7" w:rsidR="0052792A" w:rsidRDefault="0052792A" w:rsidP="0052792A">
            <w:pPr>
              <w:rPr>
                <w:rFonts w:ascii="TimesNewRomanPSMT" w:hAnsi="TimesNewRomanPSMT"/>
                <w:color w:val="000000"/>
                <w:sz w:val="20"/>
              </w:rPr>
            </w:pPr>
            <w:r>
              <w:rPr>
                <w:rFonts w:ascii="TimesNewRomanPSMT" w:hAnsi="TimesNewRomanPSMT"/>
                <w:color w:val="000000"/>
                <w:sz w:val="20"/>
              </w:rPr>
              <w:t>A method to determined when the non-AP MLD returns to listen on the enabled links is added.</w:t>
            </w:r>
          </w:p>
          <w:p w14:paraId="655F3660" w14:textId="10B5EB93" w:rsidR="0052792A" w:rsidRDefault="0052792A" w:rsidP="0052792A">
            <w:pPr>
              <w:rPr>
                <w:rFonts w:ascii="TimesNewRomanPSMT" w:hAnsi="TimesNewRomanPSMT"/>
                <w:color w:val="000000"/>
                <w:sz w:val="20"/>
              </w:rPr>
            </w:pPr>
          </w:p>
          <w:p w14:paraId="075E3EA2" w14:textId="3C755198" w:rsidR="0052792A" w:rsidRDefault="0052792A" w:rsidP="0052792A">
            <w:pPr>
              <w:rPr>
                <w:rFonts w:ascii="Arial-BoldMT" w:hAnsi="Arial-BoldMT" w:hint="eastAsia"/>
                <w:color w:val="000000"/>
                <w:szCs w:val="18"/>
              </w:rPr>
            </w:pPr>
            <w:proofErr w:type="spellStart"/>
            <w:r>
              <w:rPr>
                <w:rFonts w:ascii="Arial-BoldMT" w:hAnsi="Arial-BoldMT"/>
                <w:color w:val="000000"/>
                <w:szCs w:val="18"/>
              </w:rPr>
              <w:lastRenderedPageBreak/>
              <w:t>TGbe</w:t>
            </w:r>
            <w:proofErr w:type="spellEnd"/>
            <w:r>
              <w:rPr>
                <w:rFonts w:ascii="Arial-BoldMT" w:hAnsi="Arial-BoldMT"/>
                <w:color w:val="000000"/>
                <w:szCs w:val="18"/>
              </w:rPr>
              <w:t xml:space="preserve"> editor to make the changes with the CID tag (#2551) in </w:t>
            </w:r>
            <w:sdt>
              <w:sdtPr>
                <w:rPr>
                  <w:rFonts w:ascii="Arial-BoldMT" w:hAnsi="Arial-BoldMT"/>
                  <w:color w:val="000000"/>
                  <w:szCs w:val="18"/>
                </w:rPr>
                <w:alias w:val="Title"/>
                <w:tag w:val=""/>
                <w:id w:val="-787276643"/>
                <w:placeholder>
                  <w:docPart w:val="C9747FC9853940BF853FD200C78095F1"/>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Cs w:val="18"/>
                  </w:rPr>
                  <w:t>doc.: IEEE 802.11-20/287r1</w:t>
                </w:r>
              </w:sdtContent>
            </w:sdt>
          </w:p>
          <w:p w14:paraId="45959336" w14:textId="53F46613" w:rsidR="0052792A" w:rsidRDefault="0052792A" w:rsidP="0052792A">
            <w:pPr>
              <w:rPr>
                <w:rFonts w:ascii="Arial-BoldMT" w:hAnsi="Arial-BoldMT" w:hint="eastAsia"/>
                <w:color w:val="000000"/>
                <w:szCs w:val="18"/>
              </w:rPr>
            </w:pPr>
            <w:sdt>
              <w:sdtPr>
                <w:rPr>
                  <w:rFonts w:ascii="Arial-BoldMT" w:hAnsi="Arial-BoldMT"/>
                  <w:color w:val="000000"/>
                  <w:szCs w:val="18"/>
                </w:rPr>
                <w:alias w:val="Comments"/>
                <w:tag w:val=""/>
                <w:id w:val="-225842984"/>
                <w:placeholder>
                  <w:docPart w:val="B23846763DDD4D7496059982EE673E7E"/>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Cs w:val="18"/>
                  </w:rPr>
                  <w:t>[https://mentor.ieee.org/802.11/dcn/21/11-21-0287</w:t>
                </w:r>
                <w:r>
                  <w:rPr>
                    <w:rFonts w:ascii="Arial-BoldMT" w:hAnsi="Arial-BoldMT"/>
                    <w:color w:val="000000"/>
                    <w:szCs w:val="18"/>
                  </w:rPr>
                  <w:br/>
                  <w:t>-01-00be-cc34-cr-emlsr-part2.docx]</w:t>
                </w:r>
              </w:sdtContent>
            </w:sdt>
          </w:p>
          <w:p w14:paraId="2E1B330E" w14:textId="77777777" w:rsidR="0052792A" w:rsidRDefault="0052792A" w:rsidP="0052792A">
            <w:pPr>
              <w:rPr>
                <w:rFonts w:ascii="TimesNewRomanPSMT" w:hAnsi="TimesNewRomanPSMT"/>
                <w:color w:val="000000"/>
                <w:sz w:val="20"/>
              </w:rPr>
            </w:pPr>
          </w:p>
          <w:p w14:paraId="099E0842" w14:textId="74D11536" w:rsidR="0052792A" w:rsidRDefault="0052792A" w:rsidP="0052792A">
            <w:pPr>
              <w:rPr>
                <w:rFonts w:ascii="Arial-BoldMT" w:hAnsi="Arial-BoldMT" w:hint="eastAsia"/>
                <w:color w:val="000000"/>
                <w:szCs w:val="18"/>
              </w:rPr>
            </w:pPr>
          </w:p>
        </w:tc>
      </w:tr>
      <w:tr w:rsidR="0052792A" w:rsidRPr="00E61BBC" w14:paraId="51483670" w14:textId="77777777" w:rsidTr="001C3094">
        <w:tc>
          <w:tcPr>
            <w:tcW w:w="623" w:type="dxa"/>
          </w:tcPr>
          <w:p w14:paraId="7AA93C2D" w14:textId="2755BD90" w:rsidR="0052792A" w:rsidRPr="00E61BBC" w:rsidRDefault="0052792A" w:rsidP="0052792A">
            <w:pPr>
              <w:rPr>
                <w:rFonts w:ascii="Arial-BoldMT" w:hAnsi="Arial-BoldMT" w:hint="eastAsia"/>
                <w:color w:val="000000"/>
                <w:szCs w:val="18"/>
              </w:rPr>
            </w:pPr>
            <w:r w:rsidRPr="00E61BBC">
              <w:rPr>
                <w:rFonts w:ascii="Arial" w:hAnsi="Arial" w:cs="Arial"/>
                <w:szCs w:val="18"/>
              </w:rPr>
              <w:lastRenderedPageBreak/>
              <w:t>2936</w:t>
            </w:r>
          </w:p>
        </w:tc>
        <w:tc>
          <w:tcPr>
            <w:tcW w:w="1262" w:type="dxa"/>
          </w:tcPr>
          <w:p w14:paraId="497674F8" w14:textId="1F55F510" w:rsidR="0052792A" w:rsidRPr="00E61BBC" w:rsidRDefault="0052792A" w:rsidP="0052792A">
            <w:pPr>
              <w:rPr>
                <w:rFonts w:ascii="Arial-BoldMT" w:hAnsi="Arial-BoldMT" w:hint="eastAsia"/>
                <w:color w:val="000000"/>
                <w:szCs w:val="18"/>
              </w:rPr>
            </w:pPr>
            <w:r w:rsidRPr="00E61BBC">
              <w:rPr>
                <w:rFonts w:ascii="Arial" w:hAnsi="Arial" w:cs="Arial"/>
                <w:szCs w:val="18"/>
              </w:rPr>
              <w:t xml:space="preserve">Thomas </w:t>
            </w:r>
            <w:proofErr w:type="spellStart"/>
            <w:r w:rsidRPr="00E61BBC">
              <w:rPr>
                <w:rFonts w:ascii="Arial" w:hAnsi="Arial" w:cs="Arial"/>
                <w:szCs w:val="18"/>
              </w:rPr>
              <w:t>Handte</w:t>
            </w:r>
            <w:proofErr w:type="spellEnd"/>
          </w:p>
        </w:tc>
        <w:tc>
          <w:tcPr>
            <w:tcW w:w="900" w:type="dxa"/>
          </w:tcPr>
          <w:p w14:paraId="60723A37" w14:textId="328E8ECF" w:rsidR="0052792A" w:rsidRPr="00E61BBC" w:rsidRDefault="0052792A" w:rsidP="0052792A">
            <w:pPr>
              <w:rPr>
                <w:rFonts w:ascii="Arial-BoldMT" w:hAnsi="Arial-BoldMT" w:hint="eastAsia"/>
                <w:color w:val="000000"/>
                <w:szCs w:val="18"/>
              </w:rPr>
            </w:pPr>
            <w:r w:rsidRPr="00E61BBC">
              <w:rPr>
                <w:rFonts w:ascii="Arial" w:hAnsi="Arial" w:cs="Arial"/>
                <w:szCs w:val="18"/>
              </w:rPr>
              <w:t>35.3.14</w:t>
            </w:r>
          </w:p>
        </w:tc>
        <w:tc>
          <w:tcPr>
            <w:tcW w:w="810" w:type="dxa"/>
          </w:tcPr>
          <w:p w14:paraId="19302DF1" w14:textId="7F3ED451" w:rsidR="0052792A" w:rsidRPr="00E61BBC" w:rsidRDefault="0052792A" w:rsidP="0052792A">
            <w:pPr>
              <w:rPr>
                <w:rFonts w:ascii="Arial-BoldMT" w:hAnsi="Arial-BoldMT" w:hint="eastAsia"/>
                <w:color w:val="000000"/>
                <w:szCs w:val="18"/>
              </w:rPr>
            </w:pPr>
            <w:r w:rsidRPr="00E61BBC">
              <w:rPr>
                <w:rFonts w:ascii="Arial" w:hAnsi="Arial" w:cs="Arial"/>
                <w:szCs w:val="18"/>
              </w:rPr>
              <w:t>145.33</w:t>
            </w:r>
          </w:p>
        </w:tc>
        <w:tc>
          <w:tcPr>
            <w:tcW w:w="2340" w:type="dxa"/>
          </w:tcPr>
          <w:p w14:paraId="685F47D9" w14:textId="16161A0E" w:rsidR="0052792A" w:rsidRPr="00E61BBC" w:rsidRDefault="0052792A" w:rsidP="0052792A">
            <w:pPr>
              <w:rPr>
                <w:rFonts w:ascii="Arial-BoldMT" w:hAnsi="Arial-BoldMT" w:hint="eastAsia"/>
                <w:color w:val="000000"/>
                <w:szCs w:val="18"/>
              </w:rPr>
            </w:pPr>
            <w:r w:rsidRPr="00E61BBC">
              <w:rPr>
                <w:rFonts w:ascii="Arial" w:hAnsi="Arial" w:cs="Arial"/>
                <w:szCs w:val="18"/>
              </w:rPr>
              <w:t>"The non-AP MLD switches back to the listening operation on the enabled links immediately after the end of the frame exchange sequence." The immediately contradicts with p.146 l.10-12, where it is stated that a link switch delay may be present.</w:t>
            </w:r>
          </w:p>
        </w:tc>
        <w:tc>
          <w:tcPr>
            <w:tcW w:w="2070" w:type="dxa"/>
          </w:tcPr>
          <w:p w14:paraId="2A542CBF" w14:textId="68F23B56" w:rsidR="0052792A" w:rsidRPr="00E61BBC" w:rsidRDefault="0052792A" w:rsidP="0052792A">
            <w:pPr>
              <w:rPr>
                <w:rFonts w:ascii="Arial-BoldMT" w:hAnsi="Arial-BoldMT" w:hint="eastAsia"/>
                <w:color w:val="000000"/>
                <w:szCs w:val="18"/>
              </w:rPr>
            </w:pPr>
            <w:r w:rsidRPr="00E61BBC">
              <w:rPr>
                <w:rFonts w:ascii="Arial" w:hAnsi="Arial" w:cs="Arial"/>
                <w:szCs w:val="18"/>
              </w:rPr>
              <w:t>Consider to revise to "The non-AP MLD *initiates* switching back to the listening operation on the enabled links immediately after the end of the frame exchange sequence"</w:t>
            </w:r>
          </w:p>
        </w:tc>
        <w:tc>
          <w:tcPr>
            <w:tcW w:w="2072" w:type="dxa"/>
          </w:tcPr>
          <w:p w14:paraId="32D89576" w14:textId="77777777" w:rsidR="0052792A" w:rsidRDefault="0052792A" w:rsidP="0052792A">
            <w:pPr>
              <w:rPr>
                <w:rFonts w:ascii="Arial-BoldMT" w:hAnsi="Arial-BoldMT" w:hint="eastAsia"/>
                <w:color w:val="000000"/>
                <w:szCs w:val="18"/>
              </w:rPr>
            </w:pPr>
            <w:r>
              <w:rPr>
                <w:rFonts w:ascii="Arial-BoldMT" w:hAnsi="Arial-BoldMT"/>
                <w:color w:val="000000"/>
                <w:szCs w:val="18"/>
              </w:rPr>
              <w:t>Revised.</w:t>
            </w:r>
          </w:p>
          <w:p w14:paraId="7A637796" w14:textId="77777777" w:rsidR="0052792A" w:rsidRDefault="0052792A" w:rsidP="0052792A">
            <w:pPr>
              <w:rPr>
                <w:rFonts w:ascii="Arial-BoldMT" w:hAnsi="Arial-BoldMT" w:hint="eastAsia"/>
                <w:color w:val="000000"/>
                <w:szCs w:val="18"/>
              </w:rPr>
            </w:pPr>
          </w:p>
          <w:p w14:paraId="57618CA0" w14:textId="77777777" w:rsidR="0052792A" w:rsidRDefault="0052792A" w:rsidP="0052792A">
            <w:pPr>
              <w:rPr>
                <w:rFonts w:ascii="Arial-BoldMT" w:hAnsi="Arial-BoldMT" w:hint="eastAsia"/>
                <w:color w:val="000000"/>
                <w:szCs w:val="18"/>
              </w:rPr>
            </w:pPr>
            <w:r>
              <w:rPr>
                <w:rFonts w:ascii="Arial-BoldMT" w:hAnsi="Arial-BoldMT"/>
                <w:color w:val="000000"/>
                <w:szCs w:val="18"/>
              </w:rPr>
              <w:t>Agree in principle. Deleted the sentence and added a procedure to determine when to return to the listening operation.</w:t>
            </w:r>
          </w:p>
          <w:p w14:paraId="06C85B03" w14:textId="744E6D6D" w:rsidR="0052792A" w:rsidRDefault="0052792A" w:rsidP="0052792A">
            <w:pPr>
              <w:rPr>
                <w:rFonts w:ascii="Arial-BoldMT" w:hAnsi="Arial-BoldMT" w:hint="eastAsia"/>
                <w:color w:val="000000"/>
                <w:szCs w:val="18"/>
              </w:rPr>
            </w:pPr>
          </w:p>
          <w:p w14:paraId="69319B81" w14:textId="348792CA" w:rsidR="0052792A" w:rsidRDefault="0052792A" w:rsidP="0052792A">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(#2936) in </w:t>
            </w:r>
            <w:sdt>
              <w:sdtPr>
                <w:rPr>
                  <w:rFonts w:ascii="Arial-BoldMT" w:hAnsi="Arial-BoldMT"/>
                  <w:color w:val="000000"/>
                  <w:szCs w:val="18"/>
                </w:rPr>
                <w:alias w:val="Title"/>
                <w:tag w:val=""/>
                <w:id w:val="1028071292"/>
                <w:placeholder>
                  <w:docPart w:val="CD9D03E545254B1CA6B44B43CC5CFDB1"/>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Cs w:val="18"/>
                  </w:rPr>
                  <w:t>doc.: IEEE 802.11-20/287r1</w:t>
                </w:r>
              </w:sdtContent>
            </w:sdt>
          </w:p>
          <w:p w14:paraId="2F279861" w14:textId="7F744F0A" w:rsidR="0052792A" w:rsidRDefault="0052792A" w:rsidP="0052792A">
            <w:pPr>
              <w:rPr>
                <w:rFonts w:ascii="Arial-BoldMT" w:hAnsi="Arial-BoldMT" w:hint="eastAsia"/>
                <w:color w:val="000000"/>
                <w:szCs w:val="18"/>
              </w:rPr>
            </w:pPr>
            <w:sdt>
              <w:sdtPr>
                <w:rPr>
                  <w:rFonts w:ascii="Arial-BoldMT" w:hAnsi="Arial-BoldMT"/>
                  <w:color w:val="000000"/>
                  <w:szCs w:val="18"/>
                </w:rPr>
                <w:alias w:val="Comments"/>
                <w:tag w:val=""/>
                <w:id w:val="595977026"/>
                <w:placeholder>
                  <w:docPart w:val="8D7DA8B24AB747FCAF25EF306CA81120"/>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Cs w:val="18"/>
                  </w:rPr>
                  <w:t>[https://mentor.ieee.org/802.11/dcn/21/11-21-0287</w:t>
                </w:r>
                <w:r>
                  <w:rPr>
                    <w:rFonts w:ascii="Arial-BoldMT" w:hAnsi="Arial-BoldMT"/>
                    <w:color w:val="000000"/>
                    <w:szCs w:val="18"/>
                  </w:rPr>
                  <w:br/>
                  <w:t>-01-00be-cc34-cr-emlsr-part2.docx]</w:t>
                </w:r>
              </w:sdtContent>
            </w:sdt>
          </w:p>
          <w:p w14:paraId="7FC8DA1E" w14:textId="5764A3EA" w:rsidR="0052792A" w:rsidRDefault="0052792A" w:rsidP="0052792A">
            <w:pPr>
              <w:rPr>
                <w:rFonts w:ascii="Arial-BoldMT" w:hAnsi="Arial-BoldMT" w:hint="eastAsia"/>
                <w:color w:val="000000"/>
                <w:szCs w:val="18"/>
              </w:rPr>
            </w:pPr>
          </w:p>
          <w:p w14:paraId="4AF11AF4" w14:textId="77777777" w:rsidR="0052792A" w:rsidRDefault="0052792A" w:rsidP="0052792A">
            <w:pPr>
              <w:rPr>
                <w:rFonts w:ascii="Arial-BoldMT" w:hAnsi="Arial-BoldMT" w:hint="eastAsia"/>
                <w:color w:val="000000"/>
                <w:szCs w:val="18"/>
              </w:rPr>
            </w:pPr>
          </w:p>
          <w:p w14:paraId="7A4557DA" w14:textId="545CCA43" w:rsidR="0052792A" w:rsidRPr="00E61BBC" w:rsidRDefault="0052792A" w:rsidP="0052792A">
            <w:pPr>
              <w:rPr>
                <w:rFonts w:ascii="Arial-BoldMT" w:hAnsi="Arial-BoldMT" w:hint="eastAsia"/>
                <w:color w:val="000000"/>
                <w:szCs w:val="18"/>
              </w:rPr>
            </w:pPr>
          </w:p>
        </w:tc>
      </w:tr>
      <w:tr w:rsidR="0052792A" w:rsidRPr="00E61BBC" w14:paraId="2FD9B9CB" w14:textId="77777777" w:rsidTr="001C3094">
        <w:trPr>
          <w:ins w:id="245" w:author="Park, Minyoung" w:date="2021-07-19T01:31:00Z"/>
        </w:trPr>
        <w:tc>
          <w:tcPr>
            <w:tcW w:w="623" w:type="dxa"/>
          </w:tcPr>
          <w:p w14:paraId="7DF5C61A" w14:textId="77416CFD" w:rsidR="0052792A" w:rsidRPr="00B837A0" w:rsidRDefault="0052792A" w:rsidP="0052792A">
            <w:pPr>
              <w:rPr>
                <w:ins w:id="246" w:author="Park, Minyoung" w:date="2021-07-19T01:31:00Z"/>
                <w:rFonts w:ascii="Arial" w:hAnsi="Arial" w:cs="Arial"/>
                <w:szCs w:val="18"/>
              </w:rPr>
            </w:pPr>
            <w:ins w:id="247" w:author="Park, Minyoung" w:date="2021-07-19T01:31:00Z">
              <w:r w:rsidRPr="00B837A0">
                <w:rPr>
                  <w:rFonts w:ascii="Arial" w:hAnsi="Arial" w:cs="Arial"/>
                  <w:szCs w:val="18"/>
                  <w:rPrChange w:id="248" w:author="Park, Minyoung" w:date="2021-07-19T01:31:00Z">
                    <w:rPr>
                      <w:rFonts w:ascii="Arial" w:hAnsi="Arial" w:cs="Arial"/>
                      <w:sz w:val="20"/>
                    </w:rPr>
                  </w:rPrChange>
                </w:rPr>
                <w:t>5222</w:t>
              </w:r>
            </w:ins>
          </w:p>
        </w:tc>
        <w:tc>
          <w:tcPr>
            <w:tcW w:w="1262" w:type="dxa"/>
          </w:tcPr>
          <w:p w14:paraId="58BDE182" w14:textId="23FF1EC6" w:rsidR="0052792A" w:rsidRPr="00B837A0" w:rsidRDefault="0052792A" w:rsidP="0052792A">
            <w:pPr>
              <w:rPr>
                <w:ins w:id="249" w:author="Park, Minyoung" w:date="2021-07-19T01:31:00Z"/>
                <w:rFonts w:ascii="Arial" w:hAnsi="Arial" w:cs="Arial"/>
                <w:szCs w:val="18"/>
              </w:rPr>
            </w:pPr>
            <w:proofErr w:type="spellStart"/>
            <w:ins w:id="250" w:author="Park, Minyoung" w:date="2021-07-19T01:31:00Z">
              <w:r w:rsidRPr="00B837A0">
                <w:rPr>
                  <w:rFonts w:ascii="Arial" w:hAnsi="Arial" w:cs="Arial"/>
                  <w:szCs w:val="18"/>
                  <w:rPrChange w:id="251" w:author="Park, Minyoung" w:date="2021-07-19T01:31:00Z">
                    <w:rPr>
                      <w:rFonts w:ascii="Arial" w:hAnsi="Arial" w:cs="Arial"/>
                      <w:sz w:val="20"/>
                    </w:rPr>
                  </w:rPrChange>
                </w:rPr>
                <w:t>Huizhao</w:t>
              </w:r>
              <w:proofErr w:type="spellEnd"/>
              <w:r w:rsidRPr="00B837A0">
                <w:rPr>
                  <w:rFonts w:ascii="Arial" w:hAnsi="Arial" w:cs="Arial"/>
                  <w:szCs w:val="18"/>
                  <w:rPrChange w:id="252" w:author="Park, Minyoung" w:date="2021-07-19T01:31:00Z">
                    <w:rPr>
                      <w:rFonts w:ascii="Arial" w:hAnsi="Arial" w:cs="Arial"/>
                      <w:sz w:val="20"/>
                    </w:rPr>
                  </w:rPrChange>
                </w:rPr>
                <w:t xml:space="preserve"> Wang</w:t>
              </w:r>
            </w:ins>
          </w:p>
        </w:tc>
        <w:tc>
          <w:tcPr>
            <w:tcW w:w="900" w:type="dxa"/>
          </w:tcPr>
          <w:p w14:paraId="0781210E" w14:textId="24ECE03E" w:rsidR="0052792A" w:rsidRPr="00B837A0" w:rsidRDefault="0052792A" w:rsidP="0052792A">
            <w:pPr>
              <w:rPr>
                <w:ins w:id="253" w:author="Park, Minyoung" w:date="2021-07-19T01:31:00Z"/>
                <w:rFonts w:ascii="Arial" w:hAnsi="Arial" w:cs="Arial"/>
                <w:szCs w:val="18"/>
              </w:rPr>
            </w:pPr>
            <w:ins w:id="254" w:author="Park, Minyoung" w:date="2021-07-19T01:31:00Z">
              <w:r w:rsidRPr="00B837A0">
                <w:rPr>
                  <w:rFonts w:ascii="Arial" w:hAnsi="Arial" w:cs="Arial"/>
                  <w:szCs w:val="18"/>
                  <w:rPrChange w:id="255" w:author="Park, Minyoung" w:date="2021-07-19T01:31:00Z">
                    <w:rPr>
                      <w:rFonts w:ascii="Arial" w:hAnsi="Arial" w:cs="Arial"/>
                      <w:sz w:val="20"/>
                    </w:rPr>
                  </w:rPrChange>
                </w:rPr>
                <w:t>35.3.15</w:t>
              </w:r>
            </w:ins>
          </w:p>
        </w:tc>
        <w:tc>
          <w:tcPr>
            <w:tcW w:w="810" w:type="dxa"/>
          </w:tcPr>
          <w:p w14:paraId="7FDDCDFB" w14:textId="2E637C92" w:rsidR="0052792A" w:rsidRPr="00B837A0" w:rsidRDefault="0052792A" w:rsidP="0052792A">
            <w:pPr>
              <w:rPr>
                <w:ins w:id="256" w:author="Park, Minyoung" w:date="2021-07-19T01:31:00Z"/>
                <w:rFonts w:ascii="Arial" w:hAnsi="Arial" w:cs="Arial"/>
                <w:szCs w:val="18"/>
              </w:rPr>
            </w:pPr>
            <w:ins w:id="257" w:author="Park, Minyoung" w:date="2021-07-19T01:31:00Z">
              <w:r w:rsidRPr="00B837A0">
                <w:rPr>
                  <w:rFonts w:ascii="Arial" w:hAnsi="Arial" w:cs="Arial"/>
                  <w:szCs w:val="18"/>
                  <w:rPrChange w:id="258" w:author="Park, Minyoung" w:date="2021-07-19T01:31:00Z">
                    <w:rPr>
                      <w:rFonts w:ascii="Arial" w:hAnsi="Arial" w:cs="Arial"/>
                      <w:sz w:val="20"/>
                    </w:rPr>
                  </w:rPrChange>
                </w:rPr>
                <w:t>281.59</w:t>
              </w:r>
            </w:ins>
          </w:p>
        </w:tc>
        <w:tc>
          <w:tcPr>
            <w:tcW w:w="2340" w:type="dxa"/>
          </w:tcPr>
          <w:p w14:paraId="7B34035A" w14:textId="39AEC2E8" w:rsidR="0052792A" w:rsidRPr="00B837A0" w:rsidRDefault="0052792A" w:rsidP="0052792A">
            <w:pPr>
              <w:rPr>
                <w:ins w:id="259" w:author="Park, Minyoung" w:date="2021-07-19T01:31:00Z"/>
                <w:rFonts w:ascii="Arial" w:hAnsi="Arial" w:cs="Arial"/>
                <w:szCs w:val="18"/>
              </w:rPr>
            </w:pPr>
            <w:ins w:id="260" w:author="Park, Minyoung" w:date="2021-07-19T01:31:00Z">
              <w:r w:rsidRPr="00B837A0">
                <w:rPr>
                  <w:rFonts w:ascii="Arial" w:hAnsi="Arial" w:cs="Arial"/>
                  <w:szCs w:val="18"/>
                  <w:rPrChange w:id="261" w:author="Park, Minyoung" w:date="2021-07-19T01:31:00Z">
                    <w:rPr>
                      <w:rFonts w:ascii="Arial" w:hAnsi="Arial" w:cs="Arial"/>
                      <w:sz w:val="20"/>
                    </w:rPr>
                  </w:rPrChange>
                </w:rPr>
                <w:t>If the TXOP is established by the initial Control frame sent by the AP MLD, and the subsequent frame exchanges are using more than 1 spatial stream, then the non-AP MLD shall stay on the link for further  frame exchanges expected by the AP MLD until the TXOP has expired or terminated then to go back to listen mode on the enabled links.</w:t>
              </w:r>
            </w:ins>
          </w:p>
        </w:tc>
        <w:tc>
          <w:tcPr>
            <w:tcW w:w="2070" w:type="dxa"/>
          </w:tcPr>
          <w:p w14:paraId="15718690" w14:textId="00781E45" w:rsidR="0052792A" w:rsidRPr="00B837A0" w:rsidRDefault="0052792A" w:rsidP="0052792A">
            <w:pPr>
              <w:rPr>
                <w:ins w:id="262" w:author="Park, Minyoung" w:date="2021-07-19T01:31:00Z"/>
                <w:rFonts w:ascii="Arial" w:hAnsi="Arial" w:cs="Arial"/>
                <w:szCs w:val="18"/>
              </w:rPr>
            </w:pPr>
            <w:ins w:id="263" w:author="Park, Minyoung" w:date="2021-07-19T01:31:00Z">
              <w:r w:rsidRPr="00B837A0">
                <w:rPr>
                  <w:rFonts w:ascii="Arial" w:hAnsi="Arial" w:cs="Arial"/>
                  <w:szCs w:val="18"/>
                  <w:rPrChange w:id="264" w:author="Park, Minyoung" w:date="2021-07-19T01:31:00Z">
                    <w:rPr>
                      <w:rFonts w:ascii="Arial" w:hAnsi="Arial" w:cs="Arial"/>
                      <w:sz w:val="20"/>
                    </w:rPr>
                  </w:rPrChange>
                </w:rPr>
                <w:t xml:space="preserve">TXOP multiple frame exchanges should be </w:t>
              </w:r>
              <w:proofErr w:type="spellStart"/>
              <w:r w:rsidRPr="00B837A0">
                <w:rPr>
                  <w:rFonts w:ascii="Arial" w:hAnsi="Arial" w:cs="Arial"/>
                  <w:szCs w:val="18"/>
                  <w:rPrChange w:id="265" w:author="Park, Minyoung" w:date="2021-07-19T01:31:00Z">
                    <w:rPr>
                      <w:rFonts w:ascii="Arial" w:hAnsi="Arial" w:cs="Arial"/>
                      <w:sz w:val="20"/>
                    </w:rPr>
                  </w:rPrChange>
                </w:rPr>
                <w:t>honored</w:t>
              </w:r>
              <w:proofErr w:type="spellEnd"/>
              <w:r w:rsidRPr="00B837A0">
                <w:rPr>
                  <w:rFonts w:ascii="Arial" w:hAnsi="Arial" w:cs="Arial"/>
                  <w:szCs w:val="18"/>
                  <w:rPrChange w:id="266" w:author="Park, Minyoung" w:date="2021-07-19T01:31:00Z">
                    <w:rPr>
                      <w:rFonts w:ascii="Arial" w:hAnsi="Arial" w:cs="Arial"/>
                      <w:sz w:val="20"/>
                    </w:rPr>
                  </w:rPrChange>
                </w:rPr>
                <w:t xml:space="preserve"> for EMLSR operation</w:t>
              </w:r>
            </w:ins>
          </w:p>
        </w:tc>
        <w:tc>
          <w:tcPr>
            <w:tcW w:w="2072" w:type="dxa"/>
          </w:tcPr>
          <w:p w14:paraId="49BB16BB" w14:textId="77777777" w:rsidR="0052792A" w:rsidRDefault="0052792A" w:rsidP="0052792A">
            <w:pPr>
              <w:rPr>
                <w:ins w:id="267" w:author="Park, Minyoung" w:date="2021-07-19T01:33:00Z"/>
                <w:rFonts w:ascii="Arial-BoldMT" w:hAnsi="Arial-BoldMT" w:hint="eastAsia"/>
                <w:color w:val="000000"/>
                <w:szCs w:val="18"/>
              </w:rPr>
            </w:pPr>
            <w:ins w:id="268" w:author="Park, Minyoung" w:date="2021-07-19T01:33:00Z">
              <w:r>
                <w:rPr>
                  <w:rFonts w:ascii="Arial-BoldMT" w:hAnsi="Arial-BoldMT"/>
                  <w:color w:val="000000"/>
                  <w:szCs w:val="18"/>
                </w:rPr>
                <w:t>Revised.</w:t>
              </w:r>
            </w:ins>
          </w:p>
          <w:p w14:paraId="2963F261" w14:textId="77777777" w:rsidR="0052792A" w:rsidRDefault="0052792A" w:rsidP="0052792A">
            <w:pPr>
              <w:rPr>
                <w:ins w:id="269" w:author="Park, Minyoung" w:date="2021-07-19T01:33:00Z"/>
                <w:rFonts w:ascii="Arial-BoldMT" w:hAnsi="Arial-BoldMT" w:hint="eastAsia"/>
                <w:color w:val="000000"/>
                <w:szCs w:val="18"/>
              </w:rPr>
            </w:pPr>
          </w:p>
          <w:p w14:paraId="7A564309" w14:textId="77777777" w:rsidR="0052792A" w:rsidRDefault="0052792A" w:rsidP="0052792A">
            <w:pPr>
              <w:rPr>
                <w:ins w:id="270" w:author="Park, Minyoung" w:date="2021-07-19T01:33:00Z"/>
                <w:rFonts w:ascii="Arial-BoldMT" w:hAnsi="Arial-BoldMT" w:hint="eastAsia"/>
                <w:color w:val="000000"/>
                <w:szCs w:val="18"/>
              </w:rPr>
            </w:pPr>
            <w:ins w:id="271" w:author="Park, Minyoung" w:date="2021-07-19T01:33:00Z">
              <w:r>
                <w:rPr>
                  <w:rFonts w:ascii="Arial-BoldMT" w:hAnsi="Arial-BoldMT"/>
                  <w:color w:val="000000"/>
                  <w:szCs w:val="18"/>
                </w:rPr>
                <w:t>Agree in principle. A procedure to determine when to return to the listening operation is added to the subclause.</w:t>
              </w:r>
            </w:ins>
          </w:p>
          <w:p w14:paraId="5A569B44" w14:textId="77777777" w:rsidR="0052792A" w:rsidRDefault="0052792A" w:rsidP="0052792A">
            <w:pPr>
              <w:rPr>
                <w:ins w:id="272" w:author="Park, Minyoung" w:date="2021-07-19T01:33:00Z"/>
                <w:rFonts w:ascii="Arial-BoldMT" w:hAnsi="Arial-BoldMT" w:hint="eastAsia"/>
                <w:color w:val="000000"/>
                <w:szCs w:val="18"/>
              </w:rPr>
            </w:pPr>
          </w:p>
          <w:p w14:paraId="478F683A" w14:textId="5A1CDD39" w:rsidR="0052792A" w:rsidRDefault="0052792A" w:rsidP="0052792A">
            <w:pPr>
              <w:rPr>
                <w:ins w:id="273" w:author="Park, Minyoung" w:date="2021-07-19T01:33:00Z"/>
                <w:rFonts w:ascii="Arial-BoldMT" w:hAnsi="Arial-BoldMT" w:hint="eastAsia"/>
                <w:color w:val="000000"/>
                <w:szCs w:val="18"/>
              </w:rPr>
            </w:pPr>
            <w:proofErr w:type="spellStart"/>
            <w:ins w:id="274" w:author="Park, Minyoung" w:date="2021-07-19T01:3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275" w:author="Park, Minyoung" w:date="2021-07-19T01:41:00Z">
              <w:r>
                <w:rPr>
                  <w:rFonts w:ascii="Arial-BoldMT" w:hAnsi="Arial-BoldMT"/>
                  <w:color w:val="000000"/>
                  <w:szCs w:val="18"/>
                </w:rPr>
                <w:t>5222</w:t>
              </w:r>
            </w:ins>
            <w:ins w:id="276" w:author="Park, Minyoung" w:date="2021-07-19T01:33:00Z">
              <w:r>
                <w:rPr>
                  <w:rFonts w:ascii="Arial-BoldMT" w:hAnsi="Arial-BoldMT"/>
                  <w:color w:val="000000"/>
                  <w:szCs w:val="18"/>
                </w:rPr>
                <w:t xml:space="preserve">) in </w:t>
              </w:r>
            </w:ins>
            <w:customXmlInsRangeStart w:id="277" w:author="Park, Minyoung" w:date="2021-07-19T01:33:00Z"/>
            <w:sdt>
              <w:sdtPr>
                <w:rPr>
                  <w:rFonts w:ascii="Arial-BoldMT" w:hAnsi="Arial-BoldMT"/>
                  <w:color w:val="000000"/>
                  <w:szCs w:val="18"/>
                </w:rPr>
                <w:alias w:val="Title"/>
                <w:tag w:val=""/>
                <w:id w:val="-1846555945"/>
                <w:placeholder>
                  <w:docPart w:val="1307E282BD7747DABA39B9EC14ACA33D"/>
                </w:placeholder>
                <w:dataBinding w:prefixMappings="xmlns:ns0='http://purl.org/dc/elements/1.1/' xmlns:ns1='http://schemas.openxmlformats.org/package/2006/metadata/core-properties' " w:xpath="/ns1:coreProperties[1]/ns0:title[1]" w:storeItemID="{6C3C8BC8-F283-45AE-878A-BAB7291924A1}"/>
                <w:text/>
              </w:sdtPr>
              <w:sdtContent>
                <w:customXmlInsRangeEnd w:id="277"/>
                <w:ins w:id="278" w:author="Park, Minyoung" w:date="2021-07-19T01:33:00Z">
                  <w:r>
                    <w:rPr>
                      <w:rFonts w:ascii="Arial-BoldMT" w:hAnsi="Arial-BoldMT"/>
                      <w:color w:val="000000"/>
                      <w:szCs w:val="18"/>
                    </w:rPr>
                    <w:t>doc.: IEEE 802.11-20/287r1</w:t>
                  </w:r>
                </w:ins>
                <w:customXmlInsRangeStart w:id="279" w:author="Park, Minyoung" w:date="2021-07-19T01:33:00Z"/>
              </w:sdtContent>
            </w:sdt>
            <w:customXmlInsRangeEnd w:id="279"/>
          </w:p>
          <w:p w14:paraId="3F440752" w14:textId="639E61D1" w:rsidR="0052792A" w:rsidRDefault="0052792A" w:rsidP="0052792A">
            <w:pPr>
              <w:rPr>
                <w:ins w:id="280" w:author="Park, Minyoung" w:date="2021-07-19T01:31:00Z"/>
                <w:rFonts w:ascii="Arial-BoldMT" w:hAnsi="Arial-BoldMT" w:hint="eastAsia"/>
                <w:color w:val="000000"/>
                <w:szCs w:val="18"/>
              </w:rPr>
            </w:pPr>
            <w:customXmlInsRangeStart w:id="281" w:author="Park, Minyoung" w:date="2021-07-19T01:33:00Z"/>
            <w:sdt>
              <w:sdtPr>
                <w:rPr>
                  <w:rFonts w:ascii="Arial-BoldMT" w:hAnsi="Arial-BoldMT"/>
                  <w:color w:val="000000"/>
                  <w:szCs w:val="18"/>
                </w:rPr>
                <w:alias w:val="Comments"/>
                <w:tag w:val=""/>
                <w:id w:val="117804348"/>
                <w:placeholder>
                  <w:docPart w:val="2CEB7CF71C7C45B9A4CE4B295F3B1447"/>
                </w:placeholder>
                <w:dataBinding w:prefixMappings="xmlns:ns0='http://purl.org/dc/elements/1.1/' xmlns:ns1='http://schemas.openxmlformats.org/package/2006/metadata/core-properties' " w:xpath="/ns1:coreProperties[1]/ns0:description[1]" w:storeItemID="{6C3C8BC8-F283-45AE-878A-BAB7291924A1}"/>
                <w:text w:multiLine="1"/>
              </w:sdtPr>
              <w:sdtContent>
                <w:customXmlInsRangeEnd w:id="281"/>
                <w:ins w:id="282" w:author="Park, Minyoung" w:date="2021-07-19T01:33:00Z">
                  <w:r>
                    <w:rPr>
                      <w:rFonts w:ascii="Arial-BoldMT" w:hAnsi="Arial-BoldMT"/>
                      <w:color w:val="000000"/>
                      <w:szCs w:val="18"/>
                    </w:rPr>
                    <w:t>[https://mentor.ieee.org/802.11/dcn/21/11-21-0287</w:t>
                  </w:r>
                  <w:r>
                    <w:rPr>
                      <w:rFonts w:ascii="Arial-BoldMT" w:hAnsi="Arial-BoldMT"/>
                      <w:color w:val="000000"/>
                      <w:szCs w:val="18"/>
                    </w:rPr>
                    <w:br/>
                    <w:t>-01-00be-cc34-cr-emlsr-part2.docx]</w:t>
                  </w:r>
                </w:ins>
                <w:customXmlInsRangeStart w:id="283" w:author="Park, Minyoung" w:date="2021-07-19T01:33:00Z"/>
              </w:sdtContent>
            </w:sdt>
            <w:customXmlInsRangeEnd w:id="283"/>
          </w:p>
        </w:tc>
      </w:tr>
      <w:tr w:rsidR="0052792A" w:rsidRPr="00E61BBC" w14:paraId="2572A77E" w14:textId="77777777" w:rsidTr="001C3094">
        <w:trPr>
          <w:ins w:id="284" w:author="Park, Minyoung" w:date="2021-07-19T01:37:00Z"/>
        </w:trPr>
        <w:tc>
          <w:tcPr>
            <w:tcW w:w="623" w:type="dxa"/>
          </w:tcPr>
          <w:p w14:paraId="7E88BB45" w14:textId="5B68B8B8" w:rsidR="0052792A" w:rsidRPr="00B837A0" w:rsidRDefault="0052792A" w:rsidP="0052792A">
            <w:pPr>
              <w:rPr>
                <w:ins w:id="285" w:author="Park, Minyoung" w:date="2021-07-19T01:37:00Z"/>
                <w:rFonts w:ascii="Arial" w:hAnsi="Arial" w:cs="Arial"/>
                <w:szCs w:val="18"/>
              </w:rPr>
            </w:pPr>
            <w:ins w:id="286" w:author="Park, Minyoung" w:date="2021-07-19T01:37:00Z">
              <w:r w:rsidRPr="00B837A0">
                <w:rPr>
                  <w:rFonts w:ascii="Arial" w:hAnsi="Arial" w:cs="Arial"/>
                  <w:szCs w:val="18"/>
                  <w:rPrChange w:id="287" w:author="Park, Minyoung" w:date="2021-07-19T01:37:00Z">
                    <w:rPr>
                      <w:rFonts w:ascii="Arial" w:hAnsi="Arial" w:cs="Arial"/>
                      <w:sz w:val="20"/>
                    </w:rPr>
                  </w:rPrChange>
                </w:rPr>
                <w:t>6068</w:t>
              </w:r>
            </w:ins>
          </w:p>
        </w:tc>
        <w:tc>
          <w:tcPr>
            <w:tcW w:w="1262" w:type="dxa"/>
          </w:tcPr>
          <w:p w14:paraId="5E853CE7" w14:textId="5B8341FC" w:rsidR="0052792A" w:rsidRPr="00B837A0" w:rsidRDefault="0052792A" w:rsidP="0052792A">
            <w:pPr>
              <w:rPr>
                <w:ins w:id="288" w:author="Park, Minyoung" w:date="2021-07-19T01:37:00Z"/>
                <w:rFonts w:ascii="Arial" w:hAnsi="Arial" w:cs="Arial"/>
                <w:szCs w:val="18"/>
              </w:rPr>
            </w:pPr>
            <w:ins w:id="289" w:author="Park, Minyoung" w:date="2021-07-19T01:37:00Z">
              <w:r w:rsidRPr="00B837A0">
                <w:rPr>
                  <w:rFonts w:ascii="Arial" w:hAnsi="Arial" w:cs="Arial"/>
                  <w:szCs w:val="18"/>
                  <w:rPrChange w:id="290" w:author="Park, Minyoung" w:date="2021-07-19T01:37:00Z">
                    <w:rPr>
                      <w:rFonts w:ascii="Arial" w:hAnsi="Arial" w:cs="Arial"/>
                      <w:sz w:val="20"/>
                    </w:rPr>
                  </w:rPrChange>
                </w:rPr>
                <w:t>Liwen Chu</w:t>
              </w:r>
            </w:ins>
          </w:p>
        </w:tc>
        <w:tc>
          <w:tcPr>
            <w:tcW w:w="900" w:type="dxa"/>
          </w:tcPr>
          <w:p w14:paraId="387E470E" w14:textId="2751F752" w:rsidR="0052792A" w:rsidRPr="00B837A0" w:rsidRDefault="0052792A" w:rsidP="0052792A">
            <w:pPr>
              <w:rPr>
                <w:ins w:id="291" w:author="Park, Minyoung" w:date="2021-07-19T01:37:00Z"/>
                <w:rFonts w:ascii="Arial" w:hAnsi="Arial" w:cs="Arial"/>
                <w:szCs w:val="18"/>
              </w:rPr>
            </w:pPr>
            <w:ins w:id="292" w:author="Park, Minyoung" w:date="2021-07-19T01:37:00Z">
              <w:r w:rsidRPr="00B837A0">
                <w:rPr>
                  <w:rFonts w:ascii="Arial" w:hAnsi="Arial" w:cs="Arial"/>
                  <w:szCs w:val="18"/>
                  <w:rPrChange w:id="293" w:author="Park, Minyoung" w:date="2021-07-19T01:37:00Z">
                    <w:rPr>
                      <w:rFonts w:ascii="Arial" w:hAnsi="Arial" w:cs="Arial"/>
                      <w:sz w:val="20"/>
                    </w:rPr>
                  </w:rPrChange>
                </w:rPr>
                <w:t>35.3.15</w:t>
              </w:r>
            </w:ins>
          </w:p>
        </w:tc>
        <w:tc>
          <w:tcPr>
            <w:tcW w:w="810" w:type="dxa"/>
          </w:tcPr>
          <w:p w14:paraId="5F78B575" w14:textId="0E89C0A9" w:rsidR="0052792A" w:rsidRPr="00B837A0" w:rsidRDefault="0052792A" w:rsidP="0052792A">
            <w:pPr>
              <w:rPr>
                <w:ins w:id="294" w:author="Park, Minyoung" w:date="2021-07-19T01:37:00Z"/>
                <w:rFonts w:ascii="Arial" w:hAnsi="Arial" w:cs="Arial"/>
                <w:szCs w:val="18"/>
              </w:rPr>
            </w:pPr>
            <w:ins w:id="295" w:author="Park, Minyoung" w:date="2021-07-19T01:37:00Z">
              <w:r w:rsidRPr="00B837A0">
                <w:rPr>
                  <w:rFonts w:ascii="Arial" w:hAnsi="Arial" w:cs="Arial"/>
                  <w:szCs w:val="18"/>
                  <w:rPrChange w:id="296" w:author="Park, Minyoung" w:date="2021-07-19T01:37:00Z">
                    <w:rPr>
                      <w:rFonts w:ascii="Arial" w:hAnsi="Arial" w:cs="Arial"/>
                      <w:sz w:val="20"/>
                    </w:rPr>
                  </w:rPrChange>
                </w:rPr>
                <w:t>281.17</w:t>
              </w:r>
            </w:ins>
          </w:p>
        </w:tc>
        <w:tc>
          <w:tcPr>
            <w:tcW w:w="2340" w:type="dxa"/>
          </w:tcPr>
          <w:p w14:paraId="34D62D62" w14:textId="55B0CBE4" w:rsidR="0052792A" w:rsidRPr="00B837A0" w:rsidRDefault="0052792A" w:rsidP="0052792A">
            <w:pPr>
              <w:rPr>
                <w:ins w:id="297" w:author="Park, Minyoung" w:date="2021-07-19T01:37:00Z"/>
                <w:rFonts w:ascii="Arial" w:hAnsi="Arial" w:cs="Arial"/>
                <w:szCs w:val="18"/>
              </w:rPr>
            </w:pPr>
            <w:ins w:id="298" w:author="Park, Minyoung" w:date="2021-07-19T01:37:00Z">
              <w:r w:rsidRPr="00B837A0">
                <w:rPr>
                  <w:rFonts w:ascii="Arial" w:hAnsi="Arial" w:cs="Arial"/>
                  <w:szCs w:val="18"/>
                  <w:rPrChange w:id="299" w:author="Park, Minyoung" w:date="2021-07-19T01:37:00Z">
                    <w:rPr>
                      <w:rFonts w:ascii="Arial" w:hAnsi="Arial" w:cs="Arial"/>
                      <w:sz w:val="20"/>
                    </w:rPr>
                  </w:rPrChange>
                </w:rPr>
                <w:t xml:space="preserve">The ending of </w:t>
              </w:r>
              <w:proofErr w:type="spellStart"/>
              <w:r w:rsidRPr="00B837A0">
                <w:rPr>
                  <w:rFonts w:ascii="Arial" w:hAnsi="Arial" w:cs="Arial"/>
                  <w:szCs w:val="18"/>
                  <w:rPrChange w:id="300" w:author="Park, Minyoung" w:date="2021-07-19T01:37:00Z">
                    <w:rPr>
                      <w:rFonts w:ascii="Arial" w:hAnsi="Arial" w:cs="Arial"/>
                      <w:sz w:val="20"/>
                    </w:rPr>
                  </w:rPrChange>
                </w:rPr>
                <w:t>eMLSR</w:t>
              </w:r>
              <w:proofErr w:type="spellEnd"/>
              <w:r w:rsidRPr="00B837A0">
                <w:rPr>
                  <w:rFonts w:ascii="Arial" w:hAnsi="Arial" w:cs="Arial"/>
                  <w:szCs w:val="18"/>
                  <w:rPrChange w:id="301" w:author="Park, Minyoung" w:date="2021-07-19T01:37:00Z">
                    <w:rPr>
                      <w:rFonts w:ascii="Arial" w:hAnsi="Arial" w:cs="Arial"/>
                      <w:sz w:val="20"/>
                    </w:rPr>
                  </w:rPrChange>
                </w:rPr>
                <w:t xml:space="preserve"> frame exchange sequence should be defined. The possible method could be similar to dynamic SM power operation.</w:t>
              </w:r>
            </w:ins>
          </w:p>
        </w:tc>
        <w:tc>
          <w:tcPr>
            <w:tcW w:w="2070" w:type="dxa"/>
          </w:tcPr>
          <w:p w14:paraId="1797E750" w14:textId="7A8AC204" w:rsidR="0052792A" w:rsidRPr="00B837A0" w:rsidRDefault="0052792A" w:rsidP="0052792A">
            <w:pPr>
              <w:rPr>
                <w:ins w:id="302" w:author="Park, Minyoung" w:date="2021-07-19T01:37:00Z"/>
                <w:rFonts w:ascii="Arial" w:hAnsi="Arial" w:cs="Arial"/>
                <w:szCs w:val="18"/>
              </w:rPr>
            </w:pPr>
            <w:ins w:id="303" w:author="Park, Minyoung" w:date="2021-07-19T01:37:00Z">
              <w:r w:rsidRPr="00B837A0">
                <w:rPr>
                  <w:rFonts w:ascii="Arial" w:hAnsi="Arial" w:cs="Arial"/>
                  <w:szCs w:val="18"/>
                  <w:rPrChange w:id="304" w:author="Park, Minyoung" w:date="2021-07-19T01:37:00Z">
                    <w:rPr>
                      <w:rFonts w:ascii="Arial" w:hAnsi="Arial" w:cs="Arial"/>
                      <w:sz w:val="20"/>
                    </w:rPr>
                  </w:rPrChange>
                </w:rPr>
                <w:t>Change the text according to the comment.</w:t>
              </w:r>
            </w:ins>
          </w:p>
        </w:tc>
        <w:tc>
          <w:tcPr>
            <w:tcW w:w="2072" w:type="dxa"/>
          </w:tcPr>
          <w:p w14:paraId="2874841B" w14:textId="77777777" w:rsidR="0052792A" w:rsidRDefault="0052792A" w:rsidP="0052792A">
            <w:pPr>
              <w:rPr>
                <w:ins w:id="305" w:author="Park, Minyoung" w:date="2021-07-19T01:37:00Z"/>
                <w:rFonts w:ascii="Arial-BoldMT" w:hAnsi="Arial-BoldMT" w:hint="eastAsia"/>
                <w:color w:val="000000"/>
                <w:szCs w:val="18"/>
              </w:rPr>
            </w:pPr>
            <w:ins w:id="306" w:author="Park, Minyoung" w:date="2021-07-19T01:37:00Z">
              <w:r>
                <w:rPr>
                  <w:rFonts w:ascii="Arial-BoldMT" w:hAnsi="Arial-BoldMT"/>
                  <w:color w:val="000000"/>
                  <w:szCs w:val="18"/>
                </w:rPr>
                <w:t>Revised.</w:t>
              </w:r>
            </w:ins>
          </w:p>
          <w:p w14:paraId="18FCBA7B" w14:textId="77777777" w:rsidR="0052792A" w:rsidRDefault="0052792A" w:rsidP="0052792A">
            <w:pPr>
              <w:rPr>
                <w:ins w:id="307" w:author="Park, Minyoung" w:date="2021-07-19T01:37:00Z"/>
                <w:rFonts w:ascii="Arial-BoldMT" w:hAnsi="Arial-BoldMT" w:hint="eastAsia"/>
                <w:color w:val="000000"/>
                <w:szCs w:val="18"/>
              </w:rPr>
            </w:pPr>
          </w:p>
          <w:p w14:paraId="328ABCC7" w14:textId="77777777" w:rsidR="0052792A" w:rsidRDefault="0052792A" w:rsidP="0052792A">
            <w:pPr>
              <w:rPr>
                <w:ins w:id="308" w:author="Park, Minyoung" w:date="2021-07-19T01:37:00Z"/>
                <w:rFonts w:ascii="Arial-BoldMT" w:hAnsi="Arial-BoldMT" w:hint="eastAsia"/>
                <w:color w:val="000000"/>
                <w:szCs w:val="18"/>
              </w:rPr>
            </w:pPr>
            <w:ins w:id="309" w:author="Park, Minyoung" w:date="2021-07-19T01:37:00Z">
              <w:r>
                <w:rPr>
                  <w:rFonts w:ascii="Arial-BoldMT" w:hAnsi="Arial-BoldMT"/>
                  <w:color w:val="000000"/>
                  <w:szCs w:val="18"/>
                </w:rPr>
                <w:t>Agree in principle. A procedure to determine when to return to the listening operation is added to the subclause.</w:t>
              </w:r>
            </w:ins>
          </w:p>
          <w:p w14:paraId="0F78EBB2" w14:textId="77777777" w:rsidR="0052792A" w:rsidRDefault="0052792A" w:rsidP="0052792A">
            <w:pPr>
              <w:rPr>
                <w:ins w:id="310" w:author="Park, Minyoung" w:date="2021-07-19T01:37:00Z"/>
                <w:rFonts w:ascii="Arial-BoldMT" w:hAnsi="Arial-BoldMT" w:hint="eastAsia"/>
                <w:color w:val="000000"/>
                <w:szCs w:val="18"/>
              </w:rPr>
            </w:pPr>
          </w:p>
          <w:p w14:paraId="2CF6D77E" w14:textId="5DD01FBD" w:rsidR="0052792A" w:rsidRDefault="0052792A" w:rsidP="0052792A">
            <w:pPr>
              <w:rPr>
                <w:ins w:id="311" w:author="Park, Minyoung" w:date="2021-07-19T01:37:00Z"/>
                <w:rFonts w:ascii="Arial-BoldMT" w:hAnsi="Arial-BoldMT" w:hint="eastAsia"/>
                <w:color w:val="000000"/>
                <w:szCs w:val="18"/>
              </w:rPr>
            </w:pPr>
            <w:proofErr w:type="spellStart"/>
            <w:ins w:id="312" w:author="Park, Minyoung" w:date="2021-07-19T01:37:00Z">
              <w:r>
                <w:rPr>
                  <w:rFonts w:ascii="Arial-BoldMT" w:hAnsi="Arial-BoldMT"/>
                  <w:color w:val="000000"/>
                  <w:szCs w:val="18"/>
                </w:rPr>
                <w:t>TGbe</w:t>
              </w:r>
              <w:proofErr w:type="spellEnd"/>
              <w:r>
                <w:rPr>
                  <w:rFonts w:ascii="Arial-BoldMT" w:hAnsi="Arial-BoldMT"/>
                  <w:color w:val="000000"/>
                  <w:szCs w:val="18"/>
                </w:rPr>
                <w:t xml:space="preserve"> editor to make the changes with the </w:t>
              </w:r>
              <w:r>
                <w:rPr>
                  <w:rFonts w:ascii="Arial-BoldMT" w:hAnsi="Arial-BoldMT"/>
                  <w:color w:val="000000"/>
                  <w:szCs w:val="18"/>
                </w:rPr>
                <w:lastRenderedPageBreak/>
                <w:t>CID tag (#</w:t>
              </w:r>
            </w:ins>
            <w:ins w:id="313" w:author="Park, Minyoung" w:date="2021-07-19T01:41:00Z">
              <w:r>
                <w:rPr>
                  <w:rFonts w:ascii="Arial-BoldMT" w:hAnsi="Arial-BoldMT"/>
                  <w:color w:val="000000"/>
                  <w:szCs w:val="18"/>
                </w:rPr>
                <w:t>6068</w:t>
              </w:r>
            </w:ins>
            <w:ins w:id="314" w:author="Park, Minyoung" w:date="2021-07-19T01:37:00Z">
              <w:r>
                <w:rPr>
                  <w:rFonts w:ascii="Arial-BoldMT" w:hAnsi="Arial-BoldMT"/>
                  <w:color w:val="000000"/>
                  <w:szCs w:val="18"/>
                </w:rPr>
                <w:t xml:space="preserve">) in </w:t>
              </w:r>
            </w:ins>
            <w:customXmlInsRangeStart w:id="315" w:author="Park, Minyoung" w:date="2021-07-19T01:37:00Z"/>
            <w:sdt>
              <w:sdtPr>
                <w:rPr>
                  <w:rFonts w:ascii="Arial-BoldMT" w:hAnsi="Arial-BoldMT"/>
                  <w:color w:val="000000"/>
                  <w:szCs w:val="18"/>
                </w:rPr>
                <w:alias w:val="Title"/>
                <w:tag w:val=""/>
                <w:id w:val="-1914773454"/>
                <w:placeholder>
                  <w:docPart w:val="89CF2F29A4C941A49B21D7CB0A86547A"/>
                </w:placeholder>
                <w:dataBinding w:prefixMappings="xmlns:ns0='http://purl.org/dc/elements/1.1/' xmlns:ns1='http://schemas.openxmlformats.org/package/2006/metadata/core-properties' " w:xpath="/ns1:coreProperties[1]/ns0:title[1]" w:storeItemID="{6C3C8BC8-F283-45AE-878A-BAB7291924A1}"/>
                <w:text/>
              </w:sdtPr>
              <w:sdtContent>
                <w:customXmlInsRangeEnd w:id="315"/>
                <w:ins w:id="316" w:author="Park, Minyoung" w:date="2021-07-19T01:37:00Z">
                  <w:r>
                    <w:rPr>
                      <w:rFonts w:ascii="Arial-BoldMT" w:hAnsi="Arial-BoldMT"/>
                      <w:color w:val="000000"/>
                      <w:szCs w:val="18"/>
                    </w:rPr>
                    <w:t>doc.: IEEE 802.11-20/287r1</w:t>
                  </w:r>
                </w:ins>
                <w:customXmlInsRangeStart w:id="317" w:author="Park, Minyoung" w:date="2021-07-19T01:37:00Z"/>
              </w:sdtContent>
            </w:sdt>
            <w:customXmlInsRangeEnd w:id="317"/>
          </w:p>
          <w:p w14:paraId="3991B251" w14:textId="14B5CFB9" w:rsidR="0052792A" w:rsidRDefault="0052792A" w:rsidP="0052792A">
            <w:pPr>
              <w:rPr>
                <w:ins w:id="318" w:author="Park, Minyoung" w:date="2021-07-19T01:37:00Z"/>
                <w:rFonts w:ascii="Arial-BoldMT" w:hAnsi="Arial-BoldMT" w:hint="eastAsia"/>
                <w:color w:val="000000"/>
                <w:szCs w:val="18"/>
              </w:rPr>
            </w:pPr>
            <w:customXmlInsRangeStart w:id="319" w:author="Park, Minyoung" w:date="2021-07-19T01:37:00Z"/>
            <w:sdt>
              <w:sdtPr>
                <w:rPr>
                  <w:rFonts w:ascii="Arial-BoldMT" w:hAnsi="Arial-BoldMT"/>
                  <w:color w:val="000000"/>
                  <w:szCs w:val="18"/>
                </w:rPr>
                <w:alias w:val="Comments"/>
                <w:tag w:val=""/>
                <w:id w:val="1107931476"/>
                <w:placeholder>
                  <w:docPart w:val="5D15E509C11B41C8A81EA7DD2FF9320D"/>
                </w:placeholder>
                <w:dataBinding w:prefixMappings="xmlns:ns0='http://purl.org/dc/elements/1.1/' xmlns:ns1='http://schemas.openxmlformats.org/package/2006/metadata/core-properties' " w:xpath="/ns1:coreProperties[1]/ns0:description[1]" w:storeItemID="{6C3C8BC8-F283-45AE-878A-BAB7291924A1}"/>
                <w:text w:multiLine="1"/>
              </w:sdtPr>
              <w:sdtContent>
                <w:customXmlInsRangeEnd w:id="319"/>
                <w:ins w:id="320" w:author="Park, Minyoung" w:date="2021-07-19T01:37:00Z">
                  <w:r>
                    <w:rPr>
                      <w:rFonts w:ascii="Arial-BoldMT" w:hAnsi="Arial-BoldMT"/>
                      <w:color w:val="000000"/>
                      <w:szCs w:val="18"/>
                    </w:rPr>
                    <w:t>[https://mentor.ieee.org/802.11/dcn/21/11-21-0287</w:t>
                  </w:r>
                  <w:r>
                    <w:rPr>
                      <w:rFonts w:ascii="Arial-BoldMT" w:hAnsi="Arial-BoldMT"/>
                      <w:color w:val="000000"/>
                      <w:szCs w:val="18"/>
                    </w:rPr>
                    <w:br/>
                    <w:t>-01-00be-cc34-cr-emlsr-part2.docx]</w:t>
                  </w:r>
                </w:ins>
                <w:customXmlInsRangeStart w:id="321" w:author="Park, Minyoung" w:date="2021-07-19T01:37:00Z"/>
              </w:sdtContent>
            </w:sdt>
            <w:customXmlInsRangeEnd w:id="321"/>
          </w:p>
        </w:tc>
      </w:tr>
      <w:tr w:rsidR="0052792A" w:rsidRPr="00E61BBC" w14:paraId="074C72A9" w14:textId="77777777" w:rsidTr="001C3094">
        <w:trPr>
          <w:ins w:id="322" w:author="Park, Minyoung" w:date="2021-07-19T01:55:00Z"/>
        </w:trPr>
        <w:tc>
          <w:tcPr>
            <w:tcW w:w="623" w:type="dxa"/>
          </w:tcPr>
          <w:p w14:paraId="75F7257D" w14:textId="1030287B" w:rsidR="0052792A" w:rsidRPr="005D0D01" w:rsidRDefault="0052792A" w:rsidP="0052792A">
            <w:pPr>
              <w:rPr>
                <w:ins w:id="323" w:author="Park, Minyoung" w:date="2021-07-19T01:55:00Z"/>
                <w:rFonts w:ascii="Arial" w:hAnsi="Arial" w:cs="Arial"/>
                <w:szCs w:val="18"/>
                <w:rPrChange w:id="324" w:author="Park, Minyoung" w:date="2021-07-19T01:56:00Z">
                  <w:rPr>
                    <w:ins w:id="325" w:author="Park, Minyoung" w:date="2021-07-19T01:55:00Z"/>
                    <w:rFonts w:ascii="Arial" w:hAnsi="Arial" w:cs="Arial"/>
                    <w:szCs w:val="18"/>
                  </w:rPr>
                </w:rPrChange>
              </w:rPr>
            </w:pPr>
            <w:ins w:id="326" w:author="Park, Minyoung" w:date="2021-07-19T01:55:00Z">
              <w:r w:rsidRPr="005D0D01">
                <w:rPr>
                  <w:rFonts w:ascii="Arial" w:hAnsi="Arial" w:cs="Arial"/>
                  <w:szCs w:val="18"/>
                  <w:rPrChange w:id="327" w:author="Park, Minyoung" w:date="2021-07-19T01:56:00Z">
                    <w:rPr>
                      <w:rFonts w:ascii="Arial" w:hAnsi="Arial" w:cs="Arial"/>
                      <w:sz w:val="20"/>
                    </w:rPr>
                  </w:rPrChange>
                </w:rPr>
                <w:lastRenderedPageBreak/>
                <w:t>6346</w:t>
              </w:r>
            </w:ins>
          </w:p>
        </w:tc>
        <w:tc>
          <w:tcPr>
            <w:tcW w:w="1262" w:type="dxa"/>
          </w:tcPr>
          <w:p w14:paraId="25661670" w14:textId="228DBE78" w:rsidR="0052792A" w:rsidRPr="005D0D01" w:rsidRDefault="0052792A" w:rsidP="0052792A">
            <w:pPr>
              <w:rPr>
                <w:ins w:id="328" w:author="Park, Minyoung" w:date="2021-07-19T01:55:00Z"/>
                <w:rFonts w:ascii="Arial" w:hAnsi="Arial" w:cs="Arial"/>
                <w:szCs w:val="18"/>
                <w:rPrChange w:id="329" w:author="Park, Minyoung" w:date="2021-07-19T01:56:00Z">
                  <w:rPr>
                    <w:ins w:id="330" w:author="Park, Minyoung" w:date="2021-07-19T01:55:00Z"/>
                    <w:rFonts w:ascii="Arial" w:hAnsi="Arial" w:cs="Arial"/>
                    <w:szCs w:val="18"/>
                  </w:rPr>
                </w:rPrChange>
              </w:rPr>
            </w:pPr>
            <w:ins w:id="331" w:author="Park, Minyoung" w:date="2021-07-19T01:55:00Z">
              <w:r w:rsidRPr="005D0D01">
                <w:rPr>
                  <w:rFonts w:ascii="Arial" w:hAnsi="Arial" w:cs="Arial"/>
                  <w:szCs w:val="18"/>
                  <w:rPrChange w:id="332" w:author="Park, Minyoung" w:date="2021-07-19T01:56:00Z">
                    <w:rPr>
                      <w:rFonts w:ascii="Arial" w:hAnsi="Arial" w:cs="Arial"/>
                      <w:sz w:val="20"/>
                    </w:rPr>
                  </w:rPrChange>
                </w:rPr>
                <w:t>Minyoung Park</w:t>
              </w:r>
            </w:ins>
          </w:p>
        </w:tc>
        <w:tc>
          <w:tcPr>
            <w:tcW w:w="900" w:type="dxa"/>
          </w:tcPr>
          <w:p w14:paraId="58777B10" w14:textId="5B8057A4" w:rsidR="0052792A" w:rsidRPr="005D0D01" w:rsidRDefault="0052792A" w:rsidP="0052792A">
            <w:pPr>
              <w:rPr>
                <w:ins w:id="333" w:author="Park, Minyoung" w:date="2021-07-19T01:55:00Z"/>
                <w:rFonts w:ascii="Arial" w:hAnsi="Arial" w:cs="Arial"/>
                <w:szCs w:val="18"/>
                <w:rPrChange w:id="334" w:author="Park, Minyoung" w:date="2021-07-19T01:56:00Z">
                  <w:rPr>
                    <w:ins w:id="335" w:author="Park, Minyoung" w:date="2021-07-19T01:55:00Z"/>
                    <w:rFonts w:ascii="Arial" w:hAnsi="Arial" w:cs="Arial"/>
                    <w:szCs w:val="18"/>
                  </w:rPr>
                </w:rPrChange>
              </w:rPr>
            </w:pPr>
            <w:ins w:id="336" w:author="Park, Minyoung" w:date="2021-07-19T01:55:00Z">
              <w:r w:rsidRPr="005D0D01">
                <w:rPr>
                  <w:rFonts w:ascii="Arial" w:hAnsi="Arial" w:cs="Arial"/>
                  <w:szCs w:val="18"/>
                  <w:rPrChange w:id="337" w:author="Park, Minyoung" w:date="2021-07-19T01:56:00Z">
                    <w:rPr>
                      <w:rFonts w:ascii="Arial" w:hAnsi="Arial" w:cs="Arial"/>
                      <w:sz w:val="20"/>
                    </w:rPr>
                  </w:rPrChange>
                </w:rPr>
                <w:t>35.3.15</w:t>
              </w:r>
            </w:ins>
          </w:p>
        </w:tc>
        <w:tc>
          <w:tcPr>
            <w:tcW w:w="810" w:type="dxa"/>
          </w:tcPr>
          <w:p w14:paraId="7AB8ED60" w14:textId="65AF1441" w:rsidR="0052792A" w:rsidRPr="005D0D01" w:rsidRDefault="0052792A" w:rsidP="0052792A">
            <w:pPr>
              <w:rPr>
                <w:ins w:id="338" w:author="Park, Minyoung" w:date="2021-07-19T01:55:00Z"/>
                <w:rFonts w:ascii="Arial" w:hAnsi="Arial" w:cs="Arial"/>
                <w:szCs w:val="18"/>
                <w:rPrChange w:id="339" w:author="Park, Minyoung" w:date="2021-07-19T01:56:00Z">
                  <w:rPr>
                    <w:ins w:id="340" w:author="Park, Minyoung" w:date="2021-07-19T01:55:00Z"/>
                    <w:rFonts w:ascii="Arial" w:hAnsi="Arial" w:cs="Arial"/>
                    <w:szCs w:val="18"/>
                  </w:rPr>
                </w:rPrChange>
              </w:rPr>
            </w:pPr>
            <w:ins w:id="341" w:author="Park, Minyoung" w:date="2021-07-19T01:55:00Z">
              <w:r w:rsidRPr="005D0D01">
                <w:rPr>
                  <w:rFonts w:ascii="Arial" w:hAnsi="Arial" w:cs="Arial"/>
                  <w:szCs w:val="18"/>
                  <w:rPrChange w:id="342" w:author="Park, Minyoung" w:date="2021-07-19T01:56:00Z">
                    <w:rPr>
                      <w:rFonts w:ascii="Arial" w:hAnsi="Arial" w:cs="Arial"/>
                      <w:sz w:val="20"/>
                    </w:rPr>
                  </w:rPrChange>
                </w:rPr>
                <w:t>281.60</w:t>
              </w:r>
            </w:ins>
          </w:p>
        </w:tc>
        <w:tc>
          <w:tcPr>
            <w:tcW w:w="2340" w:type="dxa"/>
          </w:tcPr>
          <w:p w14:paraId="2377708A" w14:textId="08A8EE1D" w:rsidR="0052792A" w:rsidRPr="005D0D01" w:rsidRDefault="0052792A" w:rsidP="0052792A">
            <w:pPr>
              <w:rPr>
                <w:ins w:id="343" w:author="Park, Minyoung" w:date="2021-07-19T01:55:00Z"/>
                <w:rFonts w:ascii="Arial" w:hAnsi="Arial" w:cs="Arial"/>
                <w:szCs w:val="18"/>
                <w:rPrChange w:id="344" w:author="Park, Minyoung" w:date="2021-07-19T01:56:00Z">
                  <w:rPr>
                    <w:ins w:id="345" w:author="Park, Minyoung" w:date="2021-07-19T01:55:00Z"/>
                    <w:rFonts w:ascii="Arial" w:hAnsi="Arial" w:cs="Arial"/>
                    <w:szCs w:val="18"/>
                  </w:rPr>
                </w:rPrChange>
              </w:rPr>
            </w:pPr>
            <w:ins w:id="346" w:author="Park, Minyoung" w:date="2021-07-19T01:55:00Z">
              <w:r w:rsidRPr="005D0D01">
                <w:rPr>
                  <w:rFonts w:ascii="Arial" w:hAnsi="Arial" w:cs="Arial"/>
                  <w:szCs w:val="18"/>
                  <w:rPrChange w:id="347" w:author="Park, Minyoung" w:date="2021-07-19T01:56:00Z">
                    <w:rPr>
                      <w:rFonts w:ascii="Arial" w:hAnsi="Arial" w:cs="Arial"/>
                      <w:sz w:val="20"/>
                    </w:rPr>
                  </w:rPrChange>
                </w:rPr>
                <w:t>The STA that was exchanging frames with the AP in the EMLSR mode may need a transition time going back to the listening operation and this time could be shorter or longer than the EMLSR Delay time that is defined for the MAC padding duration in the initial control frame. A separate field that defines the EMLSR transition time to the listening operation needs to be defined in the spec.</w:t>
              </w:r>
            </w:ins>
          </w:p>
        </w:tc>
        <w:tc>
          <w:tcPr>
            <w:tcW w:w="2070" w:type="dxa"/>
          </w:tcPr>
          <w:p w14:paraId="382530EE" w14:textId="53C3829C" w:rsidR="0052792A" w:rsidRPr="005D0D01" w:rsidRDefault="0052792A" w:rsidP="0052792A">
            <w:pPr>
              <w:rPr>
                <w:ins w:id="348" w:author="Park, Minyoung" w:date="2021-07-19T01:55:00Z"/>
                <w:rFonts w:ascii="Arial" w:hAnsi="Arial" w:cs="Arial"/>
                <w:szCs w:val="18"/>
                <w:rPrChange w:id="349" w:author="Park, Minyoung" w:date="2021-07-19T01:56:00Z">
                  <w:rPr>
                    <w:ins w:id="350" w:author="Park, Minyoung" w:date="2021-07-19T01:55:00Z"/>
                    <w:rFonts w:ascii="Arial" w:hAnsi="Arial" w:cs="Arial"/>
                    <w:szCs w:val="18"/>
                  </w:rPr>
                </w:rPrChange>
              </w:rPr>
            </w:pPr>
            <w:ins w:id="351" w:author="Park, Minyoung" w:date="2021-07-19T01:55:00Z">
              <w:r w:rsidRPr="005D0D01">
                <w:rPr>
                  <w:rFonts w:ascii="Arial" w:hAnsi="Arial" w:cs="Arial"/>
                  <w:szCs w:val="18"/>
                  <w:rPrChange w:id="352" w:author="Park, Minyoung" w:date="2021-07-19T01:56:00Z">
                    <w:rPr>
                      <w:rFonts w:ascii="Arial" w:hAnsi="Arial" w:cs="Arial"/>
                      <w:sz w:val="20"/>
                    </w:rPr>
                  </w:rPrChange>
                </w:rPr>
                <w:t>As in the comment.</w:t>
              </w:r>
            </w:ins>
          </w:p>
        </w:tc>
        <w:tc>
          <w:tcPr>
            <w:tcW w:w="2072" w:type="dxa"/>
          </w:tcPr>
          <w:p w14:paraId="61F0B3E1" w14:textId="77777777" w:rsidR="0052792A" w:rsidRDefault="0052792A" w:rsidP="0052792A">
            <w:pPr>
              <w:rPr>
                <w:ins w:id="353" w:author="Park, Minyoung" w:date="2021-07-19T01:56:00Z"/>
                <w:rFonts w:ascii="Arial-BoldMT" w:hAnsi="Arial-BoldMT" w:hint="eastAsia"/>
                <w:color w:val="000000"/>
                <w:szCs w:val="18"/>
              </w:rPr>
            </w:pPr>
            <w:ins w:id="354" w:author="Park, Minyoung" w:date="2021-07-19T01:56:00Z">
              <w:r>
                <w:rPr>
                  <w:rFonts w:ascii="Arial-BoldMT" w:hAnsi="Arial-BoldMT"/>
                  <w:color w:val="000000"/>
                  <w:szCs w:val="18"/>
                </w:rPr>
                <w:t>Revised.</w:t>
              </w:r>
            </w:ins>
          </w:p>
          <w:p w14:paraId="6A31B533" w14:textId="77777777" w:rsidR="0052792A" w:rsidRDefault="0052792A" w:rsidP="0052792A">
            <w:pPr>
              <w:rPr>
                <w:ins w:id="355" w:author="Park, Minyoung" w:date="2021-07-19T01:56:00Z"/>
                <w:rFonts w:ascii="Arial-BoldMT" w:hAnsi="Arial-BoldMT" w:hint="eastAsia"/>
                <w:color w:val="000000"/>
                <w:szCs w:val="18"/>
              </w:rPr>
            </w:pPr>
          </w:p>
          <w:p w14:paraId="1001460A" w14:textId="6871D904" w:rsidR="0052792A" w:rsidRDefault="0052792A" w:rsidP="0052792A">
            <w:pPr>
              <w:rPr>
                <w:ins w:id="356" w:author="Park, Minyoung" w:date="2021-07-19T01:56:00Z"/>
                <w:rFonts w:ascii="Arial-BoldMT" w:hAnsi="Arial-BoldMT" w:hint="eastAsia"/>
                <w:color w:val="000000"/>
                <w:szCs w:val="18"/>
              </w:rPr>
            </w:pPr>
            <w:ins w:id="357" w:author="Park, Minyoung" w:date="2021-07-19T01:56:00Z">
              <w:r>
                <w:rPr>
                  <w:rFonts w:ascii="Arial-BoldMT" w:hAnsi="Arial-BoldMT"/>
                  <w:color w:val="000000"/>
                  <w:szCs w:val="18"/>
                </w:rPr>
                <w:t xml:space="preserve">Agree in principle. </w:t>
              </w:r>
            </w:ins>
            <w:ins w:id="358" w:author="Park, Minyoung" w:date="2021-07-19T01:58:00Z">
              <w:r>
                <w:rPr>
                  <w:rFonts w:ascii="Arial-BoldMT" w:hAnsi="Arial-BoldMT"/>
                  <w:color w:val="000000"/>
                  <w:szCs w:val="18"/>
                </w:rPr>
                <w:t xml:space="preserve">Defined </w:t>
              </w:r>
            </w:ins>
            <w:ins w:id="359" w:author="Park, Minyoung" w:date="2021-07-19T01:57:00Z">
              <w:r>
                <w:rPr>
                  <w:rFonts w:ascii="Arial-BoldMT" w:hAnsi="Arial-BoldMT"/>
                  <w:color w:val="000000"/>
                  <w:szCs w:val="18"/>
                </w:rPr>
                <w:t xml:space="preserve">EMLSR Transition Delay subfield </w:t>
              </w:r>
            </w:ins>
            <w:ins w:id="360" w:author="Park, Minyoung" w:date="2021-07-19T01:58:00Z">
              <w:r>
                <w:rPr>
                  <w:rFonts w:ascii="Arial-BoldMT" w:hAnsi="Arial-BoldMT"/>
                  <w:color w:val="000000"/>
                  <w:szCs w:val="18"/>
                </w:rPr>
                <w:t xml:space="preserve">in the </w:t>
              </w:r>
              <w:r w:rsidRPr="00EC1E88">
                <w:rPr>
                  <w:rFonts w:ascii="Arial-BoldMT" w:hAnsi="Arial-BoldMT"/>
                  <w:color w:val="000000"/>
                  <w:szCs w:val="18"/>
                </w:rPr>
                <w:t>EML Capabilities subfield</w:t>
              </w:r>
            </w:ins>
            <w:ins w:id="361" w:author="Park, Minyoung" w:date="2021-07-19T01:56:00Z">
              <w:r>
                <w:rPr>
                  <w:rFonts w:ascii="Arial-BoldMT" w:hAnsi="Arial-BoldMT"/>
                  <w:color w:val="000000"/>
                  <w:szCs w:val="18"/>
                </w:rPr>
                <w:t xml:space="preserve"> </w:t>
              </w:r>
            </w:ins>
            <w:ins w:id="362" w:author="Park, Minyoung" w:date="2021-07-19T01:59:00Z">
              <w:r>
                <w:rPr>
                  <w:rFonts w:ascii="Arial-BoldMT" w:hAnsi="Arial-BoldMT"/>
                  <w:color w:val="000000"/>
                  <w:szCs w:val="18"/>
                </w:rPr>
                <w:t xml:space="preserve">and the corresponding procedure </w:t>
              </w:r>
            </w:ins>
            <w:ins w:id="363" w:author="Park, Minyoung" w:date="2021-07-19T01:56:00Z">
              <w:r>
                <w:rPr>
                  <w:rFonts w:ascii="Arial-BoldMT" w:hAnsi="Arial-BoldMT"/>
                  <w:color w:val="000000"/>
                  <w:szCs w:val="18"/>
                </w:rPr>
                <w:t>to the subclause.</w:t>
              </w:r>
            </w:ins>
            <w:ins w:id="364" w:author="Park, Minyoung" w:date="2021-07-19T02:21:00Z">
              <w:r w:rsidR="00DE061B">
                <w:rPr>
                  <w:rFonts w:ascii="Arial-BoldMT" w:hAnsi="Arial-BoldMT"/>
                  <w:color w:val="000000"/>
                  <w:szCs w:val="18"/>
                </w:rPr>
                <w:t xml:space="preserve"> Also renamed the </w:t>
              </w:r>
              <w:r w:rsidR="00595DD7">
                <w:rPr>
                  <w:rFonts w:ascii="Arial-BoldMT" w:hAnsi="Arial-BoldMT"/>
                  <w:color w:val="000000"/>
                  <w:szCs w:val="18"/>
                </w:rPr>
                <w:t>EMLSR Delay subfield to the EMLSR Padding Delay subfield.</w:t>
              </w:r>
            </w:ins>
          </w:p>
          <w:p w14:paraId="1BE89F50" w14:textId="77777777" w:rsidR="0052792A" w:rsidRDefault="0052792A" w:rsidP="0052792A">
            <w:pPr>
              <w:rPr>
                <w:ins w:id="365" w:author="Park, Minyoung" w:date="2021-07-19T01:56:00Z"/>
                <w:rFonts w:ascii="Arial-BoldMT" w:hAnsi="Arial-BoldMT" w:hint="eastAsia"/>
                <w:color w:val="000000"/>
                <w:szCs w:val="18"/>
              </w:rPr>
            </w:pPr>
          </w:p>
          <w:p w14:paraId="463483F3" w14:textId="552C6A17" w:rsidR="0052792A" w:rsidRDefault="0052792A" w:rsidP="0052792A">
            <w:pPr>
              <w:rPr>
                <w:ins w:id="366" w:author="Park, Minyoung" w:date="2021-07-19T01:56:00Z"/>
                <w:rFonts w:ascii="Arial-BoldMT" w:hAnsi="Arial-BoldMT" w:hint="eastAsia"/>
                <w:color w:val="000000"/>
                <w:szCs w:val="18"/>
              </w:rPr>
            </w:pPr>
            <w:proofErr w:type="spellStart"/>
            <w:ins w:id="367" w:author="Park, Minyoung" w:date="2021-07-19T01:56: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w:t>
              </w:r>
              <w:r>
                <w:rPr>
                  <w:rFonts w:ascii="Arial-BoldMT" w:hAnsi="Arial-BoldMT"/>
                  <w:color w:val="000000"/>
                  <w:szCs w:val="18"/>
                </w:rPr>
                <w:t>346</w:t>
              </w:r>
              <w:r>
                <w:rPr>
                  <w:rFonts w:ascii="Arial-BoldMT" w:hAnsi="Arial-BoldMT"/>
                  <w:color w:val="000000"/>
                  <w:szCs w:val="18"/>
                </w:rPr>
                <w:t xml:space="preserve">) in </w:t>
              </w:r>
            </w:ins>
            <w:customXmlInsRangeStart w:id="368" w:author="Park, Minyoung" w:date="2021-07-19T01:56:00Z"/>
            <w:sdt>
              <w:sdtPr>
                <w:rPr>
                  <w:rFonts w:ascii="Arial-BoldMT" w:hAnsi="Arial-BoldMT"/>
                  <w:color w:val="000000"/>
                  <w:szCs w:val="18"/>
                </w:rPr>
                <w:alias w:val="Title"/>
                <w:tag w:val=""/>
                <w:id w:val="1916210099"/>
                <w:placeholder>
                  <w:docPart w:val="1A90D0031249412EBF5D292042505551"/>
                </w:placeholder>
                <w:dataBinding w:prefixMappings="xmlns:ns0='http://purl.org/dc/elements/1.1/' xmlns:ns1='http://schemas.openxmlformats.org/package/2006/metadata/core-properties' " w:xpath="/ns1:coreProperties[1]/ns0:title[1]" w:storeItemID="{6C3C8BC8-F283-45AE-878A-BAB7291924A1}"/>
                <w:text/>
              </w:sdtPr>
              <w:sdtContent>
                <w:customXmlInsRangeEnd w:id="368"/>
                <w:ins w:id="369" w:author="Park, Minyoung" w:date="2021-07-19T01:56:00Z">
                  <w:r>
                    <w:rPr>
                      <w:rFonts w:ascii="Arial-BoldMT" w:hAnsi="Arial-BoldMT"/>
                      <w:color w:val="000000"/>
                      <w:szCs w:val="18"/>
                    </w:rPr>
                    <w:t>doc.: IEEE 802.11-20/287r1</w:t>
                  </w:r>
                </w:ins>
                <w:customXmlInsRangeStart w:id="370" w:author="Park, Minyoung" w:date="2021-07-19T01:56:00Z"/>
              </w:sdtContent>
            </w:sdt>
            <w:customXmlInsRangeEnd w:id="370"/>
          </w:p>
          <w:p w14:paraId="05D2E94A" w14:textId="67B6CA7B" w:rsidR="0052792A" w:rsidRDefault="0052792A" w:rsidP="0052792A">
            <w:pPr>
              <w:rPr>
                <w:ins w:id="371" w:author="Park, Minyoung" w:date="2021-07-19T01:55:00Z"/>
                <w:rFonts w:ascii="Arial-BoldMT" w:hAnsi="Arial-BoldMT"/>
                <w:color w:val="000000"/>
                <w:szCs w:val="18"/>
              </w:rPr>
            </w:pPr>
            <w:customXmlInsRangeStart w:id="372" w:author="Park, Minyoung" w:date="2021-07-19T01:56:00Z"/>
            <w:sdt>
              <w:sdtPr>
                <w:rPr>
                  <w:rFonts w:ascii="Arial-BoldMT" w:hAnsi="Arial-BoldMT"/>
                  <w:color w:val="000000"/>
                  <w:szCs w:val="18"/>
                </w:rPr>
                <w:alias w:val="Comments"/>
                <w:tag w:val=""/>
                <w:id w:val="644004618"/>
                <w:placeholder>
                  <w:docPart w:val="E57F176C410E419CA6628FE5C8B87BDC"/>
                </w:placeholder>
                <w:dataBinding w:prefixMappings="xmlns:ns0='http://purl.org/dc/elements/1.1/' xmlns:ns1='http://schemas.openxmlformats.org/package/2006/metadata/core-properties' " w:xpath="/ns1:coreProperties[1]/ns0:description[1]" w:storeItemID="{6C3C8BC8-F283-45AE-878A-BAB7291924A1}"/>
                <w:text w:multiLine="1"/>
              </w:sdtPr>
              <w:sdtContent>
                <w:customXmlInsRangeEnd w:id="372"/>
                <w:ins w:id="373" w:author="Park, Minyoung" w:date="2021-07-19T01:56:00Z">
                  <w:r>
                    <w:rPr>
                      <w:rFonts w:ascii="Arial-BoldMT" w:hAnsi="Arial-BoldMT"/>
                      <w:color w:val="000000"/>
                      <w:szCs w:val="18"/>
                    </w:rPr>
                    <w:t>[https://mentor.ieee.org/802.11/dcn/21/11-21-0287</w:t>
                  </w:r>
                  <w:r>
                    <w:rPr>
                      <w:rFonts w:ascii="Arial-BoldMT" w:hAnsi="Arial-BoldMT"/>
                      <w:color w:val="000000"/>
                      <w:szCs w:val="18"/>
                    </w:rPr>
                    <w:br/>
                    <w:t>-01-00be-cc34-cr-emlsr-part2.docx]</w:t>
                  </w:r>
                </w:ins>
                <w:customXmlInsRangeStart w:id="374" w:author="Park, Minyoung" w:date="2021-07-19T01:56:00Z"/>
              </w:sdtContent>
            </w:sdt>
            <w:customXmlInsRangeEnd w:id="374"/>
          </w:p>
        </w:tc>
      </w:tr>
    </w:tbl>
    <w:p w14:paraId="034B40A2" w14:textId="2DE7F5BD" w:rsidR="00470772" w:rsidRDefault="00470772" w:rsidP="00CE4BAA">
      <w:pPr>
        <w:rPr>
          <w:rFonts w:ascii="Arial-BoldMT" w:hAnsi="Arial-BoldMT" w:hint="eastAsia"/>
          <w:b/>
          <w:bCs/>
          <w:color w:val="000000"/>
          <w:sz w:val="20"/>
        </w:rPr>
      </w:pPr>
    </w:p>
    <w:p w14:paraId="36CB1453" w14:textId="3B74A2E4" w:rsidR="00E61BBC" w:rsidRDefault="00E61BBC" w:rsidP="00CE4BAA">
      <w:pPr>
        <w:rPr>
          <w:rFonts w:ascii="Arial-BoldMT" w:hAnsi="Arial-BoldMT" w:hint="eastAsia"/>
          <w:b/>
          <w:bCs/>
          <w:color w:val="000000"/>
          <w:sz w:val="20"/>
        </w:rPr>
      </w:pPr>
    </w:p>
    <w:p w14:paraId="0499D348" w14:textId="77777777" w:rsidR="00881F44" w:rsidRDefault="00881F44" w:rsidP="00CE4BAA">
      <w:pPr>
        <w:rPr>
          <w:rFonts w:ascii="Arial-BoldMT" w:hAnsi="Arial-BoldMT" w:hint="eastAsia"/>
          <w:b/>
          <w:bCs/>
          <w:color w:val="000000"/>
          <w:sz w:val="20"/>
        </w:rPr>
      </w:pPr>
    </w:p>
    <w:p w14:paraId="1207CB1D" w14:textId="55F0D1C5" w:rsidR="00E61BBC" w:rsidRDefault="001C3094" w:rsidP="00CE4BAA">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Subclause 35.3.1</w:t>
      </w:r>
      <w:r w:rsidR="008B78BC">
        <w:rPr>
          <w:rFonts w:ascii="Arial-BoldMT" w:hAnsi="Arial-BoldMT"/>
          <w:b/>
          <w:bCs/>
          <w:color w:val="000000"/>
          <w:sz w:val="20"/>
          <w:highlight w:val="yellow"/>
        </w:rPr>
        <w:t>5</w:t>
      </w:r>
      <w:r w:rsidR="00BB06E5">
        <w:rPr>
          <w:rFonts w:ascii="Arial-BoldMT" w:hAnsi="Arial-BoldMT"/>
          <w:b/>
          <w:bCs/>
          <w:color w:val="000000"/>
          <w:sz w:val="20"/>
          <w:highlight w:val="yellow"/>
        </w:rPr>
        <w:t xml:space="preserve"> </w:t>
      </w:r>
      <w:r w:rsidRPr="00DC5E4C">
        <w:rPr>
          <w:rFonts w:ascii="Arial-BoldMT" w:hAnsi="Arial-BoldMT"/>
          <w:b/>
          <w:bCs/>
          <w:color w:val="000000"/>
          <w:sz w:val="20"/>
          <w:highlight w:val="yellow"/>
        </w:rPr>
        <w:t>:</w:t>
      </w:r>
    </w:p>
    <w:p w14:paraId="11138414" w14:textId="77777777" w:rsidR="00F37E60" w:rsidRDefault="00F37E60" w:rsidP="00355802">
      <w:pPr>
        <w:jc w:val="both"/>
        <w:rPr>
          <w:ins w:id="375" w:author="Park, Minyoung" w:date="2021-01-26T16:52:00Z"/>
          <w:rFonts w:ascii="Arial-BoldMT" w:hAnsi="Arial-BoldMT" w:hint="eastAsia"/>
          <w:b/>
          <w:bCs/>
          <w:color w:val="000000"/>
          <w:sz w:val="20"/>
        </w:rPr>
      </w:pPr>
    </w:p>
    <w:p w14:paraId="0AF7DEC2" w14:textId="153AFC39" w:rsidR="000835C1" w:rsidRDefault="000835C1" w:rsidP="00355802">
      <w:pPr>
        <w:jc w:val="both"/>
        <w:rPr>
          <w:rFonts w:ascii="Arial-BoldMT" w:hAnsi="Arial-BoldMT" w:hint="eastAsia"/>
          <w:b/>
          <w:bCs/>
          <w:color w:val="000000"/>
          <w:sz w:val="20"/>
        </w:rPr>
      </w:pPr>
      <w:r w:rsidRPr="000835C1">
        <w:rPr>
          <w:rFonts w:ascii="Arial-BoldMT" w:hAnsi="Arial-BoldMT"/>
          <w:b/>
          <w:bCs/>
          <w:color w:val="000000"/>
          <w:sz w:val="20"/>
        </w:rPr>
        <w:t>35.3.1</w:t>
      </w:r>
      <w:r w:rsidR="00800546">
        <w:rPr>
          <w:rFonts w:ascii="Arial-BoldMT" w:hAnsi="Arial-BoldMT"/>
          <w:b/>
          <w:bCs/>
          <w:color w:val="000000"/>
          <w:sz w:val="20"/>
        </w:rPr>
        <w:t>5</w:t>
      </w:r>
      <w:r w:rsidRPr="000835C1">
        <w:rPr>
          <w:rFonts w:ascii="Arial-BoldMT" w:hAnsi="Arial-BoldMT"/>
          <w:b/>
          <w:bCs/>
          <w:color w:val="000000"/>
          <w:sz w:val="20"/>
        </w:rPr>
        <w:t xml:space="preserve"> Enhanced multi-link single radio operation</w:t>
      </w:r>
    </w:p>
    <w:p w14:paraId="0EA6F01E" w14:textId="4EC70754" w:rsidR="000835C1" w:rsidRDefault="000835C1" w:rsidP="00800546">
      <w:pPr>
        <w:rPr>
          <w:rFonts w:ascii="TimesNewRomanPSMT" w:hAnsi="TimesNewRomanPSMT"/>
          <w:color w:val="000000"/>
          <w:sz w:val="20"/>
        </w:rPr>
      </w:pPr>
      <w:r w:rsidRPr="000835C1">
        <w:rPr>
          <w:rFonts w:ascii="Arial-BoldMT" w:hAnsi="Arial-BoldMT"/>
          <w:b/>
          <w:bCs/>
          <w:color w:val="000000"/>
          <w:sz w:val="20"/>
        </w:rPr>
        <w:br/>
      </w:r>
      <w:r w:rsidR="00800546">
        <w:rPr>
          <w:rFonts w:ascii="TimesNewRomanPSMT" w:hAnsi="TimesNewRomanPSMT"/>
          <w:color w:val="000000"/>
          <w:sz w:val="20"/>
        </w:rPr>
        <w:t>…</w:t>
      </w:r>
    </w:p>
    <w:p w14:paraId="6CC907A0" w14:textId="6DF787A5" w:rsidR="005E521F" w:rsidRDefault="000835C1" w:rsidP="005441C0">
      <w:pPr>
        <w:rPr>
          <w:rFonts w:ascii="TimesNewRomanPSMT" w:hAnsi="TimesNewRomanPSMT"/>
          <w:color w:val="000000"/>
          <w:sz w:val="20"/>
        </w:rPr>
      </w:pPr>
      <w:r w:rsidRPr="000835C1">
        <w:rPr>
          <w:rFonts w:ascii="TimesNewRomanPSMT" w:hAnsi="TimesNewRomanPSMT"/>
          <w:color w:val="000000"/>
          <w:sz w:val="20"/>
        </w:rPr>
        <w:br/>
        <w:t>When a non-AP MLD is operating in the EMLSR mode with an AP MLD supporting the EMLSR mode the</w:t>
      </w:r>
      <w:r w:rsidR="005441C0">
        <w:rPr>
          <w:rFonts w:ascii="TimesNewRomanPSMT" w:hAnsi="TimesNewRomanPSMT"/>
          <w:color w:val="000000"/>
          <w:sz w:val="20"/>
        </w:rPr>
        <w:t xml:space="preserve"> </w:t>
      </w:r>
      <w:r w:rsidRPr="000835C1">
        <w:rPr>
          <w:rFonts w:ascii="TimesNewRomanPSMT" w:hAnsi="TimesNewRomanPSMT"/>
          <w:color w:val="000000"/>
          <w:sz w:val="20"/>
        </w:rPr>
        <w:t>following applies:</w:t>
      </w:r>
    </w:p>
    <w:p w14:paraId="10539439" w14:textId="77777777" w:rsidR="000835C1" w:rsidRDefault="000835C1" w:rsidP="00355802">
      <w:pPr>
        <w:jc w:val="both"/>
        <w:rPr>
          <w:sz w:val="20"/>
          <w:szCs w:val="24"/>
        </w:rPr>
      </w:pPr>
    </w:p>
    <w:p w14:paraId="7251B818" w14:textId="35F92442" w:rsidR="000835C1" w:rsidRDefault="000835C1" w:rsidP="00C235C1">
      <w:pPr>
        <w:rPr>
          <w:rFonts w:ascii="TimesNewRomanPSMT" w:hAnsi="TimesNewRomanPSMT"/>
          <w:color w:val="000000"/>
          <w:sz w:val="20"/>
        </w:rPr>
      </w:pPr>
      <w:r w:rsidRPr="000835C1">
        <w:rPr>
          <w:rFonts w:ascii="TimesNewRomanPSMT" w:hAnsi="TimesNewRomanPSMT"/>
          <w:color w:val="000000"/>
          <w:sz w:val="20"/>
        </w:rPr>
        <w:t xml:space="preserve">— The non-AP MLD shall be able to listen on the </w:t>
      </w:r>
      <w:del w:id="376" w:author="Park, Minyoung" w:date="2021-07-12T21:39:00Z">
        <w:r w:rsidRPr="000835C1" w:rsidDel="00A908C3">
          <w:rPr>
            <w:rFonts w:ascii="TimesNewRomanPSMT" w:hAnsi="TimesNewRomanPSMT"/>
            <w:color w:val="000000"/>
            <w:sz w:val="20"/>
          </w:rPr>
          <w:delText xml:space="preserve">enabled </w:delText>
        </w:r>
      </w:del>
      <w:ins w:id="377" w:author="Park, Minyoung" w:date="2021-07-12T21:39:00Z">
        <w:r w:rsidR="00A908C3">
          <w:rPr>
            <w:rFonts w:ascii="TimesNewRomanPSMT" w:hAnsi="TimesNewRomanPSMT"/>
            <w:color w:val="000000"/>
            <w:sz w:val="20"/>
          </w:rPr>
          <w:t xml:space="preserve">EMLSR </w:t>
        </w:r>
      </w:ins>
      <w:r w:rsidRPr="000835C1">
        <w:rPr>
          <w:rFonts w:ascii="TimesNewRomanPSMT" w:hAnsi="TimesNewRomanPSMT"/>
          <w:color w:val="000000"/>
          <w:sz w:val="20"/>
        </w:rPr>
        <w:t>links, by having its affiliated STA(s)</w:t>
      </w:r>
      <w:r>
        <w:rPr>
          <w:rFonts w:ascii="TimesNewRomanPSMT" w:hAnsi="TimesNewRomanPSMT"/>
          <w:color w:val="000000"/>
          <w:sz w:val="20"/>
        </w:rPr>
        <w:t xml:space="preserve"> </w:t>
      </w:r>
      <w:r w:rsidRPr="000835C1">
        <w:rPr>
          <w:rFonts w:ascii="TimesNewRomanPSMT" w:hAnsi="TimesNewRomanPSMT"/>
          <w:color w:val="000000"/>
          <w:sz w:val="20"/>
        </w:rPr>
        <w:t>corresponding to those links in the awake state. The listening operation includes CCA and receiving</w:t>
      </w:r>
      <w:r>
        <w:rPr>
          <w:rFonts w:ascii="TimesNewRomanPSMT" w:hAnsi="TimesNewRomanPSMT"/>
          <w:color w:val="000000"/>
          <w:sz w:val="20"/>
        </w:rPr>
        <w:t xml:space="preserve"> </w:t>
      </w:r>
      <w:r w:rsidRPr="000835C1">
        <w:rPr>
          <w:rFonts w:ascii="TimesNewRomanPSMT" w:hAnsi="TimesNewRomanPSMT"/>
          <w:color w:val="000000"/>
          <w:sz w:val="20"/>
        </w:rPr>
        <w:t xml:space="preserve">the initial Control frame of </w:t>
      </w:r>
      <w:del w:id="378"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379"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380"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 xml:space="preserve">that is initiated by </w:t>
      </w:r>
      <w:del w:id="381" w:author="Park, Minyoung" w:date="2021-03-19T09:30:00Z">
        <w:r w:rsidRPr="000835C1" w:rsidDel="00356D2A">
          <w:rPr>
            <w:rFonts w:ascii="TimesNewRomanPSMT" w:hAnsi="TimesNewRomanPSMT"/>
            <w:color w:val="000000"/>
            <w:sz w:val="20"/>
          </w:rPr>
          <w:delText xml:space="preserve">an </w:delText>
        </w:r>
      </w:del>
      <w:ins w:id="382" w:author="Park, Minyoung" w:date="2021-03-19T09:30:00Z">
        <w:r w:rsidR="00356D2A">
          <w:rPr>
            <w:rFonts w:ascii="TimesNewRomanPSMT" w:hAnsi="TimesNewRomanPSMT"/>
            <w:color w:val="000000"/>
            <w:sz w:val="20"/>
          </w:rPr>
          <w:t>the</w:t>
        </w:r>
        <w:r w:rsidR="00356D2A" w:rsidRPr="000835C1">
          <w:rPr>
            <w:rFonts w:ascii="TimesNewRomanPSMT" w:hAnsi="TimesNewRomanPSMT"/>
            <w:color w:val="000000"/>
            <w:sz w:val="20"/>
          </w:rPr>
          <w:t xml:space="preserve"> </w:t>
        </w:r>
      </w:ins>
      <w:r w:rsidRPr="000835C1">
        <w:rPr>
          <w:rFonts w:ascii="TimesNewRomanPSMT" w:hAnsi="TimesNewRomanPSMT"/>
          <w:color w:val="000000"/>
          <w:sz w:val="20"/>
        </w:rPr>
        <w:t>AP MLD.</w:t>
      </w:r>
      <w:ins w:id="383" w:author="Park, Minyoung" w:date="2021-02-19T15:17:00Z">
        <w:r w:rsidR="007D7381">
          <w:rPr>
            <w:rFonts w:ascii="TimesNewRomanPSMT" w:hAnsi="TimesNewRomanPSMT"/>
            <w:color w:val="000000"/>
            <w:sz w:val="20"/>
          </w:rPr>
          <w:t xml:space="preserve"> (#2337</w:t>
        </w:r>
      </w:ins>
      <w:ins w:id="384" w:author="Park, Minyoung" w:date="2021-07-19T01:44:00Z">
        <w:r w:rsidR="005B18A6">
          <w:rPr>
            <w:rFonts w:ascii="TimesNewRomanPSMT" w:hAnsi="TimesNewRomanPSMT"/>
            <w:color w:val="000000"/>
            <w:sz w:val="20"/>
          </w:rPr>
          <w:t>, 6343</w:t>
        </w:r>
      </w:ins>
      <w:ins w:id="385" w:author="Park, Minyoung" w:date="2021-02-19T15:17:00Z">
        <w:r w:rsidR="007D7381">
          <w:rPr>
            <w:rFonts w:ascii="TimesNewRomanPSMT" w:hAnsi="TimesNewRomanPSMT"/>
            <w:color w:val="000000"/>
            <w:sz w:val="20"/>
          </w:rPr>
          <w:t>)</w:t>
        </w:r>
      </w:ins>
    </w:p>
    <w:p w14:paraId="44EE694F" w14:textId="7C76AE44"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The initial Control frame of </w:t>
      </w:r>
      <w:del w:id="386"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387"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388"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shall be sent in the OFDM PPDU or non-HT</w:t>
      </w:r>
      <w:r>
        <w:rPr>
          <w:rFonts w:ascii="TimesNewRomanPSMT" w:hAnsi="TimesNewRomanPSMT"/>
          <w:color w:val="000000"/>
          <w:sz w:val="20"/>
        </w:rPr>
        <w:t xml:space="preserve"> </w:t>
      </w:r>
      <w:r w:rsidRPr="000835C1">
        <w:rPr>
          <w:rFonts w:ascii="TimesNewRomanPSMT" w:hAnsi="TimesNewRomanPSMT"/>
          <w:color w:val="000000"/>
          <w:sz w:val="20"/>
        </w:rPr>
        <w:t>duplicate PPDU format using a rate of 6 Mbps, 12 Mbps, or 24 Mbps.</w:t>
      </w:r>
      <w:ins w:id="389" w:author="Park, Minyoung" w:date="2021-02-19T15:17:00Z">
        <w:r w:rsidR="007D7381">
          <w:rPr>
            <w:rFonts w:ascii="TimesNewRomanPSMT" w:hAnsi="TimesNewRomanPSMT"/>
            <w:color w:val="000000"/>
            <w:sz w:val="20"/>
          </w:rPr>
          <w:t xml:space="preserve"> (#2337</w:t>
        </w:r>
      </w:ins>
      <w:ins w:id="390" w:author="Park, Minyoung" w:date="2021-07-19T01:44:00Z">
        <w:r w:rsidR="005B18A6">
          <w:rPr>
            <w:rFonts w:ascii="TimesNewRomanPSMT" w:hAnsi="TimesNewRomanPSMT"/>
            <w:color w:val="000000"/>
            <w:sz w:val="20"/>
          </w:rPr>
          <w:t>, 6343</w:t>
        </w:r>
      </w:ins>
      <w:ins w:id="391" w:author="Park, Minyoung" w:date="2021-02-19T15:17:00Z">
        <w:r w:rsidR="007D7381">
          <w:rPr>
            <w:rFonts w:ascii="TimesNewRomanPSMT" w:hAnsi="TimesNewRomanPSMT"/>
            <w:color w:val="000000"/>
            <w:sz w:val="20"/>
          </w:rPr>
          <w:t>)</w:t>
        </w:r>
      </w:ins>
    </w:p>
    <w:p w14:paraId="194CDF1F" w14:textId="0BA0CDEC"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w:t>
      </w:r>
      <w:r w:rsidR="00800546" w:rsidRPr="00800546">
        <w:rPr>
          <w:rFonts w:ascii="TimesNewRomanPSMT" w:hAnsi="TimesNewRomanPSMT"/>
          <w:color w:val="000000"/>
          <w:sz w:val="20"/>
        </w:rPr>
        <w:t>The initial Control frame shall be an MU-RTS Trigger frame or a BSRP Trigger frame.</w:t>
      </w:r>
      <w:r w:rsidR="00800546">
        <w:rPr>
          <w:rFonts w:ascii="TimesNewRomanPSMT" w:hAnsi="TimesNewRomanPSMT"/>
          <w:color w:val="000000"/>
          <w:sz w:val="20"/>
        </w:rPr>
        <w:t xml:space="preserve"> </w:t>
      </w:r>
      <w:r w:rsidR="00800546" w:rsidRPr="00800546">
        <w:rPr>
          <w:rFonts w:ascii="TimesNewRomanPSMT" w:hAnsi="TimesNewRomanPSMT"/>
          <w:color w:val="218A21"/>
          <w:sz w:val="20"/>
        </w:rPr>
        <w:t>(#1582)</w:t>
      </w:r>
      <w:r w:rsidR="00800546" w:rsidRPr="00800546">
        <w:rPr>
          <w:rFonts w:ascii="TimesNewRomanPSMT" w:hAnsi="TimesNewRomanPSMT"/>
          <w:color w:val="000000"/>
          <w:sz w:val="20"/>
        </w:rPr>
        <w:t>Reception of MU-RTS and BSRP Trigger frames is mandatory for a non-AP MLD that is in</w:t>
      </w:r>
      <w:r w:rsidR="00800546">
        <w:rPr>
          <w:rFonts w:ascii="TimesNewRomanPSMT" w:hAnsi="TimesNewRomanPSMT"/>
          <w:color w:val="000000"/>
          <w:sz w:val="20"/>
        </w:rPr>
        <w:t xml:space="preserve"> </w:t>
      </w:r>
      <w:r w:rsidR="00800546" w:rsidRPr="00800546">
        <w:rPr>
          <w:rFonts w:ascii="TimesNewRomanPSMT" w:hAnsi="TimesNewRomanPSMT"/>
          <w:color w:val="000000"/>
          <w:sz w:val="20"/>
        </w:rPr>
        <w:t>the EMLSR mode. The number of spatial streams for the response to the BSRP Trigger frame shall</w:t>
      </w:r>
      <w:r w:rsidR="00800546">
        <w:rPr>
          <w:rFonts w:ascii="TimesNewRomanPSMT" w:hAnsi="TimesNewRomanPSMT"/>
          <w:color w:val="000000"/>
          <w:sz w:val="20"/>
        </w:rPr>
        <w:t xml:space="preserve"> </w:t>
      </w:r>
      <w:r w:rsidR="00800546" w:rsidRPr="00800546">
        <w:rPr>
          <w:rFonts w:ascii="TimesNewRomanPSMT" w:hAnsi="TimesNewRomanPSMT"/>
          <w:color w:val="000000"/>
          <w:sz w:val="20"/>
        </w:rPr>
        <w:t>be limited to one.</w:t>
      </w:r>
    </w:p>
    <w:p w14:paraId="34C3A74F" w14:textId="09D3E284" w:rsidR="000835C1" w:rsidRDefault="000835C1" w:rsidP="00C235C1">
      <w:pPr>
        <w:rPr>
          <w:rFonts w:ascii="TimesNewRomanPSMT" w:hAnsi="TimesNewRomanPSMT"/>
          <w:color w:val="000000"/>
          <w:sz w:val="20"/>
        </w:rPr>
      </w:pPr>
      <w:r w:rsidRPr="000835C1">
        <w:rPr>
          <w:rFonts w:ascii="TimesNewRomanPSMT" w:hAnsi="TimesNewRomanPSMT"/>
          <w:color w:val="000000"/>
          <w:sz w:val="20"/>
        </w:rPr>
        <w:br/>
      </w:r>
      <w:r w:rsidR="00800546" w:rsidRPr="000835C1">
        <w:rPr>
          <w:rFonts w:ascii="TimesNewRomanPSMT" w:hAnsi="TimesNewRomanPSMT"/>
          <w:color w:val="000000"/>
          <w:sz w:val="20"/>
        </w:rPr>
        <w:t>—</w:t>
      </w:r>
      <w:r w:rsidR="00800546" w:rsidRPr="00800546">
        <w:rPr>
          <w:rFonts w:ascii="TimesNewRomanPSMT" w:hAnsi="TimesNewRomanPSMT"/>
          <w:color w:val="218A21"/>
          <w:sz w:val="20"/>
        </w:rPr>
        <w:t xml:space="preserve"> (#2916)(#1773)(#3206)</w:t>
      </w:r>
      <w:r w:rsidR="00800546" w:rsidRPr="00800546">
        <w:rPr>
          <w:rFonts w:ascii="TimesNewRomanPSMT" w:hAnsi="TimesNewRomanPSMT"/>
          <w:color w:val="000000"/>
          <w:sz w:val="20"/>
        </w:rPr>
        <w:t>The non-AP MLD shall indicate the delay time duration in the EMLSR</w:t>
      </w:r>
      <w:r w:rsidR="00800546">
        <w:rPr>
          <w:rFonts w:ascii="TimesNewRomanPSMT" w:hAnsi="TimesNewRomanPSMT"/>
          <w:color w:val="000000"/>
          <w:sz w:val="20"/>
        </w:rPr>
        <w:t xml:space="preserve"> </w:t>
      </w:r>
      <w:ins w:id="392" w:author="Park, Minyoung" w:date="2021-05-26T14:49:00Z">
        <w:r w:rsidR="00E0656B">
          <w:rPr>
            <w:rFonts w:ascii="TimesNewRomanPSMT" w:hAnsi="TimesNewRomanPSMT"/>
            <w:color w:val="000000"/>
            <w:sz w:val="20"/>
          </w:rPr>
          <w:t xml:space="preserve">Padding </w:t>
        </w:r>
      </w:ins>
      <w:r w:rsidR="00800546" w:rsidRPr="00800546">
        <w:rPr>
          <w:rFonts w:ascii="TimesNewRomanPSMT" w:hAnsi="TimesNewRomanPSMT"/>
          <w:color w:val="000000"/>
          <w:sz w:val="20"/>
        </w:rPr>
        <w:t xml:space="preserve">Delay subfield of the EML Capabilities subfield in the Common Info field of the Basic variant </w:t>
      </w:r>
      <w:proofErr w:type="spellStart"/>
      <w:r w:rsidR="00800546" w:rsidRPr="00800546">
        <w:rPr>
          <w:rFonts w:ascii="TimesNewRomanPSMT" w:hAnsi="TimesNewRomanPSMT"/>
          <w:color w:val="000000"/>
          <w:sz w:val="20"/>
        </w:rPr>
        <w:t>MultiLink</w:t>
      </w:r>
      <w:proofErr w:type="spellEnd"/>
      <w:r w:rsidR="00800546" w:rsidRPr="00800546">
        <w:rPr>
          <w:rFonts w:ascii="TimesNewRomanPSMT" w:hAnsi="TimesNewRomanPSMT"/>
          <w:color w:val="000000"/>
          <w:sz w:val="20"/>
        </w:rPr>
        <w:t xml:space="preserve"> element.</w:t>
      </w:r>
    </w:p>
    <w:p w14:paraId="1484A16E" w14:textId="1131DFB3"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w:t>
      </w:r>
      <w:ins w:id="393" w:author="Park, Minyoung" w:date="2021-05-24T17:13:00Z">
        <w:r w:rsidR="008248BC">
          <w:rPr>
            <w:rFonts w:ascii="TimesNewRomanPSMT" w:hAnsi="TimesNewRomanPSMT"/>
            <w:color w:val="000000"/>
            <w:sz w:val="20"/>
          </w:rPr>
          <w:t xml:space="preserve">An AP of </w:t>
        </w:r>
      </w:ins>
      <w:del w:id="394" w:author="Park, Minyoung" w:date="2021-05-24T17:13:00Z">
        <w:r w:rsidRPr="000835C1" w:rsidDel="008248BC">
          <w:rPr>
            <w:rFonts w:ascii="TimesNewRomanPSMT" w:hAnsi="TimesNewRomanPSMT"/>
            <w:color w:val="000000"/>
            <w:sz w:val="20"/>
          </w:rPr>
          <w:delText>T</w:delText>
        </w:r>
      </w:del>
      <w:ins w:id="395" w:author="Park, Minyoung" w:date="2021-05-24T17:13:00Z">
        <w:r w:rsidR="008248BC">
          <w:rPr>
            <w:rFonts w:ascii="TimesNewRomanPSMT" w:hAnsi="TimesNewRomanPSMT"/>
            <w:color w:val="000000"/>
            <w:sz w:val="20"/>
          </w:rPr>
          <w:t>t</w:t>
        </w:r>
      </w:ins>
      <w:r w:rsidRPr="000835C1">
        <w:rPr>
          <w:rFonts w:ascii="TimesNewRomanPSMT" w:hAnsi="TimesNewRomanPSMT"/>
          <w:color w:val="000000"/>
          <w:sz w:val="20"/>
        </w:rPr>
        <w:t xml:space="preserve">he AP MLD </w:t>
      </w:r>
      <w:ins w:id="396" w:author="Park, Minyoung" w:date="2021-02-10T15:23:00Z">
        <w:r w:rsidR="006A74E7">
          <w:rPr>
            <w:rFonts w:ascii="TimesNewRomanPSMT" w:hAnsi="TimesNewRomanPSMT"/>
            <w:color w:val="000000"/>
            <w:sz w:val="20"/>
          </w:rPr>
          <w:t xml:space="preserve">that </w:t>
        </w:r>
      </w:ins>
      <w:del w:id="397" w:author="Park, Minyoung" w:date="2021-02-10T15:23:00Z">
        <w:r w:rsidRPr="000835C1" w:rsidDel="006A74E7">
          <w:rPr>
            <w:rFonts w:ascii="TimesNewRomanPSMT" w:hAnsi="TimesNewRomanPSMT"/>
            <w:color w:val="000000"/>
            <w:sz w:val="20"/>
          </w:rPr>
          <w:delText xml:space="preserve">shall </w:delText>
        </w:r>
      </w:del>
      <w:r w:rsidRPr="000835C1">
        <w:rPr>
          <w:rFonts w:ascii="TimesNewRomanPSMT" w:hAnsi="TimesNewRomanPSMT"/>
          <w:color w:val="000000"/>
          <w:sz w:val="20"/>
        </w:rPr>
        <w:t>initiate</w:t>
      </w:r>
      <w:ins w:id="398" w:author="Park, Minyoung" w:date="2021-02-10T15:23:00Z">
        <w:r w:rsidR="006A74E7">
          <w:rPr>
            <w:rFonts w:ascii="TimesNewRomanPSMT" w:hAnsi="TimesNewRomanPSMT"/>
            <w:color w:val="000000"/>
            <w:sz w:val="20"/>
          </w:rPr>
          <w:t>s</w:t>
        </w:r>
      </w:ins>
      <w:r w:rsidRPr="000835C1">
        <w:rPr>
          <w:rFonts w:ascii="TimesNewRomanPSMT" w:hAnsi="TimesNewRomanPSMT"/>
          <w:color w:val="000000"/>
          <w:sz w:val="20"/>
        </w:rPr>
        <w:t xml:space="preserve"> </w:t>
      </w:r>
      <w:del w:id="399"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400"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401"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 xml:space="preserve">with the non-AP MLD on one of the </w:t>
      </w:r>
      <w:del w:id="402" w:author="Park, Minyoung" w:date="2021-07-12T21:39:00Z">
        <w:r w:rsidRPr="000835C1" w:rsidDel="00A908C3">
          <w:rPr>
            <w:rFonts w:ascii="TimesNewRomanPSMT" w:hAnsi="TimesNewRomanPSMT"/>
            <w:color w:val="000000"/>
            <w:sz w:val="20"/>
          </w:rPr>
          <w:delText>enabled</w:delText>
        </w:r>
        <w:r w:rsidDel="00A908C3">
          <w:rPr>
            <w:rFonts w:ascii="TimesNewRomanPSMT" w:hAnsi="TimesNewRomanPSMT"/>
            <w:color w:val="000000"/>
            <w:sz w:val="20"/>
          </w:rPr>
          <w:delText xml:space="preserve"> </w:delText>
        </w:r>
      </w:del>
      <w:ins w:id="403" w:author="Park, Minyoung" w:date="2021-07-12T21:39:00Z">
        <w:r w:rsidR="00A908C3">
          <w:rPr>
            <w:rFonts w:ascii="TimesNewRomanPSMT" w:hAnsi="TimesNewRomanPSMT"/>
            <w:color w:val="000000"/>
            <w:sz w:val="20"/>
          </w:rPr>
          <w:t xml:space="preserve">EMLSR </w:t>
        </w:r>
      </w:ins>
      <w:r w:rsidRPr="000835C1">
        <w:rPr>
          <w:rFonts w:ascii="TimesNewRomanPSMT" w:hAnsi="TimesNewRomanPSMT"/>
          <w:color w:val="000000"/>
          <w:sz w:val="20"/>
        </w:rPr>
        <w:t>links</w:t>
      </w:r>
      <w:ins w:id="404" w:author="Park, Minyoung" w:date="2021-02-10T15:23:00Z">
        <w:r w:rsidR="006A74E7">
          <w:rPr>
            <w:rFonts w:ascii="TimesNewRomanPSMT" w:hAnsi="TimesNewRomanPSMT"/>
            <w:color w:val="000000"/>
            <w:sz w:val="20"/>
          </w:rPr>
          <w:t xml:space="preserve"> shall begin the frame e</w:t>
        </w:r>
      </w:ins>
      <w:ins w:id="405" w:author="Park, Minyoung" w:date="2021-02-10T15:24:00Z">
        <w:r w:rsidR="006A74E7">
          <w:rPr>
            <w:rFonts w:ascii="TimesNewRomanPSMT" w:hAnsi="TimesNewRomanPSMT"/>
            <w:color w:val="000000"/>
            <w:sz w:val="20"/>
          </w:rPr>
          <w:t>xchanges</w:t>
        </w:r>
      </w:ins>
      <w:r w:rsidRPr="000835C1">
        <w:rPr>
          <w:rFonts w:ascii="TimesNewRomanPSMT" w:hAnsi="TimesNewRomanPSMT"/>
          <w:color w:val="000000"/>
          <w:sz w:val="20"/>
        </w:rPr>
        <w:t xml:space="preserve"> by</w:t>
      </w:r>
      <w:r>
        <w:rPr>
          <w:rFonts w:ascii="TimesNewRomanPSMT" w:hAnsi="TimesNewRomanPSMT"/>
          <w:color w:val="000000"/>
          <w:sz w:val="20"/>
        </w:rPr>
        <w:t xml:space="preserve"> </w:t>
      </w:r>
      <w:r w:rsidRPr="000835C1">
        <w:rPr>
          <w:rFonts w:ascii="TimesNewRomanPSMT" w:hAnsi="TimesNewRomanPSMT"/>
          <w:color w:val="000000"/>
          <w:sz w:val="20"/>
        </w:rPr>
        <w:t xml:space="preserve">transmitting </w:t>
      </w:r>
      <w:del w:id="406" w:author="Park, Minyoung" w:date="2021-02-10T15:24:00Z">
        <w:r w:rsidRPr="000835C1" w:rsidDel="006A74E7">
          <w:rPr>
            <w:rFonts w:ascii="TimesNewRomanPSMT" w:hAnsi="TimesNewRomanPSMT"/>
            <w:color w:val="000000"/>
            <w:sz w:val="20"/>
          </w:rPr>
          <w:delText xml:space="preserve">an </w:delText>
        </w:r>
      </w:del>
      <w:ins w:id="407" w:author="Park, Minyoung" w:date="2021-02-10T15:24:00Z">
        <w:r w:rsidR="006A74E7">
          <w:rPr>
            <w:rFonts w:ascii="TimesNewRomanPSMT" w:hAnsi="TimesNewRomanPSMT"/>
            <w:color w:val="000000"/>
            <w:sz w:val="20"/>
          </w:rPr>
          <w:t>the</w:t>
        </w:r>
        <w:r w:rsidR="006A74E7" w:rsidRPr="000835C1">
          <w:rPr>
            <w:rFonts w:ascii="TimesNewRomanPSMT" w:hAnsi="TimesNewRomanPSMT"/>
            <w:color w:val="000000"/>
            <w:sz w:val="20"/>
          </w:rPr>
          <w:t xml:space="preserve"> </w:t>
        </w:r>
      </w:ins>
      <w:r w:rsidRPr="000835C1">
        <w:rPr>
          <w:rFonts w:ascii="TimesNewRomanPSMT" w:hAnsi="TimesNewRomanPSMT"/>
          <w:color w:val="000000"/>
          <w:sz w:val="20"/>
        </w:rPr>
        <w:t>initial Control frame to the non-AP MLD with the limitations specified</w:t>
      </w:r>
      <w:r>
        <w:rPr>
          <w:rFonts w:ascii="TimesNewRomanPSMT" w:hAnsi="TimesNewRomanPSMT"/>
          <w:color w:val="000000"/>
          <w:sz w:val="20"/>
        </w:rPr>
        <w:t xml:space="preserve"> </w:t>
      </w:r>
      <w:r w:rsidRPr="000835C1">
        <w:rPr>
          <w:rFonts w:ascii="TimesNewRomanPSMT" w:hAnsi="TimesNewRomanPSMT"/>
          <w:color w:val="000000"/>
          <w:sz w:val="20"/>
        </w:rPr>
        <w:t>above.</w:t>
      </w:r>
      <w:ins w:id="408" w:author="Park, Minyoung" w:date="2021-02-19T15:18:00Z">
        <w:r w:rsidR="007D7381">
          <w:rPr>
            <w:rFonts w:ascii="TimesNewRomanPSMT" w:hAnsi="TimesNewRomanPSMT"/>
            <w:color w:val="000000"/>
            <w:sz w:val="20"/>
          </w:rPr>
          <w:t xml:space="preserve"> (#2337</w:t>
        </w:r>
      </w:ins>
      <w:ins w:id="409" w:author="Park, Minyoung" w:date="2021-02-19T15:24:00Z">
        <w:r w:rsidR="007D7381">
          <w:rPr>
            <w:rFonts w:ascii="TimesNewRomanPSMT" w:hAnsi="TimesNewRomanPSMT"/>
            <w:color w:val="000000"/>
            <w:sz w:val="20"/>
          </w:rPr>
          <w:t>, 2550</w:t>
        </w:r>
      </w:ins>
      <w:ins w:id="410" w:author="Park, Minyoung" w:date="2021-07-19T01:44:00Z">
        <w:r w:rsidR="005B18A6">
          <w:rPr>
            <w:rFonts w:ascii="TimesNewRomanPSMT" w:hAnsi="TimesNewRomanPSMT"/>
            <w:color w:val="000000"/>
            <w:sz w:val="20"/>
          </w:rPr>
          <w:t>, 6343</w:t>
        </w:r>
      </w:ins>
      <w:ins w:id="411" w:author="Park, Minyoung" w:date="2021-07-19T02:01:00Z">
        <w:r w:rsidR="00184995">
          <w:rPr>
            <w:rFonts w:ascii="TimesNewRomanPSMT" w:hAnsi="TimesNewRomanPSMT"/>
            <w:color w:val="000000"/>
            <w:sz w:val="20"/>
          </w:rPr>
          <w:t xml:space="preserve">, </w:t>
        </w:r>
        <w:r w:rsidR="00B1425C">
          <w:rPr>
            <w:rFonts w:ascii="TimesNewRomanPSMT" w:hAnsi="TimesNewRomanPSMT"/>
            <w:color w:val="000000"/>
            <w:sz w:val="20"/>
          </w:rPr>
          <w:t>6350</w:t>
        </w:r>
      </w:ins>
      <w:ins w:id="412" w:author="Park, Minyoung" w:date="2021-02-19T15:18:00Z">
        <w:r w:rsidR="007D7381">
          <w:rPr>
            <w:rFonts w:ascii="TimesNewRomanPSMT" w:hAnsi="TimesNewRomanPSMT"/>
            <w:color w:val="000000"/>
            <w:sz w:val="20"/>
          </w:rPr>
          <w:t>)</w:t>
        </w:r>
      </w:ins>
    </w:p>
    <w:p w14:paraId="31BC86EE" w14:textId="6DC9584B" w:rsidR="00470772" w:rsidRDefault="000835C1" w:rsidP="00C235C1">
      <w:pPr>
        <w:rPr>
          <w:ins w:id="413" w:author="Park, Minyoung" w:date="2021-01-26T15:25:00Z"/>
          <w:rFonts w:ascii="TimesNewRomanPSMT" w:hAnsi="TimesNewRomanPSMT"/>
          <w:color w:val="000000"/>
          <w:sz w:val="20"/>
        </w:rPr>
      </w:pPr>
      <w:r w:rsidRPr="000835C1">
        <w:rPr>
          <w:rFonts w:ascii="TimesNewRomanPSMT" w:hAnsi="TimesNewRomanPSMT"/>
          <w:color w:val="000000"/>
          <w:sz w:val="20"/>
        </w:rPr>
        <w:lastRenderedPageBreak/>
        <w:br/>
        <w:t xml:space="preserve">— After receiving the initial Control frame of </w:t>
      </w:r>
      <w:del w:id="414"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415" w:author="Park, Minyoung" w:date="2021-02-10T15:14:00Z">
        <w:r w:rsidR="00A1219B">
          <w:rPr>
            <w:rFonts w:ascii="TimesNewRomanPSMT" w:hAnsi="TimesNewRomanPSMT"/>
            <w:color w:val="000000"/>
            <w:sz w:val="20"/>
          </w:rPr>
          <w:t>s</w:t>
        </w:r>
      </w:ins>
      <w:del w:id="416"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w:t>
      </w:r>
      <w:ins w:id="417" w:author="Park, Minyoung" w:date="2021-05-24T17:19:00Z">
        <w:r w:rsidR="008248BC">
          <w:rPr>
            <w:rFonts w:ascii="TimesNewRomanPSMT" w:hAnsi="TimesNewRomanPSMT"/>
            <w:color w:val="000000"/>
            <w:sz w:val="20"/>
          </w:rPr>
          <w:t>a</w:t>
        </w:r>
      </w:ins>
      <w:ins w:id="418" w:author="Park, Minyoung" w:date="2021-05-24T17:13:00Z">
        <w:r w:rsidR="008248BC">
          <w:rPr>
            <w:rFonts w:ascii="TimesNewRomanPSMT" w:hAnsi="TimesNewRomanPSMT"/>
            <w:color w:val="000000"/>
            <w:sz w:val="20"/>
          </w:rPr>
          <w:t xml:space="preserve"> STA </w:t>
        </w:r>
      </w:ins>
      <w:ins w:id="419" w:author="Park, Minyoung" w:date="2021-07-12T21:38:00Z">
        <w:r w:rsidR="00A908C3">
          <w:rPr>
            <w:rFonts w:ascii="TimesNewRomanPSMT" w:hAnsi="TimesNewRomanPSMT"/>
            <w:color w:val="000000"/>
            <w:sz w:val="20"/>
          </w:rPr>
          <w:t>affiliated with</w:t>
        </w:r>
      </w:ins>
      <w:ins w:id="420" w:author="Park, Minyoung" w:date="2021-05-24T17:13:00Z">
        <w:r w:rsidR="008248BC">
          <w:rPr>
            <w:rFonts w:ascii="TimesNewRomanPSMT" w:hAnsi="TimesNewRomanPSMT"/>
            <w:color w:val="000000"/>
            <w:sz w:val="20"/>
          </w:rPr>
          <w:t xml:space="preserve"> </w:t>
        </w:r>
      </w:ins>
      <w:r w:rsidRPr="000835C1">
        <w:rPr>
          <w:rFonts w:ascii="TimesNewRomanPSMT" w:hAnsi="TimesNewRomanPSMT"/>
          <w:color w:val="000000"/>
          <w:sz w:val="20"/>
        </w:rPr>
        <w:t xml:space="preserve">the non-AP MLD </w:t>
      </w:r>
      <w:ins w:id="421" w:author="Park, Minyoung" w:date="2021-02-25T09:26:00Z">
        <w:r w:rsidR="00FD1B1F">
          <w:rPr>
            <w:rFonts w:ascii="TimesNewRomanPSMT" w:hAnsi="TimesNewRomanPSMT"/>
            <w:color w:val="000000"/>
            <w:sz w:val="20"/>
          </w:rPr>
          <w:t>that</w:t>
        </w:r>
      </w:ins>
      <w:ins w:id="422" w:author="Park, Minyoung" w:date="2021-02-25T09:28:00Z">
        <w:r w:rsidR="00FD1B1F">
          <w:rPr>
            <w:rFonts w:ascii="TimesNewRomanPSMT" w:hAnsi="TimesNewRomanPSMT"/>
            <w:color w:val="000000"/>
            <w:sz w:val="20"/>
          </w:rPr>
          <w:t xml:space="preserve"> was</w:t>
        </w:r>
      </w:ins>
      <w:ins w:id="423" w:author="Park, Minyoung" w:date="2021-02-25T09:26:00Z">
        <w:r w:rsidR="00FD1B1F">
          <w:rPr>
            <w:rFonts w:ascii="TimesNewRomanPSMT" w:hAnsi="TimesNewRomanPSMT"/>
            <w:color w:val="000000"/>
            <w:sz w:val="20"/>
          </w:rPr>
          <w:t xml:space="preserve"> listening on the </w:t>
        </w:r>
      </w:ins>
      <w:ins w:id="424" w:author="Park, Minyoung" w:date="2021-05-24T17:14:00Z">
        <w:r w:rsidR="008248BC">
          <w:rPr>
            <w:rFonts w:ascii="TimesNewRomanPSMT" w:hAnsi="TimesNewRomanPSMT"/>
            <w:color w:val="000000"/>
            <w:sz w:val="20"/>
          </w:rPr>
          <w:t xml:space="preserve">corresponding </w:t>
        </w:r>
      </w:ins>
      <w:ins w:id="425" w:author="Park, Minyoung" w:date="2021-02-25T09:26:00Z">
        <w:r w:rsidR="00FD1B1F">
          <w:rPr>
            <w:rFonts w:ascii="TimesNewRomanPSMT" w:hAnsi="TimesNewRomanPSMT"/>
            <w:color w:val="000000"/>
            <w:sz w:val="20"/>
          </w:rPr>
          <w:t>link</w:t>
        </w:r>
      </w:ins>
      <w:ins w:id="426" w:author="Park, Minyoung" w:date="2021-02-25T09:31:00Z">
        <w:r w:rsidR="00FD1B1F">
          <w:rPr>
            <w:rFonts w:ascii="TimesNewRomanPSMT" w:hAnsi="TimesNewRomanPSMT"/>
            <w:color w:val="000000"/>
            <w:sz w:val="20"/>
          </w:rPr>
          <w:t xml:space="preserve"> (#2551)</w:t>
        </w:r>
      </w:ins>
      <w:ins w:id="427" w:author="Park, Minyoung" w:date="2021-02-25T09:26:00Z">
        <w:r w:rsidR="00FD1B1F">
          <w:rPr>
            <w:rFonts w:ascii="TimesNewRomanPSMT" w:hAnsi="TimesNewRomanPSMT"/>
            <w:color w:val="000000"/>
            <w:sz w:val="20"/>
          </w:rPr>
          <w:t xml:space="preserve"> </w:t>
        </w:r>
      </w:ins>
      <w:r w:rsidRPr="000835C1">
        <w:rPr>
          <w:rFonts w:ascii="TimesNewRomanPSMT" w:hAnsi="TimesNewRomanPSMT"/>
          <w:color w:val="000000"/>
          <w:sz w:val="20"/>
        </w:rPr>
        <w:t>shall be</w:t>
      </w:r>
      <w:r>
        <w:rPr>
          <w:rFonts w:ascii="TimesNewRomanPSMT" w:hAnsi="TimesNewRomanPSMT"/>
          <w:color w:val="000000"/>
          <w:sz w:val="20"/>
        </w:rPr>
        <w:t xml:space="preserve"> </w:t>
      </w:r>
      <w:r w:rsidRPr="000835C1">
        <w:rPr>
          <w:rFonts w:ascii="TimesNewRomanPSMT" w:hAnsi="TimesNewRomanPSMT"/>
          <w:color w:val="000000"/>
          <w:sz w:val="20"/>
        </w:rPr>
        <w:t>able to transmit or receive frames on the link in which the initial Control frame was received and</w:t>
      </w:r>
      <w:r>
        <w:rPr>
          <w:rFonts w:ascii="TimesNewRomanPSMT" w:hAnsi="TimesNewRomanPSMT"/>
          <w:color w:val="000000"/>
          <w:sz w:val="20"/>
        </w:rPr>
        <w:t xml:space="preserve"> </w:t>
      </w:r>
      <w:r w:rsidRPr="000835C1">
        <w:rPr>
          <w:rFonts w:ascii="TimesNewRomanPSMT" w:hAnsi="TimesNewRomanPSMT"/>
          <w:color w:val="000000"/>
          <w:sz w:val="20"/>
        </w:rPr>
        <w:t>shall not transmit or receive on the other link(s) until the end of the frame exchange</w:t>
      </w:r>
      <w:ins w:id="428" w:author="Park, Minyoung" w:date="2021-02-10T15:14:00Z">
        <w:r w:rsidR="00A1219B">
          <w:rPr>
            <w:rFonts w:ascii="TimesNewRomanPSMT" w:hAnsi="TimesNewRomanPSMT"/>
            <w:color w:val="000000"/>
            <w:sz w:val="20"/>
          </w:rPr>
          <w:t>s</w:t>
        </w:r>
      </w:ins>
      <w:del w:id="429"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and</w:t>
      </w:r>
      <w:r>
        <w:rPr>
          <w:rFonts w:ascii="TimesNewRomanPSMT" w:hAnsi="TimesNewRomanPSMT"/>
          <w:color w:val="000000"/>
          <w:sz w:val="20"/>
        </w:rPr>
        <w:t xml:space="preserve"> </w:t>
      </w:r>
      <w:r w:rsidRPr="000835C1">
        <w:rPr>
          <w:rFonts w:ascii="TimesNewRomanPSMT" w:hAnsi="TimesNewRomanPSMT"/>
          <w:color w:val="000000"/>
          <w:sz w:val="20"/>
        </w:rPr>
        <w:t xml:space="preserve">subject to its spatial stream capabilities, operation mode, and link switch delay, </w:t>
      </w:r>
      <w:ins w:id="430" w:author="Park, Minyoung" w:date="2021-05-24T17:21:00Z">
        <w:r w:rsidR="008248BC">
          <w:rPr>
            <w:rFonts w:ascii="TimesNewRomanPSMT" w:hAnsi="TimesNewRomanPSMT"/>
            <w:color w:val="000000"/>
            <w:sz w:val="20"/>
          </w:rPr>
          <w:t xml:space="preserve">the STA </w:t>
        </w:r>
      </w:ins>
      <w:ins w:id="431" w:author="Park, Minyoung" w:date="2021-07-12T21:41:00Z">
        <w:r w:rsidR="00A908C3">
          <w:rPr>
            <w:rFonts w:ascii="TimesNewRomanPSMT" w:hAnsi="TimesNewRomanPSMT"/>
            <w:color w:val="000000"/>
            <w:sz w:val="20"/>
          </w:rPr>
          <w:t>affiliated with</w:t>
        </w:r>
      </w:ins>
      <w:ins w:id="432" w:author="Park, Minyoung" w:date="2021-05-24T17:21:00Z">
        <w:r w:rsidR="008248BC">
          <w:rPr>
            <w:rFonts w:ascii="TimesNewRomanPSMT" w:hAnsi="TimesNewRomanPSMT"/>
            <w:color w:val="000000"/>
            <w:sz w:val="20"/>
          </w:rPr>
          <w:t xml:space="preserve"> </w:t>
        </w:r>
      </w:ins>
      <w:r w:rsidRPr="000835C1">
        <w:rPr>
          <w:rFonts w:ascii="TimesNewRomanPSMT" w:hAnsi="TimesNewRomanPSMT"/>
          <w:color w:val="000000"/>
          <w:sz w:val="20"/>
        </w:rPr>
        <w:t>the non-AP MLD</w:t>
      </w:r>
      <w:r>
        <w:rPr>
          <w:rFonts w:ascii="TimesNewRomanPSMT" w:hAnsi="TimesNewRomanPSMT"/>
          <w:color w:val="000000"/>
          <w:sz w:val="20"/>
        </w:rPr>
        <w:t xml:space="preserve"> </w:t>
      </w:r>
      <w:r w:rsidRPr="000835C1">
        <w:rPr>
          <w:rFonts w:ascii="TimesNewRomanPSMT" w:hAnsi="TimesNewRomanPSMT"/>
          <w:color w:val="000000"/>
          <w:sz w:val="20"/>
        </w:rPr>
        <w:t>shall be capable of receiving a PPDU that is sent using more than one spatial stream a SIFS after the</w:t>
      </w:r>
      <w:r>
        <w:rPr>
          <w:rFonts w:ascii="TimesNewRomanPSMT" w:hAnsi="TimesNewRomanPSMT"/>
          <w:color w:val="000000"/>
          <w:sz w:val="20"/>
        </w:rPr>
        <w:t xml:space="preserve"> </w:t>
      </w:r>
      <w:r w:rsidRPr="000835C1">
        <w:rPr>
          <w:rFonts w:ascii="TimesNewRomanPSMT" w:hAnsi="TimesNewRomanPSMT"/>
          <w:color w:val="000000"/>
          <w:sz w:val="20"/>
        </w:rPr>
        <w:t>end of its response frame transmission solicited by the initial Control frame.</w:t>
      </w:r>
      <w:ins w:id="433" w:author="Park, Minyoung" w:date="2021-02-19T15:18:00Z">
        <w:r w:rsidR="007D7381">
          <w:rPr>
            <w:rFonts w:ascii="TimesNewRomanPSMT" w:hAnsi="TimesNewRomanPSMT"/>
            <w:color w:val="000000"/>
            <w:sz w:val="20"/>
          </w:rPr>
          <w:t>(#2337</w:t>
        </w:r>
      </w:ins>
      <w:ins w:id="434" w:author="Park, Minyoung" w:date="2021-07-19T01:44:00Z">
        <w:r w:rsidR="005B18A6">
          <w:rPr>
            <w:rFonts w:ascii="TimesNewRomanPSMT" w:hAnsi="TimesNewRomanPSMT"/>
            <w:color w:val="000000"/>
            <w:sz w:val="20"/>
          </w:rPr>
          <w:t>, 6343</w:t>
        </w:r>
      </w:ins>
      <w:ins w:id="435" w:author="Park, Minyoung" w:date="2021-02-19T15:18:00Z">
        <w:r w:rsidR="007D7381">
          <w:rPr>
            <w:rFonts w:ascii="TimesNewRomanPSMT" w:hAnsi="TimesNewRomanPSMT"/>
            <w:color w:val="000000"/>
            <w:sz w:val="20"/>
          </w:rPr>
          <w:t>)</w:t>
        </w:r>
      </w:ins>
      <w:r w:rsidRPr="000835C1">
        <w:rPr>
          <w:rFonts w:ascii="TimesNewRomanPSMT" w:hAnsi="TimesNewRomanPSMT"/>
          <w:color w:val="000000"/>
          <w:sz w:val="20"/>
        </w:rPr>
        <w:t xml:space="preserve"> During the frame</w:t>
      </w:r>
      <w:r>
        <w:rPr>
          <w:rFonts w:ascii="TimesNewRomanPSMT" w:hAnsi="TimesNewRomanPSMT"/>
          <w:color w:val="000000"/>
          <w:sz w:val="20"/>
        </w:rPr>
        <w:t xml:space="preserve"> </w:t>
      </w:r>
      <w:r w:rsidRPr="000835C1">
        <w:rPr>
          <w:rFonts w:ascii="TimesNewRomanPSMT" w:hAnsi="TimesNewRomanPSMT"/>
          <w:color w:val="000000"/>
          <w:sz w:val="20"/>
        </w:rPr>
        <w:t>exchange</w:t>
      </w:r>
      <w:ins w:id="436" w:author="Park, Minyoung" w:date="2021-02-10T15:14:00Z">
        <w:r w:rsidR="00A1219B">
          <w:rPr>
            <w:rFonts w:ascii="TimesNewRomanPSMT" w:hAnsi="TimesNewRomanPSMT"/>
            <w:color w:val="000000"/>
            <w:sz w:val="20"/>
          </w:rPr>
          <w:t>s</w:t>
        </w:r>
      </w:ins>
      <w:del w:id="437"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the </w:t>
      </w:r>
      <w:ins w:id="438" w:author="Park, Minyoung" w:date="2021-05-24T17:20:00Z">
        <w:r w:rsidR="008248BC">
          <w:rPr>
            <w:rFonts w:ascii="TimesNewRomanPSMT" w:hAnsi="TimesNewRomanPSMT"/>
            <w:color w:val="000000"/>
            <w:sz w:val="20"/>
          </w:rPr>
          <w:t>other AP</w:t>
        </w:r>
      </w:ins>
      <w:ins w:id="439" w:author="Park, Minyoung" w:date="2021-05-24T17:21:00Z">
        <w:r w:rsidR="008248BC">
          <w:rPr>
            <w:rFonts w:ascii="TimesNewRomanPSMT" w:hAnsi="TimesNewRomanPSMT"/>
            <w:color w:val="000000"/>
            <w:sz w:val="20"/>
          </w:rPr>
          <w:t>(</w:t>
        </w:r>
      </w:ins>
      <w:ins w:id="440" w:author="Park, Minyoung" w:date="2021-05-24T17:20:00Z">
        <w:r w:rsidR="008248BC">
          <w:rPr>
            <w:rFonts w:ascii="TimesNewRomanPSMT" w:hAnsi="TimesNewRomanPSMT"/>
            <w:color w:val="000000"/>
            <w:sz w:val="20"/>
          </w:rPr>
          <w:t>s</w:t>
        </w:r>
      </w:ins>
      <w:ins w:id="441" w:author="Park, Minyoung" w:date="2021-05-24T17:21:00Z">
        <w:r w:rsidR="008248BC">
          <w:rPr>
            <w:rFonts w:ascii="TimesNewRomanPSMT" w:hAnsi="TimesNewRomanPSMT"/>
            <w:color w:val="000000"/>
            <w:sz w:val="20"/>
          </w:rPr>
          <w:t>)</w:t>
        </w:r>
      </w:ins>
      <w:ins w:id="442" w:author="Park, Minyoung" w:date="2021-05-24T17:20:00Z">
        <w:r w:rsidR="008248BC">
          <w:rPr>
            <w:rFonts w:ascii="TimesNewRomanPSMT" w:hAnsi="TimesNewRomanPSMT"/>
            <w:color w:val="000000"/>
            <w:sz w:val="20"/>
          </w:rPr>
          <w:t xml:space="preserve"> </w:t>
        </w:r>
      </w:ins>
      <w:ins w:id="443" w:author="Park, Minyoung" w:date="2021-07-12T21:42:00Z">
        <w:r w:rsidR="00A908C3">
          <w:rPr>
            <w:rFonts w:ascii="TimesNewRomanPSMT" w:hAnsi="TimesNewRomanPSMT"/>
            <w:color w:val="000000"/>
            <w:sz w:val="20"/>
          </w:rPr>
          <w:t>affiliated with</w:t>
        </w:r>
      </w:ins>
      <w:ins w:id="444"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 xml:space="preserve">AP MLD shall not transmit frames to the </w:t>
      </w:r>
      <w:ins w:id="445" w:author="Park, Minyoung" w:date="2021-05-24T17:20:00Z">
        <w:r w:rsidR="008248BC">
          <w:rPr>
            <w:rFonts w:ascii="TimesNewRomanPSMT" w:hAnsi="TimesNewRomanPSMT"/>
            <w:color w:val="000000"/>
            <w:sz w:val="20"/>
          </w:rPr>
          <w:t>other STA</w:t>
        </w:r>
      </w:ins>
      <w:ins w:id="446" w:author="Park, Minyoung" w:date="2021-05-24T17:22:00Z">
        <w:r w:rsidR="008248BC">
          <w:rPr>
            <w:rFonts w:ascii="TimesNewRomanPSMT" w:hAnsi="TimesNewRomanPSMT"/>
            <w:color w:val="000000"/>
            <w:sz w:val="20"/>
          </w:rPr>
          <w:t>(</w:t>
        </w:r>
      </w:ins>
      <w:ins w:id="447" w:author="Park, Minyoung" w:date="2021-05-24T17:20:00Z">
        <w:r w:rsidR="008248BC">
          <w:rPr>
            <w:rFonts w:ascii="TimesNewRomanPSMT" w:hAnsi="TimesNewRomanPSMT"/>
            <w:color w:val="000000"/>
            <w:sz w:val="20"/>
          </w:rPr>
          <w:t>s</w:t>
        </w:r>
      </w:ins>
      <w:ins w:id="448" w:author="Park, Minyoung" w:date="2021-05-24T17:22:00Z">
        <w:r w:rsidR="008248BC">
          <w:rPr>
            <w:rFonts w:ascii="TimesNewRomanPSMT" w:hAnsi="TimesNewRomanPSMT"/>
            <w:color w:val="000000"/>
            <w:sz w:val="20"/>
          </w:rPr>
          <w:t>)</w:t>
        </w:r>
      </w:ins>
      <w:ins w:id="449" w:author="Park, Minyoung" w:date="2021-05-24T17:20:00Z">
        <w:r w:rsidR="008248BC">
          <w:rPr>
            <w:rFonts w:ascii="TimesNewRomanPSMT" w:hAnsi="TimesNewRomanPSMT"/>
            <w:color w:val="000000"/>
            <w:sz w:val="20"/>
          </w:rPr>
          <w:t xml:space="preserve"> </w:t>
        </w:r>
      </w:ins>
      <w:ins w:id="450" w:author="Park, Minyoung" w:date="2021-07-12T21:42:00Z">
        <w:r w:rsidR="00A908C3">
          <w:rPr>
            <w:rFonts w:ascii="TimesNewRomanPSMT" w:hAnsi="TimesNewRomanPSMT"/>
            <w:color w:val="000000"/>
            <w:sz w:val="20"/>
          </w:rPr>
          <w:t>affiliated with</w:t>
        </w:r>
      </w:ins>
      <w:ins w:id="451"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non-AP MLD on the other link(s).</w:t>
      </w:r>
      <w:r>
        <w:rPr>
          <w:rFonts w:ascii="TimesNewRomanPSMT" w:hAnsi="TimesNewRomanPSMT"/>
          <w:color w:val="000000"/>
          <w:sz w:val="20"/>
        </w:rPr>
        <w:t xml:space="preserve"> </w:t>
      </w:r>
      <w:del w:id="452" w:author="Park, Minyoung" w:date="2021-01-26T15:33:00Z">
        <w:r w:rsidRPr="000835C1" w:rsidDel="00860DF1">
          <w:rPr>
            <w:rFonts w:ascii="TimesNewRomanPSMT" w:hAnsi="TimesNewRomanPSMT"/>
            <w:color w:val="000000"/>
            <w:sz w:val="20"/>
          </w:rPr>
          <w:delText>The non-AP MLD switches back to the listening operation on the enabled links immediately after the</w:delText>
        </w:r>
        <w:r w:rsidDel="00860DF1">
          <w:rPr>
            <w:rFonts w:ascii="TimesNewRomanPSMT" w:hAnsi="TimesNewRomanPSMT"/>
            <w:color w:val="000000"/>
            <w:sz w:val="20"/>
          </w:rPr>
          <w:delText xml:space="preserve"> </w:delText>
        </w:r>
        <w:r w:rsidRPr="000835C1" w:rsidDel="00860DF1">
          <w:rPr>
            <w:rFonts w:ascii="TimesNewRomanPSMT" w:hAnsi="TimesNewRomanPSMT"/>
            <w:color w:val="000000"/>
            <w:sz w:val="20"/>
          </w:rPr>
          <w:delText>end of the frame exchange</w:delText>
        </w:r>
      </w:del>
      <w:del w:id="453" w:author="Park, Minyoung" w:date="2021-01-26T15:25: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w:t>
      </w:r>
      <w:ins w:id="454" w:author="Park, Minyoung" w:date="2021-02-19T15:11:00Z">
        <w:r w:rsidR="00BB06E5">
          <w:rPr>
            <w:rFonts w:ascii="TimesNewRomanPSMT" w:hAnsi="TimesNewRomanPSMT"/>
            <w:color w:val="000000"/>
            <w:sz w:val="20"/>
          </w:rPr>
          <w:t xml:space="preserve"> (#1459</w:t>
        </w:r>
      </w:ins>
      <w:ins w:id="455" w:author="Park, Minyoung" w:date="2021-02-19T15:20:00Z">
        <w:r w:rsidR="007D7381">
          <w:rPr>
            <w:rFonts w:ascii="TimesNewRomanPSMT" w:hAnsi="TimesNewRomanPSMT"/>
            <w:color w:val="000000"/>
            <w:sz w:val="20"/>
          </w:rPr>
          <w:t>, 2338</w:t>
        </w:r>
      </w:ins>
      <w:ins w:id="456" w:author="Park, Minyoung" w:date="2021-02-19T15:26:00Z">
        <w:r w:rsidR="00335169">
          <w:rPr>
            <w:rFonts w:ascii="TimesNewRomanPSMT" w:hAnsi="TimesNewRomanPSMT"/>
            <w:color w:val="000000"/>
            <w:sz w:val="20"/>
          </w:rPr>
          <w:t>, 2936</w:t>
        </w:r>
      </w:ins>
      <w:ins w:id="457" w:author="Park, Minyoung" w:date="2021-07-19T01:52:00Z">
        <w:r w:rsidR="00AF0F2F">
          <w:rPr>
            <w:rFonts w:ascii="TimesNewRomanPSMT" w:hAnsi="TimesNewRomanPSMT"/>
            <w:color w:val="000000"/>
            <w:sz w:val="20"/>
          </w:rPr>
          <w:t xml:space="preserve">, </w:t>
        </w:r>
        <w:r w:rsidR="00AF0F2F" w:rsidRPr="005335B4">
          <w:rPr>
            <w:rFonts w:ascii="TimesNewRomanPSMT" w:hAnsi="TimesNewRomanPSMT"/>
            <w:sz w:val="20"/>
          </w:rPr>
          <w:t>2551</w:t>
        </w:r>
        <w:r w:rsidR="00AF0F2F">
          <w:rPr>
            <w:rFonts w:ascii="TimesNewRomanPSMT" w:hAnsi="TimesNewRomanPSMT"/>
            <w:sz w:val="20"/>
          </w:rPr>
          <w:t>, 5222, 6068, 6344</w:t>
        </w:r>
      </w:ins>
      <w:ins w:id="458" w:author="Park, Minyoung" w:date="2021-02-19T15:11:00Z">
        <w:r w:rsidR="00BB06E5">
          <w:rPr>
            <w:rFonts w:ascii="TimesNewRomanPSMT" w:hAnsi="TimesNewRomanPSMT"/>
            <w:color w:val="000000"/>
            <w:sz w:val="20"/>
          </w:rPr>
          <w:t>)</w:t>
        </w:r>
      </w:ins>
    </w:p>
    <w:p w14:paraId="7ABBBFEA" w14:textId="0FBE7902" w:rsidR="00860DF1" w:rsidRDefault="00860DF1" w:rsidP="00C235C1">
      <w:pPr>
        <w:rPr>
          <w:ins w:id="459" w:author="Park, Minyoung" w:date="2021-01-26T15:25:00Z"/>
          <w:rFonts w:ascii="TimesNewRomanPSMT" w:hAnsi="TimesNewRomanPSMT"/>
          <w:color w:val="000000"/>
          <w:sz w:val="20"/>
        </w:rPr>
      </w:pPr>
    </w:p>
    <w:p w14:paraId="259AAE7F" w14:textId="5D344BAF" w:rsidR="00D32348" w:rsidRDefault="00860DF1">
      <w:pPr>
        <w:rPr>
          <w:ins w:id="460" w:author="Park, Minyoung" w:date="2021-07-14T10:09:00Z"/>
          <w:sz w:val="20"/>
          <w:lang w:val="en-US"/>
        </w:rPr>
      </w:pPr>
      <w:ins w:id="461" w:author="Park, Minyoung" w:date="2021-01-26T15:26: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462" w:author="Park, Minyoung" w:date="2021-07-12T15:01:00Z">
        <w:r w:rsidR="003A6445" w:rsidRPr="00CF0A2D">
          <w:rPr>
            <w:rFonts w:ascii="TimesNewRomanPSMT" w:hAnsi="TimesNewRomanPSMT" w:hint="eastAsia"/>
            <w:sz w:val="20"/>
          </w:rPr>
          <w:t>T</w:t>
        </w:r>
        <w:r w:rsidR="003A6445" w:rsidRPr="00CF0A2D">
          <w:rPr>
            <w:sz w:val="20"/>
            <w:lang w:val="en-US"/>
          </w:rPr>
          <w:t xml:space="preserve">he EMLSR timer in a STA affiliated with the non-AP MLD </w:t>
        </w:r>
      </w:ins>
      <w:ins w:id="463" w:author="Park, Minyoung" w:date="2021-07-12T15:02:00Z">
        <w:r w:rsidR="00280443" w:rsidRPr="00CF0A2D">
          <w:rPr>
            <w:sz w:val="20"/>
            <w:lang w:val="en-US"/>
          </w:rPr>
          <w:t>shall be</w:t>
        </w:r>
      </w:ins>
      <w:ins w:id="464" w:author="Park, Minyoung" w:date="2021-07-12T15:01:00Z">
        <w:r w:rsidR="003A6445" w:rsidRPr="00CF0A2D">
          <w:rPr>
            <w:sz w:val="20"/>
            <w:lang w:val="en-US"/>
          </w:rPr>
          <w:t xml:space="preserve"> initialized with the duration value in the Duration/ID field of the initial Control frame </w:t>
        </w:r>
      </w:ins>
      <w:ins w:id="465" w:author="Park, Minyoung" w:date="2021-07-12T15:16:00Z">
        <w:r w:rsidR="004E3FF3" w:rsidRPr="00CF0A2D">
          <w:rPr>
            <w:sz w:val="20"/>
            <w:lang w:val="en-US"/>
          </w:rPr>
          <w:t xml:space="preserve">if the </w:t>
        </w:r>
      </w:ins>
      <w:ins w:id="466" w:author="Park, Minyoung" w:date="2021-07-12T15:59:00Z">
        <w:r w:rsidR="009B0120">
          <w:rPr>
            <w:sz w:val="20"/>
            <w:lang w:val="en-US"/>
          </w:rPr>
          <w:t xml:space="preserve">initial Control </w:t>
        </w:r>
      </w:ins>
      <w:ins w:id="467" w:author="Park, Minyoung" w:date="2021-07-12T15:16:00Z">
        <w:r w:rsidR="004E3FF3" w:rsidRPr="00CF0A2D">
          <w:rPr>
            <w:sz w:val="20"/>
            <w:lang w:val="en-US"/>
          </w:rPr>
          <w:t>frame is</w:t>
        </w:r>
      </w:ins>
      <w:ins w:id="468" w:author="Park, Minyoung" w:date="2021-07-12T15:17:00Z">
        <w:r w:rsidR="004E3FF3" w:rsidRPr="00CF0A2D">
          <w:rPr>
            <w:sz w:val="20"/>
            <w:lang w:val="en-US"/>
          </w:rPr>
          <w:t xml:space="preserve"> </w:t>
        </w:r>
      </w:ins>
      <w:ins w:id="469" w:author="Park, Minyoung" w:date="2021-07-12T15:01:00Z">
        <w:r w:rsidR="003A6445" w:rsidRPr="00CF0A2D">
          <w:rPr>
            <w:sz w:val="20"/>
            <w:lang w:val="en-US"/>
          </w:rPr>
          <w:t xml:space="preserve">successfully transmitted by </w:t>
        </w:r>
      </w:ins>
      <w:ins w:id="470" w:author="Park, Minyoung" w:date="2021-07-12T15:19:00Z">
        <w:r w:rsidR="004E3FF3" w:rsidRPr="00CF0A2D">
          <w:rPr>
            <w:sz w:val="20"/>
            <w:lang w:val="en-US"/>
          </w:rPr>
          <w:t>an</w:t>
        </w:r>
      </w:ins>
      <w:ins w:id="471" w:author="Park, Minyoung" w:date="2021-07-12T15:01:00Z">
        <w:r w:rsidR="003A6445" w:rsidRPr="00CF0A2D">
          <w:rPr>
            <w:sz w:val="20"/>
            <w:lang w:val="en-US"/>
          </w:rPr>
          <w:t xml:space="preserve"> AP affiliated with </w:t>
        </w:r>
      </w:ins>
      <w:ins w:id="472" w:author="Park, Minyoung" w:date="2021-07-12T15:18:00Z">
        <w:r w:rsidR="004E3FF3" w:rsidRPr="00CF0A2D">
          <w:rPr>
            <w:sz w:val="20"/>
            <w:lang w:val="en-US"/>
          </w:rPr>
          <w:t>the</w:t>
        </w:r>
      </w:ins>
      <w:ins w:id="473" w:author="Park, Minyoung" w:date="2021-07-12T15:01:00Z">
        <w:r w:rsidR="003A6445" w:rsidRPr="00CF0A2D">
          <w:rPr>
            <w:sz w:val="20"/>
            <w:lang w:val="en-US"/>
          </w:rPr>
          <w:t xml:space="preserve"> AP MLD that initiated the frame exchanges</w:t>
        </w:r>
      </w:ins>
      <w:ins w:id="474" w:author="Park, Minyoung" w:date="2021-07-14T10:16:00Z">
        <w:r w:rsidR="00D32348">
          <w:rPr>
            <w:sz w:val="20"/>
            <w:lang w:val="en-US"/>
          </w:rPr>
          <w:t>.</w:t>
        </w:r>
      </w:ins>
      <w:ins w:id="475" w:author="Park, Minyoung" w:date="2021-07-12T15:01:00Z">
        <w:r w:rsidR="003A6445" w:rsidRPr="00CF0A2D">
          <w:rPr>
            <w:sz w:val="20"/>
            <w:lang w:val="en-US"/>
          </w:rPr>
          <w:t xml:space="preserve"> The EMLSR timer begins counting down from the end of the reception of the PPDU that contains the </w:t>
        </w:r>
      </w:ins>
      <w:ins w:id="476" w:author="Park, Minyoung" w:date="2021-07-12T15:05:00Z">
        <w:r w:rsidR="00280443" w:rsidRPr="00CF0A2D">
          <w:rPr>
            <w:sz w:val="20"/>
            <w:lang w:val="en-US"/>
          </w:rPr>
          <w:t xml:space="preserve">initial Control </w:t>
        </w:r>
      </w:ins>
      <w:ins w:id="477" w:author="Park, Minyoung" w:date="2021-07-12T15:01:00Z">
        <w:r w:rsidR="003A6445" w:rsidRPr="00CF0A2D">
          <w:rPr>
            <w:sz w:val="20"/>
            <w:lang w:val="en-US"/>
          </w:rPr>
          <w:t xml:space="preserve">frame. </w:t>
        </w:r>
      </w:ins>
      <w:ins w:id="478" w:author="Park, Minyoung" w:date="2021-02-09T17:54:00Z">
        <w:r w:rsidR="0071170F" w:rsidRPr="00AB0D45">
          <w:rPr>
            <w:rFonts w:ascii="TimesNewRomanPSMT" w:hAnsi="TimesNewRomanPSMT"/>
            <w:sz w:val="20"/>
            <w:rPrChange w:id="479" w:author="Park, Minyoung" w:date="2021-07-12T15:23:00Z">
              <w:rPr>
                <w:rFonts w:ascii="TimesNewRomanPSMT" w:hAnsi="TimesNewRomanPSMT"/>
                <w:color w:val="000000"/>
                <w:sz w:val="20"/>
              </w:rPr>
            </w:rPrChange>
          </w:rPr>
          <w:t>T</w:t>
        </w:r>
      </w:ins>
      <w:ins w:id="480" w:author="Park, Minyoung" w:date="2021-01-26T15:25:00Z">
        <w:r w:rsidRPr="00AB0D45">
          <w:rPr>
            <w:sz w:val="20"/>
            <w:lang w:val="en-US"/>
            <w:rPrChange w:id="481" w:author="Park, Minyoung" w:date="2021-07-12T15:23:00Z">
              <w:rPr>
                <w:lang w:val="en-US"/>
              </w:rPr>
            </w:rPrChange>
          </w:rPr>
          <w:t xml:space="preserve">he EMLSR timer in </w:t>
        </w:r>
      </w:ins>
      <w:ins w:id="482" w:author="Park, Minyoung" w:date="2021-07-12T15:08:00Z">
        <w:r w:rsidR="00280443" w:rsidRPr="00AB0D45">
          <w:rPr>
            <w:sz w:val="20"/>
            <w:lang w:val="en-US"/>
          </w:rPr>
          <w:t>the</w:t>
        </w:r>
      </w:ins>
      <w:ins w:id="483" w:author="Park, Minyoung" w:date="2021-01-26T15:25:00Z">
        <w:r w:rsidRPr="00AB0D45">
          <w:rPr>
            <w:sz w:val="20"/>
            <w:lang w:val="en-US"/>
            <w:rPrChange w:id="484" w:author="Park, Minyoung" w:date="2021-07-12T15:23:00Z">
              <w:rPr>
                <w:lang w:val="en-US"/>
              </w:rPr>
            </w:rPrChange>
          </w:rPr>
          <w:t xml:space="preserve"> STA </w:t>
        </w:r>
      </w:ins>
      <w:ins w:id="485" w:author="Park, Minyoung" w:date="2021-05-24T14:01:00Z">
        <w:r w:rsidR="001D47E2" w:rsidRPr="00AB0D45">
          <w:rPr>
            <w:sz w:val="20"/>
            <w:lang w:val="en-US"/>
            <w:rPrChange w:id="486" w:author="Park, Minyoung" w:date="2021-07-12T15:23:00Z">
              <w:rPr>
                <w:color w:val="FF0000"/>
                <w:sz w:val="20"/>
                <w:lang w:val="en-US"/>
              </w:rPr>
            </w:rPrChange>
          </w:rPr>
          <w:t xml:space="preserve">affiliated with </w:t>
        </w:r>
      </w:ins>
      <w:ins w:id="487" w:author="Park, Minyoung" w:date="2021-01-26T15:42:00Z">
        <w:r w:rsidR="00101851" w:rsidRPr="00AB0D45">
          <w:rPr>
            <w:sz w:val="20"/>
            <w:lang w:val="en-US"/>
            <w:rPrChange w:id="488" w:author="Park, Minyoung" w:date="2021-07-12T15:23:00Z">
              <w:rPr>
                <w:lang w:val="en-US"/>
              </w:rPr>
            </w:rPrChange>
          </w:rPr>
          <w:t>the</w:t>
        </w:r>
      </w:ins>
      <w:ins w:id="489" w:author="Park, Minyoung" w:date="2021-01-26T15:25:00Z">
        <w:r w:rsidRPr="00AB0D45">
          <w:rPr>
            <w:sz w:val="20"/>
            <w:lang w:val="en-US"/>
            <w:rPrChange w:id="490" w:author="Park, Minyoung" w:date="2021-07-12T15:23:00Z">
              <w:rPr>
                <w:lang w:val="en-US"/>
              </w:rPr>
            </w:rPrChange>
          </w:rPr>
          <w:t xml:space="preserve"> non-AP MLD </w:t>
        </w:r>
      </w:ins>
      <w:ins w:id="491" w:author="Park, Minyoung" w:date="2021-07-12T14:35:00Z">
        <w:r w:rsidR="005A06A6" w:rsidRPr="00AB0D45">
          <w:rPr>
            <w:sz w:val="20"/>
            <w:lang w:val="en-US"/>
          </w:rPr>
          <w:t>shall be</w:t>
        </w:r>
      </w:ins>
      <w:ins w:id="492" w:author="Park, Minyoung" w:date="2021-01-26T15:25:00Z">
        <w:r w:rsidRPr="00AB0D45">
          <w:rPr>
            <w:sz w:val="20"/>
            <w:lang w:val="en-US"/>
            <w:rPrChange w:id="493" w:author="Park, Minyoung" w:date="2021-07-12T15:23:00Z">
              <w:rPr>
                <w:lang w:val="en-US"/>
              </w:rPr>
            </w:rPrChange>
          </w:rPr>
          <w:t xml:space="preserve"> </w:t>
        </w:r>
      </w:ins>
      <w:ins w:id="494" w:author="Park, Minyoung" w:date="2021-07-12T14:27:00Z">
        <w:r w:rsidR="00222181" w:rsidRPr="00AB0D45">
          <w:rPr>
            <w:sz w:val="20"/>
            <w:lang w:val="en-US"/>
          </w:rPr>
          <w:t>updated</w:t>
        </w:r>
      </w:ins>
      <w:ins w:id="495" w:author="Park, Minyoung" w:date="2021-01-26T15:25:00Z">
        <w:r w:rsidRPr="00AB0D45">
          <w:rPr>
            <w:sz w:val="20"/>
            <w:lang w:val="en-US"/>
            <w:rPrChange w:id="496" w:author="Park, Minyoung" w:date="2021-07-12T15:23:00Z">
              <w:rPr>
                <w:lang w:val="en-US"/>
              </w:rPr>
            </w:rPrChange>
          </w:rPr>
          <w:t xml:space="preserve"> </w:t>
        </w:r>
      </w:ins>
      <w:ins w:id="497" w:author="Park, Minyoung" w:date="2021-07-12T14:35:00Z">
        <w:r w:rsidR="005A06A6" w:rsidRPr="00AB0D45">
          <w:rPr>
            <w:sz w:val="20"/>
            <w:lang w:val="en-US"/>
          </w:rPr>
          <w:t xml:space="preserve">with the duration </w:t>
        </w:r>
        <w:r w:rsidR="005A06A6" w:rsidRPr="00AB0D45">
          <w:rPr>
            <w:sz w:val="20"/>
            <w:lang w:val="en-US"/>
            <w:rPrChange w:id="498" w:author="Park, Minyoung" w:date="2021-07-12T15:23:00Z">
              <w:rPr>
                <w:color w:val="FF0000"/>
                <w:sz w:val="20"/>
                <w:lang w:val="en-US"/>
              </w:rPr>
            </w:rPrChange>
          </w:rPr>
          <w:t xml:space="preserve">value in </w:t>
        </w:r>
        <w:r w:rsidR="005A06A6" w:rsidRPr="00AB0D45">
          <w:rPr>
            <w:sz w:val="20"/>
            <w:lang w:val="en-US"/>
          </w:rPr>
          <w:t xml:space="preserve">the Duration/ID field of a </w:t>
        </w:r>
      </w:ins>
      <w:ins w:id="499" w:author="Park, Minyoung" w:date="2021-07-12T16:47:00Z">
        <w:r w:rsidR="00D651CE" w:rsidRPr="00AB0D45">
          <w:rPr>
            <w:sz w:val="20"/>
            <w:lang w:val="en-US"/>
          </w:rPr>
          <w:t xml:space="preserve">received </w:t>
        </w:r>
      </w:ins>
      <w:ins w:id="500" w:author="Park, Minyoung" w:date="2021-07-12T14:35:00Z">
        <w:r w:rsidR="005A06A6" w:rsidRPr="00AB0D45">
          <w:rPr>
            <w:sz w:val="20"/>
            <w:lang w:val="en-US"/>
          </w:rPr>
          <w:t xml:space="preserve">frame </w:t>
        </w:r>
      </w:ins>
      <w:ins w:id="501" w:author="Park, Minyoung" w:date="2021-07-12T14:48:00Z">
        <w:r w:rsidR="00D022EC" w:rsidRPr="00AB0D45">
          <w:rPr>
            <w:sz w:val="20"/>
            <w:lang w:val="en-US"/>
          </w:rPr>
          <w:t>that requires immediate response</w:t>
        </w:r>
      </w:ins>
      <w:ins w:id="502" w:author="Park, Minyoung" w:date="2021-07-12T15:21:00Z">
        <w:r w:rsidR="004E3FF3" w:rsidRPr="00AB0D45">
          <w:rPr>
            <w:sz w:val="20"/>
            <w:lang w:val="en-US"/>
          </w:rPr>
          <w:t xml:space="preserve"> </w:t>
        </w:r>
      </w:ins>
      <w:ins w:id="503" w:author="Park, Minyoung" w:date="2021-07-12T14:54:00Z">
        <w:r w:rsidR="003A6445" w:rsidRPr="00AB0D45">
          <w:rPr>
            <w:sz w:val="20"/>
            <w:lang w:val="en-US"/>
          </w:rPr>
          <w:t>if</w:t>
        </w:r>
      </w:ins>
      <w:ins w:id="504" w:author="Park, Minyoung" w:date="2021-07-12T14:55:00Z">
        <w:r w:rsidR="003A6445" w:rsidRPr="00AB0D45">
          <w:rPr>
            <w:sz w:val="20"/>
            <w:lang w:val="en-US"/>
          </w:rPr>
          <w:t xml:space="preserve"> the frame</w:t>
        </w:r>
      </w:ins>
      <w:ins w:id="505" w:author="Park, Minyoung" w:date="2021-07-12T14:48:00Z">
        <w:r w:rsidR="00D022EC" w:rsidRPr="00AB0D45">
          <w:rPr>
            <w:sz w:val="20"/>
            <w:lang w:val="en-US"/>
          </w:rPr>
          <w:t xml:space="preserve"> </w:t>
        </w:r>
      </w:ins>
      <w:ins w:id="506" w:author="Park, Minyoung" w:date="2021-07-12T14:50:00Z">
        <w:r w:rsidR="00D022EC" w:rsidRPr="00AB0D45">
          <w:rPr>
            <w:sz w:val="20"/>
            <w:lang w:val="en-US"/>
          </w:rPr>
          <w:t xml:space="preserve">is </w:t>
        </w:r>
      </w:ins>
      <w:ins w:id="507" w:author="Park, Minyoung" w:date="2021-07-12T14:47:00Z">
        <w:r w:rsidR="00D022EC" w:rsidRPr="00AB0D45">
          <w:rPr>
            <w:sz w:val="20"/>
            <w:lang w:val="en-US"/>
          </w:rPr>
          <w:t xml:space="preserve">successfully </w:t>
        </w:r>
      </w:ins>
      <w:ins w:id="508" w:author="Park, Minyoung" w:date="2021-07-12T14:35:00Z">
        <w:r w:rsidR="005A06A6" w:rsidRPr="00AB0D45">
          <w:rPr>
            <w:sz w:val="20"/>
            <w:lang w:val="en-US"/>
          </w:rPr>
          <w:t>transm</w:t>
        </w:r>
      </w:ins>
      <w:ins w:id="509" w:author="Park, Minyoung" w:date="2021-07-12T14:36:00Z">
        <w:r w:rsidR="005A06A6" w:rsidRPr="00AB0D45">
          <w:rPr>
            <w:sz w:val="20"/>
            <w:lang w:val="en-US"/>
          </w:rPr>
          <w:t>i</w:t>
        </w:r>
      </w:ins>
      <w:ins w:id="510" w:author="Park, Minyoung" w:date="2021-07-12T14:47:00Z">
        <w:r w:rsidR="00D022EC" w:rsidRPr="00AB0D45">
          <w:rPr>
            <w:sz w:val="20"/>
            <w:lang w:val="en-US"/>
          </w:rPr>
          <w:t>tted</w:t>
        </w:r>
      </w:ins>
      <w:ins w:id="511" w:author="Park, Minyoung" w:date="2021-07-12T14:36:00Z">
        <w:r w:rsidR="005A06A6" w:rsidRPr="00AB0D45">
          <w:rPr>
            <w:sz w:val="20"/>
            <w:lang w:val="en-US"/>
          </w:rPr>
          <w:t xml:space="preserve"> by </w:t>
        </w:r>
      </w:ins>
      <w:ins w:id="512" w:author="Park, Minyoung" w:date="2021-07-12T15:08:00Z">
        <w:r w:rsidR="00280443" w:rsidRPr="00AB0D45">
          <w:rPr>
            <w:sz w:val="20"/>
            <w:lang w:val="en-US"/>
          </w:rPr>
          <w:t>the</w:t>
        </w:r>
      </w:ins>
      <w:ins w:id="513" w:author="Park, Minyoung" w:date="2021-07-12T14:36:00Z">
        <w:r w:rsidR="005A06A6" w:rsidRPr="00AB0D45">
          <w:rPr>
            <w:sz w:val="20"/>
            <w:lang w:val="en-US"/>
          </w:rPr>
          <w:t xml:space="preserve"> AP affiliated with the AP MLD</w:t>
        </w:r>
      </w:ins>
      <w:ins w:id="514" w:author="Park, Minyoung" w:date="2021-07-12T14:55:00Z">
        <w:r w:rsidR="003A6445" w:rsidRPr="00AB0D45">
          <w:rPr>
            <w:sz w:val="20"/>
            <w:lang w:val="en-US"/>
          </w:rPr>
          <w:t xml:space="preserve"> and the MAC of the STA </w:t>
        </w:r>
      </w:ins>
      <w:ins w:id="515" w:author="Park, Minyoung" w:date="2021-07-12T14:56:00Z">
        <w:r w:rsidR="003A6445" w:rsidRPr="00AB0D45">
          <w:rPr>
            <w:sz w:val="20"/>
            <w:lang w:val="en-US"/>
          </w:rPr>
          <w:t xml:space="preserve">affiliated with the non-AP MLD </w:t>
        </w:r>
      </w:ins>
      <w:ins w:id="516" w:author="Park, Minyoung" w:date="2021-07-12T14:55:00Z">
        <w:r w:rsidR="003A6445" w:rsidRPr="00AB0D45">
          <w:rPr>
            <w:sz w:val="20"/>
            <w:lang w:val="en-US"/>
          </w:rPr>
          <w:t>receive</w:t>
        </w:r>
      </w:ins>
      <w:ins w:id="517" w:author="Park, Minyoung" w:date="2021-07-12T15:19:00Z">
        <w:r w:rsidR="004E3FF3" w:rsidRPr="00AB0D45">
          <w:rPr>
            <w:sz w:val="20"/>
            <w:lang w:val="en-US"/>
          </w:rPr>
          <w:t>s</w:t>
        </w:r>
      </w:ins>
      <w:ins w:id="518" w:author="Park, Minyoung" w:date="2021-07-12T14:55:00Z">
        <w:r w:rsidR="003A6445" w:rsidRPr="00AB0D45">
          <w:rPr>
            <w:sz w:val="20"/>
            <w:lang w:val="en-US"/>
          </w:rPr>
          <w:t xml:space="preserve"> PHY-</w:t>
        </w:r>
        <w:proofErr w:type="spellStart"/>
        <w:r w:rsidR="003A6445" w:rsidRPr="00AB0D45">
          <w:rPr>
            <w:sz w:val="20"/>
            <w:lang w:val="en-US"/>
          </w:rPr>
          <w:t>RXSTART.indication</w:t>
        </w:r>
        <w:proofErr w:type="spellEnd"/>
        <w:r w:rsidR="003A6445" w:rsidRPr="00AB0D45">
          <w:rPr>
            <w:sz w:val="20"/>
            <w:lang w:val="en-US"/>
          </w:rPr>
          <w:t xml:space="preserve"> primitive during a timeout interval of </w:t>
        </w:r>
        <w:proofErr w:type="spellStart"/>
        <w:r w:rsidR="003A6445" w:rsidRPr="00AB0D45">
          <w:rPr>
            <w:sz w:val="20"/>
            <w:lang w:val="en-US"/>
          </w:rPr>
          <w:t>aSIFSTime</w:t>
        </w:r>
      </w:ins>
      <w:proofErr w:type="spellEnd"/>
      <w:ins w:id="519" w:author="Park, Minyoung" w:date="2021-07-12T16:00:00Z">
        <w:r w:rsidR="009B0120" w:rsidRPr="00AB0D45">
          <w:rPr>
            <w:sz w:val="20"/>
            <w:lang w:val="en-US"/>
          </w:rPr>
          <w:t xml:space="preserve"> </w:t>
        </w:r>
      </w:ins>
      <w:ins w:id="520" w:author="Park, Minyoung" w:date="2021-07-12T14:55:00Z">
        <w:r w:rsidR="003A6445" w:rsidRPr="00AB0D45">
          <w:rPr>
            <w:sz w:val="20"/>
            <w:lang w:val="en-US"/>
          </w:rPr>
          <w:t>+</w:t>
        </w:r>
      </w:ins>
      <w:ins w:id="521" w:author="Park, Minyoung" w:date="2021-07-12T16:01:00Z">
        <w:r w:rsidR="009B0120" w:rsidRPr="00AB0D45">
          <w:rPr>
            <w:sz w:val="20"/>
            <w:lang w:val="en-US"/>
          </w:rPr>
          <w:t xml:space="preserve"> </w:t>
        </w:r>
      </w:ins>
      <w:proofErr w:type="spellStart"/>
      <w:ins w:id="522" w:author="Park, Minyoung" w:date="2021-07-12T14:55:00Z">
        <w:r w:rsidR="003A6445" w:rsidRPr="00AB0D45">
          <w:rPr>
            <w:sz w:val="20"/>
            <w:lang w:val="en-US"/>
          </w:rPr>
          <w:t>aSlotTime</w:t>
        </w:r>
      </w:ins>
      <w:proofErr w:type="spellEnd"/>
      <w:ins w:id="523" w:author="Park, Minyoung" w:date="2021-07-12T16:01:00Z">
        <w:r w:rsidR="009B0120" w:rsidRPr="00AB0D45">
          <w:rPr>
            <w:sz w:val="20"/>
            <w:lang w:val="en-US"/>
          </w:rPr>
          <w:t xml:space="preserve"> </w:t>
        </w:r>
      </w:ins>
      <w:ins w:id="524" w:author="Park, Minyoung" w:date="2021-07-12T14:55:00Z">
        <w:r w:rsidR="003A6445" w:rsidRPr="00AB0D45">
          <w:rPr>
            <w:sz w:val="20"/>
            <w:lang w:val="en-US"/>
          </w:rPr>
          <w:t>+</w:t>
        </w:r>
      </w:ins>
      <w:ins w:id="525" w:author="Park, Minyoung" w:date="2021-07-12T16:01:00Z">
        <w:r w:rsidR="009B0120" w:rsidRPr="00AB0D45">
          <w:rPr>
            <w:sz w:val="20"/>
            <w:lang w:val="en-US"/>
          </w:rPr>
          <w:t xml:space="preserve"> </w:t>
        </w:r>
      </w:ins>
      <w:proofErr w:type="spellStart"/>
      <w:ins w:id="526" w:author="Park, Minyoung" w:date="2021-07-12T14:55:00Z">
        <w:r w:rsidR="003A6445" w:rsidRPr="00AB0D45">
          <w:rPr>
            <w:sz w:val="20"/>
            <w:lang w:val="en-US"/>
          </w:rPr>
          <w:t>aRXPHYStartDelay</w:t>
        </w:r>
        <w:proofErr w:type="spellEnd"/>
        <w:r w:rsidR="003A6445" w:rsidRPr="00AB0D45">
          <w:rPr>
            <w:sz w:val="20"/>
            <w:lang w:val="en-US"/>
          </w:rPr>
          <w:t xml:space="preserve"> starting at the end of the PPDU transmitted by the STA </w:t>
        </w:r>
      </w:ins>
      <w:ins w:id="527" w:author="Park, Minyoung" w:date="2021-07-12T14:56:00Z">
        <w:r w:rsidR="003A6445" w:rsidRPr="00AB0D45">
          <w:rPr>
            <w:sz w:val="20"/>
            <w:lang w:val="en-US"/>
          </w:rPr>
          <w:t xml:space="preserve">affiliated with the non-AP MLD </w:t>
        </w:r>
      </w:ins>
      <w:ins w:id="528" w:author="Park, Minyoung" w:date="2021-07-12T14:55:00Z">
        <w:r w:rsidR="003A6445" w:rsidRPr="00AB0D45">
          <w:rPr>
            <w:sz w:val="20"/>
            <w:lang w:val="en-US"/>
          </w:rPr>
          <w:t xml:space="preserve">as a response to the frame </w:t>
        </w:r>
      </w:ins>
      <w:ins w:id="529" w:author="Park, Minyoung" w:date="2021-07-12T21:18:00Z">
        <w:r w:rsidR="00CD64C2" w:rsidRPr="00AB0D45">
          <w:rPr>
            <w:sz w:val="20"/>
            <w:lang w:val="en-US"/>
          </w:rPr>
          <w:t>received from</w:t>
        </w:r>
      </w:ins>
      <w:ins w:id="530" w:author="Park, Minyoung" w:date="2021-07-12T21:15:00Z">
        <w:r w:rsidR="00B2688C" w:rsidRPr="00AB0D45">
          <w:rPr>
            <w:sz w:val="20"/>
            <w:lang w:val="en-US"/>
          </w:rPr>
          <w:t xml:space="preserve"> </w:t>
        </w:r>
      </w:ins>
      <w:ins w:id="531" w:author="Park, Minyoung" w:date="2021-07-12T14:55:00Z">
        <w:r w:rsidR="003A6445" w:rsidRPr="00AB0D45">
          <w:rPr>
            <w:sz w:val="20"/>
            <w:lang w:val="en-US"/>
          </w:rPr>
          <w:t>the AP</w:t>
        </w:r>
      </w:ins>
      <w:ins w:id="532" w:author="Park, Minyoung" w:date="2021-07-12T14:57:00Z">
        <w:r w:rsidR="003A6445" w:rsidRPr="00AB0D45">
          <w:rPr>
            <w:sz w:val="20"/>
            <w:lang w:val="en-US"/>
          </w:rPr>
          <w:t xml:space="preserve"> affiliated with the AP MLD</w:t>
        </w:r>
      </w:ins>
      <w:ins w:id="533" w:author="Park, Minyoung" w:date="2021-07-12T14:54:00Z">
        <w:r w:rsidR="003A6445" w:rsidRPr="00AB0D45">
          <w:rPr>
            <w:sz w:val="20"/>
            <w:lang w:val="en-US"/>
          </w:rPr>
          <w:t>.</w:t>
        </w:r>
      </w:ins>
      <w:ins w:id="534" w:author="Park, Minyoung" w:date="2021-07-12T14:46:00Z">
        <w:r w:rsidR="00D022EC" w:rsidRPr="00CF0A2D">
          <w:rPr>
            <w:sz w:val="20"/>
            <w:lang w:val="en-US"/>
          </w:rPr>
          <w:t xml:space="preserve"> </w:t>
        </w:r>
      </w:ins>
      <w:ins w:id="535" w:author="Park, Minyoung" w:date="2021-07-14T10:12:00Z">
        <w:r w:rsidR="00D32348" w:rsidRPr="005335B4">
          <w:rPr>
            <w:sz w:val="20"/>
            <w:lang w:val="en-US"/>
          </w:rPr>
          <w:t xml:space="preserve">(#1459, 2338, 2936, </w:t>
        </w:r>
        <w:r w:rsidR="00D32348" w:rsidRPr="005335B4">
          <w:rPr>
            <w:rFonts w:ascii="TimesNewRomanPSMT" w:hAnsi="TimesNewRomanPSMT"/>
            <w:sz w:val="20"/>
          </w:rPr>
          <w:t>2551</w:t>
        </w:r>
      </w:ins>
      <w:ins w:id="536" w:author="Park, Minyoung" w:date="2021-07-19T01:45:00Z">
        <w:r w:rsidR="005B18A6">
          <w:rPr>
            <w:rFonts w:ascii="TimesNewRomanPSMT" w:hAnsi="TimesNewRomanPSMT"/>
            <w:sz w:val="20"/>
          </w:rPr>
          <w:t>, 5222, 6068</w:t>
        </w:r>
      </w:ins>
      <w:ins w:id="537" w:author="Park, Minyoung" w:date="2021-07-19T01:51:00Z">
        <w:r w:rsidR="00AF0F2F">
          <w:rPr>
            <w:rFonts w:ascii="TimesNewRomanPSMT" w:hAnsi="TimesNewRomanPSMT"/>
            <w:sz w:val="20"/>
          </w:rPr>
          <w:t>,</w:t>
        </w:r>
      </w:ins>
      <w:ins w:id="538" w:author="Park, Minyoung" w:date="2021-07-19T01:52:00Z">
        <w:r w:rsidR="00AF0F2F">
          <w:rPr>
            <w:rFonts w:ascii="TimesNewRomanPSMT" w:hAnsi="TimesNewRomanPSMT"/>
            <w:sz w:val="20"/>
          </w:rPr>
          <w:t xml:space="preserve"> 6344</w:t>
        </w:r>
      </w:ins>
      <w:ins w:id="539" w:author="Park, Minyoung" w:date="2021-07-14T10:12:00Z">
        <w:r w:rsidR="00D32348" w:rsidRPr="005335B4">
          <w:rPr>
            <w:sz w:val="20"/>
            <w:lang w:val="en-US"/>
          </w:rPr>
          <w:t>)</w:t>
        </w:r>
      </w:ins>
    </w:p>
    <w:p w14:paraId="36A941F5" w14:textId="77777777" w:rsidR="00D32348" w:rsidRDefault="00D32348">
      <w:pPr>
        <w:rPr>
          <w:ins w:id="540" w:author="Park, Minyoung" w:date="2021-07-14T10:09:00Z"/>
          <w:sz w:val="20"/>
          <w:lang w:val="en-US"/>
        </w:rPr>
      </w:pPr>
    </w:p>
    <w:p w14:paraId="4C6C6AE9" w14:textId="5593A122" w:rsidR="00D32348" w:rsidRPr="00AB0D45" w:rsidRDefault="00D32348">
      <w:pPr>
        <w:rPr>
          <w:ins w:id="541" w:author="Park, Minyoung" w:date="2021-07-14T10:12:00Z"/>
          <w:rFonts w:ascii="TimesNewRomanPSMT" w:hAnsi="TimesNewRomanPSMT"/>
          <w:color w:val="000000"/>
          <w:sz w:val="20"/>
        </w:rPr>
      </w:pPr>
      <w:ins w:id="542" w:author="Park, Minyoung" w:date="2021-07-14T10:10: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r w:rsidRPr="00AB0D45">
          <w:rPr>
            <w:rFonts w:ascii="TimesNewRomanPSMT" w:hAnsi="TimesNewRomanPSMT"/>
            <w:color w:val="000000"/>
            <w:sz w:val="20"/>
          </w:rPr>
          <w:t>When the EMLSR timer in a STA affiliated with the non-AP MLD expires</w:t>
        </w:r>
      </w:ins>
      <w:ins w:id="543" w:author="Park, Minyoung" w:date="2021-07-19T01:52:00Z">
        <w:r w:rsidR="00AF0F2F">
          <w:rPr>
            <w:rFonts w:ascii="TimesNewRomanPSMT" w:hAnsi="TimesNewRomanPSMT"/>
            <w:color w:val="000000"/>
            <w:sz w:val="20"/>
          </w:rPr>
          <w:t xml:space="preserve"> </w:t>
        </w:r>
      </w:ins>
    </w:p>
    <w:p w14:paraId="4969069B" w14:textId="431C3752" w:rsidR="00D32348" w:rsidRPr="00AB0D45" w:rsidRDefault="00D32348">
      <w:pPr>
        <w:pStyle w:val="ListParagraph"/>
        <w:numPr>
          <w:ilvl w:val="0"/>
          <w:numId w:val="20"/>
        </w:numPr>
        <w:ind w:leftChars="0"/>
        <w:rPr>
          <w:ins w:id="544" w:author="Park, Minyoung" w:date="2021-07-14T10:12:00Z"/>
          <w:rFonts w:ascii="TimesNewRomanPSMT" w:hAnsi="TimesNewRomanPSMT"/>
          <w:color w:val="000000"/>
          <w:sz w:val="20"/>
          <w:rPrChange w:id="545" w:author="Park, Minyoung" w:date="2021-07-14T10:12:00Z">
            <w:rPr>
              <w:ins w:id="546" w:author="Park, Minyoung" w:date="2021-07-14T10:12:00Z"/>
            </w:rPr>
          </w:rPrChange>
        </w:rPr>
        <w:pPrChange w:id="547" w:author="Park, Minyoung" w:date="2021-07-14T10:12:00Z">
          <w:pPr/>
        </w:pPrChange>
      </w:pPr>
      <w:ins w:id="548" w:author="Park, Minyoung" w:date="2021-07-14T10:10:00Z">
        <w:r w:rsidRPr="00AB0D45">
          <w:rPr>
            <w:rFonts w:ascii="TimesNewRomanPSMT" w:hAnsi="TimesNewRomanPSMT"/>
            <w:color w:val="000000"/>
            <w:sz w:val="20"/>
            <w:rPrChange w:id="549" w:author="Park, Minyoung" w:date="2021-07-14T10:12:00Z">
              <w:rPr>
                <w:highlight w:val="yellow"/>
              </w:rPr>
            </w:rPrChange>
          </w:rPr>
          <w:t>in the middle of the reception of a PPDU containing a frame destined for the STA affiliated with the non-AP MLD, the STA affiliated with the non-AP MLD shall continue to operate on the link it received the frame until the STA affiliated with the non-AP MLD responds with an acknowledgement or until a timeout interval of the duration value of the Duration/ID field of the received frame contained in the PPDU starting at the end of the PPDU expires.</w:t>
        </w:r>
        <w:r w:rsidRPr="00AB0D45">
          <w:rPr>
            <w:rFonts w:ascii="TimesNewRomanPSMT" w:hAnsi="TimesNewRomanPSMT"/>
            <w:color w:val="000000"/>
            <w:sz w:val="20"/>
            <w:rPrChange w:id="550" w:author="Park, Minyoung" w:date="2021-07-14T10:12:00Z">
              <w:rPr/>
            </w:rPrChange>
          </w:rPr>
          <w:t xml:space="preserve"> </w:t>
        </w:r>
      </w:ins>
    </w:p>
    <w:p w14:paraId="1789B380" w14:textId="1B9973B0" w:rsidR="00860DF1" w:rsidRPr="00D32348" w:rsidRDefault="00D32348">
      <w:pPr>
        <w:pStyle w:val="ListParagraph"/>
        <w:numPr>
          <w:ilvl w:val="0"/>
          <w:numId w:val="20"/>
        </w:numPr>
        <w:ind w:leftChars="0"/>
        <w:rPr>
          <w:ins w:id="551" w:author="Park, Minyoung" w:date="2021-01-26T15:28:00Z"/>
          <w:sz w:val="20"/>
          <w:lang w:val="en-US"/>
          <w:rPrChange w:id="552" w:author="Park, Minyoung" w:date="2021-07-14T10:12:00Z">
            <w:rPr>
              <w:ins w:id="553" w:author="Park, Minyoung" w:date="2021-01-26T15:28:00Z"/>
              <w:lang w:val="en-US"/>
            </w:rPr>
          </w:rPrChange>
        </w:rPr>
        <w:pPrChange w:id="554" w:author="Park, Minyoung" w:date="2021-07-14T10:12:00Z">
          <w:pPr/>
        </w:pPrChange>
      </w:pPr>
      <w:ins w:id="555" w:author="Park, Minyoung" w:date="2021-07-14T10:12:00Z">
        <w:r>
          <w:rPr>
            <w:sz w:val="20"/>
            <w:lang w:val="en-US"/>
          </w:rPr>
          <w:t>O</w:t>
        </w:r>
      </w:ins>
      <w:ins w:id="556" w:author="Park, Minyoung" w:date="2021-07-14T10:11:00Z">
        <w:r w:rsidRPr="00D32348">
          <w:rPr>
            <w:sz w:val="20"/>
            <w:lang w:val="en-US"/>
            <w:rPrChange w:id="557" w:author="Park, Minyoung" w:date="2021-07-14T10:12:00Z">
              <w:rPr>
                <w:lang w:val="en-US"/>
              </w:rPr>
            </w:rPrChange>
          </w:rPr>
          <w:t>therwise</w:t>
        </w:r>
      </w:ins>
      <w:ins w:id="558" w:author="Park, Minyoung" w:date="2021-06-25T16:00:00Z">
        <w:r w:rsidR="00E67B59" w:rsidRPr="00D32348">
          <w:rPr>
            <w:sz w:val="20"/>
            <w:lang w:val="en-US"/>
            <w:rPrChange w:id="559" w:author="Park, Minyoung" w:date="2021-07-14T10:12:00Z">
              <w:rPr>
                <w:lang w:val="en-US"/>
              </w:rPr>
            </w:rPrChange>
          </w:rPr>
          <w:t xml:space="preserve">, </w:t>
        </w:r>
        <w:r w:rsidR="002261BE" w:rsidRPr="00D32348">
          <w:rPr>
            <w:sz w:val="20"/>
            <w:lang w:val="en-US"/>
            <w:rPrChange w:id="560" w:author="Park, Minyoung" w:date="2021-07-14T10:12:00Z">
              <w:rPr>
                <w:lang w:val="en-US"/>
              </w:rPr>
            </w:rPrChange>
          </w:rPr>
          <w:t xml:space="preserve">PPDUs exchanged between </w:t>
        </w:r>
        <w:r w:rsidR="00E67B59" w:rsidRPr="00D32348">
          <w:rPr>
            <w:sz w:val="20"/>
            <w:lang w:val="en-US"/>
            <w:rPrChange w:id="561" w:author="Park, Minyoung" w:date="2021-07-14T10:12:00Z">
              <w:rPr>
                <w:lang w:val="en-US"/>
              </w:rPr>
            </w:rPrChange>
          </w:rPr>
          <w:t>t</w:t>
        </w:r>
      </w:ins>
      <w:ins w:id="562" w:author="Park, Minyoung" w:date="2021-06-25T15:52:00Z">
        <w:r w:rsidR="007A675B" w:rsidRPr="00D32348">
          <w:rPr>
            <w:sz w:val="20"/>
            <w:lang w:val="en-US"/>
            <w:rPrChange w:id="563" w:author="Park, Minyoung" w:date="2021-07-14T10:12:00Z">
              <w:rPr>
                <w:lang w:val="en-US"/>
              </w:rPr>
            </w:rPrChange>
          </w:rPr>
          <w:t>he AP affiliated with the AP MLD and the STA affiliated</w:t>
        </w:r>
      </w:ins>
      <w:ins w:id="564" w:author="Park, Minyoung" w:date="2021-06-25T16:20:00Z">
        <w:r w:rsidR="002E58E0" w:rsidRPr="00D32348">
          <w:rPr>
            <w:sz w:val="20"/>
            <w:lang w:val="en-US"/>
            <w:rPrChange w:id="565" w:author="Park, Minyoung" w:date="2021-07-14T10:12:00Z">
              <w:rPr>
                <w:highlight w:val="cyan"/>
                <w:lang w:val="en-US"/>
              </w:rPr>
            </w:rPrChange>
          </w:rPr>
          <w:t xml:space="preserve"> with the non-AP MLD</w:t>
        </w:r>
      </w:ins>
      <w:ins w:id="566" w:author="Park, Minyoung" w:date="2021-06-25T15:52:00Z">
        <w:r w:rsidR="007A675B" w:rsidRPr="00D32348">
          <w:rPr>
            <w:sz w:val="20"/>
            <w:lang w:val="en-US"/>
            <w:rPrChange w:id="567" w:author="Park, Minyoung" w:date="2021-07-14T10:12:00Z">
              <w:rPr>
                <w:lang w:val="en-US"/>
              </w:rPr>
            </w:rPrChange>
          </w:rPr>
          <w:t xml:space="preserve"> </w:t>
        </w:r>
      </w:ins>
      <w:ins w:id="568" w:author="Park, Minyoung" w:date="2021-06-25T16:01:00Z">
        <w:r w:rsidR="002261BE" w:rsidRPr="00D32348">
          <w:rPr>
            <w:sz w:val="20"/>
            <w:lang w:val="en-US"/>
            <w:rPrChange w:id="569" w:author="Park, Minyoung" w:date="2021-07-14T10:12:00Z">
              <w:rPr>
                <w:lang w:val="en-US"/>
              </w:rPr>
            </w:rPrChange>
          </w:rPr>
          <w:t>shall</w:t>
        </w:r>
      </w:ins>
      <w:ins w:id="570" w:author="Park, Minyoung" w:date="2021-06-25T15:54:00Z">
        <w:r w:rsidR="00A27C0A" w:rsidRPr="00D32348">
          <w:rPr>
            <w:sz w:val="20"/>
            <w:lang w:val="en-US"/>
            <w:rPrChange w:id="571" w:author="Park, Minyoung" w:date="2021-07-14T10:12:00Z">
              <w:rPr>
                <w:lang w:val="en-US"/>
              </w:rPr>
            </w:rPrChange>
          </w:rPr>
          <w:t xml:space="preserve"> </w:t>
        </w:r>
      </w:ins>
      <w:ins w:id="572" w:author="Park, Minyoung" w:date="2021-06-25T15:52:00Z">
        <w:r w:rsidR="002324CC" w:rsidRPr="00D32348">
          <w:rPr>
            <w:sz w:val="20"/>
            <w:lang w:val="en-US"/>
            <w:rPrChange w:id="573" w:author="Park, Minyoung" w:date="2021-07-14T10:12:00Z">
              <w:rPr>
                <w:lang w:val="en-US"/>
              </w:rPr>
            </w:rPrChange>
          </w:rPr>
          <w:t xml:space="preserve">be separated by SIFS. </w:t>
        </w:r>
      </w:ins>
      <w:ins w:id="574" w:author="Park, Minyoung" w:date="2021-07-19T01:52:00Z">
        <w:r w:rsidR="00AF0F2F" w:rsidRPr="005335B4">
          <w:rPr>
            <w:sz w:val="20"/>
            <w:lang w:val="en-US"/>
          </w:rPr>
          <w:t xml:space="preserve">(#1459, 2338, 2936, </w:t>
        </w:r>
        <w:r w:rsidR="00AF0F2F" w:rsidRPr="005335B4">
          <w:rPr>
            <w:rFonts w:ascii="TimesNewRomanPSMT" w:hAnsi="TimesNewRomanPSMT"/>
            <w:sz w:val="20"/>
          </w:rPr>
          <w:t>2551</w:t>
        </w:r>
        <w:r w:rsidR="00AF0F2F">
          <w:rPr>
            <w:rFonts w:ascii="TimesNewRomanPSMT" w:hAnsi="TimesNewRomanPSMT"/>
            <w:sz w:val="20"/>
          </w:rPr>
          <w:t>, 5222, 6068, 6344</w:t>
        </w:r>
        <w:r w:rsidR="00AF0F2F" w:rsidRPr="005335B4">
          <w:rPr>
            <w:sz w:val="20"/>
            <w:lang w:val="en-US"/>
          </w:rPr>
          <w:t>)</w:t>
        </w:r>
      </w:ins>
    </w:p>
    <w:p w14:paraId="62E1AB72" w14:textId="77777777" w:rsidR="00860DF1" w:rsidRPr="001F4685" w:rsidRDefault="00860DF1" w:rsidP="00860DF1">
      <w:pPr>
        <w:rPr>
          <w:ins w:id="575" w:author="Park, Minyoung" w:date="2021-01-26T15:28:00Z"/>
          <w:sz w:val="20"/>
          <w:lang w:val="en-US"/>
          <w:rPrChange w:id="576" w:author="Park, Minyoung" w:date="2021-02-10T11:46:00Z">
            <w:rPr>
              <w:ins w:id="577" w:author="Park, Minyoung" w:date="2021-01-26T15:28:00Z"/>
              <w:lang w:val="en-US"/>
            </w:rPr>
          </w:rPrChange>
        </w:rPr>
      </w:pPr>
    </w:p>
    <w:p w14:paraId="68B6E7B5" w14:textId="4A64FE69" w:rsidR="006106B9" w:rsidRPr="001F4685" w:rsidRDefault="00860DF1" w:rsidP="00860DF1">
      <w:pPr>
        <w:rPr>
          <w:ins w:id="578" w:author="Park, Minyoung" w:date="2021-01-26T16:03:00Z"/>
          <w:sz w:val="20"/>
          <w:lang w:val="en-US"/>
          <w:rPrChange w:id="579" w:author="Park, Minyoung" w:date="2021-02-10T11:46:00Z">
            <w:rPr>
              <w:ins w:id="580" w:author="Park, Minyoung" w:date="2021-01-26T16:03:00Z"/>
              <w:lang w:val="en-US"/>
            </w:rPr>
          </w:rPrChange>
        </w:rPr>
      </w:pPr>
      <w:ins w:id="581" w:author="Park, Minyoung" w:date="2021-01-26T15:28: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582" w:author="Park, Minyoung" w:date="2021-01-26T15:25:00Z">
        <w:r w:rsidRPr="001F4685">
          <w:rPr>
            <w:sz w:val="20"/>
            <w:lang w:val="en-US"/>
            <w:rPrChange w:id="583" w:author="Park, Minyoung" w:date="2021-02-10T11:46:00Z">
              <w:rPr>
                <w:lang w:val="en-US"/>
              </w:rPr>
            </w:rPrChange>
          </w:rPr>
          <w:t xml:space="preserve">The non-AP MLD </w:t>
        </w:r>
      </w:ins>
      <w:ins w:id="584" w:author="Park, Minyoung" w:date="2021-01-26T16:13:00Z">
        <w:r w:rsidR="00BC559F" w:rsidRPr="001F4685">
          <w:rPr>
            <w:sz w:val="20"/>
            <w:lang w:val="en-US"/>
            <w:rPrChange w:id="585" w:author="Park, Minyoung" w:date="2021-02-10T11:46:00Z">
              <w:rPr>
                <w:lang w:val="en-US"/>
              </w:rPr>
            </w:rPrChange>
          </w:rPr>
          <w:t xml:space="preserve">shall </w:t>
        </w:r>
      </w:ins>
      <w:ins w:id="586" w:author="Park, Minyoung" w:date="2021-01-26T15:28:00Z">
        <w:r w:rsidRPr="001F4685">
          <w:rPr>
            <w:sz w:val="20"/>
            <w:lang w:val="en-US"/>
            <w:rPrChange w:id="587" w:author="Park, Minyoung" w:date="2021-02-10T11:46:00Z">
              <w:rPr>
                <w:lang w:val="en-US"/>
              </w:rPr>
            </w:rPrChange>
          </w:rPr>
          <w:t>switch</w:t>
        </w:r>
      </w:ins>
      <w:ins w:id="588" w:author="Park, Minyoung" w:date="2021-01-26T15:25:00Z">
        <w:r w:rsidRPr="001F4685">
          <w:rPr>
            <w:sz w:val="20"/>
            <w:lang w:val="en-US"/>
            <w:rPrChange w:id="589" w:author="Park, Minyoung" w:date="2021-02-10T11:46:00Z">
              <w:rPr>
                <w:lang w:val="en-US"/>
              </w:rPr>
            </w:rPrChange>
          </w:rPr>
          <w:t xml:space="preserve"> back to the listening operation </w:t>
        </w:r>
      </w:ins>
      <w:ins w:id="590" w:author="Park, Minyoung" w:date="2021-01-26T15:28:00Z">
        <w:r w:rsidRPr="001F4685">
          <w:rPr>
            <w:sz w:val="20"/>
            <w:lang w:val="en-US"/>
            <w:rPrChange w:id="591" w:author="Park, Minyoung" w:date="2021-02-10T11:46:00Z">
              <w:rPr>
                <w:lang w:val="en-US"/>
              </w:rPr>
            </w:rPrChange>
          </w:rPr>
          <w:t>on th</w:t>
        </w:r>
      </w:ins>
      <w:ins w:id="592" w:author="Park, Minyoung" w:date="2021-01-26T15:29:00Z">
        <w:r w:rsidRPr="001F4685">
          <w:rPr>
            <w:sz w:val="20"/>
            <w:lang w:val="en-US"/>
            <w:rPrChange w:id="593" w:author="Park, Minyoung" w:date="2021-02-10T11:46:00Z">
              <w:rPr>
                <w:lang w:val="en-US"/>
              </w:rPr>
            </w:rPrChange>
          </w:rPr>
          <w:t xml:space="preserve">e </w:t>
        </w:r>
      </w:ins>
      <w:ins w:id="594" w:author="Park, Minyoung" w:date="2021-06-25T14:43:00Z">
        <w:r w:rsidR="00792F37">
          <w:rPr>
            <w:sz w:val="20"/>
            <w:lang w:val="en-US"/>
          </w:rPr>
          <w:t xml:space="preserve">EMLSR </w:t>
        </w:r>
      </w:ins>
      <w:ins w:id="595" w:author="Park, Minyoung" w:date="2021-01-26T15:29:00Z">
        <w:r w:rsidRPr="001F4685">
          <w:rPr>
            <w:sz w:val="20"/>
            <w:lang w:val="en-US"/>
            <w:rPrChange w:id="596" w:author="Park, Minyoung" w:date="2021-02-10T11:46:00Z">
              <w:rPr>
                <w:lang w:val="en-US"/>
              </w:rPr>
            </w:rPrChange>
          </w:rPr>
          <w:t>links</w:t>
        </w:r>
      </w:ins>
      <w:ins w:id="597" w:author="Park, Minyoung" w:date="2021-03-08T14:53:00Z">
        <w:r w:rsidR="00117CF5">
          <w:rPr>
            <w:sz w:val="20"/>
            <w:lang w:val="en-US"/>
          </w:rPr>
          <w:t xml:space="preserve"> </w:t>
        </w:r>
        <w:r w:rsidR="00117CF5" w:rsidRPr="00710C50">
          <w:rPr>
            <w:sz w:val="20"/>
            <w:lang w:val="en-US"/>
          </w:rPr>
          <w:t xml:space="preserve">after the time indicated in the EMLSR </w:t>
        </w:r>
      </w:ins>
      <w:ins w:id="598" w:author="Park, Minyoung" w:date="2021-05-26T14:49:00Z">
        <w:r w:rsidR="00E0656B">
          <w:rPr>
            <w:sz w:val="20"/>
            <w:lang w:val="en-US"/>
          </w:rPr>
          <w:t xml:space="preserve">Transition </w:t>
        </w:r>
      </w:ins>
      <w:ins w:id="599" w:author="Park, Minyoung" w:date="2021-03-08T14:53:00Z">
        <w:r w:rsidR="00117CF5" w:rsidRPr="00710C50">
          <w:rPr>
            <w:sz w:val="20"/>
            <w:lang w:val="en-US"/>
          </w:rPr>
          <w:t xml:space="preserve">Delay </w:t>
        </w:r>
      </w:ins>
      <w:ins w:id="600" w:author="Park, Minyoung" w:date="2021-05-26T14:50:00Z">
        <w:r w:rsidR="00E0656B">
          <w:rPr>
            <w:sz w:val="20"/>
            <w:lang w:val="en-US"/>
          </w:rPr>
          <w:t>sub</w:t>
        </w:r>
      </w:ins>
      <w:ins w:id="601" w:author="Park, Minyoung" w:date="2021-03-08T14:53:00Z">
        <w:r w:rsidR="00117CF5" w:rsidRPr="00710C50">
          <w:rPr>
            <w:sz w:val="20"/>
            <w:lang w:val="en-US"/>
          </w:rPr>
          <w:t>field</w:t>
        </w:r>
      </w:ins>
      <w:ins w:id="602" w:author="Park, Minyoung" w:date="2021-05-26T14:50:00Z">
        <w:r w:rsidR="00E0656B">
          <w:rPr>
            <w:sz w:val="20"/>
            <w:lang w:val="en-US"/>
          </w:rPr>
          <w:t xml:space="preserve"> of the EML Capabilities subfield</w:t>
        </w:r>
      </w:ins>
      <w:ins w:id="603" w:author="Park, Minyoung" w:date="2021-05-26T14:51:00Z">
        <w:r w:rsidR="00E0656B">
          <w:rPr>
            <w:sz w:val="20"/>
            <w:lang w:val="en-US"/>
          </w:rPr>
          <w:t xml:space="preserve"> in the Common Info field of the Basic variant Multi-Link element</w:t>
        </w:r>
      </w:ins>
      <w:ins w:id="604" w:author="Park, Minyoung" w:date="2021-01-26T16:07:00Z">
        <w:r w:rsidR="00575F59" w:rsidRPr="001F4685">
          <w:rPr>
            <w:sz w:val="20"/>
            <w:lang w:val="en-US"/>
            <w:rPrChange w:id="605" w:author="Park, Minyoung" w:date="2021-02-10T11:46:00Z">
              <w:rPr>
                <w:lang w:val="en-US"/>
              </w:rPr>
            </w:rPrChange>
          </w:rPr>
          <w:t xml:space="preserve"> </w:t>
        </w:r>
        <w:r w:rsidR="00575F59" w:rsidRPr="00CF0A2D">
          <w:rPr>
            <w:sz w:val="20"/>
            <w:lang w:val="en-US"/>
            <w:rPrChange w:id="606" w:author="Park, Minyoung" w:date="2021-06-25T14:50:00Z">
              <w:rPr>
                <w:lang w:val="en-US"/>
              </w:rPr>
            </w:rPrChange>
          </w:rPr>
          <w:t>if</w:t>
        </w:r>
        <w:r w:rsidR="00575F59" w:rsidRPr="00CF0A2D">
          <w:rPr>
            <w:color w:val="FF0000"/>
            <w:sz w:val="20"/>
            <w:lang w:val="en-US"/>
            <w:rPrChange w:id="607" w:author="Park, Minyoung" w:date="2021-06-25T14:50:00Z">
              <w:rPr>
                <w:lang w:val="en-US"/>
              </w:rPr>
            </w:rPrChange>
          </w:rPr>
          <w:t xml:space="preserve"> </w:t>
        </w:r>
      </w:ins>
      <w:ins w:id="608" w:author="Park, Minyoung" w:date="2021-05-24T14:40:00Z">
        <w:r w:rsidR="00DA3658" w:rsidRPr="00CF0A2D">
          <w:rPr>
            <w:sz w:val="20"/>
            <w:lang w:val="en-US"/>
          </w:rPr>
          <w:t>a</w:t>
        </w:r>
      </w:ins>
      <w:ins w:id="609" w:author="Park, Minyoung" w:date="2021-07-01T11:13:00Z">
        <w:r w:rsidR="00527974" w:rsidRPr="00CF0A2D">
          <w:rPr>
            <w:sz w:val="20"/>
            <w:lang w:val="en-US"/>
            <w:rPrChange w:id="610" w:author="Park, Minyoung" w:date="2021-07-12T15:25:00Z">
              <w:rPr>
                <w:b/>
                <w:bCs/>
                <w:color w:val="FF0000"/>
                <w:sz w:val="20"/>
                <w:lang w:val="en-US"/>
              </w:rPr>
            </w:rPrChange>
          </w:rPr>
          <w:t>ny</w:t>
        </w:r>
        <w:r w:rsidR="00527974" w:rsidRPr="00CF0A2D">
          <w:rPr>
            <w:sz w:val="20"/>
            <w:lang w:val="en-US"/>
          </w:rPr>
          <w:t xml:space="preserve"> of</w:t>
        </w:r>
      </w:ins>
      <w:ins w:id="611" w:author="Park, Minyoung" w:date="2021-05-24T14:40:00Z">
        <w:r w:rsidR="00DA3658" w:rsidRPr="00CF0A2D">
          <w:rPr>
            <w:sz w:val="20"/>
            <w:lang w:val="en-US"/>
          </w:rPr>
          <w:t xml:space="preserve"> </w:t>
        </w:r>
      </w:ins>
      <w:ins w:id="612" w:author="Park, Minyoung" w:date="2021-01-26T16:07:00Z">
        <w:r w:rsidR="00575F59" w:rsidRPr="00CF0A2D">
          <w:rPr>
            <w:sz w:val="20"/>
            <w:lang w:val="en-US"/>
            <w:rPrChange w:id="613" w:author="Park, Minyoung" w:date="2021-06-25T14:50:00Z">
              <w:rPr>
                <w:lang w:val="en-US"/>
              </w:rPr>
            </w:rPrChange>
          </w:rPr>
          <w:t xml:space="preserve">the following </w:t>
        </w:r>
      </w:ins>
      <w:ins w:id="614" w:author="Park, Minyoung" w:date="2021-01-26T16:08:00Z">
        <w:r w:rsidR="00575F59" w:rsidRPr="00CF0A2D">
          <w:rPr>
            <w:sz w:val="20"/>
            <w:lang w:val="en-US"/>
            <w:rPrChange w:id="615" w:author="Park, Minyoung" w:date="2021-06-25T14:50:00Z">
              <w:rPr>
                <w:lang w:val="en-US"/>
              </w:rPr>
            </w:rPrChange>
          </w:rPr>
          <w:t xml:space="preserve">conditions </w:t>
        </w:r>
      </w:ins>
      <w:ins w:id="616" w:author="Park, Minyoung" w:date="2021-07-01T11:13:00Z">
        <w:r w:rsidR="00527974" w:rsidRPr="00CF0A2D">
          <w:rPr>
            <w:sz w:val="20"/>
            <w:lang w:val="en-US"/>
          </w:rPr>
          <w:t>is</w:t>
        </w:r>
      </w:ins>
      <w:ins w:id="617" w:author="Park, Minyoung" w:date="2021-01-26T16:08:00Z">
        <w:r w:rsidR="00575F59" w:rsidRPr="00CF0A2D">
          <w:rPr>
            <w:sz w:val="20"/>
            <w:lang w:val="en-US"/>
            <w:rPrChange w:id="618" w:author="Park, Minyoung" w:date="2021-06-25T14:50:00Z">
              <w:rPr>
                <w:lang w:val="en-US"/>
              </w:rPr>
            </w:rPrChange>
          </w:rPr>
          <w:t xml:space="preserve"> met</w:t>
        </w:r>
      </w:ins>
      <w:ins w:id="619" w:author="Park, Minyoung" w:date="2021-01-26T16:46:00Z">
        <w:r w:rsidR="007C3BE7" w:rsidRPr="001F4685">
          <w:rPr>
            <w:sz w:val="20"/>
            <w:lang w:val="en-US"/>
            <w:rPrChange w:id="620" w:author="Park, Minyoung" w:date="2021-02-10T11:46:00Z">
              <w:rPr>
                <w:lang w:val="en-US"/>
              </w:rPr>
            </w:rPrChange>
          </w:rPr>
          <w:t xml:space="preserve"> and this is </w:t>
        </w:r>
      </w:ins>
      <w:ins w:id="621" w:author="Park, Minyoung" w:date="2021-01-26T17:01:00Z">
        <w:r w:rsidR="00EE74D8" w:rsidRPr="001F4685">
          <w:rPr>
            <w:sz w:val="20"/>
            <w:lang w:val="en-US"/>
            <w:rPrChange w:id="622" w:author="Park, Minyoung" w:date="2021-02-10T11:46:00Z">
              <w:rPr>
                <w:lang w:val="en-US"/>
              </w:rPr>
            </w:rPrChange>
          </w:rPr>
          <w:t xml:space="preserve">defined as </w:t>
        </w:r>
      </w:ins>
      <w:ins w:id="623" w:author="Park, Minyoung" w:date="2021-01-26T16:46:00Z">
        <w:r w:rsidR="007C3BE7" w:rsidRPr="001F4685">
          <w:rPr>
            <w:sz w:val="20"/>
            <w:lang w:val="en-US"/>
            <w:rPrChange w:id="624" w:author="Park, Minyoung" w:date="2021-02-10T11:46:00Z">
              <w:rPr>
                <w:lang w:val="en-US"/>
              </w:rPr>
            </w:rPrChange>
          </w:rPr>
          <w:t>the end of the frame exchange</w:t>
        </w:r>
      </w:ins>
      <w:ins w:id="625" w:author="Park, Minyoung" w:date="2021-02-10T15:14:00Z">
        <w:r w:rsidR="00A1219B">
          <w:rPr>
            <w:sz w:val="20"/>
            <w:lang w:val="en-US"/>
          </w:rPr>
          <w:t>s</w:t>
        </w:r>
      </w:ins>
      <w:ins w:id="626" w:author="Park, Minyoung" w:date="2021-01-26T16:08:00Z">
        <w:r w:rsidR="00575F59" w:rsidRPr="001F4685">
          <w:rPr>
            <w:sz w:val="20"/>
            <w:lang w:val="en-US"/>
            <w:rPrChange w:id="627" w:author="Park, Minyoung" w:date="2021-02-10T11:46:00Z">
              <w:rPr>
                <w:lang w:val="en-US"/>
              </w:rPr>
            </w:rPrChange>
          </w:rPr>
          <w:t>:</w:t>
        </w:r>
      </w:ins>
      <w:ins w:id="628" w:author="Park, Minyoung" w:date="2021-02-19T15:12:00Z">
        <w:r w:rsidR="00BB06E5">
          <w:rPr>
            <w:sz w:val="20"/>
            <w:lang w:val="en-US"/>
          </w:rPr>
          <w:t xml:space="preserve"> (#1459</w:t>
        </w:r>
      </w:ins>
      <w:ins w:id="629" w:author="Park, Minyoung" w:date="2021-02-19T15:20:00Z">
        <w:r w:rsidR="007D7381">
          <w:rPr>
            <w:sz w:val="20"/>
            <w:lang w:val="en-US"/>
          </w:rPr>
          <w:t>, 2338</w:t>
        </w:r>
      </w:ins>
      <w:ins w:id="630" w:author="Park, Minyoung" w:date="2021-02-19T15:27:00Z">
        <w:r w:rsidR="00335169">
          <w:rPr>
            <w:sz w:val="20"/>
            <w:lang w:val="en-US"/>
          </w:rPr>
          <w:t>, 2936</w:t>
        </w:r>
      </w:ins>
      <w:ins w:id="631" w:author="Park, Minyoung" w:date="2021-02-25T09:31:00Z">
        <w:r w:rsidR="006D471D">
          <w:rPr>
            <w:sz w:val="20"/>
            <w:lang w:val="en-US"/>
          </w:rPr>
          <w:t xml:space="preserve">, </w:t>
        </w:r>
        <w:r w:rsidR="006D471D">
          <w:rPr>
            <w:rFonts w:ascii="TimesNewRomanPSMT" w:hAnsi="TimesNewRomanPSMT"/>
            <w:color w:val="000000"/>
            <w:sz w:val="20"/>
          </w:rPr>
          <w:t>2551</w:t>
        </w:r>
      </w:ins>
      <w:ins w:id="632" w:author="Park, Minyoung" w:date="2021-07-19T01:46:00Z">
        <w:r w:rsidR="005B18A6">
          <w:rPr>
            <w:rFonts w:ascii="TimesNewRomanPSMT" w:hAnsi="TimesNewRomanPSMT"/>
            <w:color w:val="000000"/>
            <w:sz w:val="20"/>
          </w:rPr>
          <w:t xml:space="preserve">, </w:t>
        </w:r>
        <w:r w:rsidR="005B18A6">
          <w:rPr>
            <w:rFonts w:ascii="TimesNewRomanPSMT" w:hAnsi="TimesNewRomanPSMT"/>
            <w:sz w:val="20"/>
          </w:rPr>
          <w:t>5222, 6068</w:t>
        </w:r>
      </w:ins>
      <w:ins w:id="633" w:author="Park, Minyoung" w:date="2021-07-19T01:52:00Z">
        <w:r w:rsidR="00AF0F2F">
          <w:rPr>
            <w:rFonts w:ascii="TimesNewRomanPSMT" w:hAnsi="TimesNewRomanPSMT"/>
            <w:sz w:val="20"/>
          </w:rPr>
          <w:t>, 6344</w:t>
        </w:r>
      </w:ins>
      <w:ins w:id="634" w:author="Park, Minyoung" w:date="2021-07-19T01:59:00Z">
        <w:r w:rsidR="002D3FC4">
          <w:rPr>
            <w:rFonts w:ascii="TimesNewRomanPSMT" w:hAnsi="TimesNewRomanPSMT"/>
            <w:sz w:val="20"/>
          </w:rPr>
          <w:t>, 6346</w:t>
        </w:r>
      </w:ins>
      <w:ins w:id="635" w:author="Park, Minyoung" w:date="2021-02-19T15:12:00Z">
        <w:r w:rsidR="00BB06E5">
          <w:rPr>
            <w:sz w:val="20"/>
            <w:lang w:val="en-US"/>
          </w:rPr>
          <w:t>)</w:t>
        </w:r>
      </w:ins>
      <w:ins w:id="636" w:author="Park, Minyoung" w:date="2021-01-26T15:29:00Z">
        <w:r w:rsidRPr="001F4685">
          <w:rPr>
            <w:sz w:val="20"/>
            <w:lang w:val="en-US"/>
            <w:rPrChange w:id="637" w:author="Park, Minyoung" w:date="2021-02-10T11:46:00Z">
              <w:rPr>
                <w:lang w:val="en-US"/>
              </w:rPr>
            </w:rPrChange>
          </w:rPr>
          <w:t xml:space="preserve"> </w:t>
        </w:r>
      </w:ins>
    </w:p>
    <w:p w14:paraId="036E6CC5" w14:textId="2736EFDD" w:rsidR="00527974" w:rsidRPr="00CF0A2D" w:rsidRDefault="00575F59" w:rsidP="00D11BAD">
      <w:pPr>
        <w:pStyle w:val="ListParagraph"/>
        <w:numPr>
          <w:ilvl w:val="0"/>
          <w:numId w:val="15"/>
        </w:numPr>
        <w:ind w:leftChars="0"/>
        <w:rPr>
          <w:ins w:id="638" w:author="Park, Minyoung" w:date="2021-07-01T11:18:00Z"/>
          <w:sz w:val="20"/>
          <w:lang w:val="en-US"/>
          <w:rPrChange w:id="639" w:author="Park, Minyoung" w:date="2021-07-01T11:18:00Z">
            <w:rPr>
              <w:ins w:id="640" w:author="Park, Minyoung" w:date="2021-07-01T11:18:00Z"/>
              <w:color w:val="FF0000"/>
              <w:sz w:val="20"/>
              <w:lang w:val="en-US"/>
            </w:rPr>
          </w:rPrChange>
        </w:rPr>
      </w:pPr>
      <w:ins w:id="641" w:author="Park, Minyoung" w:date="2021-01-26T16:08:00Z">
        <w:r w:rsidRPr="00CF0A2D">
          <w:rPr>
            <w:sz w:val="20"/>
            <w:lang w:val="en-US"/>
            <w:rPrChange w:id="642" w:author="Park, Minyoung" w:date="2021-07-01T11:12:00Z">
              <w:rPr>
                <w:lang w:val="en-US"/>
              </w:rPr>
            </w:rPrChange>
          </w:rPr>
          <w:t>T</w:t>
        </w:r>
      </w:ins>
      <w:ins w:id="643" w:author="Park, Minyoung" w:date="2021-01-26T15:25:00Z">
        <w:r w:rsidR="00860DF1" w:rsidRPr="00CF0A2D">
          <w:rPr>
            <w:sz w:val="20"/>
            <w:lang w:val="en-US"/>
            <w:rPrChange w:id="644" w:author="Park, Minyoung" w:date="2021-07-01T11:12:00Z">
              <w:rPr>
                <w:lang w:val="en-US"/>
              </w:rPr>
            </w:rPrChange>
          </w:rPr>
          <w:t xml:space="preserve">he EMLSR timer </w:t>
        </w:r>
      </w:ins>
      <w:ins w:id="645" w:author="Park, Minyoung" w:date="2021-03-04T10:11:00Z">
        <w:r w:rsidR="00BD765D" w:rsidRPr="00CF0A2D">
          <w:rPr>
            <w:sz w:val="20"/>
            <w:lang w:val="en-US"/>
          </w:rPr>
          <w:t xml:space="preserve">in the STA </w:t>
        </w:r>
      </w:ins>
      <w:ins w:id="646" w:author="Park, Minyoung" w:date="2021-05-24T14:23:00Z">
        <w:r w:rsidR="00111B43" w:rsidRPr="00CF0A2D">
          <w:rPr>
            <w:sz w:val="20"/>
            <w:lang w:val="en-US"/>
          </w:rPr>
          <w:t>affiliated with</w:t>
        </w:r>
      </w:ins>
      <w:ins w:id="647" w:author="Park, Minyoung" w:date="2021-03-04T10:11:00Z">
        <w:r w:rsidR="00BD765D" w:rsidRPr="00CF0A2D">
          <w:rPr>
            <w:sz w:val="20"/>
            <w:lang w:val="en-US"/>
          </w:rPr>
          <w:t xml:space="preserve"> the non-AP MLD </w:t>
        </w:r>
      </w:ins>
      <w:ins w:id="648" w:author="Park, Minyoung" w:date="2021-01-26T15:25:00Z">
        <w:r w:rsidR="00860DF1" w:rsidRPr="00CF0A2D">
          <w:rPr>
            <w:sz w:val="20"/>
            <w:lang w:val="en-US"/>
            <w:rPrChange w:id="649" w:author="Park, Minyoung" w:date="2021-07-01T11:12:00Z">
              <w:rPr>
                <w:lang w:val="en-US"/>
              </w:rPr>
            </w:rPrChange>
          </w:rPr>
          <w:t>has expired</w:t>
        </w:r>
      </w:ins>
      <w:ins w:id="650" w:author="Park, Minyoung" w:date="2021-07-01T11:12:00Z">
        <w:r w:rsidR="00527974" w:rsidRPr="00CF0A2D">
          <w:rPr>
            <w:sz w:val="20"/>
            <w:lang w:val="en-US"/>
          </w:rPr>
          <w:t xml:space="preserve"> and</w:t>
        </w:r>
      </w:ins>
      <w:ins w:id="651" w:author="Park, Minyoung" w:date="2021-07-01T11:13:00Z">
        <w:r w:rsidR="00527974" w:rsidRPr="00CF0A2D">
          <w:rPr>
            <w:sz w:val="20"/>
            <w:lang w:val="en-US"/>
          </w:rPr>
          <w:t xml:space="preserve"> t</w:t>
        </w:r>
      </w:ins>
      <w:ins w:id="652" w:author="Park, Minyoung" w:date="2021-05-24T15:06:00Z">
        <w:r w:rsidR="00401B8A" w:rsidRPr="00CF0A2D">
          <w:rPr>
            <w:sz w:val="20"/>
            <w:lang w:val="en-US"/>
          </w:rPr>
          <w:t xml:space="preserve">he MAC </w:t>
        </w:r>
      </w:ins>
      <w:ins w:id="653" w:author="Park, Minyoung" w:date="2021-05-24T22:53:00Z">
        <w:r w:rsidR="00C8522A" w:rsidRPr="00CF0A2D">
          <w:rPr>
            <w:sz w:val="20"/>
            <w:lang w:val="en-US"/>
          </w:rPr>
          <w:t>does</w:t>
        </w:r>
      </w:ins>
      <w:ins w:id="654" w:author="Park, Minyoung" w:date="2021-05-24T15:06:00Z">
        <w:r w:rsidR="00401B8A" w:rsidRPr="00CF0A2D">
          <w:rPr>
            <w:sz w:val="20"/>
            <w:lang w:val="en-US"/>
          </w:rPr>
          <w:t xml:space="preserve"> not receive a PHY-</w:t>
        </w:r>
        <w:proofErr w:type="spellStart"/>
        <w:r w:rsidR="00401B8A" w:rsidRPr="00CF0A2D">
          <w:rPr>
            <w:sz w:val="20"/>
            <w:lang w:val="en-US"/>
          </w:rPr>
          <w:t>RXSTART.indication</w:t>
        </w:r>
        <w:proofErr w:type="spellEnd"/>
        <w:r w:rsidR="00401B8A" w:rsidRPr="00CF0A2D">
          <w:rPr>
            <w:sz w:val="20"/>
            <w:lang w:val="en-US"/>
          </w:rPr>
          <w:t xml:space="preserve"> primitive </w:t>
        </w:r>
      </w:ins>
      <w:ins w:id="655" w:author="Park, Minyoung" w:date="2021-05-24T14:48:00Z">
        <w:r w:rsidR="00DA3658" w:rsidRPr="00CF0A2D">
          <w:rPr>
            <w:sz w:val="20"/>
            <w:lang w:val="en-US"/>
          </w:rPr>
          <w:t>during</w:t>
        </w:r>
      </w:ins>
      <w:ins w:id="656" w:author="Park, Minyoung" w:date="2021-05-24T14:36:00Z">
        <w:r w:rsidR="003C0945" w:rsidRPr="00CF0A2D">
          <w:rPr>
            <w:sz w:val="20"/>
            <w:lang w:val="en-US"/>
          </w:rPr>
          <w:t xml:space="preserve"> a timeout interval of </w:t>
        </w:r>
        <w:proofErr w:type="spellStart"/>
        <w:r w:rsidR="003C0945" w:rsidRPr="00CF0A2D">
          <w:rPr>
            <w:sz w:val="20"/>
            <w:lang w:val="en-US"/>
          </w:rPr>
          <w:t>aSIFSTime</w:t>
        </w:r>
        <w:proofErr w:type="spellEnd"/>
        <w:r w:rsidR="003C0945" w:rsidRPr="00CF0A2D">
          <w:rPr>
            <w:sz w:val="20"/>
            <w:lang w:val="en-US"/>
          </w:rPr>
          <w:t xml:space="preserve"> + </w:t>
        </w:r>
        <w:proofErr w:type="spellStart"/>
        <w:r w:rsidR="003C0945" w:rsidRPr="00CF0A2D">
          <w:rPr>
            <w:sz w:val="20"/>
            <w:lang w:val="en-US"/>
          </w:rPr>
          <w:t>a</w:t>
        </w:r>
      </w:ins>
      <w:ins w:id="657" w:author="Park, Minyoung" w:date="2021-05-24T14:37:00Z">
        <w:r w:rsidR="003C0945" w:rsidRPr="00CF0A2D">
          <w:rPr>
            <w:sz w:val="20"/>
            <w:lang w:val="en-US"/>
          </w:rPr>
          <w:t>SlotTime</w:t>
        </w:r>
        <w:proofErr w:type="spellEnd"/>
        <w:r w:rsidR="003C0945" w:rsidRPr="00CF0A2D">
          <w:rPr>
            <w:sz w:val="20"/>
            <w:lang w:val="en-US"/>
          </w:rPr>
          <w:t xml:space="preserve"> + </w:t>
        </w:r>
        <w:proofErr w:type="spellStart"/>
        <w:r w:rsidR="003C0945" w:rsidRPr="00CF0A2D">
          <w:rPr>
            <w:sz w:val="20"/>
            <w:lang w:val="en-US"/>
          </w:rPr>
          <w:t>aRxPHYStartDelay</w:t>
        </w:r>
        <w:proofErr w:type="spellEnd"/>
        <w:r w:rsidR="003C0945" w:rsidRPr="00CF0A2D">
          <w:rPr>
            <w:sz w:val="20"/>
            <w:lang w:val="en-US"/>
          </w:rPr>
          <w:t xml:space="preserve"> </w:t>
        </w:r>
      </w:ins>
      <w:ins w:id="658" w:author="Park, Minyoung" w:date="2021-05-24T14:49:00Z">
        <w:r w:rsidR="00DA3658" w:rsidRPr="00CF0A2D">
          <w:rPr>
            <w:sz w:val="20"/>
            <w:lang w:val="en-US"/>
          </w:rPr>
          <w:t>starting at</w:t>
        </w:r>
      </w:ins>
      <w:ins w:id="659" w:author="Park, Minyoung" w:date="2021-05-24T14:37:00Z">
        <w:r w:rsidR="003C0945" w:rsidRPr="00CF0A2D">
          <w:rPr>
            <w:sz w:val="20"/>
            <w:lang w:val="en-US"/>
          </w:rPr>
          <w:t xml:space="preserve"> the end of the PPDU </w:t>
        </w:r>
      </w:ins>
      <w:ins w:id="660" w:author="Park, Minyoung" w:date="2021-05-24T22:49:00Z">
        <w:r w:rsidR="000478F7" w:rsidRPr="00CF0A2D">
          <w:rPr>
            <w:sz w:val="20"/>
            <w:lang w:val="en-US"/>
          </w:rPr>
          <w:t xml:space="preserve">transmitted </w:t>
        </w:r>
      </w:ins>
      <w:ins w:id="661" w:author="Park, Minyoung" w:date="2021-05-24T14:37:00Z">
        <w:r w:rsidR="003C0945" w:rsidRPr="00CF0A2D">
          <w:rPr>
            <w:sz w:val="20"/>
            <w:lang w:val="en-US"/>
          </w:rPr>
          <w:t>by the STA of the non-AP MLD as a response to the most recently received frame</w:t>
        </w:r>
      </w:ins>
      <w:ins w:id="662" w:author="Park, Minyoung" w:date="2021-05-24T14:38:00Z">
        <w:r w:rsidR="003C0945" w:rsidRPr="00CF0A2D">
          <w:rPr>
            <w:sz w:val="20"/>
            <w:lang w:val="en-US"/>
          </w:rPr>
          <w:t xml:space="preserve"> from the AP affiliated with the AP MLD</w:t>
        </w:r>
      </w:ins>
      <w:ins w:id="663" w:author="Park, Minyoung" w:date="2021-05-24T14:39:00Z">
        <w:r w:rsidR="003C0945" w:rsidRPr="00CF0A2D">
          <w:rPr>
            <w:sz w:val="20"/>
            <w:lang w:val="en-US"/>
          </w:rPr>
          <w:t xml:space="preserve"> or </w:t>
        </w:r>
      </w:ins>
      <w:ins w:id="664" w:author="Park, Minyoung" w:date="2021-05-24T14:49:00Z">
        <w:r w:rsidR="00DA3658" w:rsidRPr="00CF0A2D">
          <w:rPr>
            <w:sz w:val="20"/>
            <w:lang w:val="en-US"/>
          </w:rPr>
          <w:t xml:space="preserve">starting at </w:t>
        </w:r>
      </w:ins>
      <w:ins w:id="665" w:author="Park, Minyoung" w:date="2021-05-24T14:39:00Z">
        <w:r w:rsidR="003C0945" w:rsidRPr="00CF0A2D">
          <w:rPr>
            <w:sz w:val="20"/>
            <w:lang w:val="en-US"/>
          </w:rPr>
          <w:t xml:space="preserve">the end of the reception of the PPDU containing a frame from the AP </w:t>
        </w:r>
      </w:ins>
      <w:ins w:id="666" w:author="Park, Minyoung" w:date="2021-06-25T14:25:00Z">
        <w:r w:rsidR="00476F1A" w:rsidRPr="00CF0A2D">
          <w:rPr>
            <w:sz w:val="20"/>
            <w:lang w:val="en-US"/>
          </w:rPr>
          <w:t>affiliated with</w:t>
        </w:r>
      </w:ins>
      <w:ins w:id="667" w:author="Park, Minyoung" w:date="2021-05-24T14:39:00Z">
        <w:r w:rsidR="003C0945" w:rsidRPr="00CF0A2D">
          <w:rPr>
            <w:sz w:val="20"/>
            <w:lang w:val="en-US"/>
          </w:rPr>
          <w:t xml:space="preserve"> the AP MLD that does not require immediate acknowledgement</w:t>
        </w:r>
      </w:ins>
      <w:ins w:id="668" w:author="Park, Minyoung" w:date="2021-07-01T13:31:00Z">
        <w:r w:rsidR="00656B5A" w:rsidRPr="00CF0A2D">
          <w:rPr>
            <w:sz w:val="20"/>
            <w:lang w:val="en-US"/>
          </w:rPr>
          <w:t>.</w:t>
        </w:r>
      </w:ins>
    </w:p>
    <w:p w14:paraId="106CDA18" w14:textId="1A88C47C" w:rsidR="006106B9" w:rsidRPr="00CF0A2D" w:rsidRDefault="00527974" w:rsidP="00D11BAD">
      <w:pPr>
        <w:pStyle w:val="ListParagraph"/>
        <w:numPr>
          <w:ilvl w:val="0"/>
          <w:numId w:val="15"/>
        </w:numPr>
        <w:ind w:leftChars="0"/>
        <w:rPr>
          <w:ins w:id="669" w:author="Park, Minyoung" w:date="2021-07-01T11:13:00Z"/>
          <w:sz w:val="20"/>
          <w:lang w:val="en-US"/>
          <w:rPrChange w:id="670" w:author="Park, Minyoung" w:date="2021-07-12T15:25:00Z">
            <w:rPr>
              <w:ins w:id="671" w:author="Park, Minyoung" w:date="2021-07-01T11:13:00Z"/>
              <w:color w:val="FF0000"/>
              <w:sz w:val="20"/>
              <w:lang w:val="en-US"/>
            </w:rPr>
          </w:rPrChange>
        </w:rPr>
      </w:pPr>
      <w:ins w:id="672" w:author="Park, Minyoung" w:date="2021-07-01T11:18:00Z">
        <w:r w:rsidRPr="00CF0A2D">
          <w:rPr>
            <w:sz w:val="20"/>
            <w:lang w:val="en-US"/>
          </w:rPr>
          <w:t>The EMLSR timer in the STA affiliated with the non-AP MLD has expired and</w:t>
        </w:r>
      </w:ins>
      <w:ins w:id="673" w:author="Park, Minyoung" w:date="2021-06-25T14:21:00Z">
        <w:r w:rsidR="008975DD" w:rsidRPr="00CF0A2D">
          <w:rPr>
            <w:sz w:val="20"/>
            <w:lang w:val="en-US"/>
            <w:rPrChange w:id="674" w:author="Park, Minyoung" w:date="2021-07-12T15:25:00Z">
              <w:rPr>
                <w:color w:val="FF0000"/>
                <w:sz w:val="20"/>
                <w:lang w:val="en-US"/>
              </w:rPr>
            </w:rPrChange>
          </w:rPr>
          <w:t xml:space="preserve"> </w:t>
        </w:r>
      </w:ins>
      <w:ins w:id="675" w:author="Park, Minyoung" w:date="2021-06-25T14:22:00Z">
        <w:r w:rsidR="006802BD" w:rsidRPr="00CF0A2D">
          <w:rPr>
            <w:sz w:val="20"/>
            <w:lang w:val="en-US"/>
            <w:rPrChange w:id="676" w:author="Park, Minyoung" w:date="2021-07-12T15:25:00Z">
              <w:rPr>
                <w:color w:val="FF0000"/>
                <w:sz w:val="20"/>
                <w:lang w:val="en-US"/>
              </w:rPr>
            </w:rPrChange>
          </w:rPr>
          <w:t xml:space="preserve">the </w:t>
        </w:r>
      </w:ins>
      <w:ins w:id="677" w:author="Park, Minyoung" w:date="2021-07-01T11:47:00Z">
        <w:r w:rsidR="0057628E" w:rsidRPr="00CF0A2D">
          <w:rPr>
            <w:sz w:val="20"/>
            <w:lang w:val="en-US"/>
            <w:rPrChange w:id="678" w:author="Park, Minyoung" w:date="2021-07-12T15:25:00Z">
              <w:rPr>
                <w:color w:val="FF0000"/>
                <w:sz w:val="20"/>
                <w:highlight w:val="green"/>
                <w:lang w:val="en-US"/>
              </w:rPr>
            </w:rPrChange>
          </w:rPr>
          <w:t>STA affiliated with the non-AP MLD has received an individually addressed frame</w:t>
        </w:r>
      </w:ins>
      <w:ins w:id="679" w:author="Park, Minyoung" w:date="2021-07-01T12:05:00Z">
        <w:r w:rsidR="008323EF" w:rsidRPr="00CF0A2D">
          <w:rPr>
            <w:sz w:val="20"/>
            <w:lang w:val="en-US"/>
            <w:rPrChange w:id="680" w:author="Park, Minyoung" w:date="2021-07-12T15:25:00Z">
              <w:rPr>
                <w:color w:val="FF0000"/>
                <w:sz w:val="20"/>
                <w:highlight w:val="green"/>
                <w:lang w:val="en-US"/>
              </w:rPr>
            </w:rPrChange>
          </w:rPr>
          <w:t xml:space="preserve"> </w:t>
        </w:r>
      </w:ins>
      <w:ins w:id="681" w:author="Park, Minyoung" w:date="2021-07-01T13:17:00Z">
        <w:r w:rsidR="00AA493A" w:rsidRPr="00CF0A2D">
          <w:rPr>
            <w:sz w:val="20"/>
            <w:lang w:val="en-US"/>
            <w:rPrChange w:id="682" w:author="Park, Minyoung" w:date="2021-07-12T15:25:00Z">
              <w:rPr>
                <w:color w:val="FF0000"/>
                <w:sz w:val="20"/>
                <w:highlight w:val="green"/>
                <w:lang w:val="en-US"/>
              </w:rPr>
            </w:rPrChange>
          </w:rPr>
          <w:t>with</w:t>
        </w:r>
      </w:ins>
      <w:ins w:id="683" w:author="Park, Minyoung" w:date="2021-07-01T11:48:00Z">
        <w:r w:rsidR="0057628E" w:rsidRPr="00CF0A2D">
          <w:rPr>
            <w:sz w:val="20"/>
            <w:lang w:val="en-US"/>
            <w:rPrChange w:id="684" w:author="Park, Minyoung" w:date="2021-07-12T15:25:00Z">
              <w:rPr>
                <w:color w:val="FF0000"/>
                <w:sz w:val="20"/>
                <w:highlight w:val="green"/>
                <w:lang w:val="en-US"/>
              </w:rPr>
            </w:rPrChange>
          </w:rPr>
          <w:t xml:space="preserve"> the </w:t>
        </w:r>
      </w:ins>
      <w:ins w:id="685" w:author="Park, Minyoung" w:date="2021-06-25T14:23:00Z">
        <w:r w:rsidR="00377AA0" w:rsidRPr="00CF0A2D">
          <w:rPr>
            <w:sz w:val="20"/>
            <w:lang w:val="en-US"/>
            <w:rPrChange w:id="686" w:author="Park, Minyoung" w:date="2021-07-12T15:25:00Z">
              <w:rPr>
                <w:color w:val="FF0000"/>
                <w:sz w:val="20"/>
                <w:lang w:val="en-US"/>
              </w:rPr>
            </w:rPrChange>
          </w:rPr>
          <w:t>RA</w:t>
        </w:r>
      </w:ins>
      <w:ins w:id="687" w:author="Park, Minyoung" w:date="2021-07-01T13:10:00Z">
        <w:r w:rsidR="00AA493A" w:rsidRPr="00CF0A2D">
          <w:rPr>
            <w:sz w:val="20"/>
            <w:lang w:val="en-US"/>
            <w:rPrChange w:id="688" w:author="Park, Minyoung" w:date="2021-07-12T15:25:00Z">
              <w:rPr>
                <w:color w:val="FF0000"/>
                <w:sz w:val="20"/>
                <w:highlight w:val="green"/>
                <w:lang w:val="en-US"/>
              </w:rPr>
            </w:rPrChange>
          </w:rPr>
          <w:t xml:space="preserve"> </w:t>
        </w:r>
      </w:ins>
      <w:ins w:id="689" w:author="Park, Minyoung" w:date="2021-07-01T11:30:00Z">
        <w:r w:rsidR="007622D4" w:rsidRPr="00CF0A2D">
          <w:rPr>
            <w:sz w:val="20"/>
            <w:lang w:val="en-US"/>
            <w:rPrChange w:id="690" w:author="Park, Minyoung" w:date="2021-07-12T15:25:00Z">
              <w:rPr>
                <w:color w:val="FF0000"/>
                <w:sz w:val="20"/>
                <w:highlight w:val="green"/>
                <w:lang w:val="en-US"/>
              </w:rPr>
            </w:rPrChange>
          </w:rPr>
          <w:t xml:space="preserve">not </w:t>
        </w:r>
      </w:ins>
      <w:ins w:id="691" w:author="Park, Minyoung" w:date="2021-07-01T13:18:00Z">
        <w:r w:rsidR="00AA493A" w:rsidRPr="00CF0A2D">
          <w:rPr>
            <w:sz w:val="20"/>
            <w:lang w:val="en-US"/>
            <w:rPrChange w:id="692" w:author="Park, Minyoung" w:date="2021-07-12T15:25:00Z">
              <w:rPr>
                <w:color w:val="FF0000"/>
                <w:sz w:val="20"/>
                <w:highlight w:val="green"/>
                <w:lang w:val="en-US"/>
              </w:rPr>
            </w:rPrChange>
          </w:rPr>
          <w:t xml:space="preserve">equal to </w:t>
        </w:r>
      </w:ins>
      <w:ins w:id="693" w:author="Park, Minyoung" w:date="2021-06-25T14:23:00Z">
        <w:r w:rsidR="00377AA0" w:rsidRPr="00CF0A2D">
          <w:rPr>
            <w:sz w:val="20"/>
            <w:lang w:val="en-US"/>
            <w:rPrChange w:id="694" w:author="Park, Minyoung" w:date="2021-07-12T15:25:00Z">
              <w:rPr>
                <w:color w:val="FF0000"/>
                <w:sz w:val="20"/>
                <w:lang w:val="en-US"/>
              </w:rPr>
            </w:rPrChange>
          </w:rPr>
          <w:t xml:space="preserve">the </w:t>
        </w:r>
      </w:ins>
      <w:ins w:id="695" w:author="Park, Minyoung" w:date="2021-06-25T14:22:00Z">
        <w:r w:rsidR="006802BD" w:rsidRPr="00CF0A2D">
          <w:rPr>
            <w:sz w:val="20"/>
            <w:lang w:val="en-US"/>
            <w:rPrChange w:id="696" w:author="Park, Minyoung" w:date="2021-07-12T15:25:00Z">
              <w:rPr>
                <w:color w:val="FF0000"/>
                <w:sz w:val="20"/>
                <w:lang w:val="en-US"/>
              </w:rPr>
            </w:rPrChange>
          </w:rPr>
          <w:t xml:space="preserve">MAC </w:t>
        </w:r>
      </w:ins>
      <w:ins w:id="697" w:author="Park, Minyoung" w:date="2021-06-25T14:23:00Z">
        <w:r w:rsidR="00377AA0" w:rsidRPr="00CF0A2D">
          <w:rPr>
            <w:sz w:val="20"/>
            <w:lang w:val="en-US"/>
            <w:rPrChange w:id="698" w:author="Park, Minyoung" w:date="2021-07-12T15:25:00Z">
              <w:rPr>
                <w:color w:val="FF0000"/>
                <w:sz w:val="20"/>
                <w:lang w:val="en-US"/>
              </w:rPr>
            </w:rPrChange>
          </w:rPr>
          <w:t>address</w:t>
        </w:r>
      </w:ins>
      <w:ins w:id="699" w:author="Park, Minyoung" w:date="2021-07-01T11:11:00Z">
        <w:r w:rsidRPr="00CF0A2D">
          <w:rPr>
            <w:sz w:val="20"/>
            <w:lang w:val="en-US"/>
            <w:rPrChange w:id="700" w:author="Park, Minyoung" w:date="2021-07-12T15:25:00Z">
              <w:rPr>
                <w:color w:val="FF0000"/>
                <w:sz w:val="20"/>
                <w:lang w:val="en-US"/>
              </w:rPr>
            </w:rPrChange>
          </w:rPr>
          <w:t xml:space="preserve"> </w:t>
        </w:r>
      </w:ins>
      <w:ins w:id="701" w:author="Park, Minyoung" w:date="2021-07-01T11:24:00Z">
        <w:r w:rsidR="007622D4" w:rsidRPr="00CF0A2D">
          <w:rPr>
            <w:sz w:val="20"/>
            <w:lang w:val="en-US"/>
            <w:rPrChange w:id="702" w:author="Park, Minyoung" w:date="2021-07-12T15:25:00Z">
              <w:rPr>
                <w:color w:val="FF0000"/>
                <w:sz w:val="20"/>
                <w:highlight w:val="green"/>
                <w:lang w:val="en-US"/>
              </w:rPr>
            </w:rPrChange>
          </w:rPr>
          <w:t>of the STA affiliated with the non-AP MLD</w:t>
        </w:r>
      </w:ins>
      <w:ins w:id="703" w:author="Park, Minyoung" w:date="2021-07-01T13:10:00Z">
        <w:r w:rsidR="00AA493A" w:rsidRPr="00CF0A2D">
          <w:rPr>
            <w:sz w:val="20"/>
            <w:lang w:val="en-US"/>
            <w:rPrChange w:id="704" w:author="Park, Minyoung" w:date="2021-07-12T15:25:00Z">
              <w:rPr>
                <w:color w:val="FF0000"/>
                <w:sz w:val="20"/>
                <w:lang w:val="en-US"/>
              </w:rPr>
            </w:rPrChange>
          </w:rPr>
          <w:t xml:space="preserve"> </w:t>
        </w:r>
      </w:ins>
      <w:ins w:id="705" w:author="Park, Minyoung" w:date="2021-07-01T13:25:00Z">
        <w:r w:rsidR="00D2486D" w:rsidRPr="00CF0A2D">
          <w:rPr>
            <w:sz w:val="20"/>
            <w:lang w:val="en-US"/>
            <w:rPrChange w:id="706" w:author="Park, Minyoung" w:date="2021-07-12T15:25:00Z">
              <w:rPr>
                <w:color w:val="FF0000"/>
                <w:sz w:val="20"/>
                <w:highlight w:val="green"/>
                <w:lang w:val="en-US"/>
              </w:rPr>
            </w:rPrChange>
          </w:rPr>
          <w:t xml:space="preserve">or </w:t>
        </w:r>
      </w:ins>
      <w:ins w:id="707" w:author="Park, Minyoung" w:date="2021-07-01T13:37:00Z">
        <w:r w:rsidR="006B65CA" w:rsidRPr="00CF0A2D">
          <w:rPr>
            <w:sz w:val="20"/>
            <w:lang w:val="en-US"/>
            <w:rPrChange w:id="708" w:author="Park, Minyoung" w:date="2021-07-12T15:25:00Z">
              <w:rPr>
                <w:color w:val="FF0000"/>
                <w:sz w:val="20"/>
                <w:highlight w:val="green"/>
                <w:lang w:val="en-US"/>
              </w:rPr>
            </w:rPrChange>
          </w:rPr>
          <w:t xml:space="preserve">has </w:t>
        </w:r>
      </w:ins>
      <w:ins w:id="709" w:author="Park, Minyoung" w:date="2021-07-01T13:30:00Z">
        <w:r w:rsidR="00D2486D" w:rsidRPr="00CF0A2D">
          <w:rPr>
            <w:sz w:val="20"/>
            <w:lang w:val="en-US"/>
            <w:rPrChange w:id="710" w:author="Park, Minyoung" w:date="2021-07-12T15:25:00Z">
              <w:rPr>
                <w:color w:val="FF0000"/>
                <w:sz w:val="20"/>
                <w:highlight w:val="green"/>
                <w:lang w:val="en-US"/>
              </w:rPr>
            </w:rPrChange>
          </w:rPr>
          <w:t xml:space="preserve">received </w:t>
        </w:r>
      </w:ins>
      <w:ins w:id="711" w:author="Park, Minyoung" w:date="2021-07-01T13:25:00Z">
        <w:r w:rsidR="00D2486D" w:rsidRPr="00CF0A2D">
          <w:rPr>
            <w:sz w:val="20"/>
            <w:lang w:val="en-US"/>
            <w:rPrChange w:id="712" w:author="Park, Minyoung" w:date="2021-07-12T15:25:00Z">
              <w:rPr>
                <w:color w:val="FF0000"/>
                <w:sz w:val="20"/>
                <w:highlight w:val="green"/>
                <w:lang w:val="en-US"/>
              </w:rPr>
            </w:rPrChange>
          </w:rPr>
          <w:t>a Trigger frame</w:t>
        </w:r>
      </w:ins>
      <w:ins w:id="713" w:author="Park, Minyoung" w:date="2021-07-01T13:26:00Z">
        <w:r w:rsidR="00D2486D" w:rsidRPr="00CF0A2D">
          <w:rPr>
            <w:sz w:val="20"/>
            <w:lang w:val="en-US"/>
            <w:rPrChange w:id="714" w:author="Park, Minyoung" w:date="2021-07-12T15:25:00Z">
              <w:rPr>
                <w:color w:val="FF0000"/>
                <w:sz w:val="20"/>
                <w:highlight w:val="green"/>
                <w:lang w:val="en-US"/>
              </w:rPr>
            </w:rPrChange>
          </w:rPr>
          <w:t xml:space="preserve"> that does not </w:t>
        </w:r>
      </w:ins>
      <w:ins w:id="715" w:author="Park, Minyoung" w:date="2021-07-01T13:29:00Z">
        <w:r w:rsidR="00D2486D" w:rsidRPr="00CF0A2D">
          <w:rPr>
            <w:sz w:val="20"/>
            <w:lang w:val="en-US"/>
            <w:rPrChange w:id="716" w:author="Park, Minyoung" w:date="2021-07-12T15:25:00Z">
              <w:rPr>
                <w:color w:val="FF0000"/>
                <w:sz w:val="20"/>
                <w:highlight w:val="green"/>
                <w:lang w:val="en-US"/>
              </w:rPr>
            </w:rPrChange>
          </w:rPr>
          <w:t>have one of the User Info fields addressed to</w:t>
        </w:r>
      </w:ins>
      <w:ins w:id="717" w:author="Park, Minyoung" w:date="2021-07-01T13:26:00Z">
        <w:r w:rsidR="00D2486D" w:rsidRPr="00CF0A2D">
          <w:rPr>
            <w:sz w:val="20"/>
            <w:lang w:val="en-US"/>
            <w:rPrChange w:id="718" w:author="Park, Minyoung" w:date="2021-07-12T15:25:00Z">
              <w:rPr>
                <w:color w:val="FF0000"/>
                <w:sz w:val="20"/>
                <w:highlight w:val="green"/>
                <w:lang w:val="en-US"/>
              </w:rPr>
            </w:rPrChange>
          </w:rPr>
          <w:t xml:space="preserve"> the STA</w:t>
        </w:r>
      </w:ins>
      <w:ins w:id="719" w:author="Park, Minyoung" w:date="2021-07-01T13:29:00Z">
        <w:r w:rsidR="00D2486D" w:rsidRPr="00CF0A2D">
          <w:rPr>
            <w:sz w:val="20"/>
            <w:lang w:val="en-US"/>
            <w:rPrChange w:id="720" w:author="Park, Minyoung" w:date="2021-07-12T15:25:00Z">
              <w:rPr>
                <w:color w:val="FF0000"/>
                <w:sz w:val="20"/>
                <w:highlight w:val="green"/>
                <w:lang w:val="en-US"/>
              </w:rPr>
            </w:rPrChange>
          </w:rPr>
          <w:t xml:space="preserve"> affiliated with the non-AP MLD</w:t>
        </w:r>
      </w:ins>
      <w:ins w:id="721" w:author="Park, Minyoung" w:date="2021-07-01T13:26:00Z">
        <w:r w:rsidR="00D2486D" w:rsidRPr="00CF0A2D">
          <w:rPr>
            <w:sz w:val="20"/>
            <w:lang w:val="en-US"/>
            <w:rPrChange w:id="722" w:author="Park, Minyoung" w:date="2021-07-12T15:25:00Z">
              <w:rPr>
                <w:color w:val="FF0000"/>
                <w:sz w:val="20"/>
                <w:highlight w:val="green"/>
                <w:lang w:val="en-US"/>
              </w:rPr>
            </w:rPrChange>
          </w:rPr>
          <w:t xml:space="preserve">, </w:t>
        </w:r>
      </w:ins>
      <w:ins w:id="723" w:author="Park, Minyoung" w:date="2021-07-01T13:24:00Z">
        <w:r w:rsidR="00D2486D" w:rsidRPr="00CF0A2D">
          <w:rPr>
            <w:sz w:val="20"/>
            <w:lang w:val="en-US"/>
            <w:rPrChange w:id="724" w:author="Park, Minyoung" w:date="2021-07-12T15:25:00Z">
              <w:rPr>
                <w:color w:val="FF0000"/>
                <w:sz w:val="20"/>
                <w:highlight w:val="green"/>
                <w:lang w:val="en-US"/>
              </w:rPr>
            </w:rPrChange>
          </w:rPr>
          <w:t>except when</w:t>
        </w:r>
      </w:ins>
      <w:ins w:id="725" w:author="Park, Minyoung" w:date="2021-07-01T13:14:00Z">
        <w:r w:rsidR="00AA493A" w:rsidRPr="00CF0A2D">
          <w:rPr>
            <w:sz w:val="20"/>
            <w:lang w:val="en-US"/>
            <w:rPrChange w:id="726" w:author="Park, Minyoung" w:date="2021-07-12T15:25:00Z">
              <w:rPr>
                <w:color w:val="FF0000"/>
                <w:sz w:val="20"/>
                <w:lang w:val="en-US"/>
              </w:rPr>
            </w:rPrChange>
          </w:rPr>
          <w:t xml:space="preserve"> </w:t>
        </w:r>
      </w:ins>
      <w:ins w:id="727" w:author="Park, Minyoung" w:date="2021-07-01T13:11:00Z">
        <w:r w:rsidR="00AA493A" w:rsidRPr="00CF0A2D">
          <w:rPr>
            <w:sz w:val="20"/>
            <w:lang w:val="en-US"/>
            <w:rPrChange w:id="728" w:author="Park, Minyoung" w:date="2021-07-12T15:25:00Z">
              <w:rPr>
                <w:color w:val="FF0000"/>
                <w:sz w:val="20"/>
                <w:lang w:val="en-US"/>
              </w:rPr>
            </w:rPrChange>
          </w:rPr>
          <w:t>a CTS</w:t>
        </w:r>
      </w:ins>
      <w:ins w:id="729" w:author="Park, Minyoung" w:date="2021-07-01T13:12:00Z">
        <w:r w:rsidR="00AA493A" w:rsidRPr="00CF0A2D">
          <w:rPr>
            <w:sz w:val="20"/>
            <w:lang w:val="en-US"/>
            <w:rPrChange w:id="730" w:author="Park, Minyoung" w:date="2021-07-12T15:25:00Z">
              <w:rPr>
                <w:color w:val="FF0000"/>
                <w:sz w:val="20"/>
                <w:lang w:val="en-US"/>
              </w:rPr>
            </w:rPrChange>
          </w:rPr>
          <w:t>-to-self</w:t>
        </w:r>
      </w:ins>
      <w:ins w:id="731" w:author="Park, Minyoung" w:date="2021-07-01T13:11:00Z">
        <w:r w:rsidR="00AA493A" w:rsidRPr="00CF0A2D">
          <w:rPr>
            <w:sz w:val="20"/>
            <w:lang w:val="en-US"/>
            <w:rPrChange w:id="732" w:author="Park, Minyoung" w:date="2021-07-12T15:25:00Z">
              <w:rPr>
                <w:color w:val="FF0000"/>
                <w:sz w:val="20"/>
                <w:lang w:val="en-US"/>
              </w:rPr>
            </w:rPrChange>
          </w:rPr>
          <w:t xml:space="preserve"> frame</w:t>
        </w:r>
      </w:ins>
      <w:ins w:id="733" w:author="Park, Minyoung" w:date="2021-07-01T13:12:00Z">
        <w:r w:rsidR="00AA493A" w:rsidRPr="00CF0A2D">
          <w:rPr>
            <w:sz w:val="20"/>
            <w:lang w:val="en-US"/>
            <w:rPrChange w:id="734" w:author="Park, Minyoung" w:date="2021-07-12T15:25:00Z">
              <w:rPr>
                <w:color w:val="FF0000"/>
                <w:sz w:val="20"/>
                <w:lang w:val="en-US"/>
              </w:rPr>
            </w:rPrChange>
          </w:rPr>
          <w:t xml:space="preserve"> with the RA </w:t>
        </w:r>
      </w:ins>
      <w:ins w:id="735" w:author="Park, Minyoung" w:date="2021-07-01T13:16:00Z">
        <w:r w:rsidR="00AA493A" w:rsidRPr="00CF0A2D">
          <w:rPr>
            <w:sz w:val="20"/>
            <w:lang w:val="en-US"/>
            <w:rPrChange w:id="736" w:author="Park, Minyoung" w:date="2021-07-12T15:25:00Z">
              <w:rPr>
                <w:color w:val="FF0000"/>
                <w:sz w:val="20"/>
                <w:lang w:val="en-US"/>
              </w:rPr>
            </w:rPrChange>
          </w:rPr>
          <w:t>equal to</w:t>
        </w:r>
      </w:ins>
      <w:ins w:id="737" w:author="Park, Minyoung" w:date="2021-07-01T13:12:00Z">
        <w:r w:rsidR="00AA493A" w:rsidRPr="00CF0A2D">
          <w:rPr>
            <w:sz w:val="20"/>
            <w:lang w:val="en-US"/>
            <w:rPrChange w:id="738" w:author="Park, Minyoung" w:date="2021-07-12T15:25:00Z">
              <w:rPr>
                <w:color w:val="FF0000"/>
                <w:sz w:val="20"/>
                <w:lang w:val="en-US"/>
              </w:rPr>
            </w:rPrChange>
          </w:rPr>
          <w:t xml:space="preserve"> the MAC a</w:t>
        </w:r>
      </w:ins>
      <w:ins w:id="739" w:author="Park, Minyoung" w:date="2021-07-01T13:13:00Z">
        <w:r w:rsidR="00AA493A" w:rsidRPr="00CF0A2D">
          <w:rPr>
            <w:sz w:val="20"/>
            <w:lang w:val="en-US"/>
            <w:rPrChange w:id="740" w:author="Park, Minyoung" w:date="2021-07-12T15:25:00Z">
              <w:rPr>
                <w:color w:val="FF0000"/>
                <w:sz w:val="20"/>
                <w:lang w:val="en-US"/>
              </w:rPr>
            </w:rPrChange>
          </w:rPr>
          <w:t>ddress of the AP affiliated with the AP MLD</w:t>
        </w:r>
      </w:ins>
      <w:ins w:id="741" w:author="Park, Minyoung" w:date="2021-07-01T13:24:00Z">
        <w:r w:rsidR="00D2486D" w:rsidRPr="00CF0A2D">
          <w:rPr>
            <w:sz w:val="20"/>
            <w:lang w:val="en-US"/>
            <w:rPrChange w:id="742" w:author="Park, Minyoung" w:date="2021-07-12T15:25:00Z">
              <w:rPr>
                <w:color w:val="FF0000"/>
                <w:sz w:val="20"/>
                <w:highlight w:val="green"/>
                <w:lang w:val="en-US"/>
              </w:rPr>
            </w:rPrChange>
          </w:rPr>
          <w:t xml:space="preserve"> has received</w:t>
        </w:r>
      </w:ins>
      <w:ins w:id="743" w:author="Park, Minyoung" w:date="2021-05-24T14:39:00Z">
        <w:r w:rsidR="003C0945" w:rsidRPr="00CF0A2D">
          <w:rPr>
            <w:sz w:val="20"/>
            <w:lang w:val="en-US"/>
          </w:rPr>
          <w:t>.</w:t>
        </w:r>
      </w:ins>
    </w:p>
    <w:p w14:paraId="50C39ED7" w14:textId="70532FA3" w:rsidR="00527974" w:rsidRPr="00527974" w:rsidRDefault="00527974">
      <w:pPr>
        <w:pStyle w:val="ListParagraph"/>
        <w:numPr>
          <w:ilvl w:val="0"/>
          <w:numId w:val="15"/>
        </w:numPr>
        <w:ind w:leftChars="0"/>
        <w:rPr>
          <w:ins w:id="744" w:author="Park, Minyoung" w:date="2021-01-26T16:03:00Z"/>
          <w:sz w:val="20"/>
          <w:lang w:val="en-US"/>
          <w:rPrChange w:id="745" w:author="Park, Minyoung" w:date="2021-07-01T11:12:00Z">
            <w:rPr>
              <w:ins w:id="746" w:author="Park, Minyoung" w:date="2021-01-26T16:03:00Z"/>
              <w:lang w:val="en-US"/>
            </w:rPr>
          </w:rPrChange>
        </w:rPr>
      </w:pPr>
      <w:ins w:id="747" w:author="Park, Minyoung" w:date="2021-07-01T11:14:00Z">
        <w:r w:rsidRPr="0038398D">
          <w:rPr>
            <w:sz w:val="20"/>
            <w:lang w:val="en-US"/>
          </w:rPr>
          <w:t>The STA affiliated with the non-AP MLD has received a CF-E</w:t>
        </w:r>
      </w:ins>
      <w:ins w:id="748" w:author="Park, Minyoung" w:date="2021-07-01T11:16:00Z">
        <w:r w:rsidRPr="0038398D">
          <w:rPr>
            <w:sz w:val="20"/>
            <w:lang w:val="en-US"/>
            <w:rPrChange w:id="749" w:author="Park, Minyoung" w:date="2021-07-12T15:25:00Z">
              <w:rPr>
                <w:sz w:val="20"/>
                <w:highlight w:val="green"/>
                <w:lang w:val="en-US"/>
              </w:rPr>
            </w:rPrChange>
          </w:rPr>
          <w:t>nd</w:t>
        </w:r>
      </w:ins>
      <w:ins w:id="750" w:author="Park, Minyoung" w:date="2021-07-01T11:14:00Z">
        <w:r w:rsidRPr="0038398D">
          <w:rPr>
            <w:sz w:val="20"/>
            <w:lang w:val="en-US"/>
          </w:rPr>
          <w:t xml:space="preserve"> frame from the AP affiliated with the AP MLD that initiated the frame exchanges</w:t>
        </w:r>
        <w:r>
          <w:rPr>
            <w:sz w:val="20"/>
            <w:lang w:val="en-US"/>
          </w:rPr>
          <w:t>.</w:t>
        </w:r>
      </w:ins>
    </w:p>
    <w:p w14:paraId="36DA264B" w14:textId="77777777" w:rsidR="00DE09B9" w:rsidRPr="00DE09B9" w:rsidRDefault="00DE09B9">
      <w:pPr>
        <w:pStyle w:val="ListParagraph"/>
        <w:ind w:leftChars="0" w:left="720"/>
        <w:rPr>
          <w:ins w:id="751" w:author="Park, Minyoung" w:date="2021-05-24T17:31:00Z"/>
          <w:sz w:val="20"/>
          <w:lang w:val="en-US"/>
          <w:rPrChange w:id="752" w:author="Park, Minyoung" w:date="2021-05-24T17:31:00Z">
            <w:rPr>
              <w:ins w:id="753" w:author="Park, Minyoung" w:date="2021-05-24T17:31:00Z"/>
              <w:color w:val="FF0000"/>
              <w:sz w:val="20"/>
              <w:lang w:val="en-US"/>
            </w:rPr>
          </w:rPrChange>
        </w:rPr>
        <w:pPrChange w:id="754" w:author="Park, Minyoung" w:date="2021-05-24T17:32:00Z">
          <w:pPr>
            <w:pStyle w:val="ListParagraph"/>
            <w:numPr>
              <w:numId w:val="16"/>
            </w:numPr>
            <w:ind w:leftChars="0" w:left="720" w:hanging="360"/>
          </w:pPr>
        </w:pPrChange>
      </w:pPr>
    </w:p>
    <w:p w14:paraId="733E50DF" w14:textId="77777777" w:rsidR="00AA1119" w:rsidRDefault="00AA1119" w:rsidP="0071170F">
      <w:pPr>
        <w:rPr>
          <w:ins w:id="755" w:author="Park, Minyoung" w:date="2021-07-12T15:27:00Z"/>
          <w:rFonts w:ascii="TimesNewRomanPSMT" w:hAnsi="TimesNewRomanPSMT"/>
          <w:color w:val="000000"/>
          <w:sz w:val="20"/>
        </w:rPr>
      </w:pPr>
    </w:p>
    <w:p w14:paraId="1ACAF18D" w14:textId="2F38536F" w:rsidR="00854221" w:rsidRPr="001F4685" w:rsidRDefault="0071170F" w:rsidP="0071170F">
      <w:pPr>
        <w:rPr>
          <w:ins w:id="756" w:author="Park, Minyoung" w:date="2021-02-09T18:07:00Z"/>
          <w:rFonts w:ascii="TimesNewRomanPSMT" w:hAnsi="TimesNewRomanPSMT"/>
          <w:color w:val="000000"/>
          <w:sz w:val="20"/>
          <w:rPrChange w:id="757" w:author="Park, Minyoung" w:date="2021-02-10T11:46:00Z">
            <w:rPr>
              <w:ins w:id="758" w:author="Park, Minyoung" w:date="2021-02-09T18:07:00Z"/>
              <w:rFonts w:ascii="TimesNewRomanPSMT" w:hAnsi="TimesNewRomanPSMT"/>
              <w:color w:val="000000"/>
              <w:szCs w:val="18"/>
            </w:rPr>
          </w:rPrChange>
        </w:rPr>
      </w:pPr>
      <w:ins w:id="759" w:author="Park, Minyoung" w:date="2021-02-09T17:55: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760" w:author="Park, Minyoung" w:date="2021-02-09T18:04:00Z">
        <w:r w:rsidR="00854221" w:rsidRPr="001F4685">
          <w:rPr>
            <w:rFonts w:ascii="TimesNewRomanPSMT" w:hAnsi="TimesNewRomanPSMT" w:hint="eastAsia"/>
            <w:color w:val="000000"/>
            <w:sz w:val="20"/>
          </w:rPr>
          <w:t xml:space="preserve">When a STA of the non-AP MLD initiates </w:t>
        </w:r>
      </w:ins>
      <w:ins w:id="761" w:author="Park, Minyoung" w:date="2021-05-24T15:39:00Z">
        <w:r w:rsidR="007F3596">
          <w:rPr>
            <w:rFonts w:ascii="TimesNewRomanPSMT" w:hAnsi="TimesNewRomanPSMT"/>
            <w:color w:val="000000"/>
            <w:sz w:val="20"/>
          </w:rPr>
          <w:t>a TXOP</w:t>
        </w:r>
      </w:ins>
      <w:ins w:id="762" w:author="Park, Minyoung" w:date="2021-02-09T18:06:00Z">
        <w:r w:rsidR="00854221" w:rsidRPr="001F4685">
          <w:rPr>
            <w:rFonts w:ascii="TimesNewRomanPSMT" w:hAnsi="TimesNewRomanPSMT" w:hint="eastAsia"/>
            <w:color w:val="000000"/>
            <w:sz w:val="20"/>
          </w:rPr>
          <w:t xml:space="preserve"> the following applies</w:t>
        </w:r>
      </w:ins>
      <w:ins w:id="763" w:author="Park, Minyoung" w:date="2021-02-19T15:11:00Z">
        <w:r w:rsidR="00BB06E5">
          <w:rPr>
            <w:rFonts w:ascii="TimesNewRomanPSMT" w:hAnsi="TimesNewRomanPSMT"/>
            <w:color w:val="000000"/>
            <w:sz w:val="20"/>
          </w:rPr>
          <w:t>: (</w:t>
        </w:r>
      </w:ins>
      <w:ins w:id="764" w:author="Park, Minyoung" w:date="2021-02-19T15:10:00Z">
        <w:r w:rsidR="00BB06E5">
          <w:rPr>
            <w:rFonts w:ascii="TimesNewRomanPSMT" w:hAnsi="TimesNewRomanPSMT"/>
            <w:color w:val="000000"/>
            <w:sz w:val="20"/>
          </w:rPr>
          <w:t>#1758</w:t>
        </w:r>
      </w:ins>
      <w:ins w:id="765" w:author="Park, Minyoung" w:date="2021-02-19T15:20:00Z">
        <w:r w:rsidR="007D7381">
          <w:rPr>
            <w:rFonts w:ascii="TimesNewRomanPSMT" w:hAnsi="TimesNewRomanPSMT"/>
            <w:color w:val="000000"/>
            <w:sz w:val="20"/>
          </w:rPr>
          <w:t>, 2338</w:t>
        </w:r>
      </w:ins>
      <w:ins w:id="766" w:author="Park, Minyoung" w:date="2021-02-19T15:27:00Z">
        <w:r w:rsidR="00335169">
          <w:rPr>
            <w:rFonts w:ascii="TimesNewRomanPSMT" w:hAnsi="TimesNewRomanPSMT"/>
            <w:color w:val="000000"/>
            <w:sz w:val="20"/>
          </w:rPr>
          <w:t>, 2936</w:t>
        </w:r>
      </w:ins>
      <w:ins w:id="767" w:author="Park, Minyoung" w:date="2021-02-25T09:32:00Z">
        <w:r w:rsidR="006D471D">
          <w:rPr>
            <w:rFonts w:ascii="TimesNewRomanPSMT" w:hAnsi="TimesNewRomanPSMT"/>
            <w:color w:val="000000"/>
            <w:sz w:val="20"/>
          </w:rPr>
          <w:t>, 2551</w:t>
        </w:r>
      </w:ins>
      <w:ins w:id="768" w:author="Park, Minyoung" w:date="2021-07-19T01:46:00Z">
        <w:r w:rsidR="005B18A6">
          <w:rPr>
            <w:rFonts w:ascii="TimesNewRomanPSMT" w:hAnsi="TimesNewRomanPSMT"/>
            <w:sz w:val="20"/>
          </w:rPr>
          <w:t>, 5222, 6068</w:t>
        </w:r>
      </w:ins>
      <w:ins w:id="769" w:author="Park, Minyoung" w:date="2021-07-19T01:52:00Z">
        <w:r w:rsidR="00AF0F2F">
          <w:rPr>
            <w:rFonts w:ascii="TimesNewRomanPSMT" w:hAnsi="TimesNewRomanPSMT"/>
            <w:sz w:val="20"/>
          </w:rPr>
          <w:t>, 6344</w:t>
        </w:r>
      </w:ins>
      <w:ins w:id="770" w:author="Park, Minyoung" w:date="2021-07-19T01:59:00Z">
        <w:r w:rsidR="002D3FC4">
          <w:rPr>
            <w:rFonts w:ascii="TimesNewRomanPSMT" w:hAnsi="TimesNewRomanPSMT"/>
            <w:sz w:val="20"/>
          </w:rPr>
          <w:t>,</w:t>
        </w:r>
      </w:ins>
      <w:ins w:id="771" w:author="Park, Minyoung" w:date="2021-07-19T02:00:00Z">
        <w:r w:rsidR="002D3FC4">
          <w:rPr>
            <w:rFonts w:ascii="TimesNewRomanPSMT" w:hAnsi="TimesNewRomanPSMT"/>
            <w:sz w:val="20"/>
          </w:rPr>
          <w:t xml:space="preserve"> 6346</w:t>
        </w:r>
      </w:ins>
      <w:ins w:id="772" w:author="Park, Minyoung" w:date="2021-07-19T02:03:00Z">
        <w:r w:rsidR="0052792A">
          <w:rPr>
            <w:rFonts w:ascii="TimesNewRomanPSMT" w:hAnsi="TimesNewRomanPSMT"/>
            <w:sz w:val="20"/>
          </w:rPr>
          <w:t>, 6351</w:t>
        </w:r>
      </w:ins>
      <w:ins w:id="773" w:author="Park, Minyoung" w:date="2021-02-19T15:10:00Z">
        <w:r w:rsidR="00BB06E5">
          <w:rPr>
            <w:rFonts w:ascii="TimesNewRomanPSMT" w:hAnsi="TimesNewRomanPSMT"/>
            <w:color w:val="000000"/>
            <w:sz w:val="20"/>
          </w:rPr>
          <w:t>)</w:t>
        </w:r>
      </w:ins>
    </w:p>
    <w:p w14:paraId="1CCB4A62" w14:textId="19EA724C" w:rsidR="00283894" w:rsidRPr="00CF0A2D" w:rsidRDefault="00F203A0" w:rsidP="00E42F8F">
      <w:pPr>
        <w:pStyle w:val="ListParagraph"/>
        <w:numPr>
          <w:ilvl w:val="0"/>
          <w:numId w:val="16"/>
        </w:numPr>
        <w:ind w:leftChars="0"/>
        <w:rPr>
          <w:ins w:id="774" w:author="Park, Minyoung" w:date="2021-05-24T15:47:00Z"/>
          <w:sz w:val="20"/>
          <w:lang w:val="en-US"/>
        </w:rPr>
      </w:pPr>
      <w:ins w:id="775" w:author="Park, Minyoung" w:date="2021-05-24T15:14:00Z">
        <w:r w:rsidRPr="00CF0A2D">
          <w:rPr>
            <w:sz w:val="20"/>
            <w:lang w:val="en-US"/>
          </w:rPr>
          <w:t xml:space="preserve">The non-AP MLD </w:t>
        </w:r>
      </w:ins>
      <w:ins w:id="776" w:author="Park, Minyoung" w:date="2021-05-24T22:57:00Z">
        <w:r w:rsidR="00986C10" w:rsidRPr="00CF0A2D">
          <w:rPr>
            <w:sz w:val="20"/>
            <w:lang w:val="en-US"/>
          </w:rPr>
          <w:t xml:space="preserve">shall </w:t>
        </w:r>
      </w:ins>
      <w:ins w:id="777" w:author="Park, Minyoung" w:date="2021-05-24T15:14:00Z">
        <w:r w:rsidRPr="00CF0A2D">
          <w:rPr>
            <w:sz w:val="20"/>
            <w:lang w:val="en-US"/>
          </w:rPr>
          <w:t xml:space="preserve">switch back to the listening operation </w:t>
        </w:r>
      </w:ins>
      <w:ins w:id="778" w:author="Park, Minyoung" w:date="2021-05-24T16:35:00Z">
        <w:r w:rsidR="00C2422A" w:rsidRPr="00CF0A2D">
          <w:rPr>
            <w:sz w:val="20"/>
            <w:lang w:val="en-US"/>
          </w:rPr>
          <w:t xml:space="preserve">on the </w:t>
        </w:r>
      </w:ins>
      <w:ins w:id="779" w:author="Park, Minyoung" w:date="2021-06-25T14:44:00Z">
        <w:r w:rsidR="00250CDA" w:rsidRPr="00CF0A2D">
          <w:rPr>
            <w:sz w:val="20"/>
            <w:lang w:val="en-US"/>
          </w:rPr>
          <w:t>EMLSR</w:t>
        </w:r>
      </w:ins>
      <w:ins w:id="780" w:author="Park, Minyoung" w:date="2021-05-24T16:35:00Z">
        <w:r w:rsidR="00C2422A" w:rsidRPr="00CF0A2D">
          <w:rPr>
            <w:sz w:val="20"/>
            <w:lang w:val="en-US"/>
          </w:rPr>
          <w:t xml:space="preserve"> links</w:t>
        </w:r>
      </w:ins>
      <w:ins w:id="781" w:author="Park, Minyoung" w:date="2021-05-24T17:35:00Z">
        <w:r w:rsidR="004C4E70" w:rsidRPr="00CF0A2D">
          <w:rPr>
            <w:sz w:val="20"/>
            <w:lang w:val="en-US"/>
          </w:rPr>
          <w:t xml:space="preserve"> </w:t>
        </w:r>
      </w:ins>
      <w:ins w:id="782" w:author="Park, Minyoung" w:date="2021-05-24T23:23:00Z">
        <w:r w:rsidR="00D03B53" w:rsidRPr="00CF0A2D">
          <w:rPr>
            <w:sz w:val="20"/>
            <w:lang w:val="en-US"/>
          </w:rPr>
          <w:t xml:space="preserve">after </w:t>
        </w:r>
      </w:ins>
      <w:ins w:id="783" w:author="Park, Minyoung" w:date="2021-05-24T15:14:00Z">
        <w:r w:rsidRPr="00CF0A2D">
          <w:rPr>
            <w:sz w:val="20"/>
            <w:lang w:val="en-US"/>
          </w:rPr>
          <w:t xml:space="preserve">the time </w:t>
        </w:r>
      </w:ins>
      <w:ins w:id="784" w:author="Park, Minyoung" w:date="2021-05-24T23:03:00Z">
        <w:r w:rsidR="00986C10" w:rsidRPr="00CF0A2D">
          <w:rPr>
            <w:sz w:val="20"/>
            <w:lang w:val="en-US"/>
          </w:rPr>
          <w:t xml:space="preserve">duration </w:t>
        </w:r>
      </w:ins>
      <w:ins w:id="785" w:author="Park, Minyoung" w:date="2021-05-24T15:14:00Z">
        <w:r w:rsidRPr="00CF0A2D">
          <w:rPr>
            <w:sz w:val="20"/>
            <w:lang w:val="en-US"/>
          </w:rPr>
          <w:t xml:space="preserve">indicated in the EMLSR </w:t>
        </w:r>
      </w:ins>
      <w:ins w:id="786" w:author="Park, Minyoung" w:date="2021-05-26T14:51:00Z">
        <w:r w:rsidR="00E0656B" w:rsidRPr="00CF0A2D">
          <w:rPr>
            <w:sz w:val="20"/>
            <w:lang w:val="en-US"/>
          </w:rPr>
          <w:t xml:space="preserve">Transition </w:t>
        </w:r>
      </w:ins>
      <w:ins w:id="787" w:author="Park, Minyoung" w:date="2021-05-24T15:14:00Z">
        <w:r w:rsidRPr="00CF0A2D">
          <w:rPr>
            <w:sz w:val="20"/>
            <w:lang w:val="en-US"/>
          </w:rPr>
          <w:t xml:space="preserve">Delay </w:t>
        </w:r>
      </w:ins>
      <w:ins w:id="788" w:author="Park, Minyoung" w:date="2021-05-26T14:51:00Z">
        <w:r w:rsidR="00E0656B" w:rsidRPr="00CF0A2D">
          <w:rPr>
            <w:sz w:val="20"/>
            <w:lang w:val="en-US"/>
          </w:rPr>
          <w:t>sub</w:t>
        </w:r>
      </w:ins>
      <w:ins w:id="789" w:author="Park, Minyoung" w:date="2021-05-24T15:14:00Z">
        <w:r w:rsidRPr="00CF0A2D">
          <w:rPr>
            <w:sz w:val="20"/>
            <w:lang w:val="en-US"/>
          </w:rPr>
          <w:t xml:space="preserve">field </w:t>
        </w:r>
      </w:ins>
      <w:ins w:id="790" w:author="Park, Minyoung" w:date="2021-05-24T23:07:00Z">
        <w:r w:rsidR="004F428A" w:rsidRPr="00CF0A2D">
          <w:rPr>
            <w:sz w:val="20"/>
            <w:lang w:val="en-US"/>
          </w:rPr>
          <w:t xml:space="preserve">after </w:t>
        </w:r>
      </w:ins>
      <w:ins w:id="791" w:author="Park, Minyoung" w:date="2021-05-24T15:29:00Z">
        <w:r w:rsidR="00283894" w:rsidRPr="00CF0A2D">
          <w:rPr>
            <w:sz w:val="20"/>
            <w:lang w:val="en-US"/>
          </w:rPr>
          <w:t xml:space="preserve">the </w:t>
        </w:r>
      </w:ins>
      <w:ins w:id="792" w:author="Park, Minyoung" w:date="2021-05-24T15:30:00Z">
        <w:r w:rsidR="00283894" w:rsidRPr="00CF0A2D">
          <w:rPr>
            <w:sz w:val="20"/>
            <w:lang w:val="en-US"/>
          </w:rPr>
          <w:t xml:space="preserve">end of </w:t>
        </w:r>
      </w:ins>
      <w:ins w:id="793" w:author="Park, Minyoung" w:date="2021-05-24T15:40:00Z">
        <w:r w:rsidR="007F3596" w:rsidRPr="00CF0A2D">
          <w:rPr>
            <w:sz w:val="20"/>
            <w:lang w:val="en-US"/>
          </w:rPr>
          <w:t xml:space="preserve">the </w:t>
        </w:r>
      </w:ins>
      <w:ins w:id="794" w:author="Park, Minyoung" w:date="2021-05-24T15:30:00Z">
        <w:r w:rsidR="00283894" w:rsidRPr="00CF0A2D">
          <w:rPr>
            <w:sz w:val="20"/>
            <w:lang w:val="en-US"/>
          </w:rPr>
          <w:t>TXOP.</w:t>
        </w:r>
      </w:ins>
    </w:p>
    <w:p w14:paraId="6F4991F5" w14:textId="1FB4CBD8" w:rsidR="00E80EF3" w:rsidRPr="00CF0A2D" w:rsidRDefault="00E80EF3">
      <w:pPr>
        <w:pStyle w:val="ListParagraph"/>
        <w:numPr>
          <w:ilvl w:val="0"/>
          <w:numId w:val="16"/>
        </w:numPr>
        <w:ind w:leftChars="0"/>
        <w:rPr>
          <w:ins w:id="795" w:author="Park, Minyoung" w:date="2021-05-24T15:26:00Z"/>
          <w:sz w:val="20"/>
          <w:lang w:val="en-US"/>
        </w:rPr>
      </w:pPr>
      <w:ins w:id="796" w:author="Park, Minyoung" w:date="2021-05-24T15:43:00Z">
        <w:r w:rsidRPr="00CF0A2D">
          <w:rPr>
            <w:sz w:val="20"/>
            <w:lang w:val="en-US"/>
          </w:rPr>
          <w:t>An AP aff</w:t>
        </w:r>
      </w:ins>
      <w:ins w:id="797" w:author="Park, Minyoung" w:date="2021-05-24T15:44:00Z">
        <w:r w:rsidRPr="00CF0A2D">
          <w:rPr>
            <w:sz w:val="20"/>
            <w:lang w:val="en-US"/>
          </w:rPr>
          <w:t xml:space="preserve">iliated with the AP MLD may initiate </w:t>
        </w:r>
      </w:ins>
      <w:ins w:id="798" w:author="Park, Minyoung" w:date="2021-05-24T16:34:00Z">
        <w:r w:rsidR="00C2422A" w:rsidRPr="00CF0A2D">
          <w:rPr>
            <w:sz w:val="20"/>
            <w:lang w:val="en-US"/>
          </w:rPr>
          <w:t>frame exchanges</w:t>
        </w:r>
      </w:ins>
      <w:ins w:id="799" w:author="Park, Minyoung" w:date="2021-05-24T15:44:00Z">
        <w:r w:rsidRPr="00CF0A2D">
          <w:rPr>
            <w:sz w:val="20"/>
            <w:lang w:val="en-US"/>
          </w:rPr>
          <w:t xml:space="preserve"> on one of the </w:t>
        </w:r>
      </w:ins>
      <w:ins w:id="800" w:author="Park, Minyoung" w:date="2021-06-25T14:44:00Z">
        <w:r w:rsidR="00250CDA" w:rsidRPr="00CF0A2D">
          <w:rPr>
            <w:sz w:val="20"/>
            <w:lang w:val="en-US"/>
          </w:rPr>
          <w:t>EMLSR</w:t>
        </w:r>
      </w:ins>
      <w:ins w:id="801" w:author="Park, Minyoung" w:date="2021-05-24T15:44:00Z">
        <w:r w:rsidRPr="00CF0A2D">
          <w:rPr>
            <w:sz w:val="20"/>
            <w:lang w:val="en-US"/>
          </w:rPr>
          <w:t xml:space="preserve"> links</w:t>
        </w:r>
      </w:ins>
      <w:ins w:id="802" w:author="Park, Minyoung" w:date="2021-05-24T23:24:00Z">
        <w:r w:rsidR="00D03B53" w:rsidRPr="00CF0A2D">
          <w:rPr>
            <w:sz w:val="20"/>
            <w:lang w:val="en-US"/>
          </w:rPr>
          <w:t xml:space="preserve"> after</w:t>
        </w:r>
      </w:ins>
      <w:ins w:id="803" w:author="Park, Minyoung" w:date="2021-05-24T15:44:00Z">
        <w:r w:rsidRPr="00CF0A2D">
          <w:rPr>
            <w:sz w:val="20"/>
            <w:lang w:val="en-US"/>
          </w:rPr>
          <w:t xml:space="preserve"> the time </w:t>
        </w:r>
      </w:ins>
      <w:ins w:id="804" w:author="Park, Minyoung" w:date="2021-05-24T23:03:00Z">
        <w:r w:rsidR="00986C10" w:rsidRPr="00CF0A2D">
          <w:rPr>
            <w:sz w:val="20"/>
            <w:lang w:val="en-US"/>
          </w:rPr>
          <w:t xml:space="preserve">duration </w:t>
        </w:r>
      </w:ins>
      <w:ins w:id="805" w:author="Park, Minyoung" w:date="2021-05-24T15:44:00Z">
        <w:r w:rsidRPr="00CF0A2D">
          <w:rPr>
            <w:sz w:val="20"/>
            <w:lang w:val="en-US"/>
          </w:rPr>
          <w:t xml:space="preserve">indicated in the EMLSR </w:t>
        </w:r>
      </w:ins>
      <w:ins w:id="806" w:author="Park, Minyoung" w:date="2021-05-26T14:51:00Z">
        <w:r w:rsidR="00E0656B" w:rsidRPr="00CF0A2D">
          <w:rPr>
            <w:sz w:val="20"/>
            <w:lang w:val="en-US"/>
          </w:rPr>
          <w:t xml:space="preserve">Transition </w:t>
        </w:r>
      </w:ins>
      <w:ins w:id="807" w:author="Park, Minyoung" w:date="2021-05-24T15:44:00Z">
        <w:r w:rsidRPr="00CF0A2D">
          <w:rPr>
            <w:sz w:val="20"/>
            <w:lang w:val="en-US"/>
          </w:rPr>
          <w:t xml:space="preserve">Delay </w:t>
        </w:r>
      </w:ins>
      <w:ins w:id="808" w:author="Park, Minyoung" w:date="2021-05-26T14:51:00Z">
        <w:r w:rsidR="00E0656B" w:rsidRPr="00CF0A2D">
          <w:rPr>
            <w:sz w:val="20"/>
            <w:lang w:val="en-US"/>
          </w:rPr>
          <w:t>sub</w:t>
        </w:r>
      </w:ins>
      <w:ins w:id="809" w:author="Park, Minyoung" w:date="2021-05-24T15:44:00Z">
        <w:r w:rsidRPr="00CF0A2D">
          <w:rPr>
            <w:sz w:val="20"/>
            <w:lang w:val="en-US"/>
          </w:rPr>
          <w:t xml:space="preserve">field </w:t>
        </w:r>
      </w:ins>
      <w:ins w:id="810" w:author="Park, Minyoung" w:date="2021-05-24T23:07:00Z">
        <w:r w:rsidR="004F428A" w:rsidRPr="00CF0A2D">
          <w:rPr>
            <w:sz w:val="20"/>
            <w:lang w:val="en-US"/>
          </w:rPr>
          <w:t>after</w:t>
        </w:r>
      </w:ins>
      <w:ins w:id="811" w:author="Park, Minyoung" w:date="2021-05-24T15:49:00Z">
        <w:r w:rsidRPr="00CF0A2D">
          <w:rPr>
            <w:sz w:val="20"/>
            <w:lang w:val="en-US"/>
          </w:rPr>
          <w:t xml:space="preserve"> the end of the TXOP.</w:t>
        </w:r>
      </w:ins>
    </w:p>
    <w:p w14:paraId="244986C4" w14:textId="390DB2AB" w:rsidR="00101851" w:rsidRDefault="00101851" w:rsidP="00860DF1">
      <w:pPr>
        <w:rPr>
          <w:ins w:id="812" w:author="Park, Minyoung" w:date="2021-05-24T17:57:00Z"/>
          <w:lang w:val="en-US"/>
        </w:rPr>
      </w:pPr>
    </w:p>
    <w:p w14:paraId="0F8C91CC" w14:textId="77777777" w:rsidR="00881F44" w:rsidRDefault="00881F44" w:rsidP="00860DF1">
      <w:pPr>
        <w:rPr>
          <w:rFonts w:ascii="Arial-BoldMT" w:hAnsi="Arial-BoldMT" w:hint="eastAsia"/>
          <w:b/>
          <w:bCs/>
          <w:color w:val="000000"/>
          <w:sz w:val="20"/>
        </w:rPr>
      </w:pPr>
    </w:p>
    <w:p w14:paraId="5A7A2CCE" w14:textId="2B0F797D" w:rsidR="002644BE" w:rsidRPr="00881F44" w:rsidRDefault="00881F44" w:rsidP="00881F44">
      <w:pPr>
        <w:rPr>
          <w:rFonts w:ascii="Arial-BoldMT" w:hAnsi="Arial-BoldMT" w:hint="eastAsia"/>
          <w:b/>
          <w:bCs/>
          <w:i/>
          <w:iCs/>
          <w:color w:val="000000"/>
          <w:sz w:val="20"/>
        </w:rPr>
      </w:pPr>
      <w:r w:rsidRPr="00881F44">
        <w:rPr>
          <w:rFonts w:ascii="Arial-BoldMT" w:hAnsi="Arial-BoldMT"/>
          <w:b/>
          <w:bCs/>
          <w:i/>
          <w:iCs/>
          <w:color w:val="000000"/>
          <w:sz w:val="20"/>
          <w:highlight w:val="yellow"/>
        </w:rPr>
        <w:t>[Example time diagram</w:t>
      </w:r>
      <w:ins w:id="813" w:author="Park, Minyoung" w:date="2021-07-12T18:28:00Z">
        <w:r w:rsidR="00A247F3">
          <w:rPr>
            <w:rFonts w:ascii="Arial-BoldMT" w:hAnsi="Arial-BoldMT"/>
            <w:b/>
            <w:bCs/>
            <w:i/>
            <w:iCs/>
            <w:color w:val="000000"/>
            <w:sz w:val="20"/>
            <w:highlight w:val="yellow"/>
          </w:rPr>
          <w:t>: Case1-Case4</w:t>
        </w:r>
      </w:ins>
      <w:r w:rsidRPr="00881F44">
        <w:rPr>
          <w:rFonts w:ascii="Arial-BoldMT" w:hAnsi="Arial-BoldMT"/>
          <w:b/>
          <w:bCs/>
          <w:i/>
          <w:iCs/>
          <w:color w:val="000000"/>
          <w:sz w:val="20"/>
          <w:highlight w:val="yellow"/>
        </w:rPr>
        <w:t xml:space="preserve"> (this is not a part of the proposed spec text)]</w:t>
      </w:r>
    </w:p>
    <w:p w14:paraId="7D286A40" w14:textId="58E1FB84" w:rsidR="009F2BF2" w:rsidRDefault="009F2BF2" w:rsidP="00860DF1">
      <w:pPr>
        <w:rPr>
          <w:rFonts w:ascii="Arial-BoldMT" w:hAnsi="Arial-BoldMT" w:hint="eastAsia"/>
          <w:b/>
          <w:bCs/>
          <w:color w:val="000000"/>
          <w:sz w:val="20"/>
        </w:rPr>
      </w:pPr>
      <w:r>
        <w:rPr>
          <w:rFonts w:ascii="Arial-BoldMT" w:hAnsi="Arial-BoldMT"/>
          <w:b/>
          <w:bCs/>
          <w:color w:val="000000"/>
          <w:sz w:val="20"/>
        </w:rPr>
        <w:lastRenderedPageBreak/>
        <w:t>Case1: SU case</w:t>
      </w:r>
    </w:p>
    <w:p w14:paraId="23529BA5" w14:textId="5CE59898" w:rsidR="00881F44" w:rsidRDefault="009F2BF2" w:rsidP="00860DF1">
      <w:pPr>
        <w:rPr>
          <w:rFonts w:ascii="Arial-BoldMT" w:hAnsi="Arial-BoldMT" w:hint="eastAsia"/>
          <w:b/>
          <w:bCs/>
          <w:color w:val="000000"/>
          <w:sz w:val="20"/>
        </w:rPr>
      </w:pPr>
      <w:r>
        <w:rPr>
          <w:rFonts w:ascii="Arial-BoldMT" w:hAnsi="Arial-BoldMT" w:hint="eastAsia"/>
          <w:b/>
          <w:bCs/>
          <w:noProof/>
          <w:color w:val="000000"/>
          <w:sz w:val="20"/>
        </w:rPr>
        <w:drawing>
          <wp:inline distT="0" distB="0" distL="0" distR="0" wp14:anchorId="4AB49AAF" wp14:editId="07F61373">
            <wp:extent cx="5017261" cy="320342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51194" cy="3225086"/>
                    </a:xfrm>
                    <a:prstGeom prst="rect">
                      <a:avLst/>
                    </a:prstGeom>
                    <a:noFill/>
                  </pic:spPr>
                </pic:pic>
              </a:graphicData>
            </a:graphic>
          </wp:inline>
        </w:drawing>
      </w:r>
    </w:p>
    <w:p w14:paraId="2D8BDBA4" w14:textId="6DAB4C52" w:rsidR="00C40487" w:rsidRDefault="00C40487" w:rsidP="00860DF1">
      <w:pPr>
        <w:rPr>
          <w:rFonts w:ascii="Arial-BoldMT" w:hAnsi="Arial-BoldMT" w:hint="eastAsia"/>
          <w:b/>
          <w:bCs/>
          <w:color w:val="000000"/>
          <w:sz w:val="20"/>
        </w:rPr>
      </w:pPr>
      <w:r>
        <w:rPr>
          <w:rFonts w:ascii="Arial-BoldMT" w:hAnsi="Arial-BoldMT"/>
          <w:b/>
          <w:bCs/>
          <w:color w:val="000000"/>
          <w:sz w:val="20"/>
        </w:rPr>
        <w:t xml:space="preserve">Case 2: MU-case -  MU sequence is </w:t>
      </w:r>
      <w:r w:rsidR="008E7885">
        <w:rPr>
          <w:rFonts w:ascii="Arial-BoldMT" w:hAnsi="Arial-BoldMT"/>
          <w:b/>
          <w:bCs/>
          <w:color w:val="000000"/>
          <w:sz w:val="20"/>
        </w:rPr>
        <w:t>scheduled in the initial TXOP duration</w:t>
      </w:r>
      <w:r w:rsidR="00076E0B">
        <w:rPr>
          <w:rFonts w:ascii="Arial-BoldMT" w:hAnsi="Arial-BoldMT"/>
          <w:b/>
          <w:bCs/>
          <w:color w:val="000000"/>
          <w:sz w:val="20"/>
        </w:rPr>
        <w:t>; no TXOP extension</w:t>
      </w:r>
    </w:p>
    <w:p w14:paraId="46A1601B" w14:textId="768FDFD4" w:rsidR="008E7885" w:rsidRDefault="00D158E3" w:rsidP="00860DF1">
      <w:pPr>
        <w:rPr>
          <w:rFonts w:ascii="Arial-BoldMT" w:hAnsi="Arial-BoldMT" w:hint="eastAsia"/>
          <w:b/>
          <w:bCs/>
          <w:color w:val="000000"/>
          <w:sz w:val="20"/>
        </w:rPr>
      </w:pPr>
      <w:r>
        <w:rPr>
          <w:rFonts w:ascii="Arial-BoldMT" w:hAnsi="Arial-BoldMT" w:hint="eastAsia"/>
          <w:b/>
          <w:bCs/>
          <w:noProof/>
          <w:color w:val="000000"/>
          <w:sz w:val="20"/>
        </w:rPr>
        <w:drawing>
          <wp:inline distT="0" distB="0" distL="0" distR="0" wp14:anchorId="7BDBF061" wp14:editId="180BD834">
            <wp:extent cx="5242284" cy="389969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2776" cy="3914942"/>
                    </a:xfrm>
                    <a:prstGeom prst="rect">
                      <a:avLst/>
                    </a:prstGeom>
                    <a:noFill/>
                  </pic:spPr>
                </pic:pic>
              </a:graphicData>
            </a:graphic>
          </wp:inline>
        </w:drawing>
      </w:r>
    </w:p>
    <w:p w14:paraId="6F1BD4C9" w14:textId="6625904A" w:rsidR="00A80041" w:rsidRDefault="00A80041" w:rsidP="00860DF1">
      <w:pPr>
        <w:rPr>
          <w:rFonts w:ascii="Arial-BoldMT" w:hAnsi="Arial-BoldMT" w:hint="eastAsia"/>
          <w:b/>
          <w:bCs/>
          <w:color w:val="000000"/>
          <w:sz w:val="20"/>
        </w:rPr>
      </w:pPr>
      <w:bookmarkStart w:id="814" w:name="_Hlk76997692"/>
      <w:r>
        <w:rPr>
          <w:rFonts w:ascii="Arial-BoldMT" w:hAnsi="Arial-BoldMT"/>
          <w:b/>
          <w:bCs/>
          <w:color w:val="000000"/>
          <w:sz w:val="20"/>
        </w:rPr>
        <w:t>Case</w:t>
      </w:r>
      <w:r w:rsidR="008E7885">
        <w:rPr>
          <w:rFonts w:ascii="Arial-BoldMT" w:hAnsi="Arial-BoldMT"/>
          <w:b/>
          <w:bCs/>
          <w:color w:val="000000"/>
          <w:sz w:val="20"/>
        </w:rPr>
        <w:t>3</w:t>
      </w:r>
      <w:r>
        <w:rPr>
          <w:rFonts w:ascii="Arial-BoldMT" w:hAnsi="Arial-BoldMT"/>
          <w:b/>
          <w:bCs/>
          <w:color w:val="000000"/>
          <w:sz w:val="20"/>
        </w:rPr>
        <w:t>: MU case</w:t>
      </w:r>
      <w:r w:rsidR="00DE5694">
        <w:rPr>
          <w:rFonts w:ascii="Arial-BoldMT" w:hAnsi="Arial-BoldMT"/>
          <w:b/>
          <w:bCs/>
          <w:color w:val="000000"/>
          <w:sz w:val="20"/>
        </w:rPr>
        <w:t xml:space="preserve"> </w:t>
      </w:r>
      <w:r w:rsidR="008E7885">
        <w:rPr>
          <w:rFonts w:ascii="Arial-BoldMT" w:hAnsi="Arial-BoldMT"/>
          <w:b/>
          <w:bCs/>
          <w:color w:val="000000"/>
          <w:sz w:val="20"/>
        </w:rPr>
        <w:t xml:space="preserve">with TXOP extension </w:t>
      </w:r>
      <w:r w:rsidR="00DE5694">
        <w:rPr>
          <w:rFonts w:ascii="Arial-BoldMT" w:hAnsi="Arial-BoldMT"/>
          <w:b/>
          <w:bCs/>
          <w:color w:val="000000"/>
          <w:sz w:val="20"/>
        </w:rPr>
        <w:t>– BAR/BA scheduled in the initial TXOP duration</w:t>
      </w:r>
      <w:r w:rsidR="00720DDB">
        <w:rPr>
          <w:rFonts w:ascii="Arial-BoldMT" w:hAnsi="Arial-BoldMT"/>
          <w:b/>
          <w:bCs/>
          <w:color w:val="000000"/>
          <w:sz w:val="20"/>
        </w:rPr>
        <w:t xml:space="preserve">, frame exchange between AP and STA2 after the EMLSR timer expires </w:t>
      </w:r>
      <w:r w:rsidR="00974B8F">
        <w:rPr>
          <w:rFonts w:ascii="Arial-BoldMT" w:hAnsi="Arial-BoldMT"/>
          <w:b/>
          <w:bCs/>
          <w:color w:val="000000"/>
          <w:sz w:val="20"/>
        </w:rPr>
        <w:t>is separated by SIFS</w:t>
      </w:r>
      <w:r w:rsidR="00774E8E">
        <w:rPr>
          <w:rFonts w:ascii="Arial-BoldMT" w:hAnsi="Arial-BoldMT"/>
          <w:b/>
          <w:bCs/>
          <w:color w:val="000000"/>
          <w:sz w:val="20"/>
        </w:rPr>
        <w:t xml:space="preserve">; STA1 switches back to the listening </w:t>
      </w:r>
      <w:r w:rsidR="00F92EDF">
        <w:rPr>
          <w:rFonts w:ascii="Arial-BoldMT" w:hAnsi="Arial-BoldMT"/>
          <w:b/>
          <w:bCs/>
          <w:color w:val="000000"/>
          <w:sz w:val="20"/>
        </w:rPr>
        <w:t>after detecting Data2 (RA) doesn’t match.</w:t>
      </w:r>
      <w:bookmarkEnd w:id="814"/>
    </w:p>
    <w:p w14:paraId="00C6FDEE" w14:textId="505942FE" w:rsidR="00B453CA" w:rsidRDefault="00D158E3" w:rsidP="00860DF1">
      <w:pPr>
        <w:rPr>
          <w:rFonts w:ascii="Arial-BoldMT" w:hAnsi="Arial-BoldMT" w:hint="eastAsia"/>
          <w:b/>
          <w:bCs/>
          <w:color w:val="000000"/>
          <w:sz w:val="20"/>
        </w:rPr>
      </w:pPr>
      <w:r>
        <w:rPr>
          <w:rFonts w:ascii="Arial-BoldMT" w:hAnsi="Arial-BoldMT" w:hint="eastAsia"/>
          <w:b/>
          <w:bCs/>
          <w:noProof/>
          <w:color w:val="000000"/>
          <w:sz w:val="20"/>
        </w:rPr>
        <w:lastRenderedPageBreak/>
        <w:drawing>
          <wp:inline distT="0" distB="0" distL="0" distR="0" wp14:anchorId="506785FF" wp14:editId="6CCB1FCA">
            <wp:extent cx="6005195" cy="383360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6258" cy="3840665"/>
                    </a:xfrm>
                    <a:prstGeom prst="rect">
                      <a:avLst/>
                    </a:prstGeom>
                    <a:noFill/>
                  </pic:spPr>
                </pic:pic>
              </a:graphicData>
            </a:graphic>
          </wp:inline>
        </w:drawing>
      </w:r>
    </w:p>
    <w:p w14:paraId="0B6BD894" w14:textId="1ED05AF5" w:rsidR="000C5ACE" w:rsidRDefault="000C5ACE" w:rsidP="00860DF1">
      <w:pPr>
        <w:rPr>
          <w:rFonts w:ascii="Arial-BoldMT" w:hAnsi="Arial-BoldMT" w:hint="eastAsia"/>
          <w:b/>
          <w:bCs/>
          <w:color w:val="000000"/>
          <w:sz w:val="20"/>
        </w:rPr>
      </w:pPr>
    </w:p>
    <w:p w14:paraId="3A3E2CE4" w14:textId="7E4CF008" w:rsidR="000C5ACE" w:rsidRDefault="000C5ACE" w:rsidP="00860DF1">
      <w:pPr>
        <w:rPr>
          <w:rFonts w:ascii="Arial-BoldMT" w:hAnsi="Arial-BoldMT" w:hint="eastAsia"/>
          <w:b/>
          <w:bCs/>
          <w:color w:val="000000"/>
          <w:sz w:val="20"/>
        </w:rPr>
      </w:pPr>
    </w:p>
    <w:p w14:paraId="68A14E80" w14:textId="13BF1F3D" w:rsidR="000C5ACE" w:rsidRDefault="000C5ACE" w:rsidP="00860DF1">
      <w:pPr>
        <w:rPr>
          <w:rFonts w:ascii="Arial-BoldMT" w:hAnsi="Arial-BoldMT" w:hint="eastAsia"/>
          <w:b/>
          <w:bCs/>
          <w:color w:val="000000"/>
          <w:sz w:val="20"/>
        </w:rPr>
      </w:pPr>
      <w:r w:rsidRPr="00AB0D45">
        <w:rPr>
          <w:rFonts w:ascii="Arial-BoldMT" w:hAnsi="Arial-BoldMT" w:hint="eastAsia"/>
          <w:b/>
          <w:bCs/>
          <w:color w:val="000000"/>
          <w:sz w:val="20"/>
        </w:rPr>
        <w:t xml:space="preserve">Case4: MU case with </w:t>
      </w:r>
      <w:r w:rsidR="00473C1C" w:rsidRPr="00AB0D45">
        <w:rPr>
          <w:rFonts w:ascii="Arial-BoldMT" w:hAnsi="Arial-BoldMT" w:hint="eastAsia"/>
          <w:b/>
          <w:bCs/>
          <w:color w:val="000000"/>
          <w:sz w:val="20"/>
        </w:rPr>
        <w:t>the EMLSR Timer expires in the middle of the second MU PPDU reception. STA1/STA2 stays on the link until they respond with acknowledgement or the duration of the frame in the MU PPDU expires</w:t>
      </w:r>
      <w:r w:rsidRPr="00AB0D45">
        <w:rPr>
          <w:rFonts w:ascii="Arial-BoldMT" w:hAnsi="Arial-BoldMT"/>
          <w:b/>
          <w:bCs/>
          <w:color w:val="000000"/>
          <w:sz w:val="20"/>
        </w:rPr>
        <w:t>.</w:t>
      </w:r>
    </w:p>
    <w:p w14:paraId="613B5D7B" w14:textId="7F1C0586" w:rsidR="000C5ACE" w:rsidRDefault="000C5ACE" w:rsidP="00860DF1">
      <w:pPr>
        <w:rPr>
          <w:rFonts w:ascii="Arial-BoldMT" w:hAnsi="Arial-BoldMT" w:hint="eastAsia"/>
          <w:b/>
          <w:bCs/>
          <w:color w:val="000000"/>
          <w:sz w:val="20"/>
        </w:rPr>
      </w:pPr>
    </w:p>
    <w:p w14:paraId="390CF4E0" w14:textId="27638393" w:rsidR="000C5ACE" w:rsidRDefault="00987217" w:rsidP="00860DF1">
      <w:pPr>
        <w:rPr>
          <w:rFonts w:ascii="Arial-BoldMT" w:hAnsi="Arial-BoldMT" w:hint="eastAsia"/>
          <w:b/>
          <w:bCs/>
          <w:color w:val="000000"/>
          <w:sz w:val="20"/>
        </w:rPr>
      </w:pPr>
      <w:r>
        <w:rPr>
          <w:rFonts w:ascii="Arial-BoldMT" w:hAnsi="Arial-BoldMT" w:hint="eastAsia"/>
          <w:b/>
          <w:bCs/>
          <w:noProof/>
          <w:color w:val="000000"/>
          <w:sz w:val="20"/>
        </w:rPr>
        <w:drawing>
          <wp:inline distT="0" distB="0" distL="0" distR="0" wp14:anchorId="703A03C0" wp14:editId="5EDE5DBE">
            <wp:extent cx="6372612" cy="3135593"/>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6380" cy="3152208"/>
                    </a:xfrm>
                    <a:prstGeom prst="rect">
                      <a:avLst/>
                    </a:prstGeom>
                    <a:noFill/>
                  </pic:spPr>
                </pic:pic>
              </a:graphicData>
            </a:graphic>
          </wp:inline>
        </w:drawing>
      </w:r>
    </w:p>
    <w:p w14:paraId="4FCA4BF2" w14:textId="77777777" w:rsidR="000C5ACE" w:rsidRDefault="000C5ACE" w:rsidP="00860DF1">
      <w:pPr>
        <w:rPr>
          <w:ins w:id="815" w:author="Park, Minyoung" w:date="2021-05-24T17:57:00Z"/>
          <w:rFonts w:ascii="Arial-BoldMT" w:hAnsi="Arial-BoldMT" w:hint="eastAsia"/>
          <w:b/>
          <w:bCs/>
          <w:color w:val="000000"/>
          <w:sz w:val="20"/>
        </w:rPr>
      </w:pPr>
    </w:p>
    <w:p w14:paraId="232BA337" w14:textId="77777777" w:rsidR="002644BE" w:rsidRDefault="002644BE" w:rsidP="00860DF1">
      <w:pPr>
        <w:rPr>
          <w:rFonts w:ascii="TimesNewRomanPSMT" w:hAnsi="TimesNewRomanPSMT"/>
          <w:color w:val="000000"/>
          <w:sz w:val="20"/>
        </w:rPr>
      </w:pPr>
    </w:p>
    <w:p w14:paraId="412C003B" w14:textId="6D64EF0C" w:rsidR="002644BE" w:rsidRDefault="002644BE" w:rsidP="00860DF1">
      <w:pPr>
        <w:rPr>
          <w:rFonts w:ascii="Arial-BoldMT" w:hAnsi="Arial-BoldMT" w:hint="eastAsia"/>
          <w:b/>
          <w:bCs/>
          <w:color w:val="000000"/>
          <w:sz w:val="20"/>
        </w:rPr>
      </w:pPr>
      <w:r w:rsidRPr="002644BE">
        <w:rPr>
          <w:rFonts w:ascii="Arial-BoldMT" w:hAnsi="Arial-BoldMT"/>
          <w:b/>
          <w:bCs/>
          <w:color w:val="000000"/>
          <w:sz w:val="20"/>
        </w:rPr>
        <w:t>9.4.2.295b.2 Basic variant Multi-Link element</w:t>
      </w:r>
    </w:p>
    <w:p w14:paraId="54338317" w14:textId="77777777" w:rsidR="002644BE" w:rsidRDefault="002644BE" w:rsidP="00860DF1">
      <w:pPr>
        <w:rPr>
          <w:rFonts w:ascii="TimesNewRomanPSMT" w:hAnsi="TimesNewRomanPSMT"/>
          <w:color w:val="000000"/>
          <w:sz w:val="20"/>
        </w:rPr>
      </w:pPr>
    </w:p>
    <w:p w14:paraId="55B73276" w14:textId="5E3FCD17" w:rsidR="002644BE" w:rsidRDefault="002644BE" w:rsidP="00860DF1">
      <w:pPr>
        <w:rPr>
          <w:ins w:id="816" w:author="Park, Minyoung" w:date="2021-05-24T18:01:00Z"/>
          <w:rFonts w:ascii="TimesNewRomanPSMT" w:hAnsi="TimesNewRomanPSMT"/>
          <w:color w:val="000000"/>
          <w:sz w:val="20"/>
        </w:rPr>
      </w:pPr>
      <w:r>
        <w:rPr>
          <w:rFonts w:ascii="TimesNewRomanPSMT" w:hAnsi="TimesNewRomanPSMT"/>
          <w:color w:val="000000"/>
          <w:sz w:val="20"/>
        </w:rPr>
        <w:t>…</w:t>
      </w:r>
    </w:p>
    <w:p w14:paraId="50ABCC16" w14:textId="69C154F0" w:rsidR="002644BE" w:rsidRDefault="002644BE" w:rsidP="00860DF1">
      <w:pPr>
        <w:rPr>
          <w:ins w:id="817" w:author="Park, Minyoung" w:date="2021-05-24T18:01:00Z"/>
          <w:rFonts w:ascii="TimesNewRomanPSMT" w:hAnsi="TimesNewRomanPSMT"/>
          <w:color w:val="000000"/>
          <w:sz w:val="20"/>
        </w:rPr>
      </w:pPr>
    </w:p>
    <w:p w14:paraId="2D10AF5A" w14:textId="77777777" w:rsidR="002644BE" w:rsidRDefault="002644BE" w:rsidP="002644BE">
      <w:pPr>
        <w:rPr>
          <w:rFonts w:ascii="TimesNewRomanPSMT" w:hAnsi="TimesNewRomanPSMT"/>
          <w:color w:val="000000"/>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22"/>
        <w:gridCol w:w="1024"/>
        <w:gridCol w:w="1021"/>
        <w:gridCol w:w="1021"/>
        <w:gridCol w:w="1031"/>
        <w:gridCol w:w="1031"/>
        <w:gridCol w:w="1082"/>
        <w:gridCol w:w="901"/>
        <w:gridCol w:w="1077"/>
        <w:gridCol w:w="954"/>
      </w:tblGrid>
      <w:tr w:rsidR="00294940" w:rsidRPr="002644BE" w14:paraId="5ECDFC72" w14:textId="020791A1" w:rsidTr="00EB4F30">
        <w:trPr>
          <w:trHeight w:val="557"/>
          <w:jc w:val="center"/>
        </w:trPr>
        <w:tc>
          <w:tcPr>
            <w:tcW w:w="722" w:type="dxa"/>
            <w:vAlign w:val="center"/>
          </w:tcPr>
          <w:p w14:paraId="5572C95B" w14:textId="77777777" w:rsidR="00294940" w:rsidRPr="002644BE" w:rsidRDefault="00294940" w:rsidP="00294940">
            <w:pPr>
              <w:adjustRightInd w:val="0"/>
              <w:jc w:val="center"/>
              <w:rPr>
                <w:rFonts w:ascii="TimesNewRomanPSMT" w:hAnsi="TimesNewRomanPSMT"/>
                <w:sz w:val="20"/>
              </w:rPr>
            </w:pPr>
          </w:p>
        </w:tc>
        <w:tc>
          <w:tcPr>
            <w:tcW w:w="1024" w:type="dxa"/>
            <w:tcBorders>
              <w:bottom w:val="single" w:sz="4" w:space="0" w:color="auto"/>
            </w:tcBorders>
            <w:vAlign w:val="center"/>
          </w:tcPr>
          <w:p w14:paraId="2FA3965B" w14:textId="470E5512"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B0</w:t>
            </w:r>
          </w:p>
        </w:tc>
        <w:tc>
          <w:tcPr>
            <w:tcW w:w="1021" w:type="dxa"/>
            <w:tcBorders>
              <w:bottom w:val="single" w:sz="4" w:space="0" w:color="auto"/>
            </w:tcBorders>
            <w:vAlign w:val="center"/>
          </w:tcPr>
          <w:p w14:paraId="31CBE2EC" w14:textId="4AAF9C23"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B1    B3</w:t>
            </w:r>
          </w:p>
        </w:tc>
        <w:tc>
          <w:tcPr>
            <w:tcW w:w="1021" w:type="dxa"/>
            <w:tcBorders>
              <w:bottom w:val="single" w:sz="4" w:space="0" w:color="auto"/>
            </w:tcBorders>
            <w:vAlign w:val="center"/>
          </w:tcPr>
          <w:p w14:paraId="44B159F5" w14:textId="6427F3A9" w:rsidR="00294940" w:rsidRPr="00CF0A2D" w:rsidRDefault="00294940" w:rsidP="00294940">
            <w:pPr>
              <w:pStyle w:val="BodyText"/>
              <w:kinsoku w:val="0"/>
              <w:overflowPunct w:val="0"/>
              <w:spacing w:line="172" w:lineRule="exact"/>
              <w:jc w:val="center"/>
              <w:rPr>
                <w:rFonts w:ascii="Arial" w:hAnsi="Arial" w:cs="Arial"/>
                <w:sz w:val="16"/>
                <w:szCs w:val="16"/>
                <w:rPrChange w:id="818" w:author="Park, Minyoung" w:date="2021-05-24T18:18:00Z">
                  <w:rPr>
                    <w:rFonts w:ascii="Arial" w:hAnsi="Arial" w:cs="Arial"/>
                    <w:color w:val="FF0000"/>
                    <w:sz w:val="16"/>
                    <w:szCs w:val="16"/>
                    <w:u w:val="single"/>
                  </w:rPr>
                </w:rPrChange>
              </w:rPr>
            </w:pPr>
            <w:ins w:id="819" w:author="Park, Minyoung" w:date="2021-05-24T18:18:00Z">
              <w:r w:rsidRPr="00CF0A2D">
                <w:rPr>
                  <w:rFonts w:ascii="Arial" w:hAnsi="Arial" w:cs="Arial"/>
                  <w:sz w:val="16"/>
                  <w:szCs w:val="16"/>
                  <w:rPrChange w:id="820" w:author="Park, Minyoung" w:date="2021-05-24T18:18:00Z">
                    <w:rPr>
                      <w:rFonts w:ascii="Arial" w:hAnsi="Arial" w:cs="Arial"/>
                      <w:color w:val="FF0000"/>
                      <w:sz w:val="16"/>
                      <w:szCs w:val="16"/>
                      <w:u w:val="single"/>
                    </w:rPr>
                  </w:rPrChange>
                </w:rPr>
                <w:t>B4   B6</w:t>
              </w:r>
            </w:ins>
          </w:p>
        </w:tc>
        <w:tc>
          <w:tcPr>
            <w:tcW w:w="1031" w:type="dxa"/>
            <w:tcBorders>
              <w:bottom w:val="single" w:sz="4" w:space="0" w:color="auto"/>
            </w:tcBorders>
            <w:vAlign w:val="center"/>
          </w:tcPr>
          <w:p w14:paraId="271AD538" w14:textId="63AF7BC6" w:rsidR="00294940" w:rsidRPr="002644BE" w:rsidRDefault="00517A9F" w:rsidP="00294940">
            <w:pPr>
              <w:pStyle w:val="BodyText"/>
              <w:kinsoku w:val="0"/>
              <w:overflowPunct w:val="0"/>
              <w:spacing w:line="172" w:lineRule="exact"/>
              <w:jc w:val="center"/>
              <w:rPr>
                <w:rFonts w:ascii="Arial" w:hAnsi="Arial" w:cs="Arial"/>
                <w:sz w:val="16"/>
                <w:szCs w:val="16"/>
              </w:rPr>
            </w:pPr>
            <w:del w:id="821" w:author="Park, Minyoung" w:date="2021-05-26T14:56:00Z">
              <w:r w:rsidDel="00190F08">
                <w:rPr>
                  <w:rFonts w:ascii="Arial" w:hAnsi="Arial" w:cs="Arial"/>
                  <w:sz w:val="16"/>
                  <w:szCs w:val="16"/>
                </w:rPr>
                <w:delText>B4</w:delText>
              </w:r>
            </w:del>
            <w:ins w:id="822" w:author="Park, Minyoung" w:date="2021-05-26T14:56:00Z">
              <w:r w:rsidR="00190F08">
                <w:rPr>
                  <w:rFonts w:ascii="Arial" w:hAnsi="Arial" w:cs="Arial"/>
                  <w:sz w:val="16"/>
                  <w:szCs w:val="16"/>
                </w:rPr>
                <w:t>B7</w:t>
              </w:r>
            </w:ins>
          </w:p>
        </w:tc>
        <w:tc>
          <w:tcPr>
            <w:tcW w:w="1031" w:type="dxa"/>
            <w:tcBorders>
              <w:bottom w:val="single" w:sz="4" w:space="0" w:color="auto"/>
            </w:tcBorders>
            <w:vAlign w:val="center"/>
          </w:tcPr>
          <w:p w14:paraId="17515BB4" w14:textId="27B761AB" w:rsidR="00294940" w:rsidRPr="002644BE" w:rsidRDefault="00517A9F" w:rsidP="00294940">
            <w:pPr>
              <w:pStyle w:val="BodyText"/>
              <w:kinsoku w:val="0"/>
              <w:overflowPunct w:val="0"/>
              <w:spacing w:line="172" w:lineRule="exact"/>
              <w:jc w:val="center"/>
              <w:rPr>
                <w:rFonts w:ascii="Arial" w:hAnsi="Arial" w:cs="Arial"/>
                <w:sz w:val="16"/>
                <w:szCs w:val="16"/>
              </w:rPr>
            </w:pPr>
            <w:del w:id="823" w:author="Park, Minyoung" w:date="2021-05-26T14:57:00Z">
              <w:r w:rsidDel="00190F08">
                <w:rPr>
                  <w:rFonts w:ascii="Arial" w:hAnsi="Arial" w:cs="Arial"/>
                  <w:sz w:val="16"/>
                  <w:szCs w:val="16"/>
                </w:rPr>
                <w:delText xml:space="preserve">B5    </w:delText>
              </w:r>
            </w:del>
            <w:ins w:id="824" w:author="Park, Minyoung" w:date="2021-05-26T14:57:00Z">
              <w:r w:rsidR="00190F08">
                <w:rPr>
                  <w:rFonts w:ascii="Arial" w:hAnsi="Arial" w:cs="Arial"/>
                  <w:sz w:val="16"/>
                  <w:szCs w:val="16"/>
                </w:rPr>
                <w:t xml:space="preserve">B8    </w:t>
              </w:r>
            </w:ins>
            <w:del w:id="825" w:author="Park, Minyoung" w:date="2021-05-26T14:57:00Z">
              <w:r w:rsidDel="00190F08">
                <w:rPr>
                  <w:rFonts w:ascii="Arial" w:hAnsi="Arial" w:cs="Arial"/>
                  <w:sz w:val="16"/>
                  <w:szCs w:val="16"/>
                </w:rPr>
                <w:delText>B7</w:delText>
              </w:r>
            </w:del>
            <w:ins w:id="826" w:author="Park, Minyoung" w:date="2021-05-26T14:57:00Z">
              <w:r w:rsidR="00190F08">
                <w:rPr>
                  <w:rFonts w:ascii="Arial" w:hAnsi="Arial" w:cs="Arial"/>
                  <w:sz w:val="16"/>
                  <w:szCs w:val="16"/>
                </w:rPr>
                <w:t>B10</w:t>
              </w:r>
            </w:ins>
          </w:p>
        </w:tc>
        <w:tc>
          <w:tcPr>
            <w:tcW w:w="1082" w:type="dxa"/>
            <w:tcBorders>
              <w:bottom w:val="single" w:sz="4" w:space="0" w:color="auto"/>
            </w:tcBorders>
            <w:vAlign w:val="center"/>
          </w:tcPr>
          <w:p w14:paraId="02BDF169" w14:textId="2BAC7550" w:rsidR="00294940" w:rsidRDefault="00517A9F" w:rsidP="00294940">
            <w:pPr>
              <w:pStyle w:val="BodyText"/>
              <w:kinsoku w:val="0"/>
              <w:overflowPunct w:val="0"/>
              <w:spacing w:line="172" w:lineRule="exact"/>
              <w:jc w:val="center"/>
              <w:rPr>
                <w:rFonts w:ascii="Arial" w:hAnsi="Arial" w:cs="Arial"/>
                <w:sz w:val="16"/>
                <w:szCs w:val="16"/>
              </w:rPr>
            </w:pPr>
            <w:del w:id="827" w:author="Park, Minyoung" w:date="2021-05-26T14:57:00Z">
              <w:r w:rsidDel="00190F08">
                <w:rPr>
                  <w:rFonts w:ascii="Arial" w:hAnsi="Arial" w:cs="Arial"/>
                  <w:sz w:val="16"/>
                  <w:szCs w:val="16"/>
                </w:rPr>
                <w:delText xml:space="preserve">B8    </w:delText>
              </w:r>
            </w:del>
            <w:ins w:id="828" w:author="Park, Minyoung" w:date="2021-05-26T14:57:00Z">
              <w:r w:rsidR="00190F08">
                <w:rPr>
                  <w:rFonts w:ascii="Arial" w:hAnsi="Arial" w:cs="Arial"/>
                  <w:sz w:val="16"/>
                  <w:szCs w:val="16"/>
                </w:rPr>
                <w:t xml:space="preserve">B11    </w:t>
              </w:r>
            </w:ins>
            <w:del w:id="829" w:author="Park, Minyoung" w:date="2021-05-26T14:57:00Z">
              <w:r w:rsidDel="00190F08">
                <w:rPr>
                  <w:rFonts w:ascii="Arial" w:hAnsi="Arial" w:cs="Arial"/>
                  <w:sz w:val="16"/>
                  <w:szCs w:val="16"/>
                </w:rPr>
                <w:delText>B11</w:delText>
              </w:r>
            </w:del>
            <w:ins w:id="830" w:author="Park, Minyoung" w:date="2021-05-26T14:57:00Z">
              <w:r w:rsidR="00190F08">
                <w:rPr>
                  <w:rFonts w:ascii="Arial" w:hAnsi="Arial" w:cs="Arial"/>
                  <w:sz w:val="16"/>
                  <w:szCs w:val="16"/>
                </w:rPr>
                <w:t>B14</w:t>
              </w:r>
            </w:ins>
          </w:p>
        </w:tc>
        <w:tc>
          <w:tcPr>
            <w:tcW w:w="901" w:type="dxa"/>
            <w:tcBorders>
              <w:bottom w:val="single" w:sz="4" w:space="0" w:color="auto"/>
            </w:tcBorders>
            <w:vAlign w:val="center"/>
          </w:tcPr>
          <w:p w14:paraId="42848924" w14:textId="504D5214" w:rsidR="00294940" w:rsidRDefault="00E30CE9" w:rsidP="00294940">
            <w:pPr>
              <w:pStyle w:val="BodyText"/>
              <w:kinsoku w:val="0"/>
              <w:overflowPunct w:val="0"/>
              <w:spacing w:line="172" w:lineRule="exact"/>
              <w:jc w:val="center"/>
              <w:rPr>
                <w:rFonts w:ascii="Arial" w:hAnsi="Arial" w:cs="Arial"/>
                <w:sz w:val="16"/>
                <w:szCs w:val="16"/>
              </w:rPr>
            </w:pPr>
            <w:del w:id="831" w:author="Park, Minyoung" w:date="2021-05-26T14:56:00Z">
              <w:r w:rsidDel="00E30CE9">
                <w:rPr>
                  <w:rFonts w:ascii="Arial" w:hAnsi="Arial" w:cs="Arial"/>
                  <w:sz w:val="16"/>
                  <w:szCs w:val="16"/>
                </w:rPr>
                <w:delText xml:space="preserve">B12  </w:delText>
              </w:r>
            </w:del>
            <w:ins w:id="832" w:author="Park, Minyoung" w:date="2021-05-26T14:54:00Z">
              <w:r w:rsidR="00294940">
                <w:rPr>
                  <w:rFonts w:ascii="Arial" w:hAnsi="Arial" w:cs="Arial"/>
                  <w:sz w:val="16"/>
                  <w:szCs w:val="16"/>
                </w:rPr>
                <w:t>B15</w:t>
              </w:r>
            </w:ins>
          </w:p>
        </w:tc>
        <w:tc>
          <w:tcPr>
            <w:tcW w:w="1077" w:type="dxa"/>
            <w:tcBorders>
              <w:bottom w:val="single" w:sz="4" w:space="0" w:color="auto"/>
            </w:tcBorders>
            <w:vAlign w:val="center"/>
          </w:tcPr>
          <w:p w14:paraId="75CD449C" w14:textId="210B69C7"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B16   B19</w:t>
            </w:r>
          </w:p>
        </w:tc>
        <w:tc>
          <w:tcPr>
            <w:tcW w:w="954" w:type="dxa"/>
            <w:tcBorders>
              <w:bottom w:val="single" w:sz="4" w:space="0" w:color="auto"/>
            </w:tcBorders>
            <w:vAlign w:val="center"/>
          </w:tcPr>
          <w:p w14:paraId="776A6CBB" w14:textId="64001D4C"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B20   B23</w:t>
            </w:r>
          </w:p>
        </w:tc>
      </w:tr>
      <w:tr w:rsidR="00294940" w:rsidRPr="002644BE" w14:paraId="6B62D979" w14:textId="489079D8" w:rsidTr="00EB4F30">
        <w:trPr>
          <w:trHeight w:val="557"/>
          <w:jc w:val="center"/>
        </w:trPr>
        <w:tc>
          <w:tcPr>
            <w:tcW w:w="722" w:type="dxa"/>
            <w:tcBorders>
              <w:right w:val="single" w:sz="4" w:space="0" w:color="auto"/>
            </w:tcBorders>
            <w:vAlign w:val="center"/>
          </w:tcPr>
          <w:p w14:paraId="7423E749" w14:textId="77777777" w:rsidR="00294940" w:rsidRPr="002644BE" w:rsidRDefault="00294940" w:rsidP="00294940">
            <w:pPr>
              <w:adjustRightInd w:val="0"/>
              <w:jc w:val="center"/>
              <w:rPr>
                <w:rFonts w:ascii="TimesNewRomanPSMT" w:hAnsi="TimesNewRomanPSMT"/>
                <w:sz w:val="20"/>
              </w:rPr>
            </w:pPr>
          </w:p>
        </w:tc>
        <w:tc>
          <w:tcPr>
            <w:tcW w:w="1024" w:type="dxa"/>
            <w:tcBorders>
              <w:top w:val="single" w:sz="4" w:space="0" w:color="auto"/>
              <w:left w:val="single" w:sz="4" w:space="0" w:color="auto"/>
              <w:bottom w:val="single" w:sz="4" w:space="0" w:color="auto"/>
              <w:right w:val="single" w:sz="4" w:space="0" w:color="auto"/>
            </w:tcBorders>
            <w:vAlign w:val="center"/>
          </w:tcPr>
          <w:p w14:paraId="206CC253" w14:textId="77777777"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 Support</w:t>
            </w:r>
          </w:p>
        </w:tc>
        <w:tc>
          <w:tcPr>
            <w:tcW w:w="1021" w:type="dxa"/>
            <w:tcBorders>
              <w:top w:val="single" w:sz="4" w:space="0" w:color="auto"/>
              <w:left w:val="single" w:sz="4" w:space="0" w:color="auto"/>
              <w:bottom w:val="single" w:sz="4" w:space="0" w:color="auto"/>
              <w:right w:val="single" w:sz="4" w:space="0" w:color="auto"/>
            </w:tcBorders>
            <w:vAlign w:val="center"/>
          </w:tcPr>
          <w:p w14:paraId="0767A5B9" w14:textId="0D90967B"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w:t>
            </w:r>
            <w:ins w:id="833" w:author="Park, Minyoung" w:date="2021-05-26T14:48:00Z">
              <w:r>
                <w:rPr>
                  <w:rFonts w:ascii="Arial" w:hAnsi="Arial" w:cs="Arial"/>
                  <w:sz w:val="16"/>
                  <w:szCs w:val="16"/>
                </w:rPr>
                <w:t xml:space="preserve"> Padding</w:t>
              </w:r>
            </w:ins>
            <w:r w:rsidRPr="002644BE">
              <w:rPr>
                <w:rFonts w:ascii="Arial" w:hAnsi="Arial" w:cs="Arial"/>
                <w:sz w:val="16"/>
                <w:szCs w:val="16"/>
              </w:rPr>
              <w:t xml:space="preserve"> Delay</w:t>
            </w:r>
          </w:p>
        </w:tc>
        <w:tc>
          <w:tcPr>
            <w:tcW w:w="1021" w:type="dxa"/>
            <w:tcBorders>
              <w:top w:val="single" w:sz="4" w:space="0" w:color="auto"/>
              <w:left w:val="single" w:sz="4" w:space="0" w:color="auto"/>
              <w:bottom w:val="single" w:sz="4" w:space="0" w:color="auto"/>
              <w:right w:val="single" w:sz="4" w:space="0" w:color="auto"/>
            </w:tcBorders>
            <w:vAlign w:val="center"/>
          </w:tcPr>
          <w:p w14:paraId="6C252CB0" w14:textId="01C010C9" w:rsidR="00294940" w:rsidRPr="00CF0A2D" w:rsidRDefault="00294940" w:rsidP="00294940">
            <w:pPr>
              <w:pStyle w:val="BodyText"/>
              <w:kinsoku w:val="0"/>
              <w:overflowPunct w:val="0"/>
              <w:spacing w:line="172" w:lineRule="exact"/>
              <w:jc w:val="center"/>
              <w:rPr>
                <w:rFonts w:ascii="Arial" w:hAnsi="Arial" w:cs="Arial"/>
                <w:sz w:val="16"/>
                <w:szCs w:val="16"/>
                <w:rPrChange w:id="834" w:author="Park, Minyoung" w:date="2021-05-24T18:18:00Z">
                  <w:rPr>
                    <w:rFonts w:ascii="Arial" w:hAnsi="Arial" w:cs="Arial"/>
                    <w:color w:val="FF0000"/>
                    <w:sz w:val="16"/>
                    <w:szCs w:val="16"/>
                    <w:u w:val="single"/>
                  </w:rPr>
                </w:rPrChange>
              </w:rPr>
            </w:pPr>
            <w:ins w:id="835" w:author="Park, Minyoung" w:date="2021-05-24T18:18:00Z">
              <w:r w:rsidRPr="00CF0A2D">
                <w:rPr>
                  <w:rFonts w:ascii="Arial" w:hAnsi="Arial" w:cs="Arial"/>
                  <w:sz w:val="16"/>
                  <w:szCs w:val="16"/>
                  <w:rPrChange w:id="836" w:author="Park, Minyoung" w:date="2021-05-24T18:18:00Z">
                    <w:rPr>
                      <w:rFonts w:ascii="Arial" w:hAnsi="Arial" w:cs="Arial"/>
                      <w:color w:val="FF0000"/>
                      <w:sz w:val="16"/>
                      <w:szCs w:val="16"/>
                      <w:u w:val="single"/>
                    </w:rPr>
                  </w:rPrChange>
                </w:rPr>
                <w:t>EMLSR</w:t>
              </w:r>
            </w:ins>
            <w:ins w:id="837" w:author="Park, Minyoung" w:date="2021-05-26T14:46:00Z">
              <w:r w:rsidRPr="00CF0A2D">
                <w:rPr>
                  <w:rFonts w:ascii="Arial" w:hAnsi="Arial" w:cs="Arial"/>
                  <w:sz w:val="16"/>
                  <w:szCs w:val="16"/>
                </w:rPr>
                <w:t xml:space="preserve"> Transition</w:t>
              </w:r>
            </w:ins>
            <w:ins w:id="838" w:author="Park, Minyoung" w:date="2021-05-24T18:18:00Z">
              <w:r w:rsidRPr="00CF0A2D">
                <w:rPr>
                  <w:rFonts w:ascii="Arial" w:hAnsi="Arial" w:cs="Arial"/>
                  <w:sz w:val="16"/>
                  <w:szCs w:val="16"/>
                  <w:rPrChange w:id="839" w:author="Park, Minyoung" w:date="2021-05-24T18:18:00Z">
                    <w:rPr>
                      <w:rFonts w:ascii="Arial" w:hAnsi="Arial" w:cs="Arial"/>
                      <w:color w:val="FF0000"/>
                      <w:sz w:val="16"/>
                      <w:szCs w:val="16"/>
                      <w:u w:val="single"/>
                    </w:rPr>
                  </w:rPrChange>
                </w:rPr>
                <w:t xml:space="preserve"> Delay</w:t>
              </w:r>
            </w:ins>
          </w:p>
        </w:tc>
        <w:tc>
          <w:tcPr>
            <w:tcW w:w="1031" w:type="dxa"/>
            <w:tcBorders>
              <w:top w:val="single" w:sz="4" w:space="0" w:color="auto"/>
              <w:left w:val="single" w:sz="4" w:space="0" w:color="auto"/>
              <w:bottom w:val="single" w:sz="4" w:space="0" w:color="auto"/>
              <w:right w:val="single" w:sz="4" w:space="0" w:color="auto"/>
            </w:tcBorders>
            <w:vAlign w:val="center"/>
          </w:tcPr>
          <w:p w14:paraId="59FA0907" w14:textId="11240F48"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Support</w:t>
            </w:r>
          </w:p>
        </w:tc>
        <w:tc>
          <w:tcPr>
            <w:tcW w:w="1031" w:type="dxa"/>
            <w:tcBorders>
              <w:top w:val="single" w:sz="4" w:space="0" w:color="auto"/>
              <w:left w:val="single" w:sz="4" w:space="0" w:color="auto"/>
              <w:bottom w:val="single" w:sz="4" w:space="0" w:color="auto"/>
              <w:right w:val="single" w:sz="4" w:space="0" w:color="auto"/>
            </w:tcBorders>
            <w:vAlign w:val="center"/>
          </w:tcPr>
          <w:p w14:paraId="0F17F901" w14:textId="2585091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Delay</w:t>
            </w:r>
          </w:p>
        </w:tc>
        <w:tc>
          <w:tcPr>
            <w:tcW w:w="1082" w:type="dxa"/>
            <w:tcBorders>
              <w:top w:val="single" w:sz="4" w:space="0" w:color="auto"/>
              <w:left w:val="single" w:sz="4" w:space="0" w:color="auto"/>
              <w:bottom w:val="single" w:sz="4" w:space="0" w:color="auto"/>
              <w:right w:val="single" w:sz="4" w:space="0" w:color="auto"/>
            </w:tcBorders>
            <w:vAlign w:val="center"/>
          </w:tcPr>
          <w:p w14:paraId="504AE313" w14:textId="173B797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Transition Timeout</w:t>
            </w:r>
          </w:p>
        </w:tc>
        <w:tc>
          <w:tcPr>
            <w:tcW w:w="901" w:type="dxa"/>
            <w:tcBorders>
              <w:top w:val="single" w:sz="4" w:space="0" w:color="auto"/>
              <w:left w:val="single" w:sz="4" w:space="0" w:color="auto"/>
              <w:bottom w:val="single" w:sz="4" w:space="0" w:color="auto"/>
              <w:right w:val="single" w:sz="4" w:space="0" w:color="auto"/>
            </w:tcBorders>
            <w:vAlign w:val="center"/>
          </w:tcPr>
          <w:p w14:paraId="31BA15C1" w14:textId="528A0E2A"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Reserved</w:t>
            </w:r>
          </w:p>
        </w:tc>
        <w:tc>
          <w:tcPr>
            <w:tcW w:w="1077" w:type="dxa"/>
            <w:tcBorders>
              <w:top w:val="single" w:sz="4" w:space="0" w:color="auto"/>
              <w:left w:val="single" w:sz="4" w:space="0" w:color="auto"/>
              <w:bottom w:val="single" w:sz="4" w:space="0" w:color="auto"/>
              <w:right w:val="single" w:sz="4" w:space="0" w:color="auto"/>
            </w:tcBorders>
            <w:vAlign w:val="center"/>
          </w:tcPr>
          <w:p w14:paraId="2E4D6D32" w14:textId="2A8DBD02"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Rx NSS</w:t>
            </w:r>
          </w:p>
        </w:tc>
        <w:tc>
          <w:tcPr>
            <w:tcW w:w="954" w:type="dxa"/>
            <w:tcBorders>
              <w:top w:val="single" w:sz="4" w:space="0" w:color="auto"/>
              <w:left w:val="single" w:sz="4" w:space="0" w:color="auto"/>
              <w:bottom w:val="single" w:sz="4" w:space="0" w:color="auto"/>
              <w:right w:val="single" w:sz="4" w:space="0" w:color="auto"/>
            </w:tcBorders>
            <w:vAlign w:val="center"/>
          </w:tcPr>
          <w:p w14:paraId="699F3A31" w14:textId="776452D8"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Tx NSS</w:t>
            </w:r>
          </w:p>
        </w:tc>
      </w:tr>
      <w:tr w:rsidR="00294940" w:rsidRPr="002644BE" w14:paraId="3331BE4F" w14:textId="0511B906" w:rsidTr="00CF0A2D">
        <w:trPr>
          <w:trHeight w:val="52"/>
          <w:jc w:val="center"/>
        </w:trPr>
        <w:tc>
          <w:tcPr>
            <w:tcW w:w="722" w:type="dxa"/>
            <w:vAlign w:val="center"/>
          </w:tcPr>
          <w:p w14:paraId="4A3DEDA5" w14:textId="77777777"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Bits:</w:t>
            </w:r>
          </w:p>
        </w:tc>
        <w:tc>
          <w:tcPr>
            <w:tcW w:w="1024" w:type="dxa"/>
            <w:tcBorders>
              <w:top w:val="single" w:sz="4" w:space="0" w:color="auto"/>
            </w:tcBorders>
            <w:vAlign w:val="center"/>
          </w:tcPr>
          <w:p w14:paraId="44D2A1FE" w14:textId="14B657D5"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1</w:t>
            </w:r>
          </w:p>
        </w:tc>
        <w:tc>
          <w:tcPr>
            <w:tcW w:w="1021" w:type="dxa"/>
            <w:tcBorders>
              <w:top w:val="single" w:sz="4" w:space="0" w:color="auto"/>
            </w:tcBorders>
            <w:vAlign w:val="center"/>
          </w:tcPr>
          <w:p w14:paraId="5F9D58F3" w14:textId="32544518"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3</w:t>
            </w:r>
          </w:p>
        </w:tc>
        <w:tc>
          <w:tcPr>
            <w:tcW w:w="1021" w:type="dxa"/>
            <w:tcBorders>
              <w:top w:val="single" w:sz="4" w:space="0" w:color="auto"/>
            </w:tcBorders>
            <w:vAlign w:val="center"/>
          </w:tcPr>
          <w:p w14:paraId="569B4C7A" w14:textId="4C92DE06" w:rsidR="00294940" w:rsidRPr="00CF0A2D" w:rsidRDefault="00294940" w:rsidP="00294940">
            <w:pPr>
              <w:adjustRightInd w:val="0"/>
              <w:jc w:val="center"/>
              <w:rPr>
                <w:rFonts w:ascii="TimesNewRomanPSMT" w:hAnsi="TimesNewRomanPSMT"/>
                <w:sz w:val="20"/>
                <w:rPrChange w:id="840" w:author="Park, Minyoung" w:date="2021-05-24T18:18:00Z">
                  <w:rPr>
                    <w:rFonts w:ascii="TimesNewRomanPSMT" w:hAnsi="TimesNewRomanPSMT"/>
                    <w:color w:val="FF0000"/>
                    <w:sz w:val="20"/>
                    <w:u w:val="single"/>
                  </w:rPr>
                </w:rPrChange>
              </w:rPr>
            </w:pPr>
            <w:ins w:id="841" w:author="Park, Minyoung" w:date="2021-05-24T18:18:00Z">
              <w:r w:rsidRPr="00CF0A2D">
                <w:rPr>
                  <w:rFonts w:ascii="TimesNewRomanPSMT" w:hAnsi="TimesNewRomanPSMT"/>
                  <w:sz w:val="20"/>
                  <w:rPrChange w:id="842" w:author="Park, Minyoung" w:date="2021-05-24T18:18:00Z">
                    <w:rPr>
                      <w:rFonts w:ascii="TimesNewRomanPSMT" w:hAnsi="TimesNewRomanPSMT"/>
                      <w:color w:val="FF0000"/>
                      <w:sz w:val="20"/>
                      <w:u w:val="single"/>
                    </w:rPr>
                  </w:rPrChange>
                </w:rPr>
                <w:t>3</w:t>
              </w:r>
            </w:ins>
          </w:p>
        </w:tc>
        <w:tc>
          <w:tcPr>
            <w:tcW w:w="1031" w:type="dxa"/>
            <w:tcBorders>
              <w:top w:val="single" w:sz="4" w:space="0" w:color="auto"/>
            </w:tcBorders>
            <w:vAlign w:val="center"/>
          </w:tcPr>
          <w:p w14:paraId="26011FCD" w14:textId="1236081A" w:rsidR="00294940" w:rsidRPr="002644BE" w:rsidRDefault="00294940" w:rsidP="00294940">
            <w:pPr>
              <w:adjustRightInd w:val="0"/>
              <w:jc w:val="center"/>
              <w:rPr>
                <w:rFonts w:ascii="TimesNewRomanPSMT" w:hAnsi="TimesNewRomanPSMT"/>
                <w:sz w:val="20"/>
              </w:rPr>
            </w:pPr>
            <w:r>
              <w:rPr>
                <w:rFonts w:ascii="TimesNewRomanPSMT" w:hAnsi="TimesNewRomanPSMT"/>
                <w:sz w:val="20"/>
              </w:rPr>
              <w:t>1</w:t>
            </w:r>
          </w:p>
        </w:tc>
        <w:tc>
          <w:tcPr>
            <w:tcW w:w="1031" w:type="dxa"/>
            <w:tcBorders>
              <w:top w:val="single" w:sz="4" w:space="0" w:color="auto"/>
            </w:tcBorders>
            <w:vAlign w:val="center"/>
          </w:tcPr>
          <w:p w14:paraId="03C593B4" w14:textId="522FE376" w:rsidR="00294940" w:rsidRPr="002644BE" w:rsidRDefault="00294940" w:rsidP="00294940">
            <w:pPr>
              <w:adjustRightInd w:val="0"/>
              <w:jc w:val="center"/>
              <w:rPr>
                <w:rFonts w:ascii="TimesNewRomanPSMT" w:hAnsi="TimesNewRomanPSMT"/>
                <w:sz w:val="20"/>
              </w:rPr>
            </w:pPr>
            <w:r>
              <w:rPr>
                <w:rFonts w:ascii="TimesNewRomanPSMT" w:hAnsi="TimesNewRomanPSMT"/>
                <w:sz w:val="20"/>
              </w:rPr>
              <w:t>3</w:t>
            </w:r>
          </w:p>
        </w:tc>
        <w:tc>
          <w:tcPr>
            <w:tcW w:w="1082" w:type="dxa"/>
            <w:tcBorders>
              <w:top w:val="single" w:sz="4" w:space="0" w:color="auto"/>
            </w:tcBorders>
            <w:vAlign w:val="center"/>
          </w:tcPr>
          <w:p w14:paraId="1F6C7EF4" w14:textId="60CA7679"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01" w:type="dxa"/>
            <w:tcBorders>
              <w:top w:val="single" w:sz="4" w:space="0" w:color="auto"/>
            </w:tcBorders>
            <w:vAlign w:val="center"/>
          </w:tcPr>
          <w:p w14:paraId="2B921E59" w14:textId="78C0895E" w:rsidR="00294940" w:rsidRPr="002644BE" w:rsidRDefault="00BD2FC4" w:rsidP="00294940">
            <w:pPr>
              <w:adjustRightInd w:val="0"/>
              <w:jc w:val="center"/>
              <w:rPr>
                <w:rFonts w:ascii="TimesNewRomanPSMT" w:hAnsi="TimesNewRomanPSMT"/>
                <w:sz w:val="20"/>
              </w:rPr>
            </w:pPr>
            <w:del w:id="843" w:author="Park, Minyoung" w:date="2021-05-26T14:55:00Z">
              <w:r w:rsidDel="00E30CE9">
                <w:rPr>
                  <w:rFonts w:ascii="TimesNewRomanPSMT" w:hAnsi="TimesNewRomanPSMT"/>
                  <w:sz w:val="20"/>
                </w:rPr>
                <w:delText>4</w:delText>
              </w:r>
            </w:del>
            <w:ins w:id="844" w:author="Park, Minyoung" w:date="2021-05-26T14:55:00Z">
              <w:r w:rsidR="00E30CE9">
                <w:rPr>
                  <w:rFonts w:ascii="TimesNewRomanPSMT" w:hAnsi="TimesNewRomanPSMT"/>
                  <w:sz w:val="20"/>
                </w:rPr>
                <w:t>1</w:t>
              </w:r>
            </w:ins>
          </w:p>
        </w:tc>
        <w:tc>
          <w:tcPr>
            <w:tcW w:w="1077" w:type="dxa"/>
            <w:tcBorders>
              <w:top w:val="single" w:sz="4" w:space="0" w:color="auto"/>
            </w:tcBorders>
            <w:vAlign w:val="center"/>
          </w:tcPr>
          <w:p w14:paraId="326A4DA7" w14:textId="581335F6"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54" w:type="dxa"/>
            <w:tcBorders>
              <w:top w:val="single" w:sz="4" w:space="0" w:color="auto"/>
            </w:tcBorders>
            <w:vAlign w:val="center"/>
          </w:tcPr>
          <w:p w14:paraId="13F3C8AA" w14:textId="70EB3153"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r>
    </w:tbl>
    <w:p w14:paraId="165EB0D9" w14:textId="77777777" w:rsidR="002644BE" w:rsidRDefault="002644BE" w:rsidP="002644BE">
      <w:pPr>
        <w:rPr>
          <w:rFonts w:ascii="Arial" w:hAnsi="Arial" w:cs="Arial"/>
          <w:b/>
          <w:bCs/>
          <w:sz w:val="20"/>
          <w:lang w:val="en-US" w:eastAsia="ko-KR"/>
        </w:rPr>
      </w:pPr>
    </w:p>
    <w:p w14:paraId="49B327A2" w14:textId="0E0CF8BB" w:rsidR="002644BE" w:rsidRPr="00234FB5" w:rsidRDefault="002644BE" w:rsidP="002644BE">
      <w:pPr>
        <w:jc w:val="center"/>
        <w:rPr>
          <w:rFonts w:ascii="Arial" w:hAnsi="Arial" w:cs="Arial"/>
          <w:b/>
          <w:bCs/>
          <w:color w:val="000000"/>
          <w:szCs w:val="18"/>
        </w:rPr>
      </w:pPr>
      <w:r w:rsidRPr="00234FB5">
        <w:rPr>
          <w:rFonts w:ascii="Arial" w:hAnsi="Arial" w:cs="Arial"/>
          <w:b/>
          <w:bCs/>
          <w:sz w:val="20"/>
          <w:lang w:val="en-US" w:eastAsia="ko-KR"/>
        </w:rPr>
        <w:t>Figure 9-788eh</w:t>
      </w:r>
      <w:r>
        <w:rPr>
          <w:rFonts w:ascii="Arial" w:hAnsi="Arial" w:cs="Arial"/>
          <w:b/>
          <w:bCs/>
          <w:sz w:val="20"/>
          <w:lang w:val="en-US" w:eastAsia="ko-KR"/>
        </w:rPr>
        <w:t>1</w:t>
      </w:r>
      <w:r w:rsidRPr="00234FB5">
        <w:rPr>
          <w:rFonts w:ascii="Arial" w:hAnsi="Arial" w:cs="Arial"/>
          <w:b/>
          <w:bCs/>
          <w:sz w:val="20"/>
          <w:lang w:val="en-US" w:eastAsia="ko-KR"/>
        </w:rPr>
        <w:t>—</w:t>
      </w:r>
      <w:r>
        <w:rPr>
          <w:rFonts w:ascii="Arial" w:hAnsi="Arial" w:cs="Arial"/>
          <w:b/>
          <w:bCs/>
          <w:sz w:val="20"/>
          <w:lang w:val="en-US" w:eastAsia="ko-KR"/>
        </w:rPr>
        <w:t>EML</w:t>
      </w:r>
      <w:r w:rsidRPr="00234FB5">
        <w:rPr>
          <w:rFonts w:ascii="Arial" w:hAnsi="Arial" w:cs="Arial"/>
          <w:b/>
          <w:bCs/>
          <w:sz w:val="20"/>
          <w:lang w:val="en-US" w:eastAsia="ko-KR"/>
        </w:rPr>
        <w:t xml:space="preserve"> </w:t>
      </w:r>
      <w:r>
        <w:rPr>
          <w:rFonts w:ascii="Arial" w:hAnsi="Arial" w:cs="Arial"/>
          <w:b/>
          <w:bCs/>
          <w:sz w:val="20"/>
          <w:lang w:val="en-US" w:eastAsia="ko-KR"/>
        </w:rPr>
        <w:t>Capabilities sub</w:t>
      </w:r>
      <w:r w:rsidRPr="00234FB5">
        <w:rPr>
          <w:rFonts w:ascii="Arial" w:hAnsi="Arial" w:cs="Arial"/>
          <w:b/>
          <w:bCs/>
          <w:sz w:val="20"/>
          <w:lang w:val="en-US" w:eastAsia="ko-KR"/>
        </w:rPr>
        <w:t>field format</w:t>
      </w:r>
      <w:r>
        <w:rPr>
          <w:rFonts w:ascii="Arial" w:hAnsi="Arial" w:cs="Arial"/>
          <w:b/>
          <w:bCs/>
          <w:sz w:val="20"/>
          <w:lang w:val="en-US" w:eastAsia="ko-KR"/>
        </w:rPr>
        <w:t xml:space="preserve"> </w:t>
      </w:r>
      <w:r w:rsidRPr="00353E2B">
        <w:rPr>
          <w:rFonts w:ascii="Arial-BoldMT" w:hAnsi="Arial-BoldMT" w:hint="eastAsia"/>
          <w:b/>
          <w:bCs/>
          <w:color w:val="000000"/>
          <w:sz w:val="20"/>
          <w:rPrChange w:id="845" w:author="Park, Minyoung" w:date="2021-02-25T16:30:00Z">
            <w:rPr>
              <w:rFonts w:ascii="Arial-BoldMT" w:hAnsi="Arial-BoldMT" w:hint="eastAsia"/>
              <w:b/>
              <w:bCs/>
              <w:color w:val="000000"/>
              <w:sz w:val="20"/>
              <w:highlight w:val="yellow"/>
            </w:rPr>
          </w:rPrChange>
        </w:rPr>
        <w:t>(#1773, 2603</w:t>
      </w:r>
      <w:ins w:id="846" w:author="Park, Minyoung" w:date="2021-07-19T02:20:00Z">
        <w:r w:rsidR="00DE061B">
          <w:rPr>
            <w:rFonts w:ascii="Arial-BoldMT" w:hAnsi="Arial-BoldMT"/>
            <w:b/>
            <w:bCs/>
            <w:color w:val="000000"/>
            <w:sz w:val="20"/>
          </w:rPr>
          <w:t>, 6346</w:t>
        </w:r>
      </w:ins>
      <w:r w:rsidRPr="00353E2B">
        <w:rPr>
          <w:rFonts w:ascii="Arial-BoldMT" w:hAnsi="Arial-BoldMT" w:hint="eastAsia"/>
          <w:b/>
          <w:bCs/>
          <w:color w:val="000000"/>
          <w:sz w:val="20"/>
          <w:rPrChange w:id="847" w:author="Park, Minyoung" w:date="2021-02-25T16:30:00Z">
            <w:rPr>
              <w:rFonts w:ascii="Arial-BoldMT" w:hAnsi="Arial-BoldMT" w:hint="eastAsia"/>
              <w:b/>
              <w:bCs/>
              <w:color w:val="000000"/>
              <w:sz w:val="20"/>
              <w:highlight w:val="yellow"/>
            </w:rPr>
          </w:rPrChange>
        </w:rPr>
        <w:t>)</w:t>
      </w:r>
    </w:p>
    <w:p w14:paraId="38E45913" w14:textId="77777777" w:rsidR="002644BE" w:rsidRDefault="002644BE" w:rsidP="00860DF1">
      <w:pPr>
        <w:rPr>
          <w:rFonts w:ascii="TimesNewRomanPSMT" w:hAnsi="TimesNewRomanPSMT"/>
          <w:color w:val="000000"/>
          <w:sz w:val="20"/>
        </w:rPr>
      </w:pPr>
    </w:p>
    <w:p w14:paraId="1710C6D8" w14:textId="6BFCA39F" w:rsidR="00E0656B" w:rsidRDefault="00E0656B" w:rsidP="00860DF1">
      <w:pPr>
        <w:rPr>
          <w:ins w:id="848" w:author="Park, Minyoung" w:date="2021-05-26T14:53:00Z"/>
          <w:rFonts w:ascii="TimesNewRomanPSMT" w:hAnsi="TimesNewRomanPSMT"/>
          <w:color w:val="000000"/>
          <w:sz w:val="20"/>
        </w:rPr>
      </w:pPr>
      <w:r w:rsidRPr="00E0656B">
        <w:rPr>
          <w:rFonts w:ascii="TimesNewRomanPSMT" w:hAnsi="TimesNewRomanPSMT"/>
          <w:color w:val="218A21"/>
          <w:sz w:val="20"/>
        </w:rPr>
        <w:t>(#1773)(#2603)(#3206)(#2745)(#2917)</w:t>
      </w:r>
      <w:r w:rsidRPr="00E0656B">
        <w:rPr>
          <w:rFonts w:ascii="TimesNewRomanPSMT" w:hAnsi="TimesNewRomanPSMT"/>
          <w:color w:val="000000"/>
          <w:sz w:val="20"/>
        </w:rPr>
        <w:t xml:space="preserve">The EMLSR </w:t>
      </w:r>
      <w:ins w:id="849" w:author="Park, Minyoung" w:date="2021-05-26T14:53:00Z">
        <w:r>
          <w:rPr>
            <w:rFonts w:ascii="TimesNewRomanPSMT" w:hAnsi="TimesNewRomanPSMT"/>
            <w:color w:val="000000"/>
            <w:sz w:val="20"/>
          </w:rPr>
          <w:t xml:space="preserve">Padding </w:t>
        </w:r>
      </w:ins>
      <w:r w:rsidRPr="00E0656B">
        <w:rPr>
          <w:rFonts w:ascii="TimesNewRomanPSMT" w:hAnsi="TimesNewRomanPSMT"/>
          <w:color w:val="000000"/>
          <w:sz w:val="20"/>
        </w:rPr>
        <w:t>Delay subfield indicates the MAC padding duration of</w:t>
      </w:r>
      <w:r w:rsidRPr="00E0656B">
        <w:rPr>
          <w:rFonts w:ascii="TimesNewRomanPSMT" w:hAnsi="TimesNewRomanPSMT"/>
          <w:color w:val="000000"/>
          <w:sz w:val="20"/>
        </w:rPr>
        <w:br/>
        <w:t>the Padding field of the initial Control frame defined in 35.3.15 (Enhanced multi-link single radio operation). The EMLSR</w:t>
      </w:r>
      <w:ins w:id="850" w:author="Park, Minyoung" w:date="2021-05-26T14:53:00Z">
        <w:r>
          <w:rPr>
            <w:rFonts w:ascii="TimesNewRomanPSMT" w:hAnsi="TimesNewRomanPSMT"/>
            <w:color w:val="000000"/>
            <w:sz w:val="20"/>
          </w:rPr>
          <w:t xml:space="preserve"> Padding</w:t>
        </w:r>
      </w:ins>
      <w:r w:rsidRPr="00E0656B">
        <w:rPr>
          <w:rFonts w:ascii="TimesNewRomanPSMT" w:hAnsi="TimesNewRomanPSMT"/>
          <w:color w:val="000000"/>
          <w:sz w:val="20"/>
        </w:rPr>
        <w:t xml:space="preserve"> Delay subfield is 3 bits and set to 0 for 0 µs, set to 1 for 32 µs, set to 2 for 64 µs, set to 3</w:t>
      </w:r>
      <w:r w:rsidRPr="00E0656B">
        <w:rPr>
          <w:rFonts w:ascii="TimesNewRomanPSMT" w:hAnsi="TimesNewRomanPSMT"/>
          <w:color w:val="000000"/>
          <w:sz w:val="20"/>
        </w:rPr>
        <w:br/>
        <w:t>for 128 µs, set to 4 for 256 µs, and the values 5 to 7 are reserved</w:t>
      </w:r>
      <w:ins w:id="851" w:author="Park, Minyoung" w:date="2021-07-19T02:22:00Z">
        <w:r w:rsidR="008E42C5">
          <w:rPr>
            <w:rFonts w:ascii="TimesNewRomanPSMT" w:hAnsi="TimesNewRomanPSMT"/>
            <w:color w:val="000000"/>
            <w:sz w:val="20"/>
          </w:rPr>
          <w:t xml:space="preserve"> (#6346)</w:t>
        </w:r>
      </w:ins>
    </w:p>
    <w:p w14:paraId="63363B2C" w14:textId="77777777" w:rsidR="00E0656B" w:rsidRDefault="00E0656B" w:rsidP="00860DF1">
      <w:pPr>
        <w:rPr>
          <w:ins w:id="852" w:author="Park, Minyoung" w:date="2021-05-26T14:53:00Z"/>
          <w:rFonts w:ascii="TimesNewRomanPSMT" w:hAnsi="TimesNewRomanPSMT"/>
          <w:color w:val="000000"/>
          <w:sz w:val="20"/>
        </w:rPr>
      </w:pPr>
    </w:p>
    <w:p w14:paraId="2FC995B2" w14:textId="7FB56216" w:rsidR="002644BE" w:rsidRDefault="00227CE7" w:rsidP="00860DF1">
      <w:pPr>
        <w:rPr>
          <w:rFonts w:ascii="TimesNewRomanPSMT" w:hAnsi="TimesNewRomanPSMT"/>
          <w:color w:val="000000"/>
          <w:sz w:val="20"/>
        </w:rPr>
      </w:pPr>
      <w:ins w:id="853" w:author="Park, Minyoung" w:date="2021-05-24T18:17:00Z">
        <w:r w:rsidRPr="002644BE">
          <w:rPr>
            <w:rFonts w:ascii="TimesNewRomanPSMT" w:hAnsi="TimesNewRomanPSMT"/>
            <w:color w:val="000000"/>
            <w:sz w:val="20"/>
          </w:rPr>
          <w:t xml:space="preserve">The EMLSR </w:t>
        </w:r>
      </w:ins>
      <w:ins w:id="854" w:author="Park, Minyoung" w:date="2021-05-26T14:46:00Z">
        <w:r w:rsidR="00E0656B">
          <w:rPr>
            <w:rFonts w:ascii="TimesNewRomanPSMT" w:hAnsi="TimesNewRomanPSMT"/>
            <w:color w:val="000000"/>
            <w:sz w:val="20"/>
          </w:rPr>
          <w:t xml:space="preserve">Transition </w:t>
        </w:r>
      </w:ins>
      <w:ins w:id="855" w:author="Park, Minyoung" w:date="2021-05-24T18:17:00Z">
        <w:r w:rsidRPr="002644BE">
          <w:rPr>
            <w:rFonts w:ascii="TimesNewRomanPSMT" w:hAnsi="TimesNewRomanPSMT"/>
            <w:color w:val="000000"/>
            <w:sz w:val="20"/>
          </w:rPr>
          <w:t xml:space="preserve">Delay subfield indicates the </w:t>
        </w:r>
        <w:r>
          <w:rPr>
            <w:rFonts w:ascii="TimesNewRomanPSMT" w:hAnsi="TimesNewRomanPSMT"/>
            <w:color w:val="000000"/>
            <w:sz w:val="20"/>
          </w:rPr>
          <w:t xml:space="preserve">transition delay time needed by a non-AP MLD to switch from exchanging frames on one of the enabled links to the listening operation on the enabled links (see </w:t>
        </w:r>
        <w:r w:rsidRPr="002644BE">
          <w:rPr>
            <w:rFonts w:ascii="TimesNewRomanPSMT" w:hAnsi="TimesNewRomanPSMT"/>
            <w:color w:val="000000"/>
            <w:sz w:val="20"/>
          </w:rPr>
          <w:t>35.3.15 (Enhanced multi-link single radio operation)</w:t>
        </w:r>
        <w:r>
          <w:rPr>
            <w:rFonts w:ascii="TimesNewRomanPSMT" w:hAnsi="TimesNewRomanPSMT"/>
            <w:color w:val="000000"/>
            <w:sz w:val="20"/>
          </w:rPr>
          <w:t>)</w:t>
        </w:r>
        <w:r w:rsidRPr="002644BE">
          <w:rPr>
            <w:rFonts w:ascii="TimesNewRomanPSMT" w:hAnsi="TimesNewRomanPSMT"/>
            <w:color w:val="000000"/>
            <w:sz w:val="20"/>
          </w:rPr>
          <w:t xml:space="preserve">. The EMLSR </w:t>
        </w:r>
      </w:ins>
      <w:ins w:id="856" w:author="Park, Minyoung" w:date="2021-05-26T14:52:00Z">
        <w:r w:rsidR="00E0656B">
          <w:rPr>
            <w:rFonts w:ascii="TimesNewRomanPSMT" w:hAnsi="TimesNewRomanPSMT"/>
            <w:color w:val="000000"/>
            <w:sz w:val="20"/>
          </w:rPr>
          <w:t xml:space="preserve">Transition </w:t>
        </w:r>
      </w:ins>
      <w:ins w:id="857" w:author="Park, Minyoung" w:date="2021-05-24T18:17:00Z">
        <w:r w:rsidRPr="002644BE">
          <w:rPr>
            <w:rFonts w:ascii="TimesNewRomanPSMT" w:hAnsi="TimesNewRomanPSMT"/>
            <w:color w:val="000000"/>
            <w:sz w:val="20"/>
          </w:rPr>
          <w:t xml:space="preserve">Delay subfield is 3 bits and set to 0 for 0 µs, set to 1 for </w:t>
        </w:r>
        <w:r>
          <w:rPr>
            <w:rFonts w:ascii="TimesNewRomanPSMT" w:hAnsi="TimesNewRomanPSMT"/>
            <w:color w:val="000000"/>
            <w:sz w:val="20"/>
          </w:rPr>
          <w:t>16</w:t>
        </w:r>
        <w:r w:rsidRPr="00EB4F30">
          <w:rPr>
            <w:rFonts w:ascii="TimesNewRomanPSMT" w:hAnsi="TimesNewRomanPSMT"/>
            <w:color w:val="000000"/>
            <w:sz w:val="20"/>
          </w:rPr>
          <w:t xml:space="preserve"> </w:t>
        </w:r>
        <w:r w:rsidRPr="002644BE">
          <w:rPr>
            <w:rFonts w:ascii="TimesNewRomanPSMT" w:hAnsi="TimesNewRomanPSMT"/>
            <w:color w:val="000000"/>
            <w:sz w:val="20"/>
          </w:rPr>
          <w:t>µs</w:t>
        </w:r>
        <w:r>
          <w:rPr>
            <w:rFonts w:ascii="TimesNewRomanPSMT" w:hAnsi="TimesNewRomanPSMT"/>
            <w:color w:val="000000"/>
            <w:sz w:val="20"/>
          </w:rPr>
          <w:t xml:space="preserve">, 2 for </w:t>
        </w:r>
        <w:r w:rsidRPr="002644BE">
          <w:rPr>
            <w:rFonts w:ascii="TimesNewRomanPSMT" w:hAnsi="TimesNewRomanPSMT"/>
            <w:color w:val="000000"/>
            <w:sz w:val="20"/>
          </w:rPr>
          <w:t xml:space="preserve">32 µs, set to </w:t>
        </w:r>
        <w:r>
          <w:rPr>
            <w:rFonts w:ascii="TimesNewRomanPSMT" w:hAnsi="TimesNewRomanPSMT"/>
            <w:color w:val="000000"/>
            <w:sz w:val="20"/>
          </w:rPr>
          <w:t>3</w:t>
        </w:r>
        <w:r w:rsidRPr="002644BE">
          <w:rPr>
            <w:rFonts w:ascii="TimesNewRomanPSMT" w:hAnsi="TimesNewRomanPSMT"/>
            <w:color w:val="000000"/>
            <w:sz w:val="20"/>
          </w:rPr>
          <w:t xml:space="preserve"> for 64 µs, set to </w:t>
        </w:r>
        <w:r>
          <w:rPr>
            <w:rFonts w:ascii="TimesNewRomanPSMT" w:hAnsi="TimesNewRomanPSMT"/>
            <w:color w:val="000000"/>
            <w:sz w:val="20"/>
          </w:rPr>
          <w:t xml:space="preserve">4 </w:t>
        </w:r>
        <w:r w:rsidRPr="002644BE">
          <w:rPr>
            <w:rFonts w:ascii="TimesNewRomanPSMT" w:hAnsi="TimesNewRomanPSMT"/>
            <w:color w:val="000000"/>
            <w:sz w:val="20"/>
          </w:rPr>
          <w:t xml:space="preserve">for 128 µs, set to </w:t>
        </w:r>
        <w:r>
          <w:rPr>
            <w:rFonts w:ascii="TimesNewRomanPSMT" w:hAnsi="TimesNewRomanPSMT"/>
            <w:color w:val="000000"/>
            <w:sz w:val="20"/>
          </w:rPr>
          <w:t>5</w:t>
        </w:r>
        <w:r w:rsidRPr="002644BE">
          <w:rPr>
            <w:rFonts w:ascii="TimesNewRomanPSMT" w:hAnsi="TimesNewRomanPSMT"/>
            <w:color w:val="000000"/>
            <w:sz w:val="20"/>
          </w:rPr>
          <w:t xml:space="preserve"> for 256 µs, and the values </w:t>
        </w:r>
        <w:r>
          <w:rPr>
            <w:rFonts w:ascii="TimesNewRomanPSMT" w:hAnsi="TimesNewRomanPSMT"/>
            <w:color w:val="000000"/>
            <w:sz w:val="20"/>
          </w:rPr>
          <w:t>6</w:t>
        </w:r>
        <w:r w:rsidRPr="002644BE">
          <w:rPr>
            <w:rFonts w:ascii="TimesNewRomanPSMT" w:hAnsi="TimesNewRomanPSMT"/>
            <w:color w:val="000000"/>
            <w:sz w:val="20"/>
          </w:rPr>
          <w:t xml:space="preserve"> to 7 are reserved.</w:t>
        </w:r>
      </w:ins>
      <w:r w:rsidR="00DE061B">
        <w:rPr>
          <w:rFonts w:ascii="TimesNewRomanPSMT" w:hAnsi="TimesNewRomanPSMT"/>
          <w:color w:val="000000"/>
          <w:sz w:val="20"/>
        </w:rPr>
        <w:t xml:space="preserve"> </w:t>
      </w:r>
      <w:ins w:id="858" w:author="Park, Minyoung" w:date="2021-07-19T02:20:00Z">
        <w:r w:rsidR="00DE061B">
          <w:rPr>
            <w:rFonts w:ascii="TimesNewRomanPSMT" w:hAnsi="TimesNewRomanPSMT"/>
            <w:color w:val="000000"/>
            <w:sz w:val="20"/>
          </w:rPr>
          <w:t>(#6346)</w:t>
        </w:r>
      </w:ins>
    </w:p>
    <w:p w14:paraId="09E909B1" w14:textId="1F283CD8" w:rsidR="002644BE" w:rsidRPr="00A80BD1" w:rsidRDefault="002644BE" w:rsidP="00EB4F30">
      <w:pPr>
        <w:rPr>
          <w:lang w:val="en-US"/>
        </w:rPr>
      </w:pPr>
    </w:p>
    <w:sectPr w:rsidR="002644BE" w:rsidRPr="00A80BD1" w:rsidSect="00996772">
      <w:headerReference w:type="even" r:id="rId15"/>
      <w:headerReference w:type="default" r:id="rId16"/>
      <w:footerReference w:type="even" r:id="rId17"/>
      <w:footerReference w:type="default" r:id="rId18"/>
      <w:headerReference w:type="first" r:id="rId19"/>
      <w:footerReference w:type="first" r:id="rId2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32950" w14:textId="77777777" w:rsidR="00C86743" w:rsidRDefault="00C86743">
      <w:r>
        <w:separator/>
      </w:r>
    </w:p>
  </w:endnote>
  <w:endnote w:type="continuationSeparator" w:id="0">
    <w:p w14:paraId="4FED0775" w14:textId="77777777" w:rsidR="00C86743" w:rsidRDefault="00C8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47C47" w14:textId="77777777" w:rsidR="00D30C6A" w:rsidRDefault="00D30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5B18A6">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FFE1" w14:textId="77777777" w:rsidR="00D30C6A" w:rsidRDefault="00D30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82BC7" w14:textId="77777777" w:rsidR="00C86743" w:rsidRDefault="00C86743">
      <w:r>
        <w:separator/>
      </w:r>
    </w:p>
  </w:footnote>
  <w:footnote w:type="continuationSeparator" w:id="0">
    <w:p w14:paraId="5AC33993" w14:textId="77777777" w:rsidR="00C86743" w:rsidRDefault="00C8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8C5F8" w14:textId="77777777" w:rsidR="00D30C6A" w:rsidRDefault="00D30C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22A341CF" w:rsidR="00376515" w:rsidRDefault="00D30C6A">
    <w:pPr>
      <w:pStyle w:val="Header"/>
      <w:tabs>
        <w:tab w:val="clear" w:pos="6480"/>
        <w:tab w:val="center" w:pos="4680"/>
        <w:tab w:val="right" w:pos="9360"/>
      </w:tabs>
    </w:pPr>
    <w:r>
      <w:rPr>
        <w:lang w:eastAsia="ko-KR"/>
      </w:rPr>
      <w:t>March</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356D2A">
          <w:t>doc.: IEEE 802.11-20/287r1</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F9C49" w14:textId="77777777" w:rsidR="00D30C6A" w:rsidRDefault="00D30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65E6AFF6"/>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D630B7"/>
    <w:multiLevelType w:val="hybridMultilevel"/>
    <w:tmpl w:val="1C623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2E7992"/>
    <w:multiLevelType w:val="hybridMultilevel"/>
    <w:tmpl w:val="EC9A6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0"/>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6"/>
  </w:num>
  <w:num w:numId="14">
    <w:abstractNumId w:val="11"/>
  </w:num>
  <w:num w:numId="15">
    <w:abstractNumId w:val="5"/>
  </w:num>
  <w:num w:numId="16">
    <w:abstractNumId w:val="3"/>
  </w:num>
  <w:num w:numId="17">
    <w:abstractNumId w:val="4"/>
  </w:num>
  <w:num w:numId="18">
    <w:abstractNumId w:val="1"/>
  </w:num>
  <w:num w:numId="19">
    <w:abstractNumId w:val="7"/>
  </w:num>
  <w:num w:numId="2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4701"/>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1A27"/>
    <w:rsid w:val="00023CD8"/>
    <w:rsid w:val="00024344"/>
    <w:rsid w:val="00024487"/>
    <w:rsid w:val="00026E13"/>
    <w:rsid w:val="00026F6E"/>
    <w:rsid w:val="00027D05"/>
    <w:rsid w:val="00031BFF"/>
    <w:rsid w:val="00031E68"/>
    <w:rsid w:val="000326D8"/>
    <w:rsid w:val="00033B0A"/>
    <w:rsid w:val="000341CB"/>
    <w:rsid w:val="00034E6F"/>
    <w:rsid w:val="0003542F"/>
    <w:rsid w:val="000358B3"/>
    <w:rsid w:val="000405C4"/>
    <w:rsid w:val="00040CDD"/>
    <w:rsid w:val="00043946"/>
    <w:rsid w:val="00044DC0"/>
    <w:rsid w:val="000453B0"/>
    <w:rsid w:val="00045E2A"/>
    <w:rsid w:val="0004631D"/>
    <w:rsid w:val="000478EE"/>
    <w:rsid w:val="000478F7"/>
    <w:rsid w:val="000500BA"/>
    <w:rsid w:val="00050DDB"/>
    <w:rsid w:val="00051E1B"/>
    <w:rsid w:val="00051FE5"/>
    <w:rsid w:val="00052123"/>
    <w:rsid w:val="00053519"/>
    <w:rsid w:val="00054F34"/>
    <w:rsid w:val="00055942"/>
    <w:rsid w:val="000567DA"/>
    <w:rsid w:val="00057844"/>
    <w:rsid w:val="00062085"/>
    <w:rsid w:val="00062208"/>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5784"/>
    <w:rsid w:val="000757FB"/>
    <w:rsid w:val="00075C3C"/>
    <w:rsid w:val="00075E1E"/>
    <w:rsid w:val="000764CF"/>
    <w:rsid w:val="00076885"/>
    <w:rsid w:val="00076E0B"/>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B6AF7"/>
    <w:rsid w:val="000C01B0"/>
    <w:rsid w:val="000C0FBE"/>
    <w:rsid w:val="000C27D0"/>
    <w:rsid w:val="000C345D"/>
    <w:rsid w:val="000C3C16"/>
    <w:rsid w:val="000C451D"/>
    <w:rsid w:val="000C4755"/>
    <w:rsid w:val="000C54F3"/>
    <w:rsid w:val="000C5ACE"/>
    <w:rsid w:val="000C5C64"/>
    <w:rsid w:val="000C5DCC"/>
    <w:rsid w:val="000C6032"/>
    <w:rsid w:val="000C6996"/>
    <w:rsid w:val="000C6A2F"/>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485"/>
    <w:rsid w:val="0010550E"/>
    <w:rsid w:val="00105918"/>
    <w:rsid w:val="001101C2"/>
    <w:rsid w:val="001109AA"/>
    <w:rsid w:val="00111B43"/>
    <w:rsid w:val="00112C6A"/>
    <w:rsid w:val="0011302D"/>
    <w:rsid w:val="00113B5F"/>
    <w:rsid w:val="001143A0"/>
    <w:rsid w:val="00114FCA"/>
    <w:rsid w:val="00115A75"/>
    <w:rsid w:val="00115B7B"/>
    <w:rsid w:val="001165C6"/>
    <w:rsid w:val="00117299"/>
    <w:rsid w:val="00117860"/>
    <w:rsid w:val="00117CF5"/>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98F"/>
    <w:rsid w:val="00141C64"/>
    <w:rsid w:val="00141EEF"/>
    <w:rsid w:val="001423A2"/>
    <w:rsid w:val="00142918"/>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3E1C"/>
    <w:rsid w:val="0016428D"/>
    <w:rsid w:val="00165343"/>
    <w:rsid w:val="00165BE6"/>
    <w:rsid w:val="00167666"/>
    <w:rsid w:val="001702F1"/>
    <w:rsid w:val="00172203"/>
    <w:rsid w:val="00172489"/>
    <w:rsid w:val="00172DD9"/>
    <w:rsid w:val="001738FD"/>
    <w:rsid w:val="001740A5"/>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4995"/>
    <w:rsid w:val="00186096"/>
    <w:rsid w:val="00187129"/>
    <w:rsid w:val="00187ACA"/>
    <w:rsid w:val="001903AB"/>
    <w:rsid w:val="00190F08"/>
    <w:rsid w:val="001912D7"/>
    <w:rsid w:val="0019164F"/>
    <w:rsid w:val="00191D8F"/>
    <w:rsid w:val="00192C6E"/>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C7C"/>
    <w:rsid w:val="001B194C"/>
    <w:rsid w:val="001B1E98"/>
    <w:rsid w:val="001B252D"/>
    <w:rsid w:val="001B27A9"/>
    <w:rsid w:val="001B2904"/>
    <w:rsid w:val="001B4387"/>
    <w:rsid w:val="001B5F15"/>
    <w:rsid w:val="001B63BC"/>
    <w:rsid w:val="001C20E9"/>
    <w:rsid w:val="001C3094"/>
    <w:rsid w:val="001C3850"/>
    <w:rsid w:val="001C3FCE"/>
    <w:rsid w:val="001C4460"/>
    <w:rsid w:val="001C45FA"/>
    <w:rsid w:val="001C47A5"/>
    <w:rsid w:val="001C501D"/>
    <w:rsid w:val="001C7CCE"/>
    <w:rsid w:val="001D15ED"/>
    <w:rsid w:val="001D2A6C"/>
    <w:rsid w:val="001D328B"/>
    <w:rsid w:val="001D3CA6"/>
    <w:rsid w:val="001D47E2"/>
    <w:rsid w:val="001D4A93"/>
    <w:rsid w:val="001D59DB"/>
    <w:rsid w:val="001D5F28"/>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C32"/>
    <w:rsid w:val="001E7E53"/>
    <w:rsid w:val="001F0210"/>
    <w:rsid w:val="001F07C0"/>
    <w:rsid w:val="001F10F7"/>
    <w:rsid w:val="001F1329"/>
    <w:rsid w:val="001F13CA"/>
    <w:rsid w:val="001F18A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41C"/>
    <w:rsid w:val="0020058A"/>
    <w:rsid w:val="00200A28"/>
    <w:rsid w:val="0020124D"/>
    <w:rsid w:val="00202617"/>
    <w:rsid w:val="002035EE"/>
    <w:rsid w:val="00204413"/>
    <w:rsid w:val="0020462A"/>
    <w:rsid w:val="002046A1"/>
    <w:rsid w:val="0020501A"/>
    <w:rsid w:val="002052D5"/>
    <w:rsid w:val="002059DF"/>
    <w:rsid w:val="00206D24"/>
    <w:rsid w:val="0020779A"/>
    <w:rsid w:val="00207B89"/>
    <w:rsid w:val="00210A06"/>
    <w:rsid w:val="00210DD1"/>
    <w:rsid w:val="00210DDD"/>
    <w:rsid w:val="002125D6"/>
    <w:rsid w:val="00212E2A"/>
    <w:rsid w:val="0021419E"/>
    <w:rsid w:val="002141B2"/>
    <w:rsid w:val="002144D3"/>
    <w:rsid w:val="00214B50"/>
    <w:rsid w:val="00214BA3"/>
    <w:rsid w:val="00215355"/>
    <w:rsid w:val="00215A82"/>
    <w:rsid w:val="00215B85"/>
    <w:rsid w:val="00215E32"/>
    <w:rsid w:val="00215F36"/>
    <w:rsid w:val="00216771"/>
    <w:rsid w:val="002208B9"/>
    <w:rsid w:val="0022139A"/>
    <w:rsid w:val="00221765"/>
    <w:rsid w:val="00221DCA"/>
    <w:rsid w:val="00222181"/>
    <w:rsid w:val="00222261"/>
    <w:rsid w:val="002239F2"/>
    <w:rsid w:val="00224133"/>
    <w:rsid w:val="00224586"/>
    <w:rsid w:val="00224CBE"/>
    <w:rsid w:val="00225211"/>
    <w:rsid w:val="00225508"/>
    <w:rsid w:val="00225570"/>
    <w:rsid w:val="002261BE"/>
    <w:rsid w:val="00227CE7"/>
    <w:rsid w:val="002308A4"/>
    <w:rsid w:val="00231F3B"/>
    <w:rsid w:val="00232045"/>
    <w:rsid w:val="002323FE"/>
    <w:rsid w:val="002324CC"/>
    <w:rsid w:val="00232ADE"/>
    <w:rsid w:val="00234C13"/>
    <w:rsid w:val="002369FD"/>
    <w:rsid w:val="00236A7E"/>
    <w:rsid w:val="0023760F"/>
    <w:rsid w:val="00237985"/>
    <w:rsid w:val="00240895"/>
    <w:rsid w:val="00241AD7"/>
    <w:rsid w:val="002445AA"/>
    <w:rsid w:val="002445CE"/>
    <w:rsid w:val="0024637A"/>
    <w:rsid w:val="002470AC"/>
    <w:rsid w:val="0024720B"/>
    <w:rsid w:val="00250730"/>
    <w:rsid w:val="0025098F"/>
    <w:rsid w:val="00250CDA"/>
    <w:rsid w:val="002511C1"/>
    <w:rsid w:val="002515C7"/>
    <w:rsid w:val="002516CB"/>
    <w:rsid w:val="00252291"/>
    <w:rsid w:val="00252AF6"/>
    <w:rsid w:val="00252D47"/>
    <w:rsid w:val="002539AB"/>
    <w:rsid w:val="002545F7"/>
    <w:rsid w:val="00255A50"/>
    <w:rsid w:val="00255A8B"/>
    <w:rsid w:val="00255C36"/>
    <w:rsid w:val="00262D56"/>
    <w:rsid w:val="00263092"/>
    <w:rsid w:val="0026414A"/>
    <w:rsid w:val="002644BE"/>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443"/>
    <w:rsid w:val="00280E4F"/>
    <w:rsid w:val="00281013"/>
    <w:rsid w:val="00281100"/>
    <w:rsid w:val="00281A5D"/>
    <w:rsid w:val="00281BFB"/>
    <w:rsid w:val="00282053"/>
    <w:rsid w:val="002823DD"/>
    <w:rsid w:val="00282753"/>
    <w:rsid w:val="00282EFB"/>
    <w:rsid w:val="00283894"/>
    <w:rsid w:val="00284C5E"/>
    <w:rsid w:val="00284E10"/>
    <w:rsid w:val="0028613A"/>
    <w:rsid w:val="00287B9F"/>
    <w:rsid w:val="00290A0B"/>
    <w:rsid w:val="0029181E"/>
    <w:rsid w:val="00291A10"/>
    <w:rsid w:val="002921F9"/>
    <w:rsid w:val="0029309B"/>
    <w:rsid w:val="0029475C"/>
    <w:rsid w:val="00294940"/>
    <w:rsid w:val="00294B37"/>
    <w:rsid w:val="00296722"/>
    <w:rsid w:val="00297F3F"/>
    <w:rsid w:val="002A195C"/>
    <w:rsid w:val="002A251F"/>
    <w:rsid w:val="002A3AAB"/>
    <w:rsid w:val="002A4198"/>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3FC4"/>
    <w:rsid w:val="002D4FEE"/>
    <w:rsid w:val="002D518F"/>
    <w:rsid w:val="002D5D5C"/>
    <w:rsid w:val="002D6F6A"/>
    <w:rsid w:val="002D7ED5"/>
    <w:rsid w:val="002E0BB7"/>
    <w:rsid w:val="002E171F"/>
    <w:rsid w:val="002E1B18"/>
    <w:rsid w:val="002E2017"/>
    <w:rsid w:val="002E340A"/>
    <w:rsid w:val="002E58E0"/>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4B5"/>
    <w:rsid w:val="003035CC"/>
    <w:rsid w:val="0030382C"/>
    <w:rsid w:val="00305D6E"/>
    <w:rsid w:val="00307343"/>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DEA"/>
    <w:rsid w:val="00335169"/>
    <w:rsid w:val="00336C04"/>
    <w:rsid w:val="00336F5F"/>
    <w:rsid w:val="00341BDD"/>
    <w:rsid w:val="00342C7D"/>
    <w:rsid w:val="00343554"/>
    <w:rsid w:val="0034357C"/>
    <w:rsid w:val="003449F9"/>
    <w:rsid w:val="00344B2C"/>
    <w:rsid w:val="00344DA5"/>
    <w:rsid w:val="0034581F"/>
    <w:rsid w:val="0034592B"/>
    <w:rsid w:val="003463CB"/>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6D2A"/>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13CA"/>
    <w:rsid w:val="0037201A"/>
    <w:rsid w:val="003729FC"/>
    <w:rsid w:val="00372FCA"/>
    <w:rsid w:val="0037324A"/>
    <w:rsid w:val="00374C87"/>
    <w:rsid w:val="00374CBC"/>
    <w:rsid w:val="003759F9"/>
    <w:rsid w:val="00376515"/>
    <w:rsid w:val="003766B9"/>
    <w:rsid w:val="00377AA0"/>
    <w:rsid w:val="00381F98"/>
    <w:rsid w:val="0038258D"/>
    <w:rsid w:val="00382A99"/>
    <w:rsid w:val="00382C54"/>
    <w:rsid w:val="00383766"/>
    <w:rsid w:val="0038398D"/>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A50"/>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445"/>
    <w:rsid w:val="003A6AC1"/>
    <w:rsid w:val="003A74EB"/>
    <w:rsid w:val="003A7B64"/>
    <w:rsid w:val="003B03CE"/>
    <w:rsid w:val="003B04CC"/>
    <w:rsid w:val="003B2B08"/>
    <w:rsid w:val="003B35EC"/>
    <w:rsid w:val="003B4DAD"/>
    <w:rsid w:val="003B52F2"/>
    <w:rsid w:val="003B6084"/>
    <w:rsid w:val="003B6329"/>
    <w:rsid w:val="003B6F08"/>
    <w:rsid w:val="003B6F60"/>
    <w:rsid w:val="003B76BD"/>
    <w:rsid w:val="003C0886"/>
    <w:rsid w:val="003C0945"/>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B36"/>
    <w:rsid w:val="003F2AEA"/>
    <w:rsid w:val="003F2B96"/>
    <w:rsid w:val="003F2D6C"/>
    <w:rsid w:val="003F6137"/>
    <w:rsid w:val="003F6B76"/>
    <w:rsid w:val="004002CB"/>
    <w:rsid w:val="004010D0"/>
    <w:rsid w:val="004014AE"/>
    <w:rsid w:val="0040166D"/>
    <w:rsid w:val="004017B5"/>
    <w:rsid w:val="00401B8A"/>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5208"/>
    <w:rsid w:val="00435989"/>
    <w:rsid w:val="0043659B"/>
    <w:rsid w:val="0043677F"/>
    <w:rsid w:val="00437814"/>
    <w:rsid w:val="00437FA3"/>
    <w:rsid w:val="004402C9"/>
    <w:rsid w:val="00440576"/>
    <w:rsid w:val="00440754"/>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7028"/>
    <w:rsid w:val="00457E3B"/>
    <w:rsid w:val="00457FA3"/>
    <w:rsid w:val="0046142A"/>
    <w:rsid w:val="00461C2E"/>
    <w:rsid w:val="00462172"/>
    <w:rsid w:val="00462989"/>
    <w:rsid w:val="0046699E"/>
    <w:rsid w:val="00466B33"/>
    <w:rsid w:val="00466EEB"/>
    <w:rsid w:val="00466FD5"/>
    <w:rsid w:val="004701D7"/>
    <w:rsid w:val="00470772"/>
    <w:rsid w:val="00470DA2"/>
    <w:rsid w:val="004721EF"/>
    <w:rsid w:val="0047267B"/>
    <w:rsid w:val="00472EA0"/>
    <w:rsid w:val="00473C1C"/>
    <w:rsid w:val="00475A71"/>
    <w:rsid w:val="00475D9E"/>
    <w:rsid w:val="00476F1A"/>
    <w:rsid w:val="00476F40"/>
    <w:rsid w:val="004804A4"/>
    <w:rsid w:val="004811CC"/>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68A"/>
    <w:rsid w:val="00494BE2"/>
    <w:rsid w:val="00495DAB"/>
    <w:rsid w:val="00496E80"/>
    <w:rsid w:val="00497B57"/>
    <w:rsid w:val="00497C65"/>
    <w:rsid w:val="004A0553"/>
    <w:rsid w:val="004A0AF4"/>
    <w:rsid w:val="004A0FC9"/>
    <w:rsid w:val="004A176B"/>
    <w:rsid w:val="004A1D90"/>
    <w:rsid w:val="004A281F"/>
    <w:rsid w:val="004A2F54"/>
    <w:rsid w:val="004A3396"/>
    <w:rsid w:val="004A5537"/>
    <w:rsid w:val="004A6D81"/>
    <w:rsid w:val="004A7935"/>
    <w:rsid w:val="004B05C9"/>
    <w:rsid w:val="004B2117"/>
    <w:rsid w:val="004B2127"/>
    <w:rsid w:val="004B3448"/>
    <w:rsid w:val="004B48B7"/>
    <w:rsid w:val="004B493F"/>
    <w:rsid w:val="004B50D6"/>
    <w:rsid w:val="004B542F"/>
    <w:rsid w:val="004B653C"/>
    <w:rsid w:val="004B6D8E"/>
    <w:rsid w:val="004B73FB"/>
    <w:rsid w:val="004B7780"/>
    <w:rsid w:val="004C0597"/>
    <w:rsid w:val="004C0BD8"/>
    <w:rsid w:val="004C0F0A"/>
    <w:rsid w:val="004C169C"/>
    <w:rsid w:val="004C1E9F"/>
    <w:rsid w:val="004C1F43"/>
    <w:rsid w:val="004C3411"/>
    <w:rsid w:val="004C3C2A"/>
    <w:rsid w:val="004C40E4"/>
    <w:rsid w:val="004C4A47"/>
    <w:rsid w:val="004C4E70"/>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3FF3"/>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28A"/>
    <w:rsid w:val="004F4564"/>
    <w:rsid w:val="004F4BBB"/>
    <w:rsid w:val="004F5A90"/>
    <w:rsid w:val="004F670B"/>
    <w:rsid w:val="004F74F8"/>
    <w:rsid w:val="005004EC"/>
    <w:rsid w:val="00500824"/>
    <w:rsid w:val="0050128F"/>
    <w:rsid w:val="00501E52"/>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71E4"/>
    <w:rsid w:val="00517A9F"/>
    <w:rsid w:val="00517ED6"/>
    <w:rsid w:val="0052000C"/>
    <w:rsid w:val="00520B8C"/>
    <w:rsid w:val="0052151C"/>
    <w:rsid w:val="00521B26"/>
    <w:rsid w:val="00522A49"/>
    <w:rsid w:val="005233DD"/>
    <w:rsid w:val="005235B6"/>
    <w:rsid w:val="005243B4"/>
    <w:rsid w:val="00524E10"/>
    <w:rsid w:val="005253EC"/>
    <w:rsid w:val="00527489"/>
    <w:rsid w:val="0052792A"/>
    <w:rsid w:val="00527974"/>
    <w:rsid w:val="00527BB3"/>
    <w:rsid w:val="00531734"/>
    <w:rsid w:val="0053254A"/>
    <w:rsid w:val="0053382C"/>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28E"/>
    <w:rsid w:val="00577F18"/>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2D7F"/>
    <w:rsid w:val="00595DD7"/>
    <w:rsid w:val="00596243"/>
    <w:rsid w:val="00596413"/>
    <w:rsid w:val="00596B6A"/>
    <w:rsid w:val="005A06A6"/>
    <w:rsid w:val="005A16CF"/>
    <w:rsid w:val="005A19C4"/>
    <w:rsid w:val="005A1A3D"/>
    <w:rsid w:val="005A23DB"/>
    <w:rsid w:val="005A2ECA"/>
    <w:rsid w:val="005A3139"/>
    <w:rsid w:val="005A32F8"/>
    <w:rsid w:val="005A3320"/>
    <w:rsid w:val="005A4504"/>
    <w:rsid w:val="005A553E"/>
    <w:rsid w:val="005A6BC3"/>
    <w:rsid w:val="005A7F25"/>
    <w:rsid w:val="005B151D"/>
    <w:rsid w:val="005B18A6"/>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0D01"/>
    <w:rsid w:val="005D1461"/>
    <w:rsid w:val="005D2805"/>
    <w:rsid w:val="005D33B5"/>
    <w:rsid w:val="005D397D"/>
    <w:rsid w:val="005D3F28"/>
    <w:rsid w:val="005D5C6E"/>
    <w:rsid w:val="005D601A"/>
    <w:rsid w:val="005D6240"/>
    <w:rsid w:val="005D6BF5"/>
    <w:rsid w:val="005D739E"/>
    <w:rsid w:val="005D74B0"/>
    <w:rsid w:val="005D7951"/>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19DD"/>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69F8"/>
    <w:rsid w:val="0060779E"/>
    <w:rsid w:val="00610293"/>
    <w:rsid w:val="006104BB"/>
    <w:rsid w:val="006106B9"/>
    <w:rsid w:val="006111B6"/>
    <w:rsid w:val="006117D4"/>
    <w:rsid w:val="00612605"/>
    <w:rsid w:val="006145ED"/>
    <w:rsid w:val="00615E8C"/>
    <w:rsid w:val="00616288"/>
    <w:rsid w:val="00617BC9"/>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6A95"/>
    <w:rsid w:val="00637017"/>
    <w:rsid w:val="006372B9"/>
    <w:rsid w:val="006374C2"/>
    <w:rsid w:val="00637D47"/>
    <w:rsid w:val="006407AF"/>
    <w:rsid w:val="006416FF"/>
    <w:rsid w:val="00643C1B"/>
    <w:rsid w:val="00644E29"/>
    <w:rsid w:val="006452BD"/>
    <w:rsid w:val="0064617E"/>
    <w:rsid w:val="00646871"/>
    <w:rsid w:val="00646DA5"/>
    <w:rsid w:val="00646FEF"/>
    <w:rsid w:val="00647186"/>
    <w:rsid w:val="0064755F"/>
    <w:rsid w:val="0065008D"/>
    <w:rsid w:val="006502DE"/>
    <w:rsid w:val="00650750"/>
    <w:rsid w:val="00650A0C"/>
    <w:rsid w:val="00651442"/>
    <w:rsid w:val="00651FCD"/>
    <w:rsid w:val="00652165"/>
    <w:rsid w:val="006548B7"/>
    <w:rsid w:val="00654B18"/>
    <w:rsid w:val="00654B3B"/>
    <w:rsid w:val="00656882"/>
    <w:rsid w:val="00656B5A"/>
    <w:rsid w:val="00657061"/>
    <w:rsid w:val="00657363"/>
    <w:rsid w:val="00657D18"/>
    <w:rsid w:val="00657DBD"/>
    <w:rsid w:val="00660ACE"/>
    <w:rsid w:val="00660F53"/>
    <w:rsid w:val="00661070"/>
    <w:rsid w:val="0066112C"/>
    <w:rsid w:val="00662343"/>
    <w:rsid w:val="00663754"/>
    <w:rsid w:val="00663C57"/>
    <w:rsid w:val="00663FAC"/>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2BD"/>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EB5"/>
    <w:rsid w:val="006925B5"/>
    <w:rsid w:val="0069501E"/>
    <w:rsid w:val="006976B8"/>
    <w:rsid w:val="00697AF5"/>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CA"/>
    <w:rsid w:val="006B65F1"/>
    <w:rsid w:val="006B743E"/>
    <w:rsid w:val="006C0178"/>
    <w:rsid w:val="006C063A"/>
    <w:rsid w:val="006C06F9"/>
    <w:rsid w:val="006C14A4"/>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329"/>
    <w:rsid w:val="006D471D"/>
    <w:rsid w:val="006D4C00"/>
    <w:rsid w:val="006D5362"/>
    <w:rsid w:val="006D59FD"/>
    <w:rsid w:val="006D5D17"/>
    <w:rsid w:val="006D6ABF"/>
    <w:rsid w:val="006D6DCA"/>
    <w:rsid w:val="006E0CCF"/>
    <w:rsid w:val="006E181A"/>
    <w:rsid w:val="006E21CA"/>
    <w:rsid w:val="006E253F"/>
    <w:rsid w:val="006E2A5A"/>
    <w:rsid w:val="006E2D44"/>
    <w:rsid w:val="006E3B80"/>
    <w:rsid w:val="006E47CA"/>
    <w:rsid w:val="006E753D"/>
    <w:rsid w:val="006F1015"/>
    <w:rsid w:val="006F14CD"/>
    <w:rsid w:val="006F3352"/>
    <w:rsid w:val="006F36A8"/>
    <w:rsid w:val="006F3DD4"/>
    <w:rsid w:val="006F6E4C"/>
    <w:rsid w:val="006F73E8"/>
    <w:rsid w:val="006F7ED7"/>
    <w:rsid w:val="00700354"/>
    <w:rsid w:val="00701448"/>
    <w:rsid w:val="00702323"/>
    <w:rsid w:val="007027DC"/>
    <w:rsid w:val="00702CA2"/>
    <w:rsid w:val="00703C51"/>
    <w:rsid w:val="007045BD"/>
    <w:rsid w:val="00705050"/>
    <w:rsid w:val="00705766"/>
    <w:rsid w:val="007058A1"/>
    <w:rsid w:val="00705DA5"/>
    <w:rsid w:val="00706960"/>
    <w:rsid w:val="00707F50"/>
    <w:rsid w:val="0071005E"/>
    <w:rsid w:val="00710AA9"/>
    <w:rsid w:val="00710C50"/>
    <w:rsid w:val="007113EB"/>
    <w:rsid w:val="00711472"/>
    <w:rsid w:val="0071170F"/>
    <w:rsid w:val="007119CB"/>
    <w:rsid w:val="00711E05"/>
    <w:rsid w:val="007121E9"/>
    <w:rsid w:val="007122F0"/>
    <w:rsid w:val="0071245A"/>
    <w:rsid w:val="0071493D"/>
    <w:rsid w:val="00714DE0"/>
    <w:rsid w:val="00715148"/>
    <w:rsid w:val="007164A7"/>
    <w:rsid w:val="00716DFF"/>
    <w:rsid w:val="00720C99"/>
    <w:rsid w:val="00720DDB"/>
    <w:rsid w:val="00721A60"/>
    <w:rsid w:val="007220CF"/>
    <w:rsid w:val="00722D1E"/>
    <w:rsid w:val="00722D21"/>
    <w:rsid w:val="00723821"/>
    <w:rsid w:val="00723D4E"/>
    <w:rsid w:val="00724942"/>
    <w:rsid w:val="00724DDB"/>
    <w:rsid w:val="00727341"/>
    <w:rsid w:val="00727E1D"/>
    <w:rsid w:val="00730C8D"/>
    <w:rsid w:val="00730CE2"/>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2D4"/>
    <w:rsid w:val="00762C0B"/>
    <w:rsid w:val="00763C7C"/>
    <w:rsid w:val="00763F94"/>
    <w:rsid w:val="00765B28"/>
    <w:rsid w:val="007667EB"/>
    <w:rsid w:val="00766B1A"/>
    <w:rsid w:val="00766DFE"/>
    <w:rsid w:val="00767C65"/>
    <w:rsid w:val="00771B5A"/>
    <w:rsid w:val="00772027"/>
    <w:rsid w:val="0077249C"/>
    <w:rsid w:val="00772B7A"/>
    <w:rsid w:val="0077392B"/>
    <w:rsid w:val="00774E8E"/>
    <w:rsid w:val="0077584D"/>
    <w:rsid w:val="007773EF"/>
    <w:rsid w:val="0077797F"/>
    <w:rsid w:val="00780F25"/>
    <w:rsid w:val="007811CC"/>
    <w:rsid w:val="00783B46"/>
    <w:rsid w:val="00784800"/>
    <w:rsid w:val="007865E3"/>
    <w:rsid w:val="0078680C"/>
    <w:rsid w:val="007868A8"/>
    <w:rsid w:val="00786A15"/>
    <w:rsid w:val="007877B0"/>
    <w:rsid w:val="00787899"/>
    <w:rsid w:val="007901ED"/>
    <w:rsid w:val="007914E4"/>
    <w:rsid w:val="007914F3"/>
    <w:rsid w:val="0079175F"/>
    <w:rsid w:val="00791F2A"/>
    <w:rsid w:val="0079234B"/>
    <w:rsid w:val="00792549"/>
    <w:rsid w:val="007926D8"/>
    <w:rsid w:val="00792720"/>
    <w:rsid w:val="00792C44"/>
    <w:rsid w:val="00792F37"/>
    <w:rsid w:val="0079373D"/>
    <w:rsid w:val="00794BC4"/>
    <w:rsid w:val="00794F1E"/>
    <w:rsid w:val="0079538C"/>
    <w:rsid w:val="007957FB"/>
    <w:rsid w:val="00795C50"/>
    <w:rsid w:val="00796F2B"/>
    <w:rsid w:val="007A098E"/>
    <w:rsid w:val="007A0CF9"/>
    <w:rsid w:val="007A1009"/>
    <w:rsid w:val="007A149D"/>
    <w:rsid w:val="007A4FBC"/>
    <w:rsid w:val="007A5765"/>
    <w:rsid w:val="007A5B89"/>
    <w:rsid w:val="007A675B"/>
    <w:rsid w:val="007A77FC"/>
    <w:rsid w:val="007B058E"/>
    <w:rsid w:val="007B0864"/>
    <w:rsid w:val="007B0E05"/>
    <w:rsid w:val="007B10ED"/>
    <w:rsid w:val="007B2BDF"/>
    <w:rsid w:val="007B53D9"/>
    <w:rsid w:val="007B5DB4"/>
    <w:rsid w:val="007C0360"/>
    <w:rsid w:val="007C0795"/>
    <w:rsid w:val="007C0CCD"/>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6EC7"/>
    <w:rsid w:val="007D7183"/>
    <w:rsid w:val="007D7381"/>
    <w:rsid w:val="007D7CB2"/>
    <w:rsid w:val="007D7FFC"/>
    <w:rsid w:val="007E21DF"/>
    <w:rsid w:val="007E2920"/>
    <w:rsid w:val="007E41CB"/>
    <w:rsid w:val="007E53ED"/>
    <w:rsid w:val="007E5479"/>
    <w:rsid w:val="007E579F"/>
    <w:rsid w:val="007E5F8E"/>
    <w:rsid w:val="007E611A"/>
    <w:rsid w:val="007E611D"/>
    <w:rsid w:val="007E79A4"/>
    <w:rsid w:val="007F072E"/>
    <w:rsid w:val="007F2366"/>
    <w:rsid w:val="007F3596"/>
    <w:rsid w:val="007F5C48"/>
    <w:rsid w:val="007F6EC7"/>
    <w:rsid w:val="007F75A8"/>
    <w:rsid w:val="007F7EA7"/>
    <w:rsid w:val="00800546"/>
    <w:rsid w:val="008007C7"/>
    <w:rsid w:val="008029D8"/>
    <w:rsid w:val="00802C13"/>
    <w:rsid w:val="00802FC5"/>
    <w:rsid w:val="00803E94"/>
    <w:rsid w:val="00806590"/>
    <w:rsid w:val="0080711C"/>
    <w:rsid w:val="008077DC"/>
    <w:rsid w:val="00807B3A"/>
    <w:rsid w:val="0081078F"/>
    <w:rsid w:val="0081160A"/>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15F7"/>
    <w:rsid w:val="00822070"/>
    <w:rsid w:val="00822142"/>
    <w:rsid w:val="00822EA3"/>
    <w:rsid w:val="00823EB1"/>
    <w:rsid w:val="0082437A"/>
    <w:rsid w:val="008248BC"/>
    <w:rsid w:val="00825FED"/>
    <w:rsid w:val="00826D41"/>
    <w:rsid w:val="008277FA"/>
    <w:rsid w:val="00830ACB"/>
    <w:rsid w:val="0083127F"/>
    <w:rsid w:val="008312B9"/>
    <w:rsid w:val="00831EDC"/>
    <w:rsid w:val="008323EF"/>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468EC"/>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57B76"/>
    <w:rsid w:val="008606F2"/>
    <w:rsid w:val="00860DF1"/>
    <w:rsid w:val="00861540"/>
    <w:rsid w:val="00861DFF"/>
    <w:rsid w:val="0086233D"/>
    <w:rsid w:val="00862936"/>
    <w:rsid w:val="008629B3"/>
    <w:rsid w:val="00863B36"/>
    <w:rsid w:val="008648AF"/>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1F44"/>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7183"/>
    <w:rsid w:val="008975DD"/>
    <w:rsid w:val="008A1B17"/>
    <w:rsid w:val="008A2528"/>
    <w:rsid w:val="008A2992"/>
    <w:rsid w:val="008A4CB5"/>
    <w:rsid w:val="008A5AFD"/>
    <w:rsid w:val="008A6645"/>
    <w:rsid w:val="008A6CD4"/>
    <w:rsid w:val="008A788A"/>
    <w:rsid w:val="008A7AE9"/>
    <w:rsid w:val="008B1164"/>
    <w:rsid w:val="008B47B4"/>
    <w:rsid w:val="008B5396"/>
    <w:rsid w:val="008B581F"/>
    <w:rsid w:val="008B6663"/>
    <w:rsid w:val="008B78BC"/>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6DD4"/>
    <w:rsid w:val="008C7A4B"/>
    <w:rsid w:val="008D0C05"/>
    <w:rsid w:val="008D4031"/>
    <w:rsid w:val="008D57AD"/>
    <w:rsid w:val="008D5ADC"/>
    <w:rsid w:val="008D668D"/>
    <w:rsid w:val="008D71CE"/>
    <w:rsid w:val="008E09B2"/>
    <w:rsid w:val="008E0E94"/>
    <w:rsid w:val="008E1234"/>
    <w:rsid w:val="008E197A"/>
    <w:rsid w:val="008E235C"/>
    <w:rsid w:val="008E42C5"/>
    <w:rsid w:val="008E444B"/>
    <w:rsid w:val="008E4C45"/>
    <w:rsid w:val="008E5787"/>
    <w:rsid w:val="008E7204"/>
    <w:rsid w:val="008E75A3"/>
    <w:rsid w:val="008E7885"/>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8F7742"/>
    <w:rsid w:val="00900BB5"/>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3E87"/>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6EEC"/>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7CD"/>
    <w:rsid w:val="00972E97"/>
    <w:rsid w:val="00973614"/>
    <w:rsid w:val="00973CC2"/>
    <w:rsid w:val="009742AB"/>
    <w:rsid w:val="009749B1"/>
    <w:rsid w:val="00974B8F"/>
    <w:rsid w:val="00975352"/>
    <w:rsid w:val="00976C0B"/>
    <w:rsid w:val="0097724C"/>
    <w:rsid w:val="00980866"/>
    <w:rsid w:val="00980D24"/>
    <w:rsid w:val="00982037"/>
    <w:rsid w:val="009824DF"/>
    <w:rsid w:val="0098335A"/>
    <w:rsid w:val="0098358E"/>
    <w:rsid w:val="0098405A"/>
    <w:rsid w:val="0098426F"/>
    <w:rsid w:val="00986C10"/>
    <w:rsid w:val="00987217"/>
    <w:rsid w:val="009877D2"/>
    <w:rsid w:val="00987845"/>
    <w:rsid w:val="00991A93"/>
    <w:rsid w:val="009948C1"/>
    <w:rsid w:val="00996772"/>
    <w:rsid w:val="009970BF"/>
    <w:rsid w:val="00997A7D"/>
    <w:rsid w:val="009A0062"/>
    <w:rsid w:val="009A0E5E"/>
    <w:rsid w:val="009A0F09"/>
    <w:rsid w:val="009A12F2"/>
    <w:rsid w:val="009A36A1"/>
    <w:rsid w:val="009A44FA"/>
    <w:rsid w:val="009A4689"/>
    <w:rsid w:val="009B0120"/>
    <w:rsid w:val="009B09CD"/>
    <w:rsid w:val="009B0BEC"/>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053"/>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2BF2"/>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6A55"/>
    <w:rsid w:val="00A170C6"/>
    <w:rsid w:val="00A17B98"/>
    <w:rsid w:val="00A20076"/>
    <w:rsid w:val="00A2131A"/>
    <w:rsid w:val="00A219A9"/>
    <w:rsid w:val="00A219E7"/>
    <w:rsid w:val="00A21B7E"/>
    <w:rsid w:val="00A21FD2"/>
    <w:rsid w:val="00A2290B"/>
    <w:rsid w:val="00A229E4"/>
    <w:rsid w:val="00A23AC0"/>
    <w:rsid w:val="00A2417A"/>
    <w:rsid w:val="00A2432C"/>
    <w:rsid w:val="00A246C2"/>
    <w:rsid w:val="00A247F3"/>
    <w:rsid w:val="00A256BB"/>
    <w:rsid w:val="00A26D8D"/>
    <w:rsid w:val="00A27200"/>
    <w:rsid w:val="00A27692"/>
    <w:rsid w:val="00A277DA"/>
    <w:rsid w:val="00A27C0A"/>
    <w:rsid w:val="00A304FC"/>
    <w:rsid w:val="00A315C2"/>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1E47"/>
    <w:rsid w:val="00A723BB"/>
    <w:rsid w:val="00A72B84"/>
    <w:rsid w:val="00A7357D"/>
    <w:rsid w:val="00A74E09"/>
    <w:rsid w:val="00A75655"/>
    <w:rsid w:val="00A80041"/>
    <w:rsid w:val="00A809AC"/>
    <w:rsid w:val="00A80BD1"/>
    <w:rsid w:val="00A80E2F"/>
    <w:rsid w:val="00A81018"/>
    <w:rsid w:val="00A83026"/>
    <w:rsid w:val="00A841CC"/>
    <w:rsid w:val="00A844CE"/>
    <w:rsid w:val="00A84FE2"/>
    <w:rsid w:val="00A850B3"/>
    <w:rsid w:val="00A85220"/>
    <w:rsid w:val="00A869D2"/>
    <w:rsid w:val="00A878E8"/>
    <w:rsid w:val="00A90385"/>
    <w:rsid w:val="00A908C3"/>
    <w:rsid w:val="00A908E5"/>
    <w:rsid w:val="00A911C4"/>
    <w:rsid w:val="00A91EAA"/>
    <w:rsid w:val="00A91EC4"/>
    <w:rsid w:val="00A9264B"/>
    <w:rsid w:val="00A93FD4"/>
    <w:rsid w:val="00A95E21"/>
    <w:rsid w:val="00A963A4"/>
    <w:rsid w:val="00A96A5D"/>
    <w:rsid w:val="00A96DCC"/>
    <w:rsid w:val="00AA0740"/>
    <w:rsid w:val="00AA1119"/>
    <w:rsid w:val="00AA162D"/>
    <w:rsid w:val="00AA188F"/>
    <w:rsid w:val="00AA2B9C"/>
    <w:rsid w:val="00AA3C3D"/>
    <w:rsid w:val="00AA3F33"/>
    <w:rsid w:val="00AA3F98"/>
    <w:rsid w:val="00AA46D7"/>
    <w:rsid w:val="00AA486A"/>
    <w:rsid w:val="00AA493A"/>
    <w:rsid w:val="00AA53B0"/>
    <w:rsid w:val="00AA5809"/>
    <w:rsid w:val="00AA63A9"/>
    <w:rsid w:val="00AA6965"/>
    <w:rsid w:val="00AA6F19"/>
    <w:rsid w:val="00AA7E07"/>
    <w:rsid w:val="00AB0B3D"/>
    <w:rsid w:val="00AB0D45"/>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185F"/>
    <w:rsid w:val="00AE23BE"/>
    <w:rsid w:val="00AE43E1"/>
    <w:rsid w:val="00AE4E8A"/>
    <w:rsid w:val="00AE54EB"/>
    <w:rsid w:val="00AE7BCF"/>
    <w:rsid w:val="00AE7D6D"/>
    <w:rsid w:val="00AF0F2F"/>
    <w:rsid w:val="00AF1156"/>
    <w:rsid w:val="00AF1B15"/>
    <w:rsid w:val="00AF1C91"/>
    <w:rsid w:val="00AF1D18"/>
    <w:rsid w:val="00AF476B"/>
    <w:rsid w:val="00AF5F1D"/>
    <w:rsid w:val="00AF5FF7"/>
    <w:rsid w:val="00AF6E7A"/>
    <w:rsid w:val="00AF71D8"/>
    <w:rsid w:val="00AF794B"/>
    <w:rsid w:val="00B0051A"/>
    <w:rsid w:val="00B01DF4"/>
    <w:rsid w:val="00B02952"/>
    <w:rsid w:val="00B03DB7"/>
    <w:rsid w:val="00B04957"/>
    <w:rsid w:val="00B04CB8"/>
    <w:rsid w:val="00B05405"/>
    <w:rsid w:val="00B05435"/>
    <w:rsid w:val="00B05658"/>
    <w:rsid w:val="00B05B3B"/>
    <w:rsid w:val="00B05C4E"/>
    <w:rsid w:val="00B05F15"/>
    <w:rsid w:val="00B06665"/>
    <w:rsid w:val="00B07F24"/>
    <w:rsid w:val="00B116A0"/>
    <w:rsid w:val="00B11981"/>
    <w:rsid w:val="00B12087"/>
    <w:rsid w:val="00B128F8"/>
    <w:rsid w:val="00B13B81"/>
    <w:rsid w:val="00B1425C"/>
    <w:rsid w:val="00B14277"/>
    <w:rsid w:val="00B149C0"/>
    <w:rsid w:val="00B14E17"/>
    <w:rsid w:val="00B15372"/>
    <w:rsid w:val="00B1581A"/>
    <w:rsid w:val="00B16515"/>
    <w:rsid w:val="00B17F46"/>
    <w:rsid w:val="00B20519"/>
    <w:rsid w:val="00B205C7"/>
    <w:rsid w:val="00B20CA8"/>
    <w:rsid w:val="00B22C00"/>
    <w:rsid w:val="00B22F18"/>
    <w:rsid w:val="00B2361F"/>
    <w:rsid w:val="00B23C2E"/>
    <w:rsid w:val="00B26572"/>
    <w:rsid w:val="00B2688C"/>
    <w:rsid w:val="00B2692B"/>
    <w:rsid w:val="00B269D2"/>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3CA"/>
    <w:rsid w:val="00B45A5E"/>
    <w:rsid w:val="00B51003"/>
    <w:rsid w:val="00B51194"/>
    <w:rsid w:val="00B5142C"/>
    <w:rsid w:val="00B52374"/>
    <w:rsid w:val="00B5292B"/>
    <w:rsid w:val="00B54904"/>
    <w:rsid w:val="00B5499F"/>
    <w:rsid w:val="00B54B9B"/>
    <w:rsid w:val="00B54BCB"/>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1CC1"/>
    <w:rsid w:val="00B72237"/>
    <w:rsid w:val="00B73C63"/>
    <w:rsid w:val="00B73F19"/>
    <w:rsid w:val="00B74E3D"/>
    <w:rsid w:val="00B753D1"/>
    <w:rsid w:val="00B779E0"/>
    <w:rsid w:val="00B77BB8"/>
    <w:rsid w:val="00B80775"/>
    <w:rsid w:val="00B80A7C"/>
    <w:rsid w:val="00B81146"/>
    <w:rsid w:val="00B8242B"/>
    <w:rsid w:val="00B8320B"/>
    <w:rsid w:val="00B83455"/>
    <w:rsid w:val="00B834B6"/>
    <w:rsid w:val="00B837A0"/>
    <w:rsid w:val="00B844E8"/>
    <w:rsid w:val="00B853C6"/>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477A"/>
    <w:rsid w:val="00BA6C7C"/>
    <w:rsid w:val="00BA7016"/>
    <w:rsid w:val="00BA7736"/>
    <w:rsid w:val="00BA787B"/>
    <w:rsid w:val="00BA7CE3"/>
    <w:rsid w:val="00BB06E5"/>
    <w:rsid w:val="00BB14F5"/>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59F"/>
    <w:rsid w:val="00BC5869"/>
    <w:rsid w:val="00BC62F7"/>
    <w:rsid w:val="00BC6B01"/>
    <w:rsid w:val="00BC757F"/>
    <w:rsid w:val="00BD003A"/>
    <w:rsid w:val="00BD1D45"/>
    <w:rsid w:val="00BD2FC4"/>
    <w:rsid w:val="00BD3099"/>
    <w:rsid w:val="00BD3E62"/>
    <w:rsid w:val="00BD4185"/>
    <w:rsid w:val="00BD4E04"/>
    <w:rsid w:val="00BD51A9"/>
    <w:rsid w:val="00BD686B"/>
    <w:rsid w:val="00BD73E6"/>
    <w:rsid w:val="00BD765D"/>
    <w:rsid w:val="00BE13C2"/>
    <w:rsid w:val="00BE1A8C"/>
    <w:rsid w:val="00BE21A9"/>
    <w:rsid w:val="00BE263E"/>
    <w:rsid w:val="00BE3A54"/>
    <w:rsid w:val="00BE3F11"/>
    <w:rsid w:val="00BE438D"/>
    <w:rsid w:val="00BE5FE0"/>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4E84"/>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2A"/>
    <w:rsid w:val="00C24241"/>
    <w:rsid w:val="00C247D2"/>
    <w:rsid w:val="00C24A70"/>
    <w:rsid w:val="00C24AB5"/>
    <w:rsid w:val="00C26C88"/>
    <w:rsid w:val="00C3021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0487"/>
    <w:rsid w:val="00C4276C"/>
    <w:rsid w:val="00C4329D"/>
    <w:rsid w:val="00C43374"/>
    <w:rsid w:val="00C454F6"/>
    <w:rsid w:val="00C45A69"/>
    <w:rsid w:val="00C462B1"/>
    <w:rsid w:val="00C46538"/>
    <w:rsid w:val="00C46AA2"/>
    <w:rsid w:val="00C46C48"/>
    <w:rsid w:val="00C47885"/>
    <w:rsid w:val="00C50BCF"/>
    <w:rsid w:val="00C50BF6"/>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22A"/>
    <w:rsid w:val="00C85C0F"/>
    <w:rsid w:val="00C8640E"/>
    <w:rsid w:val="00C86645"/>
    <w:rsid w:val="00C86743"/>
    <w:rsid w:val="00C87821"/>
    <w:rsid w:val="00C8795F"/>
    <w:rsid w:val="00C91626"/>
    <w:rsid w:val="00C92726"/>
    <w:rsid w:val="00C92878"/>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4F9"/>
    <w:rsid w:val="00CD480B"/>
    <w:rsid w:val="00CD4A93"/>
    <w:rsid w:val="00CD64C2"/>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0A2D"/>
    <w:rsid w:val="00CF16FB"/>
    <w:rsid w:val="00CF2295"/>
    <w:rsid w:val="00CF3BDE"/>
    <w:rsid w:val="00CF6654"/>
    <w:rsid w:val="00CF6F66"/>
    <w:rsid w:val="00CF7E12"/>
    <w:rsid w:val="00D00106"/>
    <w:rsid w:val="00D020F4"/>
    <w:rsid w:val="00D022EC"/>
    <w:rsid w:val="00D0306E"/>
    <w:rsid w:val="00D03B53"/>
    <w:rsid w:val="00D04391"/>
    <w:rsid w:val="00D047DF"/>
    <w:rsid w:val="00D050C0"/>
    <w:rsid w:val="00D05DEB"/>
    <w:rsid w:val="00D05F32"/>
    <w:rsid w:val="00D07ABE"/>
    <w:rsid w:val="00D07D5B"/>
    <w:rsid w:val="00D10338"/>
    <w:rsid w:val="00D10F21"/>
    <w:rsid w:val="00D13972"/>
    <w:rsid w:val="00D140F8"/>
    <w:rsid w:val="00D152E1"/>
    <w:rsid w:val="00D158E3"/>
    <w:rsid w:val="00D15DEC"/>
    <w:rsid w:val="00D17833"/>
    <w:rsid w:val="00D202C0"/>
    <w:rsid w:val="00D205D6"/>
    <w:rsid w:val="00D22352"/>
    <w:rsid w:val="00D2486D"/>
    <w:rsid w:val="00D2694A"/>
    <w:rsid w:val="00D26B31"/>
    <w:rsid w:val="00D277CF"/>
    <w:rsid w:val="00D30761"/>
    <w:rsid w:val="00D3079C"/>
    <w:rsid w:val="00D307A6"/>
    <w:rsid w:val="00D30C6A"/>
    <w:rsid w:val="00D312F2"/>
    <w:rsid w:val="00D32348"/>
    <w:rsid w:val="00D33692"/>
    <w:rsid w:val="00D33C85"/>
    <w:rsid w:val="00D35EFF"/>
    <w:rsid w:val="00D36C35"/>
    <w:rsid w:val="00D40754"/>
    <w:rsid w:val="00D41C47"/>
    <w:rsid w:val="00D42073"/>
    <w:rsid w:val="00D472B8"/>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1CE"/>
    <w:rsid w:val="00D65620"/>
    <w:rsid w:val="00D65FF8"/>
    <w:rsid w:val="00D6710D"/>
    <w:rsid w:val="00D72906"/>
    <w:rsid w:val="00D72BC8"/>
    <w:rsid w:val="00D72BCE"/>
    <w:rsid w:val="00D73BC4"/>
    <w:rsid w:val="00D73E07"/>
    <w:rsid w:val="00D740A7"/>
    <w:rsid w:val="00D74A52"/>
    <w:rsid w:val="00D74DE9"/>
    <w:rsid w:val="00D755EE"/>
    <w:rsid w:val="00D7707D"/>
    <w:rsid w:val="00D77E65"/>
    <w:rsid w:val="00D8147A"/>
    <w:rsid w:val="00D826B4"/>
    <w:rsid w:val="00D84566"/>
    <w:rsid w:val="00D84F55"/>
    <w:rsid w:val="00D853F4"/>
    <w:rsid w:val="00D86197"/>
    <w:rsid w:val="00D86499"/>
    <w:rsid w:val="00D8752F"/>
    <w:rsid w:val="00D87BD6"/>
    <w:rsid w:val="00D87EB5"/>
    <w:rsid w:val="00D91970"/>
    <w:rsid w:val="00D91FA4"/>
    <w:rsid w:val="00D92951"/>
    <w:rsid w:val="00D929ED"/>
    <w:rsid w:val="00D92C11"/>
    <w:rsid w:val="00D9485C"/>
    <w:rsid w:val="00D94B05"/>
    <w:rsid w:val="00D95BF4"/>
    <w:rsid w:val="00D9667F"/>
    <w:rsid w:val="00D97318"/>
    <w:rsid w:val="00D97DF1"/>
    <w:rsid w:val="00DA122F"/>
    <w:rsid w:val="00DA161E"/>
    <w:rsid w:val="00DA1EAF"/>
    <w:rsid w:val="00DA354F"/>
    <w:rsid w:val="00DA3576"/>
    <w:rsid w:val="00DA3658"/>
    <w:rsid w:val="00DA3D06"/>
    <w:rsid w:val="00DA3D0C"/>
    <w:rsid w:val="00DA3EDB"/>
    <w:rsid w:val="00DA54BC"/>
    <w:rsid w:val="00DA63CC"/>
    <w:rsid w:val="00DA7177"/>
    <w:rsid w:val="00DA7631"/>
    <w:rsid w:val="00DA7A97"/>
    <w:rsid w:val="00DA7F0D"/>
    <w:rsid w:val="00DB222D"/>
    <w:rsid w:val="00DB2454"/>
    <w:rsid w:val="00DB4DB4"/>
    <w:rsid w:val="00DB5542"/>
    <w:rsid w:val="00DB5AD9"/>
    <w:rsid w:val="00DB5C4C"/>
    <w:rsid w:val="00DB604F"/>
    <w:rsid w:val="00DB68BE"/>
    <w:rsid w:val="00DB6B0C"/>
    <w:rsid w:val="00DB7227"/>
    <w:rsid w:val="00DB7D1B"/>
    <w:rsid w:val="00DC0CA2"/>
    <w:rsid w:val="00DC0E40"/>
    <w:rsid w:val="00DC176F"/>
    <w:rsid w:val="00DC1C04"/>
    <w:rsid w:val="00DC1DF0"/>
    <w:rsid w:val="00DC2192"/>
    <w:rsid w:val="00DC21D3"/>
    <w:rsid w:val="00DC2B1D"/>
    <w:rsid w:val="00DC40E8"/>
    <w:rsid w:val="00DC7028"/>
    <w:rsid w:val="00DC77AA"/>
    <w:rsid w:val="00DD08F5"/>
    <w:rsid w:val="00DD0980"/>
    <w:rsid w:val="00DD143B"/>
    <w:rsid w:val="00DD32A6"/>
    <w:rsid w:val="00DD369B"/>
    <w:rsid w:val="00DD3BD5"/>
    <w:rsid w:val="00DD4535"/>
    <w:rsid w:val="00DD5907"/>
    <w:rsid w:val="00DD59E7"/>
    <w:rsid w:val="00DD64AA"/>
    <w:rsid w:val="00DD6D84"/>
    <w:rsid w:val="00DD6EB7"/>
    <w:rsid w:val="00DD70FA"/>
    <w:rsid w:val="00DE061B"/>
    <w:rsid w:val="00DE0896"/>
    <w:rsid w:val="00DE09B9"/>
    <w:rsid w:val="00DE2E19"/>
    <w:rsid w:val="00DE3143"/>
    <w:rsid w:val="00DE35F8"/>
    <w:rsid w:val="00DE385C"/>
    <w:rsid w:val="00DE5694"/>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656B"/>
    <w:rsid w:val="00E06717"/>
    <w:rsid w:val="00E0769B"/>
    <w:rsid w:val="00E07E4A"/>
    <w:rsid w:val="00E103CC"/>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30CE9"/>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F35"/>
    <w:rsid w:val="00E610D6"/>
    <w:rsid w:val="00E61BBC"/>
    <w:rsid w:val="00E62A4F"/>
    <w:rsid w:val="00E63447"/>
    <w:rsid w:val="00E63B78"/>
    <w:rsid w:val="00E64650"/>
    <w:rsid w:val="00E65013"/>
    <w:rsid w:val="00E651DE"/>
    <w:rsid w:val="00E654B6"/>
    <w:rsid w:val="00E65B0E"/>
    <w:rsid w:val="00E67B59"/>
    <w:rsid w:val="00E70206"/>
    <w:rsid w:val="00E70E67"/>
    <w:rsid w:val="00E71C91"/>
    <w:rsid w:val="00E7236F"/>
    <w:rsid w:val="00E72A9F"/>
    <w:rsid w:val="00E72D22"/>
    <w:rsid w:val="00E7316D"/>
    <w:rsid w:val="00E7484F"/>
    <w:rsid w:val="00E74E87"/>
    <w:rsid w:val="00E74F55"/>
    <w:rsid w:val="00E77407"/>
    <w:rsid w:val="00E80182"/>
    <w:rsid w:val="00E8027B"/>
    <w:rsid w:val="00E8027E"/>
    <w:rsid w:val="00E806D2"/>
    <w:rsid w:val="00E80D29"/>
    <w:rsid w:val="00E80EF3"/>
    <w:rsid w:val="00E8132C"/>
    <w:rsid w:val="00E81437"/>
    <w:rsid w:val="00E816D2"/>
    <w:rsid w:val="00E819CB"/>
    <w:rsid w:val="00E82736"/>
    <w:rsid w:val="00E827FE"/>
    <w:rsid w:val="00E82AE4"/>
    <w:rsid w:val="00E83067"/>
    <w:rsid w:val="00E83DF3"/>
    <w:rsid w:val="00E840E7"/>
    <w:rsid w:val="00E85FDE"/>
    <w:rsid w:val="00E868C2"/>
    <w:rsid w:val="00E86A5A"/>
    <w:rsid w:val="00E87058"/>
    <w:rsid w:val="00E870F6"/>
    <w:rsid w:val="00E873C2"/>
    <w:rsid w:val="00E87C54"/>
    <w:rsid w:val="00E87CE2"/>
    <w:rsid w:val="00E900EA"/>
    <w:rsid w:val="00E90617"/>
    <w:rsid w:val="00E920E1"/>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4F30"/>
    <w:rsid w:val="00EB50D7"/>
    <w:rsid w:val="00EB5ADB"/>
    <w:rsid w:val="00EB5D6D"/>
    <w:rsid w:val="00EB6218"/>
    <w:rsid w:val="00EB6834"/>
    <w:rsid w:val="00EB69EF"/>
    <w:rsid w:val="00EB6BDD"/>
    <w:rsid w:val="00EB7706"/>
    <w:rsid w:val="00EB780F"/>
    <w:rsid w:val="00EC08AE"/>
    <w:rsid w:val="00EC1E88"/>
    <w:rsid w:val="00EC1F0C"/>
    <w:rsid w:val="00EC220A"/>
    <w:rsid w:val="00EC3C5C"/>
    <w:rsid w:val="00EC4F39"/>
    <w:rsid w:val="00EC5043"/>
    <w:rsid w:val="00EC535E"/>
    <w:rsid w:val="00EC6022"/>
    <w:rsid w:val="00EC70E0"/>
    <w:rsid w:val="00EC7772"/>
    <w:rsid w:val="00EC79C5"/>
    <w:rsid w:val="00EC7F69"/>
    <w:rsid w:val="00ED0747"/>
    <w:rsid w:val="00ED37C3"/>
    <w:rsid w:val="00ED3E1B"/>
    <w:rsid w:val="00ED5F52"/>
    <w:rsid w:val="00ED6892"/>
    <w:rsid w:val="00ED69AC"/>
    <w:rsid w:val="00ED6FC5"/>
    <w:rsid w:val="00EE0D31"/>
    <w:rsid w:val="00EE13AE"/>
    <w:rsid w:val="00EE25EA"/>
    <w:rsid w:val="00EE276D"/>
    <w:rsid w:val="00EE2AF3"/>
    <w:rsid w:val="00EE34B6"/>
    <w:rsid w:val="00EE55B2"/>
    <w:rsid w:val="00EE692A"/>
    <w:rsid w:val="00EE6B3C"/>
    <w:rsid w:val="00EE6DD2"/>
    <w:rsid w:val="00EE74D8"/>
    <w:rsid w:val="00EE7DA9"/>
    <w:rsid w:val="00EF14AF"/>
    <w:rsid w:val="00EF214A"/>
    <w:rsid w:val="00EF34D3"/>
    <w:rsid w:val="00EF38CF"/>
    <w:rsid w:val="00EF3C89"/>
    <w:rsid w:val="00EF621C"/>
    <w:rsid w:val="00EF6784"/>
    <w:rsid w:val="00EF6813"/>
    <w:rsid w:val="00EF6B9E"/>
    <w:rsid w:val="00F0136A"/>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65C0"/>
    <w:rsid w:val="00F175AB"/>
    <w:rsid w:val="00F203A0"/>
    <w:rsid w:val="00F205EB"/>
    <w:rsid w:val="00F233C0"/>
    <w:rsid w:val="00F2375B"/>
    <w:rsid w:val="00F24F93"/>
    <w:rsid w:val="00F2561F"/>
    <w:rsid w:val="00F25715"/>
    <w:rsid w:val="00F2637D"/>
    <w:rsid w:val="00F301F5"/>
    <w:rsid w:val="00F31334"/>
    <w:rsid w:val="00F314C9"/>
    <w:rsid w:val="00F31EFB"/>
    <w:rsid w:val="00F322F6"/>
    <w:rsid w:val="00F327A8"/>
    <w:rsid w:val="00F33998"/>
    <w:rsid w:val="00F342FD"/>
    <w:rsid w:val="00F34E9E"/>
    <w:rsid w:val="00F36D46"/>
    <w:rsid w:val="00F36DC0"/>
    <w:rsid w:val="00F36DEA"/>
    <w:rsid w:val="00F377F9"/>
    <w:rsid w:val="00F37E60"/>
    <w:rsid w:val="00F37ECD"/>
    <w:rsid w:val="00F400A1"/>
    <w:rsid w:val="00F41684"/>
    <w:rsid w:val="00F418ED"/>
    <w:rsid w:val="00F41B1A"/>
    <w:rsid w:val="00F42EFD"/>
    <w:rsid w:val="00F44755"/>
    <w:rsid w:val="00F44A96"/>
    <w:rsid w:val="00F451CD"/>
    <w:rsid w:val="00F455E0"/>
    <w:rsid w:val="00F45822"/>
    <w:rsid w:val="00F45E7C"/>
    <w:rsid w:val="00F520A7"/>
    <w:rsid w:val="00F52E16"/>
    <w:rsid w:val="00F541C1"/>
    <w:rsid w:val="00F5437C"/>
    <w:rsid w:val="00F5458D"/>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4D7A"/>
    <w:rsid w:val="00F75244"/>
    <w:rsid w:val="00F75FEE"/>
    <w:rsid w:val="00F76241"/>
    <w:rsid w:val="00F7677E"/>
    <w:rsid w:val="00F768C5"/>
    <w:rsid w:val="00F76F3C"/>
    <w:rsid w:val="00F808C5"/>
    <w:rsid w:val="00F81D0E"/>
    <w:rsid w:val="00F832E1"/>
    <w:rsid w:val="00F8369D"/>
    <w:rsid w:val="00F83A5F"/>
    <w:rsid w:val="00F842F9"/>
    <w:rsid w:val="00F84DD8"/>
    <w:rsid w:val="00F85369"/>
    <w:rsid w:val="00F858DD"/>
    <w:rsid w:val="00F87431"/>
    <w:rsid w:val="00F902E6"/>
    <w:rsid w:val="00F916DE"/>
    <w:rsid w:val="00F92EDF"/>
    <w:rsid w:val="00F93DC9"/>
    <w:rsid w:val="00F94872"/>
    <w:rsid w:val="00F9547F"/>
    <w:rsid w:val="00F967E0"/>
    <w:rsid w:val="00F96A6A"/>
    <w:rsid w:val="00F96EBF"/>
    <w:rsid w:val="00F97380"/>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485C"/>
    <w:rsid w:val="00FC5A1A"/>
    <w:rsid w:val="00FC5CFA"/>
    <w:rsid w:val="00FC64E4"/>
    <w:rsid w:val="00FC6FAC"/>
    <w:rsid w:val="00FD1B1F"/>
    <w:rsid w:val="00FD31D4"/>
    <w:rsid w:val="00FD554D"/>
    <w:rsid w:val="00FD57C5"/>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27AF"/>
    <w:rsid w:val="00FF2AC8"/>
    <w:rsid w:val="00FF322C"/>
    <w:rsid w:val="00FF32B1"/>
    <w:rsid w:val="00FF373C"/>
    <w:rsid w:val="00FF3EFF"/>
    <w:rsid w:val="00FF4045"/>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2644BE"/>
    <w:pPr>
      <w:spacing w:after="120"/>
    </w:pPr>
  </w:style>
  <w:style w:type="character" w:customStyle="1" w:styleId="BodyTextChar">
    <w:name w:val="Body Text Char"/>
    <w:basedOn w:val="DefaultParagraphFont"/>
    <w:link w:val="BodyText"/>
    <w:semiHidden/>
    <w:rsid w:val="002644BE"/>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EB0683EDC58B4F879146922A35ED795A"/>
        <w:category>
          <w:name w:val="General"/>
          <w:gallery w:val="placeholder"/>
        </w:category>
        <w:types>
          <w:type w:val="bbPlcHdr"/>
        </w:types>
        <w:behaviors>
          <w:behavior w:val="content"/>
        </w:behaviors>
        <w:guid w:val="{A70C815A-993D-43EC-8746-8F5B2126B28F}"/>
      </w:docPartPr>
      <w:docPartBody>
        <w:p w:rsidR="00BF3B15" w:rsidRDefault="00151FBF" w:rsidP="00151FBF">
          <w:pPr>
            <w:pStyle w:val="EB0683EDC58B4F879146922A35ED795A"/>
          </w:pPr>
          <w:r w:rsidRPr="0070652D">
            <w:rPr>
              <w:rStyle w:val="PlaceholderText"/>
            </w:rPr>
            <w:t>[Title]</w:t>
          </w:r>
        </w:p>
      </w:docPartBody>
    </w:docPart>
    <w:docPart>
      <w:docPartPr>
        <w:name w:val="1515E14808D94850B44124D4A918C086"/>
        <w:category>
          <w:name w:val="General"/>
          <w:gallery w:val="placeholder"/>
        </w:category>
        <w:types>
          <w:type w:val="bbPlcHdr"/>
        </w:types>
        <w:behaviors>
          <w:behavior w:val="content"/>
        </w:behaviors>
        <w:guid w:val="{73CA01BF-A3B8-4AED-8F56-C3E508EF9B99}"/>
      </w:docPartPr>
      <w:docPartBody>
        <w:p w:rsidR="00BF3B15" w:rsidRDefault="00151FBF" w:rsidP="00151FBF">
          <w:pPr>
            <w:pStyle w:val="1515E14808D94850B44124D4A918C086"/>
          </w:pPr>
          <w:r w:rsidRPr="0070652D">
            <w:rPr>
              <w:rStyle w:val="PlaceholderText"/>
            </w:rPr>
            <w:t>[Comments]</w:t>
          </w:r>
        </w:p>
      </w:docPartBody>
    </w:docPart>
    <w:docPart>
      <w:docPartPr>
        <w:name w:val="8B9E81BA39D64E3F8BDDFAF4D69652DB"/>
        <w:category>
          <w:name w:val="General"/>
          <w:gallery w:val="placeholder"/>
        </w:category>
        <w:types>
          <w:type w:val="bbPlcHdr"/>
        </w:types>
        <w:behaviors>
          <w:behavior w:val="content"/>
        </w:behaviors>
        <w:guid w:val="{A69A8FD4-52E4-4756-9749-2F789D603626}"/>
      </w:docPartPr>
      <w:docPartBody>
        <w:p w:rsidR="00BF3B15" w:rsidRDefault="00151FBF" w:rsidP="00151FBF">
          <w:pPr>
            <w:pStyle w:val="8B9E81BA39D64E3F8BDDFAF4D69652DB"/>
          </w:pPr>
          <w:r w:rsidRPr="0070652D">
            <w:rPr>
              <w:rStyle w:val="PlaceholderText"/>
            </w:rPr>
            <w:t>[Title]</w:t>
          </w:r>
        </w:p>
      </w:docPartBody>
    </w:docPart>
    <w:docPart>
      <w:docPartPr>
        <w:name w:val="88284EF448954B378864FBBDD3D56149"/>
        <w:category>
          <w:name w:val="General"/>
          <w:gallery w:val="placeholder"/>
        </w:category>
        <w:types>
          <w:type w:val="bbPlcHdr"/>
        </w:types>
        <w:behaviors>
          <w:behavior w:val="content"/>
        </w:behaviors>
        <w:guid w:val="{D7D52D11-2C63-4024-9B3A-D35B46588F5F}"/>
      </w:docPartPr>
      <w:docPartBody>
        <w:p w:rsidR="00BF3B15" w:rsidRDefault="00151FBF" w:rsidP="00151FBF">
          <w:pPr>
            <w:pStyle w:val="88284EF448954B378864FBBDD3D56149"/>
          </w:pPr>
          <w:r w:rsidRPr="0070652D">
            <w:rPr>
              <w:rStyle w:val="PlaceholderText"/>
            </w:rPr>
            <w:t>[Comments]</w:t>
          </w:r>
        </w:p>
      </w:docPartBody>
    </w:docPart>
    <w:docPart>
      <w:docPartPr>
        <w:name w:val="AEC7149E77964ACEB3649C8011D7EE6A"/>
        <w:category>
          <w:name w:val="General"/>
          <w:gallery w:val="placeholder"/>
        </w:category>
        <w:types>
          <w:type w:val="bbPlcHdr"/>
        </w:types>
        <w:behaviors>
          <w:behavior w:val="content"/>
        </w:behaviors>
        <w:guid w:val="{491F0261-9FF9-44D3-AC01-58A49094156D}"/>
      </w:docPartPr>
      <w:docPartBody>
        <w:p w:rsidR="00845926" w:rsidRDefault="0072625D" w:rsidP="0072625D">
          <w:pPr>
            <w:pStyle w:val="AEC7149E77964ACEB3649C8011D7EE6A"/>
          </w:pPr>
          <w:r w:rsidRPr="0070652D">
            <w:rPr>
              <w:rStyle w:val="PlaceholderText"/>
            </w:rPr>
            <w:t>[Title]</w:t>
          </w:r>
        </w:p>
      </w:docPartBody>
    </w:docPart>
    <w:docPart>
      <w:docPartPr>
        <w:name w:val="6882CCEE1D2E4312AB6F38F9321F99E0"/>
        <w:category>
          <w:name w:val="General"/>
          <w:gallery w:val="placeholder"/>
        </w:category>
        <w:types>
          <w:type w:val="bbPlcHdr"/>
        </w:types>
        <w:behaviors>
          <w:behavior w:val="content"/>
        </w:behaviors>
        <w:guid w:val="{92B8FD22-693D-4E9A-B5D7-3A782B5FA47E}"/>
      </w:docPartPr>
      <w:docPartBody>
        <w:p w:rsidR="00845926" w:rsidRDefault="0072625D" w:rsidP="0072625D">
          <w:pPr>
            <w:pStyle w:val="6882CCEE1D2E4312AB6F38F9321F99E0"/>
          </w:pPr>
          <w:r w:rsidRPr="0070652D">
            <w:rPr>
              <w:rStyle w:val="PlaceholderText"/>
            </w:rPr>
            <w:t>[Comments]</w:t>
          </w:r>
        </w:p>
      </w:docPartBody>
    </w:docPart>
    <w:docPart>
      <w:docPartPr>
        <w:name w:val="AB3DDD0DC862488A9A4AC02B69C6DDE4"/>
        <w:category>
          <w:name w:val="General"/>
          <w:gallery w:val="placeholder"/>
        </w:category>
        <w:types>
          <w:type w:val="bbPlcHdr"/>
        </w:types>
        <w:behaviors>
          <w:behavior w:val="content"/>
        </w:behaviors>
        <w:guid w:val="{6C8ECB12-3987-4B7A-AAC5-C0206D95FB4D}"/>
      </w:docPartPr>
      <w:docPartBody>
        <w:p w:rsidR="00000000" w:rsidRDefault="00845926" w:rsidP="00845926">
          <w:pPr>
            <w:pStyle w:val="AB3DDD0DC862488A9A4AC02B69C6DDE4"/>
          </w:pPr>
          <w:r w:rsidRPr="0070652D">
            <w:rPr>
              <w:rStyle w:val="PlaceholderText"/>
            </w:rPr>
            <w:t>[Title]</w:t>
          </w:r>
        </w:p>
      </w:docPartBody>
    </w:docPart>
    <w:docPart>
      <w:docPartPr>
        <w:name w:val="83152E7440194A74A3DEBC341ABE7C04"/>
        <w:category>
          <w:name w:val="General"/>
          <w:gallery w:val="placeholder"/>
        </w:category>
        <w:types>
          <w:type w:val="bbPlcHdr"/>
        </w:types>
        <w:behaviors>
          <w:behavior w:val="content"/>
        </w:behaviors>
        <w:guid w:val="{8377A1AB-B01F-4DA5-BAA8-C5CCFE424C02}"/>
      </w:docPartPr>
      <w:docPartBody>
        <w:p w:rsidR="00000000" w:rsidRDefault="00845926" w:rsidP="00845926">
          <w:pPr>
            <w:pStyle w:val="83152E7440194A74A3DEBC341ABE7C04"/>
          </w:pPr>
          <w:r w:rsidRPr="0070652D">
            <w:rPr>
              <w:rStyle w:val="PlaceholderText"/>
            </w:rPr>
            <w:t>[Comments]</w:t>
          </w:r>
        </w:p>
      </w:docPartBody>
    </w:docPart>
    <w:docPart>
      <w:docPartPr>
        <w:name w:val="C275071ECFDB46D3887211988B9A0DFC"/>
        <w:category>
          <w:name w:val="General"/>
          <w:gallery w:val="placeholder"/>
        </w:category>
        <w:types>
          <w:type w:val="bbPlcHdr"/>
        </w:types>
        <w:behaviors>
          <w:behavior w:val="content"/>
        </w:behaviors>
        <w:guid w:val="{3065CC5F-F6A4-4447-868B-657EE2B0F2E8}"/>
      </w:docPartPr>
      <w:docPartBody>
        <w:p w:rsidR="00000000" w:rsidRDefault="00845926" w:rsidP="00845926">
          <w:pPr>
            <w:pStyle w:val="C275071ECFDB46D3887211988B9A0DFC"/>
          </w:pPr>
          <w:r w:rsidRPr="0070652D">
            <w:rPr>
              <w:rStyle w:val="PlaceholderText"/>
            </w:rPr>
            <w:t>[Title]</w:t>
          </w:r>
        </w:p>
      </w:docPartBody>
    </w:docPart>
    <w:docPart>
      <w:docPartPr>
        <w:name w:val="E2AF3DA1F8DB41A3BCF822DA7791AB9F"/>
        <w:category>
          <w:name w:val="General"/>
          <w:gallery w:val="placeholder"/>
        </w:category>
        <w:types>
          <w:type w:val="bbPlcHdr"/>
        </w:types>
        <w:behaviors>
          <w:behavior w:val="content"/>
        </w:behaviors>
        <w:guid w:val="{4D55EBDC-CBA4-4C64-849D-5428FE5AB5C7}"/>
      </w:docPartPr>
      <w:docPartBody>
        <w:p w:rsidR="00000000" w:rsidRDefault="00845926" w:rsidP="00845926">
          <w:pPr>
            <w:pStyle w:val="E2AF3DA1F8DB41A3BCF822DA7791AB9F"/>
          </w:pPr>
          <w:r w:rsidRPr="0070652D">
            <w:rPr>
              <w:rStyle w:val="PlaceholderText"/>
            </w:rPr>
            <w:t>[Comments]</w:t>
          </w:r>
        </w:p>
      </w:docPartBody>
    </w:docPart>
    <w:docPart>
      <w:docPartPr>
        <w:name w:val="DBDD054115C8441F9F293C94D6888BA3"/>
        <w:category>
          <w:name w:val="General"/>
          <w:gallery w:val="placeholder"/>
        </w:category>
        <w:types>
          <w:type w:val="bbPlcHdr"/>
        </w:types>
        <w:behaviors>
          <w:behavior w:val="content"/>
        </w:behaviors>
        <w:guid w:val="{5E0CC616-235D-4241-BFC3-B727CCA7EC61}"/>
      </w:docPartPr>
      <w:docPartBody>
        <w:p w:rsidR="00000000" w:rsidRDefault="00845926" w:rsidP="00845926">
          <w:pPr>
            <w:pStyle w:val="DBDD054115C8441F9F293C94D6888BA3"/>
          </w:pPr>
          <w:r w:rsidRPr="0070652D">
            <w:rPr>
              <w:rStyle w:val="PlaceholderText"/>
            </w:rPr>
            <w:t>[Title]</w:t>
          </w:r>
        </w:p>
      </w:docPartBody>
    </w:docPart>
    <w:docPart>
      <w:docPartPr>
        <w:name w:val="0B9A0A0327DF415D8A66CF6F6C86E5C2"/>
        <w:category>
          <w:name w:val="General"/>
          <w:gallery w:val="placeholder"/>
        </w:category>
        <w:types>
          <w:type w:val="bbPlcHdr"/>
        </w:types>
        <w:behaviors>
          <w:behavior w:val="content"/>
        </w:behaviors>
        <w:guid w:val="{A4A8D8E9-B253-436B-ACA6-7C43D3C2A8A8}"/>
      </w:docPartPr>
      <w:docPartBody>
        <w:p w:rsidR="00000000" w:rsidRDefault="00845926" w:rsidP="00845926">
          <w:pPr>
            <w:pStyle w:val="0B9A0A0327DF415D8A66CF6F6C86E5C2"/>
          </w:pPr>
          <w:r w:rsidRPr="0070652D">
            <w:rPr>
              <w:rStyle w:val="PlaceholderText"/>
            </w:rPr>
            <w:t>[Comments]</w:t>
          </w:r>
        </w:p>
      </w:docPartBody>
    </w:docPart>
    <w:docPart>
      <w:docPartPr>
        <w:name w:val="E508D78AC3DA4A0FB36C538E4BF655BC"/>
        <w:category>
          <w:name w:val="General"/>
          <w:gallery w:val="placeholder"/>
        </w:category>
        <w:types>
          <w:type w:val="bbPlcHdr"/>
        </w:types>
        <w:behaviors>
          <w:behavior w:val="content"/>
        </w:behaviors>
        <w:guid w:val="{7C0D3F69-F8D9-4F07-9E4F-C950E9B25D98}"/>
      </w:docPartPr>
      <w:docPartBody>
        <w:p w:rsidR="00000000" w:rsidRDefault="00845926" w:rsidP="00845926">
          <w:pPr>
            <w:pStyle w:val="E508D78AC3DA4A0FB36C538E4BF655BC"/>
          </w:pPr>
          <w:r w:rsidRPr="0070652D">
            <w:rPr>
              <w:rStyle w:val="PlaceholderText"/>
            </w:rPr>
            <w:t>[Title]</w:t>
          </w:r>
        </w:p>
      </w:docPartBody>
    </w:docPart>
    <w:docPart>
      <w:docPartPr>
        <w:name w:val="500AC9515BCC4E298CBCB335B31C07CF"/>
        <w:category>
          <w:name w:val="General"/>
          <w:gallery w:val="placeholder"/>
        </w:category>
        <w:types>
          <w:type w:val="bbPlcHdr"/>
        </w:types>
        <w:behaviors>
          <w:behavior w:val="content"/>
        </w:behaviors>
        <w:guid w:val="{48F83BC7-7444-4C0D-BCA7-32C787E1E54E}"/>
      </w:docPartPr>
      <w:docPartBody>
        <w:p w:rsidR="00000000" w:rsidRDefault="00845926" w:rsidP="00845926">
          <w:pPr>
            <w:pStyle w:val="500AC9515BCC4E298CBCB335B31C07CF"/>
          </w:pPr>
          <w:r w:rsidRPr="0070652D">
            <w:rPr>
              <w:rStyle w:val="PlaceholderText"/>
            </w:rPr>
            <w:t>[Comments]</w:t>
          </w:r>
        </w:p>
      </w:docPartBody>
    </w:docPart>
    <w:docPart>
      <w:docPartPr>
        <w:name w:val="A164F13692F848C1A1848123326B3B7C"/>
        <w:category>
          <w:name w:val="General"/>
          <w:gallery w:val="placeholder"/>
        </w:category>
        <w:types>
          <w:type w:val="bbPlcHdr"/>
        </w:types>
        <w:behaviors>
          <w:behavior w:val="content"/>
        </w:behaviors>
        <w:guid w:val="{DCCBF7F2-E806-42FE-B5DB-DA5C445620D2}"/>
      </w:docPartPr>
      <w:docPartBody>
        <w:p w:rsidR="00000000" w:rsidRDefault="00845926" w:rsidP="00845926">
          <w:pPr>
            <w:pStyle w:val="A164F13692F848C1A1848123326B3B7C"/>
          </w:pPr>
          <w:r w:rsidRPr="0070652D">
            <w:rPr>
              <w:rStyle w:val="PlaceholderText"/>
            </w:rPr>
            <w:t>[Title]</w:t>
          </w:r>
        </w:p>
      </w:docPartBody>
    </w:docPart>
    <w:docPart>
      <w:docPartPr>
        <w:name w:val="821EC6BA45554A66B593CBAB17E48A3F"/>
        <w:category>
          <w:name w:val="General"/>
          <w:gallery w:val="placeholder"/>
        </w:category>
        <w:types>
          <w:type w:val="bbPlcHdr"/>
        </w:types>
        <w:behaviors>
          <w:behavior w:val="content"/>
        </w:behaviors>
        <w:guid w:val="{062263D1-D9B2-4688-AC6A-3B4CADB7C05E}"/>
      </w:docPartPr>
      <w:docPartBody>
        <w:p w:rsidR="00000000" w:rsidRDefault="00845926" w:rsidP="00845926">
          <w:pPr>
            <w:pStyle w:val="821EC6BA45554A66B593CBAB17E48A3F"/>
          </w:pPr>
          <w:r w:rsidRPr="0070652D">
            <w:rPr>
              <w:rStyle w:val="PlaceholderText"/>
            </w:rPr>
            <w:t>[Comments]</w:t>
          </w:r>
        </w:p>
      </w:docPartBody>
    </w:docPart>
    <w:docPart>
      <w:docPartPr>
        <w:name w:val="F27AA3685ACC4162B642461C7BC46F9E"/>
        <w:category>
          <w:name w:val="General"/>
          <w:gallery w:val="placeholder"/>
        </w:category>
        <w:types>
          <w:type w:val="bbPlcHdr"/>
        </w:types>
        <w:behaviors>
          <w:behavior w:val="content"/>
        </w:behaviors>
        <w:guid w:val="{60307F20-DFEA-4619-B304-A1DCB731997B}"/>
      </w:docPartPr>
      <w:docPartBody>
        <w:p w:rsidR="00000000" w:rsidRDefault="00845926" w:rsidP="00845926">
          <w:pPr>
            <w:pStyle w:val="F27AA3685ACC4162B642461C7BC46F9E"/>
          </w:pPr>
          <w:r w:rsidRPr="0070652D">
            <w:rPr>
              <w:rStyle w:val="PlaceholderText"/>
            </w:rPr>
            <w:t>[Title]</w:t>
          </w:r>
        </w:p>
      </w:docPartBody>
    </w:docPart>
    <w:docPart>
      <w:docPartPr>
        <w:name w:val="A2EAB4751B274FCAAE560BB8097BC97A"/>
        <w:category>
          <w:name w:val="General"/>
          <w:gallery w:val="placeholder"/>
        </w:category>
        <w:types>
          <w:type w:val="bbPlcHdr"/>
        </w:types>
        <w:behaviors>
          <w:behavior w:val="content"/>
        </w:behaviors>
        <w:guid w:val="{449CECCE-3661-48A0-9654-04382B9F8B7F}"/>
      </w:docPartPr>
      <w:docPartBody>
        <w:p w:rsidR="00000000" w:rsidRDefault="00845926" w:rsidP="00845926">
          <w:pPr>
            <w:pStyle w:val="A2EAB4751B274FCAAE560BB8097BC97A"/>
          </w:pPr>
          <w:r w:rsidRPr="0070652D">
            <w:rPr>
              <w:rStyle w:val="PlaceholderText"/>
            </w:rPr>
            <w:t>[Comments]</w:t>
          </w:r>
        </w:p>
      </w:docPartBody>
    </w:docPart>
    <w:docPart>
      <w:docPartPr>
        <w:name w:val="A1FE785BEB084803A310A4317AB4EC41"/>
        <w:category>
          <w:name w:val="General"/>
          <w:gallery w:val="placeholder"/>
        </w:category>
        <w:types>
          <w:type w:val="bbPlcHdr"/>
        </w:types>
        <w:behaviors>
          <w:behavior w:val="content"/>
        </w:behaviors>
        <w:guid w:val="{F54E44F4-9812-473D-A868-0D89A20340EC}"/>
      </w:docPartPr>
      <w:docPartBody>
        <w:p w:rsidR="00000000" w:rsidRDefault="00845926" w:rsidP="00845926">
          <w:pPr>
            <w:pStyle w:val="A1FE785BEB084803A310A4317AB4EC41"/>
          </w:pPr>
          <w:r w:rsidRPr="0070652D">
            <w:rPr>
              <w:rStyle w:val="PlaceholderText"/>
            </w:rPr>
            <w:t>[Title]</w:t>
          </w:r>
        </w:p>
      </w:docPartBody>
    </w:docPart>
    <w:docPart>
      <w:docPartPr>
        <w:name w:val="5567C446A00B430E8B42367C6295F1CA"/>
        <w:category>
          <w:name w:val="General"/>
          <w:gallery w:val="placeholder"/>
        </w:category>
        <w:types>
          <w:type w:val="bbPlcHdr"/>
        </w:types>
        <w:behaviors>
          <w:behavior w:val="content"/>
        </w:behaviors>
        <w:guid w:val="{6278E99A-EE18-4F84-9B7A-E0F3EA759F10}"/>
      </w:docPartPr>
      <w:docPartBody>
        <w:p w:rsidR="00000000" w:rsidRDefault="00845926" w:rsidP="00845926">
          <w:pPr>
            <w:pStyle w:val="5567C446A00B430E8B42367C6295F1CA"/>
          </w:pPr>
          <w:r w:rsidRPr="0070652D">
            <w:rPr>
              <w:rStyle w:val="PlaceholderText"/>
            </w:rPr>
            <w:t>[Comments]</w:t>
          </w:r>
        </w:p>
      </w:docPartBody>
    </w:docPart>
    <w:docPart>
      <w:docPartPr>
        <w:name w:val="C9747FC9853940BF853FD200C78095F1"/>
        <w:category>
          <w:name w:val="General"/>
          <w:gallery w:val="placeholder"/>
        </w:category>
        <w:types>
          <w:type w:val="bbPlcHdr"/>
        </w:types>
        <w:behaviors>
          <w:behavior w:val="content"/>
        </w:behaviors>
        <w:guid w:val="{F9EC1924-3CBA-426D-894D-5808407057E3}"/>
      </w:docPartPr>
      <w:docPartBody>
        <w:p w:rsidR="00000000" w:rsidRDefault="00845926" w:rsidP="00845926">
          <w:pPr>
            <w:pStyle w:val="C9747FC9853940BF853FD200C78095F1"/>
          </w:pPr>
          <w:r w:rsidRPr="0070652D">
            <w:rPr>
              <w:rStyle w:val="PlaceholderText"/>
            </w:rPr>
            <w:t>[Title]</w:t>
          </w:r>
        </w:p>
      </w:docPartBody>
    </w:docPart>
    <w:docPart>
      <w:docPartPr>
        <w:name w:val="B23846763DDD4D7496059982EE673E7E"/>
        <w:category>
          <w:name w:val="General"/>
          <w:gallery w:val="placeholder"/>
        </w:category>
        <w:types>
          <w:type w:val="bbPlcHdr"/>
        </w:types>
        <w:behaviors>
          <w:behavior w:val="content"/>
        </w:behaviors>
        <w:guid w:val="{38AC5F62-7719-4489-865B-A4AD95E3CBC2}"/>
      </w:docPartPr>
      <w:docPartBody>
        <w:p w:rsidR="00000000" w:rsidRDefault="00845926" w:rsidP="00845926">
          <w:pPr>
            <w:pStyle w:val="B23846763DDD4D7496059982EE673E7E"/>
          </w:pPr>
          <w:r w:rsidRPr="0070652D">
            <w:rPr>
              <w:rStyle w:val="PlaceholderText"/>
            </w:rPr>
            <w:t>[Comments]</w:t>
          </w:r>
        </w:p>
      </w:docPartBody>
    </w:docPart>
    <w:docPart>
      <w:docPartPr>
        <w:name w:val="CD9D03E545254B1CA6B44B43CC5CFDB1"/>
        <w:category>
          <w:name w:val="General"/>
          <w:gallery w:val="placeholder"/>
        </w:category>
        <w:types>
          <w:type w:val="bbPlcHdr"/>
        </w:types>
        <w:behaviors>
          <w:behavior w:val="content"/>
        </w:behaviors>
        <w:guid w:val="{3B738580-9FC2-4DA1-9917-F461CD45D993}"/>
      </w:docPartPr>
      <w:docPartBody>
        <w:p w:rsidR="00000000" w:rsidRDefault="00845926" w:rsidP="00845926">
          <w:pPr>
            <w:pStyle w:val="CD9D03E545254B1CA6B44B43CC5CFDB1"/>
          </w:pPr>
          <w:r w:rsidRPr="0070652D">
            <w:rPr>
              <w:rStyle w:val="PlaceholderText"/>
            </w:rPr>
            <w:t>[Title]</w:t>
          </w:r>
        </w:p>
      </w:docPartBody>
    </w:docPart>
    <w:docPart>
      <w:docPartPr>
        <w:name w:val="8D7DA8B24AB747FCAF25EF306CA81120"/>
        <w:category>
          <w:name w:val="General"/>
          <w:gallery w:val="placeholder"/>
        </w:category>
        <w:types>
          <w:type w:val="bbPlcHdr"/>
        </w:types>
        <w:behaviors>
          <w:behavior w:val="content"/>
        </w:behaviors>
        <w:guid w:val="{2F175ABB-92BB-422D-8FAF-753E76CFC998}"/>
      </w:docPartPr>
      <w:docPartBody>
        <w:p w:rsidR="00000000" w:rsidRDefault="00845926" w:rsidP="00845926">
          <w:pPr>
            <w:pStyle w:val="8D7DA8B24AB747FCAF25EF306CA81120"/>
          </w:pPr>
          <w:r w:rsidRPr="0070652D">
            <w:rPr>
              <w:rStyle w:val="PlaceholderText"/>
            </w:rPr>
            <w:t>[Comments]</w:t>
          </w:r>
        </w:p>
      </w:docPartBody>
    </w:docPart>
    <w:docPart>
      <w:docPartPr>
        <w:name w:val="1307E282BD7747DABA39B9EC14ACA33D"/>
        <w:category>
          <w:name w:val="General"/>
          <w:gallery w:val="placeholder"/>
        </w:category>
        <w:types>
          <w:type w:val="bbPlcHdr"/>
        </w:types>
        <w:behaviors>
          <w:behavior w:val="content"/>
        </w:behaviors>
        <w:guid w:val="{4EFFE7C7-61C7-4D98-866F-F39C3AEFB015}"/>
      </w:docPartPr>
      <w:docPartBody>
        <w:p w:rsidR="00000000" w:rsidRDefault="00845926" w:rsidP="00845926">
          <w:pPr>
            <w:pStyle w:val="1307E282BD7747DABA39B9EC14ACA33D"/>
          </w:pPr>
          <w:r w:rsidRPr="0070652D">
            <w:rPr>
              <w:rStyle w:val="PlaceholderText"/>
            </w:rPr>
            <w:t>[Title]</w:t>
          </w:r>
        </w:p>
      </w:docPartBody>
    </w:docPart>
    <w:docPart>
      <w:docPartPr>
        <w:name w:val="2CEB7CF71C7C45B9A4CE4B295F3B1447"/>
        <w:category>
          <w:name w:val="General"/>
          <w:gallery w:val="placeholder"/>
        </w:category>
        <w:types>
          <w:type w:val="bbPlcHdr"/>
        </w:types>
        <w:behaviors>
          <w:behavior w:val="content"/>
        </w:behaviors>
        <w:guid w:val="{2386DF5A-11B9-4625-94E2-23EBD7DC1D6F}"/>
      </w:docPartPr>
      <w:docPartBody>
        <w:p w:rsidR="00000000" w:rsidRDefault="00845926" w:rsidP="00845926">
          <w:pPr>
            <w:pStyle w:val="2CEB7CF71C7C45B9A4CE4B295F3B1447"/>
          </w:pPr>
          <w:r w:rsidRPr="0070652D">
            <w:rPr>
              <w:rStyle w:val="PlaceholderText"/>
            </w:rPr>
            <w:t>[Comments]</w:t>
          </w:r>
        </w:p>
      </w:docPartBody>
    </w:docPart>
    <w:docPart>
      <w:docPartPr>
        <w:name w:val="89CF2F29A4C941A49B21D7CB0A86547A"/>
        <w:category>
          <w:name w:val="General"/>
          <w:gallery w:val="placeholder"/>
        </w:category>
        <w:types>
          <w:type w:val="bbPlcHdr"/>
        </w:types>
        <w:behaviors>
          <w:behavior w:val="content"/>
        </w:behaviors>
        <w:guid w:val="{475C7727-9FAB-4D45-B752-B6C629C49D90}"/>
      </w:docPartPr>
      <w:docPartBody>
        <w:p w:rsidR="00000000" w:rsidRDefault="00845926" w:rsidP="00845926">
          <w:pPr>
            <w:pStyle w:val="89CF2F29A4C941A49B21D7CB0A86547A"/>
          </w:pPr>
          <w:r w:rsidRPr="0070652D">
            <w:rPr>
              <w:rStyle w:val="PlaceholderText"/>
            </w:rPr>
            <w:t>[Title]</w:t>
          </w:r>
        </w:p>
      </w:docPartBody>
    </w:docPart>
    <w:docPart>
      <w:docPartPr>
        <w:name w:val="5D15E509C11B41C8A81EA7DD2FF9320D"/>
        <w:category>
          <w:name w:val="General"/>
          <w:gallery w:val="placeholder"/>
        </w:category>
        <w:types>
          <w:type w:val="bbPlcHdr"/>
        </w:types>
        <w:behaviors>
          <w:behavior w:val="content"/>
        </w:behaviors>
        <w:guid w:val="{A04C1B35-B379-4DDB-A256-2E4639A378F0}"/>
      </w:docPartPr>
      <w:docPartBody>
        <w:p w:rsidR="00000000" w:rsidRDefault="00845926" w:rsidP="00845926">
          <w:pPr>
            <w:pStyle w:val="5D15E509C11B41C8A81EA7DD2FF9320D"/>
          </w:pPr>
          <w:r w:rsidRPr="0070652D">
            <w:rPr>
              <w:rStyle w:val="PlaceholderText"/>
            </w:rPr>
            <w:t>[Comments]</w:t>
          </w:r>
        </w:p>
      </w:docPartBody>
    </w:docPart>
    <w:docPart>
      <w:docPartPr>
        <w:name w:val="1A90D0031249412EBF5D292042505551"/>
        <w:category>
          <w:name w:val="General"/>
          <w:gallery w:val="placeholder"/>
        </w:category>
        <w:types>
          <w:type w:val="bbPlcHdr"/>
        </w:types>
        <w:behaviors>
          <w:behavior w:val="content"/>
        </w:behaviors>
        <w:guid w:val="{59D9F837-3884-451D-8F93-94DD4A3A22BF}"/>
      </w:docPartPr>
      <w:docPartBody>
        <w:p w:rsidR="00000000" w:rsidRDefault="00845926" w:rsidP="00845926">
          <w:pPr>
            <w:pStyle w:val="1A90D0031249412EBF5D292042505551"/>
          </w:pPr>
          <w:r w:rsidRPr="0070652D">
            <w:rPr>
              <w:rStyle w:val="PlaceholderText"/>
            </w:rPr>
            <w:t>[Title]</w:t>
          </w:r>
        </w:p>
      </w:docPartBody>
    </w:docPart>
    <w:docPart>
      <w:docPartPr>
        <w:name w:val="E57F176C410E419CA6628FE5C8B87BDC"/>
        <w:category>
          <w:name w:val="General"/>
          <w:gallery w:val="placeholder"/>
        </w:category>
        <w:types>
          <w:type w:val="bbPlcHdr"/>
        </w:types>
        <w:behaviors>
          <w:behavior w:val="content"/>
        </w:behaviors>
        <w:guid w:val="{3E6C90DF-9FAB-4DFE-BD64-9B289CE3C5E9}"/>
      </w:docPartPr>
      <w:docPartBody>
        <w:p w:rsidR="00000000" w:rsidRDefault="00845926" w:rsidP="00845926">
          <w:pPr>
            <w:pStyle w:val="E57F176C410E419CA6628FE5C8B87BDC"/>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51FBF"/>
    <w:rsid w:val="001A0139"/>
    <w:rsid w:val="00272637"/>
    <w:rsid w:val="0028322A"/>
    <w:rsid w:val="003B480F"/>
    <w:rsid w:val="00454D97"/>
    <w:rsid w:val="00481F5D"/>
    <w:rsid w:val="004E211E"/>
    <w:rsid w:val="006052A1"/>
    <w:rsid w:val="00690277"/>
    <w:rsid w:val="0072625D"/>
    <w:rsid w:val="00845926"/>
    <w:rsid w:val="008561A6"/>
    <w:rsid w:val="00862B13"/>
    <w:rsid w:val="008E3059"/>
    <w:rsid w:val="009203B1"/>
    <w:rsid w:val="00965608"/>
    <w:rsid w:val="00A43775"/>
    <w:rsid w:val="00B3759C"/>
    <w:rsid w:val="00BF3B15"/>
    <w:rsid w:val="00C21573"/>
    <w:rsid w:val="00C81BE1"/>
    <w:rsid w:val="00CD3A86"/>
    <w:rsid w:val="00DD7A7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5926"/>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30225223C65D478CBFA371AC9FE5AF59">
    <w:name w:val="30225223C65D478CBFA371AC9FE5AF59"/>
    <w:rsid w:val="00151FBF"/>
  </w:style>
  <w:style w:type="paragraph" w:customStyle="1" w:styleId="5B6182F3F0CE4D7FA7D3A56928B10F97">
    <w:name w:val="5B6182F3F0CE4D7FA7D3A56928B10F97"/>
    <w:rsid w:val="00151FBF"/>
  </w:style>
  <w:style w:type="paragraph" w:customStyle="1" w:styleId="3E55DA6622CC416BAD950926FF3E6C5A">
    <w:name w:val="3E55DA6622CC416BAD950926FF3E6C5A"/>
    <w:rsid w:val="00151FBF"/>
  </w:style>
  <w:style w:type="paragraph" w:customStyle="1" w:styleId="4AFEFB5E970A41EDA84AD616AE6A2048">
    <w:name w:val="4AFEFB5E970A41EDA84AD616AE6A2048"/>
    <w:rsid w:val="00151FBF"/>
  </w:style>
  <w:style w:type="paragraph" w:customStyle="1" w:styleId="37E913D4E9E34CE9BDDB6E005B9DF3B5">
    <w:name w:val="37E913D4E9E34CE9BDDB6E005B9DF3B5"/>
    <w:rsid w:val="00151FBF"/>
  </w:style>
  <w:style w:type="paragraph" w:customStyle="1" w:styleId="49F543F9D41E4F6FBC03B48C5182C7C6">
    <w:name w:val="49F543F9D41E4F6FBC03B48C5182C7C6"/>
    <w:rsid w:val="00151FBF"/>
  </w:style>
  <w:style w:type="paragraph" w:customStyle="1" w:styleId="9C6599B9242E43E3AB44EEF19FDC7C42">
    <w:name w:val="9C6599B9242E43E3AB44EEF19FDC7C42"/>
    <w:rsid w:val="00151FBF"/>
  </w:style>
  <w:style w:type="paragraph" w:customStyle="1" w:styleId="C9ED4E2E99D244ECBB539F982AD0F9E3">
    <w:name w:val="C9ED4E2E99D244ECBB539F982AD0F9E3"/>
    <w:rsid w:val="00151FBF"/>
  </w:style>
  <w:style w:type="paragraph" w:customStyle="1" w:styleId="908BDFAE999D4EF6BF585114E271369F">
    <w:name w:val="908BDFAE999D4EF6BF585114E271369F"/>
    <w:rsid w:val="00BF3B15"/>
  </w:style>
  <w:style w:type="paragraph" w:customStyle="1" w:styleId="E49E4005B64A442A8A92D29B092B290F">
    <w:name w:val="E49E4005B64A442A8A92D29B092B290F"/>
    <w:rsid w:val="00BF3B15"/>
  </w:style>
  <w:style w:type="paragraph" w:customStyle="1" w:styleId="AEC7149E77964ACEB3649C8011D7EE6A">
    <w:name w:val="AEC7149E77964ACEB3649C8011D7EE6A"/>
    <w:rsid w:val="0072625D"/>
  </w:style>
  <w:style w:type="paragraph" w:customStyle="1" w:styleId="6882CCEE1D2E4312AB6F38F9321F99E0">
    <w:name w:val="6882CCEE1D2E4312AB6F38F9321F99E0"/>
    <w:rsid w:val="0072625D"/>
  </w:style>
  <w:style w:type="paragraph" w:customStyle="1" w:styleId="D6BB3B98FAA94F66BAAD398CDB1FE2E2">
    <w:name w:val="D6BB3B98FAA94F66BAAD398CDB1FE2E2"/>
    <w:rsid w:val="0072625D"/>
  </w:style>
  <w:style w:type="paragraph" w:customStyle="1" w:styleId="F9110C727C684922934F3E9AB4FCE8BE">
    <w:name w:val="F9110C727C684922934F3E9AB4FCE8BE"/>
    <w:rsid w:val="0072625D"/>
  </w:style>
  <w:style w:type="paragraph" w:customStyle="1" w:styleId="75F11AF1F06246F399A27804D61412F0">
    <w:name w:val="75F11AF1F06246F399A27804D61412F0"/>
    <w:rsid w:val="0072625D"/>
  </w:style>
  <w:style w:type="paragraph" w:customStyle="1" w:styleId="BC446424C6A34E00B5BD8193325E45B0">
    <w:name w:val="BC446424C6A34E00B5BD8193325E45B0"/>
    <w:rsid w:val="0072625D"/>
  </w:style>
  <w:style w:type="paragraph" w:customStyle="1" w:styleId="CF09CCFAFF5346C79950424DCF95F39F">
    <w:name w:val="CF09CCFAFF5346C79950424DCF95F39F"/>
    <w:rsid w:val="0072625D"/>
  </w:style>
  <w:style w:type="paragraph" w:customStyle="1" w:styleId="579D6CAF89C34244921B18932625BA7C">
    <w:name w:val="579D6CAF89C34244921B18932625BA7C"/>
    <w:rsid w:val="0072625D"/>
  </w:style>
  <w:style w:type="paragraph" w:customStyle="1" w:styleId="B7443C44FEFD4CDFA9EF1571E1949CE2">
    <w:name w:val="B7443C44FEFD4CDFA9EF1571E1949CE2"/>
    <w:rsid w:val="00845926"/>
  </w:style>
  <w:style w:type="paragraph" w:customStyle="1" w:styleId="4C5407EB509842EA9F297EC346E4A993">
    <w:name w:val="4C5407EB509842EA9F297EC346E4A993"/>
    <w:rsid w:val="00845926"/>
  </w:style>
  <w:style w:type="paragraph" w:customStyle="1" w:styleId="BF520EE8F4E34C1CBE4CCCCE8F7945A3">
    <w:name w:val="BF520EE8F4E34C1CBE4CCCCE8F7945A3"/>
    <w:rsid w:val="00845926"/>
  </w:style>
  <w:style w:type="paragraph" w:customStyle="1" w:styleId="EC836E00B31D467AAECBF3668926A91A">
    <w:name w:val="EC836E00B31D467AAECBF3668926A91A"/>
    <w:rsid w:val="00845926"/>
  </w:style>
  <w:style w:type="paragraph" w:customStyle="1" w:styleId="0CADA588DC9D48C486544A76AFC83D5A">
    <w:name w:val="0CADA588DC9D48C486544A76AFC83D5A"/>
    <w:rsid w:val="00845926"/>
  </w:style>
  <w:style w:type="paragraph" w:customStyle="1" w:styleId="0CA6DE2AFA2045A480CD7CFAD66D1D13">
    <w:name w:val="0CA6DE2AFA2045A480CD7CFAD66D1D13"/>
    <w:rsid w:val="00845926"/>
  </w:style>
  <w:style w:type="paragraph" w:customStyle="1" w:styleId="AB3DDD0DC862488A9A4AC02B69C6DDE4">
    <w:name w:val="AB3DDD0DC862488A9A4AC02B69C6DDE4"/>
    <w:rsid w:val="00845926"/>
  </w:style>
  <w:style w:type="paragraph" w:customStyle="1" w:styleId="83152E7440194A74A3DEBC341ABE7C04">
    <w:name w:val="83152E7440194A74A3DEBC341ABE7C04"/>
    <w:rsid w:val="00845926"/>
  </w:style>
  <w:style w:type="paragraph" w:customStyle="1" w:styleId="C275071ECFDB46D3887211988B9A0DFC">
    <w:name w:val="C275071ECFDB46D3887211988B9A0DFC"/>
    <w:rsid w:val="00845926"/>
  </w:style>
  <w:style w:type="paragraph" w:customStyle="1" w:styleId="E2AF3DA1F8DB41A3BCF822DA7791AB9F">
    <w:name w:val="E2AF3DA1F8DB41A3BCF822DA7791AB9F"/>
    <w:rsid w:val="00845926"/>
  </w:style>
  <w:style w:type="paragraph" w:customStyle="1" w:styleId="DBDD054115C8441F9F293C94D6888BA3">
    <w:name w:val="DBDD054115C8441F9F293C94D6888BA3"/>
    <w:rsid w:val="00845926"/>
  </w:style>
  <w:style w:type="paragraph" w:customStyle="1" w:styleId="0B9A0A0327DF415D8A66CF6F6C86E5C2">
    <w:name w:val="0B9A0A0327DF415D8A66CF6F6C86E5C2"/>
    <w:rsid w:val="00845926"/>
  </w:style>
  <w:style w:type="paragraph" w:customStyle="1" w:styleId="E508D78AC3DA4A0FB36C538E4BF655BC">
    <w:name w:val="E508D78AC3DA4A0FB36C538E4BF655BC"/>
    <w:rsid w:val="00845926"/>
  </w:style>
  <w:style w:type="paragraph" w:customStyle="1" w:styleId="500AC9515BCC4E298CBCB335B31C07CF">
    <w:name w:val="500AC9515BCC4E298CBCB335B31C07CF"/>
    <w:rsid w:val="00845926"/>
  </w:style>
  <w:style w:type="paragraph" w:customStyle="1" w:styleId="A164F13692F848C1A1848123326B3B7C">
    <w:name w:val="A164F13692F848C1A1848123326B3B7C"/>
    <w:rsid w:val="00845926"/>
  </w:style>
  <w:style w:type="paragraph" w:customStyle="1" w:styleId="821EC6BA45554A66B593CBAB17E48A3F">
    <w:name w:val="821EC6BA45554A66B593CBAB17E48A3F"/>
    <w:rsid w:val="00845926"/>
  </w:style>
  <w:style w:type="paragraph" w:customStyle="1" w:styleId="F27AA3685ACC4162B642461C7BC46F9E">
    <w:name w:val="F27AA3685ACC4162B642461C7BC46F9E"/>
    <w:rsid w:val="00845926"/>
  </w:style>
  <w:style w:type="paragraph" w:customStyle="1" w:styleId="A2EAB4751B274FCAAE560BB8097BC97A">
    <w:name w:val="A2EAB4751B274FCAAE560BB8097BC97A"/>
    <w:rsid w:val="00845926"/>
  </w:style>
  <w:style w:type="paragraph" w:customStyle="1" w:styleId="A1FE785BEB084803A310A4317AB4EC41">
    <w:name w:val="A1FE785BEB084803A310A4317AB4EC41"/>
    <w:rsid w:val="00845926"/>
  </w:style>
  <w:style w:type="paragraph" w:customStyle="1" w:styleId="5567C446A00B430E8B42367C6295F1CA">
    <w:name w:val="5567C446A00B430E8B42367C6295F1CA"/>
    <w:rsid w:val="00845926"/>
  </w:style>
  <w:style w:type="paragraph" w:customStyle="1" w:styleId="C9747FC9853940BF853FD200C78095F1">
    <w:name w:val="C9747FC9853940BF853FD200C78095F1"/>
    <w:rsid w:val="00845926"/>
  </w:style>
  <w:style w:type="paragraph" w:customStyle="1" w:styleId="B23846763DDD4D7496059982EE673E7E">
    <w:name w:val="B23846763DDD4D7496059982EE673E7E"/>
    <w:rsid w:val="00845926"/>
  </w:style>
  <w:style w:type="paragraph" w:customStyle="1" w:styleId="CD9D03E545254B1CA6B44B43CC5CFDB1">
    <w:name w:val="CD9D03E545254B1CA6B44B43CC5CFDB1"/>
    <w:rsid w:val="00845926"/>
  </w:style>
  <w:style w:type="paragraph" w:customStyle="1" w:styleId="8D7DA8B24AB747FCAF25EF306CA81120">
    <w:name w:val="8D7DA8B24AB747FCAF25EF306CA81120"/>
    <w:rsid w:val="00845926"/>
  </w:style>
  <w:style w:type="paragraph" w:customStyle="1" w:styleId="1307E282BD7747DABA39B9EC14ACA33D">
    <w:name w:val="1307E282BD7747DABA39B9EC14ACA33D"/>
    <w:rsid w:val="00845926"/>
  </w:style>
  <w:style w:type="paragraph" w:customStyle="1" w:styleId="2CEB7CF71C7C45B9A4CE4B295F3B1447">
    <w:name w:val="2CEB7CF71C7C45B9A4CE4B295F3B1447"/>
    <w:rsid w:val="00845926"/>
  </w:style>
  <w:style w:type="paragraph" w:customStyle="1" w:styleId="89CF2F29A4C941A49B21D7CB0A86547A">
    <w:name w:val="89CF2F29A4C941A49B21D7CB0A86547A"/>
    <w:rsid w:val="00845926"/>
  </w:style>
  <w:style w:type="paragraph" w:customStyle="1" w:styleId="5D15E509C11B41C8A81EA7DD2FF9320D">
    <w:name w:val="5D15E509C11B41C8A81EA7DD2FF9320D"/>
    <w:rsid w:val="00845926"/>
  </w:style>
  <w:style w:type="paragraph" w:customStyle="1" w:styleId="1A90D0031249412EBF5D292042505551">
    <w:name w:val="1A90D0031249412EBF5D292042505551"/>
    <w:rsid w:val="00845926"/>
  </w:style>
  <w:style w:type="paragraph" w:customStyle="1" w:styleId="E57F176C410E419CA6628FE5C8B87BDC">
    <w:name w:val="E57F176C410E419CA6628FE5C8B87BDC"/>
    <w:rsid w:val="008459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142D72EB-ED63-4ABD-BC7B-392951E5523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11</Pages>
  <Words>3278</Words>
  <Characters>17602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doc.: IEEE 802.11-20/287r1</vt:lpstr>
    </vt:vector>
  </TitlesOfParts>
  <Company>Intel Corporation</Company>
  <LinksUpToDate>false</LinksUpToDate>
  <CharactersWithSpaces>20839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802.11-20/287r1</dc:title>
  <dc:subject>Submission</dc:subject>
  <dc:creator>minyoung.park@intel.com</dc:creator>
  <cp:keywords>CTPClassification=CTP_NT</cp:keywords>
  <dc:description>[https://mentor.ieee.org/802.11/dcn/21/11-21-0287
-01-00be-cc34-cr-emlsr-part2.docx]</dc:description>
  <cp:lastModifiedBy>Park, Minyoung</cp:lastModifiedBy>
  <cp:revision>33</cp:revision>
  <cp:lastPrinted>2010-05-04T02:47:00Z</cp:lastPrinted>
  <dcterms:created xsi:type="dcterms:W3CDTF">2021-07-14T17:43:00Z</dcterms:created>
  <dcterms:modified xsi:type="dcterms:W3CDTF">2021-07-19T09:22:00Z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