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E13124" w14:paraId="3CBA909A" w14:textId="77777777" w:rsidTr="001968A8">
        <w:trPr>
          <w:trHeight w:val="485"/>
          <w:jc w:val="center"/>
        </w:trPr>
        <w:tc>
          <w:tcPr>
            <w:tcW w:w="9576" w:type="dxa"/>
            <w:gridSpan w:val="5"/>
            <w:vAlign w:val="center"/>
          </w:tcPr>
          <w:p w14:paraId="60D73FE1" w14:textId="71EAE824" w:rsidR="00B6527E" w:rsidRPr="00E13124" w:rsidRDefault="00766EC7" w:rsidP="003E4ABA">
            <w:pPr>
              <w:pStyle w:val="T2"/>
              <w:rPr>
                <w:sz w:val="20"/>
              </w:rPr>
            </w:pPr>
            <w:r w:rsidRPr="00766EC7">
              <w:rPr>
                <w:sz w:val="20"/>
              </w:rPr>
              <w:t>Resolutions for CC34 CIDs for MLO TID to link mapping subclause</w:t>
            </w:r>
          </w:p>
        </w:tc>
      </w:tr>
      <w:tr w:rsidR="00B6527E" w:rsidRPr="00E13124" w14:paraId="25960C30" w14:textId="77777777" w:rsidTr="001968A8">
        <w:trPr>
          <w:trHeight w:val="359"/>
          <w:jc w:val="center"/>
        </w:trPr>
        <w:tc>
          <w:tcPr>
            <w:tcW w:w="9576" w:type="dxa"/>
            <w:gridSpan w:val="5"/>
            <w:vAlign w:val="center"/>
          </w:tcPr>
          <w:p w14:paraId="5C4A3311" w14:textId="26E9C05C" w:rsidR="00B6527E" w:rsidRPr="00E13124" w:rsidRDefault="00B6527E" w:rsidP="00911648">
            <w:pPr>
              <w:pStyle w:val="T2"/>
              <w:ind w:left="0"/>
              <w:rPr>
                <w:sz w:val="14"/>
              </w:rPr>
            </w:pPr>
            <w:r w:rsidRPr="00E13124">
              <w:rPr>
                <w:sz w:val="14"/>
              </w:rPr>
              <w:t>Date:</w:t>
            </w:r>
            <w:r w:rsidR="00215CE5" w:rsidRPr="00E13124">
              <w:rPr>
                <w:b w:val="0"/>
                <w:sz w:val="14"/>
              </w:rPr>
              <w:t xml:space="preserve">  </w:t>
            </w:r>
            <w:r w:rsidR="004D4B08" w:rsidRPr="00E13124">
              <w:rPr>
                <w:b w:val="0"/>
                <w:sz w:val="14"/>
              </w:rPr>
              <w:t>20</w:t>
            </w:r>
            <w:r w:rsidR="004D4B08">
              <w:rPr>
                <w:b w:val="0"/>
                <w:sz w:val="14"/>
              </w:rPr>
              <w:t>21</w:t>
            </w:r>
            <w:r w:rsidR="00BB08D8" w:rsidRPr="00E13124">
              <w:rPr>
                <w:b w:val="0"/>
                <w:sz w:val="14"/>
              </w:rPr>
              <w:t>-</w:t>
            </w:r>
            <w:r w:rsidR="004D4B08">
              <w:rPr>
                <w:b w:val="0"/>
                <w:sz w:val="14"/>
              </w:rPr>
              <w:t>02</w:t>
            </w:r>
            <w:r w:rsidRPr="00E13124">
              <w:rPr>
                <w:b w:val="0"/>
                <w:sz w:val="14"/>
              </w:rPr>
              <w:t>-</w:t>
            </w:r>
            <w:r w:rsidR="004D4B08">
              <w:rPr>
                <w:b w:val="0"/>
                <w:sz w:val="14"/>
              </w:rPr>
              <w:t>08</w:t>
            </w:r>
          </w:p>
        </w:tc>
      </w:tr>
      <w:tr w:rsidR="00B6527E" w:rsidRPr="00E13124" w14:paraId="24EFAB88" w14:textId="77777777" w:rsidTr="001968A8">
        <w:trPr>
          <w:cantSplit/>
          <w:jc w:val="center"/>
        </w:trPr>
        <w:tc>
          <w:tcPr>
            <w:tcW w:w="9576" w:type="dxa"/>
            <w:gridSpan w:val="5"/>
            <w:vAlign w:val="center"/>
          </w:tcPr>
          <w:p w14:paraId="085E4E54" w14:textId="77777777" w:rsidR="00B6527E" w:rsidRPr="00E13124" w:rsidRDefault="00B6527E" w:rsidP="007E52CB">
            <w:pPr>
              <w:pStyle w:val="T2"/>
              <w:spacing w:after="0"/>
              <w:ind w:left="0" w:right="0"/>
              <w:jc w:val="left"/>
              <w:rPr>
                <w:sz w:val="14"/>
              </w:rPr>
            </w:pPr>
            <w:r w:rsidRPr="00E13124">
              <w:rPr>
                <w:sz w:val="14"/>
              </w:rPr>
              <w:t>Author(s):</w:t>
            </w:r>
          </w:p>
        </w:tc>
      </w:tr>
      <w:tr w:rsidR="00B6527E" w:rsidRPr="00E13124" w14:paraId="0AA99FD7" w14:textId="77777777" w:rsidTr="001968A8">
        <w:trPr>
          <w:jc w:val="center"/>
        </w:trPr>
        <w:tc>
          <w:tcPr>
            <w:tcW w:w="1615" w:type="dxa"/>
            <w:vAlign w:val="center"/>
          </w:tcPr>
          <w:p w14:paraId="19945108" w14:textId="77777777" w:rsidR="00B6527E" w:rsidRPr="00E13124" w:rsidRDefault="00B6527E" w:rsidP="007E52CB">
            <w:pPr>
              <w:pStyle w:val="T2"/>
              <w:spacing w:after="0"/>
              <w:ind w:left="0" w:right="0"/>
              <w:jc w:val="left"/>
              <w:rPr>
                <w:sz w:val="14"/>
              </w:rPr>
            </w:pPr>
            <w:r w:rsidRPr="00E13124">
              <w:rPr>
                <w:sz w:val="14"/>
              </w:rPr>
              <w:t>Name</w:t>
            </w:r>
          </w:p>
        </w:tc>
        <w:tc>
          <w:tcPr>
            <w:tcW w:w="1530" w:type="dxa"/>
            <w:vAlign w:val="center"/>
          </w:tcPr>
          <w:p w14:paraId="69F56477" w14:textId="77777777" w:rsidR="00B6527E" w:rsidRPr="00E13124" w:rsidRDefault="00B6527E" w:rsidP="007E52CB">
            <w:pPr>
              <w:pStyle w:val="T2"/>
              <w:spacing w:after="0"/>
              <w:ind w:left="0" w:right="0"/>
              <w:jc w:val="left"/>
              <w:rPr>
                <w:sz w:val="14"/>
              </w:rPr>
            </w:pPr>
            <w:r w:rsidRPr="00E13124">
              <w:rPr>
                <w:sz w:val="14"/>
              </w:rPr>
              <w:t>Affiliation</w:t>
            </w:r>
          </w:p>
        </w:tc>
        <w:tc>
          <w:tcPr>
            <w:tcW w:w="2070" w:type="dxa"/>
            <w:vAlign w:val="center"/>
          </w:tcPr>
          <w:p w14:paraId="061C0ACA" w14:textId="26721EDF" w:rsidR="00B6527E" w:rsidRPr="00E13124" w:rsidRDefault="00AE1931" w:rsidP="007E52CB">
            <w:pPr>
              <w:pStyle w:val="T2"/>
              <w:spacing w:after="0"/>
              <w:ind w:left="0" w:right="0"/>
              <w:jc w:val="left"/>
              <w:rPr>
                <w:sz w:val="14"/>
              </w:rPr>
            </w:pPr>
            <w:r w:rsidRPr="00E13124">
              <w:rPr>
                <w:sz w:val="14"/>
              </w:rPr>
              <w:t>Address</w:t>
            </w:r>
          </w:p>
        </w:tc>
        <w:tc>
          <w:tcPr>
            <w:tcW w:w="1440" w:type="dxa"/>
            <w:vAlign w:val="center"/>
          </w:tcPr>
          <w:p w14:paraId="7CD6ADE3" w14:textId="77777777" w:rsidR="00B6527E" w:rsidRPr="00E13124" w:rsidRDefault="00B6527E" w:rsidP="007E52CB">
            <w:pPr>
              <w:pStyle w:val="T2"/>
              <w:spacing w:after="0"/>
              <w:ind w:left="0" w:right="0"/>
              <w:jc w:val="left"/>
              <w:rPr>
                <w:sz w:val="14"/>
              </w:rPr>
            </w:pPr>
            <w:r w:rsidRPr="00E13124">
              <w:rPr>
                <w:sz w:val="14"/>
              </w:rPr>
              <w:t>Phone</w:t>
            </w:r>
          </w:p>
        </w:tc>
        <w:tc>
          <w:tcPr>
            <w:tcW w:w="2921" w:type="dxa"/>
            <w:vAlign w:val="center"/>
          </w:tcPr>
          <w:p w14:paraId="52D9DABE" w14:textId="77777777" w:rsidR="00B6527E" w:rsidRPr="00E13124" w:rsidRDefault="00B6527E" w:rsidP="007E52CB">
            <w:pPr>
              <w:pStyle w:val="T2"/>
              <w:spacing w:after="0"/>
              <w:ind w:left="0" w:right="0"/>
              <w:jc w:val="left"/>
              <w:rPr>
                <w:sz w:val="14"/>
              </w:rPr>
            </w:pPr>
            <w:r w:rsidRPr="00E13124">
              <w:rPr>
                <w:sz w:val="14"/>
              </w:rPr>
              <w:t>email</w:t>
            </w:r>
          </w:p>
        </w:tc>
      </w:tr>
      <w:tr w:rsidR="00B6527E" w:rsidRPr="00E13124" w14:paraId="2A56A94E" w14:textId="77777777" w:rsidTr="001968A8">
        <w:trPr>
          <w:jc w:val="center"/>
        </w:trPr>
        <w:tc>
          <w:tcPr>
            <w:tcW w:w="1615" w:type="dxa"/>
            <w:vAlign w:val="center"/>
          </w:tcPr>
          <w:p w14:paraId="2865B567" w14:textId="77777777" w:rsidR="00B6527E" w:rsidRPr="00E13124" w:rsidRDefault="00B6527E" w:rsidP="00B6527E">
            <w:pPr>
              <w:pStyle w:val="T2"/>
              <w:spacing w:after="0"/>
              <w:ind w:left="0" w:right="0"/>
              <w:jc w:val="left"/>
              <w:rPr>
                <w:sz w:val="14"/>
              </w:rPr>
            </w:pPr>
            <w:r w:rsidRPr="00E13124">
              <w:rPr>
                <w:b w:val="0"/>
                <w:kern w:val="24"/>
                <w:sz w:val="12"/>
                <w:szCs w:val="18"/>
              </w:rPr>
              <w:t>Laurent Cariou</w:t>
            </w:r>
          </w:p>
        </w:tc>
        <w:tc>
          <w:tcPr>
            <w:tcW w:w="1530" w:type="dxa"/>
            <w:vAlign w:val="center"/>
          </w:tcPr>
          <w:p w14:paraId="60ECF008" w14:textId="77777777" w:rsidR="00B6527E" w:rsidRPr="00E13124" w:rsidRDefault="00B6527E" w:rsidP="00B6527E">
            <w:pPr>
              <w:pStyle w:val="T2"/>
              <w:spacing w:after="0"/>
              <w:ind w:left="0" w:right="0"/>
              <w:jc w:val="left"/>
              <w:rPr>
                <w:sz w:val="14"/>
              </w:rPr>
            </w:pPr>
          </w:p>
        </w:tc>
        <w:tc>
          <w:tcPr>
            <w:tcW w:w="2070" w:type="dxa"/>
            <w:vAlign w:val="center"/>
          </w:tcPr>
          <w:p w14:paraId="7CC144E9" w14:textId="77777777" w:rsidR="00B6527E" w:rsidRPr="00E13124" w:rsidRDefault="00B6527E" w:rsidP="00B6527E">
            <w:pPr>
              <w:pStyle w:val="T2"/>
              <w:spacing w:after="0"/>
              <w:ind w:left="0" w:right="0"/>
              <w:jc w:val="left"/>
              <w:rPr>
                <w:sz w:val="14"/>
              </w:rPr>
            </w:pPr>
          </w:p>
        </w:tc>
        <w:tc>
          <w:tcPr>
            <w:tcW w:w="1440" w:type="dxa"/>
            <w:vAlign w:val="center"/>
          </w:tcPr>
          <w:p w14:paraId="1D7D8EF7" w14:textId="77777777" w:rsidR="00B6527E" w:rsidRPr="00E13124" w:rsidRDefault="00B6527E" w:rsidP="00B6527E">
            <w:pPr>
              <w:pStyle w:val="T2"/>
              <w:spacing w:after="0"/>
              <w:ind w:left="0" w:right="0"/>
              <w:jc w:val="left"/>
              <w:rPr>
                <w:sz w:val="14"/>
              </w:rPr>
            </w:pPr>
          </w:p>
        </w:tc>
        <w:tc>
          <w:tcPr>
            <w:tcW w:w="2921" w:type="dxa"/>
            <w:vAlign w:val="center"/>
          </w:tcPr>
          <w:p w14:paraId="74E257FE" w14:textId="77777777" w:rsidR="00B6527E" w:rsidRPr="00E13124" w:rsidRDefault="00B6527E" w:rsidP="00B6527E">
            <w:pPr>
              <w:pStyle w:val="T2"/>
              <w:spacing w:after="0"/>
              <w:ind w:left="0" w:right="0"/>
              <w:jc w:val="left"/>
              <w:rPr>
                <w:sz w:val="14"/>
              </w:rPr>
            </w:pPr>
            <w:r w:rsidRPr="00E13124">
              <w:rPr>
                <w:b w:val="0"/>
                <w:kern w:val="24"/>
                <w:sz w:val="12"/>
                <w:szCs w:val="18"/>
              </w:rPr>
              <w:t>laurent.cariou@intel.com</w:t>
            </w:r>
          </w:p>
        </w:tc>
      </w:tr>
    </w:tbl>
    <w:p w14:paraId="0D50F160" w14:textId="2E041FFD" w:rsidR="00CA09B2" w:rsidRPr="00E13124" w:rsidRDefault="00922D4C">
      <w:pPr>
        <w:pStyle w:val="T1"/>
        <w:spacing w:after="120"/>
        <w:rPr>
          <w:sz w:val="16"/>
        </w:rPr>
      </w:pPr>
      <w:del w:id="0" w:author="Cariou, Laurent" w:date="2020-04-02T15:59:00Z">
        <w:r w:rsidRPr="00E13124" w:rsidDel="0023042E">
          <w:rPr>
            <w:noProof/>
            <w:sz w:val="20"/>
            <w:lang w:eastAsia="ja-JP"/>
          </w:rPr>
          <mc:AlternateContent>
            <mc:Choice Requires="wps">
              <w:drawing>
                <wp:anchor distT="0" distB="0" distL="114300" distR="114300" simplePos="0" relativeHeight="251657728" behindDoc="0" locked="0" layoutInCell="0" allowOverlap="1" wp14:anchorId="4B04A788" wp14:editId="31B4755E">
                  <wp:simplePos x="0" y="0"/>
                  <wp:positionH relativeFrom="column">
                    <wp:posOffset>-57150</wp:posOffset>
                  </wp:positionH>
                  <wp:positionV relativeFrom="paragraph">
                    <wp:posOffset>207010</wp:posOffset>
                  </wp:positionV>
                  <wp:extent cx="5943600" cy="177165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71650"/>
                          </a:xfrm>
                          <a:prstGeom prst="rect">
                            <a:avLst/>
                          </a:prstGeom>
                          <a:solidFill>
                            <a:srgbClr val="FFFFFF"/>
                          </a:solidFill>
                          <a:ln>
                            <a:noFill/>
                          </a:ln>
                        </wps:spPr>
                        <wps:txbx>
                          <w:txbxContent>
                            <w:p w14:paraId="2E05FA5C" w14:textId="3366008E" w:rsidR="008826AD" w:rsidRDefault="008826AD">
                              <w:pPr>
                                <w:pStyle w:val="T1"/>
                                <w:spacing w:after="120"/>
                              </w:pPr>
                              <w:r>
                                <w:t>Abstract</w:t>
                              </w:r>
                            </w:p>
                            <w:p w14:paraId="5D5B8AD0" w14:textId="715E7468" w:rsidR="008826AD" w:rsidRDefault="008826AD" w:rsidP="00E13F8F"/>
                            <w:p w14:paraId="4FA4BEC8" w14:textId="3F8FADC0" w:rsidR="008826AD" w:rsidRDefault="008826AD" w:rsidP="00E13F8F">
                              <w:r>
                                <w:t>Comment resolution for CC34</w:t>
                              </w:r>
                              <w:r w:rsidR="00736D03">
                                <w:t>:</w:t>
                              </w:r>
                            </w:p>
                            <w:p w14:paraId="33B1D28C" w14:textId="7665B9EF" w:rsidR="00736D03" w:rsidRDefault="00736D03" w:rsidP="00736D03">
                              <w:r>
                                <w:t xml:space="preserve">1649 1031 2439 1496 1680 1788 1927 2311 2906 1790 2128 2154 2312 2427 2907 2908 3027 3377 1062 1682 1791 1880 </w:t>
                              </w:r>
                              <w:r w:rsidRPr="001F764F">
                                <w:rPr>
                                  <w:highlight w:val="yellow"/>
                                </w:rPr>
                                <w:t>1881</w:t>
                              </w:r>
                              <w:r>
                                <w:t xml:space="preserve"> 2099 2152 2320 2340 </w:t>
                              </w:r>
                              <w:r w:rsidRPr="001F764F">
                                <w:rPr>
                                  <w:highlight w:val="yellow"/>
                                </w:rPr>
                                <w:t>2381</w:t>
                              </w:r>
                              <w:r>
                                <w:t xml:space="preserve"> 2429 2851 3028 3378 1001 1648</w:t>
                              </w:r>
                            </w:p>
                            <w:p w14:paraId="060973F3" w14:textId="77777777" w:rsidR="00736D03" w:rsidRDefault="00736D03" w:rsidP="00E13F8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4.5pt;margin-top:16.3pt;width:468pt;height:13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" o:allowincell="f" stroked="f">
                  <v:textbox>
                    <w:txbxContent>
                      <w:p w14:paraId="2E05FA5C" w14:textId="3366008E" w:rsidR="008826AD" w:rsidRDefault="008826AD">
                        <w:pPr>
                          <w:pStyle w:val="T1"/>
                          <w:spacing w:after="120"/>
                        </w:pPr>
                        <w:r>
                          <w:t>Abstract</w:t>
                        </w:r>
                      </w:p>
                      <w:p w14:paraId="5D5B8AD0" w14:textId="715E7468" w:rsidR="008826AD" w:rsidRDefault="008826AD" w:rsidP="00E13F8F"/>
                      <w:p w14:paraId="4FA4BEC8" w14:textId="3F8FADC0" w:rsidR="008826AD" w:rsidRDefault="008826AD" w:rsidP="00E13F8F">
                        <w:r>
                          <w:t>Comment resolution for CC34</w:t>
                        </w:r>
                        <w:r w:rsidR="00736D03">
                          <w:t>:</w:t>
                        </w:r>
                      </w:p>
                      <w:p w14:paraId="33B1D28C" w14:textId="7665B9EF" w:rsidR="00736D03" w:rsidRDefault="00736D03" w:rsidP="00736D03">
                        <w:r>
                          <w:t xml:space="preserve">1649 1031 2439 1496 1680 1788 1927 2311 2906 1790 2128 2154 2312 2427 2907 2908 3027 3377 1062 1682 1791 1880 </w:t>
                        </w:r>
                        <w:r w:rsidRPr="001F764F">
                          <w:rPr>
                            <w:highlight w:val="yellow"/>
                          </w:rPr>
                          <w:t>1881</w:t>
                        </w:r>
                        <w:r>
                          <w:t xml:space="preserve"> 2099 2152 2320 2340 </w:t>
                        </w:r>
                        <w:r w:rsidRPr="001F764F">
                          <w:rPr>
                            <w:highlight w:val="yellow"/>
                          </w:rPr>
                          <w:t>2381</w:t>
                        </w:r>
                        <w:r>
                          <w:t xml:space="preserve"> 2429 2851 3028 3378 1001 1648</w:t>
                        </w:r>
                      </w:p>
                      <w:p w14:paraId="060973F3" w14:textId="77777777" w:rsidR="00736D03" w:rsidRDefault="00736D03" w:rsidP="00E13F8F"/>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Strong"/>
          <w:sz w:val="16"/>
        </w:rPr>
      </w:pPr>
    </w:p>
    <w:p w14:paraId="5E73F691" w14:textId="77777777" w:rsidR="001968A8" w:rsidRPr="00E13124" w:rsidRDefault="001968A8">
      <w:pPr>
        <w:rPr>
          <w:rStyle w:val="Strong"/>
          <w:sz w:val="16"/>
        </w:rPr>
      </w:pPr>
    </w:p>
    <w:p w14:paraId="21C6FB35" w14:textId="77777777" w:rsidR="001968A8" w:rsidRPr="00E13124" w:rsidRDefault="001968A8">
      <w:pPr>
        <w:rPr>
          <w:rStyle w:val="Strong"/>
          <w:sz w:val="16"/>
        </w:rPr>
      </w:pPr>
    </w:p>
    <w:p w14:paraId="699FF49F" w14:textId="77777777" w:rsidR="001968A8" w:rsidRPr="00E13124" w:rsidRDefault="001968A8">
      <w:pPr>
        <w:rPr>
          <w:rStyle w:val="Strong"/>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103EE3B9" w14:textId="56FB3F92" w:rsidR="00711AE2" w:rsidRDefault="00711AE2" w:rsidP="002B1A82">
      <w:pPr>
        <w:rPr>
          <w:ins w:id="1" w:author="Cariou, Laurent" w:date="2021-02-16T18:50:00Z"/>
          <w:sz w:val="16"/>
        </w:rPr>
      </w:pPr>
    </w:p>
    <w:p w14:paraId="7FC2A345" w14:textId="73075782" w:rsidR="00A86CD1" w:rsidRDefault="00A86CD1" w:rsidP="002B1A82">
      <w:pPr>
        <w:rPr>
          <w:sz w:val="16"/>
        </w:rPr>
      </w:pPr>
    </w:p>
    <w:p w14:paraId="7BB5178D" w14:textId="6D5569D7" w:rsidR="00736D03" w:rsidRDefault="00736D03" w:rsidP="002B1A82">
      <w:pPr>
        <w:rPr>
          <w:sz w:val="16"/>
        </w:rPr>
      </w:pPr>
    </w:p>
    <w:p w14:paraId="00CA536C" w14:textId="6CEF0284" w:rsidR="00736D03" w:rsidRDefault="00736D03" w:rsidP="002B1A82">
      <w:pPr>
        <w:rPr>
          <w:sz w:val="16"/>
        </w:rPr>
      </w:pPr>
    </w:p>
    <w:p w14:paraId="28406935" w14:textId="4A10E0CF" w:rsidR="00736D03" w:rsidRDefault="00736D03" w:rsidP="002B1A82">
      <w:pPr>
        <w:rPr>
          <w:sz w:val="16"/>
        </w:rPr>
      </w:pPr>
    </w:p>
    <w:p w14:paraId="048D34C7" w14:textId="382E6606" w:rsidR="00736D03" w:rsidRDefault="00736D03" w:rsidP="002B1A82">
      <w:pPr>
        <w:rPr>
          <w:sz w:val="16"/>
        </w:rPr>
      </w:pPr>
    </w:p>
    <w:p w14:paraId="670CC2B4" w14:textId="6F965B04" w:rsidR="00736D03" w:rsidRDefault="00736D03" w:rsidP="002B1A82">
      <w:pPr>
        <w:rPr>
          <w:sz w:val="16"/>
        </w:rPr>
      </w:pPr>
    </w:p>
    <w:p w14:paraId="762E8A4E" w14:textId="727CDB3A" w:rsidR="00736D03" w:rsidRDefault="00736D03" w:rsidP="002B1A82">
      <w:pPr>
        <w:rPr>
          <w:sz w:val="16"/>
        </w:rPr>
      </w:pPr>
    </w:p>
    <w:p w14:paraId="3AF33AE1" w14:textId="2026987D" w:rsidR="00736D03" w:rsidRDefault="00736D03" w:rsidP="002B1A82">
      <w:pPr>
        <w:rPr>
          <w:sz w:val="16"/>
        </w:rPr>
      </w:pPr>
    </w:p>
    <w:p w14:paraId="03B4C995" w14:textId="49A60842" w:rsidR="00736D03" w:rsidRDefault="00736D03" w:rsidP="002B1A82">
      <w:pPr>
        <w:rPr>
          <w:sz w:val="16"/>
        </w:rPr>
      </w:pPr>
    </w:p>
    <w:p w14:paraId="0197AF7C" w14:textId="3333E3EA" w:rsidR="00736D03" w:rsidRDefault="00736D03" w:rsidP="002B1A82">
      <w:pPr>
        <w:rPr>
          <w:sz w:val="16"/>
        </w:rPr>
      </w:pPr>
    </w:p>
    <w:p w14:paraId="68BB66DE" w14:textId="78663656" w:rsidR="00736D03" w:rsidRDefault="00736D03" w:rsidP="002B1A82">
      <w:pPr>
        <w:rPr>
          <w:sz w:val="16"/>
        </w:rPr>
      </w:pPr>
    </w:p>
    <w:p w14:paraId="043F881E" w14:textId="14559894" w:rsidR="00736D03" w:rsidRDefault="00736D03" w:rsidP="002B1A82">
      <w:pPr>
        <w:rPr>
          <w:sz w:val="16"/>
        </w:rPr>
      </w:pPr>
    </w:p>
    <w:tbl>
      <w:tblPr>
        <w:tblW w:w="10972" w:type="dxa"/>
        <w:tblLook w:val="04A0" w:firstRow="1" w:lastRow="0" w:firstColumn="1" w:lastColumn="0" w:noHBand="0" w:noVBand="1"/>
      </w:tblPr>
      <w:tblGrid>
        <w:gridCol w:w="1052"/>
        <w:gridCol w:w="1393"/>
        <w:gridCol w:w="1219"/>
        <w:gridCol w:w="828"/>
        <w:gridCol w:w="2261"/>
        <w:gridCol w:w="2171"/>
        <w:gridCol w:w="2048"/>
      </w:tblGrid>
      <w:tr w:rsidR="00A86CD1" w:rsidRPr="00A86CD1" w14:paraId="641A8BA7" w14:textId="77777777" w:rsidTr="001A1C5E">
        <w:trPr>
          <w:trHeight w:val="900"/>
        </w:trPr>
        <w:tc>
          <w:tcPr>
            <w:tcW w:w="1052" w:type="dxa"/>
            <w:tcBorders>
              <w:top w:val="single" w:sz="4" w:space="0" w:color="333300"/>
              <w:left w:val="single" w:sz="4" w:space="0" w:color="333300"/>
              <w:bottom w:val="single" w:sz="4" w:space="0" w:color="333300"/>
              <w:right w:val="single" w:sz="4" w:space="0" w:color="333300"/>
            </w:tcBorders>
            <w:shd w:val="clear" w:color="auto" w:fill="auto"/>
            <w:hideMark/>
          </w:tcPr>
          <w:p w14:paraId="08178DF5" w14:textId="77777777" w:rsidR="00A86CD1" w:rsidRPr="00A86CD1" w:rsidRDefault="00A86CD1" w:rsidP="00A86CD1">
            <w:pPr>
              <w:jc w:val="left"/>
              <w:rPr>
                <w:rFonts w:ascii="Calibri" w:eastAsia="Times New Roman" w:hAnsi="Calibri" w:cs="Calibri"/>
                <w:b/>
                <w:bCs/>
                <w:szCs w:val="22"/>
                <w:lang w:val="en-US"/>
              </w:rPr>
            </w:pPr>
            <w:r w:rsidRPr="00A86CD1">
              <w:rPr>
                <w:rFonts w:ascii="Calibri" w:eastAsia="Times New Roman" w:hAnsi="Calibri" w:cs="Calibri"/>
                <w:b/>
                <w:bCs/>
                <w:szCs w:val="22"/>
                <w:lang w:val="en-US"/>
              </w:rPr>
              <w:t>CID</w:t>
            </w:r>
          </w:p>
        </w:tc>
        <w:tc>
          <w:tcPr>
            <w:tcW w:w="1393" w:type="dxa"/>
            <w:tcBorders>
              <w:top w:val="single" w:sz="4" w:space="0" w:color="333300"/>
              <w:left w:val="nil"/>
              <w:bottom w:val="single" w:sz="4" w:space="0" w:color="333300"/>
              <w:right w:val="single" w:sz="4" w:space="0" w:color="333300"/>
            </w:tcBorders>
            <w:shd w:val="clear" w:color="auto" w:fill="auto"/>
            <w:hideMark/>
          </w:tcPr>
          <w:p w14:paraId="0AAD952C" w14:textId="77777777" w:rsidR="00A86CD1" w:rsidRPr="00A86CD1" w:rsidRDefault="00A86CD1" w:rsidP="00A86CD1">
            <w:pPr>
              <w:jc w:val="left"/>
              <w:rPr>
                <w:rFonts w:ascii="Calibri" w:eastAsia="Times New Roman" w:hAnsi="Calibri" w:cs="Calibri"/>
                <w:b/>
                <w:bCs/>
                <w:szCs w:val="22"/>
                <w:lang w:val="en-US"/>
              </w:rPr>
            </w:pPr>
            <w:r w:rsidRPr="00A86CD1">
              <w:rPr>
                <w:rFonts w:ascii="Calibri" w:eastAsia="Times New Roman" w:hAnsi="Calibri" w:cs="Calibri"/>
                <w:b/>
                <w:bCs/>
                <w:szCs w:val="22"/>
                <w:lang w:val="en-US"/>
              </w:rPr>
              <w:t>Commenter</w:t>
            </w:r>
          </w:p>
        </w:tc>
        <w:tc>
          <w:tcPr>
            <w:tcW w:w="1219" w:type="dxa"/>
            <w:tcBorders>
              <w:top w:val="single" w:sz="4" w:space="0" w:color="333300"/>
              <w:left w:val="nil"/>
              <w:bottom w:val="single" w:sz="4" w:space="0" w:color="333300"/>
              <w:right w:val="single" w:sz="4" w:space="0" w:color="333300"/>
            </w:tcBorders>
            <w:shd w:val="clear" w:color="auto" w:fill="auto"/>
            <w:hideMark/>
          </w:tcPr>
          <w:p w14:paraId="3FBAAE46" w14:textId="77777777" w:rsidR="00A86CD1" w:rsidRPr="00A86CD1" w:rsidRDefault="00A86CD1" w:rsidP="00A86CD1">
            <w:pPr>
              <w:jc w:val="left"/>
              <w:rPr>
                <w:rFonts w:ascii="Calibri" w:eastAsia="Times New Roman" w:hAnsi="Calibri" w:cs="Calibri"/>
                <w:b/>
                <w:bCs/>
                <w:szCs w:val="22"/>
                <w:lang w:val="en-US"/>
              </w:rPr>
            </w:pPr>
            <w:r w:rsidRPr="00A86CD1">
              <w:rPr>
                <w:rFonts w:ascii="Calibri" w:eastAsia="Times New Roman" w:hAnsi="Calibri" w:cs="Calibri"/>
                <w:b/>
                <w:bCs/>
                <w:szCs w:val="22"/>
                <w:lang w:val="en-US"/>
              </w:rPr>
              <w:t>Clause Number(C)</w:t>
            </w:r>
          </w:p>
        </w:tc>
        <w:tc>
          <w:tcPr>
            <w:tcW w:w="828" w:type="dxa"/>
            <w:tcBorders>
              <w:top w:val="single" w:sz="4" w:space="0" w:color="333300"/>
              <w:left w:val="nil"/>
              <w:bottom w:val="single" w:sz="4" w:space="0" w:color="333300"/>
              <w:right w:val="single" w:sz="4" w:space="0" w:color="333300"/>
            </w:tcBorders>
            <w:shd w:val="clear" w:color="auto" w:fill="auto"/>
            <w:hideMark/>
          </w:tcPr>
          <w:p w14:paraId="05B2EB94" w14:textId="77777777" w:rsidR="00A86CD1" w:rsidRPr="00A86CD1" w:rsidRDefault="00A86CD1" w:rsidP="00A86CD1">
            <w:pPr>
              <w:jc w:val="left"/>
              <w:rPr>
                <w:rFonts w:ascii="Calibri" w:eastAsia="Times New Roman" w:hAnsi="Calibri" w:cs="Calibri"/>
                <w:b/>
                <w:bCs/>
                <w:szCs w:val="22"/>
                <w:lang w:val="en-US"/>
              </w:rPr>
            </w:pPr>
            <w:r w:rsidRPr="00A86CD1">
              <w:rPr>
                <w:rFonts w:ascii="Calibri" w:eastAsia="Times New Roman" w:hAnsi="Calibri" w:cs="Calibri"/>
                <w:b/>
                <w:bCs/>
                <w:szCs w:val="22"/>
                <w:lang w:val="en-US"/>
              </w:rPr>
              <w:t>Page</w:t>
            </w:r>
          </w:p>
        </w:tc>
        <w:tc>
          <w:tcPr>
            <w:tcW w:w="2261" w:type="dxa"/>
            <w:tcBorders>
              <w:top w:val="single" w:sz="4" w:space="0" w:color="333300"/>
              <w:left w:val="nil"/>
              <w:bottom w:val="single" w:sz="4" w:space="0" w:color="333300"/>
              <w:right w:val="single" w:sz="4" w:space="0" w:color="333300"/>
            </w:tcBorders>
            <w:shd w:val="clear" w:color="auto" w:fill="auto"/>
            <w:hideMark/>
          </w:tcPr>
          <w:p w14:paraId="3743D700" w14:textId="77777777" w:rsidR="00A86CD1" w:rsidRPr="00A86CD1" w:rsidRDefault="00A86CD1" w:rsidP="00A86CD1">
            <w:pPr>
              <w:jc w:val="left"/>
              <w:rPr>
                <w:rFonts w:ascii="Calibri" w:eastAsia="Times New Roman" w:hAnsi="Calibri" w:cs="Calibri"/>
                <w:b/>
                <w:bCs/>
                <w:szCs w:val="22"/>
                <w:lang w:val="en-US"/>
              </w:rPr>
            </w:pPr>
            <w:r w:rsidRPr="00A86CD1">
              <w:rPr>
                <w:rFonts w:ascii="Calibri" w:eastAsia="Times New Roman" w:hAnsi="Calibri" w:cs="Calibri"/>
                <w:b/>
                <w:bCs/>
                <w:szCs w:val="22"/>
                <w:lang w:val="en-US"/>
              </w:rPr>
              <w:t>Comment</w:t>
            </w:r>
          </w:p>
        </w:tc>
        <w:tc>
          <w:tcPr>
            <w:tcW w:w="2171" w:type="dxa"/>
            <w:tcBorders>
              <w:top w:val="single" w:sz="4" w:space="0" w:color="333300"/>
              <w:left w:val="nil"/>
              <w:bottom w:val="single" w:sz="4" w:space="0" w:color="333300"/>
              <w:right w:val="single" w:sz="4" w:space="0" w:color="333300"/>
            </w:tcBorders>
            <w:shd w:val="clear" w:color="auto" w:fill="auto"/>
            <w:hideMark/>
          </w:tcPr>
          <w:p w14:paraId="409BF849" w14:textId="77777777" w:rsidR="00A86CD1" w:rsidRPr="00A86CD1" w:rsidRDefault="00A86CD1" w:rsidP="00A86CD1">
            <w:pPr>
              <w:jc w:val="left"/>
              <w:rPr>
                <w:rFonts w:ascii="Calibri" w:eastAsia="Times New Roman" w:hAnsi="Calibri" w:cs="Calibri"/>
                <w:b/>
                <w:bCs/>
                <w:szCs w:val="22"/>
                <w:lang w:val="en-US"/>
              </w:rPr>
            </w:pPr>
            <w:r w:rsidRPr="00A86CD1">
              <w:rPr>
                <w:rFonts w:ascii="Calibri" w:eastAsia="Times New Roman" w:hAnsi="Calibri" w:cs="Calibri"/>
                <w:b/>
                <w:bCs/>
                <w:szCs w:val="22"/>
                <w:lang w:val="en-US"/>
              </w:rPr>
              <w:t>Proposed Change</w:t>
            </w:r>
          </w:p>
        </w:tc>
        <w:tc>
          <w:tcPr>
            <w:tcW w:w="2048" w:type="dxa"/>
            <w:tcBorders>
              <w:top w:val="single" w:sz="4" w:space="0" w:color="333300"/>
              <w:left w:val="nil"/>
              <w:bottom w:val="single" w:sz="4" w:space="0" w:color="333300"/>
              <w:right w:val="single" w:sz="4" w:space="0" w:color="333300"/>
            </w:tcBorders>
            <w:shd w:val="clear" w:color="auto" w:fill="auto"/>
            <w:hideMark/>
          </w:tcPr>
          <w:p w14:paraId="3A90E7D4" w14:textId="77777777" w:rsidR="00A86CD1" w:rsidRPr="00A86CD1" w:rsidRDefault="00A86CD1" w:rsidP="00A86CD1">
            <w:pPr>
              <w:jc w:val="left"/>
              <w:rPr>
                <w:rFonts w:ascii="Calibri" w:eastAsia="Times New Roman" w:hAnsi="Calibri" w:cs="Calibri"/>
                <w:b/>
                <w:bCs/>
                <w:szCs w:val="22"/>
                <w:lang w:val="en-US"/>
              </w:rPr>
            </w:pPr>
            <w:r w:rsidRPr="00A86CD1">
              <w:rPr>
                <w:rFonts w:ascii="Calibri" w:eastAsia="Times New Roman" w:hAnsi="Calibri" w:cs="Calibri"/>
                <w:b/>
                <w:bCs/>
                <w:szCs w:val="22"/>
                <w:lang w:val="en-US"/>
              </w:rPr>
              <w:t>Resolution</w:t>
            </w:r>
          </w:p>
        </w:tc>
      </w:tr>
      <w:tr w:rsidR="00A86CD1" w:rsidRPr="00A86CD1" w14:paraId="5E7F3062" w14:textId="77777777" w:rsidTr="001A1C5E">
        <w:trPr>
          <w:trHeight w:val="4080"/>
        </w:trPr>
        <w:tc>
          <w:tcPr>
            <w:tcW w:w="1052" w:type="dxa"/>
            <w:tcBorders>
              <w:top w:val="nil"/>
              <w:left w:val="single" w:sz="4" w:space="0" w:color="333300"/>
              <w:bottom w:val="single" w:sz="4" w:space="0" w:color="333300"/>
              <w:right w:val="single" w:sz="4" w:space="0" w:color="333300"/>
            </w:tcBorders>
            <w:shd w:val="clear" w:color="auto" w:fill="auto"/>
            <w:hideMark/>
          </w:tcPr>
          <w:p w14:paraId="696C6520" w14:textId="77777777" w:rsidR="00A86CD1" w:rsidRPr="00A86CD1" w:rsidRDefault="00A86CD1" w:rsidP="00A86CD1">
            <w:pPr>
              <w:jc w:val="left"/>
              <w:rPr>
                <w:rFonts w:ascii="Arial" w:eastAsia="Times New Roman" w:hAnsi="Arial" w:cs="Arial"/>
                <w:sz w:val="20"/>
                <w:lang w:val="en-US"/>
              </w:rPr>
            </w:pPr>
            <w:r w:rsidRPr="00A86CD1">
              <w:rPr>
                <w:rFonts w:ascii="Arial" w:eastAsia="Times New Roman" w:hAnsi="Arial" w:cs="Arial"/>
                <w:sz w:val="20"/>
                <w:lang w:val="en-US"/>
              </w:rPr>
              <w:t>1649</w:t>
            </w:r>
          </w:p>
        </w:tc>
        <w:tc>
          <w:tcPr>
            <w:tcW w:w="1393" w:type="dxa"/>
            <w:tcBorders>
              <w:top w:val="nil"/>
              <w:left w:val="nil"/>
              <w:bottom w:val="single" w:sz="4" w:space="0" w:color="333300"/>
              <w:right w:val="single" w:sz="4" w:space="0" w:color="333300"/>
            </w:tcBorders>
            <w:shd w:val="clear" w:color="auto" w:fill="auto"/>
            <w:hideMark/>
          </w:tcPr>
          <w:p w14:paraId="7E706632" w14:textId="77777777" w:rsidR="00A86CD1" w:rsidRPr="00A86CD1" w:rsidRDefault="00A86CD1" w:rsidP="00A86CD1">
            <w:pPr>
              <w:jc w:val="left"/>
              <w:rPr>
                <w:rFonts w:ascii="Arial" w:eastAsia="Times New Roman" w:hAnsi="Arial" w:cs="Arial"/>
                <w:sz w:val="20"/>
                <w:lang w:val="en-US"/>
              </w:rPr>
            </w:pPr>
            <w:proofErr w:type="spellStart"/>
            <w:r w:rsidRPr="00A86CD1">
              <w:rPr>
                <w:rFonts w:ascii="Arial" w:eastAsia="Times New Roman" w:hAnsi="Arial" w:cs="Arial"/>
                <w:sz w:val="20"/>
                <w:lang w:val="en-US"/>
              </w:rPr>
              <w:t>Geonjung</w:t>
            </w:r>
            <w:proofErr w:type="spellEnd"/>
            <w:r w:rsidRPr="00A86CD1">
              <w:rPr>
                <w:rFonts w:ascii="Arial" w:eastAsia="Times New Roman" w:hAnsi="Arial" w:cs="Arial"/>
                <w:sz w:val="20"/>
                <w:lang w:val="en-US"/>
              </w:rPr>
              <w:t xml:space="preserve"> Ko</w:t>
            </w:r>
          </w:p>
        </w:tc>
        <w:tc>
          <w:tcPr>
            <w:tcW w:w="1219" w:type="dxa"/>
            <w:tcBorders>
              <w:top w:val="nil"/>
              <w:left w:val="nil"/>
              <w:bottom w:val="single" w:sz="4" w:space="0" w:color="333300"/>
              <w:right w:val="single" w:sz="4" w:space="0" w:color="333300"/>
            </w:tcBorders>
            <w:shd w:val="clear" w:color="auto" w:fill="auto"/>
            <w:hideMark/>
          </w:tcPr>
          <w:p w14:paraId="1E9AAE82" w14:textId="77777777" w:rsidR="00A86CD1" w:rsidRPr="00A86CD1" w:rsidRDefault="00A86CD1" w:rsidP="00A86CD1">
            <w:pPr>
              <w:jc w:val="left"/>
              <w:rPr>
                <w:rFonts w:ascii="Arial" w:eastAsia="Times New Roman" w:hAnsi="Arial" w:cs="Arial"/>
                <w:sz w:val="20"/>
                <w:lang w:val="en-US"/>
              </w:rPr>
            </w:pPr>
            <w:r w:rsidRPr="00A86CD1">
              <w:rPr>
                <w:rFonts w:ascii="Arial" w:eastAsia="Times New Roman" w:hAnsi="Arial" w:cs="Arial"/>
                <w:sz w:val="20"/>
                <w:lang w:val="en-US"/>
              </w:rPr>
              <w:t>10.29.4</w:t>
            </w:r>
          </w:p>
        </w:tc>
        <w:tc>
          <w:tcPr>
            <w:tcW w:w="828" w:type="dxa"/>
            <w:tcBorders>
              <w:top w:val="nil"/>
              <w:left w:val="nil"/>
              <w:bottom w:val="single" w:sz="4" w:space="0" w:color="333300"/>
              <w:right w:val="single" w:sz="4" w:space="0" w:color="333300"/>
            </w:tcBorders>
            <w:shd w:val="clear" w:color="auto" w:fill="auto"/>
            <w:hideMark/>
          </w:tcPr>
          <w:p w14:paraId="30390ED0" w14:textId="77777777" w:rsidR="00A86CD1" w:rsidRPr="00A86CD1" w:rsidRDefault="00A86CD1" w:rsidP="00A86CD1">
            <w:pPr>
              <w:jc w:val="left"/>
              <w:rPr>
                <w:rFonts w:ascii="Arial" w:eastAsia="Times New Roman" w:hAnsi="Arial" w:cs="Arial"/>
                <w:sz w:val="20"/>
                <w:lang w:val="en-US"/>
              </w:rPr>
            </w:pPr>
            <w:r w:rsidRPr="00A86CD1">
              <w:rPr>
                <w:rFonts w:ascii="Arial" w:eastAsia="Times New Roman" w:hAnsi="Arial" w:cs="Arial"/>
                <w:sz w:val="20"/>
                <w:lang w:val="en-US"/>
              </w:rPr>
              <w:t>86.20</w:t>
            </w:r>
          </w:p>
        </w:tc>
        <w:tc>
          <w:tcPr>
            <w:tcW w:w="2261" w:type="dxa"/>
            <w:tcBorders>
              <w:top w:val="nil"/>
              <w:left w:val="nil"/>
              <w:bottom w:val="single" w:sz="4" w:space="0" w:color="333300"/>
              <w:right w:val="single" w:sz="4" w:space="0" w:color="333300"/>
            </w:tcBorders>
            <w:shd w:val="clear" w:color="auto" w:fill="auto"/>
            <w:hideMark/>
          </w:tcPr>
          <w:p w14:paraId="50DFB986" w14:textId="77777777" w:rsidR="00A86CD1" w:rsidRPr="00A86CD1" w:rsidRDefault="00A86CD1" w:rsidP="00A86CD1">
            <w:pPr>
              <w:jc w:val="left"/>
              <w:rPr>
                <w:rFonts w:ascii="Arial" w:eastAsia="Times New Roman" w:hAnsi="Arial" w:cs="Arial"/>
                <w:sz w:val="20"/>
                <w:lang w:val="en-US"/>
              </w:rPr>
            </w:pPr>
            <w:r w:rsidRPr="00A86CD1">
              <w:rPr>
                <w:rFonts w:ascii="Arial" w:eastAsia="Times New Roman" w:hAnsi="Arial" w:cs="Arial"/>
                <w:sz w:val="20"/>
                <w:lang w:val="en-US"/>
              </w:rPr>
              <w:t>Need to resolve a conflict between TID-to-link mapping and the baseline operation such as reverse direction (RD) protocol.</w:t>
            </w:r>
            <w:r w:rsidRPr="00A86CD1">
              <w:rPr>
                <w:rFonts w:ascii="Arial" w:eastAsia="Times New Roman" w:hAnsi="Arial" w:cs="Arial"/>
                <w:sz w:val="20"/>
                <w:lang w:val="en-US"/>
              </w:rPr>
              <w:br/>
            </w:r>
            <w:r w:rsidRPr="00A86CD1">
              <w:rPr>
                <w:rFonts w:ascii="Arial" w:eastAsia="Times New Roman" w:hAnsi="Arial" w:cs="Arial"/>
                <w:sz w:val="20"/>
                <w:lang w:val="en-US"/>
              </w:rPr>
              <w:br/>
              <w:t>TID-to-link mapping says frames with TIDs not mapped to a link shall not be transmitted on that link.</w:t>
            </w:r>
            <w:r w:rsidRPr="00A86CD1">
              <w:rPr>
                <w:rFonts w:ascii="Arial" w:eastAsia="Times New Roman" w:hAnsi="Arial" w:cs="Arial"/>
                <w:sz w:val="20"/>
                <w:lang w:val="en-US"/>
              </w:rPr>
              <w:br/>
              <w:t>Subclause 10.29.4 (Rules for RD responder) says if the AC Constraint subfield is equal to 0, the RD responder may transmit Data frames of any TID.</w:t>
            </w:r>
          </w:p>
        </w:tc>
        <w:tc>
          <w:tcPr>
            <w:tcW w:w="2171" w:type="dxa"/>
            <w:tcBorders>
              <w:top w:val="nil"/>
              <w:left w:val="nil"/>
              <w:bottom w:val="single" w:sz="4" w:space="0" w:color="333300"/>
              <w:right w:val="single" w:sz="4" w:space="0" w:color="333300"/>
            </w:tcBorders>
            <w:shd w:val="clear" w:color="auto" w:fill="auto"/>
            <w:hideMark/>
          </w:tcPr>
          <w:p w14:paraId="31DD307C" w14:textId="77777777" w:rsidR="00A86CD1" w:rsidRPr="00A86CD1" w:rsidRDefault="00A86CD1" w:rsidP="00A86CD1">
            <w:pPr>
              <w:jc w:val="left"/>
              <w:rPr>
                <w:rFonts w:ascii="Arial" w:eastAsia="Times New Roman" w:hAnsi="Arial" w:cs="Arial"/>
                <w:sz w:val="20"/>
                <w:lang w:val="en-US"/>
              </w:rPr>
            </w:pPr>
            <w:r w:rsidRPr="00A86CD1">
              <w:rPr>
                <w:rFonts w:ascii="Arial" w:eastAsia="Times New Roman" w:hAnsi="Arial" w:cs="Arial"/>
                <w:sz w:val="20"/>
                <w:lang w:val="en-US"/>
              </w:rPr>
              <w:t>Add a clarification text. For example, change "any TID" to "any TID that is mapped to that link as defined in 35.3.6.1 TID-to-link mapping"</w:t>
            </w:r>
          </w:p>
        </w:tc>
        <w:tc>
          <w:tcPr>
            <w:tcW w:w="2048" w:type="dxa"/>
            <w:tcBorders>
              <w:top w:val="nil"/>
              <w:left w:val="nil"/>
              <w:bottom w:val="single" w:sz="4" w:space="0" w:color="333300"/>
              <w:right w:val="single" w:sz="4" w:space="0" w:color="333300"/>
            </w:tcBorders>
            <w:shd w:val="clear" w:color="auto" w:fill="auto"/>
            <w:hideMark/>
          </w:tcPr>
          <w:p w14:paraId="0D99C09E" w14:textId="25DAE6EE" w:rsidR="00A86CD1" w:rsidRPr="00A86CD1" w:rsidRDefault="00A86CD1" w:rsidP="00A86CD1">
            <w:pPr>
              <w:jc w:val="left"/>
              <w:rPr>
                <w:rFonts w:ascii="Arial" w:eastAsia="Times New Roman" w:hAnsi="Arial" w:cs="Arial"/>
                <w:sz w:val="20"/>
                <w:lang w:val="en-US"/>
              </w:rPr>
            </w:pPr>
            <w:r w:rsidRPr="00A86CD1">
              <w:rPr>
                <w:rFonts w:ascii="Arial" w:eastAsia="Times New Roman" w:hAnsi="Arial" w:cs="Arial"/>
                <w:sz w:val="20"/>
                <w:lang w:val="en-US"/>
              </w:rPr>
              <w:t> </w:t>
            </w:r>
            <w:r w:rsidR="00051E7C">
              <w:rPr>
                <w:rFonts w:ascii="Arial" w:eastAsia="Times New Roman" w:hAnsi="Arial" w:cs="Arial"/>
                <w:sz w:val="20"/>
                <w:lang w:val="en-US"/>
              </w:rPr>
              <w:t>Revised – agree with the commenter. Change the sentence accordingly if the RD responder is affiliated to an MLD. Apply the changes marked as #1649 in this document.</w:t>
            </w:r>
          </w:p>
        </w:tc>
      </w:tr>
      <w:tr w:rsidR="00A86CD1" w:rsidRPr="00A86CD1" w14:paraId="1348F5CB" w14:textId="77777777" w:rsidTr="001A1C5E">
        <w:trPr>
          <w:trHeight w:val="1020"/>
        </w:trPr>
        <w:tc>
          <w:tcPr>
            <w:tcW w:w="1052" w:type="dxa"/>
            <w:tcBorders>
              <w:top w:val="nil"/>
              <w:left w:val="single" w:sz="4" w:space="0" w:color="333300"/>
              <w:bottom w:val="single" w:sz="4" w:space="0" w:color="333300"/>
              <w:right w:val="single" w:sz="4" w:space="0" w:color="333300"/>
            </w:tcBorders>
            <w:shd w:val="clear" w:color="auto" w:fill="auto"/>
            <w:hideMark/>
          </w:tcPr>
          <w:p w14:paraId="50700847" w14:textId="77777777" w:rsidR="00A86CD1" w:rsidRPr="00A86CD1" w:rsidRDefault="00A86CD1" w:rsidP="00A86CD1">
            <w:pPr>
              <w:jc w:val="left"/>
              <w:rPr>
                <w:rFonts w:ascii="Arial" w:eastAsia="Times New Roman" w:hAnsi="Arial" w:cs="Arial"/>
                <w:sz w:val="20"/>
                <w:lang w:val="en-US"/>
              </w:rPr>
            </w:pPr>
            <w:r w:rsidRPr="00A86CD1">
              <w:rPr>
                <w:rFonts w:ascii="Arial" w:eastAsia="Times New Roman" w:hAnsi="Arial" w:cs="Arial"/>
                <w:sz w:val="20"/>
                <w:lang w:val="en-US"/>
              </w:rPr>
              <w:t>1031</w:t>
            </w:r>
          </w:p>
        </w:tc>
        <w:tc>
          <w:tcPr>
            <w:tcW w:w="1393" w:type="dxa"/>
            <w:tcBorders>
              <w:top w:val="nil"/>
              <w:left w:val="nil"/>
              <w:bottom w:val="single" w:sz="4" w:space="0" w:color="333300"/>
              <w:right w:val="single" w:sz="4" w:space="0" w:color="333300"/>
            </w:tcBorders>
            <w:shd w:val="clear" w:color="auto" w:fill="auto"/>
            <w:hideMark/>
          </w:tcPr>
          <w:p w14:paraId="74FA5C1D" w14:textId="77777777" w:rsidR="00A86CD1" w:rsidRPr="00A86CD1" w:rsidRDefault="00A86CD1" w:rsidP="00A86CD1">
            <w:pPr>
              <w:jc w:val="left"/>
              <w:rPr>
                <w:rFonts w:ascii="Arial" w:eastAsia="Times New Roman" w:hAnsi="Arial" w:cs="Arial"/>
                <w:sz w:val="20"/>
                <w:lang w:val="en-US"/>
              </w:rPr>
            </w:pPr>
            <w:r w:rsidRPr="00A86CD1">
              <w:rPr>
                <w:rFonts w:ascii="Arial" w:eastAsia="Times New Roman" w:hAnsi="Arial" w:cs="Arial"/>
                <w:sz w:val="20"/>
                <w:lang w:val="en-US"/>
              </w:rPr>
              <w:t>Abhishek Patil</w:t>
            </w:r>
          </w:p>
        </w:tc>
        <w:tc>
          <w:tcPr>
            <w:tcW w:w="1219" w:type="dxa"/>
            <w:tcBorders>
              <w:top w:val="nil"/>
              <w:left w:val="nil"/>
              <w:bottom w:val="single" w:sz="4" w:space="0" w:color="333300"/>
              <w:right w:val="single" w:sz="4" w:space="0" w:color="333300"/>
            </w:tcBorders>
            <w:shd w:val="clear" w:color="auto" w:fill="auto"/>
            <w:hideMark/>
          </w:tcPr>
          <w:p w14:paraId="7824DDE1" w14:textId="77777777" w:rsidR="00A86CD1" w:rsidRPr="00A86CD1" w:rsidRDefault="00A86CD1" w:rsidP="00A86CD1">
            <w:pPr>
              <w:jc w:val="left"/>
              <w:rPr>
                <w:rFonts w:ascii="Arial" w:eastAsia="Times New Roman" w:hAnsi="Arial" w:cs="Arial"/>
                <w:sz w:val="20"/>
                <w:lang w:val="en-US"/>
              </w:rPr>
            </w:pPr>
            <w:r w:rsidRPr="00A86CD1">
              <w:rPr>
                <w:rFonts w:ascii="Arial" w:eastAsia="Times New Roman" w:hAnsi="Arial" w:cs="Arial"/>
                <w:sz w:val="20"/>
                <w:lang w:val="en-US"/>
              </w:rPr>
              <w:t>26.5.2.2.4</w:t>
            </w:r>
          </w:p>
        </w:tc>
        <w:tc>
          <w:tcPr>
            <w:tcW w:w="828" w:type="dxa"/>
            <w:tcBorders>
              <w:top w:val="nil"/>
              <w:left w:val="nil"/>
              <w:bottom w:val="single" w:sz="4" w:space="0" w:color="333300"/>
              <w:right w:val="single" w:sz="4" w:space="0" w:color="333300"/>
            </w:tcBorders>
            <w:shd w:val="clear" w:color="auto" w:fill="auto"/>
            <w:hideMark/>
          </w:tcPr>
          <w:p w14:paraId="20E26F58" w14:textId="77777777" w:rsidR="00A86CD1" w:rsidRPr="00A86CD1" w:rsidRDefault="00A86CD1" w:rsidP="00A86CD1">
            <w:pPr>
              <w:jc w:val="left"/>
              <w:rPr>
                <w:rFonts w:ascii="Arial" w:eastAsia="Times New Roman" w:hAnsi="Arial" w:cs="Arial"/>
                <w:sz w:val="20"/>
                <w:lang w:val="en-US"/>
              </w:rPr>
            </w:pPr>
            <w:r w:rsidRPr="00A86CD1">
              <w:rPr>
                <w:rFonts w:ascii="Arial" w:eastAsia="Times New Roman" w:hAnsi="Arial" w:cs="Arial"/>
                <w:sz w:val="20"/>
                <w:lang w:val="en-US"/>
              </w:rPr>
              <w:t>123.01</w:t>
            </w:r>
          </w:p>
        </w:tc>
        <w:tc>
          <w:tcPr>
            <w:tcW w:w="2261" w:type="dxa"/>
            <w:tcBorders>
              <w:top w:val="nil"/>
              <w:left w:val="nil"/>
              <w:bottom w:val="single" w:sz="4" w:space="0" w:color="333300"/>
              <w:right w:val="single" w:sz="4" w:space="0" w:color="333300"/>
            </w:tcBorders>
            <w:shd w:val="clear" w:color="auto" w:fill="auto"/>
            <w:hideMark/>
          </w:tcPr>
          <w:p w14:paraId="11FE744F" w14:textId="77777777" w:rsidR="00A86CD1" w:rsidRDefault="00A86CD1" w:rsidP="00A86CD1">
            <w:pPr>
              <w:jc w:val="left"/>
              <w:rPr>
                <w:rFonts w:ascii="Arial" w:eastAsia="Times New Roman" w:hAnsi="Arial" w:cs="Arial"/>
                <w:sz w:val="20"/>
                <w:lang w:val="en-US"/>
              </w:rPr>
            </w:pPr>
            <w:r w:rsidRPr="00A86CD1">
              <w:rPr>
                <w:rFonts w:ascii="Arial" w:eastAsia="Times New Roman" w:hAnsi="Arial" w:cs="Arial"/>
                <w:sz w:val="20"/>
                <w:lang w:val="en-US"/>
              </w:rPr>
              <w:t>Any rules that need to be amended in the preferred AC setting based on TID to link mapping operation?</w:t>
            </w:r>
          </w:p>
          <w:p w14:paraId="213FB681" w14:textId="77777777" w:rsidR="00FA609F" w:rsidRPr="00FA609F" w:rsidRDefault="00FA609F" w:rsidP="00FA609F">
            <w:pPr>
              <w:rPr>
                <w:rFonts w:ascii="Arial" w:eastAsia="Times New Roman" w:hAnsi="Arial" w:cs="Arial"/>
                <w:sz w:val="20"/>
                <w:lang w:val="en-US"/>
              </w:rPr>
            </w:pPr>
          </w:p>
          <w:p w14:paraId="25E062D0" w14:textId="77777777" w:rsidR="00FA609F" w:rsidRPr="00FA609F" w:rsidRDefault="00FA609F" w:rsidP="00FA609F">
            <w:pPr>
              <w:rPr>
                <w:rFonts w:ascii="Arial" w:eastAsia="Times New Roman" w:hAnsi="Arial" w:cs="Arial"/>
                <w:sz w:val="20"/>
                <w:lang w:val="en-US"/>
              </w:rPr>
            </w:pPr>
          </w:p>
          <w:p w14:paraId="042B9D71" w14:textId="77777777" w:rsidR="00FA609F" w:rsidRPr="00FA609F" w:rsidRDefault="00FA609F" w:rsidP="00FA609F">
            <w:pPr>
              <w:rPr>
                <w:rFonts w:ascii="Arial" w:eastAsia="Times New Roman" w:hAnsi="Arial" w:cs="Arial"/>
                <w:sz w:val="20"/>
                <w:lang w:val="en-US"/>
              </w:rPr>
            </w:pPr>
          </w:p>
          <w:p w14:paraId="775768DE" w14:textId="77777777" w:rsidR="00FA609F" w:rsidRPr="00FA609F" w:rsidRDefault="00FA609F" w:rsidP="00FA609F">
            <w:pPr>
              <w:rPr>
                <w:rFonts w:ascii="Arial" w:eastAsia="Times New Roman" w:hAnsi="Arial" w:cs="Arial"/>
                <w:sz w:val="20"/>
                <w:lang w:val="en-US"/>
              </w:rPr>
            </w:pPr>
          </w:p>
          <w:p w14:paraId="2A54F1C6" w14:textId="77777777" w:rsidR="00FA609F" w:rsidRPr="00FA609F" w:rsidRDefault="00FA609F" w:rsidP="00FA609F">
            <w:pPr>
              <w:rPr>
                <w:rFonts w:ascii="Arial" w:eastAsia="Times New Roman" w:hAnsi="Arial" w:cs="Arial"/>
                <w:sz w:val="20"/>
                <w:lang w:val="en-US"/>
              </w:rPr>
            </w:pPr>
          </w:p>
          <w:p w14:paraId="09CDEEB1" w14:textId="77777777" w:rsidR="00FA609F" w:rsidRPr="00FA609F" w:rsidRDefault="00FA609F" w:rsidP="00FA609F">
            <w:pPr>
              <w:rPr>
                <w:rFonts w:ascii="Arial" w:eastAsia="Times New Roman" w:hAnsi="Arial" w:cs="Arial"/>
                <w:sz w:val="20"/>
                <w:lang w:val="en-US"/>
              </w:rPr>
            </w:pPr>
          </w:p>
          <w:p w14:paraId="1931EC5D" w14:textId="77777777" w:rsidR="00FA609F" w:rsidRPr="00FA609F" w:rsidRDefault="00FA609F" w:rsidP="00FA609F">
            <w:pPr>
              <w:rPr>
                <w:rFonts w:ascii="Arial" w:eastAsia="Times New Roman" w:hAnsi="Arial" w:cs="Arial"/>
                <w:sz w:val="20"/>
                <w:lang w:val="en-US"/>
              </w:rPr>
            </w:pPr>
          </w:p>
          <w:p w14:paraId="206CD31E" w14:textId="77777777" w:rsidR="00FA609F" w:rsidRPr="00FA609F" w:rsidRDefault="00FA609F" w:rsidP="00FA609F">
            <w:pPr>
              <w:rPr>
                <w:rFonts w:ascii="Arial" w:eastAsia="Times New Roman" w:hAnsi="Arial" w:cs="Arial"/>
                <w:sz w:val="20"/>
                <w:lang w:val="en-US"/>
              </w:rPr>
            </w:pPr>
          </w:p>
          <w:p w14:paraId="389A4290" w14:textId="77777777" w:rsidR="00FA609F" w:rsidRDefault="00FA609F" w:rsidP="00FA609F">
            <w:pPr>
              <w:rPr>
                <w:rFonts w:ascii="Arial" w:eastAsia="Times New Roman" w:hAnsi="Arial" w:cs="Arial"/>
                <w:sz w:val="20"/>
                <w:lang w:val="en-US"/>
              </w:rPr>
            </w:pPr>
          </w:p>
          <w:p w14:paraId="4045704C" w14:textId="09EBDD6D" w:rsidR="00FA609F" w:rsidRPr="00FA609F" w:rsidRDefault="00FA609F" w:rsidP="00FA609F">
            <w:pPr>
              <w:rPr>
                <w:rFonts w:ascii="Arial" w:eastAsia="Times New Roman" w:hAnsi="Arial" w:cs="Arial"/>
                <w:sz w:val="20"/>
                <w:lang w:val="en-US"/>
              </w:rPr>
            </w:pPr>
          </w:p>
        </w:tc>
        <w:tc>
          <w:tcPr>
            <w:tcW w:w="2171" w:type="dxa"/>
            <w:tcBorders>
              <w:top w:val="nil"/>
              <w:left w:val="nil"/>
              <w:bottom w:val="single" w:sz="4" w:space="0" w:color="333300"/>
              <w:right w:val="single" w:sz="4" w:space="0" w:color="333300"/>
            </w:tcBorders>
            <w:shd w:val="clear" w:color="auto" w:fill="auto"/>
            <w:hideMark/>
          </w:tcPr>
          <w:p w14:paraId="42F1EBA6" w14:textId="77777777" w:rsidR="00A86CD1" w:rsidRPr="00A86CD1" w:rsidRDefault="00A86CD1" w:rsidP="00A86CD1">
            <w:pPr>
              <w:jc w:val="left"/>
              <w:rPr>
                <w:rFonts w:ascii="Arial" w:eastAsia="Times New Roman" w:hAnsi="Arial" w:cs="Arial"/>
                <w:sz w:val="20"/>
                <w:lang w:val="en-US"/>
              </w:rPr>
            </w:pPr>
            <w:r w:rsidRPr="00A86CD1">
              <w:rPr>
                <w:rFonts w:ascii="Arial" w:eastAsia="Times New Roman" w:hAnsi="Arial" w:cs="Arial"/>
                <w:sz w:val="20"/>
                <w:lang w:val="en-US"/>
              </w:rPr>
              <w:lastRenderedPageBreak/>
              <w:t>As in comment</w:t>
            </w:r>
          </w:p>
        </w:tc>
        <w:tc>
          <w:tcPr>
            <w:tcW w:w="2048" w:type="dxa"/>
            <w:tcBorders>
              <w:top w:val="nil"/>
              <w:left w:val="nil"/>
              <w:bottom w:val="single" w:sz="4" w:space="0" w:color="333300"/>
              <w:right w:val="single" w:sz="4" w:space="0" w:color="333300"/>
            </w:tcBorders>
            <w:shd w:val="clear" w:color="auto" w:fill="auto"/>
            <w:hideMark/>
          </w:tcPr>
          <w:p w14:paraId="55EA298D" w14:textId="72E41299" w:rsidR="00A86CD1" w:rsidRPr="00A86CD1" w:rsidRDefault="00A86CD1" w:rsidP="00A86CD1">
            <w:pPr>
              <w:jc w:val="left"/>
              <w:rPr>
                <w:rFonts w:ascii="Arial" w:eastAsia="Times New Roman" w:hAnsi="Arial" w:cs="Arial"/>
                <w:sz w:val="20"/>
                <w:lang w:val="en-US"/>
              </w:rPr>
            </w:pPr>
            <w:r w:rsidRPr="005A0561">
              <w:rPr>
                <w:rFonts w:ascii="Arial" w:eastAsia="Times New Roman" w:hAnsi="Arial" w:cs="Arial"/>
                <w:sz w:val="20"/>
                <w:lang w:val="en-US"/>
              </w:rPr>
              <w:t> </w:t>
            </w:r>
            <w:r>
              <w:rPr>
                <w:rFonts w:ascii="Arial" w:eastAsia="Times New Roman" w:hAnsi="Arial" w:cs="Arial"/>
                <w:sz w:val="20"/>
                <w:lang w:val="en-US"/>
              </w:rPr>
              <w:t>Revised – agree with the commenter. Apply the changes marked as #1031 in this document.</w:t>
            </w:r>
          </w:p>
        </w:tc>
      </w:tr>
      <w:tr w:rsidR="00A86CD1" w:rsidRPr="00A86CD1" w14:paraId="5FA6CA89" w14:textId="77777777" w:rsidTr="001A1C5E">
        <w:trPr>
          <w:trHeight w:val="2550"/>
        </w:trPr>
        <w:tc>
          <w:tcPr>
            <w:tcW w:w="1052" w:type="dxa"/>
            <w:tcBorders>
              <w:top w:val="nil"/>
              <w:left w:val="single" w:sz="4" w:space="0" w:color="333300"/>
              <w:bottom w:val="single" w:sz="4" w:space="0" w:color="333300"/>
              <w:right w:val="single" w:sz="4" w:space="0" w:color="333300"/>
            </w:tcBorders>
            <w:shd w:val="clear" w:color="auto" w:fill="auto"/>
            <w:hideMark/>
          </w:tcPr>
          <w:p w14:paraId="710A31FA" w14:textId="77777777" w:rsidR="00A86CD1" w:rsidRPr="00A86CD1" w:rsidRDefault="00A86CD1" w:rsidP="00A86CD1">
            <w:pPr>
              <w:jc w:val="left"/>
              <w:rPr>
                <w:rFonts w:ascii="Arial" w:eastAsia="Times New Roman" w:hAnsi="Arial" w:cs="Arial"/>
                <w:sz w:val="20"/>
                <w:lang w:val="en-US"/>
              </w:rPr>
            </w:pPr>
            <w:r w:rsidRPr="00A86CD1">
              <w:rPr>
                <w:rFonts w:ascii="Arial" w:eastAsia="Times New Roman" w:hAnsi="Arial" w:cs="Arial"/>
                <w:sz w:val="20"/>
                <w:lang w:val="en-US"/>
              </w:rPr>
              <w:t>2439</w:t>
            </w:r>
          </w:p>
        </w:tc>
        <w:tc>
          <w:tcPr>
            <w:tcW w:w="1393" w:type="dxa"/>
            <w:tcBorders>
              <w:top w:val="nil"/>
              <w:left w:val="nil"/>
              <w:bottom w:val="single" w:sz="4" w:space="0" w:color="333300"/>
              <w:right w:val="single" w:sz="4" w:space="0" w:color="333300"/>
            </w:tcBorders>
            <w:shd w:val="clear" w:color="auto" w:fill="auto"/>
            <w:hideMark/>
          </w:tcPr>
          <w:p w14:paraId="2F2C3DBB" w14:textId="77777777" w:rsidR="00A86CD1" w:rsidRPr="00A86CD1" w:rsidRDefault="00A86CD1" w:rsidP="00A86CD1">
            <w:pPr>
              <w:jc w:val="left"/>
              <w:rPr>
                <w:rFonts w:ascii="Arial" w:eastAsia="Times New Roman" w:hAnsi="Arial" w:cs="Arial"/>
                <w:sz w:val="20"/>
                <w:lang w:val="en-US"/>
              </w:rPr>
            </w:pPr>
            <w:proofErr w:type="spellStart"/>
            <w:r w:rsidRPr="00A86CD1">
              <w:rPr>
                <w:rFonts w:ascii="Arial" w:eastAsia="Times New Roman" w:hAnsi="Arial" w:cs="Arial"/>
                <w:sz w:val="20"/>
                <w:lang w:val="en-US"/>
              </w:rPr>
              <w:t>namyeong</w:t>
            </w:r>
            <w:proofErr w:type="spellEnd"/>
            <w:r w:rsidRPr="00A86CD1">
              <w:rPr>
                <w:rFonts w:ascii="Arial" w:eastAsia="Times New Roman" w:hAnsi="Arial" w:cs="Arial"/>
                <w:sz w:val="20"/>
                <w:lang w:val="en-US"/>
              </w:rPr>
              <w:t xml:space="preserve"> </w:t>
            </w:r>
            <w:proofErr w:type="spellStart"/>
            <w:r w:rsidRPr="00A86CD1">
              <w:rPr>
                <w:rFonts w:ascii="Arial" w:eastAsia="Times New Roman" w:hAnsi="Arial" w:cs="Arial"/>
                <w:sz w:val="20"/>
                <w:lang w:val="en-US"/>
              </w:rPr>
              <w:t>kim</w:t>
            </w:r>
            <w:proofErr w:type="spellEnd"/>
          </w:p>
        </w:tc>
        <w:tc>
          <w:tcPr>
            <w:tcW w:w="1219" w:type="dxa"/>
            <w:tcBorders>
              <w:top w:val="nil"/>
              <w:left w:val="nil"/>
              <w:bottom w:val="single" w:sz="4" w:space="0" w:color="333300"/>
              <w:right w:val="single" w:sz="4" w:space="0" w:color="333300"/>
            </w:tcBorders>
            <w:shd w:val="clear" w:color="auto" w:fill="auto"/>
            <w:hideMark/>
          </w:tcPr>
          <w:p w14:paraId="095D5894" w14:textId="77777777" w:rsidR="00A86CD1" w:rsidRPr="00A86CD1" w:rsidRDefault="00A86CD1" w:rsidP="00A86CD1">
            <w:pPr>
              <w:jc w:val="left"/>
              <w:rPr>
                <w:rFonts w:ascii="Arial" w:eastAsia="Times New Roman" w:hAnsi="Arial" w:cs="Arial"/>
                <w:sz w:val="20"/>
                <w:lang w:val="en-US"/>
              </w:rPr>
            </w:pPr>
            <w:r w:rsidRPr="00A86CD1">
              <w:rPr>
                <w:rFonts w:ascii="Arial" w:eastAsia="Times New Roman" w:hAnsi="Arial" w:cs="Arial"/>
                <w:sz w:val="20"/>
                <w:lang w:val="en-US"/>
              </w:rPr>
              <w:t>35.3.6</w:t>
            </w:r>
          </w:p>
        </w:tc>
        <w:tc>
          <w:tcPr>
            <w:tcW w:w="828" w:type="dxa"/>
            <w:tcBorders>
              <w:top w:val="nil"/>
              <w:left w:val="nil"/>
              <w:bottom w:val="single" w:sz="4" w:space="0" w:color="333300"/>
              <w:right w:val="single" w:sz="4" w:space="0" w:color="333300"/>
            </w:tcBorders>
            <w:shd w:val="clear" w:color="auto" w:fill="auto"/>
            <w:hideMark/>
          </w:tcPr>
          <w:p w14:paraId="1EF0E21B" w14:textId="77777777" w:rsidR="00A86CD1" w:rsidRPr="00A86CD1" w:rsidRDefault="00A86CD1" w:rsidP="00A86CD1">
            <w:pPr>
              <w:jc w:val="left"/>
              <w:rPr>
                <w:rFonts w:ascii="Arial" w:eastAsia="Times New Roman" w:hAnsi="Arial" w:cs="Arial"/>
                <w:sz w:val="20"/>
                <w:lang w:val="en-US"/>
              </w:rPr>
            </w:pPr>
            <w:r w:rsidRPr="00A86CD1">
              <w:rPr>
                <w:rFonts w:ascii="Arial" w:eastAsia="Times New Roman" w:hAnsi="Arial" w:cs="Arial"/>
                <w:sz w:val="20"/>
                <w:lang w:val="en-US"/>
              </w:rPr>
              <w:t>133.06</w:t>
            </w:r>
          </w:p>
        </w:tc>
        <w:tc>
          <w:tcPr>
            <w:tcW w:w="2261" w:type="dxa"/>
            <w:tcBorders>
              <w:top w:val="nil"/>
              <w:left w:val="nil"/>
              <w:bottom w:val="single" w:sz="4" w:space="0" w:color="333300"/>
              <w:right w:val="single" w:sz="4" w:space="0" w:color="333300"/>
            </w:tcBorders>
            <w:shd w:val="clear" w:color="auto" w:fill="auto"/>
            <w:hideMark/>
          </w:tcPr>
          <w:p w14:paraId="2E3F6ECA" w14:textId="77777777" w:rsidR="00A86CD1" w:rsidRPr="00A86CD1" w:rsidRDefault="00A86CD1" w:rsidP="00A86CD1">
            <w:pPr>
              <w:jc w:val="left"/>
              <w:rPr>
                <w:rFonts w:ascii="Arial" w:eastAsia="Times New Roman" w:hAnsi="Arial" w:cs="Arial"/>
                <w:sz w:val="20"/>
                <w:lang w:val="en-US"/>
              </w:rPr>
            </w:pPr>
            <w:r w:rsidRPr="00A86CD1">
              <w:rPr>
                <w:rFonts w:ascii="Arial" w:eastAsia="Times New Roman" w:hAnsi="Arial" w:cs="Arial"/>
                <w:sz w:val="20"/>
                <w:lang w:val="en-US"/>
              </w:rPr>
              <w:t>We need to define a link transition method within same MLD. Especially, we consider the case where a STA transits the operating link from setup link to non-setup link within same AP MLD.</w:t>
            </w:r>
            <w:r w:rsidRPr="00A86CD1">
              <w:rPr>
                <w:rFonts w:ascii="Arial" w:eastAsia="Times New Roman" w:hAnsi="Arial" w:cs="Arial"/>
                <w:sz w:val="20"/>
                <w:lang w:val="en-US"/>
              </w:rPr>
              <w:br/>
              <w:t>(Please see contribution 20/0412, 20/1554)</w:t>
            </w:r>
          </w:p>
        </w:tc>
        <w:tc>
          <w:tcPr>
            <w:tcW w:w="2171" w:type="dxa"/>
            <w:tcBorders>
              <w:top w:val="nil"/>
              <w:left w:val="nil"/>
              <w:bottom w:val="single" w:sz="4" w:space="0" w:color="333300"/>
              <w:right w:val="single" w:sz="4" w:space="0" w:color="333300"/>
            </w:tcBorders>
            <w:shd w:val="clear" w:color="auto" w:fill="auto"/>
            <w:hideMark/>
          </w:tcPr>
          <w:p w14:paraId="5289FEAB" w14:textId="77777777" w:rsidR="00A86CD1" w:rsidRPr="00A86CD1" w:rsidRDefault="00A86CD1" w:rsidP="00A86CD1">
            <w:pPr>
              <w:jc w:val="left"/>
              <w:rPr>
                <w:rFonts w:ascii="Arial" w:eastAsia="Times New Roman" w:hAnsi="Arial" w:cs="Arial"/>
                <w:sz w:val="20"/>
                <w:lang w:val="en-US"/>
              </w:rPr>
            </w:pPr>
            <w:r w:rsidRPr="00A86CD1">
              <w:rPr>
                <w:rFonts w:ascii="Arial" w:eastAsia="Times New Roman" w:hAnsi="Arial" w:cs="Arial"/>
                <w:sz w:val="20"/>
                <w:lang w:val="en-US"/>
              </w:rPr>
              <w:t>Please add new subclause to define a link re-configuration operation.</w:t>
            </w:r>
          </w:p>
        </w:tc>
        <w:tc>
          <w:tcPr>
            <w:tcW w:w="2048" w:type="dxa"/>
            <w:tcBorders>
              <w:top w:val="nil"/>
              <w:left w:val="nil"/>
              <w:bottom w:val="single" w:sz="4" w:space="0" w:color="333300"/>
              <w:right w:val="single" w:sz="4" w:space="0" w:color="333300"/>
            </w:tcBorders>
            <w:shd w:val="clear" w:color="auto" w:fill="auto"/>
            <w:hideMark/>
          </w:tcPr>
          <w:p w14:paraId="12FBC44F" w14:textId="5256AB4D" w:rsidR="00A86CD1" w:rsidRPr="00A86CD1" w:rsidRDefault="00A86CD1" w:rsidP="00A86CD1">
            <w:pPr>
              <w:jc w:val="left"/>
              <w:rPr>
                <w:rFonts w:ascii="Arial" w:eastAsia="Times New Roman" w:hAnsi="Arial" w:cs="Arial"/>
                <w:sz w:val="20"/>
                <w:lang w:val="en-US"/>
              </w:rPr>
            </w:pPr>
            <w:r w:rsidRPr="00A86CD1">
              <w:rPr>
                <w:rFonts w:ascii="Arial" w:eastAsia="Times New Roman" w:hAnsi="Arial" w:cs="Arial"/>
                <w:sz w:val="20"/>
                <w:lang w:val="en-US"/>
              </w:rPr>
              <w:t> </w:t>
            </w:r>
            <w:r w:rsidR="00FA0161">
              <w:rPr>
                <w:rFonts w:ascii="Arial" w:eastAsia="Times New Roman" w:hAnsi="Arial" w:cs="Arial"/>
                <w:sz w:val="20"/>
                <w:lang w:val="en-US"/>
              </w:rPr>
              <w:t xml:space="preserve">Rejected </w:t>
            </w:r>
            <w:r w:rsidR="005806F8">
              <w:rPr>
                <w:rFonts w:ascii="Arial" w:eastAsia="Times New Roman" w:hAnsi="Arial" w:cs="Arial"/>
                <w:sz w:val="20"/>
                <w:lang w:val="en-US"/>
              </w:rPr>
              <w:t>–</w:t>
            </w:r>
            <w:r w:rsidR="00FA0161">
              <w:rPr>
                <w:rFonts w:ascii="Arial" w:eastAsia="Times New Roman" w:hAnsi="Arial" w:cs="Arial"/>
                <w:sz w:val="20"/>
                <w:lang w:val="en-US"/>
              </w:rPr>
              <w:t xml:space="preserve"> </w:t>
            </w:r>
            <w:r w:rsidR="005806F8">
              <w:rPr>
                <w:rFonts w:ascii="Arial" w:eastAsia="Times New Roman" w:hAnsi="Arial" w:cs="Arial"/>
                <w:sz w:val="20"/>
                <w:lang w:val="en-US"/>
              </w:rPr>
              <w:t xml:space="preserve">If a link was not setup, it is not available for the non-AP MLD, so the non-AP MLD </w:t>
            </w:r>
            <w:proofErr w:type="spellStart"/>
            <w:r w:rsidR="005806F8">
              <w:rPr>
                <w:rFonts w:ascii="Arial" w:eastAsia="Times New Roman" w:hAnsi="Arial" w:cs="Arial"/>
                <w:sz w:val="20"/>
                <w:lang w:val="en-US"/>
              </w:rPr>
              <w:t>can not</w:t>
            </w:r>
            <w:proofErr w:type="spellEnd"/>
            <w:r w:rsidR="005806F8">
              <w:rPr>
                <w:rFonts w:ascii="Arial" w:eastAsia="Times New Roman" w:hAnsi="Arial" w:cs="Arial"/>
                <w:sz w:val="20"/>
                <w:lang w:val="en-US"/>
              </w:rPr>
              <w:t xml:space="preserve"> transition</w:t>
            </w:r>
            <w:r w:rsidR="005E6F8E">
              <w:rPr>
                <w:rFonts w:ascii="Arial" w:eastAsia="Times New Roman" w:hAnsi="Arial" w:cs="Arial"/>
                <w:sz w:val="20"/>
                <w:lang w:val="en-US"/>
              </w:rPr>
              <w:t xml:space="preserve"> to this link (waking up on that link, enable that link…). What can be done is to do a</w:t>
            </w:r>
            <w:r w:rsidR="00173740">
              <w:rPr>
                <w:rFonts w:ascii="Arial" w:eastAsia="Times New Roman" w:hAnsi="Arial" w:cs="Arial"/>
                <w:sz w:val="20"/>
                <w:lang w:val="en-US"/>
              </w:rPr>
              <w:t>n ML</w:t>
            </w:r>
            <w:r w:rsidR="005E6F8E">
              <w:rPr>
                <w:rFonts w:ascii="Arial" w:eastAsia="Times New Roman" w:hAnsi="Arial" w:cs="Arial"/>
                <w:sz w:val="20"/>
                <w:lang w:val="en-US"/>
              </w:rPr>
              <w:t xml:space="preserve"> </w:t>
            </w:r>
            <w:r w:rsidR="00173740">
              <w:rPr>
                <w:rFonts w:ascii="Arial" w:eastAsia="Times New Roman" w:hAnsi="Arial" w:cs="Arial"/>
                <w:sz w:val="20"/>
                <w:lang w:val="en-US"/>
              </w:rPr>
              <w:t>(</w:t>
            </w:r>
            <w:r w:rsidR="005E6F8E">
              <w:rPr>
                <w:rFonts w:ascii="Arial" w:eastAsia="Times New Roman" w:hAnsi="Arial" w:cs="Arial"/>
                <w:sz w:val="20"/>
                <w:lang w:val="en-US"/>
              </w:rPr>
              <w:t>re</w:t>
            </w:r>
            <w:r w:rsidR="00173740">
              <w:rPr>
                <w:rFonts w:ascii="Arial" w:eastAsia="Times New Roman" w:hAnsi="Arial" w:cs="Arial"/>
                <w:sz w:val="20"/>
                <w:lang w:val="en-US"/>
              </w:rPr>
              <w:t>)</w:t>
            </w:r>
            <w:r w:rsidR="005E6F8E">
              <w:rPr>
                <w:rFonts w:ascii="Arial" w:eastAsia="Times New Roman" w:hAnsi="Arial" w:cs="Arial"/>
                <w:sz w:val="20"/>
                <w:lang w:val="en-US"/>
              </w:rPr>
              <w:t>setup</w:t>
            </w:r>
            <w:r w:rsidR="00173740">
              <w:rPr>
                <w:rFonts w:ascii="Arial" w:eastAsia="Times New Roman" w:hAnsi="Arial" w:cs="Arial"/>
                <w:sz w:val="20"/>
                <w:lang w:val="en-US"/>
              </w:rPr>
              <w:t xml:space="preserve"> to </w:t>
            </w:r>
            <w:r w:rsidR="00212F97">
              <w:rPr>
                <w:rFonts w:ascii="Arial" w:eastAsia="Times New Roman" w:hAnsi="Arial" w:cs="Arial"/>
                <w:sz w:val="20"/>
                <w:lang w:val="en-US"/>
              </w:rPr>
              <w:t>do a new setup. All those mechanisms are already defined</w:t>
            </w:r>
            <w:r w:rsidR="00FA0282">
              <w:rPr>
                <w:rFonts w:ascii="Arial" w:eastAsia="Times New Roman" w:hAnsi="Arial" w:cs="Arial"/>
                <w:sz w:val="20"/>
                <w:lang w:val="en-US"/>
              </w:rPr>
              <w:t>.</w:t>
            </w:r>
          </w:p>
        </w:tc>
      </w:tr>
      <w:tr w:rsidR="00A86CD1" w:rsidRPr="00A86CD1" w14:paraId="1165630C" w14:textId="77777777" w:rsidTr="001A1C5E">
        <w:trPr>
          <w:trHeight w:val="3060"/>
        </w:trPr>
        <w:tc>
          <w:tcPr>
            <w:tcW w:w="1052" w:type="dxa"/>
            <w:tcBorders>
              <w:top w:val="nil"/>
              <w:left w:val="single" w:sz="4" w:space="0" w:color="333300"/>
              <w:bottom w:val="single" w:sz="4" w:space="0" w:color="333300"/>
              <w:right w:val="single" w:sz="4" w:space="0" w:color="333300"/>
            </w:tcBorders>
            <w:shd w:val="clear" w:color="auto" w:fill="auto"/>
            <w:hideMark/>
          </w:tcPr>
          <w:p w14:paraId="1CB4E0AF" w14:textId="77777777" w:rsidR="00A86CD1" w:rsidRPr="00A86CD1" w:rsidRDefault="00A86CD1" w:rsidP="00A86CD1">
            <w:pPr>
              <w:jc w:val="left"/>
              <w:rPr>
                <w:rFonts w:ascii="Arial" w:eastAsia="Times New Roman" w:hAnsi="Arial" w:cs="Arial"/>
                <w:sz w:val="20"/>
                <w:lang w:val="en-US"/>
              </w:rPr>
            </w:pPr>
            <w:r w:rsidRPr="00A86CD1">
              <w:rPr>
                <w:rFonts w:ascii="Arial" w:eastAsia="Times New Roman" w:hAnsi="Arial" w:cs="Arial"/>
                <w:sz w:val="20"/>
                <w:lang w:val="en-US"/>
              </w:rPr>
              <w:t>1496</w:t>
            </w:r>
          </w:p>
        </w:tc>
        <w:tc>
          <w:tcPr>
            <w:tcW w:w="1393" w:type="dxa"/>
            <w:tcBorders>
              <w:top w:val="nil"/>
              <w:left w:val="nil"/>
              <w:bottom w:val="single" w:sz="4" w:space="0" w:color="333300"/>
              <w:right w:val="single" w:sz="4" w:space="0" w:color="333300"/>
            </w:tcBorders>
            <w:shd w:val="clear" w:color="auto" w:fill="auto"/>
            <w:hideMark/>
          </w:tcPr>
          <w:p w14:paraId="621C572A" w14:textId="77777777" w:rsidR="00A86CD1" w:rsidRPr="00A86CD1" w:rsidRDefault="00A86CD1" w:rsidP="00A86CD1">
            <w:pPr>
              <w:jc w:val="left"/>
              <w:rPr>
                <w:rFonts w:ascii="Arial" w:eastAsia="Times New Roman" w:hAnsi="Arial" w:cs="Arial"/>
                <w:sz w:val="20"/>
                <w:lang w:val="en-US"/>
              </w:rPr>
            </w:pPr>
            <w:r w:rsidRPr="00A86CD1">
              <w:rPr>
                <w:rFonts w:ascii="Arial" w:eastAsia="Times New Roman" w:hAnsi="Arial" w:cs="Arial"/>
                <w:sz w:val="20"/>
                <w:lang w:val="en-US"/>
              </w:rPr>
              <w:t>Dibakar Das</w:t>
            </w:r>
          </w:p>
        </w:tc>
        <w:tc>
          <w:tcPr>
            <w:tcW w:w="1219" w:type="dxa"/>
            <w:tcBorders>
              <w:top w:val="nil"/>
              <w:left w:val="nil"/>
              <w:bottom w:val="single" w:sz="4" w:space="0" w:color="333300"/>
              <w:right w:val="single" w:sz="4" w:space="0" w:color="333300"/>
            </w:tcBorders>
            <w:shd w:val="clear" w:color="auto" w:fill="auto"/>
            <w:hideMark/>
          </w:tcPr>
          <w:p w14:paraId="37E2303A" w14:textId="77777777" w:rsidR="00A86CD1" w:rsidRPr="00A86CD1" w:rsidRDefault="00A86CD1" w:rsidP="00A86CD1">
            <w:pPr>
              <w:jc w:val="left"/>
              <w:rPr>
                <w:rFonts w:ascii="Arial" w:eastAsia="Times New Roman" w:hAnsi="Arial" w:cs="Arial"/>
                <w:sz w:val="20"/>
                <w:lang w:val="en-US"/>
              </w:rPr>
            </w:pPr>
            <w:r w:rsidRPr="00A86CD1">
              <w:rPr>
                <w:rFonts w:ascii="Arial" w:eastAsia="Times New Roman" w:hAnsi="Arial" w:cs="Arial"/>
                <w:sz w:val="20"/>
                <w:lang w:val="en-US"/>
              </w:rPr>
              <w:t>35.3.6.1</w:t>
            </w:r>
          </w:p>
        </w:tc>
        <w:tc>
          <w:tcPr>
            <w:tcW w:w="828" w:type="dxa"/>
            <w:tcBorders>
              <w:top w:val="nil"/>
              <w:left w:val="nil"/>
              <w:bottom w:val="single" w:sz="4" w:space="0" w:color="333300"/>
              <w:right w:val="single" w:sz="4" w:space="0" w:color="333300"/>
            </w:tcBorders>
            <w:shd w:val="clear" w:color="auto" w:fill="auto"/>
            <w:hideMark/>
          </w:tcPr>
          <w:p w14:paraId="26A2CA33" w14:textId="77777777" w:rsidR="00A86CD1" w:rsidRPr="00A86CD1" w:rsidRDefault="00A86CD1" w:rsidP="00A86CD1">
            <w:pPr>
              <w:jc w:val="left"/>
              <w:rPr>
                <w:rFonts w:ascii="Arial" w:eastAsia="Times New Roman" w:hAnsi="Arial" w:cs="Arial"/>
                <w:sz w:val="20"/>
                <w:lang w:val="en-US"/>
              </w:rPr>
            </w:pPr>
            <w:r w:rsidRPr="00A86CD1">
              <w:rPr>
                <w:rFonts w:ascii="Arial" w:eastAsia="Times New Roman" w:hAnsi="Arial" w:cs="Arial"/>
                <w:sz w:val="20"/>
                <w:lang w:val="en-US"/>
              </w:rPr>
              <w:t>133.29</w:t>
            </w:r>
          </w:p>
        </w:tc>
        <w:tc>
          <w:tcPr>
            <w:tcW w:w="2261" w:type="dxa"/>
            <w:tcBorders>
              <w:top w:val="nil"/>
              <w:left w:val="nil"/>
              <w:bottom w:val="single" w:sz="4" w:space="0" w:color="333300"/>
              <w:right w:val="single" w:sz="4" w:space="0" w:color="333300"/>
            </w:tcBorders>
            <w:shd w:val="clear" w:color="auto" w:fill="auto"/>
            <w:hideMark/>
          </w:tcPr>
          <w:p w14:paraId="6BF08A6D" w14:textId="77777777" w:rsidR="00A86CD1" w:rsidRPr="00A86CD1" w:rsidRDefault="00A86CD1" w:rsidP="00A86CD1">
            <w:pPr>
              <w:jc w:val="left"/>
              <w:rPr>
                <w:rFonts w:ascii="Arial" w:eastAsia="Times New Roman" w:hAnsi="Arial" w:cs="Arial"/>
                <w:sz w:val="20"/>
                <w:lang w:val="en-US"/>
              </w:rPr>
            </w:pPr>
            <w:r w:rsidRPr="00A86CD1">
              <w:rPr>
                <w:rFonts w:ascii="Arial" w:eastAsia="Times New Roman" w:hAnsi="Arial" w:cs="Arial"/>
                <w:sz w:val="20"/>
                <w:lang w:val="en-US"/>
              </w:rPr>
              <w:t>For brevity, combine the sentences: "Frames carrying MSDUs or A-MSDUs with TIDs mapped to an enabled link may be</w:t>
            </w:r>
            <w:r w:rsidRPr="00A86CD1">
              <w:rPr>
                <w:rFonts w:ascii="Arial" w:eastAsia="Times New Roman" w:hAnsi="Arial" w:cs="Arial"/>
                <w:sz w:val="20"/>
                <w:lang w:val="en-US"/>
              </w:rPr>
              <w:br/>
              <w:t>transmitted on that link. Frames carrying MSDUs or A-MSDUs with TIDs not mapped to a link shall not be</w:t>
            </w:r>
            <w:r w:rsidRPr="00A86CD1">
              <w:rPr>
                <w:rFonts w:ascii="Arial" w:eastAsia="Times New Roman" w:hAnsi="Arial" w:cs="Arial"/>
                <w:sz w:val="20"/>
                <w:lang w:val="en-US"/>
              </w:rPr>
              <w:br/>
              <w:t>transmitted on that link" into one.</w:t>
            </w:r>
          </w:p>
        </w:tc>
        <w:tc>
          <w:tcPr>
            <w:tcW w:w="2171" w:type="dxa"/>
            <w:tcBorders>
              <w:top w:val="nil"/>
              <w:left w:val="nil"/>
              <w:bottom w:val="single" w:sz="4" w:space="0" w:color="333300"/>
              <w:right w:val="single" w:sz="4" w:space="0" w:color="333300"/>
            </w:tcBorders>
            <w:shd w:val="clear" w:color="auto" w:fill="auto"/>
            <w:hideMark/>
          </w:tcPr>
          <w:p w14:paraId="05FB5CC1" w14:textId="77777777" w:rsidR="00A86CD1" w:rsidRPr="00A86CD1" w:rsidRDefault="00A86CD1" w:rsidP="00A86CD1">
            <w:pPr>
              <w:jc w:val="left"/>
              <w:rPr>
                <w:rFonts w:ascii="Arial" w:eastAsia="Times New Roman" w:hAnsi="Arial" w:cs="Arial"/>
                <w:sz w:val="20"/>
                <w:lang w:val="en-US"/>
              </w:rPr>
            </w:pPr>
            <w:r w:rsidRPr="00A86CD1">
              <w:rPr>
                <w:rFonts w:ascii="Arial" w:eastAsia="Times New Roman" w:hAnsi="Arial" w:cs="Arial"/>
                <w:sz w:val="20"/>
                <w:lang w:val="en-US"/>
              </w:rPr>
              <w:t>Change to "Only frames carrying MSDUs or A-MSDUs with TIDs mapped to an enabled link may be transmitted on that link."</w:t>
            </w:r>
          </w:p>
        </w:tc>
        <w:tc>
          <w:tcPr>
            <w:tcW w:w="2048" w:type="dxa"/>
            <w:tcBorders>
              <w:top w:val="nil"/>
              <w:left w:val="nil"/>
              <w:bottom w:val="single" w:sz="4" w:space="0" w:color="333300"/>
              <w:right w:val="single" w:sz="4" w:space="0" w:color="333300"/>
            </w:tcBorders>
            <w:shd w:val="clear" w:color="auto" w:fill="auto"/>
            <w:hideMark/>
          </w:tcPr>
          <w:p w14:paraId="172213FC" w14:textId="1A3B928E" w:rsidR="00A86CD1" w:rsidRPr="00A86CD1" w:rsidRDefault="00A86CD1" w:rsidP="00A86CD1">
            <w:pPr>
              <w:jc w:val="left"/>
              <w:rPr>
                <w:rFonts w:ascii="Arial" w:eastAsia="Times New Roman" w:hAnsi="Arial" w:cs="Arial"/>
                <w:sz w:val="20"/>
                <w:lang w:val="en-US"/>
              </w:rPr>
            </w:pPr>
            <w:r w:rsidRPr="00A86CD1">
              <w:rPr>
                <w:rFonts w:ascii="Arial" w:eastAsia="Times New Roman" w:hAnsi="Arial" w:cs="Arial"/>
                <w:sz w:val="20"/>
                <w:lang w:val="en-US"/>
              </w:rPr>
              <w:t> </w:t>
            </w:r>
            <w:r w:rsidR="00AC3EAB">
              <w:rPr>
                <w:rFonts w:ascii="Arial" w:eastAsia="Times New Roman" w:hAnsi="Arial" w:cs="Arial"/>
                <w:sz w:val="20"/>
                <w:lang w:val="en-US"/>
              </w:rPr>
              <w:t>Revised – agree with the commenter. Apply the changes marked as #1496 in this document.</w:t>
            </w:r>
          </w:p>
        </w:tc>
      </w:tr>
      <w:tr w:rsidR="00A86CD1" w:rsidRPr="00A86CD1" w14:paraId="1B1EFE83" w14:textId="77777777" w:rsidTr="001A1C5E">
        <w:trPr>
          <w:trHeight w:val="1785"/>
        </w:trPr>
        <w:tc>
          <w:tcPr>
            <w:tcW w:w="1052" w:type="dxa"/>
            <w:tcBorders>
              <w:top w:val="nil"/>
              <w:left w:val="single" w:sz="4" w:space="0" w:color="333300"/>
              <w:bottom w:val="single" w:sz="4" w:space="0" w:color="333300"/>
              <w:right w:val="single" w:sz="4" w:space="0" w:color="333300"/>
            </w:tcBorders>
            <w:shd w:val="clear" w:color="auto" w:fill="auto"/>
            <w:hideMark/>
          </w:tcPr>
          <w:p w14:paraId="321AA824" w14:textId="77777777" w:rsidR="00A86CD1" w:rsidRPr="00A86CD1" w:rsidRDefault="00A86CD1" w:rsidP="00A86CD1">
            <w:pPr>
              <w:jc w:val="left"/>
              <w:rPr>
                <w:rFonts w:ascii="Arial" w:eastAsia="Times New Roman" w:hAnsi="Arial" w:cs="Arial"/>
                <w:sz w:val="20"/>
                <w:lang w:val="en-US"/>
              </w:rPr>
            </w:pPr>
            <w:r w:rsidRPr="00A86CD1">
              <w:rPr>
                <w:rFonts w:ascii="Arial" w:eastAsia="Times New Roman" w:hAnsi="Arial" w:cs="Arial"/>
                <w:sz w:val="20"/>
                <w:lang w:val="en-US"/>
              </w:rPr>
              <w:t>1680</w:t>
            </w:r>
          </w:p>
        </w:tc>
        <w:tc>
          <w:tcPr>
            <w:tcW w:w="1393" w:type="dxa"/>
            <w:tcBorders>
              <w:top w:val="nil"/>
              <w:left w:val="nil"/>
              <w:bottom w:val="single" w:sz="4" w:space="0" w:color="333300"/>
              <w:right w:val="single" w:sz="4" w:space="0" w:color="333300"/>
            </w:tcBorders>
            <w:shd w:val="clear" w:color="auto" w:fill="auto"/>
            <w:hideMark/>
          </w:tcPr>
          <w:p w14:paraId="43B136BC" w14:textId="77777777" w:rsidR="00A86CD1" w:rsidRPr="00A86CD1" w:rsidRDefault="00A86CD1" w:rsidP="00A86CD1">
            <w:pPr>
              <w:jc w:val="left"/>
              <w:rPr>
                <w:rFonts w:ascii="Arial" w:eastAsia="Times New Roman" w:hAnsi="Arial" w:cs="Arial"/>
                <w:sz w:val="20"/>
                <w:lang w:val="en-US"/>
              </w:rPr>
            </w:pPr>
            <w:r w:rsidRPr="00A86CD1">
              <w:rPr>
                <w:rFonts w:ascii="Arial" w:eastAsia="Times New Roman" w:hAnsi="Arial" w:cs="Arial"/>
                <w:sz w:val="20"/>
                <w:lang w:val="en-US"/>
              </w:rPr>
              <w:t>GEORGE CHERIAN</w:t>
            </w:r>
          </w:p>
        </w:tc>
        <w:tc>
          <w:tcPr>
            <w:tcW w:w="1219" w:type="dxa"/>
            <w:tcBorders>
              <w:top w:val="nil"/>
              <w:left w:val="nil"/>
              <w:bottom w:val="single" w:sz="4" w:space="0" w:color="333300"/>
              <w:right w:val="single" w:sz="4" w:space="0" w:color="333300"/>
            </w:tcBorders>
            <w:shd w:val="clear" w:color="auto" w:fill="auto"/>
            <w:hideMark/>
          </w:tcPr>
          <w:p w14:paraId="57588A64" w14:textId="77777777" w:rsidR="00A86CD1" w:rsidRPr="00A86CD1" w:rsidRDefault="00A86CD1" w:rsidP="00A86CD1">
            <w:pPr>
              <w:jc w:val="left"/>
              <w:rPr>
                <w:rFonts w:ascii="Arial" w:eastAsia="Times New Roman" w:hAnsi="Arial" w:cs="Arial"/>
                <w:sz w:val="20"/>
                <w:lang w:val="en-US"/>
              </w:rPr>
            </w:pPr>
            <w:r w:rsidRPr="00A86CD1">
              <w:rPr>
                <w:rFonts w:ascii="Arial" w:eastAsia="Times New Roman" w:hAnsi="Arial" w:cs="Arial"/>
                <w:sz w:val="20"/>
                <w:lang w:val="en-US"/>
              </w:rPr>
              <w:t>35.3.6.1.1</w:t>
            </w:r>
          </w:p>
        </w:tc>
        <w:tc>
          <w:tcPr>
            <w:tcW w:w="828" w:type="dxa"/>
            <w:tcBorders>
              <w:top w:val="nil"/>
              <w:left w:val="nil"/>
              <w:bottom w:val="single" w:sz="4" w:space="0" w:color="333300"/>
              <w:right w:val="single" w:sz="4" w:space="0" w:color="333300"/>
            </w:tcBorders>
            <w:shd w:val="clear" w:color="auto" w:fill="auto"/>
            <w:hideMark/>
          </w:tcPr>
          <w:p w14:paraId="0716FA51" w14:textId="77777777" w:rsidR="00A86CD1" w:rsidRPr="00A86CD1" w:rsidRDefault="00A86CD1" w:rsidP="00A86CD1">
            <w:pPr>
              <w:jc w:val="left"/>
              <w:rPr>
                <w:rFonts w:ascii="Arial" w:eastAsia="Times New Roman" w:hAnsi="Arial" w:cs="Arial"/>
                <w:sz w:val="20"/>
                <w:lang w:val="en-US"/>
              </w:rPr>
            </w:pPr>
            <w:r w:rsidRPr="00A86CD1">
              <w:rPr>
                <w:rFonts w:ascii="Arial" w:eastAsia="Times New Roman" w:hAnsi="Arial" w:cs="Arial"/>
                <w:sz w:val="20"/>
                <w:lang w:val="en-US"/>
              </w:rPr>
              <w:t>133.54</w:t>
            </w:r>
          </w:p>
        </w:tc>
        <w:tc>
          <w:tcPr>
            <w:tcW w:w="2261" w:type="dxa"/>
            <w:tcBorders>
              <w:top w:val="nil"/>
              <w:left w:val="nil"/>
              <w:bottom w:val="single" w:sz="4" w:space="0" w:color="333300"/>
              <w:right w:val="single" w:sz="4" w:space="0" w:color="333300"/>
            </w:tcBorders>
            <w:shd w:val="clear" w:color="auto" w:fill="auto"/>
            <w:hideMark/>
          </w:tcPr>
          <w:p w14:paraId="22771BD0" w14:textId="77777777" w:rsidR="00A86CD1" w:rsidRPr="00A86CD1" w:rsidRDefault="00A86CD1" w:rsidP="00A86CD1">
            <w:pPr>
              <w:jc w:val="left"/>
              <w:rPr>
                <w:rFonts w:ascii="Arial" w:eastAsia="Times New Roman" w:hAnsi="Arial" w:cs="Arial"/>
                <w:sz w:val="20"/>
                <w:lang w:val="en-US"/>
              </w:rPr>
            </w:pPr>
            <w:r w:rsidRPr="00A86CD1">
              <w:rPr>
                <w:rFonts w:ascii="Arial" w:eastAsia="Times New Roman" w:hAnsi="Arial" w:cs="Arial"/>
                <w:sz w:val="20"/>
                <w:lang w:val="en-US"/>
              </w:rPr>
              <w:t>Remove NOTE-3. The substance is already captured in the body. The last sentence doesn't make sense for TID Link mapping operation, since it is more general</w:t>
            </w:r>
          </w:p>
        </w:tc>
        <w:tc>
          <w:tcPr>
            <w:tcW w:w="2171" w:type="dxa"/>
            <w:tcBorders>
              <w:top w:val="nil"/>
              <w:left w:val="nil"/>
              <w:bottom w:val="single" w:sz="4" w:space="0" w:color="333300"/>
              <w:right w:val="single" w:sz="4" w:space="0" w:color="333300"/>
            </w:tcBorders>
            <w:shd w:val="clear" w:color="auto" w:fill="auto"/>
            <w:hideMark/>
          </w:tcPr>
          <w:p w14:paraId="4E72CF15" w14:textId="77777777" w:rsidR="00A86CD1" w:rsidRPr="00A86CD1" w:rsidRDefault="00A86CD1" w:rsidP="00A86CD1">
            <w:pPr>
              <w:jc w:val="left"/>
              <w:rPr>
                <w:rFonts w:ascii="Arial" w:eastAsia="Times New Roman" w:hAnsi="Arial" w:cs="Arial"/>
                <w:sz w:val="20"/>
                <w:lang w:val="en-US"/>
              </w:rPr>
            </w:pPr>
            <w:r w:rsidRPr="00A86CD1">
              <w:rPr>
                <w:rFonts w:ascii="Arial" w:eastAsia="Times New Roman" w:hAnsi="Arial" w:cs="Arial"/>
                <w:sz w:val="20"/>
                <w:lang w:val="en-US"/>
              </w:rPr>
              <w:t>As in the comment</w:t>
            </w:r>
          </w:p>
        </w:tc>
        <w:tc>
          <w:tcPr>
            <w:tcW w:w="2048" w:type="dxa"/>
            <w:tcBorders>
              <w:top w:val="nil"/>
              <w:left w:val="nil"/>
              <w:bottom w:val="single" w:sz="4" w:space="0" w:color="333300"/>
              <w:right w:val="single" w:sz="4" w:space="0" w:color="333300"/>
            </w:tcBorders>
            <w:shd w:val="clear" w:color="auto" w:fill="auto"/>
            <w:hideMark/>
          </w:tcPr>
          <w:p w14:paraId="257F2E46" w14:textId="229D4BB5" w:rsidR="00A86CD1" w:rsidRPr="00A86CD1" w:rsidRDefault="00A86CD1" w:rsidP="00A86CD1">
            <w:pPr>
              <w:jc w:val="left"/>
              <w:rPr>
                <w:rFonts w:ascii="Arial" w:eastAsia="Times New Roman" w:hAnsi="Arial" w:cs="Arial"/>
                <w:sz w:val="20"/>
                <w:lang w:val="en-US"/>
              </w:rPr>
            </w:pPr>
            <w:r w:rsidRPr="00A86CD1">
              <w:rPr>
                <w:rFonts w:ascii="Arial" w:eastAsia="Times New Roman" w:hAnsi="Arial" w:cs="Arial"/>
                <w:sz w:val="20"/>
                <w:lang w:val="en-US"/>
              </w:rPr>
              <w:t> </w:t>
            </w:r>
            <w:r w:rsidR="001A1C5E">
              <w:rPr>
                <w:rFonts w:ascii="Arial" w:eastAsia="Times New Roman" w:hAnsi="Arial" w:cs="Arial"/>
                <w:sz w:val="20"/>
                <w:lang w:val="en-US"/>
              </w:rPr>
              <w:t xml:space="preserve">Revised – </w:t>
            </w:r>
            <w:r w:rsidR="00190686">
              <w:rPr>
                <w:rFonts w:ascii="Arial" w:eastAsia="Times New Roman" w:hAnsi="Arial" w:cs="Arial"/>
                <w:sz w:val="20"/>
                <w:lang w:val="en-US"/>
              </w:rPr>
              <w:t xml:space="preserve">propose to </w:t>
            </w:r>
            <w:proofErr w:type="gramStart"/>
            <w:r w:rsidR="00190686">
              <w:rPr>
                <w:rFonts w:ascii="Arial" w:eastAsia="Times New Roman" w:hAnsi="Arial" w:cs="Arial"/>
                <w:sz w:val="20"/>
                <w:lang w:val="en-US"/>
              </w:rPr>
              <w:t>still keep</w:t>
            </w:r>
            <w:proofErr w:type="gramEnd"/>
            <w:r w:rsidR="00190686">
              <w:rPr>
                <w:rFonts w:ascii="Arial" w:eastAsia="Times New Roman" w:hAnsi="Arial" w:cs="Arial"/>
                <w:sz w:val="20"/>
                <w:lang w:val="en-US"/>
              </w:rPr>
              <w:t xml:space="preserve"> NOTE at this stage to improve understanding. However, </w:t>
            </w:r>
            <w:r w:rsidR="001A1C5E">
              <w:rPr>
                <w:rFonts w:ascii="Arial" w:eastAsia="Times New Roman" w:hAnsi="Arial" w:cs="Arial"/>
                <w:sz w:val="20"/>
                <w:lang w:val="en-US"/>
              </w:rPr>
              <w:t>last sentence is already</w:t>
            </w:r>
            <w:r w:rsidR="00190686">
              <w:rPr>
                <w:rFonts w:ascii="Arial" w:eastAsia="Times New Roman" w:hAnsi="Arial" w:cs="Arial"/>
                <w:sz w:val="20"/>
                <w:lang w:val="en-US"/>
              </w:rPr>
              <w:t xml:space="preserve"> well described in </w:t>
            </w:r>
            <w:r w:rsidR="00ED5940">
              <w:rPr>
                <w:rFonts w:ascii="Arial" w:eastAsia="Times New Roman" w:hAnsi="Arial" w:cs="Arial"/>
                <w:sz w:val="20"/>
                <w:lang w:val="en-US"/>
              </w:rPr>
              <w:t>35.3.6.2 so can be removed. Apply the changes marked as #1680 in this document.</w:t>
            </w:r>
          </w:p>
        </w:tc>
      </w:tr>
      <w:tr w:rsidR="001A1C5E" w:rsidRPr="00A86CD1" w14:paraId="1057F836" w14:textId="77777777" w:rsidTr="001A1C5E">
        <w:trPr>
          <w:trHeight w:val="1530"/>
        </w:trPr>
        <w:tc>
          <w:tcPr>
            <w:tcW w:w="1052" w:type="dxa"/>
            <w:tcBorders>
              <w:top w:val="nil"/>
              <w:left w:val="single" w:sz="4" w:space="0" w:color="333300"/>
              <w:bottom w:val="single" w:sz="4" w:space="0" w:color="333300"/>
              <w:right w:val="single" w:sz="4" w:space="0" w:color="333300"/>
            </w:tcBorders>
            <w:shd w:val="clear" w:color="auto" w:fill="auto"/>
            <w:hideMark/>
          </w:tcPr>
          <w:p w14:paraId="0F169B38" w14:textId="77777777" w:rsidR="001A1C5E" w:rsidRPr="00A86CD1" w:rsidRDefault="001A1C5E" w:rsidP="001A1C5E">
            <w:pPr>
              <w:jc w:val="left"/>
              <w:rPr>
                <w:rFonts w:ascii="Arial" w:eastAsia="Times New Roman" w:hAnsi="Arial" w:cs="Arial"/>
                <w:sz w:val="20"/>
                <w:lang w:val="en-US"/>
              </w:rPr>
            </w:pPr>
            <w:r w:rsidRPr="00A86CD1">
              <w:rPr>
                <w:rFonts w:ascii="Arial" w:eastAsia="Times New Roman" w:hAnsi="Arial" w:cs="Arial"/>
                <w:sz w:val="20"/>
                <w:lang w:val="en-US"/>
              </w:rPr>
              <w:t>1788</w:t>
            </w:r>
          </w:p>
        </w:tc>
        <w:tc>
          <w:tcPr>
            <w:tcW w:w="1393" w:type="dxa"/>
            <w:tcBorders>
              <w:top w:val="nil"/>
              <w:left w:val="nil"/>
              <w:bottom w:val="single" w:sz="4" w:space="0" w:color="333300"/>
              <w:right w:val="single" w:sz="4" w:space="0" w:color="333300"/>
            </w:tcBorders>
            <w:shd w:val="clear" w:color="auto" w:fill="auto"/>
            <w:hideMark/>
          </w:tcPr>
          <w:p w14:paraId="714D6C96" w14:textId="77777777" w:rsidR="001A1C5E" w:rsidRPr="00A86CD1" w:rsidRDefault="001A1C5E" w:rsidP="001A1C5E">
            <w:pPr>
              <w:jc w:val="left"/>
              <w:rPr>
                <w:rFonts w:ascii="Arial" w:eastAsia="Times New Roman" w:hAnsi="Arial" w:cs="Arial"/>
                <w:sz w:val="20"/>
                <w:lang w:val="en-US"/>
              </w:rPr>
            </w:pPr>
            <w:proofErr w:type="spellStart"/>
            <w:r w:rsidRPr="00A86CD1">
              <w:rPr>
                <w:rFonts w:ascii="Arial" w:eastAsia="Times New Roman" w:hAnsi="Arial" w:cs="Arial"/>
                <w:sz w:val="20"/>
                <w:lang w:val="en-US"/>
              </w:rPr>
              <w:t>Insun</w:t>
            </w:r>
            <w:proofErr w:type="spellEnd"/>
            <w:r w:rsidRPr="00A86CD1">
              <w:rPr>
                <w:rFonts w:ascii="Arial" w:eastAsia="Times New Roman" w:hAnsi="Arial" w:cs="Arial"/>
                <w:sz w:val="20"/>
                <w:lang w:val="en-US"/>
              </w:rPr>
              <w:t xml:space="preserve"> Jang</w:t>
            </w:r>
          </w:p>
        </w:tc>
        <w:tc>
          <w:tcPr>
            <w:tcW w:w="1219" w:type="dxa"/>
            <w:tcBorders>
              <w:top w:val="nil"/>
              <w:left w:val="nil"/>
              <w:bottom w:val="single" w:sz="4" w:space="0" w:color="333300"/>
              <w:right w:val="single" w:sz="4" w:space="0" w:color="333300"/>
            </w:tcBorders>
            <w:shd w:val="clear" w:color="auto" w:fill="auto"/>
            <w:hideMark/>
          </w:tcPr>
          <w:p w14:paraId="1A114D30" w14:textId="77777777" w:rsidR="001A1C5E" w:rsidRPr="00A86CD1" w:rsidRDefault="001A1C5E" w:rsidP="001A1C5E">
            <w:pPr>
              <w:jc w:val="left"/>
              <w:rPr>
                <w:rFonts w:ascii="Arial" w:eastAsia="Times New Roman" w:hAnsi="Arial" w:cs="Arial"/>
                <w:sz w:val="20"/>
                <w:lang w:val="en-US"/>
              </w:rPr>
            </w:pPr>
            <w:r w:rsidRPr="00A86CD1">
              <w:rPr>
                <w:rFonts w:ascii="Arial" w:eastAsia="Times New Roman" w:hAnsi="Arial" w:cs="Arial"/>
                <w:sz w:val="20"/>
                <w:lang w:val="en-US"/>
              </w:rPr>
              <w:t>35.3.6.1.1</w:t>
            </w:r>
          </w:p>
        </w:tc>
        <w:tc>
          <w:tcPr>
            <w:tcW w:w="828" w:type="dxa"/>
            <w:tcBorders>
              <w:top w:val="nil"/>
              <w:left w:val="nil"/>
              <w:bottom w:val="single" w:sz="4" w:space="0" w:color="333300"/>
              <w:right w:val="single" w:sz="4" w:space="0" w:color="333300"/>
            </w:tcBorders>
            <w:shd w:val="clear" w:color="auto" w:fill="auto"/>
            <w:hideMark/>
          </w:tcPr>
          <w:p w14:paraId="07C32BD3" w14:textId="77777777" w:rsidR="001A1C5E" w:rsidRPr="00A86CD1" w:rsidRDefault="001A1C5E" w:rsidP="001A1C5E">
            <w:pPr>
              <w:jc w:val="left"/>
              <w:rPr>
                <w:rFonts w:ascii="Arial" w:eastAsia="Times New Roman" w:hAnsi="Arial" w:cs="Arial"/>
                <w:sz w:val="20"/>
                <w:lang w:val="en-US"/>
              </w:rPr>
            </w:pPr>
            <w:r w:rsidRPr="00A86CD1">
              <w:rPr>
                <w:rFonts w:ascii="Arial" w:eastAsia="Times New Roman" w:hAnsi="Arial" w:cs="Arial"/>
                <w:sz w:val="20"/>
                <w:lang w:val="en-US"/>
              </w:rPr>
              <w:t>133.54</w:t>
            </w:r>
          </w:p>
        </w:tc>
        <w:tc>
          <w:tcPr>
            <w:tcW w:w="2261" w:type="dxa"/>
            <w:tcBorders>
              <w:top w:val="nil"/>
              <w:left w:val="nil"/>
              <w:bottom w:val="single" w:sz="4" w:space="0" w:color="333300"/>
              <w:right w:val="single" w:sz="4" w:space="0" w:color="333300"/>
            </w:tcBorders>
            <w:shd w:val="clear" w:color="auto" w:fill="auto"/>
            <w:hideMark/>
          </w:tcPr>
          <w:p w14:paraId="04C49CCE" w14:textId="77777777" w:rsidR="001A1C5E" w:rsidRPr="00A86CD1" w:rsidRDefault="001A1C5E" w:rsidP="001A1C5E">
            <w:pPr>
              <w:jc w:val="left"/>
              <w:rPr>
                <w:rFonts w:ascii="Arial" w:eastAsia="Times New Roman" w:hAnsi="Arial" w:cs="Arial"/>
                <w:sz w:val="20"/>
                <w:lang w:val="en-US"/>
              </w:rPr>
            </w:pPr>
            <w:r w:rsidRPr="00A86CD1">
              <w:rPr>
                <w:rFonts w:ascii="Arial" w:eastAsia="Times New Roman" w:hAnsi="Arial" w:cs="Arial"/>
                <w:sz w:val="20"/>
                <w:lang w:val="en-US"/>
              </w:rPr>
              <w:t xml:space="preserve">"If the default mode is used, all TIDs are mapped to all links and all links are therefore enabled" in Note 3, "all links" (described twice) </w:t>
            </w:r>
            <w:r w:rsidRPr="00A86CD1">
              <w:rPr>
                <w:rFonts w:ascii="Arial" w:eastAsia="Times New Roman" w:hAnsi="Arial" w:cs="Arial"/>
                <w:sz w:val="20"/>
                <w:lang w:val="en-US"/>
              </w:rPr>
              <w:lastRenderedPageBreak/>
              <w:t>should be all setup links</w:t>
            </w:r>
          </w:p>
        </w:tc>
        <w:tc>
          <w:tcPr>
            <w:tcW w:w="2171" w:type="dxa"/>
            <w:tcBorders>
              <w:top w:val="nil"/>
              <w:left w:val="nil"/>
              <w:bottom w:val="single" w:sz="4" w:space="0" w:color="333300"/>
              <w:right w:val="single" w:sz="4" w:space="0" w:color="333300"/>
            </w:tcBorders>
            <w:shd w:val="clear" w:color="auto" w:fill="auto"/>
            <w:hideMark/>
          </w:tcPr>
          <w:p w14:paraId="05C0462F" w14:textId="77777777" w:rsidR="001A1C5E" w:rsidRPr="00A86CD1" w:rsidRDefault="001A1C5E" w:rsidP="001A1C5E">
            <w:pPr>
              <w:jc w:val="left"/>
              <w:rPr>
                <w:rFonts w:ascii="Arial" w:eastAsia="Times New Roman" w:hAnsi="Arial" w:cs="Arial"/>
                <w:sz w:val="20"/>
                <w:lang w:val="en-US"/>
              </w:rPr>
            </w:pPr>
            <w:r w:rsidRPr="00A86CD1">
              <w:rPr>
                <w:rFonts w:ascii="Arial" w:eastAsia="Times New Roman" w:hAnsi="Arial" w:cs="Arial"/>
                <w:sz w:val="20"/>
                <w:lang w:val="en-US"/>
              </w:rPr>
              <w:lastRenderedPageBreak/>
              <w:t>As in the comment, "all links" in NOTE 3 should be all setup links</w:t>
            </w:r>
          </w:p>
        </w:tc>
        <w:tc>
          <w:tcPr>
            <w:tcW w:w="2048" w:type="dxa"/>
            <w:tcBorders>
              <w:top w:val="nil"/>
              <w:left w:val="nil"/>
              <w:bottom w:val="single" w:sz="4" w:space="0" w:color="333300"/>
              <w:right w:val="single" w:sz="4" w:space="0" w:color="333300"/>
            </w:tcBorders>
            <w:shd w:val="clear" w:color="auto" w:fill="auto"/>
            <w:hideMark/>
          </w:tcPr>
          <w:p w14:paraId="3C512728" w14:textId="59FCC41B" w:rsidR="001A1C5E" w:rsidRPr="00A86CD1" w:rsidRDefault="001A1C5E" w:rsidP="001A1C5E">
            <w:pPr>
              <w:jc w:val="left"/>
              <w:rPr>
                <w:rFonts w:ascii="Arial" w:eastAsia="Times New Roman" w:hAnsi="Arial" w:cs="Arial"/>
                <w:sz w:val="20"/>
                <w:lang w:val="en-US"/>
              </w:rPr>
            </w:pPr>
            <w:r w:rsidRPr="00A86CD1">
              <w:rPr>
                <w:rFonts w:ascii="Arial" w:eastAsia="Times New Roman" w:hAnsi="Arial" w:cs="Arial"/>
                <w:sz w:val="20"/>
                <w:lang w:val="en-US"/>
              </w:rPr>
              <w:t> </w:t>
            </w:r>
            <w:r>
              <w:rPr>
                <w:rFonts w:ascii="Arial" w:eastAsia="Times New Roman" w:hAnsi="Arial" w:cs="Arial"/>
                <w:sz w:val="20"/>
                <w:lang w:val="en-US"/>
              </w:rPr>
              <w:t>Revised – agree with the commenter. Apply the changes marked as #1788 in this document.</w:t>
            </w:r>
          </w:p>
        </w:tc>
      </w:tr>
      <w:tr w:rsidR="001A1C5E" w:rsidRPr="00A86CD1" w14:paraId="755738AA" w14:textId="77777777" w:rsidTr="001A1C5E">
        <w:trPr>
          <w:trHeight w:val="1020"/>
        </w:trPr>
        <w:tc>
          <w:tcPr>
            <w:tcW w:w="1052" w:type="dxa"/>
            <w:tcBorders>
              <w:top w:val="nil"/>
              <w:left w:val="single" w:sz="4" w:space="0" w:color="333300"/>
              <w:bottom w:val="single" w:sz="4" w:space="0" w:color="333300"/>
              <w:right w:val="single" w:sz="4" w:space="0" w:color="333300"/>
            </w:tcBorders>
            <w:shd w:val="clear" w:color="auto" w:fill="auto"/>
            <w:hideMark/>
          </w:tcPr>
          <w:p w14:paraId="19D9D875" w14:textId="77777777" w:rsidR="001A1C5E" w:rsidRPr="00A86CD1" w:rsidRDefault="001A1C5E" w:rsidP="001A1C5E">
            <w:pPr>
              <w:jc w:val="left"/>
              <w:rPr>
                <w:rFonts w:ascii="Arial" w:eastAsia="Times New Roman" w:hAnsi="Arial" w:cs="Arial"/>
                <w:sz w:val="20"/>
                <w:lang w:val="en-US"/>
              </w:rPr>
            </w:pPr>
            <w:r w:rsidRPr="00A86CD1">
              <w:rPr>
                <w:rFonts w:ascii="Arial" w:eastAsia="Times New Roman" w:hAnsi="Arial" w:cs="Arial"/>
                <w:sz w:val="20"/>
                <w:lang w:val="en-US"/>
              </w:rPr>
              <w:t>1927</w:t>
            </w:r>
          </w:p>
        </w:tc>
        <w:tc>
          <w:tcPr>
            <w:tcW w:w="1393" w:type="dxa"/>
            <w:tcBorders>
              <w:top w:val="nil"/>
              <w:left w:val="nil"/>
              <w:bottom w:val="single" w:sz="4" w:space="0" w:color="333300"/>
              <w:right w:val="single" w:sz="4" w:space="0" w:color="333300"/>
            </w:tcBorders>
            <w:shd w:val="clear" w:color="auto" w:fill="auto"/>
            <w:hideMark/>
          </w:tcPr>
          <w:p w14:paraId="5551B3C1" w14:textId="77777777" w:rsidR="001A1C5E" w:rsidRPr="00A86CD1" w:rsidRDefault="001A1C5E" w:rsidP="001A1C5E">
            <w:pPr>
              <w:jc w:val="left"/>
              <w:rPr>
                <w:rFonts w:ascii="Arial" w:eastAsia="Times New Roman" w:hAnsi="Arial" w:cs="Arial"/>
                <w:sz w:val="20"/>
                <w:lang w:val="en-US"/>
              </w:rPr>
            </w:pPr>
            <w:proofErr w:type="spellStart"/>
            <w:r w:rsidRPr="00A86CD1">
              <w:rPr>
                <w:rFonts w:ascii="Arial" w:eastAsia="Times New Roman" w:hAnsi="Arial" w:cs="Arial"/>
                <w:sz w:val="20"/>
                <w:lang w:val="en-US"/>
              </w:rPr>
              <w:t>Jeongki</w:t>
            </w:r>
            <w:proofErr w:type="spellEnd"/>
            <w:r w:rsidRPr="00A86CD1">
              <w:rPr>
                <w:rFonts w:ascii="Arial" w:eastAsia="Times New Roman" w:hAnsi="Arial" w:cs="Arial"/>
                <w:sz w:val="20"/>
                <w:lang w:val="en-US"/>
              </w:rPr>
              <w:t xml:space="preserve"> Kim</w:t>
            </w:r>
          </w:p>
        </w:tc>
        <w:tc>
          <w:tcPr>
            <w:tcW w:w="1219" w:type="dxa"/>
            <w:tcBorders>
              <w:top w:val="nil"/>
              <w:left w:val="nil"/>
              <w:bottom w:val="single" w:sz="4" w:space="0" w:color="333300"/>
              <w:right w:val="single" w:sz="4" w:space="0" w:color="333300"/>
            </w:tcBorders>
            <w:shd w:val="clear" w:color="auto" w:fill="auto"/>
            <w:hideMark/>
          </w:tcPr>
          <w:p w14:paraId="675DE6E4" w14:textId="77777777" w:rsidR="001A1C5E" w:rsidRPr="00A86CD1" w:rsidRDefault="001A1C5E" w:rsidP="001A1C5E">
            <w:pPr>
              <w:jc w:val="left"/>
              <w:rPr>
                <w:rFonts w:ascii="Arial" w:eastAsia="Times New Roman" w:hAnsi="Arial" w:cs="Arial"/>
                <w:sz w:val="20"/>
                <w:lang w:val="en-US"/>
              </w:rPr>
            </w:pPr>
            <w:r w:rsidRPr="00A86CD1">
              <w:rPr>
                <w:rFonts w:ascii="Arial" w:eastAsia="Times New Roman" w:hAnsi="Arial" w:cs="Arial"/>
                <w:sz w:val="20"/>
                <w:lang w:val="en-US"/>
              </w:rPr>
              <w:t>35.3.6.1.1</w:t>
            </w:r>
          </w:p>
        </w:tc>
        <w:tc>
          <w:tcPr>
            <w:tcW w:w="828" w:type="dxa"/>
            <w:tcBorders>
              <w:top w:val="nil"/>
              <w:left w:val="nil"/>
              <w:bottom w:val="single" w:sz="4" w:space="0" w:color="333300"/>
              <w:right w:val="single" w:sz="4" w:space="0" w:color="333300"/>
            </w:tcBorders>
            <w:shd w:val="clear" w:color="auto" w:fill="auto"/>
            <w:hideMark/>
          </w:tcPr>
          <w:p w14:paraId="34750BF6" w14:textId="77777777" w:rsidR="001A1C5E" w:rsidRPr="00A86CD1" w:rsidRDefault="001A1C5E" w:rsidP="001A1C5E">
            <w:pPr>
              <w:jc w:val="left"/>
              <w:rPr>
                <w:rFonts w:ascii="Arial" w:eastAsia="Times New Roman" w:hAnsi="Arial" w:cs="Arial"/>
                <w:sz w:val="20"/>
                <w:lang w:val="en-US"/>
              </w:rPr>
            </w:pPr>
            <w:r w:rsidRPr="00A86CD1">
              <w:rPr>
                <w:rFonts w:ascii="Arial" w:eastAsia="Times New Roman" w:hAnsi="Arial" w:cs="Arial"/>
                <w:sz w:val="20"/>
                <w:lang w:val="en-US"/>
              </w:rPr>
              <w:t>133.43</w:t>
            </w:r>
          </w:p>
        </w:tc>
        <w:tc>
          <w:tcPr>
            <w:tcW w:w="2261" w:type="dxa"/>
            <w:tcBorders>
              <w:top w:val="nil"/>
              <w:left w:val="nil"/>
              <w:bottom w:val="single" w:sz="4" w:space="0" w:color="333300"/>
              <w:right w:val="single" w:sz="4" w:space="0" w:color="333300"/>
            </w:tcBorders>
            <w:shd w:val="clear" w:color="auto" w:fill="auto"/>
            <w:hideMark/>
          </w:tcPr>
          <w:p w14:paraId="42F6C537" w14:textId="77777777" w:rsidR="001A1C5E" w:rsidRPr="00A86CD1" w:rsidRDefault="001A1C5E" w:rsidP="001A1C5E">
            <w:pPr>
              <w:jc w:val="left"/>
              <w:rPr>
                <w:rFonts w:ascii="Arial" w:eastAsia="Times New Roman" w:hAnsi="Arial" w:cs="Arial"/>
                <w:sz w:val="20"/>
                <w:lang w:val="en-US"/>
              </w:rPr>
            </w:pPr>
            <w:r w:rsidRPr="00A86CD1">
              <w:rPr>
                <w:rFonts w:ascii="Arial" w:eastAsia="Times New Roman" w:hAnsi="Arial" w:cs="Arial"/>
                <w:sz w:val="20"/>
                <w:lang w:val="en-US"/>
              </w:rPr>
              <w:t>This paragraph can be merged with the previous paragraph because the condition is the same.</w:t>
            </w:r>
          </w:p>
        </w:tc>
        <w:tc>
          <w:tcPr>
            <w:tcW w:w="2171" w:type="dxa"/>
            <w:tcBorders>
              <w:top w:val="nil"/>
              <w:left w:val="nil"/>
              <w:bottom w:val="single" w:sz="4" w:space="0" w:color="333300"/>
              <w:right w:val="single" w:sz="4" w:space="0" w:color="333300"/>
            </w:tcBorders>
            <w:shd w:val="clear" w:color="auto" w:fill="auto"/>
            <w:hideMark/>
          </w:tcPr>
          <w:p w14:paraId="0FF8B32A" w14:textId="77777777" w:rsidR="001A1C5E" w:rsidRPr="00A86CD1" w:rsidRDefault="001A1C5E" w:rsidP="001A1C5E">
            <w:pPr>
              <w:jc w:val="left"/>
              <w:rPr>
                <w:rFonts w:ascii="Arial" w:eastAsia="Times New Roman" w:hAnsi="Arial" w:cs="Arial"/>
                <w:sz w:val="20"/>
                <w:lang w:val="en-US"/>
              </w:rPr>
            </w:pPr>
            <w:r w:rsidRPr="00A86CD1">
              <w:rPr>
                <w:rFonts w:ascii="Arial" w:eastAsia="Times New Roman" w:hAnsi="Arial" w:cs="Arial"/>
                <w:sz w:val="20"/>
                <w:lang w:val="en-US"/>
              </w:rPr>
              <w:t>Merge this paragraph with the previous paragraph.</w:t>
            </w:r>
          </w:p>
        </w:tc>
        <w:tc>
          <w:tcPr>
            <w:tcW w:w="2048" w:type="dxa"/>
            <w:tcBorders>
              <w:top w:val="nil"/>
              <w:left w:val="nil"/>
              <w:bottom w:val="single" w:sz="4" w:space="0" w:color="333300"/>
              <w:right w:val="single" w:sz="4" w:space="0" w:color="333300"/>
            </w:tcBorders>
            <w:shd w:val="clear" w:color="auto" w:fill="auto"/>
            <w:hideMark/>
          </w:tcPr>
          <w:p w14:paraId="52FE001D" w14:textId="563A9087" w:rsidR="001A1C5E" w:rsidRPr="00A86CD1" w:rsidRDefault="001A1C5E" w:rsidP="001A1C5E">
            <w:pPr>
              <w:jc w:val="left"/>
              <w:rPr>
                <w:rFonts w:ascii="Arial" w:eastAsia="Times New Roman" w:hAnsi="Arial" w:cs="Arial"/>
                <w:sz w:val="20"/>
                <w:lang w:val="en-US"/>
              </w:rPr>
            </w:pPr>
            <w:r w:rsidRPr="00A86CD1">
              <w:rPr>
                <w:rFonts w:ascii="Arial" w:eastAsia="Times New Roman" w:hAnsi="Arial" w:cs="Arial"/>
                <w:sz w:val="20"/>
                <w:lang w:val="en-US"/>
              </w:rPr>
              <w:t> </w:t>
            </w:r>
            <w:r w:rsidR="007E688B">
              <w:rPr>
                <w:rFonts w:ascii="Arial" w:eastAsia="Times New Roman" w:hAnsi="Arial" w:cs="Arial"/>
                <w:sz w:val="20"/>
                <w:lang w:val="en-US"/>
              </w:rPr>
              <w:t xml:space="preserve">Revised </w:t>
            </w:r>
            <w:r w:rsidR="00227A5D">
              <w:rPr>
                <w:rFonts w:ascii="Arial" w:eastAsia="Times New Roman" w:hAnsi="Arial" w:cs="Arial"/>
                <w:sz w:val="20"/>
                <w:lang w:val="en-US"/>
              </w:rPr>
              <w:t>–</w:t>
            </w:r>
            <w:r w:rsidR="008F725E">
              <w:rPr>
                <w:rFonts w:ascii="Arial" w:eastAsia="Times New Roman" w:hAnsi="Arial" w:cs="Arial"/>
                <w:sz w:val="20"/>
                <w:lang w:val="en-US"/>
              </w:rPr>
              <w:t xml:space="preserve"> </w:t>
            </w:r>
            <w:r w:rsidR="00D6190D">
              <w:rPr>
                <w:rFonts w:ascii="Arial" w:eastAsia="Times New Roman" w:hAnsi="Arial" w:cs="Arial"/>
                <w:sz w:val="20"/>
                <w:lang w:val="en-US"/>
              </w:rPr>
              <w:t>as the operation is not fully asymmetrical between UL and DL, it is clearer to keep the 2 paragraphs separated.</w:t>
            </w:r>
            <w:r w:rsidR="00CC61DB">
              <w:rPr>
                <w:rFonts w:ascii="Arial" w:eastAsia="Times New Roman" w:hAnsi="Arial" w:cs="Arial"/>
                <w:sz w:val="20"/>
                <w:lang w:val="en-US"/>
              </w:rPr>
              <w:t xml:space="preserve"> </w:t>
            </w:r>
            <w:r w:rsidR="007E688B">
              <w:rPr>
                <w:rFonts w:ascii="Arial" w:eastAsia="Times New Roman" w:hAnsi="Arial" w:cs="Arial"/>
                <w:sz w:val="20"/>
                <w:lang w:val="en-US"/>
              </w:rPr>
              <w:t>Add a following paragraph to clarify the behavior in more details for completeness. Apply the changes marked as #1927 in this document.</w:t>
            </w:r>
          </w:p>
        </w:tc>
      </w:tr>
      <w:tr w:rsidR="001A1C5E" w:rsidRPr="00A86CD1" w14:paraId="2F861B19" w14:textId="77777777" w:rsidTr="001A1C5E">
        <w:trPr>
          <w:trHeight w:val="1530"/>
        </w:trPr>
        <w:tc>
          <w:tcPr>
            <w:tcW w:w="1052" w:type="dxa"/>
            <w:tcBorders>
              <w:top w:val="nil"/>
              <w:left w:val="single" w:sz="4" w:space="0" w:color="333300"/>
              <w:bottom w:val="single" w:sz="4" w:space="0" w:color="333300"/>
              <w:right w:val="single" w:sz="4" w:space="0" w:color="333300"/>
            </w:tcBorders>
            <w:shd w:val="clear" w:color="auto" w:fill="auto"/>
            <w:hideMark/>
          </w:tcPr>
          <w:p w14:paraId="2E25D3AF" w14:textId="77777777" w:rsidR="001A1C5E" w:rsidRPr="00A86CD1" w:rsidRDefault="001A1C5E" w:rsidP="001A1C5E">
            <w:pPr>
              <w:jc w:val="left"/>
              <w:rPr>
                <w:rFonts w:ascii="Arial" w:eastAsia="Times New Roman" w:hAnsi="Arial" w:cs="Arial"/>
                <w:sz w:val="20"/>
                <w:lang w:val="en-US"/>
              </w:rPr>
            </w:pPr>
            <w:r w:rsidRPr="00A86CD1">
              <w:rPr>
                <w:rFonts w:ascii="Arial" w:eastAsia="Times New Roman" w:hAnsi="Arial" w:cs="Arial"/>
                <w:sz w:val="20"/>
                <w:lang w:val="en-US"/>
              </w:rPr>
              <w:t>2311</w:t>
            </w:r>
          </w:p>
        </w:tc>
        <w:tc>
          <w:tcPr>
            <w:tcW w:w="1393" w:type="dxa"/>
            <w:tcBorders>
              <w:top w:val="nil"/>
              <w:left w:val="nil"/>
              <w:bottom w:val="single" w:sz="4" w:space="0" w:color="333300"/>
              <w:right w:val="single" w:sz="4" w:space="0" w:color="333300"/>
            </w:tcBorders>
            <w:shd w:val="clear" w:color="auto" w:fill="auto"/>
            <w:hideMark/>
          </w:tcPr>
          <w:p w14:paraId="7C36B936" w14:textId="77777777" w:rsidR="001A1C5E" w:rsidRPr="00A86CD1" w:rsidRDefault="001A1C5E" w:rsidP="001A1C5E">
            <w:pPr>
              <w:jc w:val="left"/>
              <w:rPr>
                <w:rFonts w:ascii="Arial" w:eastAsia="Times New Roman" w:hAnsi="Arial" w:cs="Arial"/>
                <w:sz w:val="20"/>
                <w:lang w:val="en-US"/>
              </w:rPr>
            </w:pPr>
            <w:r w:rsidRPr="00A86CD1">
              <w:rPr>
                <w:rFonts w:ascii="Arial" w:eastAsia="Times New Roman" w:hAnsi="Arial" w:cs="Arial"/>
                <w:sz w:val="20"/>
                <w:lang w:val="en-US"/>
              </w:rPr>
              <w:t>Ming Gan</w:t>
            </w:r>
          </w:p>
        </w:tc>
        <w:tc>
          <w:tcPr>
            <w:tcW w:w="1219" w:type="dxa"/>
            <w:tcBorders>
              <w:top w:val="nil"/>
              <w:left w:val="nil"/>
              <w:bottom w:val="single" w:sz="4" w:space="0" w:color="333300"/>
              <w:right w:val="single" w:sz="4" w:space="0" w:color="333300"/>
            </w:tcBorders>
            <w:shd w:val="clear" w:color="auto" w:fill="auto"/>
            <w:hideMark/>
          </w:tcPr>
          <w:p w14:paraId="6D806C2A" w14:textId="77777777" w:rsidR="001A1C5E" w:rsidRPr="00A86CD1" w:rsidRDefault="001A1C5E" w:rsidP="001A1C5E">
            <w:pPr>
              <w:jc w:val="left"/>
              <w:rPr>
                <w:rFonts w:ascii="Arial" w:eastAsia="Times New Roman" w:hAnsi="Arial" w:cs="Arial"/>
                <w:sz w:val="20"/>
                <w:lang w:val="en-US"/>
              </w:rPr>
            </w:pPr>
            <w:r w:rsidRPr="00A86CD1">
              <w:rPr>
                <w:rFonts w:ascii="Arial" w:eastAsia="Times New Roman" w:hAnsi="Arial" w:cs="Arial"/>
                <w:sz w:val="20"/>
                <w:lang w:val="en-US"/>
              </w:rPr>
              <w:t>35.3.6.1.1</w:t>
            </w:r>
          </w:p>
        </w:tc>
        <w:tc>
          <w:tcPr>
            <w:tcW w:w="828" w:type="dxa"/>
            <w:tcBorders>
              <w:top w:val="nil"/>
              <w:left w:val="nil"/>
              <w:bottom w:val="single" w:sz="4" w:space="0" w:color="333300"/>
              <w:right w:val="single" w:sz="4" w:space="0" w:color="333300"/>
            </w:tcBorders>
            <w:shd w:val="clear" w:color="auto" w:fill="auto"/>
            <w:hideMark/>
          </w:tcPr>
          <w:p w14:paraId="40874EBA" w14:textId="77777777" w:rsidR="001A1C5E" w:rsidRPr="00A86CD1" w:rsidRDefault="001A1C5E" w:rsidP="001A1C5E">
            <w:pPr>
              <w:jc w:val="left"/>
              <w:rPr>
                <w:rFonts w:ascii="Arial" w:eastAsia="Times New Roman" w:hAnsi="Arial" w:cs="Arial"/>
                <w:sz w:val="20"/>
                <w:lang w:val="en-US"/>
              </w:rPr>
            </w:pPr>
            <w:r w:rsidRPr="00A86CD1">
              <w:rPr>
                <w:rFonts w:ascii="Arial" w:eastAsia="Times New Roman" w:hAnsi="Arial" w:cs="Arial"/>
                <w:sz w:val="20"/>
                <w:lang w:val="en-US"/>
              </w:rPr>
              <w:t>133.25</w:t>
            </w:r>
          </w:p>
        </w:tc>
        <w:tc>
          <w:tcPr>
            <w:tcW w:w="2261" w:type="dxa"/>
            <w:tcBorders>
              <w:top w:val="nil"/>
              <w:left w:val="nil"/>
              <w:bottom w:val="single" w:sz="4" w:space="0" w:color="333300"/>
              <w:right w:val="single" w:sz="4" w:space="0" w:color="333300"/>
            </w:tcBorders>
            <w:shd w:val="clear" w:color="auto" w:fill="auto"/>
            <w:hideMark/>
          </w:tcPr>
          <w:p w14:paraId="22D6DF67" w14:textId="77777777" w:rsidR="001A1C5E" w:rsidRPr="00A86CD1" w:rsidRDefault="001A1C5E" w:rsidP="001A1C5E">
            <w:pPr>
              <w:jc w:val="left"/>
              <w:rPr>
                <w:rFonts w:ascii="Arial" w:eastAsia="Times New Roman" w:hAnsi="Arial" w:cs="Arial"/>
                <w:sz w:val="20"/>
                <w:lang w:val="en-US"/>
              </w:rPr>
            </w:pPr>
            <w:r w:rsidRPr="00A86CD1">
              <w:rPr>
                <w:rFonts w:ascii="Arial" w:eastAsia="Times New Roman" w:hAnsi="Arial" w:cs="Arial"/>
                <w:sz w:val="20"/>
                <w:lang w:val="en-US"/>
              </w:rPr>
              <w:t xml:space="preserve">Some setup links </w:t>
            </w:r>
            <w:proofErr w:type="spellStart"/>
            <w:r w:rsidRPr="00A86CD1">
              <w:rPr>
                <w:rFonts w:ascii="Arial" w:eastAsia="Times New Roman" w:hAnsi="Arial" w:cs="Arial"/>
                <w:sz w:val="20"/>
                <w:lang w:val="en-US"/>
              </w:rPr>
              <w:t>can not</w:t>
            </w:r>
            <w:proofErr w:type="spellEnd"/>
            <w:r w:rsidRPr="00A86CD1">
              <w:rPr>
                <w:rFonts w:ascii="Arial" w:eastAsia="Times New Roman" w:hAnsi="Arial" w:cs="Arial"/>
                <w:sz w:val="20"/>
                <w:lang w:val="en-US"/>
              </w:rPr>
              <w:t xml:space="preserve"> be enabled due to radio sharing among some links</w:t>
            </w:r>
          </w:p>
        </w:tc>
        <w:tc>
          <w:tcPr>
            <w:tcW w:w="2171" w:type="dxa"/>
            <w:tcBorders>
              <w:top w:val="nil"/>
              <w:left w:val="nil"/>
              <w:bottom w:val="single" w:sz="4" w:space="0" w:color="333300"/>
              <w:right w:val="single" w:sz="4" w:space="0" w:color="333300"/>
            </w:tcBorders>
            <w:shd w:val="clear" w:color="auto" w:fill="auto"/>
            <w:hideMark/>
          </w:tcPr>
          <w:p w14:paraId="28454105" w14:textId="77777777" w:rsidR="001A1C5E" w:rsidRPr="00A86CD1" w:rsidRDefault="001A1C5E" w:rsidP="001A1C5E">
            <w:pPr>
              <w:jc w:val="left"/>
              <w:rPr>
                <w:rFonts w:ascii="Arial" w:eastAsia="Times New Roman" w:hAnsi="Arial" w:cs="Arial"/>
                <w:sz w:val="20"/>
                <w:lang w:val="en-US"/>
              </w:rPr>
            </w:pPr>
            <w:r w:rsidRPr="00A86CD1">
              <w:rPr>
                <w:rFonts w:ascii="Arial" w:eastAsia="Times New Roman" w:hAnsi="Arial" w:cs="Arial"/>
                <w:sz w:val="20"/>
                <w:lang w:val="en-US"/>
              </w:rPr>
              <w:t xml:space="preserve">Add some </w:t>
            </w:r>
            <w:proofErr w:type="spellStart"/>
            <w:r w:rsidRPr="00A86CD1">
              <w:rPr>
                <w:rFonts w:ascii="Arial" w:eastAsia="Times New Roman" w:hAnsi="Arial" w:cs="Arial"/>
                <w:sz w:val="20"/>
                <w:lang w:val="en-US"/>
              </w:rPr>
              <w:t>singnal</w:t>
            </w:r>
            <w:proofErr w:type="spellEnd"/>
            <w:r w:rsidRPr="00A86CD1">
              <w:rPr>
                <w:rFonts w:ascii="Arial" w:eastAsia="Times New Roman" w:hAnsi="Arial" w:cs="Arial"/>
                <w:sz w:val="20"/>
                <w:lang w:val="en-US"/>
              </w:rPr>
              <w:t xml:space="preserve"> to indicate which two links share the same physical radio such that they </w:t>
            </w:r>
            <w:proofErr w:type="spellStart"/>
            <w:r w:rsidRPr="00A86CD1">
              <w:rPr>
                <w:rFonts w:ascii="Arial" w:eastAsia="Times New Roman" w:hAnsi="Arial" w:cs="Arial"/>
                <w:sz w:val="20"/>
                <w:lang w:val="en-US"/>
              </w:rPr>
              <w:t>can not</w:t>
            </w:r>
            <w:proofErr w:type="spellEnd"/>
            <w:r w:rsidRPr="00A86CD1">
              <w:rPr>
                <w:rFonts w:ascii="Arial" w:eastAsia="Times New Roman" w:hAnsi="Arial" w:cs="Arial"/>
                <w:sz w:val="20"/>
                <w:lang w:val="en-US"/>
              </w:rPr>
              <w:t xml:space="preserve"> operate (be in awake) simultaneously</w:t>
            </w:r>
          </w:p>
        </w:tc>
        <w:tc>
          <w:tcPr>
            <w:tcW w:w="2048" w:type="dxa"/>
            <w:tcBorders>
              <w:top w:val="nil"/>
              <w:left w:val="nil"/>
              <w:bottom w:val="single" w:sz="4" w:space="0" w:color="333300"/>
              <w:right w:val="single" w:sz="4" w:space="0" w:color="333300"/>
            </w:tcBorders>
            <w:shd w:val="clear" w:color="auto" w:fill="auto"/>
            <w:hideMark/>
          </w:tcPr>
          <w:p w14:paraId="03DC250D" w14:textId="20FD69E7" w:rsidR="001A1C5E" w:rsidRPr="00A86CD1" w:rsidRDefault="001A1C5E" w:rsidP="001A1C5E">
            <w:pPr>
              <w:jc w:val="left"/>
              <w:rPr>
                <w:rFonts w:ascii="Arial" w:eastAsia="Times New Roman" w:hAnsi="Arial" w:cs="Arial"/>
                <w:sz w:val="20"/>
                <w:lang w:val="en-US"/>
              </w:rPr>
            </w:pPr>
            <w:r w:rsidRPr="00A86CD1">
              <w:rPr>
                <w:rFonts w:ascii="Arial" w:eastAsia="Times New Roman" w:hAnsi="Arial" w:cs="Arial"/>
                <w:sz w:val="20"/>
                <w:lang w:val="en-US"/>
              </w:rPr>
              <w:t> </w:t>
            </w:r>
            <w:r w:rsidR="00D6190D">
              <w:rPr>
                <w:rFonts w:ascii="Arial" w:eastAsia="Times New Roman" w:hAnsi="Arial" w:cs="Arial"/>
                <w:sz w:val="20"/>
                <w:lang w:val="en-US"/>
              </w:rPr>
              <w:t xml:space="preserve">Rejected </w:t>
            </w:r>
            <w:r w:rsidR="00B57887">
              <w:rPr>
                <w:rFonts w:ascii="Arial" w:eastAsia="Times New Roman" w:hAnsi="Arial" w:cs="Arial"/>
                <w:sz w:val="20"/>
                <w:lang w:val="en-US"/>
              </w:rPr>
              <w:t>–</w:t>
            </w:r>
            <w:r w:rsidR="00D6190D">
              <w:rPr>
                <w:rFonts w:ascii="Arial" w:eastAsia="Times New Roman" w:hAnsi="Arial" w:cs="Arial"/>
                <w:sz w:val="20"/>
                <w:lang w:val="en-US"/>
              </w:rPr>
              <w:t xml:space="preserve"> </w:t>
            </w:r>
            <w:r w:rsidR="00B57887">
              <w:rPr>
                <w:rFonts w:ascii="Arial" w:eastAsia="Times New Roman" w:hAnsi="Arial" w:cs="Arial"/>
                <w:sz w:val="20"/>
                <w:lang w:val="en-US"/>
              </w:rPr>
              <w:t xml:space="preserve">as described in this subclause, throughput the spec and in examples such as </w:t>
            </w:r>
            <w:r w:rsidR="009C1103">
              <w:rPr>
                <w:rFonts w:ascii="Arial" w:eastAsia="Times New Roman" w:hAnsi="Arial" w:cs="Arial"/>
                <w:sz w:val="20"/>
                <w:lang w:val="en-US"/>
              </w:rPr>
              <w:t xml:space="preserve">35.3.6.2, </w:t>
            </w:r>
            <w:r w:rsidR="00EF5509">
              <w:rPr>
                <w:rFonts w:ascii="Arial" w:eastAsia="Times New Roman" w:hAnsi="Arial" w:cs="Arial"/>
                <w:sz w:val="20"/>
                <w:lang w:val="en-US"/>
              </w:rPr>
              <w:t xml:space="preserve">a non-AP MLD can operate on multiple links that are enabled, even if it has a single radio. The condition is obviously that </w:t>
            </w:r>
            <w:r w:rsidR="00BF26D2">
              <w:rPr>
                <w:rFonts w:ascii="Arial" w:eastAsia="Times New Roman" w:hAnsi="Arial" w:cs="Arial"/>
                <w:sz w:val="20"/>
                <w:lang w:val="en-US"/>
              </w:rPr>
              <w:t xml:space="preserve">no 2 STAs are awake at the same time, but that has nothing to do with enablement. Such signaling </w:t>
            </w:r>
            <w:r w:rsidR="004E6919">
              <w:rPr>
                <w:rFonts w:ascii="Arial" w:eastAsia="Times New Roman" w:hAnsi="Arial" w:cs="Arial"/>
                <w:sz w:val="20"/>
                <w:lang w:val="en-US"/>
              </w:rPr>
              <w:t>is therefore not needed for the reason indicated in this comment.</w:t>
            </w:r>
          </w:p>
        </w:tc>
      </w:tr>
      <w:tr w:rsidR="001A1C5E" w:rsidRPr="00A86CD1" w14:paraId="04188B2E" w14:textId="77777777" w:rsidTr="001A1C5E">
        <w:trPr>
          <w:trHeight w:val="1020"/>
        </w:trPr>
        <w:tc>
          <w:tcPr>
            <w:tcW w:w="1052" w:type="dxa"/>
            <w:tcBorders>
              <w:top w:val="nil"/>
              <w:left w:val="single" w:sz="4" w:space="0" w:color="333300"/>
              <w:bottom w:val="single" w:sz="4" w:space="0" w:color="333300"/>
              <w:right w:val="single" w:sz="4" w:space="0" w:color="333300"/>
            </w:tcBorders>
            <w:shd w:val="clear" w:color="auto" w:fill="auto"/>
            <w:hideMark/>
          </w:tcPr>
          <w:p w14:paraId="46CA4A79" w14:textId="77777777" w:rsidR="001A1C5E" w:rsidRPr="00A86CD1" w:rsidRDefault="001A1C5E" w:rsidP="001A1C5E">
            <w:pPr>
              <w:jc w:val="left"/>
              <w:rPr>
                <w:rFonts w:ascii="Arial" w:eastAsia="Times New Roman" w:hAnsi="Arial" w:cs="Arial"/>
                <w:sz w:val="20"/>
                <w:lang w:val="en-US"/>
              </w:rPr>
            </w:pPr>
            <w:r w:rsidRPr="00A86CD1">
              <w:rPr>
                <w:rFonts w:ascii="Arial" w:eastAsia="Times New Roman" w:hAnsi="Arial" w:cs="Arial"/>
                <w:sz w:val="20"/>
                <w:lang w:val="en-US"/>
              </w:rPr>
              <w:t>2906</w:t>
            </w:r>
          </w:p>
        </w:tc>
        <w:tc>
          <w:tcPr>
            <w:tcW w:w="1393" w:type="dxa"/>
            <w:tcBorders>
              <w:top w:val="nil"/>
              <w:left w:val="nil"/>
              <w:bottom w:val="single" w:sz="4" w:space="0" w:color="333300"/>
              <w:right w:val="single" w:sz="4" w:space="0" w:color="333300"/>
            </w:tcBorders>
            <w:shd w:val="clear" w:color="auto" w:fill="auto"/>
            <w:hideMark/>
          </w:tcPr>
          <w:p w14:paraId="5997ED3B" w14:textId="77777777" w:rsidR="001A1C5E" w:rsidRPr="00A86CD1" w:rsidRDefault="001A1C5E" w:rsidP="001A1C5E">
            <w:pPr>
              <w:jc w:val="left"/>
              <w:rPr>
                <w:rFonts w:ascii="Arial" w:eastAsia="Times New Roman" w:hAnsi="Arial" w:cs="Arial"/>
                <w:sz w:val="20"/>
                <w:lang w:val="en-US"/>
              </w:rPr>
            </w:pPr>
            <w:proofErr w:type="spellStart"/>
            <w:r w:rsidRPr="00A86CD1">
              <w:rPr>
                <w:rFonts w:ascii="Arial" w:eastAsia="Times New Roman" w:hAnsi="Arial" w:cs="Arial"/>
                <w:sz w:val="20"/>
                <w:lang w:val="en-US"/>
              </w:rPr>
              <w:t>SunHee</w:t>
            </w:r>
            <w:proofErr w:type="spellEnd"/>
            <w:r w:rsidRPr="00A86CD1">
              <w:rPr>
                <w:rFonts w:ascii="Arial" w:eastAsia="Times New Roman" w:hAnsi="Arial" w:cs="Arial"/>
                <w:sz w:val="20"/>
                <w:lang w:val="en-US"/>
              </w:rPr>
              <w:t xml:space="preserve"> </w:t>
            </w:r>
            <w:proofErr w:type="spellStart"/>
            <w:r w:rsidRPr="00A86CD1">
              <w:rPr>
                <w:rFonts w:ascii="Arial" w:eastAsia="Times New Roman" w:hAnsi="Arial" w:cs="Arial"/>
                <w:sz w:val="20"/>
                <w:lang w:val="en-US"/>
              </w:rPr>
              <w:t>Baek</w:t>
            </w:r>
            <w:proofErr w:type="spellEnd"/>
          </w:p>
        </w:tc>
        <w:tc>
          <w:tcPr>
            <w:tcW w:w="1219" w:type="dxa"/>
            <w:tcBorders>
              <w:top w:val="nil"/>
              <w:left w:val="nil"/>
              <w:bottom w:val="single" w:sz="4" w:space="0" w:color="333300"/>
              <w:right w:val="single" w:sz="4" w:space="0" w:color="333300"/>
            </w:tcBorders>
            <w:shd w:val="clear" w:color="auto" w:fill="auto"/>
            <w:hideMark/>
          </w:tcPr>
          <w:p w14:paraId="41F87A5B" w14:textId="77777777" w:rsidR="001A1C5E" w:rsidRPr="00A86CD1" w:rsidRDefault="001A1C5E" w:rsidP="001A1C5E">
            <w:pPr>
              <w:jc w:val="left"/>
              <w:rPr>
                <w:rFonts w:ascii="Arial" w:eastAsia="Times New Roman" w:hAnsi="Arial" w:cs="Arial"/>
                <w:sz w:val="20"/>
                <w:lang w:val="en-US"/>
              </w:rPr>
            </w:pPr>
            <w:r w:rsidRPr="00A86CD1">
              <w:rPr>
                <w:rFonts w:ascii="Arial" w:eastAsia="Times New Roman" w:hAnsi="Arial" w:cs="Arial"/>
                <w:sz w:val="20"/>
                <w:lang w:val="en-US"/>
              </w:rPr>
              <w:t>35.3.6.1.1</w:t>
            </w:r>
          </w:p>
        </w:tc>
        <w:tc>
          <w:tcPr>
            <w:tcW w:w="828" w:type="dxa"/>
            <w:tcBorders>
              <w:top w:val="nil"/>
              <w:left w:val="nil"/>
              <w:bottom w:val="single" w:sz="4" w:space="0" w:color="333300"/>
              <w:right w:val="single" w:sz="4" w:space="0" w:color="333300"/>
            </w:tcBorders>
            <w:shd w:val="clear" w:color="auto" w:fill="auto"/>
            <w:hideMark/>
          </w:tcPr>
          <w:p w14:paraId="3B40A4FD" w14:textId="77777777" w:rsidR="001A1C5E" w:rsidRPr="00A86CD1" w:rsidRDefault="001A1C5E" w:rsidP="001A1C5E">
            <w:pPr>
              <w:jc w:val="left"/>
              <w:rPr>
                <w:rFonts w:ascii="Arial" w:eastAsia="Times New Roman" w:hAnsi="Arial" w:cs="Arial"/>
                <w:sz w:val="20"/>
                <w:lang w:val="en-US"/>
              </w:rPr>
            </w:pPr>
            <w:r w:rsidRPr="00A86CD1">
              <w:rPr>
                <w:rFonts w:ascii="Arial" w:eastAsia="Times New Roman" w:hAnsi="Arial" w:cs="Arial"/>
                <w:sz w:val="20"/>
                <w:lang w:val="en-US"/>
              </w:rPr>
              <w:t>133.30</w:t>
            </w:r>
          </w:p>
        </w:tc>
        <w:tc>
          <w:tcPr>
            <w:tcW w:w="2261" w:type="dxa"/>
            <w:tcBorders>
              <w:top w:val="nil"/>
              <w:left w:val="nil"/>
              <w:bottom w:val="single" w:sz="4" w:space="0" w:color="333300"/>
              <w:right w:val="single" w:sz="4" w:space="0" w:color="333300"/>
            </w:tcBorders>
            <w:shd w:val="clear" w:color="auto" w:fill="auto"/>
            <w:hideMark/>
          </w:tcPr>
          <w:p w14:paraId="5BE4CEF7" w14:textId="77777777" w:rsidR="001A1C5E" w:rsidRPr="00A86CD1" w:rsidRDefault="001A1C5E" w:rsidP="001A1C5E">
            <w:pPr>
              <w:jc w:val="left"/>
              <w:rPr>
                <w:rFonts w:ascii="Arial" w:eastAsia="Times New Roman" w:hAnsi="Arial" w:cs="Arial"/>
                <w:sz w:val="20"/>
                <w:lang w:val="en-US"/>
              </w:rPr>
            </w:pPr>
            <w:r w:rsidRPr="00A86CD1">
              <w:rPr>
                <w:rFonts w:ascii="Arial" w:eastAsia="Times New Roman" w:hAnsi="Arial" w:cs="Arial"/>
                <w:sz w:val="20"/>
                <w:lang w:val="en-US"/>
              </w:rPr>
              <w:t>A citation is needed to point power state after enablement (35.3.6.1.4).</w:t>
            </w:r>
          </w:p>
        </w:tc>
        <w:tc>
          <w:tcPr>
            <w:tcW w:w="2171" w:type="dxa"/>
            <w:tcBorders>
              <w:top w:val="nil"/>
              <w:left w:val="nil"/>
              <w:bottom w:val="single" w:sz="4" w:space="0" w:color="333300"/>
              <w:right w:val="single" w:sz="4" w:space="0" w:color="333300"/>
            </w:tcBorders>
            <w:shd w:val="clear" w:color="auto" w:fill="auto"/>
            <w:hideMark/>
          </w:tcPr>
          <w:p w14:paraId="73E4D150" w14:textId="77777777" w:rsidR="001A1C5E" w:rsidRPr="00A86CD1" w:rsidRDefault="001A1C5E" w:rsidP="001A1C5E">
            <w:pPr>
              <w:jc w:val="left"/>
              <w:rPr>
                <w:rFonts w:ascii="Arial" w:eastAsia="Times New Roman" w:hAnsi="Arial" w:cs="Arial"/>
                <w:sz w:val="20"/>
                <w:lang w:val="en-US"/>
              </w:rPr>
            </w:pPr>
            <w:r w:rsidRPr="00A86CD1">
              <w:rPr>
                <w:rFonts w:ascii="Arial" w:eastAsia="Times New Roman" w:hAnsi="Arial" w:cs="Arial"/>
                <w:sz w:val="20"/>
                <w:lang w:val="en-US"/>
              </w:rPr>
              <w:t>Add a citation to last sentence: "operating on that link (see 35.3.6.1.4 (Power state after enablement))."</w:t>
            </w:r>
          </w:p>
        </w:tc>
        <w:tc>
          <w:tcPr>
            <w:tcW w:w="2048" w:type="dxa"/>
            <w:tcBorders>
              <w:top w:val="nil"/>
              <w:left w:val="nil"/>
              <w:bottom w:val="single" w:sz="4" w:space="0" w:color="333300"/>
              <w:right w:val="single" w:sz="4" w:space="0" w:color="333300"/>
            </w:tcBorders>
            <w:shd w:val="clear" w:color="auto" w:fill="auto"/>
            <w:hideMark/>
          </w:tcPr>
          <w:p w14:paraId="2C3EE65F" w14:textId="50FC25B6" w:rsidR="001A1C5E" w:rsidRPr="00A86CD1" w:rsidRDefault="00B20109" w:rsidP="001A1C5E">
            <w:pPr>
              <w:jc w:val="left"/>
              <w:rPr>
                <w:rFonts w:ascii="Arial" w:eastAsia="Times New Roman" w:hAnsi="Arial" w:cs="Arial"/>
                <w:sz w:val="20"/>
                <w:lang w:val="en-US"/>
              </w:rPr>
            </w:pPr>
            <w:r>
              <w:rPr>
                <w:rFonts w:ascii="Arial" w:eastAsia="Times New Roman" w:hAnsi="Arial" w:cs="Arial"/>
                <w:sz w:val="20"/>
                <w:lang w:val="en-US"/>
              </w:rPr>
              <w:t xml:space="preserve">Rejected – </w:t>
            </w:r>
            <w:r w:rsidR="000B15EC">
              <w:rPr>
                <w:rFonts w:ascii="Arial" w:eastAsia="Times New Roman" w:hAnsi="Arial" w:cs="Arial"/>
                <w:sz w:val="20"/>
                <w:lang w:val="en-US"/>
              </w:rPr>
              <w:t xml:space="preserve">the reference </w:t>
            </w:r>
            <w:r>
              <w:rPr>
                <w:rFonts w:ascii="Arial" w:eastAsia="Times New Roman" w:hAnsi="Arial" w:cs="Arial"/>
                <w:sz w:val="20"/>
                <w:lang w:val="en-US"/>
              </w:rPr>
              <w:t>doesn’t seem to be needed</w:t>
            </w:r>
            <w:r w:rsidR="000B15EC">
              <w:rPr>
                <w:rFonts w:ascii="Arial" w:eastAsia="Times New Roman" w:hAnsi="Arial" w:cs="Arial"/>
                <w:sz w:val="20"/>
                <w:lang w:val="en-US"/>
              </w:rPr>
              <w:t>.</w:t>
            </w:r>
          </w:p>
        </w:tc>
      </w:tr>
      <w:tr w:rsidR="00417BBF" w:rsidRPr="00A86CD1" w14:paraId="3A376245" w14:textId="77777777" w:rsidTr="001A1C5E">
        <w:trPr>
          <w:trHeight w:val="1785"/>
        </w:trPr>
        <w:tc>
          <w:tcPr>
            <w:tcW w:w="1052" w:type="dxa"/>
            <w:tcBorders>
              <w:top w:val="nil"/>
              <w:left w:val="single" w:sz="4" w:space="0" w:color="333300"/>
              <w:bottom w:val="single" w:sz="4" w:space="0" w:color="333300"/>
              <w:right w:val="single" w:sz="4" w:space="0" w:color="333300"/>
            </w:tcBorders>
            <w:shd w:val="clear" w:color="auto" w:fill="auto"/>
            <w:hideMark/>
          </w:tcPr>
          <w:p w14:paraId="3CA00DD2" w14:textId="77777777" w:rsidR="00417BBF" w:rsidRPr="00A86CD1" w:rsidRDefault="00417BBF" w:rsidP="00417BBF">
            <w:pPr>
              <w:jc w:val="left"/>
              <w:rPr>
                <w:rFonts w:ascii="Arial" w:eastAsia="Times New Roman" w:hAnsi="Arial" w:cs="Arial"/>
                <w:sz w:val="20"/>
                <w:lang w:val="en-US"/>
              </w:rPr>
            </w:pPr>
            <w:r w:rsidRPr="00A86CD1">
              <w:rPr>
                <w:rFonts w:ascii="Arial" w:eastAsia="Times New Roman" w:hAnsi="Arial" w:cs="Arial"/>
                <w:sz w:val="20"/>
                <w:lang w:val="en-US"/>
              </w:rPr>
              <w:t>1790</w:t>
            </w:r>
          </w:p>
        </w:tc>
        <w:tc>
          <w:tcPr>
            <w:tcW w:w="1393" w:type="dxa"/>
            <w:tcBorders>
              <w:top w:val="nil"/>
              <w:left w:val="nil"/>
              <w:bottom w:val="single" w:sz="4" w:space="0" w:color="333300"/>
              <w:right w:val="single" w:sz="4" w:space="0" w:color="333300"/>
            </w:tcBorders>
            <w:shd w:val="clear" w:color="auto" w:fill="auto"/>
            <w:hideMark/>
          </w:tcPr>
          <w:p w14:paraId="633F0E46" w14:textId="77777777" w:rsidR="00417BBF" w:rsidRPr="00A86CD1" w:rsidRDefault="00417BBF" w:rsidP="00417BBF">
            <w:pPr>
              <w:jc w:val="left"/>
              <w:rPr>
                <w:rFonts w:ascii="Arial" w:eastAsia="Times New Roman" w:hAnsi="Arial" w:cs="Arial"/>
                <w:sz w:val="20"/>
                <w:lang w:val="en-US"/>
              </w:rPr>
            </w:pPr>
            <w:proofErr w:type="spellStart"/>
            <w:r w:rsidRPr="00A86CD1">
              <w:rPr>
                <w:rFonts w:ascii="Arial" w:eastAsia="Times New Roman" w:hAnsi="Arial" w:cs="Arial"/>
                <w:sz w:val="20"/>
                <w:lang w:val="en-US"/>
              </w:rPr>
              <w:t>Insun</w:t>
            </w:r>
            <w:proofErr w:type="spellEnd"/>
            <w:r w:rsidRPr="00A86CD1">
              <w:rPr>
                <w:rFonts w:ascii="Arial" w:eastAsia="Times New Roman" w:hAnsi="Arial" w:cs="Arial"/>
                <w:sz w:val="20"/>
                <w:lang w:val="en-US"/>
              </w:rPr>
              <w:t xml:space="preserve"> Jang</w:t>
            </w:r>
          </w:p>
        </w:tc>
        <w:tc>
          <w:tcPr>
            <w:tcW w:w="1219" w:type="dxa"/>
            <w:tcBorders>
              <w:top w:val="nil"/>
              <w:left w:val="nil"/>
              <w:bottom w:val="single" w:sz="4" w:space="0" w:color="333300"/>
              <w:right w:val="single" w:sz="4" w:space="0" w:color="333300"/>
            </w:tcBorders>
            <w:shd w:val="clear" w:color="auto" w:fill="auto"/>
            <w:hideMark/>
          </w:tcPr>
          <w:p w14:paraId="49D263C3" w14:textId="77777777" w:rsidR="00417BBF" w:rsidRPr="00A86CD1" w:rsidRDefault="00417BBF" w:rsidP="00417BBF">
            <w:pPr>
              <w:jc w:val="left"/>
              <w:rPr>
                <w:rFonts w:ascii="Arial" w:eastAsia="Times New Roman" w:hAnsi="Arial" w:cs="Arial"/>
                <w:sz w:val="20"/>
                <w:lang w:val="en-US"/>
              </w:rPr>
            </w:pPr>
            <w:r w:rsidRPr="00A86CD1">
              <w:rPr>
                <w:rFonts w:ascii="Arial" w:eastAsia="Times New Roman" w:hAnsi="Arial" w:cs="Arial"/>
                <w:sz w:val="20"/>
                <w:lang w:val="en-US"/>
              </w:rPr>
              <w:t>35.3.6.1.2</w:t>
            </w:r>
          </w:p>
        </w:tc>
        <w:tc>
          <w:tcPr>
            <w:tcW w:w="828" w:type="dxa"/>
            <w:tcBorders>
              <w:top w:val="nil"/>
              <w:left w:val="nil"/>
              <w:bottom w:val="single" w:sz="4" w:space="0" w:color="333300"/>
              <w:right w:val="single" w:sz="4" w:space="0" w:color="333300"/>
            </w:tcBorders>
            <w:shd w:val="clear" w:color="auto" w:fill="auto"/>
            <w:hideMark/>
          </w:tcPr>
          <w:p w14:paraId="66CB4FAF" w14:textId="77777777" w:rsidR="00417BBF" w:rsidRPr="00A86CD1" w:rsidRDefault="00417BBF" w:rsidP="00417BBF">
            <w:pPr>
              <w:jc w:val="left"/>
              <w:rPr>
                <w:rFonts w:ascii="Arial" w:eastAsia="Times New Roman" w:hAnsi="Arial" w:cs="Arial"/>
                <w:sz w:val="20"/>
                <w:lang w:val="en-US"/>
              </w:rPr>
            </w:pPr>
            <w:r w:rsidRPr="00A86CD1">
              <w:rPr>
                <w:rFonts w:ascii="Arial" w:eastAsia="Times New Roman" w:hAnsi="Arial" w:cs="Arial"/>
                <w:sz w:val="20"/>
                <w:lang w:val="en-US"/>
              </w:rPr>
              <w:t>133.62</w:t>
            </w:r>
          </w:p>
        </w:tc>
        <w:tc>
          <w:tcPr>
            <w:tcW w:w="2261" w:type="dxa"/>
            <w:tcBorders>
              <w:top w:val="nil"/>
              <w:left w:val="nil"/>
              <w:bottom w:val="single" w:sz="4" w:space="0" w:color="333300"/>
              <w:right w:val="single" w:sz="4" w:space="0" w:color="333300"/>
            </w:tcBorders>
            <w:shd w:val="clear" w:color="auto" w:fill="auto"/>
            <w:hideMark/>
          </w:tcPr>
          <w:p w14:paraId="73E6C107" w14:textId="77777777" w:rsidR="00417BBF" w:rsidRPr="00A86CD1" w:rsidRDefault="00417BBF" w:rsidP="00417BBF">
            <w:pPr>
              <w:jc w:val="left"/>
              <w:rPr>
                <w:rFonts w:ascii="Arial" w:eastAsia="Times New Roman" w:hAnsi="Arial" w:cs="Arial"/>
                <w:sz w:val="20"/>
                <w:lang w:val="en-US"/>
              </w:rPr>
            </w:pPr>
            <w:r w:rsidRPr="00A86CD1">
              <w:rPr>
                <w:rFonts w:ascii="Arial" w:eastAsia="Times New Roman" w:hAnsi="Arial" w:cs="Arial"/>
                <w:sz w:val="20"/>
                <w:lang w:val="en-US"/>
              </w:rPr>
              <w:t xml:space="preserve">Since TIDs are mapped to setup links, the sentence should be </w:t>
            </w:r>
            <w:proofErr w:type="spellStart"/>
            <w:r w:rsidRPr="00A86CD1">
              <w:rPr>
                <w:rFonts w:ascii="Arial" w:eastAsia="Times New Roman" w:hAnsi="Arial" w:cs="Arial"/>
                <w:sz w:val="20"/>
                <w:lang w:val="en-US"/>
              </w:rPr>
              <w:t>chagned</w:t>
            </w:r>
            <w:proofErr w:type="spellEnd"/>
            <w:r w:rsidRPr="00A86CD1">
              <w:rPr>
                <w:rFonts w:ascii="Arial" w:eastAsia="Times New Roman" w:hAnsi="Arial" w:cs="Arial"/>
                <w:sz w:val="20"/>
                <w:lang w:val="en-US"/>
              </w:rPr>
              <w:t xml:space="preserve"> as follows: all TIDs are mapped to all "setup" links for DL and UL, and all setup links are enabled</w:t>
            </w:r>
          </w:p>
        </w:tc>
        <w:tc>
          <w:tcPr>
            <w:tcW w:w="2171" w:type="dxa"/>
            <w:tcBorders>
              <w:top w:val="nil"/>
              <w:left w:val="nil"/>
              <w:bottom w:val="single" w:sz="4" w:space="0" w:color="333300"/>
              <w:right w:val="single" w:sz="4" w:space="0" w:color="333300"/>
            </w:tcBorders>
            <w:shd w:val="clear" w:color="auto" w:fill="auto"/>
            <w:hideMark/>
          </w:tcPr>
          <w:p w14:paraId="768830DC" w14:textId="77777777" w:rsidR="00417BBF" w:rsidRPr="00A86CD1" w:rsidRDefault="00417BBF" w:rsidP="00417BBF">
            <w:pPr>
              <w:jc w:val="left"/>
              <w:rPr>
                <w:rFonts w:ascii="Arial" w:eastAsia="Times New Roman" w:hAnsi="Arial" w:cs="Arial"/>
                <w:sz w:val="20"/>
                <w:lang w:val="en-US"/>
              </w:rPr>
            </w:pPr>
            <w:r w:rsidRPr="00A86CD1">
              <w:rPr>
                <w:rFonts w:ascii="Arial" w:eastAsia="Times New Roman" w:hAnsi="Arial" w:cs="Arial"/>
                <w:sz w:val="20"/>
                <w:lang w:val="en-US"/>
              </w:rPr>
              <w:t>As in the comment, the sentence needs to be modified</w:t>
            </w:r>
          </w:p>
        </w:tc>
        <w:tc>
          <w:tcPr>
            <w:tcW w:w="2048" w:type="dxa"/>
            <w:tcBorders>
              <w:top w:val="nil"/>
              <w:left w:val="nil"/>
              <w:bottom w:val="single" w:sz="4" w:space="0" w:color="333300"/>
              <w:right w:val="single" w:sz="4" w:space="0" w:color="333300"/>
            </w:tcBorders>
            <w:shd w:val="clear" w:color="auto" w:fill="auto"/>
            <w:hideMark/>
          </w:tcPr>
          <w:p w14:paraId="61C769EC" w14:textId="743F9227" w:rsidR="00417BBF" w:rsidRPr="00A86CD1" w:rsidRDefault="00417BBF" w:rsidP="00417BBF">
            <w:pPr>
              <w:jc w:val="left"/>
              <w:rPr>
                <w:rFonts w:ascii="Arial" w:eastAsia="Times New Roman" w:hAnsi="Arial" w:cs="Arial"/>
                <w:sz w:val="20"/>
                <w:lang w:val="en-US"/>
              </w:rPr>
            </w:pPr>
            <w:r w:rsidRPr="00A86CD1">
              <w:rPr>
                <w:rFonts w:ascii="Arial" w:eastAsia="Times New Roman" w:hAnsi="Arial" w:cs="Arial"/>
                <w:sz w:val="20"/>
                <w:lang w:val="en-US"/>
              </w:rPr>
              <w:t> </w:t>
            </w:r>
            <w:r>
              <w:rPr>
                <w:rFonts w:ascii="Arial" w:eastAsia="Times New Roman" w:hAnsi="Arial" w:cs="Arial"/>
                <w:sz w:val="20"/>
                <w:lang w:val="en-US"/>
              </w:rPr>
              <w:t>Revised – agree with the commenter. Apply the changes marked as #1790 in this document.</w:t>
            </w:r>
          </w:p>
        </w:tc>
      </w:tr>
      <w:tr w:rsidR="00417BBF" w:rsidRPr="00A86CD1" w14:paraId="76754AEC" w14:textId="77777777" w:rsidTr="001A1C5E">
        <w:trPr>
          <w:trHeight w:val="1020"/>
        </w:trPr>
        <w:tc>
          <w:tcPr>
            <w:tcW w:w="1052" w:type="dxa"/>
            <w:tcBorders>
              <w:top w:val="nil"/>
              <w:left w:val="single" w:sz="4" w:space="0" w:color="333300"/>
              <w:bottom w:val="single" w:sz="4" w:space="0" w:color="333300"/>
              <w:right w:val="single" w:sz="4" w:space="0" w:color="333300"/>
            </w:tcBorders>
            <w:shd w:val="clear" w:color="auto" w:fill="auto"/>
            <w:hideMark/>
          </w:tcPr>
          <w:p w14:paraId="79C1BB3E" w14:textId="77777777" w:rsidR="00417BBF" w:rsidRPr="00A86CD1" w:rsidRDefault="00417BBF" w:rsidP="00417BBF">
            <w:pPr>
              <w:jc w:val="left"/>
              <w:rPr>
                <w:rFonts w:ascii="Arial" w:eastAsia="Times New Roman" w:hAnsi="Arial" w:cs="Arial"/>
                <w:sz w:val="20"/>
                <w:lang w:val="en-US"/>
              </w:rPr>
            </w:pPr>
            <w:r w:rsidRPr="00A86CD1">
              <w:rPr>
                <w:rFonts w:ascii="Arial" w:eastAsia="Times New Roman" w:hAnsi="Arial" w:cs="Arial"/>
                <w:sz w:val="20"/>
                <w:lang w:val="en-US"/>
              </w:rPr>
              <w:lastRenderedPageBreak/>
              <w:t>2128</w:t>
            </w:r>
          </w:p>
        </w:tc>
        <w:tc>
          <w:tcPr>
            <w:tcW w:w="1393" w:type="dxa"/>
            <w:tcBorders>
              <w:top w:val="nil"/>
              <w:left w:val="nil"/>
              <w:bottom w:val="single" w:sz="4" w:space="0" w:color="333300"/>
              <w:right w:val="single" w:sz="4" w:space="0" w:color="333300"/>
            </w:tcBorders>
            <w:shd w:val="clear" w:color="auto" w:fill="auto"/>
            <w:hideMark/>
          </w:tcPr>
          <w:p w14:paraId="183932FC" w14:textId="77777777" w:rsidR="00417BBF" w:rsidRPr="00A86CD1" w:rsidRDefault="00417BBF" w:rsidP="00417BBF">
            <w:pPr>
              <w:jc w:val="left"/>
              <w:rPr>
                <w:rFonts w:ascii="Arial" w:eastAsia="Times New Roman" w:hAnsi="Arial" w:cs="Arial"/>
                <w:sz w:val="20"/>
                <w:lang w:val="en-US"/>
              </w:rPr>
            </w:pPr>
            <w:r w:rsidRPr="00A86CD1">
              <w:rPr>
                <w:rFonts w:ascii="Arial" w:eastAsia="Times New Roman" w:hAnsi="Arial" w:cs="Arial"/>
                <w:sz w:val="20"/>
                <w:lang w:val="en-US"/>
              </w:rPr>
              <w:t>Laurent Cariou</w:t>
            </w:r>
          </w:p>
        </w:tc>
        <w:tc>
          <w:tcPr>
            <w:tcW w:w="1219" w:type="dxa"/>
            <w:tcBorders>
              <w:top w:val="nil"/>
              <w:left w:val="nil"/>
              <w:bottom w:val="single" w:sz="4" w:space="0" w:color="333300"/>
              <w:right w:val="single" w:sz="4" w:space="0" w:color="333300"/>
            </w:tcBorders>
            <w:shd w:val="clear" w:color="auto" w:fill="auto"/>
            <w:hideMark/>
          </w:tcPr>
          <w:p w14:paraId="1624E3E1" w14:textId="77777777" w:rsidR="00417BBF" w:rsidRPr="00A86CD1" w:rsidRDefault="00417BBF" w:rsidP="00417BBF">
            <w:pPr>
              <w:jc w:val="left"/>
              <w:rPr>
                <w:rFonts w:ascii="Arial" w:eastAsia="Times New Roman" w:hAnsi="Arial" w:cs="Arial"/>
                <w:sz w:val="20"/>
                <w:lang w:val="en-US"/>
              </w:rPr>
            </w:pPr>
            <w:r w:rsidRPr="00A86CD1">
              <w:rPr>
                <w:rFonts w:ascii="Arial" w:eastAsia="Times New Roman" w:hAnsi="Arial" w:cs="Arial"/>
                <w:sz w:val="20"/>
                <w:lang w:val="en-US"/>
              </w:rPr>
              <w:t>35.3.6.1.2</w:t>
            </w:r>
          </w:p>
        </w:tc>
        <w:tc>
          <w:tcPr>
            <w:tcW w:w="828" w:type="dxa"/>
            <w:tcBorders>
              <w:top w:val="nil"/>
              <w:left w:val="nil"/>
              <w:bottom w:val="single" w:sz="4" w:space="0" w:color="333300"/>
              <w:right w:val="single" w:sz="4" w:space="0" w:color="333300"/>
            </w:tcBorders>
            <w:shd w:val="clear" w:color="auto" w:fill="auto"/>
            <w:hideMark/>
          </w:tcPr>
          <w:p w14:paraId="44CDE585" w14:textId="77777777" w:rsidR="00417BBF" w:rsidRPr="00A86CD1" w:rsidRDefault="00417BBF" w:rsidP="00417BBF">
            <w:pPr>
              <w:jc w:val="left"/>
              <w:rPr>
                <w:rFonts w:ascii="Arial" w:eastAsia="Times New Roman" w:hAnsi="Arial" w:cs="Arial"/>
                <w:sz w:val="20"/>
                <w:lang w:val="en-US"/>
              </w:rPr>
            </w:pPr>
            <w:r w:rsidRPr="00A86CD1">
              <w:rPr>
                <w:rFonts w:ascii="Arial" w:eastAsia="Times New Roman" w:hAnsi="Arial" w:cs="Arial"/>
                <w:sz w:val="20"/>
                <w:lang w:val="en-US"/>
              </w:rPr>
              <w:t>0.00</w:t>
            </w:r>
          </w:p>
        </w:tc>
        <w:tc>
          <w:tcPr>
            <w:tcW w:w="2261" w:type="dxa"/>
            <w:tcBorders>
              <w:top w:val="nil"/>
              <w:left w:val="nil"/>
              <w:bottom w:val="single" w:sz="4" w:space="0" w:color="333300"/>
              <w:right w:val="single" w:sz="4" w:space="0" w:color="333300"/>
            </w:tcBorders>
            <w:shd w:val="clear" w:color="auto" w:fill="auto"/>
            <w:hideMark/>
          </w:tcPr>
          <w:p w14:paraId="5C59B9C9" w14:textId="77777777" w:rsidR="00417BBF" w:rsidRPr="00A86CD1" w:rsidRDefault="00417BBF" w:rsidP="00417BBF">
            <w:pPr>
              <w:jc w:val="left"/>
              <w:rPr>
                <w:rFonts w:ascii="Arial" w:eastAsia="Times New Roman" w:hAnsi="Arial" w:cs="Arial"/>
                <w:sz w:val="20"/>
                <w:lang w:val="en-US"/>
              </w:rPr>
            </w:pPr>
            <w:r w:rsidRPr="00A86CD1">
              <w:rPr>
                <w:rFonts w:ascii="Arial" w:eastAsia="Times New Roman" w:hAnsi="Arial" w:cs="Arial"/>
                <w:sz w:val="20"/>
                <w:lang w:val="en-US"/>
              </w:rPr>
              <w:t>clarify that in default mode, STA can retrieve all BUs in any links</w:t>
            </w:r>
          </w:p>
        </w:tc>
        <w:tc>
          <w:tcPr>
            <w:tcW w:w="2171" w:type="dxa"/>
            <w:tcBorders>
              <w:top w:val="nil"/>
              <w:left w:val="nil"/>
              <w:bottom w:val="single" w:sz="4" w:space="0" w:color="333300"/>
              <w:right w:val="single" w:sz="4" w:space="0" w:color="333300"/>
            </w:tcBorders>
            <w:shd w:val="clear" w:color="auto" w:fill="auto"/>
            <w:hideMark/>
          </w:tcPr>
          <w:p w14:paraId="79393CC4" w14:textId="77777777" w:rsidR="00417BBF" w:rsidRPr="00A86CD1" w:rsidRDefault="00417BBF" w:rsidP="00417BBF">
            <w:pPr>
              <w:jc w:val="left"/>
              <w:rPr>
                <w:rFonts w:ascii="Arial" w:eastAsia="Times New Roman" w:hAnsi="Arial" w:cs="Arial"/>
                <w:sz w:val="20"/>
                <w:lang w:val="en-US"/>
              </w:rPr>
            </w:pPr>
            <w:r w:rsidRPr="00A86CD1">
              <w:rPr>
                <w:rFonts w:ascii="Arial" w:eastAsia="Times New Roman" w:hAnsi="Arial" w:cs="Arial"/>
                <w:sz w:val="20"/>
                <w:lang w:val="en-US"/>
              </w:rPr>
              <w:t>as in comment</w:t>
            </w:r>
          </w:p>
        </w:tc>
        <w:tc>
          <w:tcPr>
            <w:tcW w:w="2048" w:type="dxa"/>
            <w:tcBorders>
              <w:top w:val="nil"/>
              <w:left w:val="nil"/>
              <w:bottom w:val="single" w:sz="4" w:space="0" w:color="333300"/>
              <w:right w:val="single" w:sz="4" w:space="0" w:color="333300"/>
            </w:tcBorders>
            <w:shd w:val="clear" w:color="auto" w:fill="auto"/>
            <w:hideMark/>
          </w:tcPr>
          <w:p w14:paraId="23DD28DC" w14:textId="38CAF6B5" w:rsidR="00417BBF" w:rsidRPr="00A86CD1" w:rsidRDefault="00417BBF" w:rsidP="00417BBF">
            <w:pPr>
              <w:jc w:val="left"/>
              <w:rPr>
                <w:rFonts w:ascii="Arial" w:eastAsia="Times New Roman" w:hAnsi="Arial" w:cs="Arial"/>
                <w:sz w:val="20"/>
                <w:lang w:val="en-US"/>
              </w:rPr>
            </w:pPr>
            <w:r w:rsidRPr="00A86CD1">
              <w:rPr>
                <w:rFonts w:ascii="Arial" w:eastAsia="Times New Roman" w:hAnsi="Arial" w:cs="Arial"/>
                <w:sz w:val="20"/>
                <w:lang w:val="en-US"/>
              </w:rPr>
              <w:t> </w:t>
            </w:r>
            <w:r w:rsidR="00687174">
              <w:rPr>
                <w:rFonts w:ascii="Arial" w:eastAsia="Times New Roman" w:hAnsi="Arial" w:cs="Arial"/>
                <w:sz w:val="20"/>
                <w:lang w:val="en-US"/>
              </w:rPr>
              <w:t>Revised – agree with the commenter. Clarify that the non-AP MLD can retrieve individually addressed management frames on any link also</w:t>
            </w:r>
            <w:r w:rsidR="007E688B">
              <w:rPr>
                <w:rFonts w:ascii="Arial" w:eastAsia="Times New Roman" w:hAnsi="Arial" w:cs="Arial"/>
                <w:sz w:val="20"/>
                <w:lang w:val="en-US"/>
              </w:rPr>
              <w:t>. Apply the changes marked as #2128 in this document.</w:t>
            </w:r>
          </w:p>
        </w:tc>
      </w:tr>
      <w:tr w:rsidR="00417BBF" w:rsidRPr="00A86CD1" w14:paraId="00A183FC" w14:textId="77777777" w:rsidTr="001A1C5E">
        <w:trPr>
          <w:trHeight w:val="3825"/>
        </w:trPr>
        <w:tc>
          <w:tcPr>
            <w:tcW w:w="1052" w:type="dxa"/>
            <w:tcBorders>
              <w:top w:val="nil"/>
              <w:left w:val="single" w:sz="4" w:space="0" w:color="333300"/>
              <w:bottom w:val="single" w:sz="4" w:space="0" w:color="333300"/>
              <w:right w:val="single" w:sz="4" w:space="0" w:color="333300"/>
            </w:tcBorders>
            <w:shd w:val="clear" w:color="auto" w:fill="auto"/>
            <w:hideMark/>
          </w:tcPr>
          <w:p w14:paraId="0CC8391F" w14:textId="77777777" w:rsidR="00417BBF" w:rsidRPr="00A86CD1" w:rsidRDefault="00417BBF" w:rsidP="00417BBF">
            <w:pPr>
              <w:jc w:val="left"/>
              <w:rPr>
                <w:rFonts w:ascii="Arial" w:eastAsia="Times New Roman" w:hAnsi="Arial" w:cs="Arial"/>
                <w:sz w:val="20"/>
                <w:lang w:val="en-US"/>
              </w:rPr>
            </w:pPr>
            <w:r w:rsidRPr="00A86CD1">
              <w:rPr>
                <w:rFonts w:ascii="Arial" w:eastAsia="Times New Roman" w:hAnsi="Arial" w:cs="Arial"/>
                <w:sz w:val="20"/>
                <w:lang w:val="en-US"/>
              </w:rPr>
              <w:t>2154</w:t>
            </w:r>
          </w:p>
        </w:tc>
        <w:tc>
          <w:tcPr>
            <w:tcW w:w="1393" w:type="dxa"/>
            <w:tcBorders>
              <w:top w:val="nil"/>
              <w:left w:val="nil"/>
              <w:bottom w:val="single" w:sz="4" w:space="0" w:color="333300"/>
              <w:right w:val="single" w:sz="4" w:space="0" w:color="333300"/>
            </w:tcBorders>
            <w:shd w:val="clear" w:color="auto" w:fill="auto"/>
            <w:hideMark/>
          </w:tcPr>
          <w:p w14:paraId="784417A0" w14:textId="77777777" w:rsidR="00417BBF" w:rsidRPr="00A86CD1" w:rsidRDefault="00417BBF" w:rsidP="00417BBF">
            <w:pPr>
              <w:jc w:val="left"/>
              <w:rPr>
                <w:rFonts w:ascii="Arial" w:eastAsia="Times New Roman" w:hAnsi="Arial" w:cs="Arial"/>
                <w:sz w:val="20"/>
                <w:lang w:val="en-US"/>
              </w:rPr>
            </w:pPr>
            <w:r w:rsidRPr="00A86CD1">
              <w:rPr>
                <w:rFonts w:ascii="Arial" w:eastAsia="Times New Roman" w:hAnsi="Arial" w:cs="Arial"/>
                <w:sz w:val="20"/>
                <w:lang w:val="en-US"/>
              </w:rPr>
              <w:t>Laurent Cariou</w:t>
            </w:r>
          </w:p>
        </w:tc>
        <w:tc>
          <w:tcPr>
            <w:tcW w:w="1219" w:type="dxa"/>
            <w:tcBorders>
              <w:top w:val="nil"/>
              <w:left w:val="nil"/>
              <w:bottom w:val="single" w:sz="4" w:space="0" w:color="333300"/>
              <w:right w:val="single" w:sz="4" w:space="0" w:color="333300"/>
            </w:tcBorders>
            <w:shd w:val="clear" w:color="auto" w:fill="auto"/>
            <w:hideMark/>
          </w:tcPr>
          <w:p w14:paraId="3C6342CC" w14:textId="77777777" w:rsidR="00417BBF" w:rsidRPr="00A86CD1" w:rsidRDefault="00417BBF" w:rsidP="00417BBF">
            <w:pPr>
              <w:jc w:val="left"/>
              <w:rPr>
                <w:rFonts w:ascii="Arial" w:eastAsia="Times New Roman" w:hAnsi="Arial" w:cs="Arial"/>
                <w:sz w:val="20"/>
                <w:lang w:val="en-US"/>
              </w:rPr>
            </w:pPr>
            <w:r w:rsidRPr="00A86CD1">
              <w:rPr>
                <w:rFonts w:ascii="Arial" w:eastAsia="Times New Roman" w:hAnsi="Arial" w:cs="Arial"/>
                <w:sz w:val="20"/>
                <w:lang w:val="en-US"/>
              </w:rPr>
              <w:t>35.3.6.1.2</w:t>
            </w:r>
          </w:p>
        </w:tc>
        <w:tc>
          <w:tcPr>
            <w:tcW w:w="828" w:type="dxa"/>
            <w:tcBorders>
              <w:top w:val="nil"/>
              <w:left w:val="nil"/>
              <w:bottom w:val="single" w:sz="4" w:space="0" w:color="333300"/>
              <w:right w:val="single" w:sz="4" w:space="0" w:color="333300"/>
            </w:tcBorders>
            <w:shd w:val="clear" w:color="auto" w:fill="auto"/>
            <w:hideMark/>
          </w:tcPr>
          <w:p w14:paraId="2C33DE10" w14:textId="77777777" w:rsidR="00417BBF" w:rsidRPr="00A86CD1" w:rsidRDefault="00417BBF" w:rsidP="00417BBF">
            <w:pPr>
              <w:jc w:val="left"/>
              <w:rPr>
                <w:rFonts w:ascii="Arial" w:eastAsia="Times New Roman" w:hAnsi="Arial" w:cs="Arial"/>
                <w:sz w:val="20"/>
                <w:lang w:val="en-US"/>
              </w:rPr>
            </w:pPr>
            <w:r w:rsidRPr="00A86CD1">
              <w:rPr>
                <w:rFonts w:ascii="Arial" w:eastAsia="Times New Roman" w:hAnsi="Arial" w:cs="Arial"/>
                <w:sz w:val="20"/>
                <w:lang w:val="en-US"/>
              </w:rPr>
              <w:t>0.00</w:t>
            </w:r>
          </w:p>
        </w:tc>
        <w:tc>
          <w:tcPr>
            <w:tcW w:w="2261" w:type="dxa"/>
            <w:tcBorders>
              <w:top w:val="nil"/>
              <w:left w:val="nil"/>
              <w:bottom w:val="single" w:sz="4" w:space="0" w:color="333300"/>
              <w:right w:val="single" w:sz="4" w:space="0" w:color="333300"/>
            </w:tcBorders>
            <w:shd w:val="clear" w:color="auto" w:fill="auto"/>
            <w:hideMark/>
          </w:tcPr>
          <w:p w14:paraId="11EA002D" w14:textId="77777777" w:rsidR="00417BBF" w:rsidRPr="00A86CD1" w:rsidRDefault="00417BBF" w:rsidP="00417BBF">
            <w:pPr>
              <w:jc w:val="left"/>
              <w:rPr>
                <w:rFonts w:ascii="Arial" w:eastAsia="Times New Roman" w:hAnsi="Arial" w:cs="Arial"/>
                <w:sz w:val="20"/>
                <w:lang w:val="en-US"/>
              </w:rPr>
            </w:pPr>
            <w:r w:rsidRPr="00A86CD1">
              <w:rPr>
                <w:rFonts w:ascii="Arial" w:eastAsia="Times New Roman" w:hAnsi="Arial" w:cs="Arial"/>
                <w:sz w:val="20"/>
                <w:lang w:val="en-US"/>
              </w:rPr>
              <w:t>In order to fulfil the promise of the default mapping, which is that the STA can wake up only the STA that is wants to use and is not forced in any sort to wake up on the links it does not want to use (on which its affiliated STA will stay in doze state), we need to be able to tunnel individually addressed management frames on any links. We therefore need to define such tunneling mechanism.</w:t>
            </w:r>
          </w:p>
        </w:tc>
        <w:tc>
          <w:tcPr>
            <w:tcW w:w="2171" w:type="dxa"/>
            <w:tcBorders>
              <w:top w:val="nil"/>
              <w:left w:val="nil"/>
              <w:bottom w:val="single" w:sz="4" w:space="0" w:color="333300"/>
              <w:right w:val="single" w:sz="4" w:space="0" w:color="333300"/>
            </w:tcBorders>
            <w:shd w:val="clear" w:color="auto" w:fill="auto"/>
            <w:hideMark/>
          </w:tcPr>
          <w:p w14:paraId="59157651" w14:textId="77777777" w:rsidR="00417BBF" w:rsidRPr="00A86CD1" w:rsidRDefault="00417BBF" w:rsidP="00417BBF">
            <w:pPr>
              <w:jc w:val="left"/>
              <w:rPr>
                <w:rFonts w:ascii="Arial" w:eastAsia="Times New Roman" w:hAnsi="Arial" w:cs="Arial"/>
                <w:sz w:val="20"/>
                <w:lang w:val="en-US"/>
              </w:rPr>
            </w:pPr>
            <w:r w:rsidRPr="00A86CD1">
              <w:rPr>
                <w:rFonts w:ascii="Arial" w:eastAsia="Times New Roman" w:hAnsi="Arial" w:cs="Arial"/>
                <w:sz w:val="20"/>
                <w:lang w:val="en-US"/>
              </w:rPr>
              <w:t>as in comment</w:t>
            </w:r>
          </w:p>
        </w:tc>
        <w:tc>
          <w:tcPr>
            <w:tcW w:w="2048" w:type="dxa"/>
            <w:tcBorders>
              <w:top w:val="nil"/>
              <w:left w:val="nil"/>
              <w:bottom w:val="single" w:sz="4" w:space="0" w:color="333300"/>
              <w:right w:val="single" w:sz="4" w:space="0" w:color="333300"/>
            </w:tcBorders>
            <w:shd w:val="clear" w:color="auto" w:fill="auto"/>
            <w:hideMark/>
          </w:tcPr>
          <w:p w14:paraId="2768F591" w14:textId="77777777" w:rsidR="00417BBF" w:rsidRPr="00A86CD1" w:rsidRDefault="00417BBF" w:rsidP="00417BBF">
            <w:pPr>
              <w:jc w:val="left"/>
              <w:rPr>
                <w:rFonts w:ascii="Arial" w:eastAsia="Times New Roman" w:hAnsi="Arial" w:cs="Arial"/>
                <w:sz w:val="20"/>
                <w:lang w:val="en-US"/>
              </w:rPr>
            </w:pPr>
            <w:r w:rsidRPr="00A86CD1">
              <w:rPr>
                <w:rFonts w:ascii="Arial" w:eastAsia="Times New Roman" w:hAnsi="Arial" w:cs="Arial"/>
                <w:sz w:val="20"/>
                <w:lang w:val="en-US"/>
              </w:rPr>
              <w:t> </w:t>
            </w:r>
          </w:p>
        </w:tc>
      </w:tr>
      <w:tr w:rsidR="00687174" w:rsidRPr="00A86CD1" w14:paraId="2CDB790A" w14:textId="77777777" w:rsidTr="001A1C5E">
        <w:trPr>
          <w:trHeight w:val="1530"/>
        </w:trPr>
        <w:tc>
          <w:tcPr>
            <w:tcW w:w="1052" w:type="dxa"/>
            <w:tcBorders>
              <w:top w:val="nil"/>
              <w:left w:val="single" w:sz="4" w:space="0" w:color="333300"/>
              <w:bottom w:val="single" w:sz="4" w:space="0" w:color="333300"/>
              <w:right w:val="single" w:sz="4" w:space="0" w:color="333300"/>
            </w:tcBorders>
            <w:shd w:val="clear" w:color="auto" w:fill="auto"/>
            <w:hideMark/>
          </w:tcPr>
          <w:p w14:paraId="4F5118E3" w14:textId="77777777" w:rsidR="00687174" w:rsidRPr="00A86CD1" w:rsidRDefault="00687174" w:rsidP="00687174">
            <w:pPr>
              <w:jc w:val="left"/>
              <w:rPr>
                <w:rFonts w:ascii="Arial" w:eastAsia="Times New Roman" w:hAnsi="Arial" w:cs="Arial"/>
                <w:sz w:val="20"/>
                <w:lang w:val="en-US"/>
              </w:rPr>
            </w:pPr>
            <w:r w:rsidRPr="00A86CD1">
              <w:rPr>
                <w:rFonts w:ascii="Arial" w:eastAsia="Times New Roman" w:hAnsi="Arial" w:cs="Arial"/>
                <w:sz w:val="20"/>
                <w:lang w:val="en-US"/>
              </w:rPr>
              <w:t>2312</w:t>
            </w:r>
          </w:p>
        </w:tc>
        <w:tc>
          <w:tcPr>
            <w:tcW w:w="1393" w:type="dxa"/>
            <w:tcBorders>
              <w:top w:val="nil"/>
              <w:left w:val="nil"/>
              <w:bottom w:val="single" w:sz="4" w:space="0" w:color="333300"/>
              <w:right w:val="single" w:sz="4" w:space="0" w:color="333300"/>
            </w:tcBorders>
            <w:shd w:val="clear" w:color="auto" w:fill="auto"/>
            <w:hideMark/>
          </w:tcPr>
          <w:p w14:paraId="75349B19" w14:textId="77777777" w:rsidR="00687174" w:rsidRPr="00A86CD1" w:rsidRDefault="00687174" w:rsidP="00687174">
            <w:pPr>
              <w:jc w:val="left"/>
              <w:rPr>
                <w:rFonts w:ascii="Arial" w:eastAsia="Times New Roman" w:hAnsi="Arial" w:cs="Arial"/>
                <w:sz w:val="20"/>
                <w:lang w:val="en-US"/>
              </w:rPr>
            </w:pPr>
            <w:r w:rsidRPr="00A86CD1">
              <w:rPr>
                <w:rFonts w:ascii="Arial" w:eastAsia="Times New Roman" w:hAnsi="Arial" w:cs="Arial"/>
                <w:sz w:val="20"/>
                <w:lang w:val="en-US"/>
              </w:rPr>
              <w:t>Ming Gan</w:t>
            </w:r>
          </w:p>
        </w:tc>
        <w:tc>
          <w:tcPr>
            <w:tcW w:w="1219" w:type="dxa"/>
            <w:tcBorders>
              <w:top w:val="nil"/>
              <w:left w:val="nil"/>
              <w:bottom w:val="single" w:sz="4" w:space="0" w:color="333300"/>
              <w:right w:val="single" w:sz="4" w:space="0" w:color="333300"/>
            </w:tcBorders>
            <w:shd w:val="clear" w:color="auto" w:fill="auto"/>
            <w:hideMark/>
          </w:tcPr>
          <w:p w14:paraId="7B175150" w14:textId="77777777" w:rsidR="00687174" w:rsidRPr="00A86CD1" w:rsidRDefault="00687174" w:rsidP="00687174">
            <w:pPr>
              <w:jc w:val="left"/>
              <w:rPr>
                <w:rFonts w:ascii="Arial" w:eastAsia="Times New Roman" w:hAnsi="Arial" w:cs="Arial"/>
                <w:sz w:val="20"/>
                <w:lang w:val="en-US"/>
              </w:rPr>
            </w:pPr>
            <w:r w:rsidRPr="00A86CD1">
              <w:rPr>
                <w:rFonts w:ascii="Arial" w:eastAsia="Times New Roman" w:hAnsi="Arial" w:cs="Arial"/>
                <w:sz w:val="20"/>
                <w:lang w:val="en-US"/>
              </w:rPr>
              <w:t>35.3.6.1.2</w:t>
            </w:r>
          </w:p>
        </w:tc>
        <w:tc>
          <w:tcPr>
            <w:tcW w:w="828" w:type="dxa"/>
            <w:tcBorders>
              <w:top w:val="nil"/>
              <w:left w:val="nil"/>
              <w:bottom w:val="single" w:sz="4" w:space="0" w:color="333300"/>
              <w:right w:val="single" w:sz="4" w:space="0" w:color="333300"/>
            </w:tcBorders>
            <w:shd w:val="clear" w:color="auto" w:fill="auto"/>
            <w:hideMark/>
          </w:tcPr>
          <w:p w14:paraId="7712D225" w14:textId="77777777" w:rsidR="00687174" w:rsidRPr="00A86CD1" w:rsidRDefault="00687174" w:rsidP="00687174">
            <w:pPr>
              <w:jc w:val="left"/>
              <w:rPr>
                <w:rFonts w:ascii="Arial" w:eastAsia="Times New Roman" w:hAnsi="Arial" w:cs="Arial"/>
                <w:sz w:val="20"/>
                <w:lang w:val="en-US"/>
              </w:rPr>
            </w:pPr>
            <w:r w:rsidRPr="00A86CD1">
              <w:rPr>
                <w:rFonts w:ascii="Arial" w:eastAsia="Times New Roman" w:hAnsi="Arial" w:cs="Arial"/>
                <w:sz w:val="20"/>
                <w:lang w:val="en-US"/>
              </w:rPr>
              <w:t>134.63</w:t>
            </w:r>
          </w:p>
        </w:tc>
        <w:tc>
          <w:tcPr>
            <w:tcW w:w="2261" w:type="dxa"/>
            <w:tcBorders>
              <w:top w:val="nil"/>
              <w:left w:val="nil"/>
              <w:bottom w:val="single" w:sz="4" w:space="0" w:color="333300"/>
              <w:right w:val="single" w:sz="4" w:space="0" w:color="333300"/>
            </w:tcBorders>
            <w:shd w:val="clear" w:color="auto" w:fill="auto"/>
            <w:hideMark/>
          </w:tcPr>
          <w:p w14:paraId="7538253F" w14:textId="77777777" w:rsidR="00687174" w:rsidRPr="00A86CD1" w:rsidRDefault="00687174" w:rsidP="00687174">
            <w:pPr>
              <w:jc w:val="left"/>
              <w:rPr>
                <w:rFonts w:ascii="Arial" w:eastAsia="Times New Roman" w:hAnsi="Arial" w:cs="Arial"/>
                <w:sz w:val="20"/>
                <w:lang w:val="en-US"/>
              </w:rPr>
            </w:pPr>
            <w:r w:rsidRPr="00A86CD1">
              <w:rPr>
                <w:rFonts w:ascii="Arial" w:eastAsia="Times New Roman" w:hAnsi="Arial" w:cs="Arial"/>
                <w:sz w:val="20"/>
                <w:lang w:val="en-US"/>
              </w:rPr>
              <w:t xml:space="preserve">Some setup links </w:t>
            </w:r>
            <w:proofErr w:type="spellStart"/>
            <w:r w:rsidRPr="00A86CD1">
              <w:rPr>
                <w:rFonts w:ascii="Arial" w:eastAsia="Times New Roman" w:hAnsi="Arial" w:cs="Arial"/>
                <w:sz w:val="20"/>
                <w:lang w:val="en-US"/>
              </w:rPr>
              <w:t>can not</w:t>
            </w:r>
            <w:proofErr w:type="spellEnd"/>
            <w:r w:rsidRPr="00A86CD1">
              <w:rPr>
                <w:rFonts w:ascii="Arial" w:eastAsia="Times New Roman" w:hAnsi="Arial" w:cs="Arial"/>
                <w:sz w:val="20"/>
                <w:lang w:val="en-US"/>
              </w:rPr>
              <w:t xml:space="preserve"> be enabled due to radio sharing among some links</w:t>
            </w:r>
          </w:p>
        </w:tc>
        <w:tc>
          <w:tcPr>
            <w:tcW w:w="2171" w:type="dxa"/>
            <w:tcBorders>
              <w:top w:val="nil"/>
              <w:left w:val="nil"/>
              <w:bottom w:val="single" w:sz="4" w:space="0" w:color="333300"/>
              <w:right w:val="single" w:sz="4" w:space="0" w:color="333300"/>
            </w:tcBorders>
            <w:shd w:val="clear" w:color="auto" w:fill="auto"/>
            <w:hideMark/>
          </w:tcPr>
          <w:p w14:paraId="05F9E803" w14:textId="77777777" w:rsidR="00687174" w:rsidRPr="00A86CD1" w:rsidRDefault="00687174" w:rsidP="00687174">
            <w:pPr>
              <w:jc w:val="left"/>
              <w:rPr>
                <w:rFonts w:ascii="Arial" w:eastAsia="Times New Roman" w:hAnsi="Arial" w:cs="Arial"/>
                <w:sz w:val="20"/>
                <w:lang w:val="en-US"/>
              </w:rPr>
            </w:pPr>
            <w:r w:rsidRPr="00A86CD1">
              <w:rPr>
                <w:rFonts w:ascii="Arial" w:eastAsia="Times New Roman" w:hAnsi="Arial" w:cs="Arial"/>
                <w:sz w:val="20"/>
                <w:lang w:val="en-US"/>
              </w:rPr>
              <w:t xml:space="preserve">Add some </w:t>
            </w:r>
            <w:proofErr w:type="spellStart"/>
            <w:r w:rsidRPr="00A86CD1">
              <w:rPr>
                <w:rFonts w:ascii="Arial" w:eastAsia="Times New Roman" w:hAnsi="Arial" w:cs="Arial"/>
                <w:sz w:val="20"/>
                <w:lang w:val="en-US"/>
              </w:rPr>
              <w:t>singnal</w:t>
            </w:r>
            <w:proofErr w:type="spellEnd"/>
            <w:r w:rsidRPr="00A86CD1">
              <w:rPr>
                <w:rFonts w:ascii="Arial" w:eastAsia="Times New Roman" w:hAnsi="Arial" w:cs="Arial"/>
                <w:sz w:val="20"/>
                <w:lang w:val="en-US"/>
              </w:rPr>
              <w:t xml:space="preserve"> to indicate which two links share the same physical radio such that they </w:t>
            </w:r>
            <w:proofErr w:type="spellStart"/>
            <w:r w:rsidRPr="00A86CD1">
              <w:rPr>
                <w:rFonts w:ascii="Arial" w:eastAsia="Times New Roman" w:hAnsi="Arial" w:cs="Arial"/>
                <w:sz w:val="20"/>
                <w:lang w:val="en-US"/>
              </w:rPr>
              <w:t>can not</w:t>
            </w:r>
            <w:proofErr w:type="spellEnd"/>
            <w:r w:rsidRPr="00A86CD1">
              <w:rPr>
                <w:rFonts w:ascii="Arial" w:eastAsia="Times New Roman" w:hAnsi="Arial" w:cs="Arial"/>
                <w:sz w:val="20"/>
                <w:lang w:val="en-US"/>
              </w:rPr>
              <w:t xml:space="preserve"> operate (be in awake) simultaneously</w:t>
            </w:r>
          </w:p>
        </w:tc>
        <w:tc>
          <w:tcPr>
            <w:tcW w:w="2048" w:type="dxa"/>
            <w:tcBorders>
              <w:top w:val="nil"/>
              <w:left w:val="nil"/>
              <w:bottom w:val="single" w:sz="4" w:space="0" w:color="333300"/>
              <w:right w:val="single" w:sz="4" w:space="0" w:color="333300"/>
            </w:tcBorders>
            <w:shd w:val="clear" w:color="auto" w:fill="auto"/>
            <w:hideMark/>
          </w:tcPr>
          <w:p w14:paraId="5F4673F5" w14:textId="45D6D69B" w:rsidR="00687174" w:rsidRPr="00A86CD1" w:rsidRDefault="00687174" w:rsidP="00687174">
            <w:pPr>
              <w:jc w:val="left"/>
              <w:rPr>
                <w:rFonts w:ascii="Arial" w:eastAsia="Times New Roman" w:hAnsi="Arial" w:cs="Arial"/>
                <w:sz w:val="20"/>
                <w:lang w:val="en-US"/>
              </w:rPr>
            </w:pPr>
            <w:r w:rsidRPr="00A86CD1">
              <w:rPr>
                <w:rFonts w:ascii="Arial" w:eastAsia="Times New Roman" w:hAnsi="Arial" w:cs="Arial"/>
                <w:sz w:val="20"/>
                <w:lang w:val="en-US"/>
              </w:rPr>
              <w:t> </w:t>
            </w:r>
            <w:r>
              <w:rPr>
                <w:rFonts w:ascii="Arial" w:eastAsia="Times New Roman" w:hAnsi="Arial" w:cs="Arial"/>
                <w:sz w:val="20"/>
                <w:lang w:val="en-US"/>
              </w:rPr>
              <w:t>Rejected – as described in this subclause, throughput the spec and in examples such as 35.3.6.2, a non-AP MLD can operate on multiple links that are enabled, even if it has a single radio. The condition is obviously that no 2 STAs are awake at the same time, but that has nothing to do with enablement. Such signaling is therefore not needed for the reason indicated in this comment.</w:t>
            </w:r>
          </w:p>
        </w:tc>
      </w:tr>
      <w:tr w:rsidR="00F80D7E" w:rsidRPr="00A86CD1" w14:paraId="487629FD" w14:textId="77777777" w:rsidTr="001A1C5E">
        <w:trPr>
          <w:trHeight w:val="1275"/>
        </w:trPr>
        <w:tc>
          <w:tcPr>
            <w:tcW w:w="1052" w:type="dxa"/>
            <w:tcBorders>
              <w:top w:val="nil"/>
              <w:left w:val="single" w:sz="4" w:space="0" w:color="333300"/>
              <w:bottom w:val="single" w:sz="4" w:space="0" w:color="333300"/>
              <w:right w:val="single" w:sz="4" w:space="0" w:color="333300"/>
            </w:tcBorders>
            <w:shd w:val="clear" w:color="auto" w:fill="auto"/>
            <w:hideMark/>
          </w:tcPr>
          <w:p w14:paraId="7ABF31D9" w14:textId="77777777" w:rsidR="00F80D7E" w:rsidRPr="00A86CD1" w:rsidRDefault="00F80D7E" w:rsidP="00F80D7E">
            <w:pPr>
              <w:jc w:val="left"/>
              <w:rPr>
                <w:rFonts w:ascii="Arial" w:eastAsia="Times New Roman" w:hAnsi="Arial" w:cs="Arial"/>
                <w:sz w:val="20"/>
                <w:lang w:val="en-US"/>
              </w:rPr>
            </w:pPr>
            <w:r w:rsidRPr="00A86CD1">
              <w:rPr>
                <w:rFonts w:ascii="Arial" w:eastAsia="Times New Roman" w:hAnsi="Arial" w:cs="Arial"/>
                <w:sz w:val="20"/>
                <w:lang w:val="en-US"/>
              </w:rPr>
              <w:t>2427</w:t>
            </w:r>
          </w:p>
        </w:tc>
        <w:tc>
          <w:tcPr>
            <w:tcW w:w="1393" w:type="dxa"/>
            <w:tcBorders>
              <w:top w:val="nil"/>
              <w:left w:val="nil"/>
              <w:bottom w:val="single" w:sz="4" w:space="0" w:color="333300"/>
              <w:right w:val="single" w:sz="4" w:space="0" w:color="333300"/>
            </w:tcBorders>
            <w:shd w:val="clear" w:color="auto" w:fill="auto"/>
            <w:hideMark/>
          </w:tcPr>
          <w:p w14:paraId="13E83B09" w14:textId="77777777" w:rsidR="00F80D7E" w:rsidRPr="00A86CD1" w:rsidRDefault="00F80D7E" w:rsidP="00F80D7E">
            <w:pPr>
              <w:jc w:val="left"/>
              <w:rPr>
                <w:rFonts w:ascii="Arial" w:eastAsia="Times New Roman" w:hAnsi="Arial" w:cs="Arial"/>
                <w:sz w:val="20"/>
                <w:lang w:val="en-US"/>
              </w:rPr>
            </w:pPr>
            <w:proofErr w:type="spellStart"/>
            <w:r w:rsidRPr="00A86CD1">
              <w:rPr>
                <w:rFonts w:ascii="Arial" w:eastAsia="Times New Roman" w:hAnsi="Arial" w:cs="Arial"/>
                <w:sz w:val="20"/>
                <w:lang w:val="en-US"/>
              </w:rPr>
              <w:t>namyeong</w:t>
            </w:r>
            <w:proofErr w:type="spellEnd"/>
            <w:r w:rsidRPr="00A86CD1">
              <w:rPr>
                <w:rFonts w:ascii="Arial" w:eastAsia="Times New Roman" w:hAnsi="Arial" w:cs="Arial"/>
                <w:sz w:val="20"/>
                <w:lang w:val="en-US"/>
              </w:rPr>
              <w:t xml:space="preserve"> </w:t>
            </w:r>
            <w:proofErr w:type="spellStart"/>
            <w:r w:rsidRPr="00A86CD1">
              <w:rPr>
                <w:rFonts w:ascii="Arial" w:eastAsia="Times New Roman" w:hAnsi="Arial" w:cs="Arial"/>
                <w:sz w:val="20"/>
                <w:lang w:val="en-US"/>
              </w:rPr>
              <w:t>kim</w:t>
            </w:r>
            <w:proofErr w:type="spellEnd"/>
          </w:p>
        </w:tc>
        <w:tc>
          <w:tcPr>
            <w:tcW w:w="1219" w:type="dxa"/>
            <w:tcBorders>
              <w:top w:val="nil"/>
              <w:left w:val="nil"/>
              <w:bottom w:val="single" w:sz="4" w:space="0" w:color="333300"/>
              <w:right w:val="single" w:sz="4" w:space="0" w:color="333300"/>
            </w:tcBorders>
            <w:shd w:val="clear" w:color="auto" w:fill="auto"/>
            <w:hideMark/>
          </w:tcPr>
          <w:p w14:paraId="4EB4AF87" w14:textId="77777777" w:rsidR="00F80D7E" w:rsidRPr="00A86CD1" w:rsidRDefault="00F80D7E" w:rsidP="00F80D7E">
            <w:pPr>
              <w:jc w:val="left"/>
              <w:rPr>
                <w:rFonts w:ascii="Arial" w:eastAsia="Times New Roman" w:hAnsi="Arial" w:cs="Arial"/>
                <w:sz w:val="20"/>
                <w:lang w:val="en-US"/>
              </w:rPr>
            </w:pPr>
            <w:r w:rsidRPr="00A86CD1">
              <w:rPr>
                <w:rFonts w:ascii="Arial" w:eastAsia="Times New Roman" w:hAnsi="Arial" w:cs="Arial"/>
                <w:sz w:val="20"/>
                <w:lang w:val="en-US"/>
              </w:rPr>
              <w:t>35.3.6.1.2</w:t>
            </w:r>
          </w:p>
        </w:tc>
        <w:tc>
          <w:tcPr>
            <w:tcW w:w="828" w:type="dxa"/>
            <w:tcBorders>
              <w:top w:val="nil"/>
              <w:left w:val="nil"/>
              <w:bottom w:val="single" w:sz="4" w:space="0" w:color="333300"/>
              <w:right w:val="single" w:sz="4" w:space="0" w:color="333300"/>
            </w:tcBorders>
            <w:shd w:val="clear" w:color="auto" w:fill="auto"/>
            <w:hideMark/>
          </w:tcPr>
          <w:p w14:paraId="5D176026" w14:textId="77777777" w:rsidR="00F80D7E" w:rsidRPr="00A86CD1" w:rsidRDefault="00F80D7E" w:rsidP="00F80D7E">
            <w:pPr>
              <w:jc w:val="left"/>
              <w:rPr>
                <w:rFonts w:ascii="Arial" w:eastAsia="Times New Roman" w:hAnsi="Arial" w:cs="Arial"/>
                <w:sz w:val="20"/>
                <w:lang w:val="en-US"/>
              </w:rPr>
            </w:pPr>
            <w:r w:rsidRPr="00A86CD1">
              <w:rPr>
                <w:rFonts w:ascii="Arial" w:eastAsia="Times New Roman" w:hAnsi="Arial" w:cs="Arial"/>
                <w:sz w:val="20"/>
                <w:lang w:val="en-US"/>
              </w:rPr>
              <w:t>133.62</w:t>
            </w:r>
          </w:p>
        </w:tc>
        <w:tc>
          <w:tcPr>
            <w:tcW w:w="2261" w:type="dxa"/>
            <w:tcBorders>
              <w:top w:val="nil"/>
              <w:left w:val="nil"/>
              <w:bottom w:val="single" w:sz="4" w:space="0" w:color="333300"/>
              <w:right w:val="single" w:sz="4" w:space="0" w:color="333300"/>
            </w:tcBorders>
            <w:shd w:val="clear" w:color="auto" w:fill="auto"/>
            <w:hideMark/>
          </w:tcPr>
          <w:p w14:paraId="4ED900D6" w14:textId="77777777" w:rsidR="00F80D7E" w:rsidRPr="00A86CD1" w:rsidRDefault="00F80D7E" w:rsidP="00F80D7E">
            <w:pPr>
              <w:jc w:val="left"/>
              <w:rPr>
                <w:rFonts w:ascii="Arial" w:eastAsia="Times New Roman" w:hAnsi="Arial" w:cs="Arial"/>
                <w:sz w:val="20"/>
                <w:lang w:val="en-US"/>
              </w:rPr>
            </w:pPr>
            <w:r w:rsidRPr="00A86CD1">
              <w:rPr>
                <w:rFonts w:ascii="Arial" w:eastAsia="Times New Roman" w:hAnsi="Arial" w:cs="Arial"/>
                <w:sz w:val="20"/>
                <w:lang w:val="en-US"/>
              </w:rPr>
              <w:t xml:space="preserve">Modify "all links" to clarify. Does the default mapping mode allow to only setup </w:t>
            </w:r>
            <w:r w:rsidRPr="00A86CD1">
              <w:rPr>
                <w:rFonts w:ascii="Arial" w:eastAsia="Times New Roman" w:hAnsi="Arial" w:cs="Arial"/>
                <w:sz w:val="20"/>
                <w:lang w:val="en-US"/>
              </w:rPr>
              <w:lastRenderedPageBreak/>
              <w:t>links or non-setup links? Clarify it.</w:t>
            </w:r>
          </w:p>
        </w:tc>
        <w:tc>
          <w:tcPr>
            <w:tcW w:w="2171" w:type="dxa"/>
            <w:tcBorders>
              <w:top w:val="nil"/>
              <w:left w:val="nil"/>
              <w:bottom w:val="single" w:sz="4" w:space="0" w:color="333300"/>
              <w:right w:val="single" w:sz="4" w:space="0" w:color="333300"/>
            </w:tcBorders>
            <w:shd w:val="clear" w:color="auto" w:fill="auto"/>
            <w:hideMark/>
          </w:tcPr>
          <w:p w14:paraId="7601F266" w14:textId="77777777" w:rsidR="00F80D7E" w:rsidRPr="00A86CD1" w:rsidRDefault="00F80D7E" w:rsidP="00F80D7E">
            <w:pPr>
              <w:jc w:val="left"/>
              <w:rPr>
                <w:rFonts w:ascii="Arial" w:eastAsia="Times New Roman" w:hAnsi="Arial" w:cs="Arial"/>
                <w:sz w:val="20"/>
                <w:lang w:val="en-US"/>
              </w:rPr>
            </w:pPr>
            <w:r w:rsidRPr="00A86CD1">
              <w:rPr>
                <w:rFonts w:ascii="Arial" w:eastAsia="Times New Roman" w:hAnsi="Arial" w:cs="Arial"/>
                <w:sz w:val="20"/>
                <w:lang w:val="en-US"/>
              </w:rPr>
              <w:lastRenderedPageBreak/>
              <w:t>Please see comment.</w:t>
            </w:r>
          </w:p>
        </w:tc>
        <w:tc>
          <w:tcPr>
            <w:tcW w:w="2048" w:type="dxa"/>
            <w:tcBorders>
              <w:top w:val="nil"/>
              <w:left w:val="nil"/>
              <w:bottom w:val="single" w:sz="4" w:space="0" w:color="333300"/>
              <w:right w:val="single" w:sz="4" w:space="0" w:color="333300"/>
            </w:tcBorders>
            <w:shd w:val="clear" w:color="auto" w:fill="auto"/>
            <w:hideMark/>
          </w:tcPr>
          <w:p w14:paraId="43BD1908" w14:textId="5DF3DCA3" w:rsidR="00F80D7E" w:rsidRPr="00A86CD1" w:rsidRDefault="00F80D7E" w:rsidP="00F80D7E">
            <w:pPr>
              <w:jc w:val="left"/>
              <w:rPr>
                <w:rFonts w:ascii="Arial" w:eastAsia="Times New Roman" w:hAnsi="Arial" w:cs="Arial"/>
                <w:sz w:val="20"/>
                <w:lang w:val="en-US"/>
              </w:rPr>
            </w:pPr>
            <w:r w:rsidRPr="00A86CD1">
              <w:rPr>
                <w:rFonts w:ascii="Arial" w:eastAsia="Times New Roman" w:hAnsi="Arial" w:cs="Arial"/>
                <w:sz w:val="20"/>
                <w:lang w:val="en-US"/>
              </w:rPr>
              <w:t> </w:t>
            </w:r>
            <w:r>
              <w:rPr>
                <w:rFonts w:ascii="Arial" w:eastAsia="Times New Roman" w:hAnsi="Arial" w:cs="Arial"/>
                <w:sz w:val="20"/>
                <w:lang w:val="en-US"/>
              </w:rPr>
              <w:t>Revised – agree with the commenter. Apply the changes marked as #2427 in this document.</w:t>
            </w:r>
          </w:p>
        </w:tc>
      </w:tr>
      <w:tr w:rsidR="00E30472" w:rsidRPr="00A86CD1" w14:paraId="36C55D33" w14:textId="77777777" w:rsidTr="001A1C5E">
        <w:trPr>
          <w:trHeight w:val="1275"/>
        </w:trPr>
        <w:tc>
          <w:tcPr>
            <w:tcW w:w="1052" w:type="dxa"/>
            <w:tcBorders>
              <w:top w:val="nil"/>
              <w:left w:val="single" w:sz="4" w:space="0" w:color="333300"/>
              <w:bottom w:val="single" w:sz="4" w:space="0" w:color="333300"/>
              <w:right w:val="single" w:sz="4" w:space="0" w:color="333300"/>
            </w:tcBorders>
            <w:shd w:val="clear" w:color="auto" w:fill="auto"/>
            <w:hideMark/>
          </w:tcPr>
          <w:p w14:paraId="78359FD4" w14:textId="77777777" w:rsidR="00E30472" w:rsidRPr="00A86CD1" w:rsidRDefault="00E30472" w:rsidP="00E30472">
            <w:pPr>
              <w:jc w:val="left"/>
              <w:rPr>
                <w:rFonts w:ascii="Arial" w:eastAsia="Times New Roman" w:hAnsi="Arial" w:cs="Arial"/>
                <w:sz w:val="20"/>
                <w:lang w:val="en-US"/>
              </w:rPr>
            </w:pPr>
            <w:r w:rsidRPr="00A86CD1">
              <w:rPr>
                <w:rFonts w:ascii="Arial" w:eastAsia="Times New Roman" w:hAnsi="Arial" w:cs="Arial"/>
                <w:sz w:val="20"/>
                <w:lang w:val="en-US"/>
              </w:rPr>
              <w:t>2907</w:t>
            </w:r>
          </w:p>
        </w:tc>
        <w:tc>
          <w:tcPr>
            <w:tcW w:w="1393" w:type="dxa"/>
            <w:tcBorders>
              <w:top w:val="nil"/>
              <w:left w:val="nil"/>
              <w:bottom w:val="single" w:sz="4" w:space="0" w:color="333300"/>
              <w:right w:val="single" w:sz="4" w:space="0" w:color="333300"/>
            </w:tcBorders>
            <w:shd w:val="clear" w:color="auto" w:fill="auto"/>
            <w:hideMark/>
          </w:tcPr>
          <w:p w14:paraId="3C418ED0" w14:textId="77777777" w:rsidR="00E30472" w:rsidRPr="00A86CD1" w:rsidRDefault="00E30472" w:rsidP="00E30472">
            <w:pPr>
              <w:jc w:val="left"/>
              <w:rPr>
                <w:rFonts w:ascii="Arial" w:eastAsia="Times New Roman" w:hAnsi="Arial" w:cs="Arial"/>
                <w:sz w:val="20"/>
                <w:lang w:val="en-US"/>
              </w:rPr>
            </w:pPr>
            <w:proofErr w:type="spellStart"/>
            <w:r w:rsidRPr="00A86CD1">
              <w:rPr>
                <w:rFonts w:ascii="Arial" w:eastAsia="Times New Roman" w:hAnsi="Arial" w:cs="Arial"/>
                <w:sz w:val="20"/>
                <w:lang w:val="en-US"/>
              </w:rPr>
              <w:t>SunHee</w:t>
            </w:r>
            <w:proofErr w:type="spellEnd"/>
            <w:r w:rsidRPr="00A86CD1">
              <w:rPr>
                <w:rFonts w:ascii="Arial" w:eastAsia="Times New Roman" w:hAnsi="Arial" w:cs="Arial"/>
                <w:sz w:val="20"/>
                <w:lang w:val="en-US"/>
              </w:rPr>
              <w:t xml:space="preserve"> </w:t>
            </w:r>
            <w:proofErr w:type="spellStart"/>
            <w:r w:rsidRPr="00A86CD1">
              <w:rPr>
                <w:rFonts w:ascii="Arial" w:eastAsia="Times New Roman" w:hAnsi="Arial" w:cs="Arial"/>
                <w:sz w:val="20"/>
                <w:lang w:val="en-US"/>
              </w:rPr>
              <w:t>Baek</w:t>
            </w:r>
            <w:proofErr w:type="spellEnd"/>
          </w:p>
        </w:tc>
        <w:tc>
          <w:tcPr>
            <w:tcW w:w="1219" w:type="dxa"/>
            <w:tcBorders>
              <w:top w:val="nil"/>
              <w:left w:val="nil"/>
              <w:bottom w:val="single" w:sz="4" w:space="0" w:color="333300"/>
              <w:right w:val="single" w:sz="4" w:space="0" w:color="333300"/>
            </w:tcBorders>
            <w:shd w:val="clear" w:color="auto" w:fill="auto"/>
            <w:hideMark/>
          </w:tcPr>
          <w:p w14:paraId="2C8AA06E" w14:textId="77777777" w:rsidR="00E30472" w:rsidRPr="00A86CD1" w:rsidRDefault="00E30472" w:rsidP="00E30472">
            <w:pPr>
              <w:jc w:val="left"/>
              <w:rPr>
                <w:rFonts w:ascii="Arial" w:eastAsia="Times New Roman" w:hAnsi="Arial" w:cs="Arial"/>
                <w:sz w:val="20"/>
                <w:lang w:val="en-US"/>
              </w:rPr>
            </w:pPr>
            <w:r w:rsidRPr="00A86CD1">
              <w:rPr>
                <w:rFonts w:ascii="Arial" w:eastAsia="Times New Roman" w:hAnsi="Arial" w:cs="Arial"/>
                <w:sz w:val="20"/>
                <w:lang w:val="en-US"/>
              </w:rPr>
              <w:t>35.3.6.1.2</w:t>
            </w:r>
          </w:p>
        </w:tc>
        <w:tc>
          <w:tcPr>
            <w:tcW w:w="828" w:type="dxa"/>
            <w:tcBorders>
              <w:top w:val="nil"/>
              <w:left w:val="nil"/>
              <w:bottom w:val="single" w:sz="4" w:space="0" w:color="333300"/>
              <w:right w:val="single" w:sz="4" w:space="0" w:color="333300"/>
            </w:tcBorders>
            <w:shd w:val="clear" w:color="auto" w:fill="auto"/>
            <w:hideMark/>
          </w:tcPr>
          <w:p w14:paraId="6CAD1A84" w14:textId="77777777" w:rsidR="00E30472" w:rsidRPr="00A86CD1" w:rsidRDefault="00E30472" w:rsidP="00E30472">
            <w:pPr>
              <w:jc w:val="left"/>
              <w:rPr>
                <w:rFonts w:ascii="Arial" w:eastAsia="Times New Roman" w:hAnsi="Arial" w:cs="Arial"/>
                <w:sz w:val="20"/>
                <w:lang w:val="en-US"/>
              </w:rPr>
            </w:pPr>
            <w:r w:rsidRPr="00A86CD1">
              <w:rPr>
                <w:rFonts w:ascii="Arial" w:eastAsia="Times New Roman" w:hAnsi="Arial" w:cs="Arial"/>
                <w:sz w:val="20"/>
                <w:lang w:val="en-US"/>
              </w:rPr>
              <w:t>134.02</w:t>
            </w:r>
          </w:p>
        </w:tc>
        <w:tc>
          <w:tcPr>
            <w:tcW w:w="2261" w:type="dxa"/>
            <w:tcBorders>
              <w:top w:val="nil"/>
              <w:left w:val="nil"/>
              <w:bottom w:val="single" w:sz="4" w:space="0" w:color="333300"/>
              <w:right w:val="single" w:sz="4" w:space="0" w:color="333300"/>
            </w:tcBorders>
            <w:shd w:val="clear" w:color="auto" w:fill="auto"/>
            <w:hideMark/>
          </w:tcPr>
          <w:p w14:paraId="622C185E" w14:textId="77777777" w:rsidR="00E30472" w:rsidRPr="00A86CD1" w:rsidRDefault="00E30472" w:rsidP="00E30472">
            <w:pPr>
              <w:jc w:val="left"/>
              <w:rPr>
                <w:rFonts w:ascii="Arial" w:eastAsia="Times New Roman" w:hAnsi="Arial" w:cs="Arial"/>
                <w:sz w:val="20"/>
                <w:lang w:val="en-US"/>
              </w:rPr>
            </w:pPr>
            <w:r w:rsidRPr="00A86CD1">
              <w:rPr>
                <w:rFonts w:ascii="Arial" w:eastAsia="Times New Roman" w:hAnsi="Arial" w:cs="Arial"/>
                <w:sz w:val="20"/>
                <w:lang w:val="en-US"/>
              </w:rPr>
              <w:t>It is suggestion to modify verb format in the sentence without adding new things.</w:t>
            </w:r>
          </w:p>
        </w:tc>
        <w:tc>
          <w:tcPr>
            <w:tcW w:w="2171" w:type="dxa"/>
            <w:tcBorders>
              <w:top w:val="nil"/>
              <w:left w:val="nil"/>
              <w:bottom w:val="single" w:sz="4" w:space="0" w:color="333300"/>
              <w:right w:val="single" w:sz="4" w:space="0" w:color="333300"/>
            </w:tcBorders>
            <w:shd w:val="clear" w:color="auto" w:fill="auto"/>
            <w:hideMark/>
          </w:tcPr>
          <w:p w14:paraId="50AFBB65" w14:textId="77777777" w:rsidR="00E30472" w:rsidRPr="00A86CD1" w:rsidRDefault="00E30472" w:rsidP="00E30472">
            <w:pPr>
              <w:jc w:val="left"/>
              <w:rPr>
                <w:rFonts w:ascii="Arial" w:eastAsia="Times New Roman" w:hAnsi="Arial" w:cs="Arial"/>
                <w:sz w:val="20"/>
                <w:lang w:val="en-US"/>
              </w:rPr>
            </w:pPr>
            <w:r w:rsidRPr="00A86CD1">
              <w:rPr>
                <w:rFonts w:ascii="Arial" w:eastAsia="Times New Roman" w:hAnsi="Arial" w:cs="Arial"/>
                <w:sz w:val="20"/>
                <w:lang w:val="en-US"/>
              </w:rPr>
              <w:t>change to "mapping did not occur or was not successful or was torn down" to "mapping was not started, unsuccessful, or torn down."</w:t>
            </w:r>
          </w:p>
        </w:tc>
        <w:tc>
          <w:tcPr>
            <w:tcW w:w="2048" w:type="dxa"/>
            <w:tcBorders>
              <w:top w:val="nil"/>
              <w:left w:val="nil"/>
              <w:bottom w:val="single" w:sz="4" w:space="0" w:color="333300"/>
              <w:right w:val="single" w:sz="4" w:space="0" w:color="333300"/>
            </w:tcBorders>
            <w:shd w:val="clear" w:color="auto" w:fill="auto"/>
            <w:hideMark/>
          </w:tcPr>
          <w:p w14:paraId="00B4E517" w14:textId="6F643B5E" w:rsidR="00E30472" w:rsidRPr="00A86CD1" w:rsidRDefault="00E30472" w:rsidP="00E30472">
            <w:pPr>
              <w:jc w:val="left"/>
              <w:rPr>
                <w:rFonts w:ascii="Arial" w:eastAsia="Times New Roman" w:hAnsi="Arial" w:cs="Arial"/>
                <w:sz w:val="20"/>
                <w:lang w:val="en-US"/>
              </w:rPr>
            </w:pPr>
            <w:r w:rsidRPr="00A86CD1">
              <w:rPr>
                <w:rFonts w:ascii="Arial" w:eastAsia="Times New Roman" w:hAnsi="Arial" w:cs="Arial"/>
                <w:sz w:val="20"/>
                <w:lang w:val="en-US"/>
              </w:rPr>
              <w:t> </w:t>
            </w:r>
            <w:r>
              <w:rPr>
                <w:rFonts w:ascii="Arial" w:eastAsia="Times New Roman" w:hAnsi="Arial" w:cs="Arial"/>
                <w:sz w:val="20"/>
                <w:lang w:val="en-US"/>
              </w:rPr>
              <w:t>Revised – agree with the commenter. Apply the changes marked as #2907 in this document.</w:t>
            </w:r>
          </w:p>
        </w:tc>
      </w:tr>
      <w:tr w:rsidR="00E30472" w:rsidRPr="00A86CD1" w14:paraId="6EDF2474" w14:textId="77777777" w:rsidTr="001A1C5E">
        <w:trPr>
          <w:trHeight w:val="3060"/>
        </w:trPr>
        <w:tc>
          <w:tcPr>
            <w:tcW w:w="1052" w:type="dxa"/>
            <w:tcBorders>
              <w:top w:val="nil"/>
              <w:left w:val="single" w:sz="4" w:space="0" w:color="333300"/>
              <w:bottom w:val="single" w:sz="4" w:space="0" w:color="333300"/>
              <w:right w:val="single" w:sz="4" w:space="0" w:color="333300"/>
            </w:tcBorders>
            <w:shd w:val="clear" w:color="auto" w:fill="auto"/>
            <w:hideMark/>
          </w:tcPr>
          <w:p w14:paraId="4C95500F" w14:textId="77777777" w:rsidR="00E30472" w:rsidRPr="00A86CD1" w:rsidRDefault="00E30472" w:rsidP="00E30472">
            <w:pPr>
              <w:jc w:val="left"/>
              <w:rPr>
                <w:rFonts w:ascii="Arial" w:eastAsia="Times New Roman" w:hAnsi="Arial" w:cs="Arial"/>
                <w:sz w:val="20"/>
                <w:lang w:val="en-US"/>
              </w:rPr>
            </w:pPr>
            <w:r w:rsidRPr="00A86CD1">
              <w:rPr>
                <w:rFonts w:ascii="Arial" w:eastAsia="Times New Roman" w:hAnsi="Arial" w:cs="Arial"/>
                <w:sz w:val="20"/>
                <w:lang w:val="en-US"/>
              </w:rPr>
              <w:t>2908</w:t>
            </w:r>
          </w:p>
        </w:tc>
        <w:tc>
          <w:tcPr>
            <w:tcW w:w="1393" w:type="dxa"/>
            <w:tcBorders>
              <w:top w:val="nil"/>
              <w:left w:val="nil"/>
              <w:bottom w:val="single" w:sz="4" w:space="0" w:color="333300"/>
              <w:right w:val="single" w:sz="4" w:space="0" w:color="333300"/>
            </w:tcBorders>
            <w:shd w:val="clear" w:color="auto" w:fill="auto"/>
            <w:hideMark/>
          </w:tcPr>
          <w:p w14:paraId="172D2F49" w14:textId="77777777" w:rsidR="00E30472" w:rsidRPr="00A86CD1" w:rsidRDefault="00E30472" w:rsidP="00E30472">
            <w:pPr>
              <w:jc w:val="left"/>
              <w:rPr>
                <w:rFonts w:ascii="Arial" w:eastAsia="Times New Roman" w:hAnsi="Arial" w:cs="Arial"/>
                <w:sz w:val="20"/>
                <w:lang w:val="en-US"/>
              </w:rPr>
            </w:pPr>
            <w:proofErr w:type="spellStart"/>
            <w:r w:rsidRPr="00A86CD1">
              <w:rPr>
                <w:rFonts w:ascii="Arial" w:eastAsia="Times New Roman" w:hAnsi="Arial" w:cs="Arial"/>
                <w:sz w:val="20"/>
                <w:lang w:val="en-US"/>
              </w:rPr>
              <w:t>SunHee</w:t>
            </w:r>
            <w:proofErr w:type="spellEnd"/>
            <w:r w:rsidRPr="00A86CD1">
              <w:rPr>
                <w:rFonts w:ascii="Arial" w:eastAsia="Times New Roman" w:hAnsi="Arial" w:cs="Arial"/>
                <w:sz w:val="20"/>
                <w:lang w:val="en-US"/>
              </w:rPr>
              <w:t xml:space="preserve"> </w:t>
            </w:r>
            <w:proofErr w:type="spellStart"/>
            <w:r w:rsidRPr="00A86CD1">
              <w:rPr>
                <w:rFonts w:ascii="Arial" w:eastAsia="Times New Roman" w:hAnsi="Arial" w:cs="Arial"/>
                <w:sz w:val="20"/>
                <w:lang w:val="en-US"/>
              </w:rPr>
              <w:t>Baek</w:t>
            </w:r>
            <w:proofErr w:type="spellEnd"/>
          </w:p>
        </w:tc>
        <w:tc>
          <w:tcPr>
            <w:tcW w:w="1219" w:type="dxa"/>
            <w:tcBorders>
              <w:top w:val="nil"/>
              <w:left w:val="nil"/>
              <w:bottom w:val="single" w:sz="4" w:space="0" w:color="333300"/>
              <w:right w:val="single" w:sz="4" w:space="0" w:color="333300"/>
            </w:tcBorders>
            <w:shd w:val="clear" w:color="auto" w:fill="auto"/>
            <w:hideMark/>
          </w:tcPr>
          <w:p w14:paraId="1A27EA45" w14:textId="77777777" w:rsidR="00E30472" w:rsidRPr="00A86CD1" w:rsidRDefault="00E30472" w:rsidP="00E30472">
            <w:pPr>
              <w:jc w:val="left"/>
              <w:rPr>
                <w:rFonts w:ascii="Arial" w:eastAsia="Times New Roman" w:hAnsi="Arial" w:cs="Arial"/>
                <w:sz w:val="20"/>
                <w:lang w:val="en-US"/>
              </w:rPr>
            </w:pPr>
            <w:r w:rsidRPr="00A86CD1">
              <w:rPr>
                <w:rFonts w:ascii="Arial" w:eastAsia="Times New Roman" w:hAnsi="Arial" w:cs="Arial"/>
                <w:sz w:val="20"/>
                <w:lang w:val="en-US"/>
              </w:rPr>
              <w:t>35.3.6.1.2</w:t>
            </w:r>
          </w:p>
        </w:tc>
        <w:tc>
          <w:tcPr>
            <w:tcW w:w="828" w:type="dxa"/>
            <w:tcBorders>
              <w:top w:val="nil"/>
              <w:left w:val="nil"/>
              <w:bottom w:val="single" w:sz="4" w:space="0" w:color="333300"/>
              <w:right w:val="single" w:sz="4" w:space="0" w:color="333300"/>
            </w:tcBorders>
            <w:shd w:val="clear" w:color="auto" w:fill="auto"/>
            <w:hideMark/>
          </w:tcPr>
          <w:p w14:paraId="0A0CDBAB" w14:textId="77777777" w:rsidR="00E30472" w:rsidRPr="00A86CD1" w:rsidRDefault="00E30472" w:rsidP="00E30472">
            <w:pPr>
              <w:jc w:val="left"/>
              <w:rPr>
                <w:rFonts w:ascii="Arial" w:eastAsia="Times New Roman" w:hAnsi="Arial" w:cs="Arial"/>
                <w:sz w:val="20"/>
                <w:lang w:val="en-US"/>
              </w:rPr>
            </w:pPr>
            <w:r w:rsidRPr="00A86CD1">
              <w:rPr>
                <w:rFonts w:ascii="Arial" w:eastAsia="Times New Roman" w:hAnsi="Arial" w:cs="Arial"/>
                <w:sz w:val="20"/>
                <w:lang w:val="en-US"/>
              </w:rPr>
              <w:t>134.04</w:t>
            </w:r>
          </w:p>
        </w:tc>
        <w:tc>
          <w:tcPr>
            <w:tcW w:w="2261" w:type="dxa"/>
            <w:tcBorders>
              <w:top w:val="nil"/>
              <w:left w:val="nil"/>
              <w:bottom w:val="single" w:sz="4" w:space="0" w:color="333300"/>
              <w:right w:val="single" w:sz="4" w:space="0" w:color="333300"/>
            </w:tcBorders>
            <w:shd w:val="clear" w:color="auto" w:fill="auto"/>
            <w:hideMark/>
          </w:tcPr>
          <w:p w14:paraId="44EB042F" w14:textId="77777777" w:rsidR="00E30472" w:rsidRPr="00A86CD1" w:rsidRDefault="00E30472" w:rsidP="00E30472">
            <w:pPr>
              <w:jc w:val="left"/>
              <w:rPr>
                <w:rFonts w:ascii="Arial" w:eastAsia="Times New Roman" w:hAnsi="Arial" w:cs="Arial"/>
                <w:sz w:val="20"/>
                <w:lang w:val="en-US"/>
              </w:rPr>
            </w:pPr>
            <w:r w:rsidRPr="00A86CD1">
              <w:rPr>
                <w:rFonts w:ascii="Arial" w:eastAsia="Times New Roman" w:hAnsi="Arial" w:cs="Arial"/>
                <w:sz w:val="20"/>
                <w:lang w:val="en-US"/>
              </w:rPr>
              <w:t>This is about TBD that the TID-to-link mapping negotiation in default mapping mode is supported whether mandatory or optional. The TBD is needed to be mandatory because the default mapping mode is operated if the precondition about the TID-to-link mapping negotiation is satisfied.</w:t>
            </w:r>
          </w:p>
        </w:tc>
        <w:tc>
          <w:tcPr>
            <w:tcW w:w="2171" w:type="dxa"/>
            <w:tcBorders>
              <w:top w:val="nil"/>
              <w:left w:val="nil"/>
              <w:bottom w:val="single" w:sz="4" w:space="0" w:color="333300"/>
              <w:right w:val="single" w:sz="4" w:space="0" w:color="333300"/>
            </w:tcBorders>
            <w:shd w:val="clear" w:color="auto" w:fill="auto"/>
            <w:hideMark/>
          </w:tcPr>
          <w:p w14:paraId="070C4E0D" w14:textId="77777777" w:rsidR="00E30472" w:rsidRPr="00A86CD1" w:rsidRDefault="00E30472" w:rsidP="00E30472">
            <w:pPr>
              <w:jc w:val="left"/>
              <w:rPr>
                <w:rFonts w:ascii="Arial" w:eastAsia="Times New Roman" w:hAnsi="Arial" w:cs="Arial"/>
                <w:sz w:val="20"/>
                <w:lang w:val="en-US"/>
              </w:rPr>
            </w:pPr>
            <w:r w:rsidRPr="00A86CD1">
              <w:rPr>
                <w:rFonts w:ascii="Arial" w:eastAsia="Times New Roman" w:hAnsi="Arial" w:cs="Arial"/>
                <w:sz w:val="20"/>
                <w:lang w:val="en-US"/>
              </w:rPr>
              <w:t>change to "The support for a TID-to-link mapping negotiation is mandatory."</w:t>
            </w:r>
          </w:p>
        </w:tc>
        <w:tc>
          <w:tcPr>
            <w:tcW w:w="2048" w:type="dxa"/>
            <w:tcBorders>
              <w:top w:val="nil"/>
              <w:left w:val="nil"/>
              <w:bottom w:val="single" w:sz="4" w:space="0" w:color="333300"/>
              <w:right w:val="single" w:sz="4" w:space="0" w:color="333300"/>
            </w:tcBorders>
            <w:shd w:val="clear" w:color="auto" w:fill="auto"/>
            <w:hideMark/>
          </w:tcPr>
          <w:p w14:paraId="7E1B0D6E" w14:textId="21BAE82E" w:rsidR="00E30472" w:rsidRPr="00A86CD1" w:rsidRDefault="00E30472" w:rsidP="00E30472">
            <w:pPr>
              <w:jc w:val="left"/>
              <w:rPr>
                <w:rFonts w:ascii="Arial" w:eastAsia="Times New Roman" w:hAnsi="Arial" w:cs="Arial"/>
                <w:sz w:val="20"/>
                <w:lang w:val="en-US"/>
              </w:rPr>
            </w:pPr>
            <w:r w:rsidRPr="00A86CD1">
              <w:rPr>
                <w:rFonts w:ascii="Arial" w:eastAsia="Times New Roman" w:hAnsi="Arial" w:cs="Arial"/>
                <w:sz w:val="20"/>
                <w:lang w:val="en-US"/>
              </w:rPr>
              <w:t> </w:t>
            </w:r>
            <w:r>
              <w:rPr>
                <w:rFonts w:ascii="Arial" w:eastAsia="Times New Roman" w:hAnsi="Arial" w:cs="Arial"/>
                <w:sz w:val="20"/>
                <w:lang w:val="en-US"/>
              </w:rPr>
              <w:t xml:space="preserve">Revised </w:t>
            </w:r>
            <w:r w:rsidR="006A0EB2">
              <w:rPr>
                <w:rFonts w:ascii="Arial" w:eastAsia="Times New Roman" w:hAnsi="Arial" w:cs="Arial"/>
                <w:sz w:val="20"/>
                <w:lang w:val="en-US"/>
              </w:rPr>
              <w:t>–</w:t>
            </w:r>
            <w:r>
              <w:rPr>
                <w:rFonts w:ascii="Arial" w:eastAsia="Times New Roman" w:hAnsi="Arial" w:cs="Arial"/>
                <w:sz w:val="20"/>
                <w:lang w:val="en-US"/>
              </w:rPr>
              <w:t xml:space="preserve"> </w:t>
            </w:r>
            <w:r w:rsidR="006A0EB2">
              <w:rPr>
                <w:rFonts w:ascii="Arial" w:eastAsia="Times New Roman" w:hAnsi="Arial" w:cs="Arial"/>
                <w:sz w:val="20"/>
                <w:lang w:val="en-US"/>
              </w:rPr>
              <w:t>Default mapping is mandatory. The negotiation of a different TID-to-link mapping is optional (per agreement in this group)</w:t>
            </w:r>
            <w:r w:rsidR="0009748E">
              <w:rPr>
                <w:rFonts w:ascii="Arial" w:eastAsia="Times New Roman" w:hAnsi="Arial" w:cs="Arial"/>
                <w:sz w:val="20"/>
                <w:lang w:val="en-US"/>
              </w:rPr>
              <w:t>. Propose to remove the Note and to clarify that it is optional.</w:t>
            </w:r>
            <w:r w:rsidR="008126CB">
              <w:rPr>
                <w:rFonts w:ascii="Arial" w:eastAsia="Times New Roman" w:hAnsi="Arial" w:cs="Arial"/>
                <w:sz w:val="20"/>
                <w:lang w:val="en-US"/>
              </w:rPr>
              <w:t xml:space="preserve"> Apply the changes marked as #2908 in this document.</w:t>
            </w:r>
          </w:p>
        </w:tc>
      </w:tr>
      <w:tr w:rsidR="008126CB" w:rsidRPr="00A86CD1" w14:paraId="36D4BABA" w14:textId="77777777" w:rsidTr="001A1C5E">
        <w:trPr>
          <w:trHeight w:val="1020"/>
        </w:trPr>
        <w:tc>
          <w:tcPr>
            <w:tcW w:w="1052" w:type="dxa"/>
            <w:tcBorders>
              <w:top w:val="nil"/>
              <w:left w:val="single" w:sz="4" w:space="0" w:color="333300"/>
              <w:bottom w:val="single" w:sz="4" w:space="0" w:color="333300"/>
              <w:right w:val="single" w:sz="4" w:space="0" w:color="333300"/>
            </w:tcBorders>
            <w:shd w:val="clear" w:color="auto" w:fill="auto"/>
            <w:hideMark/>
          </w:tcPr>
          <w:p w14:paraId="01865AC6" w14:textId="77777777" w:rsidR="008126CB" w:rsidRPr="00A86CD1" w:rsidRDefault="008126CB" w:rsidP="008126CB">
            <w:pPr>
              <w:jc w:val="left"/>
              <w:rPr>
                <w:rFonts w:ascii="Arial" w:eastAsia="Times New Roman" w:hAnsi="Arial" w:cs="Arial"/>
                <w:sz w:val="20"/>
                <w:lang w:val="en-US"/>
              </w:rPr>
            </w:pPr>
            <w:r w:rsidRPr="00A86CD1">
              <w:rPr>
                <w:rFonts w:ascii="Arial" w:eastAsia="Times New Roman" w:hAnsi="Arial" w:cs="Arial"/>
                <w:sz w:val="20"/>
                <w:lang w:val="en-US"/>
              </w:rPr>
              <w:t>3027</w:t>
            </w:r>
          </w:p>
        </w:tc>
        <w:tc>
          <w:tcPr>
            <w:tcW w:w="1393" w:type="dxa"/>
            <w:tcBorders>
              <w:top w:val="nil"/>
              <w:left w:val="nil"/>
              <w:bottom w:val="single" w:sz="4" w:space="0" w:color="333300"/>
              <w:right w:val="single" w:sz="4" w:space="0" w:color="333300"/>
            </w:tcBorders>
            <w:shd w:val="clear" w:color="auto" w:fill="auto"/>
            <w:hideMark/>
          </w:tcPr>
          <w:p w14:paraId="1A550F4F" w14:textId="77777777" w:rsidR="008126CB" w:rsidRPr="00A86CD1" w:rsidRDefault="008126CB" w:rsidP="008126CB">
            <w:pPr>
              <w:jc w:val="left"/>
              <w:rPr>
                <w:rFonts w:ascii="Arial" w:eastAsia="Times New Roman" w:hAnsi="Arial" w:cs="Arial"/>
                <w:sz w:val="20"/>
                <w:lang w:val="en-US"/>
              </w:rPr>
            </w:pPr>
            <w:proofErr w:type="spellStart"/>
            <w:r w:rsidRPr="00A86CD1">
              <w:rPr>
                <w:rFonts w:ascii="Arial" w:eastAsia="Times New Roman" w:hAnsi="Arial" w:cs="Arial"/>
                <w:sz w:val="20"/>
                <w:lang w:val="en-US"/>
              </w:rPr>
              <w:t>Xiaofei</w:t>
            </w:r>
            <w:proofErr w:type="spellEnd"/>
            <w:r w:rsidRPr="00A86CD1">
              <w:rPr>
                <w:rFonts w:ascii="Arial" w:eastAsia="Times New Roman" w:hAnsi="Arial" w:cs="Arial"/>
                <w:sz w:val="20"/>
                <w:lang w:val="en-US"/>
              </w:rPr>
              <w:t xml:space="preserve"> Wang</w:t>
            </w:r>
          </w:p>
        </w:tc>
        <w:tc>
          <w:tcPr>
            <w:tcW w:w="1219" w:type="dxa"/>
            <w:tcBorders>
              <w:top w:val="nil"/>
              <w:left w:val="nil"/>
              <w:bottom w:val="single" w:sz="4" w:space="0" w:color="333300"/>
              <w:right w:val="single" w:sz="4" w:space="0" w:color="333300"/>
            </w:tcBorders>
            <w:shd w:val="clear" w:color="auto" w:fill="auto"/>
            <w:hideMark/>
          </w:tcPr>
          <w:p w14:paraId="2D884924" w14:textId="77777777" w:rsidR="008126CB" w:rsidRPr="00A86CD1" w:rsidRDefault="008126CB" w:rsidP="008126CB">
            <w:pPr>
              <w:jc w:val="left"/>
              <w:rPr>
                <w:rFonts w:ascii="Arial" w:eastAsia="Times New Roman" w:hAnsi="Arial" w:cs="Arial"/>
                <w:sz w:val="20"/>
                <w:lang w:val="en-US"/>
              </w:rPr>
            </w:pPr>
            <w:r w:rsidRPr="00A86CD1">
              <w:rPr>
                <w:rFonts w:ascii="Arial" w:eastAsia="Times New Roman" w:hAnsi="Arial" w:cs="Arial"/>
                <w:sz w:val="20"/>
                <w:lang w:val="en-US"/>
              </w:rPr>
              <w:t>35.3.6.1.2</w:t>
            </w:r>
          </w:p>
        </w:tc>
        <w:tc>
          <w:tcPr>
            <w:tcW w:w="828" w:type="dxa"/>
            <w:tcBorders>
              <w:top w:val="nil"/>
              <w:left w:val="nil"/>
              <w:bottom w:val="single" w:sz="4" w:space="0" w:color="333300"/>
              <w:right w:val="single" w:sz="4" w:space="0" w:color="333300"/>
            </w:tcBorders>
            <w:shd w:val="clear" w:color="auto" w:fill="auto"/>
            <w:hideMark/>
          </w:tcPr>
          <w:p w14:paraId="30608D87" w14:textId="77777777" w:rsidR="008126CB" w:rsidRPr="00A86CD1" w:rsidRDefault="008126CB" w:rsidP="008126CB">
            <w:pPr>
              <w:jc w:val="left"/>
              <w:rPr>
                <w:rFonts w:ascii="Arial" w:eastAsia="Times New Roman" w:hAnsi="Arial" w:cs="Arial"/>
                <w:sz w:val="20"/>
                <w:lang w:val="en-US"/>
              </w:rPr>
            </w:pPr>
            <w:r w:rsidRPr="00A86CD1">
              <w:rPr>
                <w:rFonts w:ascii="Arial" w:eastAsia="Times New Roman" w:hAnsi="Arial" w:cs="Arial"/>
                <w:sz w:val="20"/>
                <w:lang w:val="en-US"/>
              </w:rPr>
              <w:t>134.04</w:t>
            </w:r>
          </w:p>
        </w:tc>
        <w:tc>
          <w:tcPr>
            <w:tcW w:w="2261" w:type="dxa"/>
            <w:tcBorders>
              <w:top w:val="nil"/>
              <w:left w:val="nil"/>
              <w:bottom w:val="single" w:sz="4" w:space="0" w:color="333300"/>
              <w:right w:val="single" w:sz="4" w:space="0" w:color="333300"/>
            </w:tcBorders>
            <w:shd w:val="clear" w:color="auto" w:fill="auto"/>
            <w:hideMark/>
          </w:tcPr>
          <w:p w14:paraId="30A0E563" w14:textId="77777777" w:rsidR="008126CB" w:rsidRPr="00A86CD1" w:rsidRDefault="008126CB" w:rsidP="008126CB">
            <w:pPr>
              <w:jc w:val="left"/>
              <w:rPr>
                <w:rFonts w:ascii="Arial" w:eastAsia="Times New Roman" w:hAnsi="Arial" w:cs="Arial"/>
                <w:sz w:val="20"/>
                <w:lang w:val="en-US"/>
              </w:rPr>
            </w:pPr>
            <w:r w:rsidRPr="00A86CD1">
              <w:rPr>
                <w:rFonts w:ascii="Arial" w:eastAsia="Times New Roman" w:hAnsi="Arial" w:cs="Arial"/>
                <w:sz w:val="20"/>
                <w:lang w:val="en-US"/>
              </w:rPr>
              <w:t>The note should be removed since it does not provide clarification in the spec text.</w:t>
            </w:r>
          </w:p>
        </w:tc>
        <w:tc>
          <w:tcPr>
            <w:tcW w:w="2171" w:type="dxa"/>
            <w:tcBorders>
              <w:top w:val="nil"/>
              <w:left w:val="nil"/>
              <w:bottom w:val="single" w:sz="4" w:space="0" w:color="333300"/>
              <w:right w:val="single" w:sz="4" w:space="0" w:color="333300"/>
            </w:tcBorders>
            <w:shd w:val="clear" w:color="auto" w:fill="auto"/>
            <w:hideMark/>
          </w:tcPr>
          <w:p w14:paraId="278CE0BB" w14:textId="77777777" w:rsidR="008126CB" w:rsidRPr="00A86CD1" w:rsidRDefault="008126CB" w:rsidP="008126CB">
            <w:pPr>
              <w:jc w:val="left"/>
              <w:rPr>
                <w:rFonts w:ascii="Arial" w:eastAsia="Times New Roman" w:hAnsi="Arial" w:cs="Arial"/>
                <w:sz w:val="20"/>
                <w:lang w:val="en-US"/>
              </w:rPr>
            </w:pPr>
            <w:r w:rsidRPr="00A86CD1">
              <w:rPr>
                <w:rFonts w:ascii="Arial" w:eastAsia="Times New Roman" w:hAnsi="Arial" w:cs="Arial"/>
                <w:sz w:val="20"/>
                <w:lang w:val="en-US"/>
              </w:rPr>
              <w:t>as in comment</w:t>
            </w:r>
          </w:p>
        </w:tc>
        <w:tc>
          <w:tcPr>
            <w:tcW w:w="2048" w:type="dxa"/>
            <w:tcBorders>
              <w:top w:val="nil"/>
              <w:left w:val="nil"/>
              <w:bottom w:val="single" w:sz="4" w:space="0" w:color="333300"/>
              <w:right w:val="single" w:sz="4" w:space="0" w:color="333300"/>
            </w:tcBorders>
            <w:shd w:val="clear" w:color="auto" w:fill="auto"/>
            <w:hideMark/>
          </w:tcPr>
          <w:p w14:paraId="629630A3" w14:textId="73468366" w:rsidR="008126CB" w:rsidRPr="00A86CD1" w:rsidRDefault="008126CB" w:rsidP="008126CB">
            <w:pPr>
              <w:jc w:val="left"/>
              <w:rPr>
                <w:rFonts w:ascii="Arial" w:eastAsia="Times New Roman" w:hAnsi="Arial" w:cs="Arial"/>
                <w:sz w:val="20"/>
                <w:lang w:val="en-US"/>
              </w:rPr>
            </w:pPr>
            <w:r w:rsidRPr="00A86CD1">
              <w:rPr>
                <w:rFonts w:ascii="Arial" w:eastAsia="Times New Roman" w:hAnsi="Arial" w:cs="Arial"/>
                <w:sz w:val="20"/>
                <w:lang w:val="en-US"/>
              </w:rPr>
              <w:t> </w:t>
            </w:r>
            <w:r>
              <w:rPr>
                <w:rFonts w:ascii="Arial" w:eastAsia="Times New Roman" w:hAnsi="Arial" w:cs="Arial"/>
                <w:sz w:val="20"/>
                <w:lang w:val="en-US"/>
              </w:rPr>
              <w:t>Revised – Default mapping is mandatory. The negotiation of a different TID-to-link mapping is optional (per agreement in this group). Propose to remove the Note and to clarify that it is optional. Apply the changes marked as #2908 in this document.</w:t>
            </w:r>
          </w:p>
        </w:tc>
      </w:tr>
      <w:tr w:rsidR="00DF2185" w:rsidRPr="00A86CD1" w14:paraId="3E1C2E49" w14:textId="77777777" w:rsidTr="001A1C5E">
        <w:trPr>
          <w:trHeight w:val="1275"/>
        </w:trPr>
        <w:tc>
          <w:tcPr>
            <w:tcW w:w="1052" w:type="dxa"/>
            <w:tcBorders>
              <w:top w:val="nil"/>
              <w:left w:val="single" w:sz="4" w:space="0" w:color="333300"/>
              <w:bottom w:val="single" w:sz="4" w:space="0" w:color="333300"/>
              <w:right w:val="single" w:sz="4" w:space="0" w:color="333300"/>
            </w:tcBorders>
            <w:shd w:val="clear" w:color="auto" w:fill="auto"/>
            <w:hideMark/>
          </w:tcPr>
          <w:p w14:paraId="1A0C3F6C" w14:textId="77777777" w:rsidR="00DF2185" w:rsidRPr="00A86CD1" w:rsidRDefault="00DF2185" w:rsidP="00DF2185">
            <w:pPr>
              <w:jc w:val="left"/>
              <w:rPr>
                <w:rFonts w:ascii="Arial" w:eastAsia="Times New Roman" w:hAnsi="Arial" w:cs="Arial"/>
                <w:sz w:val="20"/>
                <w:lang w:val="en-US"/>
              </w:rPr>
            </w:pPr>
            <w:r w:rsidRPr="00A86CD1">
              <w:rPr>
                <w:rFonts w:ascii="Arial" w:eastAsia="Times New Roman" w:hAnsi="Arial" w:cs="Arial"/>
                <w:sz w:val="20"/>
                <w:lang w:val="en-US"/>
              </w:rPr>
              <w:t>3377</w:t>
            </w:r>
          </w:p>
        </w:tc>
        <w:tc>
          <w:tcPr>
            <w:tcW w:w="1393" w:type="dxa"/>
            <w:tcBorders>
              <w:top w:val="nil"/>
              <w:left w:val="nil"/>
              <w:bottom w:val="single" w:sz="4" w:space="0" w:color="333300"/>
              <w:right w:val="single" w:sz="4" w:space="0" w:color="333300"/>
            </w:tcBorders>
            <w:shd w:val="clear" w:color="auto" w:fill="auto"/>
            <w:hideMark/>
          </w:tcPr>
          <w:p w14:paraId="62E9E182" w14:textId="77777777" w:rsidR="00DF2185" w:rsidRPr="00A86CD1" w:rsidRDefault="00DF2185" w:rsidP="00DF2185">
            <w:pPr>
              <w:jc w:val="left"/>
              <w:rPr>
                <w:rFonts w:ascii="Arial" w:eastAsia="Times New Roman" w:hAnsi="Arial" w:cs="Arial"/>
                <w:sz w:val="20"/>
                <w:lang w:val="en-US"/>
              </w:rPr>
            </w:pPr>
            <w:r w:rsidRPr="00A86CD1">
              <w:rPr>
                <w:rFonts w:ascii="Arial" w:eastAsia="Times New Roman" w:hAnsi="Arial" w:cs="Arial"/>
                <w:sz w:val="20"/>
                <w:lang w:val="en-US"/>
              </w:rPr>
              <w:t>Zhou Lan</w:t>
            </w:r>
          </w:p>
        </w:tc>
        <w:tc>
          <w:tcPr>
            <w:tcW w:w="1219" w:type="dxa"/>
            <w:tcBorders>
              <w:top w:val="nil"/>
              <w:left w:val="nil"/>
              <w:bottom w:val="single" w:sz="4" w:space="0" w:color="333300"/>
              <w:right w:val="single" w:sz="4" w:space="0" w:color="333300"/>
            </w:tcBorders>
            <w:shd w:val="clear" w:color="auto" w:fill="auto"/>
            <w:hideMark/>
          </w:tcPr>
          <w:p w14:paraId="2BCE8362" w14:textId="77777777" w:rsidR="00DF2185" w:rsidRPr="00A86CD1" w:rsidRDefault="00DF2185" w:rsidP="00DF2185">
            <w:pPr>
              <w:jc w:val="left"/>
              <w:rPr>
                <w:rFonts w:ascii="Arial" w:eastAsia="Times New Roman" w:hAnsi="Arial" w:cs="Arial"/>
                <w:sz w:val="20"/>
                <w:lang w:val="en-US"/>
              </w:rPr>
            </w:pPr>
            <w:r w:rsidRPr="00A86CD1">
              <w:rPr>
                <w:rFonts w:ascii="Arial" w:eastAsia="Times New Roman" w:hAnsi="Arial" w:cs="Arial"/>
                <w:sz w:val="20"/>
                <w:lang w:val="en-US"/>
              </w:rPr>
              <w:t>35.3.6.1.2</w:t>
            </w:r>
          </w:p>
        </w:tc>
        <w:tc>
          <w:tcPr>
            <w:tcW w:w="828" w:type="dxa"/>
            <w:tcBorders>
              <w:top w:val="nil"/>
              <w:left w:val="nil"/>
              <w:bottom w:val="single" w:sz="4" w:space="0" w:color="333300"/>
              <w:right w:val="single" w:sz="4" w:space="0" w:color="333300"/>
            </w:tcBorders>
            <w:shd w:val="clear" w:color="auto" w:fill="auto"/>
            <w:hideMark/>
          </w:tcPr>
          <w:p w14:paraId="7D698A3F" w14:textId="77777777" w:rsidR="00DF2185" w:rsidRPr="00A86CD1" w:rsidRDefault="00DF2185" w:rsidP="00DF2185">
            <w:pPr>
              <w:jc w:val="left"/>
              <w:rPr>
                <w:rFonts w:ascii="Arial" w:eastAsia="Times New Roman" w:hAnsi="Arial" w:cs="Arial"/>
                <w:sz w:val="20"/>
                <w:lang w:val="en-US"/>
              </w:rPr>
            </w:pPr>
            <w:r w:rsidRPr="00A86CD1">
              <w:rPr>
                <w:rFonts w:ascii="Arial" w:eastAsia="Times New Roman" w:hAnsi="Arial" w:cs="Arial"/>
                <w:sz w:val="20"/>
                <w:lang w:val="en-US"/>
              </w:rPr>
              <w:t>134.04</w:t>
            </w:r>
          </w:p>
        </w:tc>
        <w:tc>
          <w:tcPr>
            <w:tcW w:w="2261" w:type="dxa"/>
            <w:tcBorders>
              <w:top w:val="nil"/>
              <w:left w:val="nil"/>
              <w:bottom w:val="single" w:sz="4" w:space="0" w:color="333300"/>
              <w:right w:val="single" w:sz="4" w:space="0" w:color="333300"/>
            </w:tcBorders>
            <w:shd w:val="clear" w:color="auto" w:fill="auto"/>
            <w:hideMark/>
          </w:tcPr>
          <w:p w14:paraId="30532816" w14:textId="77777777" w:rsidR="00DF2185" w:rsidRPr="00A86CD1" w:rsidRDefault="00DF2185" w:rsidP="00DF2185">
            <w:pPr>
              <w:jc w:val="left"/>
              <w:rPr>
                <w:rFonts w:ascii="Arial" w:eastAsia="Times New Roman" w:hAnsi="Arial" w:cs="Arial"/>
                <w:sz w:val="20"/>
                <w:lang w:val="en-US"/>
              </w:rPr>
            </w:pPr>
            <w:r w:rsidRPr="00A86CD1">
              <w:rPr>
                <w:rFonts w:ascii="Arial" w:eastAsia="Times New Roman" w:hAnsi="Arial" w:cs="Arial"/>
                <w:sz w:val="20"/>
                <w:lang w:val="en-US"/>
              </w:rPr>
              <w:t>This Note looks strange. Any feature that requires a negotiation is by nature an optional feature. Remove the Note</w:t>
            </w:r>
          </w:p>
        </w:tc>
        <w:tc>
          <w:tcPr>
            <w:tcW w:w="2171" w:type="dxa"/>
            <w:tcBorders>
              <w:top w:val="nil"/>
              <w:left w:val="nil"/>
              <w:bottom w:val="single" w:sz="4" w:space="0" w:color="333300"/>
              <w:right w:val="single" w:sz="4" w:space="0" w:color="333300"/>
            </w:tcBorders>
            <w:shd w:val="clear" w:color="auto" w:fill="auto"/>
            <w:hideMark/>
          </w:tcPr>
          <w:p w14:paraId="01358F90" w14:textId="77777777" w:rsidR="00DF2185" w:rsidRPr="00A86CD1" w:rsidRDefault="00DF2185" w:rsidP="00DF2185">
            <w:pPr>
              <w:jc w:val="left"/>
              <w:rPr>
                <w:rFonts w:ascii="Arial" w:eastAsia="Times New Roman" w:hAnsi="Arial" w:cs="Arial"/>
                <w:sz w:val="20"/>
                <w:lang w:val="en-US"/>
              </w:rPr>
            </w:pPr>
            <w:r w:rsidRPr="00A86CD1">
              <w:rPr>
                <w:rFonts w:ascii="Arial" w:eastAsia="Times New Roman" w:hAnsi="Arial" w:cs="Arial"/>
                <w:sz w:val="20"/>
                <w:lang w:val="en-US"/>
              </w:rPr>
              <w:t>As stated in the comment</w:t>
            </w:r>
          </w:p>
        </w:tc>
        <w:tc>
          <w:tcPr>
            <w:tcW w:w="2048" w:type="dxa"/>
            <w:tcBorders>
              <w:top w:val="nil"/>
              <w:left w:val="nil"/>
              <w:bottom w:val="single" w:sz="4" w:space="0" w:color="333300"/>
              <w:right w:val="single" w:sz="4" w:space="0" w:color="333300"/>
            </w:tcBorders>
            <w:shd w:val="clear" w:color="auto" w:fill="auto"/>
            <w:hideMark/>
          </w:tcPr>
          <w:p w14:paraId="7ED14A4B" w14:textId="732BE2CD" w:rsidR="00DF2185" w:rsidRPr="00A86CD1" w:rsidRDefault="00DF2185" w:rsidP="00DF2185">
            <w:pPr>
              <w:jc w:val="left"/>
              <w:rPr>
                <w:rFonts w:ascii="Arial" w:eastAsia="Times New Roman" w:hAnsi="Arial" w:cs="Arial"/>
                <w:sz w:val="20"/>
                <w:lang w:val="en-US"/>
              </w:rPr>
            </w:pPr>
            <w:r w:rsidRPr="00A86CD1">
              <w:rPr>
                <w:rFonts w:ascii="Arial" w:eastAsia="Times New Roman" w:hAnsi="Arial" w:cs="Arial"/>
                <w:sz w:val="20"/>
                <w:lang w:val="en-US"/>
              </w:rPr>
              <w:t> </w:t>
            </w:r>
            <w:r>
              <w:rPr>
                <w:rFonts w:ascii="Arial" w:eastAsia="Times New Roman" w:hAnsi="Arial" w:cs="Arial"/>
                <w:sz w:val="20"/>
                <w:lang w:val="en-US"/>
              </w:rPr>
              <w:t>Revised – Default mapping is mandatory. The negotiation of a different TID-to-link mapping is optional (per agreement in this group). Propose to remove the Note and to clarify that it is optional. Apply the changes marked as #2908 in this document.</w:t>
            </w:r>
          </w:p>
        </w:tc>
      </w:tr>
      <w:tr w:rsidR="00DF2185" w:rsidRPr="00A86CD1" w14:paraId="26E0E560" w14:textId="77777777" w:rsidTr="001A1C5E">
        <w:trPr>
          <w:trHeight w:val="2805"/>
        </w:trPr>
        <w:tc>
          <w:tcPr>
            <w:tcW w:w="1052" w:type="dxa"/>
            <w:tcBorders>
              <w:top w:val="nil"/>
              <w:left w:val="single" w:sz="4" w:space="0" w:color="333300"/>
              <w:bottom w:val="single" w:sz="4" w:space="0" w:color="333300"/>
              <w:right w:val="single" w:sz="4" w:space="0" w:color="333300"/>
            </w:tcBorders>
            <w:shd w:val="clear" w:color="auto" w:fill="auto"/>
            <w:hideMark/>
          </w:tcPr>
          <w:p w14:paraId="5A288275" w14:textId="77777777" w:rsidR="00DF2185" w:rsidRPr="00A86CD1" w:rsidRDefault="00DF2185" w:rsidP="00DF2185">
            <w:pPr>
              <w:jc w:val="left"/>
              <w:rPr>
                <w:rFonts w:ascii="Arial" w:eastAsia="Times New Roman" w:hAnsi="Arial" w:cs="Arial"/>
                <w:sz w:val="20"/>
                <w:lang w:val="en-US"/>
              </w:rPr>
            </w:pPr>
            <w:r w:rsidRPr="00A86CD1">
              <w:rPr>
                <w:rFonts w:ascii="Arial" w:eastAsia="Times New Roman" w:hAnsi="Arial" w:cs="Arial"/>
                <w:sz w:val="20"/>
                <w:lang w:val="en-US"/>
              </w:rPr>
              <w:lastRenderedPageBreak/>
              <w:t>1062</w:t>
            </w:r>
          </w:p>
        </w:tc>
        <w:tc>
          <w:tcPr>
            <w:tcW w:w="1393" w:type="dxa"/>
            <w:tcBorders>
              <w:top w:val="nil"/>
              <w:left w:val="nil"/>
              <w:bottom w:val="single" w:sz="4" w:space="0" w:color="333300"/>
              <w:right w:val="single" w:sz="4" w:space="0" w:color="333300"/>
            </w:tcBorders>
            <w:shd w:val="clear" w:color="auto" w:fill="auto"/>
            <w:hideMark/>
          </w:tcPr>
          <w:p w14:paraId="5F219779" w14:textId="77777777" w:rsidR="00DF2185" w:rsidRPr="00A86CD1" w:rsidRDefault="00DF2185" w:rsidP="00DF2185">
            <w:pPr>
              <w:jc w:val="left"/>
              <w:rPr>
                <w:rFonts w:ascii="Arial" w:eastAsia="Times New Roman" w:hAnsi="Arial" w:cs="Arial"/>
                <w:sz w:val="20"/>
                <w:lang w:val="en-US"/>
              </w:rPr>
            </w:pPr>
            <w:r w:rsidRPr="00A86CD1">
              <w:rPr>
                <w:rFonts w:ascii="Arial" w:eastAsia="Times New Roman" w:hAnsi="Arial" w:cs="Arial"/>
                <w:sz w:val="20"/>
                <w:lang w:val="en-US"/>
              </w:rPr>
              <w:t>Abhishek Patil</w:t>
            </w:r>
          </w:p>
        </w:tc>
        <w:tc>
          <w:tcPr>
            <w:tcW w:w="1219" w:type="dxa"/>
            <w:tcBorders>
              <w:top w:val="nil"/>
              <w:left w:val="nil"/>
              <w:bottom w:val="single" w:sz="4" w:space="0" w:color="333300"/>
              <w:right w:val="single" w:sz="4" w:space="0" w:color="333300"/>
            </w:tcBorders>
            <w:shd w:val="clear" w:color="auto" w:fill="auto"/>
            <w:hideMark/>
          </w:tcPr>
          <w:p w14:paraId="1A21AC24" w14:textId="77777777" w:rsidR="00DF2185" w:rsidRPr="00A86CD1" w:rsidRDefault="00DF2185" w:rsidP="00DF2185">
            <w:pPr>
              <w:jc w:val="left"/>
              <w:rPr>
                <w:rFonts w:ascii="Arial" w:eastAsia="Times New Roman" w:hAnsi="Arial" w:cs="Arial"/>
                <w:sz w:val="20"/>
                <w:lang w:val="en-US"/>
              </w:rPr>
            </w:pPr>
            <w:r w:rsidRPr="00A86CD1">
              <w:rPr>
                <w:rFonts w:ascii="Arial" w:eastAsia="Times New Roman" w:hAnsi="Arial" w:cs="Arial"/>
                <w:sz w:val="20"/>
                <w:lang w:val="en-US"/>
              </w:rPr>
              <w:t>35.3.6.1.4</w:t>
            </w:r>
          </w:p>
        </w:tc>
        <w:tc>
          <w:tcPr>
            <w:tcW w:w="828" w:type="dxa"/>
            <w:tcBorders>
              <w:top w:val="nil"/>
              <w:left w:val="nil"/>
              <w:bottom w:val="single" w:sz="4" w:space="0" w:color="333300"/>
              <w:right w:val="single" w:sz="4" w:space="0" w:color="333300"/>
            </w:tcBorders>
            <w:shd w:val="clear" w:color="auto" w:fill="auto"/>
            <w:hideMark/>
          </w:tcPr>
          <w:p w14:paraId="7119FEE8" w14:textId="77777777" w:rsidR="00DF2185" w:rsidRPr="00A86CD1" w:rsidRDefault="00DF2185" w:rsidP="00DF2185">
            <w:pPr>
              <w:jc w:val="left"/>
              <w:rPr>
                <w:rFonts w:ascii="Arial" w:eastAsia="Times New Roman" w:hAnsi="Arial" w:cs="Arial"/>
                <w:sz w:val="20"/>
                <w:lang w:val="en-US"/>
              </w:rPr>
            </w:pPr>
            <w:r w:rsidRPr="00A86CD1">
              <w:rPr>
                <w:rFonts w:ascii="Arial" w:eastAsia="Times New Roman" w:hAnsi="Arial" w:cs="Arial"/>
                <w:sz w:val="20"/>
                <w:lang w:val="en-US"/>
              </w:rPr>
              <w:t>134.18</w:t>
            </w:r>
          </w:p>
        </w:tc>
        <w:tc>
          <w:tcPr>
            <w:tcW w:w="2261" w:type="dxa"/>
            <w:tcBorders>
              <w:top w:val="nil"/>
              <w:left w:val="nil"/>
              <w:bottom w:val="single" w:sz="4" w:space="0" w:color="333300"/>
              <w:right w:val="single" w:sz="4" w:space="0" w:color="333300"/>
            </w:tcBorders>
            <w:shd w:val="clear" w:color="auto" w:fill="auto"/>
            <w:hideMark/>
          </w:tcPr>
          <w:p w14:paraId="27453DBB" w14:textId="77777777" w:rsidR="00DF2185" w:rsidRPr="00A86CD1" w:rsidRDefault="00DF2185" w:rsidP="00DF2185">
            <w:pPr>
              <w:jc w:val="left"/>
              <w:rPr>
                <w:rFonts w:ascii="Arial" w:eastAsia="Times New Roman" w:hAnsi="Arial" w:cs="Arial"/>
                <w:sz w:val="20"/>
                <w:lang w:val="en-US"/>
              </w:rPr>
            </w:pPr>
            <w:r w:rsidRPr="00A86CD1">
              <w:rPr>
                <w:rFonts w:ascii="Arial" w:eastAsia="Times New Roman" w:hAnsi="Arial" w:cs="Arial"/>
                <w:sz w:val="20"/>
                <w:lang w:val="en-US"/>
              </w:rPr>
              <w:t xml:space="preserve">Spec provides guidance on the </w:t>
            </w:r>
            <w:proofErr w:type="spellStart"/>
            <w:r w:rsidRPr="00A86CD1">
              <w:rPr>
                <w:rFonts w:ascii="Arial" w:eastAsia="Times New Roman" w:hAnsi="Arial" w:cs="Arial"/>
                <w:sz w:val="20"/>
                <w:lang w:val="en-US"/>
              </w:rPr>
              <w:t>ps</w:t>
            </w:r>
            <w:proofErr w:type="spellEnd"/>
            <w:r w:rsidRPr="00A86CD1">
              <w:rPr>
                <w:rFonts w:ascii="Arial" w:eastAsia="Times New Roman" w:hAnsi="Arial" w:cs="Arial"/>
                <w:sz w:val="20"/>
                <w:lang w:val="en-US"/>
              </w:rPr>
              <w:t xml:space="preserve"> mode for each STAs of the non-AP MLD after ML setup. In addition, each STA of a non-MLD can independently update its power-save state. </w:t>
            </w:r>
            <w:proofErr w:type="gramStart"/>
            <w:r w:rsidRPr="00A86CD1">
              <w:rPr>
                <w:rFonts w:ascii="Arial" w:eastAsia="Times New Roman" w:hAnsi="Arial" w:cs="Arial"/>
                <w:sz w:val="20"/>
                <w:lang w:val="en-US"/>
              </w:rPr>
              <w:t>Therefore</w:t>
            </w:r>
            <w:proofErr w:type="gramEnd"/>
            <w:r w:rsidRPr="00A86CD1">
              <w:rPr>
                <w:rFonts w:ascii="Arial" w:eastAsia="Times New Roman" w:hAnsi="Arial" w:cs="Arial"/>
                <w:sz w:val="20"/>
                <w:lang w:val="en-US"/>
              </w:rPr>
              <w:t xml:space="preserve"> the TBD is not required. Furthermore, cross-link </w:t>
            </w:r>
            <w:proofErr w:type="spellStart"/>
            <w:r w:rsidRPr="00A86CD1">
              <w:rPr>
                <w:rFonts w:ascii="Arial" w:eastAsia="Times New Roman" w:hAnsi="Arial" w:cs="Arial"/>
                <w:sz w:val="20"/>
                <w:lang w:val="en-US"/>
              </w:rPr>
              <w:t>ps</w:t>
            </w:r>
            <w:proofErr w:type="spellEnd"/>
            <w:r w:rsidRPr="00A86CD1">
              <w:rPr>
                <w:rFonts w:ascii="Arial" w:eastAsia="Times New Roman" w:hAnsi="Arial" w:cs="Arial"/>
                <w:sz w:val="20"/>
                <w:lang w:val="en-US"/>
              </w:rPr>
              <w:t xml:space="preserve"> indication is not supported in R1.</w:t>
            </w:r>
          </w:p>
        </w:tc>
        <w:tc>
          <w:tcPr>
            <w:tcW w:w="2171" w:type="dxa"/>
            <w:tcBorders>
              <w:top w:val="nil"/>
              <w:left w:val="nil"/>
              <w:bottom w:val="single" w:sz="4" w:space="0" w:color="333300"/>
              <w:right w:val="single" w:sz="4" w:space="0" w:color="333300"/>
            </w:tcBorders>
            <w:shd w:val="clear" w:color="auto" w:fill="auto"/>
            <w:hideMark/>
          </w:tcPr>
          <w:p w14:paraId="265DF79E" w14:textId="77777777" w:rsidR="00DF2185" w:rsidRPr="00A86CD1" w:rsidRDefault="00DF2185" w:rsidP="00DF2185">
            <w:pPr>
              <w:jc w:val="left"/>
              <w:rPr>
                <w:rFonts w:ascii="Arial" w:eastAsia="Times New Roman" w:hAnsi="Arial" w:cs="Arial"/>
                <w:sz w:val="20"/>
                <w:lang w:val="en-US"/>
              </w:rPr>
            </w:pPr>
            <w:r w:rsidRPr="00A86CD1">
              <w:rPr>
                <w:rFonts w:ascii="Arial" w:eastAsia="Times New Roman" w:hAnsi="Arial" w:cs="Arial"/>
                <w:sz w:val="20"/>
                <w:lang w:val="en-US"/>
              </w:rPr>
              <w:t>Delete ", unless TBD"</w:t>
            </w:r>
          </w:p>
        </w:tc>
        <w:tc>
          <w:tcPr>
            <w:tcW w:w="2048" w:type="dxa"/>
            <w:tcBorders>
              <w:top w:val="nil"/>
              <w:left w:val="nil"/>
              <w:bottom w:val="single" w:sz="4" w:space="0" w:color="333300"/>
              <w:right w:val="single" w:sz="4" w:space="0" w:color="333300"/>
            </w:tcBorders>
            <w:shd w:val="clear" w:color="auto" w:fill="auto"/>
            <w:hideMark/>
          </w:tcPr>
          <w:p w14:paraId="7DF12337" w14:textId="2A5CB251" w:rsidR="00DF2185" w:rsidRPr="00A86CD1" w:rsidRDefault="00DF2185" w:rsidP="00DF2185">
            <w:pPr>
              <w:jc w:val="left"/>
              <w:rPr>
                <w:rFonts w:ascii="Arial" w:eastAsia="Times New Roman" w:hAnsi="Arial" w:cs="Arial"/>
                <w:sz w:val="20"/>
                <w:lang w:val="en-US"/>
              </w:rPr>
            </w:pPr>
            <w:r w:rsidRPr="00A86CD1">
              <w:rPr>
                <w:rFonts w:ascii="Arial" w:eastAsia="Times New Roman" w:hAnsi="Arial" w:cs="Arial"/>
                <w:sz w:val="20"/>
                <w:lang w:val="en-US"/>
              </w:rPr>
              <w:t> </w:t>
            </w:r>
            <w:r w:rsidR="00162B1A">
              <w:rPr>
                <w:rFonts w:ascii="Arial" w:eastAsia="Times New Roman" w:hAnsi="Arial" w:cs="Arial"/>
                <w:sz w:val="20"/>
                <w:lang w:val="en-US"/>
              </w:rPr>
              <w:t>Revised – the rule is good and simple for all scenarios as is and does not need further complications. Remove the “unless TBD” at the end of the sentence. Apply the changes marked as #2340 in this document.</w:t>
            </w:r>
          </w:p>
        </w:tc>
      </w:tr>
      <w:tr w:rsidR="00DF2185" w:rsidRPr="00A86CD1" w14:paraId="37AF548B" w14:textId="77777777" w:rsidTr="001A1C5E">
        <w:trPr>
          <w:trHeight w:val="1275"/>
        </w:trPr>
        <w:tc>
          <w:tcPr>
            <w:tcW w:w="1052" w:type="dxa"/>
            <w:tcBorders>
              <w:top w:val="nil"/>
              <w:left w:val="single" w:sz="4" w:space="0" w:color="333300"/>
              <w:bottom w:val="single" w:sz="4" w:space="0" w:color="333300"/>
              <w:right w:val="single" w:sz="4" w:space="0" w:color="333300"/>
            </w:tcBorders>
            <w:shd w:val="clear" w:color="auto" w:fill="auto"/>
            <w:hideMark/>
          </w:tcPr>
          <w:p w14:paraId="1CCC5909" w14:textId="77777777" w:rsidR="00DF2185" w:rsidRPr="00A86CD1" w:rsidRDefault="00DF2185" w:rsidP="00DF2185">
            <w:pPr>
              <w:jc w:val="left"/>
              <w:rPr>
                <w:rFonts w:ascii="Arial" w:eastAsia="Times New Roman" w:hAnsi="Arial" w:cs="Arial"/>
                <w:sz w:val="20"/>
                <w:lang w:val="en-US"/>
              </w:rPr>
            </w:pPr>
            <w:r w:rsidRPr="00A86CD1">
              <w:rPr>
                <w:rFonts w:ascii="Arial" w:eastAsia="Times New Roman" w:hAnsi="Arial" w:cs="Arial"/>
                <w:sz w:val="20"/>
                <w:lang w:val="en-US"/>
              </w:rPr>
              <w:t>1682</w:t>
            </w:r>
          </w:p>
        </w:tc>
        <w:tc>
          <w:tcPr>
            <w:tcW w:w="1393" w:type="dxa"/>
            <w:tcBorders>
              <w:top w:val="nil"/>
              <w:left w:val="nil"/>
              <w:bottom w:val="single" w:sz="4" w:space="0" w:color="333300"/>
              <w:right w:val="single" w:sz="4" w:space="0" w:color="333300"/>
            </w:tcBorders>
            <w:shd w:val="clear" w:color="auto" w:fill="auto"/>
            <w:hideMark/>
          </w:tcPr>
          <w:p w14:paraId="66807AD8" w14:textId="77777777" w:rsidR="00DF2185" w:rsidRPr="00A86CD1" w:rsidRDefault="00DF2185" w:rsidP="00DF2185">
            <w:pPr>
              <w:jc w:val="left"/>
              <w:rPr>
                <w:rFonts w:ascii="Arial" w:eastAsia="Times New Roman" w:hAnsi="Arial" w:cs="Arial"/>
                <w:sz w:val="20"/>
                <w:lang w:val="en-US"/>
              </w:rPr>
            </w:pPr>
            <w:r w:rsidRPr="00A86CD1">
              <w:rPr>
                <w:rFonts w:ascii="Arial" w:eastAsia="Times New Roman" w:hAnsi="Arial" w:cs="Arial"/>
                <w:sz w:val="20"/>
                <w:lang w:val="en-US"/>
              </w:rPr>
              <w:t>GEORGE CHERIAN</w:t>
            </w:r>
          </w:p>
        </w:tc>
        <w:tc>
          <w:tcPr>
            <w:tcW w:w="1219" w:type="dxa"/>
            <w:tcBorders>
              <w:top w:val="nil"/>
              <w:left w:val="nil"/>
              <w:bottom w:val="single" w:sz="4" w:space="0" w:color="333300"/>
              <w:right w:val="single" w:sz="4" w:space="0" w:color="333300"/>
            </w:tcBorders>
            <w:shd w:val="clear" w:color="auto" w:fill="auto"/>
            <w:hideMark/>
          </w:tcPr>
          <w:p w14:paraId="78565041" w14:textId="77777777" w:rsidR="00DF2185" w:rsidRPr="00A86CD1" w:rsidRDefault="00DF2185" w:rsidP="00DF2185">
            <w:pPr>
              <w:jc w:val="left"/>
              <w:rPr>
                <w:rFonts w:ascii="Arial" w:eastAsia="Times New Roman" w:hAnsi="Arial" w:cs="Arial"/>
                <w:sz w:val="20"/>
                <w:lang w:val="en-US"/>
              </w:rPr>
            </w:pPr>
            <w:r w:rsidRPr="00A86CD1">
              <w:rPr>
                <w:rFonts w:ascii="Arial" w:eastAsia="Times New Roman" w:hAnsi="Arial" w:cs="Arial"/>
                <w:sz w:val="20"/>
                <w:lang w:val="en-US"/>
              </w:rPr>
              <w:t>35.3.6.1.4</w:t>
            </w:r>
          </w:p>
        </w:tc>
        <w:tc>
          <w:tcPr>
            <w:tcW w:w="828" w:type="dxa"/>
            <w:tcBorders>
              <w:top w:val="nil"/>
              <w:left w:val="nil"/>
              <w:bottom w:val="single" w:sz="4" w:space="0" w:color="333300"/>
              <w:right w:val="single" w:sz="4" w:space="0" w:color="333300"/>
            </w:tcBorders>
            <w:shd w:val="clear" w:color="auto" w:fill="auto"/>
            <w:hideMark/>
          </w:tcPr>
          <w:p w14:paraId="3BD1BC39" w14:textId="77777777" w:rsidR="00DF2185" w:rsidRPr="00A86CD1" w:rsidRDefault="00DF2185" w:rsidP="00DF2185">
            <w:pPr>
              <w:jc w:val="left"/>
              <w:rPr>
                <w:rFonts w:ascii="Arial" w:eastAsia="Times New Roman" w:hAnsi="Arial" w:cs="Arial"/>
                <w:sz w:val="20"/>
                <w:lang w:val="en-US"/>
              </w:rPr>
            </w:pPr>
            <w:r w:rsidRPr="00A86CD1">
              <w:rPr>
                <w:rFonts w:ascii="Arial" w:eastAsia="Times New Roman" w:hAnsi="Arial" w:cs="Arial"/>
                <w:sz w:val="20"/>
                <w:lang w:val="en-US"/>
              </w:rPr>
              <w:t>134.18</w:t>
            </w:r>
          </w:p>
        </w:tc>
        <w:tc>
          <w:tcPr>
            <w:tcW w:w="2261" w:type="dxa"/>
            <w:tcBorders>
              <w:top w:val="nil"/>
              <w:left w:val="nil"/>
              <w:bottom w:val="single" w:sz="4" w:space="0" w:color="333300"/>
              <w:right w:val="single" w:sz="4" w:space="0" w:color="333300"/>
            </w:tcBorders>
            <w:shd w:val="clear" w:color="auto" w:fill="auto"/>
            <w:hideMark/>
          </w:tcPr>
          <w:p w14:paraId="37E80A17" w14:textId="77777777" w:rsidR="00DF2185" w:rsidRPr="00A86CD1" w:rsidRDefault="00DF2185" w:rsidP="00DF2185">
            <w:pPr>
              <w:jc w:val="left"/>
              <w:rPr>
                <w:rFonts w:ascii="Arial" w:eastAsia="Times New Roman" w:hAnsi="Arial" w:cs="Arial"/>
                <w:sz w:val="20"/>
                <w:lang w:val="en-US"/>
              </w:rPr>
            </w:pPr>
            <w:r w:rsidRPr="00A86CD1">
              <w:rPr>
                <w:rFonts w:ascii="Arial" w:eastAsia="Times New Roman" w:hAnsi="Arial" w:cs="Arial"/>
                <w:sz w:val="20"/>
                <w:lang w:val="en-US"/>
              </w:rPr>
              <w:t>"immediately after the exchange, is power save mode, and its power state is doze, unless TBD.":</w:t>
            </w:r>
            <w:r w:rsidRPr="00A86CD1">
              <w:rPr>
                <w:rFonts w:ascii="Arial" w:eastAsia="Times New Roman" w:hAnsi="Arial" w:cs="Arial"/>
                <w:sz w:val="20"/>
                <w:lang w:val="en-US"/>
              </w:rPr>
              <w:br/>
              <w:t>Remove the TBD</w:t>
            </w:r>
          </w:p>
        </w:tc>
        <w:tc>
          <w:tcPr>
            <w:tcW w:w="2171" w:type="dxa"/>
            <w:tcBorders>
              <w:top w:val="nil"/>
              <w:left w:val="nil"/>
              <w:bottom w:val="single" w:sz="4" w:space="0" w:color="333300"/>
              <w:right w:val="single" w:sz="4" w:space="0" w:color="333300"/>
            </w:tcBorders>
            <w:shd w:val="clear" w:color="auto" w:fill="auto"/>
            <w:hideMark/>
          </w:tcPr>
          <w:p w14:paraId="5BD7F623" w14:textId="77777777" w:rsidR="00DF2185" w:rsidRPr="00A86CD1" w:rsidRDefault="00DF2185" w:rsidP="00DF2185">
            <w:pPr>
              <w:jc w:val="left"/>
              <w:rPr>
                <w:rFonts w:ascii="Arial" w:eastAsia="Times New Roman" w:hAnsi="Arial" w:cs="Arial"/>
                <w:sz w:val="20"/>
                <w:lang w:val="en-US"/>
              </w:rPr>
            </w:pPr>
            <w:r w:rsidRPr="00A86CD1">
              <w:rPr>
                <w:rFonts w:ascii="Arial" w:eastAsia="Times New Roman" w:hAnsi="Arial" w:cs="Arial"/>
                <w:sz w:val="20"/>
                <w:lang w:val="en-US"/>
              </w:rPr>
              <w:t>As in the comment</w:t>
            </w:r>
          </w:p>
        </w:tc>
        <w:tc>
          <w:tcPr>
            <w:tcW w:w="2048" w:type="dxa"/>
            <w:tcBorders>
              <w:top w:val="nil"/>
              <w:left w:val="nil"/>
              <w:bottom w:val="single" w:sz="4" w:space="0" w:color="333300"/>
              <w:right w:val="single" w:sz="4" w:space="0" w:color="333300"/>
            </w:tcBorders>
            <w:shd w:val="clear" w:color="auto" w:fill="auto"/>
            <w:hideMark/>
          </w:tcPr>
          <w:p w14:paraId="070A7822" w14:textId="463B5757" w:rsidR="00DF2185" w:rsidRPr="00A86CD1" w:rsidRDefault="00DF2185" w:rsidP="00DF2185">
            <w:pPr>
              <w:jc w:val="left"/>
              <w:rPr>
                <w:rFonts w:ascii="Arial" w:eastAsia="Times New Roman" w:hAnsi="Arial" w:cs="Arial"/>
                <w:sz w:val="20"/>
                <w:lang w:val="en-US"/>
              </w:rPr>
            </w:pPr>
            <w:r w:rsidRPr="00A86CD1">
              <w:rPr>
                <w:rFonts w:ascii="Arial" w:eastAsia="Times New Roman" w:hAnsi="Arial" w:cs="Arial"/>
                <w:sz w:val="20"/>
                <w:lang w:val="en-US"/>
              </w:rPr>
              <w:t> </w:t>
            </w:r>
            <w:r w:rsidR="00162B1A">
              <w:rPr>
                <w:rFonts w:ascii="Arial" w:eastAsia="Times New Roman" w:hAnsi="Arial" w:cs="Arial"/>
                <w:sz w:val="20"/>
                <w:lang w:val="en-US"/>
              </w:rPr>
              <w:t>Revised – the rule is good and simple for all scenarios as is and does not need further complications. Remove the “unless TBD” at the end of the sentence. Apply the changes marked as #2340 in this document.</w:t>
            </w:r>
          </w:p>
        </w:tc>
      </w:tr>
      <w:tr w:rsidR="00873F4B" w:rsidRPr="00A86CD1" w14:paraId="234B0EE8" w14:textId="77777777" w:rsidTr="001A1C5E">
        <w:trPr>
          <w:trHeight w:val="2295"/>
        </w:trPr>
        <w:tc>
          <w:tcPr>
            <w:tcW w:w="1052" w:type="dxa"/>
            <w:tcBorders>
              <w:top w:val="nil"/>
              <w:left w:val="single" w:sz="4" w:space="0" w:color="333300"/>
              <w:bottom w:val="single" w:sz="4" w:space="0" w:color="333300"/>
              <w:right w:val="single" w:sz="4" w:space="0" w:color="333300"/>
            </w:tcBorders>
            <w:shd w:val="clear" w:color="auto" w:fill="auto"/>
            <w:hideMark/>
          </w:tcPr>
          <w:p w14:paraId="5C4B2812" w14:textId="77777777" w:rsidR="00873F4B" w:rsidRPr="00A86CD1" w:rsidRDefault="00873F4B" w:rsidP="00873F4B">
            <w:pPr>
              <w:jc w:val="left"/>
              <w:rPr>
                <w:rFonts w:ascii="Arial" w:eastAsia="Times New Roman" w:hAnsi="Arial" w:cs="Arial"/>
                <w:sz w:val="20"/>
                <w:lang w:val="en-US"/>
              </w:rPr>
            </w:pPr>
            <w:r w:rsidRPr="00A86CD1">
              <w:rPr>
                <w:rFonts w:ascii="Arial" w:eastAsia="Times New Roman" w:hAnsi="Arial" w:cs="Arial"/>
                <w:sz w:val="20"/>
                <w:lang w:val="en-US"/>
              </w:rPr>
              <w:t>1791</w:t>
            </w:r>
          </w:p>
        </w:tc>
        <w:tc>
          <w:tcPr>
            <w:tcW w:w="1393" w:type="dxa"/>
            <w:tcBorders>
              <w:top w:val="nil"/>
              <w:left w:val="nil"/>
              <w:bottom w:val="single" w:sz="4" w:space="0" w:color="333300"/>
              <w:right w:val="single" w:sz="4" w:space="0" w:color="333300"/>
            </w:tcBorders>
            <w:shd w:val="clear" w:color="auto" w:fill="auto"/>
            <w:hideMark/>
          </w:tcPr>
          <w:p w14:paraId="4A4D10A2" w14:textId="77777777" w:rsidR="00873F4B" w:rsidRPr="00A86CD1" w:rsidRDefault="00873F4B" w:rsidP="00873F4B">
            <w:pPr>
              <w:jc w:val="left"/>
              <w:rPr>
                <w:rFonts w:ascii="Arial" w:eastAsia="Times New Roman" w:hAnsi="Arial" w:cs="Arial"/>
                <w:sz w:val="20"/>
                <w:lang w:val="en-US"/>
              </w:rPr>
            </w:pPr>
            <w:proofErr w:type="spellStart"/>
            <w:r w:rsidRPr="00A86CD1">
              <w:rPr>
                <w:rFonts w:ascii="Arial" w:eastAsia="Times New Roman" w:hAnsi="Arial" w:cs="Arial"/>
                <w:sz w:val="20"/>
                <w:lang w:val="en-US"/>
              </w:rPr>
              <w:t>Insun</w:t>
            </w:r>
            <w:proofErr w:type="spellEnd"/>
            <w:r w:rsidRPr="00A86CD1">
              <w:rPr>
                <w:rFonts w:ascii="Arial" w:eastAsia="Times New Roman" w:hAnsi="Arial" w:cs="Arial"/>
                <w:sz w:val="20"/>
                <w:lang w:val="en-US"/>
              </w:rPr>
              <w:t xml:space="preserve"> Jang</w:t>
            </w:r>
          </w:p>
        </w:tc>
        <w:tc>
          <w:tcPr>
            <w:tcW w:w="1219" w:type="dxa"/>
            <w:tcBorders>
              <w:top w:val="nil"/>
              <w:left w:val="nil"/>
              <w:bottom w:val="single" w:sz="4" w:space="0" w:color="333300"/>
              <w:right w:val="single" w:sz="4" w:space="0" w:color="333300"/>
            </w:tcBorders>
            <w:shd w:val="clear" w:color="auto" w:fill="auto"/>
            <w:hideMark/>
          </w:tcPr>
          <w:p w14:paraId="34A5BF5B" w14:textId="77777777" w:rsidR="00873F4B" w:rsidRPr="00A86CD1" w:rsidRDefault="00873F4B" w:rsidP="00873F4B">
            <w:pPr>
              <w:jc w:val="left"/>
              <w:rPr>
                <w:rFonts w:ascii="Arial" w:eastAsia="Times New Roman" w:hAnsi="Arial" w:cs="Arial"/>
                <w:sz w:val="20"/>
                <w:lang w:val="en-US"/>
              </w:rPr>
            </w:pPr>
            <w:r w:rsidRPr="00A86CD1">
              <w:rPr>
                <w:rFonts w:ascii="Arial" w:eastAsia="Times New Roman" w:hAnsi="Arial" w:cs="Arial"/>
                <w:sz w:val="20"/>
                <w:lang w:val="en-US"/>
              </w:rPr>
              <w:t>35.3.6.1.4</w:t>
            </w:r>
          </w:p>
        </w:tc>
        <w:tc>
          <w:tcPr>
            <w:tcW w:w="828" w:type="dxa"/>
            <w:tcBorders>
              <w:top w:val="nil"/>
              <w:left w:val="nil"/>
              <w:bottom w:val="single" w:sz="4" w:space="0" w:color="333300"/>
              <w:right w:val="single" w:sz="4" w:space="0" w:color="333300"/>
            </w:tcBorders>
            <w:shd w:val="clear" w:color="auto" w:fill="auto"/>
            <w:hideMark/>
          </w:tcPr>
          <w:p w14:paraId="444A8B89" w14:textId="77777777" w:rsidR="00873F4B" w:rsidRPr="00A86CD1" w:rsidRDefault="00873F4B" w:rsidP="00873F4B">
            <w:pPr>
              <w:jc w:val="left"/>
              <w:rPr>
                <w:rFonts w:ascii="Arial" w:eastAsia="Times New Roman" w:hAnsi="Arial" w:cs="Arial"/>
                <w:sz w:val="20"/>
                <w:lang w:val="en-US"/>
              </w:rPr>
            </w:pPr>
            <w:r w:rsidRPr="00A86CD1">
              <w:rPr>
                <w:rFonts w:ascii="Arial" w:eastAsia="Times New Roman" w:hAnsi="Arial" w:cs="Arial"/>
                <w:sz w:val="20"/>
                <w:lang w:val="en-US"/>
              </w:rPr>
              <w:t>134.11</w:t>
            </w:r>
          </w:p>
        </w:tc>
        <w:tc>
          <w:tcPr>
            <w:tcW w:w="2261" w:type="dxa"/>
            <w:tcBorders>
              <w:top w:val="nil"/>
              <w:left w:val="nil"/>
              <w:bottom w:val="single" w:sz="4" w:space="0" w:color="333300"/>
              <w:right w:val="single" w:sz="4" w:space="0" w:color="333300"/>
            </w:tcBorders>
            <w:shd w:val="clear" w:color="auto" w:fill="auto"/>
            <w:hideMark/>
          </w:tcPr>
          <w:p w14:paraId="66282E09" w14:textId="77777777" w:rsidR="00873F4B" w:rsidRPr="00A86CD1" w:rsidRDefault="00873F4B" w:rsidP="00873F4B">
            <w:pPr>
              <w:jc w:val="left"/>
              <w:rPr>
                <w:rFonts w:ascii="Arial" w:eastAsia="Times New Roman" w:hAnsi="Arial" w:cs="Arial"/>
                <w:sz w:val="20"/>
                <w:lang w:val="en-US"/>
              </w:rPr>
            </w:pPr>
            <w:r w:rsidRPr="00A86CD1">
              <w:rPr>
                <w:rFonts w:ascii="Arial" w:eastAsia="Times New Roman" w:hAnsi="Arial" w:cs="Arial"/>
                <w:sz w:val="20"/>
                <w:lang w:val="en-US"/>
              </w:rPr>
              <w:t xml:space="preserve">"multi-link setup sent" is not very clear because a multi-link setup is </w:t>
            </w:r>
            <w:proofErr w:type="gramStart"/>
            <w:r w:rsidRPr="00A86CD1">
              <w:rPr>
                <w:rFonts w:ascii="Arial" w:eastAsia="Times New Roman" w:hAnsi="Arial" w:cs="Arial"/>
                <w:sz w:val="20"/>
                <w:lang w:val="en-US"/>
              </w:rPr>
              <w:t>performed</w:t>
            </w:r>
            <w:proofErr w:type="gramEnd"/>
            <w:r w:rsidRPr="00A86CD1">
              <w:rPr>
                <w:rFonts w:ascii="Arial" w:eastAsia="Times New Roman" w:hAnsi="Arial" w:cs="Arial"/>
                <w:sz w:val="20"/>
                <w:lang w:val="en-US"/>
              </w:rPr>
              <w:t xml:space="preserve"> or Association frames are </w:t>
            </w:r>
            <w:proofErr w:type="spellStart"/>
            <w:r w:rsidRPr="00A86CD1">
              <w:rPr>
                <w:rFonts w:ascii="Arial" w:eastAsia="Times New Roman" w:hAnsi="Arial" w:cs="Arial"/>
                <w:sz w:val="20"/>
                <w:lang w:val="en-US"/>
              </w:rPr>
              <w:t>exchagned</w:t>
            </w:r>
            <w:proofErr w:type="spellEnd"/>
            <w:r w:rsidRPr="00A86CD1">
              <w:rPr>
                <w:rFonts w:ascii="Arial" w:eastAsia="Times New Roman" w:hAnsi="Arial" w:cs="Arial"/>
                <w:sz w:val="20"/>
                <w:lang w:val="en-US"/>
              </w:rPr>
              <w:t xml:space="preserve"> (sent) during multi-link setup. Therefore, </w:t>
            </w:r>
            <w:proofErr w:type="gramStart"/>
            <w:r w:rsidRPr="00A86CD1">
              <w:rPr>
                <w:rFonts w:ascii="Arial" w:eastAsia="Times New Roman" w:hAnsi="Arial" w:cs="Arial"/>
                <w:sz w:val="20"/>
                <w:lang w:val="en-US"/>
              </w:rPr>
              <w:t>It</w:t>
            </w:r>
            <w:proofErr w:type="gramEnd"/>
            <w:r w:rsidRPr="00A86CD1">
              <w:rPr>
                <w:rFonts w:ascii="Arial" w:eastAsia="Times New Roman" w:hAnsi="Arial" w:cs="Arial"/>
                <w:sz w:val="20"/>
                <w:lang w:val="en-US"/>
              </w:rPr>
              <w:t xml:space="preserve"> would be better to reword, e.g., multi-link setup performed</w:t>
            </w:r>
          </w:p>
        </w:tc>
        <w:tc>
          <w:tcPr>
            <w:tcW w:w="2171" w:type="dxa"/>
            <w:tcBorders>
              <w:top w:val="nil"/>
              <w:left w:val="nil"/>
              <w:bottom w:val="single" w:sz="4" w:space="0" w:color="333300"/>
              <w:right w:val="single" w:sz="4" w:space="0" w:color="333300"/>
            </w:tcBorders>
            <w:shd w:val="clear" w:color="auto" w:fill="auto"/>
            <w:hideMark/>
          </w:tcPr>
          <w:p w14:paraId="2E7B0270" w14:textId="77777777" w:rsidR="00873F4B" w:rsidRPr="00A86CD1" w:rsidRDefault="00873F4B" w:rsidP="00873F4B">
            <w:pPr>
              <w:jc w:val="left"/>
              <w:rPr>
                <w:rFonts w:ascii="Arial" w:eastAsia="Times New Roman" w:hAnsi="Arial" w:cs="Arial"/>
                <w:sz w:val="20"/>
                <w:lang w:val="en-US"/>
              </w:rPr>
            </w:pPr>
            <w:r w:rsidRPr="00A86CD1">
              <w:rPr>
                <w:rFonts w:ascii="Arial" w:eastAsia="Times New Roman" w:hAnsi="Arial" w:cs="Arial"/>
                <w:sz w:val="20"/>
                <w:lang w:val="en-US"/>
              </w:rPr>
              <w:t xml:space="preserve">As in the comment, </w:t>
            </w:r>
            <w:proofErr w:type="gramStart"/>
            <w:r w:rsidRPr="00A86CD1">
              <w:rPr>
                <w:rFonts w:ascii="Arial" w:eastAsia="Times New Roman" w:hAnsi="Arial" w:cs="Arial"/>
                <w:sz w:val="20"/>
                <w:lang w:val="en-US"/>
              </w:rPr>
              <w:t>Please</w:t>
            </w:r>
            <w:proofErr w:type="gramEnd"/>
            <w:r w:rsidRPr="00A86CD1">
              <w:rPr>
                <w:rFonts w:ascii="Arial" w:eastAsia="Times New Roman" w:hAnsi="Arial" w:cs="Arial"/>
                <w:sz w:val="20"/>
                <w:lang w:val="en-US"/>
              </w:rPr>
              <w:t xml:space="preserve"> clarify the sentence as follows: "...through multi-link setup performed on that link, ..."</w:t>
            </w:r>
          </w:p>
        </w:tc>
        <w:tc>
          <w:tcPr>
            <w:tcW w:w="2048" w:type="dxa"/>
            <w:tcBorders>
              <w:top w:val="nil"/>
              <w:left w:val="nil"/>
              <w:bottom w:val="single" w:sz="4" w:space="0" w:color="333300"/>
              <w:right w:val="single" w:sz="4" w:space="0" w:color="333300"/>
            </w:tcBorders>
            <w:shd w:val="clear" w:color="auto" w:fill="auto"/>
            <w:hideMark/>
          </w:tcPr>
          <w:p w14:paraId="40193D22" w14:textId="75A8D153" w:rsidR="00873F4B" w:rsidRPr="00A86CD1" w:rsidRDefault="00873F4B" w:rsidP="00873F4B">
            <w:pPr>
              <w:jc w:val="left"/>
              <w:rPr>
                <w:rFonts w:ascii="Arial" w:eastAsia="Times New Roman" w:hAnsi="Arial" w:cs="Arial"/>
                <w:sz w:val="20"/>
                <w:lang w:val="en-US"/>
              </w:rPr>
            </w:pPr>
            <w:r w:rsidRPr="00A86CD1">
              <w:rPr>
                <w:rFonts w:ascii="Arial" w:eastAsia="Times New Roman" w:hAnsi="Arial" w:cs="Arial"/>
                <w:sz w:val="20"/>
                <w:lang w:val="en-US"/>
              </w:rPr>
              <w:t> </w:t>
            </w:r>
            <w:r>
              <w:rPr>
                <w:rFonts w:ascii="Arial" w:eastAsia="Times New Roman" w:hAnsi="Arial" w:cs="Arial"/>
                <w:sz w:val="20"/>
                <w:lang w:val="en-US"/>
              </w:rPr>
              <w:t>Revised – agree with the commenter. Apply the changes marked as #1791 in this document.</w:t>
            </w:r>
          </w:p>
        </w:tc>
      </w:tr>
      <w:tr w:rsidR="00873F4B" w:rsidRPr="00A86CD1" w14:paraId="57A7E4A3" w14:textId="77777777" w:rsidTr="001A1C5E">
        <w:trPr>
          <w:trHeight w:val="1020"/>
        </w:trPr>
        <w:tc>
          <w:tcPr>
            <w:tcW w:w="1052" w:type="dxa"/>
            <w:tcBorders>
              <w:top w:val="nil"/>
              <w:left w:val="single" w:sz="4" w:space="0" w:color="333300"/>
              <w:bottom w:val="single" w:sz="4" w:space="0" w:color="333300"/>
              <w:right w:val="single" w:sz="4" w:space="0" w:color="333300"/>
            </w:tcBorders>
            <w:shd w:val="clear" w:color="auto" w:fill="auto"/>
            <w:hideMark/>
          </w:tcPr>
          <w:p w14:paraId="11878DAF" w14:textId="77777777" w:rsidR="00873F4B" w:rsidRPr="00A86CD1" w:rsidRDefault="00873F4B" w:rsidP="00873F4B">
            <w:pPr>
              <w:jc w:val="left"/>
              <w:rPr>
                <w:rFonts w:ascii="Arial" w:eastAsia="Times New Roman" w:hAnsi="Arial" w:cs="Arial"/>
                <w:sz w:val="20"/>
                <w:lang w:val="en-US"/>
              </w:rPr>
            </w:pPr>
            <w:r w:rsidRPr="00A86CD1">
              <w:rPr>
                <w:rFonts w:ascii="Arial" w:eastAsia="Times New Roman" w:hAnsi="Arial" w:cs="Arial"/>
                <w:sz w:val="20"/>
                <w:lang w:val="en-US"/>
              </w:rPr>
              <w:t>1880</w:t>
            </w:r>
          </w:p>
        </w:tc>
        <w:tc>
          <w:tcPr>
            <w:tcW w:w="1393" w:type="dxa"/>
            <w:tcBorders>
              <w:top w:val="nil"/>
              <w:left w:val="nil"/>
              <w:bottom w:val="single" w:sz="4" w:space="0" w:color="333300"/>
              <w:right w:val="single" w:sz="4" w:space="0" w:color="333300"/>
            </w:tcBorders>
            <w:shd w:val="clear" w:color="auto" w:fill="auto"/>
            <w:hideMark/>
          </w:tcPr>
          <w:p w14:paraId="18533D48" w14:textId="77777777" w:rsidR="00873F4B" w:rsidRPr="00A86CD1" w:rsidRDefault="00873F4B" w:rsidP="00873F4B">
            <w:pPr>
              <w:jc w:val="left"/>
              <w:rPr>
                <w:rFonts w:ascii="Arial" w:eastAsia="Times New Roman" w:hAnsi="Arial" w:cs="Arial"/>
                <w:sz w:val="20"/>
                <w:lang w:val="en-US"/>
              </w:rPr>
            </w:pPr>
            <w:r w:rsidRPr="00A86CD1">
              <w:rPr>
                <w:rFonts w:ascii="Arial" w:eastAsia="Times New Roman" w:hAnsi="Arial" w:cs="Arial"/>
                <w:sz w:val="20"/>
                <w:lang w:val="en-US"/>
              </w:rPr>
              <w:t>Jarkko Kneckt</w:t>
            </w:r>
          </w:p>
        </w:tc>
        <w:tc>
          <w:tcPr>
            <w:tcW w:w="1219" w:type="dxa"/>
            <w:tcBorders>
              <w:top w:val="nil"/>
              <w:left w:val="nil"/>
              <w:bottom w:val="single" w:sz="4" w:space="0" w:color="333300"/>
              <w:right w:val="single" w:sz="4" w:space="0" w:color="333300"/>
            </w:tcBorders>
            <w:shd w:val="clear" w:color="auto" w:fill="auto"/>
            <w:hideMark/>
          </w:tcPr>
          <w:p w14:paraId="3CA740B6" w14:textId="77777777" w:rsidR="00873F4B" w:rsidRPr="00A86CD1" w:rsidRDefault="00873F4B" w:rsidP="00873F4B">
            <w:pPr>
              <w:jc w:val="left"/>
              <w:rPr>
                <w:rFonts w:ascii="Arial" w:eastAsia="Times New Roman" w:hAnsi="Arial" w:cs="Arial"/>
                <w:sz w:val="20"/>
                <w:lang w:val="en-US"/>
              </w:rPr>
            </w:pPr>
            <w:r w:rsidRPr="00A86CD1">
              <w:rPr>
                <w:rFonts w:ascii="Arial" w:eastAsia="Times New Roman" w:hAnsi="Arial" w:cs="Arial"/>
                <w:sz w:val="20"/>
                <w:lang w:val="en-US"/>
              </w:rPr>
              <w:t>35.3.6.1.4</w:t>
            </w:r>
          </w:p>
        </w:tc>
        <w:tc>
          <w:tcPr>
            <w:tcW w:w="828" w:type="dxa"/>
            <w:tcBorders>
              <w:top w:val="nil"/>
              <w:left w:val="nil"/>
              <w:bottom w:val="single" w:sz="4" w:space="0" w:color="333300"/>
              <w:right w:val="single" w:sz="4" w:space="0" w:color="333300"/>
            </w:tcBorders>
            <w:shd w:val="clear" w:color="auto" w:fill="auto"/>
            <w:hideMark/>
          </w:tcPr>
          <w:p w14:paraId="29B016DC" w14:textId="77777777" w:rsidR="00873F4B" w:rsidRPr="00A86CD1" w:rsidRDefault="00873F4B" w:rsidP="00873F4B">
            <w:pPr>
              <w:jc w:val="left"/>
              <w:rPr>
                <w:rFonts w:ascii="Arial" w:eastAsia="Times New Roman" w:hAnsi="Arial" w:cs="Arial"/>
                <w:sz w:val="20"/>
                <w:lang w:val="en-US"/>
              </w:rPr>
            </w:pPr>
            <w:r w:rsidRPr="00A86CD1">
              <w:rPr>
                <w:rFonts w:ascii="Arial" w:eastAsia="Times New Roman" w:hAnsi="Arial" w:cs="Arial"/>
                <w:sz w:val="20"/>
                <w:lang w:val="en-US"/>
              </w:rPr>
              <w:t>134.18</w:t>
            </w:r>
          </w:p>
        </w:tc>
        <w:tc>
          <w:tcPr>
            <w:tcW w:w="2261" w:type="dxa"/>
            <w:tcBorders>
              <w:top w:val="nil"/>
              <w:left w:val="nil"/>
              <w:bottom w:val="single" w:sz="4" w:space="0" w:color="333300"/>
              <w:right w:val="single" w:sz="4" w:space="0" w:color="333300"/>
            </w:tcBorders>
            <w:shd w:val="clear" w:color="auto" w:fill="auto"/>
            <w:hideMark/>
          </w:tcPr>
          <w:p w14:paraId="5B4345FB" w14:textId="77777777" w:rsidR="00873F4B" w:rsidRPr="00A86CD1" w:rsidRDefault="00873F4B" w:rsidP="00873F4B">
            <w:pPr>
              <w:jc w:val="left"/>
              <w:rPr>
                <w:rFonts w:ascii="Arial" w:eastAsia="Times New Roman" w:hAnsi="Arial" w:cs="Arial"/>
                <w:sz w:val="20"/>
                <w:lang w:val="en-US"/>
              </w:rPr>
            </w:pPr>
            <w:r w:rsidRPr="00A86CD1">
              <w:rPr>
                <w:rFonts w:ascii="Arial" w:eastAsia="Times New Roman" w:hAnsi="Arial" w:cs="Arial"/>
                <w:sz w:val="20"/>
                <w:lang w:val="en-US"/>
              </w:rPr>
              <w:t>The non-AP STA should be able to configure the power save mode of its link.</w:t>
            </w:r>
          </w:p>
        </w:tc>
        <w:tc>
          <w:tcPr>
            <w:tcW w:w="2171" w:type="dxa"/>
            <w:tcBorders>
              <w:top w:val="nil"/>
              <w:left w:val="nil"/>
              <w:bottom w:val="single" w:sz="4" w:space="0" w:color="333300"/>
              <w:right w:val="single" w:sz="4" w:space="0" w:color="333300"/>
            </w:tcBorders>
            <w:shd w:val="clear" w:color="auto" w:fill="auto"/>
            <w:hideMark/>
          </w:tcPr>
          <w:p w14:paraId="3EE093A3" w14:textId="77777777" w:rsidR="00873F4B" w:rsidRPr="00A86CD1" w:rsidRDefault="00873F4B" w:rsidP="00873F4B">
            <w:pPr>
              <w:jc w:val="left"/>
              <w:rPr>
                <w:rFonts w:ascii="Arial" w:eastAsia="Times New Roman" w:hAnsi="Arial" w:cs="Arial"/>
                <w:sz w:val="20"/>
                <w:lang w:val="en-US"/>
              </w:rPr>
            </w:pPr>
            <w:r w:rsidRPr="00A86CD1">
              <w:rPr>
                <w:rFonts w:ascii="Arial" w:eastAsia="Times New Roman" w:hAnsi="Arial" w:cs="Arial"/>
                <w:sz w:val="20"/>
                <w:lang w:val="en-US"/>
              </w:rPr>
              <w:t xml:space="preserve">Please define cross link signaling that allows STA to control its power save mode in </w:t>
            </w:r>
            <w:proofErr w:type="gramStart"/>
            <w:r w:rsidRPr="00A86CD1">
              <w:rPr>
                <w:rFonts w:ascii="Arial" w:eastAsia="Times New Roman" w:hAnsi="Arial" w:cs="Arial"/>
                <w:sz w:val="20"/>
                <w:lang w:val="en-US"/>
              </w:rPr>
              <w:t>other</w:t>
            </w:r>
            <w:proofErr w:type="gramEnd"/>
            <w:r w:rsidRPr="00A86CD1">
              <w:rPr>
                <w:rFonts w:ascii="Arial" w:eastAsia="Times New Roman" w:hAnsi="Arial" w:cs="Arial"/>
                <w:sz w:val="20"/>
                <w:lang w:val="en-US"/>
              </w:rPr>
              <w:t xml:space="preserve"> link.</w:t>
            </w:r>
          </w:p>
        </w:tc>
        <w:tc>
          <w:tcPr>
            <w:tcW w:w="2048" w:type="dxa"/>
            <w:tcBorders>
              <w:top w:val="nil"/>
              <w:left w:val="nil"/>
              <w:bottom w:val="single" w:sz="4" w:space="0" w:color="333300"/>
              <w:right w:val="single" w:sz="4" w:space="0" w:color="333300"/>
            </w:tcBorders>
            <w:shd w:val="clear" w:color="auto" w:fill="auto"/>
            <w:hideMark/>
          </w:tcPr>
          <w:p w14:paraId="488CABCE" w14:textId="6D928DF4" w:rsidR="00873F4B" w:rsidRPr="00A86CD1" w:rsidRDefault="00873F4B" w:rsidP="00873F4B">
            <w:pPr>
              <w:jc w:val="left"/>
              <w:rPr>
                <w:rFonts w:ascii="Arial" w:eastAsia="Times New Roman" w:hAnsi="Arial" w:cs="Arial"/>
                <w:sz w:val="20"/>
                <w:lang w:val="en-US"/>
              </w:rPr>
            </w:pPr>
            <w:r w:rsidRPr="00A86CD1">
              <w:rPr>
                <w:rFonts w:ascii="Arial" w:eastAsia="Times New Roman" w:hAnsi="Arial" w:cs="Arial"/>
                <w:sz w:val="20"/>
                <w:lang w:val="en-US"/>
              </w:rPr>
              <w:t> </w:t>
            </w:r>
            <w:r w:rsidR="00162B1A">
              <w:rPr>
                <w:rFonts w:ascii="Arial" w:eastAsia="Times New Roman" w:hAnsi="Arial" w:cs="Arial"/>
                <w:sz w:val="20"/>
                <w:lang w:val="en-US"/>
              </w:rPr>
              <w:t>Revised – the rule is good and simple for all scenarios as is and does not need further complications. Remove the “unless TBD” at the end of the sentence. Apply the changes marked as #2340 in this document.</w:t>
            </w:r>
          </w:p>
        </w:tc>
      </w:tr>
      <w:tr w:rsidR="00873F4B" w:rsidRPr="00A86CD1" w14:paraId="779BB926" w14:textId="77777777" w:rsidTr="001A1C5E">
        <w:trPr>
          <w:trHeight w:val="1020"/>
        </w:trPr>
        <w:tc>
          <w:tcPr>
            <w:tcW w:w="1052" w:type="dxa"/>
            <w:tcBorders>
              <w:top w:val="nil"/>
              <w:left w:val="single" w:sz="4" w:space="0" w:color="333300"/>
              <w:bottom w:val="single" w:sz="4" w:space="0" w:color="333300"/>
              <w:right w:val="single" w:sz="4" w:space="0" w:color="333300"/>
            </w:tcBorders>
            <w:shd w:val="clear" w:color="auto" w:fill="auto"/>
            <w:hideMark/>
          </w:tcPr>
          <w:p w14:paraId="5EFB2325" w14:textId="77777777" w:rsidR="00873F4B" w:rsidRPr="00FA609F" w:rsidRDefault="00873F4B" w:rsidP="00873F4B">
            <w:pPr>
              <w:jc w:val="left"/>
              <w:rPr>
                <w:rFonts w:ascii="Arial" w:eastAsia="Times New Roman" w:hAnsi="Arial" w:cs="Arial"/>
                <w:sz w:val="20"/>
                <w:highlight w:val="yellow"/>
                <w:lang w:val="en-US"/>
              </w:rPr>
            </w:pPr>
            <w:r w:rsidRPr="00FA609F">
              <w:rPr>
                <w:rFonts w:ascii="Arial" w:eastAsia="Times New Roman" w:hAnsi="Arial" w:cs="Arial"/>
                <w:sz w:val="20"/>
                <w:highlight w:val="yellow"/>
                <w:lang w:val="en-US"/>
              </w:rPr>
              <w:t>1881</w:t>
            </w:r>
          </w:p>
        </w:tc>
        <w:tc>
          <w:tcPr>
            <w:tcW w:w="1393" w:type="dxa"/>
            <w:tcBorders>
              <w:top w:val="nil"/>
              <w:left w:val="nil"/>
              <w:bottom w:val="single" w:sz="4" w:space="0" w:color="333300"/>
              <w:right w:val="single" w:sz="4" w:space="0" w:color="333300"/>
            </w:tcBorders>
            <w:shd w:val="clear" w:color="auto" w:fill="auto"/>
            <w:hideMark/>
          </w:tcPr>
          <w:p w14:paraId="63802BCA" w14:textId="77777777" w:rsidR="00873F4B" w:rsidRPr="00FA609F" w:rsidRDefault="00873F4B" w:rsidP="00873F4B">
            <w:pPr>
              <w:jc w:val="left"/>
              <w:rPr>
                <w:rFonts w:ascii="Arial" w:eastAsia="Times New Roman" w:hAnsi="Arial" w:cs="Arial"/>
                <w:sz w:val="20"/>
                <w:highlight w:val="yellow"/>
                <w:lang w:val="en-US"/>
              </w:rPr>
            </w:pPr>
            <w:r w:rsidRPr="00FA609F">
              <w:rPr>
                <w:rFonts w:ascii="Arial" w:eastAsia="Times New Roman" w:hAnsi="Arial" w:cs="Arial"/>
                <w:sz w:val="20"/>
                <w:highlight w:val="yellow"/>
                <w:lang w:val="en-US"/>
              </w:rPr>
              <w:t>Jarkko Kneckt</w:t>
            </w:r>
          </w:p>
        </w:tc>
        <w:tc>
          <w:tcPr>
            <w:tcW w:w="1219" w:type="dxa"/>
            <w:tcBorders>
              <w:top w:val="nil"/>
              <w:left w:val="nil"/>
              <w:bottom w:val="single" w:sz="4" w:space="0" w:color="333300"/>
              <w:right w:val="single" w:sz="4" w:space="0" w:color="333300"/>
            </w:tcBorders>
            <w:shd w:val="clear" w:color="auto" w:fill="auto"/>
            <w:hideMark/>
          </w:tcPr>
          <w:p w14:paraId="37D2E2FB" w14:textId="77777777" w:rsidR="00873F4B" w:rsidRPr="00FA609F" w:rsidRDefault="00873F4B" w:rsidP="00873F4B">
            <w:pPr>
              <w:jc w:val="left"/>
              <w:rPr>
                <w:rFonts w:ascii="Arial" w:eastAsia="Times New Roman" w:hAnsi="Arial" w:cs="Arial"/>
                <w:sz w:val="20"/>
                <w:highlight w:val="yellow"/>
                <w:lang w:val="en-US"/>
              </w:rPr>
            </w:pPr>
            <w:r w:rsidRPr="00FA609F">
              <w:rPr>
                <w:rFonts w:ascii="Arial" w:eastAsia="Times New Roman" w:hAnsi="Arial" w:cs="Arial"/>
                <w:sz w:val="20"/>
                <w:highlight w:val="yellow"/>
                <w:lang w:val="en-US"/>
              </w:rPr>
              <w:t>35.3.6.1.4</w:t>
            </w:r>
          </w:p>
        </w:tc>
        <w:tc>
          <w:tcPr>
            <w:tcW w:w="828" w:type="dxa"/>
            <w:tcBorders>
              <w:top w:val="nil"/>
              <w:left w:val="nil"/>
              <w:bottom w:val="single" w:sz="4" w:space="0" w:color="333300"/>
              <w:right w:val="single" w:sz="4" w:space="0" w:color="333300"/>
            </w:tcBorders>
            <w:shd w:val="clear" w:color="auto" w:fill="auto"/>
            <w:hideMark/>
          </w:tcPr>
          <w:p w14:paraId="599F1DDB" w14:textId="77777777" w:rsidR="00873F4B" w:rsidRPr="00FA609F" w:rsidRDefault="00873F4B" w:rsidP="00873F4B">
            <w:pPr>
              <w:jc w:val="left"/>
              <w:rPr>
                <w:rFonts w:ascii="Arial" w:eastAsia="Times New Roman" w:hAnsi="Arial" w:cs="Arial"/>
                <w:sz w:val="20"/>
                <w:highlight w:val="yellow"/>
                <w:lang w:val="en-US"/>
              </w:rPr>
            </w:pPr>
            <w:r w:rsidRPr="00FA609F">
              <w:rPr>
                <w:rFonts w:ascii="Arial" w:eastAsia="Times New Roman" w:hAnsi="Arial" w:cs="Arial"/>
                <w:sz w:val="20"/>
                <w:highlight w:val="yellow"/>
                <w:lang w:val="en-US"/>
              </w:rPr>
              <w:t>134.18</w:t>
            </w:r>
          </w:p>
        </w:tc>
        <w:tc>
          <w:tcPr>
            <w:tcW w:w="2261" w:type="dxa"/>
            <w:tcBorders>
              <w:top w:val="nil"/>
              <w:left w:val="nil"/>
              <w:bottom w:val="single" w:sz="4" w:space="0" w:color="333300"/>
              <w:right w:val="single" w:sz="4" w:space="0" w:color="333300"/>
            </w:tcBorders>
            <w:shd w:val="clear" w:color="auto" w:fill="auto"/>
            <w:hideMark/>
          </w:tcPr>
          <w:p w14:paraId="46E3A3C6" w14:textId="77777777" w:rsidR="00873F4B" w:rsidRPr="00FA609F" w:rsidRDefault="00873F4B" w:rsidP="00873F4B">
            <w:pPr>
              <w:jc w:val="left"/>
              <w:rPr>
                <w:rFonts w:ascii="Arial" w:eastAsia="Times New Roman" w:hAnsi="Arial" w:cs="Arial"/>
                <w:sz w:val="20"/>
                <w:highlight w:val="yellow"/>
                <w:lang w:val="en-US"/>
              </w:rPr>
            </w:pPr>
            <w:r w:rsidRPr="00FA609F">
              <w:rPr>
                <w:rFonts w:ascii="Arial" w:eastAsia="Times New Roman" w:hAnsi="Arial" w:cs="Arial"/>
                <w:sz w:val="20"/>
                <w:highlight w:val="yellow"/>
                <w:lang w:val="en-US"/>
              </w:rPr>
              <w:t>The non-AP STA should be able to configure its operating mode (OMI) that it has in any link.</w:t>
            </w:r>
          </w:p>
        </w:tc>
        <w:tc>
          <w:tcPr>
            <w:tcW w:w="2171" w:type="dxa"/>
            <w:tcBorders>
              <w:top w:val="nil"/>
              <w:left w:val="nil"/>
              <w:bottom w:val="single" w:sz="4" w:space="0" w:color="333300"/>
              <w:right w:val="single" w:sz="4" w:space="0" w:color="333300"/>
            </w:tcBorders>
            <w:shd w:val="clear" w:color="auto" w:fill="auto"/>
            <w:hideMark/>
          </w:tcPr>
          <w:p w14:paraId="260ECCCE" w14:textId="77777777" w:rsidR="00873F4B" w:rsidRPr="00A86CD1" w:rsidRDefault="00873F4B" w:rsidP="00873F4B">
            <w:pPr>
              <w:jc w:val="left"/>
              <w:rPr>
                <w:rFonts w:ascii="Arial" w:eastAsia="Times New Roman" w:hAnsi="Arial" w:cs="Arial"/>
                <w:sz w:val="20"/>
                <w:lang w:val="en-US"/>
              </w:rPr>
            </w:pPr>
            <w:r w:rsidRPr="00FA609F">
              <w:rPr>
                <w:rFonts w:ascii="Arial" w:eastAsia="Times New Roman" w:hAnsi="Arial" w:cs="Arial"/>
                <w:sz w:val="20"/>
                <w:highlight w:val="yellow"/>
                <w:lang w:val="en-US"/>
              </w:rPr>
              <w:t xml:space="preserve">Please define cross link signaling that allows STA to control its operation mode in </w:t>
            </w:r>
            <w:proofErr w:type="gramStart"/>
            <w:r w:rsidRPr="00FA609F">
              <w:rPr>
                <w:rFonts w:ascii="Arial" w:eastAsia="Times New Roman" w:hAnsi="Arial" w:cs="Arial"/>
                <w:sz w:val="20"/>
                <w:highlight w:val="yellow"/>
                <w:lang w:val="en-US"/>
              </w:rPr>
              <w:t>other</w:t>
            </w:r>
            <w:proofErr w:type="gramEnd"/>
            <w:r w:rsidRPr="00FA609F">
              <w:rPr>
                <w:rFonts w:ascii="Arial" w:eastAsia="Times New Roman" w:hAnsi="Arial" w:cs="Arial"/>
                <w:sz w:val="20"/>
                <w:highlight w:val="yellow"/>
                <w:lang w:val="en-US"/>
              </w:rPr>
              <w:t xml:space="preserve"> link.</w:t>
            </w:r>
          </w:p>
        </w:tc>
        <w:tc>
          <w:tcPr>
            <w:tcW w:w="2048" w:type="dxa"/>
            <w:tcBorders>
              <w:top w:val="nil"/>
              <w:left w:val="nil"/>
              <w:bottom w:val="single" w:sz="4" w:space="0" w:color="333300"/>
              <w:right w:val="single" w:sz="4" w:space="0" w:color="333300"/>
            </w:tcBorders>
            <w:shd w:val="clear" w:color="auto" w:fill="auto"/>
            <w:hideMark/>
          </w:tcPr>
          <w:p w14:paraId="20D3C791" w14:textId="77777777" w:rsidR="00873F4B" w:rsidRPr="00A86CD1" w:rsidRDefault="00873F4B" w:rsidP="00873F4B">
            <w:pPr>
              <w:jc w:val="left"/>
              <w:rPr>
                <w:rFonts w:ascii="Arial" w:eastAsia="Times New Roman" w:hAnsi="Arial" w:cs="Arial"/>
                <w:sz w:val="20"/>
                <w:lang w:val="en-US"/>
              </w:rPr>
            </w:pPr>
            <w:r w:rsidRPr="00A86CD1">
              <w:rPr>
                <w:rFonts w:ascii="Arial" w:eastAsia="Times New Roman" w:hAnsi="Arial" w:cs="Arial"/>
                <w:sz w:val="20"/>
                <w:lang w:val="en-US"/>
              </w:rPr>
              <w:t> </w:t>
            </w:r>
          </w:p>
        </w:tc>
      </w:tr>
      <w:tr w:rsidR="00873F4B" w:rsidRPr="00A86CD1" w14:paraId="17137CC9" w14:textId="77777777" w:rsidTr="001A1C5E">
        <w:trPr>
          <w:trHeight w:val="3060"/>
        </w:trPr>
        <w:tc>
          <w:tcPr>
            <w:tcW w:w="1052" w:type="dxa"/>
            <w:tcBorders>
              <w:top w:val="nil"/>
              <w:left w:val="single" w:sz="4" w:space="0" w:color="333300"/>
              <w:bottom w:val="single" w:sz="4" w:space="0" w:color="333300"/>
              <w:right w:val="single" w:sz="4" w:space="0" w:color="333300"/>
            </w:tcBorders>
            <w:shd w:val="clear" w:color="auto" w:fill="auto"/>
            <w:hideMark/>
          </w:tcPr>
          <w:p w14:paraId="2C1ADED7" w14:textId="77777777" w:rsidR="00873F4B" w:rsidRPr="00A86CD1" w:rsidRDefault="00873F4B" w:rsidP="00873F4B">
            <w:pPr>
              <w:jc w:val="left"/>
              <w:rPr>
                <w:rFonts w:ascii="Arial" w:eastAsia="Times New Roman" w:hAnsi="Arial" w:cs="Arial"/>
                <w:sz w:val="20"/>
                <w:lang w:val="en-US"/>
              </w:rPr>
            </w:pPr>
            <w:r w:rsidRPr="00A86CD1">
              <w:rPr>
                <w:rFonts w:ascii="Arial" w:eastAsia="Times New Roman" w:hAnsi="Arial" w:cs="Arial"/>
                <w:sz w:val="20"/>
                <w:lang w:val="en-US"/>
              </w:rPr>
              <w:lastRenderedPageBreak/>
              <w:t>2099</w:t>
            </w:r>
          </w:p>
        </w:tc>
        <w:tc>
          <w:tcPr>
            <w:tcW w:w="1393" w:type="dxa"/>
            <w:tcBorders>
              <w:top w:val="nil"/>
              <w:left w:val="nil"/>
              <w:bottom w:val="single" w:sz="4" w:space="0" w:color="333300"/>
              <w:right w:val="single" w:sz="4" w:space="0" w:color="333300"/>
            </w:tcBorders>
            <w:shd w:val="clear" w:color="auto" w:fill="auto"/>
            <w:hideMark/>
          </w:tcPr>
          <w:p w14:paraId="1DE3B7A6" w14:textId="77777777" w:rsidR="00873F4B" w:rsidRPr="00A86CD1" w:rsidRDefault="00873F4B" w:rsidP="00873F4B">
            <w:pPr>
              <w:jc w:val="left"/>
              <w:rPr>
                <w:rFonts w:ascii="Arial" w:eastAsia="Times New Roman" w:hAnsi="Arial" w:cs="Arial"/>
                <w:sz w:val="20"/>
                <w:lang w:val="en-US"/>
              </w:rPr>
            </w:pPr>
            <w:proofErr w:type="spellStart"/>
            <w:r w:rsidRPr="00A86CD1">
              <w:rPr>
                <w:rFonts w:ascii="Arial" w:eastAsia="Times New Roman" w:hAnsi="Arial" w:cs="Arial"/>
                <w:sz w:val="20"/>
                <w:lang w:val="en-US"/>
              </w:rPr>
              <w:t>kaiying</w:t>
            </w:r>
            <w:proofErr w:type="spellEnd"/>
            <w:r w:rsidRPr="00A86CD1">
              <w:rPr>
                <w:rFonts w:ascii="Arial" w:eastAsia="Times New Roman" w:hAnsi="Arial" w:cs="Arial"/>
                <w:sz w:val="20"/>
                <w:lang w:val="en-US"/>
              </w:rPr>
              <w:t xml:space="preserve"> Lu</w:t>
            </w:r>
          </w:p>
        </w:tc>
        <w:tc>
          <w:tcPr>
            <w:tcW w:w="1219" w:type="dxa"/>
            <w:tcBorders>
              <w:top w:val="nil"/>
              <w:left w:val="nil"/>
              <w:bottom w:val="single" w:sz="4" w:space="0" w:color="333300"/>
              <w:right w:val="single" w:sz="4" w:space="0" w:color="333300"/>
            </w:tcBorders>
            <w:shd w:val="clear" w:color="auto" w:fill="auto"/>
            <w:hideMark/>
          </w:tcPr>
          <w:p w14:paraId="3A99A284" w14:textId="77777777" w:rsidR="00873F4B" w:rsidRPr="00A86CD1" w:rsidRDefault="00873F4B" w:rsidP="00873F4B">
            <w:pPr>
              <w:jc w:val="left"/>
              <w:rPr>
                <w:rFonts w:ascii="Arial" w:eastAsia="Times New Roman" w:hAnsi="Arial" w:cs="Arial"/>
                <w:sz w:val="20"/>
                <w:lang w:val="en-US"/>
              </w:rPr>
            </w:pPr>
            <w:r w:rsidRPr="00A86CD1">
              <w:rPr>
                <w:rFonts w:ascii="Arial" w:eastAsia="Times New Roman" w:hAnsi="Arial" w:cs="Arial"/>
                <w:sz w:val="20"/>
                <w:lang w:val="en-US"/>
              </w:rPr>
              <w:t>35.3.6.1.4</w:t>
            </w:r>
          </w:p>
        </w:tc>
        <w:tc>
          <w:tcPr>
            <w:tcW w:w="828" w:type="dxa"/>
            <w:tcBorders>
              <w:top w:val="nil"/>
              <w:left w:val="nil"/>
              <w:bottom w:val="single" w:sz="4" w:space="0" w:color="333300"/>
              <w:right w:val="single" w:sz="4" w:space="0" w:color="333300"/>
            </w:tcBorders>
            <w:shd w:val="clear" w:color="auto" w:fill="auto"/>
            <w:hideMark/>
          </w:tcPr>
          <w:p w14:paraId="3D240C6E" w14:textId="77777777" w:rsidR="00873F4B" w:rsidRPr="00A86CD1" w:rsidRDefault="00873F4B" w:rsidP="00873F4B">
            <w:pPr>
              <w:jc w:val="left"/>
              <w:rPr>
                <w:rFonts w:ascii="Arial" w:eastAsia="Times New Roman" w:hAnsi="Arial" w:cs="Arial"/>
                <w:sz w:val="20"/>
                <w:lang w:val="en-US"/>
              </w:rPr>
            </w:pPr>
            <w:r w:rsidRPr="00A86CD1">
              <w:rPr>
                <w:rFonts w:ascii="Arial" w:eastAsia="Times New Roman" w:hAnsi="Arial" w:cs="Arial"/>
                <w:sz w:val="20"/>
                <w:lang w:val="en-US"/>
              </w:rPr>
              <w:t>134.17</w:t>
            </w:r>
          </w:p>
        </w:tc>
        <w:tc>
          <w:tcPr>
            <w:tcW w:w="2261" w:type="dxa"/>
            <w:tcBorders>
              <w:top w:val="nil"/>
              <w:left w:val="nil"/>
              <w:bottom w:val="single" w:sz="4" w:space="0" w:color="333300"/>
              <w:right w:val="single" w:sz="4" w:space="0" w:color="333300"/>
            </w:tcBorders>
            <w:shd w:val="clear" w:color="auto" w:fill="auto"/>
            <w:hideMark/>
          </w:tcPr>
          <w:p w14:paraId="27CA0F73" w14:textId="77777777" w:rsidR="00873F4B" w:rsidRPr="00A86CD1" w:rsidRDefault="00873F4B" w:rsidP="00873F4B">
            <w:pPr>
              <w:jc w:val="left"/>
              <w:rPr>
                <w:rFonts w:ascii="Arial" w:eastAsia="Times New Roman" w:hAnsi="Arial" w:cs="Arial"/>
                <w:sz w:val="20"/>
                <w:lang w:val="en-US"/>
              </w:rPr>
            </w:pPr>
            <w:r w:rsidRPr="00A86CD1">
              <w:rPr>
                <w:rFonts w:ascii="Arial" w:eastAsia="Times New Roman" w:hAnsi="Arial" w:cs="Arial"/>
                <w:sz w:val="20"/>
                <w:lang w:val="en-US"/>
              </w:rPr>
              <w:t>When a link is enabled for a STA that is part of a non-AP MLD through signaling (multi-link setup or TID to link mapping update) send on another link, the initial power management mode of the STA, immediately after the exchange, is power save mode, and its power state is doze, unless TBD. Please specify the TBD</w:t>
            </w:r>
          </w:p>
        </w:tc>
        <w:tc>
          <w:tcPr>
            <w:tcW w:w="2171" w:type="dxa"/>
            <w:tcBorders>
              <w:top w:val="nil"/>
              <w:left w:val="nil"/>
              <w:bottom w:val="single" w:sz="4" w:space="0" w:color="333300"/>
              <w:right w:val="single" w:sz="4" w:space="0" w:color="333300"/>
            </w:tcBorders>
            <w:shd w:val="clear" w:color="auto" w:fill="auto"/>
            <w:hideMark/>
          </w:tcPr>
          <w:p w14:paraId="0DBF7DC1" w14:textId="77777777" w:rsidR="00873F4B" w:rsidRPr="00A86CD1" w:rsidRDefault="00873F4B" w:rsidP="00873F4B">
            <w:pPr>
              <w:jc w:val="left"/>
              <w:rPr>
                <w:rFonts w:ascii="Arial" w:eastAsia="Times New Roman" w:hAnsi="Arial" w:cs="Arial"/>
                <w:sz w:val="20"/>
                <w:lang w:val="en-US"/>
              </w:rPr>
            </w:pPr>
            <w:r w:rsidRPr="00A86CD1">
              <w:rPr>
                <w:rFonts w:ascii="Arial" w:eastAsia="Times New Roman" w:hAnsi="Arial" w:cs="Arial"/>
                <w:sz w:val="20"/>
                <w:lang w:val="en-US"/>
              </w:rPr>
              <w:t>As in comment</w:t>
            </w:r>
          </w:p>
        </w:tc>
        <w:tc>
          <w:tcPr>
            <w:tcW w:w="2048" w:type="dxa"/>
            <w:tcBorders>
              <w:top w:val="nil"/>
              <w:left w:val="nil"/>
              <w:bottom w:val="single" w:sz="4" w:space="0" w:color="333300"/>
              <w:right w:val="single" w:sz="4" w:space="0" w:color="333300"/>
            </w:tcBorders>
            <w:shd w:val="clear" w:color="auto" w:fill="auto"/>
            <w:hideMark/>
          </w:tcPr>
          <w:p w14:paraId="064819D4" w14:textId="1105F1A0" w:rsidR="00873F4B" w:rsidRPr="00A86CD1" w:rsidRDefault="00873F4B" w:rsidP="00873F4B">
            <w:pPr>
              <w:jc w:val="left"/>
              <w:rPr>
                <w:rFonts w:ascii="Arial" w:eastAsia="Times New Roman" w:hAnsi="Arial" w:cs="Arial"/>
                <w:sz w:val="20"/>
                <w:lang w:val="en-US"/>
              </w:rPr>
            </w:pPr>
            <w:r w:rsidRPr="00A86CD1">
              <w:rPr>
                <w:rFonts w:ascii="Arial" w:eastAsia="Times New Roman" w:hAnsi="Arial" w:cs="Arial"/>
                <w:sz w:val="20"/>
                <w:lang w:val="en-US"/>
              </w:rPr>
              <w:t> </w:t>
            </w:r>
            <w:r w:rsidR="00B028F1">
              <w:rPr>
                <w:rFonts w:ascii="Arial" w:eastAsia="Times New Roman" w:hAnsi="Arial" w:cs="Arial"/>
                <w:sz w:val="20"/>
                <w:lang w:val="en-US"/>
              </w:rPr>
              <w:t>Revised – the rule is good and simple for all scenarios as is and does not need further complications. Remove the “unless TBD” at the end of the sentence. Apply the changes marked as #2340 in this document.</w:t>
            </w:r>
          </w:p>
        </w:tc>
      </w:tr>
      <w:tr w:rsidR="00873F4B" w:rsidRPr="00A86CD1" w14:paraId="435F09E7" w14:textId="77777777" w:rsidTr="001A1C5E">
        <w:trPr>
          <w:trHeight w:val="6885"/>
        </w:trPr>
        <w:tc>
          <w:tcPr>
            <w:tcW w:w="1052" w:type="dxa"/>
            <w:tcBorders>
              <w:top w:val="nil"/>
              <w:left w:val="single" w:sz="4" w:space="0" w:color="333300"/>
              <w:bottom w:val="single" w:sz="4" w:space="0" w:color="333300"/>
              <w:right w:val="single" w:sz="4" w:space="0" w:color="333300"/>
            </w:tcBorders>
            <w:shd w:val="clear" w:color="auto" w:fill="auto"/>
            <w:hideMark/>
          </w:tcPr>
          <w:p w14:paraId="61A6E949" w14:textId="77777777" w:rsidR="00873F4B" w:rsidRPr="00A86CD1" w:rsidRDefault="00873F4B" w:rsidP="00873F4B">
            <w:pPr>
              <w:jc w:val="left"/>
              <w:rPr>
                <w:rFonts w:ascii="Arial" w:eastAsia="Times New Roman" w:hAnsi="Arial" w:cs="Arial"/>
                <w:sz w:val="20"/>
                <w:lang w:val="en-US"/>
              </w:rPr>
            </w:pPr>
            <w:r w:rsidRPr="00A86CD1">
              <w:rPr>
                <w:rFonts w:ascii="Arial" w:eastAsia="Times New Roman" w:hAnsi="Arial" w:cs="Arial"/>
                <w:sz w:val="20"/>
                <w:lang w:val="en-US"/>
              </w:rPr>
              <w:t>2152</w:t>
            </w:r>
          </w:p>
        </w:tc>
        <w:tc>
          <w:tcPr>
            <w:tcW w:w="1393" w:type="dxa"/>
            <w:tcBorders>
              <w:top w:val="nil"/>
              <w:left w:val="nil"/>
              <w:bottom w:val="single" w:sz="4" w:space="0" w:color="333300"/>
              <w:right w:val="single" w:sz="4" w:space="0" w:color="333300"/>
            </w:tcBorders>
            <w:shd w:val="clear" w:color="auto" w:fill="auto"/>
            <w:hideMark/>
          </w:tcPr>
          <w:p w14:paraId="5B506D2F" w14:textId="77777777" w:rsidR="00873F4B" w:rsidRPr="00A86CD1" w:rsidRDefault="00873F4B" w:rsidP="00873F4B">
            <w:pPr>
              <w:jc w:val="left"/>
              <w:rPr>
                <w:rFonts w:ascii="Arial" w:eastAsia="Times New Roman" w:hAnsi="Arial" w:cs="Arial"/>
                <w:sz w:val="20"/>
                <w:lang w:val="en-US"/>
              </w:rPr>
            </w:pPr>
            <w:r w:rsidRPr="00A86CD1">
              <w:rPr>
                <w:rFonts w:ascii="Arial" w:eastAsia="Times New Roman" w:hAnsi="Arial" w:cs="Arial"/>
                <w:sz w:val="20"/>
                <w:lang w:val="en-US"/>
              </w:rPr>
              <w:t>Laurent Cariou</w:t>
            </w:r>
          </w:p>
        </w:tc>
        <w:tc>
          <w:tcPr>
            <w:tcW w:w="1219" w:type="dxa"/>
            <w:tcBorders>
              <w:top w:val="nil"/>
              <w:left w:val="nil"/>
              <w:bottom w:val="single" w:sz="4" w:space="0" w:color="333300"/>
              <w:right w:val="single" w:sz="4" w:space="0" w:color="333300"/>
            </w:tcBorders>
            <w:shd w:val="clear" w:color="auto" w:fill="auto"/>
            <w:hideMark/>
          </w:tcPr>
          <w:p w14:paraId="2EEE3285" w14:textId="77777777" w:rsidR="00873F4B" w:rsidRPr="00A86CD1" w:rsidRDefault="00873F4B" w:rsidP="00873F4B">
            <w:pPr>
              <w:jc w:val="left"/>
              <w:rPr>
                <w:rFonts w:ascii="Arial" w:eastAsia="Times New Roman" w:hAnsi="Arial" w:cs="Arial"/>
                <w:sz w:val="20"/>
                <w:lang w:val="en-US"/>
              </w:rPr>
            </w:pPr>
            <w:r w:rsidRPr="00A86CD1">
              <w:rPr>
                <w:rFonts w:ascii="Arial" w:eastAsia="Times New Roman" w:hAnsi="Arial" w:cs="Arial"/>
                <w:sz w:val="20"/>
                <w:lang w:val="en-US"/>
              </w:rPr>
              <w:t>35.3.6.1.4</w:t>
            </w:r>
          </w:p>
        </w:tc>
        <w:tc>
          <w:tcPr>
            <w:tcW w:w="828" w:type="dxa"/>
            <w:tcBorders>
              <w:top w:val="nil"/>
              <w:left w:val="nil"/>
              <w:bottom w:val="single" w:sz="4" w:space="0" w:color="333300"/>
              <w:right w:val="single" w:sz="4" w:space="0" w:color="333300"/>
            </w:tcBorders>
            <w:shd w:val="clear" w:color="auto" w:fill="auto"/>
            <w:hideMark/>
          </w:tcPr>
          <w:p w14:paraId="557EDD71" w14:textId="77777777" w:rsidR="00873F4B" w:rsidRPr="00A86CD1" w:rsidRDefault="00873F4B" w:rsidP="00873F4B">
            <w:pPr>
              <w:jc w:val="left"/>
              <w:rPr>
                <w:rFonts w:ascii="Arial" w:eastAsia="Times New Roman" w:hAnsi="Arial" w:cs="Arial"/>
                <w:sz w:val="20"/>
                <w:lang w:val="en-US"/>
              </w:rPr>
            </w:pPr>
            <w:r w:rsidRPr="00A86CD1">
              <w:rPr>
                <w:rFonts w:ascii="Arial" w:eastAsia="Times New Roman" w:hAnsi="Arial" w:cs="Arial"/>
                <w:sz w:val="20"/>
                <w:lang w:val="en-US"/>
              </w:rPr>
              <w:t>0.00</w:t>
            </w:r>
          </w:p>
        </w:tc>
        <w:tc>
          <w:tcPr>
            <w:tcW w:w="2261" w:type="dxa"/>
            <w:tcBorders>
              <w:top w:val="nil"/>
              <w:left w:val="nil"/>
              <w:bottom w:val="single" w:sz="4" w:space="0" w:color="333300"/>
              <w:right w:val="single" w:sz="4" w:space="0" w:color="333300"/>
            </w:tcBorders>
            <w:shd w:val="clear" w:color="auto" w:fill="auto"/>
            <w:hideMark/>
          </w:tcPr>
          <w:p w14:paraId="377AC71A" w14:textId="77777777" w:rsidR="00873F4B" w:rsidRPr="00A86CD1" w:rsidRDefault="00873F4B" w:rsidP="00873F4B">
            <w:pPr>
              <w:jc w:val="left"/>
              <w:rPr>
                <w:rFonts w:ascii="Arial" w:eastAsia="Times New Roman" w:hAnsi="Arial" w:cs="Arial"/>
                <w:sz w:val="20"/>
                <w:lang w:val="en-US"/>
              </w:rPr>
            </w:pPr>
            <w:r w:rsidRPr="00A86CD1">
              <w:rPr>
                <w:rFonts w:ascii="Arial" w:eastAsia="Times New Roman" w:hAnsi="Arial" w:cs="Arial"/>
                <w:sz w:val="20"/>
                <w:lang w:val="en-US"/>
              </w:rPr>
              <w:t xml:space="preserve">"When a link is enabled for a STA that is part of a non-AP MLD through signaling (multi-link setup or TID to link mapping update) send on another link, the initial power management mode of the STA, immediately after the exchange, is power save mode, and its power state is doze, unless TBD." There is little benefits in having an explicit indication for the power state on the other links in the multi-link setup, and if there is, the behavior would be </w:t>
            </w:r>
            <w:proofErr w:type="spellStart"/>
            <w:r w:rsidRPr="00A86CD1">
              <w:rPr>
                <w:rFonts w:ascii="Arial" w:eastAsia="Times New Roman" w:hAnsi="Arial" w:cs="Arial"/>
                <w:sz w:val="20"/>
                <w:lang w:val="en-US"/>
              </w:rPr>
              <w:t>wierd</w:t>
            </w:r>
            <w:proofErr w:type="spellEnd"/>
            <w:r w:rsidRPr="00A86CD1">
              <w:rPr>
                <w:rFonts w:ascii="Arial" w:eastAsia="Times New Roman" w:hAnsi="Arial" w:cs="Arial"/>
                <w:sz w:val="20"/>
                <w:lang w:val="en-US"/>
              </w:rPr>
              <w:t xml:space="preserve"> as the power state would be set to active at some point in the future, but would that be after the Ack of the association response frame is received, or after the 4way handshake that follows... Much simpler to always use the default setting we defined. Propose to remove: "unless TBD"</w:t>
            </w:r>
          </w:p>
        </w:tc>
        <w:tc>
          <w:tcPr>
            <w:tcW w:w="2171" w:type="dxa"/>
            <w:tcBorders>
              <w:top w:val="nil"/>
              <w:left w:val="nil"/>
              <w:bottom w:val="single" w:sz="4" w:space="0" w:color="333300"/>
              <w:right w:val="single" w:sz="4" w:space="0" w:color="333300"/>
            </w:tcBorders>
            <w:shd w:val="clear" w:color="auto" w:fill="auto"/>
            <w:hideMark/>
          </w:tcPr>
          <w:p w14:paraId="7C34F959" w14:textId="77777777" w:rsidR="00873F4B" w:rsidRPr="00A86CD1" w:rsidRDefault="00873F4B" w:rsidP="00873F4B">
            <w:pPr>
              <w:jc w:val="left"/>
              <w:rPr>
                <w:rFonts w:ascii="Arial" w:eastAsia="Times New Roman" w:hAnsi="Arial" w:cs="Arial"/>
                <w:sz w:val="20"/>
                <w:lang w:val="en-US"/>
              </w:rPr>
            </w:pPr>
            <w:r w:rsidRPr="00A86CD1">
              <w:rPr>
                <w:rFonts w:ascii="Arial" w:eastAsia="Times New Roman" w:hAnsi="Arial" w:cs="Arial"/>
                <w:sz w:val="20"/>
                <w:lang w:val="en-US"/>
              </w:rPr>
              <w:t>as in comment</w:t>
            </w:r>
          </w:p>
        </w:tc>
        <w:tc>
          <w:tcPr>
            <w:tcW w:w="2048" w:type="dxa"/>
            <w:tcBorders>
              <w:top w:val="nil"/>
              <w:left w:val="nil"/>
              <w:bottom w:val="single" w:sz="4" w:space="0" w:color="333300"/>
              <w:right w:val="single" w:sz="4" w:space="0" w:color="333300"/>
            </w:tcBorders>
            <w:shd w:val="clear" w:color="auto" w:fill="auto"/>
            <w:hideMark/>
          </w:tcPr>
          <w:p w14:paraId="174EC16C" w14:textId="44ABE1E5" w:rsidR="00873F4B" w:rsidRPr="00A86CD1" w:rsidRDefault="00873F4B" w:rsidP="00873F4B">
            <w:pPr>
              <w:jc w:val="left"/>
              <w:rPr>
                <w:rFonts w:ascii="Arial" w:eastAsia="Times New Roman" w:hAnsi="Arial" w:cs="Arial"/>
                <w:sz w:val="20"/>
                <w:lang w:val="en-US"/>
              </w:rPr>
            </w:pPr>
            <w:r w:rsidRPr="00A86CD1">
              <w:rPr>
                <w:rFonts w:ascii="Arial" w:eastAsia="Times New Roman" w:hAnsi="Arial" w:cs="Arial"/>
                <w:sz w:val="20"/>
                <w:lang w:val="en-US"/>
              </w:rPr>
              <w:t> </w:t>
            </w:r>
            <w:r w:rsidR="00B028F1">
              <w:rPr>
                <w:rFonts w:ascii="Arial" w:eastAsia="Times New Roman" w:hAnsi="Arial" w:cs="Arial"/>
                <w:sz w:val="20"/>
                <w:lang w:val="en-US"/>
              </w:rPr>
              <w:t>Revised – the rule is good and simple for all scenarios as is and does not need further complications. Remove the “unless TBD” at the end of the sentence. Apply the changes marked as #2340 in this document.</w:t>
            </w:r>
          </w:p>
        </w:tc>
      </w:tr>
      <w:tr w:rsidR="00873F4B" w:rsidRPr="00A86CD1" w14:paraId="262D7336" w14:textId="77777777" w:rsidTr="001A1C5E">
        <w:trPr>
          <w:trHeight w:val="2040"/>
        </w:trPr>
        <w:tc>
          <w:tcPr>
            <w:tcW w:w="1052" w:type="dxa"/>
            <w:tcBorders>
              <w:top w:val="nil"/>
              <w:left w:val="single" w:sz="4" w:space="0" w:color="333300"/>
              <w:bottom w:val="single" w:sz="4" w:space="0" w:color="333300"/>
              <w:right w:val="single" w:sz="4" w:space="0" w:color="333300"/>
            </w:tcBorders>
            <w:shd w:val="clear" w:color="auto" w:fill="auto"/>
            <w:hideMark/>
          </w:tcPr>
          <w:p w14:paraId="300BA934" w14:textId="77777777" w:rsidR="00873F4B" w:rsidRPr="00A86CD1" w:rsidRDefault="00873F4B" w:rsidP="00873F4B">
            <w:pPr>
              <w:jc w:val="left"/>
              <w:rPr>
                <w:rFonts w:ascii="Arial" w:eastAsia="Times New Roman" w:hAnsi="Arial" w:cs="Arial"/>
                <w:sz w:val="20"/>
                <w:lang w:val="en-US"/>
              </w:rPr>
            </w:pPr>
            <w:r w:rsidRPr="00A86CD1">
              <w:rPr>
                <w:rFonts w:ascii="Arial" w:eastAsia="Times New Roman" w:hAnsi="Arial" w:cs="Arial"/>
                <w:sz w:val="20"/>
                <w:lang w:val="en-US"/>
              </w:rPr>
              <w:lastRenderedPageBreak/>
              <w:t>2320</w:t>
            </w:r>
          </w:p>
        </w:tc>
        <w:tc>
          <w:tcPr>
            <w:tcW w:w="1393" w:type="dxa"/>
            <w:tcBorders>
              <w:top w:val="nil"/>
              <w:left w:val="nil"/>
              <w:bottom w:val="single" w:sz="4" w:space="0" w:color="333300"/>
              <w:right w:val="single" w:sz="4" w:space="0" w:color="333300"/>
            </w:tcBorders>
            <w:shd w:val="clear" w:color="auto" w:fill="auto"/>
            <w:hideMark/>
          </w:tcPr>
          <w:p w14:paraId="4A66F1E7" w14:textId="77777777" w:rsidR="00873F4B" w:rsidRPr="00A86CD1" w:rsidRDefault="00873F4B" w:rsidP="00873F4B">
            <w:pPr>
              <w:jc w:val="left"/>
              <w:rPr>
                <w:rFonts w:ascii="Arial" w:eastAsia="Times New Roman" w:hAnsi="Arial" w:cs="Arial"/>
                <w:sz w:val="20"/>
                <w:lang w:val="en-US"/>
              </w:rPr>
            </w:pPr>
            <w:r w:rsidRPr="00A86CD1">
              <w:rPr>
                <w:rFonts w:ascii="Arial" w:eastAsia="Times New Roman" w:hAnsi="Arial" w:cs="Arial"/>
                <w:sz w:val="20"/>
                <w:lang w:val="en-US"/>
              </w:rPr>
              <w:t>Ming Gan</w:t>
            </w:r>
          </w:p>
        </w:tc>
        <w:tc>
          <w:tcPr>
            <w:tcW w:w="1219" w:type="dxa"/>
            <w:tcBorders>
              <w:top w:val="nil"/>
              <w:left w:val="nil"/>
              <w:bottom w:val="single" w:sz="4" w:space="0" w:color="333300"/>
              <w:right w:val="single" w:sz="4" w:space="0" w:color="333300"/>
            </w:tcBorders>
            <w:shd w:val="clear" w:color="auto" w:fill="auto"/>
            <w:hideMark/>
          </w:tcPr>
          <w:p w14:paraId="7A1FE3C5" w14:textId="77777777" w:rsidR="00873F4B" w:rsidRPr="00A86CD1" w:rsidRDefault="00873F4B" w:rsidP="00873F4B">
            <w:pPr>
              <w:jc w:val="left"/>
              <w:rPr>
                <w:rFonts w:ascii="Arial" w:eastAsia="Times New Roman" w:hAnsi="Arial" w:cs="Arial"/>
                <w:sz w:val="20"/>
                <w:lang w:val="en-US"/>
              </w:rPr>
            </w:pPr>
            <w:r w:rsidRPr="00A86CD1">
              <w:rPr>
                <w:rFonts w:ascii="Arial" w:eastAsia="Times New Roman" w:hAnsi="Arial" w:cs="Arial"/>
                <w:sz w:val="20"/>
                <w:lang w:val="en-US"/>
              </w:rPr>
              <w:t>35.3.6.1.4</w:t>
            </w:r>
          </w:p>
        </w:tc>
        <w:tc>
          <w:tcPr>
            <w:tcW w:w="828" w:type="dxa"/>
            <w:tcBorders>
              <w:top w:val="nil"/>
              <w:left w:val="nil"/>
              <w:bottom w:val="single" w:sz="4" w:space="0" w:color="333300"/>
              <w:right w:val="single" w:sz="4" w:space="0" w:color="333300"/>
            </w:tcBorders>
            <w:shd w:val="clear" w:color="auto" w:fill="auto"/>
            <w:hideMark/>
          </w:tcPr>
          <w:p w14:paraId="6FF78785" w14:textId="77777777" w:rsidR="00873F4B" w:rsidRPr="00A86CD1" w:rsidRDefault="00873F4B" w:rsidP="00873F4B">
            <w:pPr>
              <w:jc w:val="left"/>
              <w:rPr>
                <w:rFonts w:ascii="Arial" w:eastAsia="Times New Roman" w:hAnsi="Arial" w:cs="Arial"/>
                <w:sz w:val="20"/>
                <w:lang w:val="en-US"/>
              </w:rPr>
            </w:pPr>
            <w:r w:rsidRPr="00A86CD1">
              <w:rPr>
                <w:rFonts w:ascii="Arial" w:eastAsia="Times New Roman" w:hAnsi="Arial" w:cs="Arial"/>
                <w:sz w:val="20"/>
                <w:lang w:val="en-US"/>
              </w:rPr>
              <w:t>134.16</w:t>
            </w:r>
          </w:p>
        </w:tc>
        <w:tc>
          <w:tcPr>
            <w:tcW w:w="2261" w:type="dxa"/>
            <w:tcBorders>
              <w:top w:val="nil"/>
              <w:left w:val="nil"/>
              <w:bottom w:val="single" w:sz="4" w:space="0" w:color="333300"/>
              <w:right w:val="single" w:sz="4" w:space="0" w:color="333300"/>
            </w:tcBorders>
            <w:shd w:val="clear" w:color="auto" w:fill="auto"/>
            <w:hideMark/>
          </w:tcPr>
          <w:p w14:paraId="566716B6" w14:textId="77777777" w:rsidR="00873F4B" w:rsidRPr="00A86CD1" w:rsidRDefault="00873F4B" w:rsidP="00873F4B">
            <w:pPr>
              <w:jc w:val="left"/>
              <w:rPr>
                <w:rFonts w:ascii="Arial" w:eastAsia="Times New Roman" w:hAnsi="Arial" w:cs="Arial"/>
                <w:sz w:val="20"/>
                <w:lang w:val="en-US"/>
              </w:rPr>
            </w:pPr>
            <w:r w:rsidRPr="00A86CD1">
              <w:rPr>
                <w:rFonts w:ascii="Arial" w:eastAsia="Times New Roman" w:hAnsi="Arial" w:cs="Arial"/>
                <w:sz w:val="20"/>
                <w:lang w:val="en-US"/>
              </w:rPr>
              <w:t xml:space="preserve">this description is reasonable since non-AP MLD could decide whether the </w:t>
            </w:r>
            <w:proofErr w:type="spellStart"/>
            <w:r w:rsidRPr="00A86CD1">
              <w:rPr>
                <w:rFonts w:ascii="Arial" w:eastAsia="Times New Roman" w:hAnsi="Arial" w:cs="Arial"/>
                <w:sz w:val="20"/>
                <w:lang w:val="en-US"/>
              </w:rPr>
              <w:t>afflication</w:t>
            </w:r>
            <w:proofErr w:type="spellEnd"/>
            <w:r w:rsidRPr="00A86CD1">
              <w:rPr>
                <w:rFonts w:ascii="Arial" w:eastAsia="Times New Roman" w:hAnsi="Arial" w:cs="Arial"/>
                <w:sz w:val="20"/>
                <w:lang w:val="en-US"/>
              </w:rPr>
              <w:t xml:space="preserve"> is power save mode or not based on its own traffic requirement. This should be specified by the spec.</w:t>
            </w:r>
          </w:p>
        </w:tc>
        <w:tc>
          <w:tcPr>
            <w:tcW w:w="2171" w:type="dxa"/>
            <w:tcBorders>
              <w:top w:val="nil"/>
              <w:left w:val="nil"/>
              <w:bottom w:val="single" w:sz="4" w:space="0" w:color="333300"/>
              <w:right w:val="single" w:sz="4" w:space="0" w:color="333300"/>
            </w:tcBorders>
            <w:shd w:val="clear" w:color="auto" w:fill="auto"/>
            <w:hideMark/>
          </w:tcPr>
          <w:p w14:paraId="4BDF2633" w14:textId="77777777" w:rsidR="00873F4B" w:rsidRPr="00A86CD1" w:rsidRDefault="00873F4B" w:rsidP="00873F4B">
            <w:pPr>
              <w:jc w:val="left"/>
              <w:rPr>
                <w:rFonts w:ascii="Arial" w:eastAsia="Times New Roman" w:hAnsi="Arial" w:cs="Arial"/>
                <w:sz w:val="20"/>
                <w:lang w:val="en-US"/>
              </w:rPr>
            </w:pPr>
            <w:r w:rsidRPr="00A86CD1">
              <w:rPr>
                <w:rFonts w:ascii="Arial" w:eastAsia="Times New Roman" w:hAnsi="Arial" w:cs="Arial"/>
                <w:sz w:val="20"/>
                <w:lang w:val="en-US"/>
              </w:rPr>
              <w:t>As in comment</w:t>
            </w:r>
          </w:p>
        </w:tc>
        <w:tc>
          <w:tcPr>
            <w:tcW w:w="2048" w:type="dxa"/>
            <w:tcBorders>
              <w:top w:val="nil"/>
              <w:left w:val="nil"/>
              <w:bottom w:val="single" w:sz="4" w:space="0" w:color="333300"/>
              <w:right w:val="single" w:sz="4" w:space="0" w:color="333300"/>
            </w:tcBorders>
            <w:shd w:val="clear" w:color="auto" w:fill="auto"/>
            <w:hideMark/>
          </w:tcPr>
          <w:p w14:paraId="4AC94373" w14:textId="4B48D8A4" w:rsidR="00873F4B" w:rsidRPr="00A86CD1" w:rsidRDefault="00873F4B" w:rsidP="00873F4B">
            <w:pPr>
              <w:jc w:val="left"/>
              <w:rPr>
                <w:rFonts w:ascii="Arial" w:eastAsia="Times New Roman" w:hAnsi="Arial" w:cs="Arial"/>
                <w:sz w:val="20"/>
                <w:lang w:val="en-US"/>
              </w:rPr>
            </w:pPr>
            <w:r w:rsidRPr="00A86CD1">
              <w:rPr>
                <w:rFonts w:ascii="Arial" w:eastAsia="Times New Roman" w:hAnsi="Arial" w:cs="Arial"/>
                <w:sz w:val="20"/>
                <w:lang w:val="en-US"/>
              </w:rPr>
              <w:t> </w:t>
            </w:r>
            <w:r w:rsidR="00B028F1">
              <w:rPr>
                <w:rFonts w:ascii="Arial" w:eastAsia="Times New Roman" w:hAnsi="Arial" w:cs="Arial"/>
                <w:sz w:val="20"/>
                <w:lang w:val="en-US"/>
              </w:rPr>
              <w:t>Revised – the rule is good and simple for all scenarios as is and does not need further complications. Remove the “unless TBD” at the end of the sentence. Apply the changes marked as #2340 in this document.</w:t>
            </w:r>
          </w:p>
        </w:tc>
      </w:tr>
      <w:tr w:rsidR="00873F4B" w:rsidRPr="00A86CD1" w14:paraId="20FECD8E" w14:textId="77777777" w:rsidTr="001A1C5E">
        <w:trPr>
          <w:trHeight w:val="1020"/>
        </w:trPr>
        <w:tc>
          <w:tcPr>
            <w:tcW w:w="1052" w:type="dxa"/>
            <w:tcBorders>
              <w:top w:val="nil"/>
              <w:left w:val="single" w:sz="4" w:space="0" w:color="333300"/>
              <w:bottom w:val="single" w:sz="4" w:space="0" w:color="333300"/>
              <w:right w:val="single" w:sz="4" w:space="0" w:color="333300"/>
            </w:tcBorders>
            <w:shd w:val="clear" w:color="auto" w:fill="auto"/>
            <w:hideMark/>
          </w:tcPr>
          <w:p w14:paraId="38A9AFB1" w14:textId="77777777" w:rsidR="00873F4B" w:rsidRPr="00A86CD1" w:rsidRDefault="00873F4B" w:rsidP="00873F4B">
            <w:pPr>
              <w:jc w:val="left"/>
              <w:rPr>
                <w:rFonts w:ascii="Arial" w:eastAsia="Times New Roman" w:hAnsi="Arial" w:cs="Arial"/>
                <w:sz w:val="20"/>
                <w:lang w:val="en-US"/>
              </w:rPr>
            </w:pPr>
            <w:r w:rsidRPr="00A86CD1">
              <w:rPr>
                <w:rFonts w:ascii="Arial" w:eastAsia="Times New Roman" w:hAnsi="Arial" w:cs="Arial"/>
                <w:sz w:val="20"/>
                <w:lang w:val="en-US"/>
              </w:rPr>
              <w:t>2340</w:t>
            </w:r>
          </w:p>
        </w:tc>
        <w:tc>
          <w:tcPr>
            <w:tcW w:w="1393" w:type="dxa"/>
            <w:tcBorders>
              <w:top w:val="nil"/>
              <w:left w:val="nil"/>
              <w:bottom w:val="single" w:sz="4" w:space="0" w:color="333300"/>
              <w:right w:val="single" w:sz="4" w:space="0" w:color="333300"/>
            </w:tcBorders>
            <w:shd w:val="clear" w:color="auto" w:fill="auto"/>
            <w:hideMark/>
          </w:tcPr>
          <w:p w14:paraId="60C5E14E" w14:textId="77777777" w:rsidR="00873F4B" w:rsidRPr="00A86CD1" w:rsidRDefault="00873F4B" w:rsidP="00873F4B">
            <w:pPr>
              <w:jc w:val="left"/>
              <w:rPr>
                <w:rFonts w:ascii="Arial" w:eastAsia="Times New Roman" w:hAnsi="Arial" w:cs="Arial"/>
                <w:sz w:val="20"/>
                <w:lang w:val="en-US"/>
              </w:rPr>
            </w:pPr>
            <w:r w:rsidRPr="00A86CD1">
              <w:rPr>
                <w:rFonts w:ascii="Arial" w:eastAsia="Times New Roman" w:hAnsi="Arial" w:cs="Arial"/>
                <w:sz w:val="20"/>
                <w:lang w:val="en-US"/>
              </w:rPr>
              <w:t>Minyoung Park</w:t>
            </w:r>
          </w:p>
        </w:tc>
        <w:tc>
          <w:tcPr>
            <w:tcW w:w="1219" w:type="dxa"/>
            <w:tcBorders>
              <w:top w:val="nil"/>
              <w:left w:val="nil"/>
              <w:bottom w:val="single" w:sz="4" w:space="0" w:color="333300"/>
              <w:right w:val="single" w:sz="4" w:space="0" w:color="333300"/>
            </w:tcBorders>
            <w:shd w:val="clear" w:color="auto" w:fill="auto"/>
            <w:hideMark/>
          </w:tcPr>
          <w:p w14:paraId="65B88B0B" w14:textId="77777777" w:rsidR="00873F4B" w:rsidRPr="00A86CD1" w:rsidRDefault="00873F4B" w:rsidP="00873F4B">
            <w:pPr>
              <w:jc w:val="left"/>
              <w:rPr>
                <w:rFonts w:ascii="Arial" w:eastAsia="Times New Roman" w:hAnsi="Arial" w:cs="Arial"/>
                <w:sz w:val="20"/>
                <w:lang w:val="en-US"/>
              </w:rPr>
            </w:pPr>
            <w:r w:rsidRPr="00A86CD1">
              <w:rPr>
                <w:rFonts w:ascii="Arial" w:eastAsia="Times New Roman" w:hAnsi="Arial" w:cs="Arial"/>
                <w:sz w:val="20"/>
                <w:lang w:val="en-US"/>
              </w:rPr>
              <w:t>35.3.6.1.4</w:t>
            </w:r>
          </w:p>
        </w:tc>
        <w:tc>
          <w:tcPr>
            <w:tcW w:w="828" w:type="dxa"/>
            <w:tcBorders>
              <w:top w:val="nil"/>
              <w:left w:val="nil"/>
              <w:bottom w:val="single" w:sz="4" w:space="0" w:color="333300"/>
              <w:right w:val="single" w:sz="4" w:space="0" w:color="333300"/>
            </w:tcBorders>
            <w:shd w:val="clear" w:color="auto" w:fill="auto"/>
            <w:hideMark/>
          </w:tcPr>
          <w:p w14:paraId="0CD56A2F" w14:textId="77777777" w:rsidR="00873F4B" w:rsidRPr="00A86CD1" w:rsidRDefault="00873F4B" w:rsidP="00873F4B">
            <w:pPr>
              <w:jc w:val="left"/>
              <w:rPr>
                <w:rFonts w:ascii="Arial" w:eastAsia="Times New Roman" w:hAnsi="Arial" w:cs="Arial"/>
                <w:sz w:val="20"/>
                <w:lang w:val="en-US"/>
              </w:rPr>
            </w:pPr>
            <w:r w:rsidRPr="00A86CD1">
              <w:rPr>
                <w:rFonts w:ascii="Arial" w:eastAsia="Times New Roman" w:hAnsi="Arial" w:cs="Arial"/>
                <w:sz w:val="20"/>
                <w:lang w:val="en-US"/>
              </w:rPr>
              <w:t>134.18</w:t>
            </w:r>
          </w:p>
        </w:tc>
        <w:tc>
          <w:tcPr>
            <w:tcW w:w="2261" w:type="dxa"/>
            <w:tcBorders>
              <w:top w:val="nil"/>
              <w:left w:val="nil"/>
              <w:bottom w:val="single" w:sz="4" w:space="0" w:color="333300"/>
              <w:right w:val="single" w:sz="4" w:space="0" w:color="333300"/>
            </w:tcBorders>
            <w:shd w:val="clear" w:color="auto" w:fill="auto"/>
            <w:hideMark/>
          </w:tcPr>
          <w:p w14:paraId="43D83F96" w14:textId="77777777" w:rsidR="00873F4B" w:rsidRPr="00A86CD1" w:rsidRDefault="00873F4B" w:rsidP="00873F4B">
            <w:pPr>
              <w:jc w:val="left"/>
              <w:rPr>
                <w:rFonts w:ascii="Arial" w:eastAsia="Times New Roman" w:hAnsi="Arial" w:cs="Arial"/>
                <w:sz w:val="20"/>
                <w:lang w:val="en-US"/>
              </w:rPr>
            </w:pPr>
            <w:r w:rsidRPr="00A86CD1">
              <w:rPr>
                <w:rFonts w:ascii="Arial" w:eastAsia="Times New Roman" w:hAnsi="Arial" w:cs="Arial"/>
                <w:sz w:val="20"/>
                <w:lang w:val="en-US"/>
              </w:rPr>
              <w:t xml:space="preserve">The paragraph seems to complete and does not need </w:t>
            </w:r>
            <w:proofErr w:type="gramStart"/>
            <w:r w:rsidRPr="00A86CD1">
              <w:rPr>
                <w:rFonts w:ascii="Arial" w:eastAsia="Times New Roman" w:hAnsi="Arial" w:cs="Arial"/>
                <w:sz w:val="20"/>
                <w:lang w:val="en-US"/>
              </w:rPr>
              <w:t>', unless</w:t>
            </w:r>
            <w:proofErr w:type="gramEnd"/>
            <w:r w:rsidRPr="00A86CD1">
              <w:rPr>
                <w:rFonts w:ascii="Arial" w:eastAsia="Times New Roman" w:hAnsi="Arial" w:cs="Arial"/>
                <w:sz w:val="20"/>
                <w:lang w:val="en-US"/>
              </w:rPr>
              <w:t xml:space="preserve"> TBD' at the end of the sentence.</w:t>
            </w:r>
          </w:p>
        </w:tc>
        <w:tc>
          <w:tcPr>
            <w:tcW w:w="2171" w:type="dxa"/>
            <w:tcBorders>
              <w:top w:val="nil"/>
              <w:left w:val="nil"/>
              <w:bottom w:val="single" w:sz="4" w:space="0" w:color="333300"/>
              <w:right w:val="single" w:sz="4" w:space="0" w:color="333300"/>
            </w:tcBorders>
            <w:shd w:val="clear" w:color="auto" w:fill="auto"/>
            <w:hideMark/>
          </w:tcPr>
          <w:p w14:paraId="5A0C3E39" w14:textId="77777777" w:rsidR="00873F4B" w:rsidRPr="00A86CD1" w:rsidRDefault="00873F4B" w:rsidP="00873F4B">
            <w:pPr>
              <w:jc w:val="left"/>
              <w:rPr>
                <w:rFonts w:ascii="Arial" w:eastAsia="Times New Roman" w:hAnsi="Arial" w:cs="Arial"/>
                <w:sz w:val="20"/>
                <w:lang w:val="en-US"/>
              </w:rPr>
            </w:pPr>
            <w:r w:rsidRPr="00A86CD1">
              <w:rPr>
                <w:rFonts w:ascii="Arial" w:eastAsia="Times New Roman" w:hAnsi="Arial" w:cs="Arial"/>
                <w:sz w:val="20"/>
                <w:lang w:val="en-US"/>
              </w:rPr>
              <w:t>Delete ', unless TBD'</w:t>
            </w:r>
          </w:p>
        </w:tc>
        <w:tc>
          <w:tcPr>
            <w:tcW w:w="2048" w:type="dxa"/>
            <w:tcBorders>
              <w:top w:val="nil"/>
              <w:left w:val="nil"/>
              <w:bottom w:val="single" w:sz="4" w:space="0" w:color="333300"/>
              <w:right w:val="single" w:sz="4" w:space="0" w:color="333300"/>
            </w:tcBorders>
            <w:shd w:val="clear" w:color="auto" w:fill="auto"/>
            <w:hideMark/>
          </w:tcPr>
          <w:p w14:paraId="22BBFDA8" w14:textId="6E8E3C96" w:rsidR="00873F4B" w:rsidRPr="00A86CD1" w:rsidRDefault="00873F4B" w:rsidP="00873F4B">
            <w:pPr>
              <w:jc w:val="left"/>
              <w:rPr>
                <w:rFonts w:ascii="Arial" w:eastAsia="Times New Roman" w:hAnsi="Arial" w:cs="Arial"/>
                <w:sz w:val="20"/>
                <w:lang w:val="en-US"/>
              </w:rPr>
            </w:pPr>
            <w:r w:rsidRPr="00A86CD1">
              <w:rPr>
                <w:rFonts w:ascii="Arial" w:eastAsia="Times New Roman" w:hAnsi="Arial" w:cs="Arial"/>
                <w:sz w:val="20"/>
                <w:lang w:val="en-US"/>
              </w:rPr>
              <w:t> </w:t>
            </w:r>
            <w:r w:rsidR="00823FA8">
              <w:rPr>
                <w:rFonts w:ascii="Arial" w:eastAsia="Times New Roman" w:hAnsi="Arial" w:cs="Arial"/>
                <w:sz w:val="20"/>
                <w:lang w:val="en-US"/>
              </w:rPr>
              <w:t xml:space="preserve">Revised – </w:t>
            </w:r>
            <w:r w:rsidR="00236B89">
              <w:rPr>
                <w:rFonts w:ascii="Arial" w:eastAsia="Times New Roman" w:hAnsi="Arial" w:cs="Arial"/>
                <w:sz w:val="20"/>
                <w:lang w:val="en-US"/>
              </w:rPr>
              <w:t xml:space="preserve">the rule is good and simple for all scenarios as is and does not need further complications. Remove the “unless TBD” at the end of the sentence. Apply the changes marked as </w:t>
            </w:r>
            <w:r w:rsidR="00B028F1">
              <w:rPr>
                <w:rFonts w:ascii="Arial" w:eastAsia="Times New Roman" w:hAnsi="Arial" w:cs="Arial"/>
                <w:sz w:val="20"/>
                <w:lang w:val="en-US"/>
              </w:rPr>
              <w:t>#</w:t>
            </w:r>
            <w:r w:rsidR="00236B89">
              <w:rPr>
                <w:rFonts w:ascii="Arial" w:eastAsia="Times New Roman" w:hAnsi="Arial" w:cs="Arial"/>
                <w:sz w:val="20"/>
                <w:lang w:val="en-US"/>
              </w:rPr>
              <w:t>2340</w:t>
            </w:r>
            <w:r w:rsidR="00B028F1">
              <w:rPr>
                <w:rFonts w:ascii="Arial" w:eastAsia="Times New Roman" w:hAnsi="Arial" w:cs="Arial"/>
                <w:sz w:val="20"/>
                <w:lang w:val="en-US"/>
              </w:rPr>
              <w:t xml:space="preserve"> in this document.</w:t>
            </w:r>
          </w:p>
        </w:tc>
      </w:tr>
      <w:tr w:rsidR="00873F4B" w:rsidRPr="00A86CD1" w14:paraId="042241F0" w14:textId="77777777" w:rsidTr="001A1C5E">
        <w:trPr>
          <w:trHeight w:val="4335"/>
        </w:trPr>
        <w:tc>
          <w:tcPr>
            <w:tcW w:w="1052" w:type="dxa"/>
            <w:tcBorders>
              <w:top w:val="nil"/>
              <w:left w:val="single" w:sz="4" w:space="0" w:color="333300"/>
              <w:bottom w:val="single" w:sz="4" w:space="0" w:color="333300"/>
              <w:right w:val="single" w:sz="4" w:space="0" w:color="333300"/>
            </w:tcBorders>
            <w:shd w:val="clear" w:color="auto" w:fill="auto"/>
            <w:hideMark/>
          </w:tcPr>
          <w:p w14:paraId="6A208AEA" w14:textId="77777777" w:rsidR="00873F4B" w:rsidRPr="00FA609F" w:rsidRDefault="00873F4B" w:rsidP="00873F4B">
            <w:pPr>
              <w:jc w:val="left"/>
              <w:rPr>
                <w:rFonts w:ascii="Arial" w:eastAsia="Times New Roman" w:hAnsi="Arial" w:cs="Arial"/>
                <w:sz w:val="20"/>
                <w:highlight w:val="yellow"/>
                <w:lang w:val="en-US"/>
              </w:rPr>
            </w:pPr>
            <w:r w:rsidRPr="00FA609F">
              <w:rPr>
                <w:rFonts w:ascii="Arial" w:eastAsia="Times New Roman" w:hAnsi="Arial" w:cs="Arial"/>
                <w:sz w:val="20"/>
                <w:highlight w:val="yellow"/>
                <w:lang w:val="en-US"/>
              </w:rPr>
              <w:t>2381</w:t>
            </w:r>
          </w:p>
        </w:tc>
        <w:tc>
          <w:tcPr>
            <w:tcW w:w="1393" w:type="dxa"/>
            <w:tcBorders>
              <w:top w:val="nil"/>
              <w:left w:val="nil"/>
              <w:bottom w:val="single" w:sz="4" w:space="0" w:color="333300"/>
              <w:right w:val="single" w:sz="4" w:space="0" w:color="333300"/>
            </w:tcBorders>
            <w:shd w:val="clear" w:color="auto" w:fill="auto"/>
            <w:hideMark/>
          </w:tcPr>
          <w:p w14:paraId="7D7E1409" w14:textId="77777777" w:rsidR="00873F4B" w:rsidRPr="00FA609F" w:rsidRDefault="00873F4B" w:rsidP="00873F4B">
            <w:pPr>
              <w:jc w:val="left"/>
              <w:rPr>
                <w:rFonts w:ascii="Arial" w:eastAsia="Times New Roman" w:hAnsi="Arial" w:cs="Arial"/>
                <w:sz w:val="20"/>
                <w:highlight w:val="yellow"/>
                <w:lang w:val="en-US"/>
              </w:rPr>
            </w:pPr>
            <w:r w:rsidRPr="00FA609F">
              <w:rPr>
                <w:rFonts w:ascii="Arial" w:eastAsia="Times New Roman" w:hAnsi="Arial" w:cs="Arial"/>
                <w:sz w:val="20"/>
                <w:highlight w:val="yellow"/>
                <w:lang w:val="en-US"/>
              </w:rPr>
              <w:t>Muhammad Kumail Haider</w:t>
            </w:r>
          </w:p>
        </w:tc>
        <w:tc>
          <w:tcPr>
            <w:tcW w:w="1219" w:type="dxa"/>
            <w:tcBorders>
              <w:top w:val="nil"/>
              <w:left w:val="nil"/>
              <w:bottom w:val="single" w:sz="4" w:space="0" w:color="333300"/>
              <w:right w:val="single" w:sz="4" w:space="0" w:color="333300"/>
            </w:tcBorders>
            <w:shd w:val="clear" w:color="auto" w:fill="auto"/>
            <w:hideMark/>
          </w:tcPr>
          <w:p w14:paraId="432BD70C" w14:textId="77777777" w:rsidR="00873F4B" w:rsidRPr="00FA609F" w:rsidRDefault="00873F4B" w:rsidP="00873F4B">
            <w:pPr>
              <w:jc w:val="left"/>
              <w:rPr>
                <w:rFonts w:ascii="Arial" w:eastAsia="Times New Roman" w:hAnsi="Arial" w:cs="Arial"/>
                <w:sz w:val="20"/>
                <w:highlight w:val="yellow"/>
                <w:lang w:val="en-US"/>
              </w:rPr>
            </w:pPr>
            <w:r w:rsidRPr="00FA609F">
              <w:rPr>
                <w:rFonts w:ascii="Arial" w:eastAsia="Times New Roman" w:hAnsi="Arial" w:cs="Arial"/>
                <w:sz w:val="20"/>
                <w:highlight w:val="yellow"/>
                <w:lang w:val="en-US"/>
              </w:rPr>
              <w:t>35.3.6.1.4</w:t>
            </w:r>
          </w:p>
        </w:tc>
        <w:tc>
          <w:tcPr>
            <w:tcW w:w="828" w:type="dxa"/>
            <w:tcBorders>
              <w:top w:val="nil"/>
              <w:left w:val="nil"/>
              <w:bottom w:val="single" w:sz="4" w:space="0" w:color="333300"/>
              <w:right w:val="single" w:sz="4" w:space="0" w:color="333300"/>
            </w:tcBorders>
            <w:shd w:val="clear" w:color="auto" w:fill="auto"/>
            <w:hideMark/>
          </w:tcPr>
          <w:p w14:paraId="0C989DCD" w14:textId="77777777" w:rsidR="00873F4B" w:rsidRPr="00FA609F" w:rsidRDefault="00873F4B" w:rsidP="00873F4B">
            <w:pPr>
              <w:jc w:val="left"/>
              <w:rPr>
                <w:rFonts w:ascii="Arial" w:eastAsia="Times New Roman" w:hAnsi="Arial" w:cs="Arial"/>
                <w:sz w:val="20"/>
                <w:highlight w:val="yellow"/>
                <w:lang w:val="en-US"/>
              </w:rPr>
            </w:pPr>
            <w:r w:rsidRPr="00FA609F">
              <w:rPr>
                <w:rFonts w:ascii="Arial" w:eastAsia="Times New Roman" w:hAnsi="Arial" w:cs="Arial"/>
                <w:sz w:val="20"/>
                <w:highlight w:val="yellow"/>
                <w:lang w:val="en-US"/>
              </w:rPr>
              <w:t>134.16</w:t>
            </w:r>
          </w:p>
        </w:tc>
        <w:tc>
          <w:tcPr>
            <w:tcW w:w="2261" w:type="dxa"/>
            <w:tcBorders>
              <w:top w:val="nil"/>
              <w:left w:val="nil"/>
              <w:bottom w:val="single" w:sz="4" w:space="0" w:color="333300"/>
              <w:right w:val="single" w:sz="4" w:space="0" w:color="333300"/>
            </w:tcBorders>
            <w:shd w:val="clear" w:color="auto" w:fill="auto"/>
            <w:hideMark/>
          </w:tcPr>
          <w:p w14:paraId="2B0C0AF5" w14:textId="77777777" w:rsidR="00873F4B" w:rsidRPr="00FA609F" w:rsidRDefault="00873F4B" w:rsidP="00873F4B">
            <w:pPr>
              <w:jc w:val="left"/>
              <w:rPr>
                <w:rFonts w:ascii="Arial" w:eastAsia="Times New Roman" w:hAnsi="Arial" w:cs="Arial"/>
                <w:sz w:val="20"/>
                <w:highlight w:val="yellow"/>
                <w:lang w:val="en-US"/>
              </w:rPr>
            </w:pPr>
            <w:r w:rsidRPr="00FA609F">
              <w:rPr>
                <w:rFonts w:ascii="Arial" w:eastAsia="Times New Roman" w:hAnsi="Arial" w:cs="Arial"/>
                <w:sz w:val="20"/>
                <w:highlight w:val="yellow"/>
                <w:lang w:val="en-US"/>
              </w:rPr>
              <w:t xml:space="preserve">Can you please clarify what happens in case the association request/response happens on a link which is later not associated (e.g., STA requests to associate on links 1-3 by sending association request on link 1, and AP chooses to associate only on links 2 and 3). In this case, following the multi-link setup will the two links which are </w:t>
            </w:r>
            <w:proofErr w:type="gramStart"/>
            <w:r w:rsidRPr="00FA609F">
              <w:rPr>
                <w:rFonts w:ascii="Arial" w:eastAsia="Times New Roman" w:hAnsi="Arial" w:cs="Arial"/>
                <w:sz w:val="20"/>
                <w:highlight w:val="yellow"/>
                <w:lang w:val="en-US"/>
              </w:rPr>
              <w:t>actually in</w:t>
            </w:r>
            <w:proofErr w:type="gramEnd"/>
            <w:r w:rsidRPr="00FA609F">
              <w:rPr>
                <w:rFonts w:ascii="Arial" w:eastAsia="Times New Roman" w:hAnsi="Arial" w:cs="Arial"/>
                <w:sz w:val="20"/>
                <w:highlight w:val="yellow"/>
                <w:lang w:val="en-US"/>
              </w:rPr>
              <w:t xml:space="preserve"> associated state be in power save mode by default?</w:t>
            </w:r>
          </w:p>
        </w:tc>
        <w:tc>
          <w:tcPr>
            <w:tcW w:w="2171" w:type="dxa"/>
            <w:tcBorders>
              <w:top w:val="nil"/>
              <w:left w:val="nil"/>
              <w:bottom w:val="single" w:sz="4" w:space="0" w:color="333300"/>
              <w:right w:val="single" w:sz="4" w:space="0" w:color="333300"/>
            </w:tcBorders>
            <w:shd w:val="clear" w:color="auto" w:fill="auto"/>
            <w:hideMark/>
          </w:tcPr>
          <w:p w14:paraId="080D2F1A" w14:textId="77777777" w:rsidR="00873F4B" w:rsidRPr="00A86CD1" w:rsidRDefault="00873F4B" w:rsidP="00873F4B">
            <w:pPr>
              <w:jc w:val="left"/>
              <w:rPr>
                <w:rFonts w:ascii="Arial" w:eastAsia="Times New Roman" w:hAnsi="Arial" w:cs="Arial"/>
                <w:sz w:val="20"/>
                <w:lang w:val="en-US"/>
              </w:rPr>
            </w:pPr>
            <w:r w:rsidRPr="00FA609F">
              <w:rPr>
                <w:rFonts w:ascii="Arial" w:eastAsia="Times New Roman" w:hAnsi="Arial" w:cs="Arial"/>
                <w:sz w:val="20"/>
                <w:highlight w:val="yellow"/>
                <w:lang w:val="en-US"/>
              </w:rPr>
              <w:t>Need clarification</w:t>
            </w:r>
          </w:p>
        </w:tc>
        <w:tc>
          <w:tcPr>
            <w:tcW w:w="2048" w:type="dxa"/>
            <w:tcBorders>
              <w:top w:val="nil"/>
              <w:left w:val="nil"/>
              <w:bottom w:val="single" w:sz="4" w:space="0" w:color="333300"/>
              <w:right w:val="single" w:sz="4" w:space="0" w:color="333300"/>
            </w:tcBorders>
            <w:shd w:val="clear" w:color="auto" w:fill="auto"/>
            <w:hideMark/>
          </w:tcPr>
          <w:p w14:paraId="7CD4A09A" w14:textId="77777777" w:rsidR="00873F4B" w:rsidRPr="00A86CD1" w:rsidRDefault="00873F4B" w:rsidP="00873F4B">
            <w:pPr>
              <w:jc w:val="left"/>
              <w:rPr>
                <w:rFonts w:ascii="Arial" w:eastAsia="Times New Roman" w:hAnsi="Arial" w:cs="Arial"/>
                <w:sz w:val="20"/>
                <w:lang w:val="en-US"/>
              </w:rPr>
            </w:pPr>
            <w:r w:rsidRPr="00A86CD1">
              <w:rPr>
                <w:rFonts w:ascii="Arial" w:eastAsia="Times New Roman" w:hAnsi="Arial" w:cs="Arial"/>
                <w:sz w:val="20"/>
                <w:lang w:val="en-US"/>
              </w:rPr>
              <w:t> </w:t>
            </w:r>
          </w:p>
        </w:tc>
      </w:tr>
      <w:tr w:rsidR="00873F4B" w:rsidRPr="00A86CD1" w14:paraId="30827689" w14:textId="77777777" w:rsidTr="001A1C5E">
        <w:trPr>
          <w:trHeight w:val="4590"/>
        </w:trPr>
        <w:tc>
          <w:tcPr>
            <w:tcW w:w="1052" w:type="dxa"/>
            <w:tcBorders>
              <w:top w:val="nil"/>
              <w:left w:val="single" w:sz="4" w:space="0" w:color="333300"/>
              <w:bottom w:val="single" w:sz="4" w:space="0" w:color="333300"/>
              <w:right w:val="single" w:sz="4" w:space="0" w:color="333300"/>
            </w:tcBorders>
            <w:shd w:val="clear" w:color="auto" w:fill="auto"/>
            <w:hideMark/>
          </w:tcPr>
          <w:p w14:paraId="31484FC2" w14:textId="77777777" w:rsidR="00873F4B" w:rsidRPr="00A86CD1" w:rsidRDefault="00873F4B" w:rsidP="00873F4B">
            <w:pPr>
              <w:jc w:val="left"/>
              <w:rPr>
                <w:rFonts w:ascii="Arial" w:eastAsia="Times New Roman" w:hAnsi="Arial" w:cs="Arial"/>
                <w:sz w:val="20"/>
                <w:lang w:val="en-US"/>
              </w:rPr>
            </w:pPr>
            <w:r w:rsidRPr="00A86CD1">
              <w:rPr>
                <w:rFonts w:ascii="Arial" w:eastAsia="Times New Roman" w:hAnsi="Arial" w:cs="Arial"/>
                <w:sz w:val="20"/>
                <w:lang w:val="en-US"/>
              </w:rPr>
              <w:lastRenderedPageBreak/>
              <w:t>2429</w:t>
            </w:r>
          </w:p>
        </w:tc>
        <w:tc>
          <w:tcPr>
            <w:tcW w:w="1393" w:type="dxa"/>
            <w:tcBorders>
              <w:top w:val="nil"/>
              <w:left w:val="nil"/>
              <w:bottom w:val="single" w:sz="4" w:space="0" w:color="333300"/>
              <w:right w:val="single" w:sz="4" w:space="0" w:color="333300"/>
            </w:tcBorders>
            <w:shd w:val="clear" w:color="auto" w:fill="auto"/>
            <w:hideMark/>
          </w:tcPr>
          <w:p w14:paraId="3E288877" w14:textId="77777777" w:rsidR="00873F4B" w:rsidRPr="00A86CD1" w:rsidRDefault="00873F4B" w:rsidP="00873F4B">
            <w:pPr>
              <w:jc w:val="left"/>
              <w:rPr>
                <w:rFonts w:ascii="Arial" w:eastAsia="Times New Roman" w:hAnsi="Arial" w:cs="Arial"/>
                <w:sz w:val="20"/>
                <w:lang w:val="en-US"/>
              </w:rPr>
            </w:pPr>
            <w:proofErr w:type="spellStart"/>
            <w:r w:rsidRPr="00A86CD1">
              <w:rPr>
                <w:rFonts w:ascii="Arial" w:eastAsia="Times New Roman" w:hAnsi="Arial" w:cs="Arial"/>
                <w:sz w:val="20"/>
                <w:lang w:val="en-US"/>
              </w:rPr>
              <w:t>namyeong</w:t>
            </w:r>
            <w:proofErr w:type="spellEnd"/>
            <w:r w:rsidRPr="00A86CD1">
              <w:rPr>
                <w:rFonts w:ascii="Arial" w:eastAsia="Times New Roman" w:hAnsi="Arial" w:cs="Arial"/>
                <w:sz w:val="20"/>
                <w:lang w:val="en-US"/>
              </w:rPr>
              <w:t xml:space="preserve"> </w:t>
            </w:r>
            <w:proofErr w:type="spellStart"/>
            <w:r w:rsidRPr="00A86CD1">
              <w:rPr>
                <w:rFonts w:ascii="Arial" w:eastAsia="Times New Roman" w:hAnsi="Arial" w:cs="Arial"/>
                <w:sz w:val="20"/>
                <w:lang w:val="en-US"/>
              </w:rPr>
              <w:t>kim</w:t>
            </w:r>
            <w:proofErr w:type="spellEnd"/>
          </w:p>
        </w:tc>
        <w:tc>
          <w:tcPr>
            <w:tcW w:w="1219" w:type="dxa"/>
            <w:tcBorders>
              <w:top w:val="nil"/>
              <w:left w:val="nil"/>
              <w:bottom w:val="single" w:sz="4" w:space="0" w:color="333300"/>
              <w:right w:val="single" w:sz="4" w:space="0" w:color="333300"/>
            </w:tcBorders>
            <w:shd w:val="clear" w:color="auto" w:fill="auto"/>
            <w:hideMark/>
          </w:tcPr>
          <w:p w14:paraId="77471256" w14:textId="77777777" w:rsidR="00873F4B" w:rsidRPr="00A86CD1" w:rsidRDefault="00873F4B" w:rsidP="00873F4B">
            <w:pPr>
              <w:jc w:val="left"/>
              <w:rPr>
                <w:rFonts w:ascii="Arial" w:eastAsia="Times New Roman" w:hAnsi="Arial" w:cs="Arial"/>
                <w:sz w:val="20"/>
                <w:lang w:val="en-US"/>
              </w:rPr>
            </w:pPr>
            <w:r w:rsidRPr="00A86CD1">
              <w:rPr>
                <w:rFonts w:ascii="Arial" w:eastAsia="Times New Roman" w:hAnsi="Arial" w:cs="Arial"/>
                <w:sz w:val="20"/>
                <w:lang w:val="en-US"/>
              </w:rPr>
              <w:t>35.3.6.1.4</w:t>
            </w:r>
          </w:p>
        </w:tc>
        <w:tc>
          <w:tcPr>
            <w:tcW w:w="828" w:type="dxa"/>
            <w:tcBorders>
              <w:top w:val="nil"/>
              <w:left w:val="nil"/>
              <w:bottom w:val="single" w:sz="4" w:space="0" w:color="333300"/>
              <w:right w:val="single" w:sz="4" w:space="0" w:color="333300"/>
            </w:tcBorders>
            <w:shd w:val="clear" w:color="auto" w:fill="auto"/>
            <w:hideMark/>
          </w:tcPr>
          <w:p w14:paraId="6C5D9079" w14:textId="77777777" w:rsidR="00873F4B" w:rsidRPr="00A86CD1" w:rsidRDefault="00873F4B" w:rsidP="00873F4B">
            <w:pPr>
              <w:jc w:val="left"/>
              <w:rPr>
                <w:rFonts w:ascii="Arial" w:eastAsia="Times New Roman" w:hAnsi="Arial" w:cs="Arial"/>
                <w:sz w:val="20"/>
                <w:lang w:val="en-US"/>
              </w:rPr>
            </w:pPr>
            <w:r w:rsidRPr="00A86CD1">
              <w:rPr>
                <w:rFonts w:ascii="Arial" w:eastAsia="Times New Roman" w:hAnsi="Arial" w:cs="Arial"/>
                <w:sz w:val="20"/>
                <w:lang w:val="en-US"/>
              </w:rPr>
              <w:t>134.18</w:t>
            </w:r>
          </w:p>
        </w:tc>
        <w:tc>
          <w:tcPr>
            <w:tcW w:w="2261" w:type="dxa"/>
            <w:tcBorders>
              <w:top w:val="nil"/>
              <w:left w:val="nil"/>
              <w:bottom w:val="single" w:sz="4" w:space="0" w:color="333300"/>
              <w:right w:val="single" w:sz="4" w:space="0" w:color="333300"/>
            </w:tcBorders>
            <w:shd w:val="clear" w:color="auto" w:fill="auto"/>
            <w:hideMark/>
          </w:tcPr>
          <w:p w14:paraId="23670EFF" w14:textId="77777777" w:rsidR="00873F4B" w:rsidRPr="00A86CD1" w:rsidRDefault="00873F4B" w:rsidP="00873F4B">
            <w:pPr>
              <w:jc w:val="left"/>
              <w:rPr>
                <w:rFonts w:ascii="Arial" w:eastAsia="Times New Roman" w:hAnsi="Arial" w:cs="Arial"/>
                <w:sz w:val="20"/>
                <w:lang w:val="en-US"/>
              </w:rPr>
            </w:pPr>
            <w:r w:rsidRPr="00A86CD1">
              <w:rPr>
                <w:rFonts w:ascii="Arial" w:eastAsia="Times New Roman" w:hAnsi="Arial" w:cs="Arial"/>
                <w:sz w:val="20"/>
                <w:lang w:val="en-US"/>
              </w:rPr>
              <w:t>When a link is enabled for a STA that is part of a non-AP MLD through signaling (multi-link setup or TID to link mapping update) send on another link, the initial power management mode of the STA, immediately after the exchange, is power save mode, and its power state is doze.</w:t>
            </w:r>
            <w:r w:rsidRPr="00A86CD1">
              <w:rPr>
                <w:rFonts w:ascii="Arial" w:eastAsia="Times New Roman" w:hAnsi="Arial" w:cs="Arial"/>
                <w:sz w:val="20"/>
                <w:lang w:val="en-US"/>
              </w:rPr>
              <w:br/>
              <w:t xml:space="preserve">If the STA obtains power saving </w:t>
            </w:r>
            <w:proofErr w:type="spellStart"/>
            <w:r w:rsidRPr="00A86CD1">
              <w:rPr>
                <w:rFonts w:ascii="Arial" w:eastAsia="Times New Roman" w:hAnsi="Arial" w:cs="Arial"/>
                <w:sz w:val="20"/>
                <w:lang w:val="en-US"/>
              </w:rPr>
              <w:t>inforamtion</w:t>
            </w:r>
            <w:proofErr w:type="spellEnd"/>
            <w:r w:rsidRPr="00A86CD1">
              <w:rPr>
                <w:rFonts w:ascii="Arial" w:eastAsia="Times New Roman" w:hAnsi="Arial" w:cs="Arial"/>
                <w:sz w:val="20"/>
                <w:lang w:val="en-US"/>
              </w:rPr>
              <w:t xml:space="preserve"> of the another link (e.g. TSF info, TWT info) during TID to link mapping update, the STA can remain doze state until the required awake time.</w:t>
            </w:r>
          </w:p>
        </w:tc>
        <w:tc>
          <w:tcPr>
            <w:tcW w:w="2171" w:type="dxa"/>
            <w:tcBorders>
              <w:top w:val="nil"/>
              <w:left w:val="nil"/>
              <w:bottom w:val="single" w:sz="4" w:space="0" w:color="333300"/>
              <w:right w:val="single" w:sz="4" w:space="0" w:color="333300"/>
            </w:tcBorders>
            <w:shd w:val="clear" w:color="auto" w:fill="auto"/>
            <w:hideMark/>
          </w:tcPr>
          <w:p w14:paraId="43B70030" w14:textId="77777777" w:rsidR="00873F4B" w:rsidRPr="00A86CD1" w:rsidRDefault="00873F4B" w:rsidP="00873F4B">
            <w:pPr>
              <w:jc w:val="left"/>
              <w:rPr>
                <w:rFonts w:ascii="Arial" w:eastAsia="Times New Roman" w:hAnsi="Arial" w:cs="Arial"/>
                <w:sz w:val="20"/>
                <w:lang w:val="en-US"/>
              </w:rPr>
            </w:pPr>
            <w:r w:rsidRPr="00A86CD1">
              <w:rPr>
                <w:rFonts w:ascii="Arial" w:eastAsia="Times New Roman" w:hAnsi="Arial" w:cs="Arial"/>
                <w:sz w:val="20"/>
                <w:lang w:val="en-US"/>
              </w:rPr>
              <w:t>Please define and clarify which information could be provided during the exchange for TID-to-link mapping update. Also, if the STA is operating in power save mode, power saving info could be also provided during TID-to-link mapping update procedure.</w:t>
            </w:r>
          </w:p>
        </w:tc>
        <w:tc>
          <w:tcPr>
            <w:tcW w:w="2048" w:type="dxa"/>
            <w:tcBorders>
              <w:top w:val="nil"/>
              <w:left w:val="nil"/>
              <w:bottom w:val="single" w:sz="4" w:space="0" w:color="333300"/>
              <w:right w:val="single" w:sz="4" w:space="0" w:color="333300"/>
            </w:tcBorders>
            <w:shd w:val="clear" w:color="auto" w:fill="auto"/>
            <w:hideMark/>
          </w:tcPr>
          <w:p w14:paraId="5E8F0A13" w14:textId="41319DD3" w:rsidR="00873F4B" w:rsidRPr="00A86CD1" w:rsidRDefault="00873F4B" w:rsidP="00873F4B">
            <w:pPr>
              <w:jc w:val="left"/>
              <w:rPr>
                <w:rFonts w:ascii="Arial" w:eastAsia="Times New Roman" w:hAnsi="Arial" w:cs="Arial"/>
                <w:sz w:val="20"/>
                <w:lang w:val="en-US"/>
              </w:rPr>
            </w:pPr>
            <w:r w:rsidRPr="00A86CD1">
              <w:rPr>
                <w:rFonts w:ascii="Arial" w:eastAsia="Times New Roman" w:hAnsi="Arial" w:cs="Arial"/>
                <w:sz w:val="20"/>
                <w:lang w:val="en-US"/>
              </w:rPr>
              <w:t> </w:t>
            </w:r>
            <w:r w:rsidR="00162B1A">
              <w:rPr>
                <w:rFonts w:ascii="Arial" w:eastAsia="Times New Roman" w:hAnsi="Arial" w:cs="Arial"/>
                <w:sz w:val="20"/>
                <w:lang w:val="en-US"/>
              </w:rPr>
              <w:t>Revised – the rule is good and simple for all scenarios as is and does not need further complications. Remove the “unless TBD” at the end of the sentence. Apply the changes marked as #2340 in this document.</w:t>
            </w:r>
          </w:p>
        </w:tc>
      </w:tr>
      <w:tr w:rsidR="00531CDE" w:rsidRPr="00A86CD1" w14:paraId="7225CE52" w14:textId="77777777" w:rsidTr="001A1C5E">
        <w:trPr>
          <w:trHeight w:val="1020"/>
        </w:trPr>
        <w:tc>
          <w:tcPr>
            <w:tcW w:w="1052" w:type="dxa"/>
            <w:tcBorders>
              <w:top w:val="nil"/>
              <w:left w:val="single" w:sz="4" w:space="0" w:color="333300"/>
              <w:bottom w:val="single" w:sz="4" w:space="0" w:color="333300"/>
              <w:right w:val="single" w:sz="4" w:space="0" w:color="333300"/>
            </w:tcBorders>
            <w:shd w:val="clear" w:color="auto" w:fill="auto"/>
            <w:hideMark/>
          </w:tcPr>
          <w:p w14:paraId="180A345F" w14:textId="77777777" w:rsidR="00531CDE" w:rsidRPr="00A86CD1" w:rsidRDefault="00531CDE" w:rsidP="00531CDE">
            <w:pPr>
              <w:jc w:val="left"/>
              <w:rPr>
                <w:rFonts w:ascii="Arial" w:eastAsia="Times New Roman" w:hAnsi="Arial" w:cs="Arial"/>
                <w:sz w:val="20"/>
                <w:lang w:val="en-US"/>
              </w:rPr>
            </w:pPr>
            <w:r w:rsidRPr="00A86CD1">
              <w:rPr>
                <w:rFonts w:ascii="Arial" w:eastAsia="Times New Roman" w:hAnsi="Arial" w:cs="Arial"/>
                <w:sz w:val="20"/>
                <w:lang w:val="en-US"/>
              </w:rPr>
              <w:t>2851</w:t>
            </w:r>
          </w:p>
        </w:tc>
        <w:tc>
          <w:tcPr>
            <w:tcW w:w="1393" w:type="dxa"/>
            <w:tcBorders>
              <w:top w:val="nil"/>
              <w:left w:val="nil"/>
              <w:bottom w:val="single" w:sz="4" w:space="0" w:color="333300"/>
              <w:right w:val="single" w:sz="4" w:space="0" w:color="333300"/>
            </w:tcBorders>
            <w:shd w:val="clear" w:color="auto" w:fill="auto"/>
            <w:hideMark/>
          </w:tcPr>
          <w:p w14:paraId="5A87E8BE" w14:textId="77777777" w:rsidR="00531CDE" w:rsidRPr="00A86CD1" w:rsidRDefault="00531CDE" w:rsidP="00531CDE">
            <w:pPr>
              <w:jc w:val="left"/>
              <w:rPr>
                <w:rFonts w:ascii="Arial" w:eastAsia="Times New Roman" w:hAnsi="Arial" w:cs="Arial"/>
                <w:sz w:val="20"/>
                <w:lang w:val="en-US"/>
              </w:rPr>
            </w:pPr>
            <w:r w:rsidRPr="00A86CD1">
              <w:rPr>
                <w:rFonts w:ascii="Arial" w:eastAsia="Times New Roman" w:hAnsi="Arial" w:cs="Arial"/>
                <w:sz w:val="20"/>
                <w:lang w:val="en-US"/>
              </w:rPr>
              <w:t>stephane baron</w:t>
            </w:r>
          </w:p>
        </w:tc>
        <w:tc>
          <w:tcPr>
            <w:tcW w:w="1219" w:type="dxa"/>
            <w:tcBorders>
              <w:top w:val="nil"/>
              <w:left w:val="nil"/>
              <w:bottom w:val="single" w:sz="4" w:space="0" w:color="333300"/>
              <w:right w:val="single" w:sz="4" w:space="0" w:color="333300"/>
            </w:tcBorders>
            <w:shd w:val="clear" w:color="auto" w:fill="auto"/>
            <w:hideMark/>
          </w:tcPr>
          <w:p w14:paraId="5F8BCFB5" w14:textId="77777777" w:rsidR="00531CDE" w:rsidRPr="00A86CD1" w:rsidRDefault="00531CDE" w:rsidP="00531CDE">
            <w:pPr>
              <w:jc w:val="left"/>
              <w:rPr>
                <w:rFonts w:ascii="Arial" w:eastAsia="Times New Roman" w:hAnsi="Arial" w:cs="Arial"/>
                <w:sz w:val="20"/>
                <w:lang w:val="en-US"/>
              </w:rPr>
            </w:pPr>
            <w:r w:rsidRPr="00A86CD1">
              <w:rPr>
                <w:rFonts w:ascii="Arial" w:eastAsia="Times New Roman" w:hAnsi="Arial" w:cs="Arial"/>
                <w:sz w:val="20"/>
                <w:lang w:val="en-US"/>
              </w:rPr>
              <w:t>35.3.6.1.4</w:t>
            </w:r>
          </w:p>
        </w:tc>
        <w:tc>
          <w:tcPr>
            <w:tcW w:w="828" w:type="dxa"/>
            <w:tcBorders>
              <w:top w:val="nil"/>
              <w:left w:val="nil"/>
              <w:bottom w:val="single" w:sz="4" w:space="0" w:color="333300"/>
              <w:right w:val="single" w:sz="4" w:space="0" w:color="333300"/>
            </w:tcBorders>
            <w:shd w:val="clear" w:color="auto" w:fill="auto"/>
            <w:hideMark/>
          </w:tcPr>
          <w:p w14:paraId="2ACE348A" w14:textId="77777777" w:rsidR="00531CDE" w:rsidRPr="00A86CD1" w:rsidRDefault="00531CDE" w:rsidP="00531CDE">
            <w:pPr>
              <w:jc w:val="left"/>
              <w:rPr>
                <w:rFonts w:ascii="Arial" w:eastAsia="Times New Roman" w:hAnsi="Arial" w:cs="Arial"/>
                <w:sz w:val="20"/>
                <w:lang w:val="en-US"/>
              </w:rPr>
            </w:pPr>
            <w:r w:rsidRPr="00A86CD1">
              <w:rPr>
                <w:rFonts w:ascii="Arial" w:eastAsia="Times New Roman" w:hAnsi="Arial" w:cs="Arial"/>
                <w:sz w:val="20"/>
                <w:lang w:val="en-US"/>
              </w:rPr>
              <w:t>134.17</w:t>
            </w:r>
          </w:p>
        </w:tc>
        <w:tc>
          <w:tcPr>
            <w:tcW w:w="2261" w:type="dxa"/>
            <w:tcBorders>
              <w:top w:val="nil"/>
              <w:left w:val="nil"/>
              <w:bottom w:val="single" w:sz="4" w:space="0" w:color="333300"/>
              <w:right w:val="single" w:sz="4" w:space="0" w:color="333300"/>
            </w:tcBorders>
            <w:shd w:val="clear" w:color="auto" w:fill="auto"/>
            <w:hideMark/>
          </w:tcPr>
          <w:p w14:paraId="01F8896A" w14:textId="77777777" w:rsidR="00531CDE" w:rsidRPr="00A86CD1" w:rsidRDefault="00531CDE" w:rsidP="00531CDE">
            <w:pPr>
              <w:jc w:val="left"/>
              <w:rPr>
                <w:rFonts w:ascii="Arial" w:eastAsia="Times New Roman" w:hAnsi="Arial" w:cs="Arial"/>
                <w:sz w:val="20"/>
                <w:lang w:val="en-US"/>
              </w:rPr>
            </w:pPr>
            <w:r w:rsidRPr="00A86CD1">
              <w:rPr>
                <w:rFonts w:ascii="Arial" w:eastAsia="Times New Roman" w:hAnsi="Arial" w:cs="Arial"/>
                <w:sz w:val="20"/>
                <w:lang w:val="en-US"/>
              </w:rPr>
              <w:t xml:space="preserve">grammar </w:t>
            </w:r>
            <w:proofErr w:type="gramStart"/>
            <w:r w:rsidRPr="00A86CD1">
              <w:rPr>
                <w:rFonts w:ascii="Arial" w:eastAsia="Times New Roman" w:hAnsi="Arial" w:cs="Arial"/>
                <w:sz w:val="20"/>
                <w:lang w:val="en-US"/>
              </w:rPr>
              <w:t>issue ?</w:t>
            </w:r>
            <w:proofErr w:type="gramEnd"/>
          </w:p>
        </w:tc>
        <w:tc>
          <w:tcPr>
            <w:tcW w:w="2171" w:type="dxa"/>
            <w:tcBorders>
              <w:top w:val="nil"/>
              <w:left w:val="nil"/>
              <w:bottom w:val="single" w:sz="4" w:space="0" w:color="333300"/>
              <w:right w:val="single" w:sz="4" w:space="0" w:color="333300"/>
            </w:tcBorders>
            <w:shd w:val="clear" w:color="auto" w:fill="auto"/>
            <w:hideMark/>
          </w:tcPr>
          <w:p w14:paraId="36BC4E3F" w14:textId="77777777" w:rsidR="00531CDE" w:rsidRPr="00A86CD1" w:rsidRDefault="00531CDE" w:rsidP="00531CDE">
            <w:pPr>
              <w:jc w:val="left"/>
              <w:rPr>
                <w:rFonts w:ascii="Arial" w:eastAsia="Times New Roman" w:hAnsi="Arial" w:cs="Arial"/>
                <w:sz w:val="20"/>
                <w:lang w:val="en-US"/>
              </w:rPr>
            </w:pPr>
            <w:r w:rsidRPr="00A86CD1">
              <w:rPr>
                <w:rFonts w:ascii="Arial" w:eastAsia="Times New Roman" w:hAnsi="Arial" w:cs="Arial"/>
                <w:sz w:val="20"/>
                <w:lang w:val="en-US"/>
              </w:rPr>
              <w:t>replace "send" by "sent" in the sentence</w:t>
            </w:r>
          </w:p>
        </w:tc>
        <w:tc>
          <w:tcPr>
            <w:tcW w:w="2048" w:type="dxa"/>
            <w:tcBorders>
              <w:top w:val="nil"/>
              <w:left w:val="nil"/>
              <w:bottom w:val="single" w:sz="4" w:space="0" w:color="333300"/>
              <w:right w:val="single" w:sz="4" w:space="0" w:color="333300"/>
            </w:tcBorders>
            <w:shd w:val="clear" w:color="auto" w:fill="auto"/>
            <w:hideMark/>
          </w:tcPr>
          <w:p w14:paraId="71129D34" w14:textId="68734AEC" w:rsidR="00531CDE" w:rsidRPr="00A86CD1" w:rsidRDefault="00531CDE" w:rsidP="00531CDE">
            <w:pPr>
              <w:jc w:val="left"/>
              <w:rPr>
                <w:rFonts w:ascii="Arial" w:eastAsia="Times New Roman" w:hAnsi="Arial" w:cs="Arial"/>
                <w:sz w:val="20"/>
                <w:lang w:val="en-US"/>
              </w:rPr>
            </w:pPr>
            <w:r w:rsidRPr="00A86CD1">
              <w:rPr>
                <w:rFonts w:ascii="Arial" w:eastAsia="Times New Roman" w:hAnsi="Arial" w:cs="Arial"/>
                <w:sz w:val="20"/>
                <w:lang w:val="en-US"/>
              </w:rPr>
              <w:t> </w:t>
            </w:r>
            <w:r>
              <w:rPr>
                <w:rFonts w:ascii="Arial" w:eastAsia="Times New Roman" w:hAnsi="Arial" w:cs="Arial"/>
                <w:sz w:val="20"/>
                <w:lang w:val="en-US"/>
              </w:rPr>
              <w:t>Revised – agree with the commenter. Apply the changes marked as #2851 in this document.</w:t>
            </w:r>
          </w:p>
        </w:tc>
      </w:tr>
      <w:tr w:rsidR="00A563B9" w:rsidRPr="00A86CD1" w14:paraId="6575DF11" w14:textId="77777777" w:rsidTr="001A1C5E">
        <w:trPr>
          <w:trHeight w:val="1275"/>
        </w:trPr>
        <w:tc>
          <w:tcPr>
            <w:tcW w:w="1052" w:type="dxa"/>
            <w:tcBorders>
              <w:top w:val="nil"/>
              <w:left w:val="single" w:sz="4" w:space="0" w:color="333300"/>
              <w:bottom w:val="single" w:sz="4" w:space="0" w:color="333300"/>
              <w:right w:val="single" w:sz="4" w:space="0" w:color="333300"/>
            </w:tcBorders>
            <w:shd w:val="clear" w:color="auto" w:fill="auto"/>
            <w:hideMark/>
          </w:tcPr>
          <w:p w14:paraId="2F691880" w14:textId="77777777" w:rsidR="00A563B9" w:rsidRPr="00A86CD1" w:rsidRDefault="00A563B9" w:rsidP="00A563B9">
            <w:pPr>
              <w:jc w:val="left"/>
              <w:rPr>
                <w:rFonts w:ascii="Arial" w:eastAsia="Times New Roman" w:hAnsi="Arial" w:cs="Arial"/>
                <w:sz w:val="20"/>
                <w:lang w:val="en-US"/>
              </w:rPr>
            </w:pPr>
            <w:r w:rsidRPr="00A86CD1">
              <w:rPr>
                <w:rFonts w:ascii="Arial" w:eastAsia="Times New Roman" w:hAnsi="Arial" w:cs="Arial"/>
                <w:sz w:val="20"/>
                <w:lang w:val="en-US"/>
              </w:rPr>
              <w:t>3028</w:t>
            </w:r>
          </w:p>
        </w:tc>
        <w:tc>
          <w:tcPr>
            <w:tcW w:w="1393" w:type="dxa"/>
            <w:tcBorders>
              <w:top w:val="nil"/>
              <w:left w:val="nil"/>
              <w:bottom w:val="single" w:sz="4" w:space="0" w:color="333300"/>
              <w:right w:val="single" w:sz="4" w:space="0" w:color="333300"/>
            </w:tcBorders>
            <w:shd w:val="clear" w:color="auto" w:fill="auto"/>
            <w:hideMark/>
          </w:tcPr>
          <w:p w14:paraId="6DDDB1F3" w14:textId="77777777" w:rsidR="00A563B9" w:rsidRPr="00A86CD1" w:rsidRDefault="00A563B9" w:rsidP="00A563B9">
            <w:pPr>
              <w:jc w:val="left"/>
              <w:rPr>
                <w:rFonts w:ascii="Arial" w:eastAsia="Times New Roman" w:hAnsi="Arial" w:cs="Arial"/>
                <w:sz w:val="20"/>
                <w:lang w:val="en-US"/>
              </w:rPr>
            </w:pPr>
            <w:proofErr w:type="spellStart"/>
            <w:r w:rsidRPr="00A86CD1">
              <w:rPr>
                <w:rFonts w:ascii="Arial" w:eastAsia="Times New Roman" w:hAnsi="Arial" w:cs="Arial"/>
                <w:sz w:val="20"/>
                <w:lang w:val="en-US"/>
              </w:rPr>
              <w:t>Xiaofei</w:t>
            </w:r>
            <w:proofErr w:type="spellEnd"/>
            <w:r w:rsidRPr="00A86CD1">
              <w:rPr>
                <w:rFonts w:ascii="Arial" w:eastAsia="Times New Roman" w:hAnsi="Arial" w:cs="Arial"/>
                <w:sz w:val="20"/>
                <w:lang w:val="en-US"/>
              </w:rPr>
              <w:t xml:space="preserve"> Wang</w:t>
            </w:r>
          </w:p>
        </w:tc>
        <w:tc>
          <w:tcPr>
            <w:tcW w:w="1219" w:type="dxa"/>
            <w:tcBorders>
              <w:top w:val="nil"/>
              <w:left w:val="nil"/>
              <w:bottom w:val="single" w:sz="4" w:space="0" w:color="333300"/>
              <w:right w:val="single" w:sz="4" w:space="0" w:color="333300"/>
            </w:tcBorders>
            <w:shd w:val="clear" w:color="auto" w:fill="auto"/>
            <w:hideMark/>
          </w:tcPr>
          <w:p w14:paraId="5C448E2F" w14:textId="77777777" w:rsidR="00A563B9" w:rsidRPr="00A86CD1" w:rsidRDefault="00A563B9" w:rsidP="00A563B9">
            <w:pPr>
              <w:jc w:val="left"/>
              <w:rPr>
                <w:rFonts w:ascii="Arial" w:eastAsia="Times New Roman" w:hAnsi="Arial" w:cs="Arial"/>
                <w:sz w:val="20"/>
                <w:lang w:val="en-US"/>
              </w:rPr>
            </w:pPr>
            <w:r w:rsidRPr="00A86CD1">
              <w:rPr>
                <w:rFonts w:ascii="Arial" w:eastAsia="Times New Roman" w:hAnsi="Arial" w:cs="Arial"/>
                <w:sz w:val="20"/>
                <w:lang w:val="en-US"/>
              </w:rPr>
              <w:t>35.3.6.1.4</w:t>
            </w:r>
          </w:p>
        </w:tc>
        <w:tc>
          <w:tcPr>
            <w:tcW w:w="828" w:type="dxa"/>
            <w:tcBorders>
              <w:top w:val="nil"/>
              <w:left w:val="nil"/>
              <w:bottom w:val="single" w:sz="4" w:space="0" w:color="333300"/>
              <w:right w:val="single" w:sz="4" w:space="0" w:color="333300"/>
            </w:tcBorders>
            <w:shd w:val="clear" w:color="auto" w:fill="auto"/>
            <w:hideMark/>
          </w:tcPr>
          <w:p w14:paraId="00EC8D2D" w14:textId="77777777" w:rsidR="00A563B9" w:rsidRPr="00A86CD1" w:rsidRDefault="00A563B9" w:rsidP="00A563B9">
            <w:pPr>
              <w:jc w:val="left"/>
              <w:rPr>
                <w:rFonts w:ascii="Arial" w:eastAsia="Times New Roman" w:hAnsi="Arial" w:cs="Arial"/>
                <w:sz w:val="20"/>
                <w:lang w:val="en-US"/>
              </w:rPr>
            </w:pPr>
            <w:r w:rsidRPr="00A86CD1">
              <w:rPr>
                <w:rFonts w:ascii="Arial" w:eastAsia="Times New Roman" w:hAnsi="Arial" w:cs="Arial"/>
                <w:sz w:val="20"/>
                <w:lang w:val="en-US"/>
              </w:rPr>
              <w:t>134.11</w:t>
            </w:r>
          </w:p>
        </w:tc>
        <w:tc>
          <w:tcPr>
            <w:tcW w:w="2261" w:type="dxa"/>
            <w:tcBorders>
              <w:top w:val="nil"/>
              <w:left w:val="nil"/>
              <w:bottom w:val="single" w:sz="4" w:space="0" w:color="333300"/>
              <w:right w:val="single" w:sz="4" w:space="0" w:color="333300"/>
            </w:tcBorders>
            <w:shd w:val="clear" w:color="auto" w:fill="auto"/>
            <w:hideMark/>
          </w:tcPr>
          <w:p w14:paraId="78C2AC80" w14:textId="77777777" w:rsidR="00A563B9" w:rsidRPr="00A86CD1" w:rsidRDefault="00A563B9" w:rsidP="00A563B9">
            <w:pPr>
              <w:jc w:val="left"/>
              <w:rPr>
                <w:rFonts w:ascii="Arial" w:eastAsia="Times New Roman" w:hAnsi="Arial" w:cs="Arial"/>
                <w:sz w:val="20"/>
                <w:lang w:val="en-US"/>
              </w:rPr>
            </w:pPr>
            <w:r w:rsidRPr="00A86CD1">
              <w:rPr>
                <w:rFonts w:ascii="Arial" w:eastAsia="Times New Roman" w:hAnsi="Arial" w:cs="Arial"/>
                <w:sz w:val="20"/>
                <w:lang w:val="en-US"/>
              </w:rPr>
              <w:t>Not sure what is "sent" on that link, maybe clarify "multi-link setup" as "multi-link setup frame exchanges"?</w:t>
            </w:r>
          </w:p>
        </w:tc>
        <w:tc>
          <w:tcPr>
            <w:tcW w:w="2171" w:type="dxa"/>
            <w:tcBorders>
              <w:top w:val="nil"/>
              <w:left w:val="nil"/>
              <w:bottom w:val="single" w:sz="4" w:space="0" w:color="333300"/>
              <w:right w:val="single" w:sz="4" w:space="0" w:color="333300"/>
            </w:tcBorders>
            <w:shd w:val="clear" w:color="auto" w:fill="auto"/>
            <w:hideMark/>
          </w:tcPr>
          <w:p w14:paraId="5F60A5E8" w14:textId="77777777" w:rsidR="00A563B9" w:rsidRPr="00A86CD1" w:rsidRDefault="00A563B9" w:rsidP="00A563B9">
            <w:pPr>
              <w:jc w:val="left"/>
              <w:rPr>
                <w:rFonts w:ascii="Arial" w:eastAsia="Times New Roman" w:hAnsi="Arial" w:cs="Arial"/>
                <w:sz w:val="20"/>
                <w:lang w:val="en-US"/>
              </w:rPr>
            </w:pPr>
            <w:r w:rsidRPr="00A86CD1">
              <w:rPr>
                <w:rFonts w:ascii="Arial" w:eastAsia="Times New Roman" w:hAnsi="Arial" w:cs="Arial"/>
                <w:sz w:val="20"/>
                <w:lang w:val="en-US"/>
              </w:rPr>
              <w:t>as in comment</w:t>
            </w:r>
          </w:p>
        </w:tc>
        <w:tc>
          <w:tcPr>
            <w:tcW w:w="2048" w:type="dxa"/>
            <w:tcBorders>
              <w:top w:val="nil"/>
              <w:left w:val="nil"/>
              <w:bottom w:val="single" w:sz="4" w:space="0" w:color="333300"/>
              <w:right w:val="single" w:sz="4" w:space="0" w:color="333300"/>
            </w:tcBorders>
            <w:shd w:val="clear" w:color="auto" w:fill="auto"/>
            <w:hideMark/>
          </w:tcPr>
          <w:p w14:paraId="19C9956B" w14:textId="2A0E1D9F" w:rsidR="00A563B9" w:rsidRPr="00A86CD1" w:rsidRDefault="00A563B9" w:rsidP="00A563B9">
            <w:pPr>
              <w:jc w:val="left"/>
              <w:rPr>
                <w:rFonts w:ascii="Arial" w:eastAsia="Times New Roman" w:hAnsi="Arial" w:cs="Arial"/>
                <w:sz w:val="20"/>
                <w:lang w:val="en-US"/>
              </w:rPr>
            </w:pPr>
            <w:r w:rsidRPr="00A86CD1">
              <w:rPr>
                <w:rFonts w:ascii="Arial" w:eastAsia="Times New Roman" w:hAnsi="Arial" w:cs="Arial"/>
                <w:sz w:val="20"/>
                <w:lang w:val="en-US"/>
              </w:rPr>
              <w:t> </w:t>
            </w:r>
            <w:r>
              <w:rPr>
                <w:rFonts w:ascii="Arial" w:eastAsia="Times New Roman" w:hAnsi="Arial" w:cs="Arial"/>
                <w:sz w:val="20"/>
                <w:lang w:val="en-US"/>
              </w:rPr>
              <w:t>Revised – agree with the commenter. Apply the changes marked as #3028 in this document.</w:t>
            </w:r>
          </w:p>
        </w:tc>
      </w:tr>
      <w:tr w:rsidR="00A563B9" w:rsidRPr="00A86CD1" w14:paraId="3AA82F42" w14:textId="77777777" w:rsidTr="001A1C5E">
        <w:trPr>
          <w:trHeight w:val="1785"/>
        </w:trPr>
        <w:tc>
          <w:tcPr>
            <w:tcW w:w="1052" w:type="dxa"/>
            <w:tcBorders>
              <w:top w:val="nil"/>
              <w:left w:val="single" w:sz="4" w:space="0" w:color="333300"/>
              <w:bottom w:val="single" w:sz="4" w:space="0" w:color="333300"/>
              <w:right w:val="single" w:sz="4" w:space="0" w:color="333300"/>
            </w:tcBorders>
            <w:shd w:val="clear" w:color="auto" w:fill="auto"/>
            <w:hideMark/>
          </w:tcPr>
          <w:p w14:paraId="75FB8E07" w14:textId="77777777" w:rsidR="00A563B9" w:rsidRPr="00A86CD1" w:rsidRDefault="00A563B9" w:rsidP="00A563B9">
            <w:pPr>
              <w:jc w:val="left"/>
              <w:rPr>
                <w:rFonts w:ascii="Arial" w:eastAsia="Times New Roman" w:hAnsi="Arial" w:cs="Arial"/>
                <w:sz w:val="20"/>
                <w:lang w:val="en-US"/>
              </w:rPr>
            </w:pPr>
            <w:r w:rsidRPr="00A86CD1">
              <w:rPr>
                <w:rFonts w:ascii="Arial" w:eastAsia="Times New Roman" w:hAnsi="Arial" w:cs="Arial"/>
                <w:sz w:val="20"/>
                <w:lang w:val="en-US"/>
              </w:rPr>
              <w:t>3378</w:t>
            </w:r>
          </w:p>
        </w:tc>
        <w:tc>
          <w:tcPr>
            <w:tcW w:w="1393" w:type="dxa"/>
            <w:tcBorders>
              <w:top w:val="nil"/>
              <w:left w:val="nil"/>
              <w:bottom w:val="single" w:sz="4" w:space="0" w:color="333300"/>
              <w:right w:val="single" w:sz="4" w:space="0" w:color="333300"/>
            </w:tcBorders>
            <w:shd w:val="clear" w:color="auto" w:fill="auto"/>
            <w:hideMark/>
          </w:tcPr>
          <w:p w14:paraId="4E84903D" w14:textId="77777777" w:rsidR="00A563B9" w:rsidRPr="00A86CD1" w:rsidRDefault="00A563B9" w:rsidP="00A563B9">
            <w:pPr>
              <w:jc w:val="left"/>
              <w:rPr>
                <w:rFonts w:ascii="Arial" w:eastAsia="Times New Roman" w:hAnsi="Arial" w:cs="Arial"/>
                <w:sz w:val="20"/>
                <w:lang w:val="en-US"/>
              </w:rPr>
            </w:pPr>
            <w:r w:rsidRPr="00A86CD1">
              <w:rPr>
                <w:rFonts w:ascii="Arial" w:eastAsia="Times New Roman" w:hAnsi="Arial" w:cs="Arial"/>
                <w:sz w:val="20"/>
                <w:lang w:val="en-US"/>
              </w:rPr>
              <w:t>Zhou Lan</w:t>
            </w:r>
          </w:p>
        </w:tc>
        <w:tc>
          <w:tcPr>
            <w:tcW w:w="1219" w:type="dxa"/>
            <w:tcBorders>
              <w:top w:val="nil"/>
              <w:left w:val="nil"/>
              <w:bottom w:val="single" w:sz="4" w:space="0" w:color="333300"/>
              <w:right w:val="single" w:sz="4" w:space="0" w:color="333300"/>
            </w:tcBorders>
            <w:shd w:val="clear" w:color="auto" w:fill="auto"/>
            <w:hideMark/>
          </w:tcPr>
          <w:p w14:paraId="66B53F3F" w14:textId="77777777" w:rsidR="00A563B9" w:rsidRPr="00A86CD1" w:rsidRDefault="00A563B9" w:rsidP="00A563B9">
            <w:pPr>
              <w:jc w:val="left"/>
              <w:rPr>
                <w:rFonts w:ascii="Arial" w:eastAsia="Times New Roman" w:hAnsi="Arial" w:cs="Arial"/>
                <w:sz w:val="20"/>
                <w:lang w:val="en-US"/>
              </w:rPr>
            </w:pPr>
            <w:r w:rsidRPr="00A86CD1">
              <w:rPr>
                <w:rFonts w:ascii="Arial" w:eastAsia="Times New Roman" w:hAnsi="Arial" w:cs="Arial"/>
                <w:sz w:val="20"/>
                <w:lang w:val="en-US"/>
              </w:rPr>
              <w:t>35.3.6.1.4</w:t>
            </w:r>
          </w:p>
        </w:tc>
        <w:tc>
          <w:tcPr>
            <w:tcW w:w="828" w:type="dxa"/>
            <w:tcBorders>
              <w:top w:val="nil"/>
              <w:left w:val="nil"/>
              <w:bottom w:val="single" w:sz="4" w:space="0" w:color="333300"/>
              <w:right w:val="single" w:sz="4" w:space="0" w:color="333300"/>
            </w:tcBorders>
            <w:shd w:val="clear" w:color="auto" w:fill="auto"/>
            <w:hideMark/>
          </w:tcPr>
          <w:p w14:paraId="6C8B8E7B" w14:textId="77777777" w:rsidR="00A563B9" w:rsidRPr="00A86CD1" w:rsidRDefault="00A563B9" w:rsidP="00A563B9">
            <w:pPr>
              <w:jc w:val="left"/>
              <w:rPr>
                <w:rFonts w:ascii="Arial" w:eastAsia="Times New Roman" w:hAnsi="Arial" w:cs="Arial"/>
                <w:sz w:val="20"/>
                <w:lang w:val="en-US"/>
              </w:rPr>
            </w:pPr>
            <w:r w:rsidRPr="00A86CD1">
              <w:rPr>
                <w:rFonts w:ascii="Arial" w:eastAsia="Times New Roman" w:hAnsi="Arial" w:cs="Arial"/>
                <w:sz w:val="20"/>
                <w:lang w:val="en-US"/>
              </w:rPr>
              <w:t>134.16</w:t>
            </w:r>
          </w:p>
        </w:tc>
        <w:tc>
          <w:tcPr>
            <w:tcW w:w="2261" w:type="dxa"/>
            <w:tcBorders>
              <w:top w:val="nil"/>
              <w:left w:val="nil"/>
              <w:bottom w:val="single" w:sz="4" w:space="0" w:color="333300"/>
              <w:right w:val="single" w:sz="4" w:space="0" w:color="333300"/>
            </w:tcBorders>
            <w:shd w:val="clear" w:color="auto" w:fill="auto"/>
            <w:hideMark/>
          </w:tcPr>
          <w:p w14:paraId="3A579C40" w14:textId="77777777" w:rsidR="00A563B9" w:rsidRPr="00A86CD1" w:rsidRDefault="00A563B9" w:rsidP="00A563B9">
            <w:pPr>
              <w:jc w:val="left"/>
              <w:rPr>
                <w:rFonts w:ascii="Arial" w:eastAsia="Times New Roman" w:hAnsi="Arial" w:cs="Arial"/>
                <w:sz w:val="20"/>
                <w:lang w:val="en-US"/>
              </w:rPr>
            </w:pPr>
            <w:r w:rsidRPr="00A86CD1">
              <w:rPr>
                <w:rFonts w:ascii="Arial" w:eastAsia="Times New Roman" w:hAnsi="Arial" w:cs="Arial"/>
                <w:sz w:val="20"/>
                <w:lang w:val="en-US"/>
              </w:rPr>
              <w:t xml:space="preserve">For a real </w:t>
            </w:r>
            <w:proofErr w:type="spellStart"/>
            <w:r w:rsidRPr="00A86CD1">
              <w:rPr>
                <w:rFonts w:ascii="Arial" w:eastAsia="Times New Roman" w:hAnsi="Arial" w:cs="Arial"/>
                <w:sz w:val="20"/>
                <w:lang w:val="en-US"/>
              </w:rPr>
              <w:t>multi link</w:t>
            </w:r>
            <w:proofErr w:type="spellEnd"/>
            <w:r w:rsidRPr="00A86CD1">
              <w:rPr>
                <w:rFonts w:ascii="Arial" w:eastAsia="Times New Roman" w:hAnsi="Arial" w:cs="Arial"/>
                <w:sz w:val="20"/>
                <w:lang w:val="en-US"/>
              </w:rPr>
              <w:t xml:space="preserve"> </w:t>
            </w:r>
            <w:proofErr w:type="spellStart"/>
            <w:r w:rsidRPr="00A86CD1">
              <w:rPr>
                <w:rFonts w:ascii="Arial" w:eastAsia="Times New Roman" w:hAnsi="Arial" w:cs="Arial"/>
                <w:sz w:val="20"/>
                <w:lang w:val="en-US"/>
              </w:rPr>
              <w:t>mult</w:t>
            </w:r>
            <w:proofErr w:type="spellEnd"/>
            <w:r w:rsidRPr="00A86CD1">
              <w:rPr>
                <w:rFonts w:ascii="Arial" w:eastAsia="Times New Roman" w:hAnsi="Arial" w:cs="Arial"/>
                <w:sz w:val="20"/>
                <w:lang w:val="en-US"/>
              </w:rPr>
              <w:t xml:space="preserve"> radio STA, it is strange to have the mode as power save mode. This rule should </w:t>
            </w:r>
            <w:proofErr w:type="spellStart"/>
            <w:r w:rsidRPr="00A86CD1">
              <w:rPr>
                <w:rFonts w:ascii="Arial" w:eastAsia="Times New Roman" w:hAnsi="Arial" w:cs="Arial"/>
                <w:sz w:val="20"/>
                <w:lang w:val="en-US"/>
              </w:rPr>
              <w:t>appy</w:t>
            </w:r>
            <w:proofErr w:type="spellEnd"/>
            <w:r w:rsidRPr="00A86CD1">
              <w:rPr>
                <w:rFonts w:ascii="Arial" w:eastAsia="Times New Roman" w:hAnsi="Arial" w:cs="Arial"/>
                <w:sz w:val="20"/>
                <w:lang w:val="en-US"/>
              </w:rPr>
              <w:t xml:space="preserve"> to only single radio STA. Add the rule for real </w:t>
            </w:r>
            <w:proofErr w:type="spellStart"/>
            <w:r w:rsidRPr="00A86CD1">
              <w:rPr>
                <w:rFonts w:ascii="Arial" w:eastAsia="Times New Roman" w:hAnsi="Arial" w:cs="Arial"/>
                <w:sz w:val="20"/>
                <w:lang w:val="en-US"/>
              </w:rPr>
              <w:t>multi link</w:t>
            </w:r>
            <w:proofErr w:type="spellEnd"/>
            <w:r w:rsidRPr="00A86CD1">
              <w:rPr>
                <w:rFonts w:ascii="Arial" w:eastAsia="Times New Roman" w:hAnsi="Arial" w:cs="Arial"/>
                <w:sz w:val="20"/>
                <w:lang w:val="en-US"/>
              </w:rPr>
              <w:t xml:space="preserve"> multi radio STA.</w:t>
            </w:r>
          </w:p>
        </w:tc>
        <w:tc>
          <w:tcPr>
            <w:tcW w:w="2171" w:type="dxa"/>
            <w:tcBorders>
              <w:top w:val="nil"/>
              <w:left w:val="nil"/>
              <w:bottom w:val="single" w:sz="4" w:space="0" w:color="333300"/>
              <w:right w:val="single" w:sz="4" w:space="0" w:color="333300"/>
            </w:tcBorders>
            <w:shd w:val="clear" w:color="auto" w:fill="auto"/>
            <w:hideMark/>
          </w:tcPr>
          <w:p w14:paraId="4E121346" w14:textId="77777777" w:rsidR="00A563B9" w:rsidRPr="00A86CD1" w:rsidRDefault="00A563B9" w:rsidP="00A563B9">
            <w:pPr>
              <w:jc w:val="left"/>
              <w:rPr>
                <w:rFonts w:ascii="Arial" w:eastAsia="Times New Roman" w:hAnsi="Arial" w:cs="Arial"/>
                <w:sz w:val="20"/>
                <w:lang w:val="en-US"/>
              </w:rPr>
            </w:pPr>
            <w:r w:rsidRPr="00A86CD1">
              <w:rPr>
                <w:rFonts w:ascii="Arial" w:eastAsia="Times New Roman" w:hAnsi="Arial" w:cs="Arial"/>
                <w:sz w:val="20"/>
                <w:lang w:val="en-US"/>
              </w:rPr>
              <w:t>As stated in the comment</w:t>
            </w:r>
          </w:p>
        </w:tc>
        <w:tc>
          <w:tcPr>
            <w:tcW w:w="2048" w:type="dxa"/>
            <w:tcBorders>
              <w:top w:val="nil"/>
              <w:left w:val="nil"/>
              <w:bottom w:val="single" w:sz="4" w:space="0" w:color="333300"/>
              <w:right w:val="single" w:sz="4" w:space="0" w:color="333300"/>
            </w:tcBorders>
            <w:shd w:val="clear" w:color="auto" w:fill="auto"/>
            <w:hideMark/>
          </w:tcPr>
          <w:p w14:paraId="267A3DF9" w14:textId="7A932716" w:rsidR="00A563B9" w:rsidRPr="00A86CD1" w:rsidRDefault="00162B1A" w:rsidP="00A563B9">
            <w:pPr>
              <w:jc w:val="left"/>
              <w:rPr>
                <w:rFonts w:ascii="Arial" w:eastAsia="Times New Roman" w:hAnsi="Arial" w:cs="Arial"/>
                <w:sz w:val="20"/>
                <w:lang w:val="en-US"/>
              </w:rPr>
            </w:pPr>
            <w:r>
              <w:rPr>
                <w:rFonts w:ascii="Arial" w:eastAsia="Times New Roman" w:hAnsi="Arial" w:cs="Arial"/>
                <w:sz w:val="20"/>
                <w:lang w:val="en-US"/>
              </w:rPr>
              <w:t>Revised – the rule is good and simple for all scenarios as is and does not need further complications. Remove the “unless TBD” at the end of the sentence. Apply the changes marked as #2340 in this document.</w:t>
            </w:r>
          </w:p>
        </w:tc>
      </w:tr>
      <w:tr w:rsidR="00886D13" w:rsidRPr="00A86CD1" w14:paraId="08FA77AB" w14:textId="77777777" w:rsidTr="001A1C5E">
        <w:trPr>
          <w:trHeight w:val="1530"/>
        </w:trPr>
        <w:tc>
          <w:tcPr>
            <w:tcW w:w="1052" w:type="dxa"/>
            <w:tcBorders>
              <w:top w:val="nil"/>
              <w:left w:val="single" w:sz="4" w:space="0" w:color="333300"/>
              <w:bottom w:val="single" w:sz="4" w:space="0" w:color="333300"/>
              <w:right w:val="single" w:sz="4" w:space="0" w:color="333300"/>
            </w:tcBorders>
            <w:shd w:val="clear" w:color="auto" w:fill="auto"/>
            <w:hideMark/>
          </w:tcPr>
          <w:p w14:paraId="3E20D266" w14:textId="77777777" w:rsidR="00886D13" w:rsidRPr="00A86CD1" w:rsidRDefault="00886D13" w:rsidP="00886D13">
            <w:pPr>
              <w:jc w:val="left"/>
              <w:rPr>
                <w:rFonts w:ascii="Arial" w:eastAsia="Times New Roman" w:hAnsi="Arial" w:cs="Arial"/>
                <w:sz w:val="20"/>
                <w:lang w:val="en-US"/>
              </w:rPr>
            </w:pPr>
            <w:r w:rsidRPr="00A86CD1">
              <w:rPr>
                <w:rFonts w:ascii="Arial" w:eastAsia="Times New Roman" w:hAnsi="Arial" w:cs="Arial"/>
                <w:sz w:val="20"/>
                <w:lang w:val="en-US"/>
              </w:rPr>
              <w:t>1001</w:t>
            </w:r>
          </w:p>
        </w:tc>
        <w:tc>
          <w:tcPr>
            <w:tcW w:w="1393" w:type="dxa"/>
            <w:tcBorders>
              <w:top w:val="nil"/>
              <w:left w:val="nil"/>
              <w:bottom w:val="single" w:sz="4" w:space="0" w:color="333300"/>
              <w:right w:val="single" w:sz="4" w:space="0" w:color="333300"/>
            </w:tcBorders>
            <w:shd w:val="clear" w:color="auto" w:fill="auto"/>
            <w:hideMark/>
          </w:tcPr>
          <w:p w14:paraId="0C3472E4" w14:textId="77777777" w:rsidR="00886D13" w:rsidRPr="00A86CD1" w:rsidRDefault="00886D13" w:rsidP="00886D13">
            <w:pPr>
              <w:jc w:val="left"/>
              <w:rPr>
                <w:rFonts w:ascii="Arial" w:eastAsia="Times New Roman" w:hAnsi="Arial" w:cs="Arial"/>
                <w:sz w:val="20"/>
                <w:lang w:val="en-US"/>
              </w:rPr>
            </w:pPr>
            <w:r w:rsidRPr="00A86CD1">
              <w:rPr>
                <w:rFonts w:ascii="Arial" w:eastAsia="Times New Roman" w:hAnsi="Arial" w:cs="Arial"/>
                <w:sz w:val="20"/>
                <w:lang w:val="en-US"/>
              </w:rPr>
              <w:t>Abhishek Patil</w:t>
            </w:r>
          </w:p>
        </w:tc>
        <w:tc>
          <w:tcPr>
            <w:tcW w:w="1219" w:type="dxa"/>
            <w:tcBorders>
              <w:top w:val="nil"/>
              <w:left w:val="nil"/>
              <w:bottom w:val="single" w:sz="4" w:space="0" w:color="333300"/>
              <w:right w:val="single" w:sz="4" w:space="0" w:color="333300"/>
            </w:tcBorders>
            <w:shd w:val="clear" w:color="auto" w:fill="auto"/>
            <w:hideMark/>
          </w:tcPr>
          <w:p w14:paraId="0CDE544C" w14:textId="77777777" w:rsidR="00886D13" w:rsidRPr="00A86CD1" w:rsidRDefault="00886D13" w:rsidP="00886D13">
            <w:pPr>
              <w:jc w:val="left"/>
              <w:rPr>
                <w:rFonts w:ascii="Arial" w:eastAsia="Times New Roman" w:hAnsi="Arial" w:cs="Arial"/>
                <w:sz w:val="20"/>
                <w:lang w:val="en-US"/>
              </w:rPr>
            </w:pPr>
            <w:r w:rsidRPr="00A86CD1">
              <w:rPr>
                <w:rFonts w:ascii="Arial" w:eastAsia="Times New Roman" w:hAnsi="Arial" w:cs="Arial"/>
                <w:sz w:val="20"/>
                <w:lang w:val="en-US"/>
              </w:rPr>
              <w:t>9.2</w:t>
            </w:r>
          </w:p>
        </w:tc>
        <w:tc>
          <w:tcPr>
            <w:tcW w:w="828" w:type="dxa"/>
            <w:tcBorders>
              <w:top w:val="nil"/>
              <w:left w:val="nil"/>
              <w:bottom w:val="single" w:sz="4" w:space="0" w:color="333300"/>
              <w:right w:val="single" w:sz="4" w:space="0" w:color="333300"/>
            </w:tcBorders>
            <w:shd w:val="clear" w:color="auto" w:fill="auto"/>
            <w:hideMark/>
          </w:tcPr>
          <w:p w14:paraId="0A8C2838" w14:textId="77777777" w:rsidR="00886D13" w:rsidRPr="00A86CD1" w:rsidRDefault="00886D13" w:rsidP="00886D13">
            <w:pPr>
              <w:jc w:val="left"/>
              <w:rPr>
                <w:rFonts w:ascii="Arial" w:eastAsia="Times New Roman" w:hAnsi="Arial" w:cs="Arial"/>
                <w:sz w:val="20"/>
                <w:lang w:val="en-US"/>
              </w:rPr>
            </w:pPr>
            <w:r w:rsidRPr="00A86CD1">
              <w:rPr>
                <w:rFonts w:ascii="Arial" w:eastAsia="Times New Roman" w:hAnsi="Arial" w:cs="Arial"/>
                <w:sz w:val="20"/>
                <w:lang w:val="en-US"/>
              </w:rPr>
              <w:t>51.04</w:t>
            </w:r>
          </w:p>
        </w:tc>
        <w:tc>
          <w:tcPr>
            <w:tcW w:w="2261" w:type="dxa"/>
            <w:tcBorders>
              <w:top w:val="nil"/>
              <w:left w:val="nil"/>
              <w:bottom w:val="single" w:sz="4" w:space="0" w:color="333300"/>
              <w:right w:val="single" w:sz="4" w:space="0" w:color="333300"/>
            </w:tcBorders>
            <w:shd w:val="clear" w:color="auto" w:fill="auto"/>
            <w:hideMark/>
          </w:tcPr>
          <w:p w14:paraId="0DD56BF2" w14:textId="77777777" w:rsidR="00886D13" w:rsidRPr="00A86CD1" w:rsidRDefault="00886D13" w:rsidP="00886D13">
            <w:pPr>
              <w:jc w:val="left"/>
              <w:rPr>
                <w:rFonts w:ascii="Arial" w:eastAsia="Times New Roman" w:hAnsi="Arial" w:cs="Arial"/>
                <w:sz w:val="20"/>
                <w:lang w:val="en-US"/>
              </w:rPr>
            </w:pPr>
            <w:r w:rsidRPr="00A86CD1">
              <w:rPr>
                <w:rFonts w:ascii="Arial" w:eastAsia="Times New Roman" w:hAnsi="Arial" w:cs="Arial"/>
                <w:sz w:val="20"/>
                <w:lang w:val="en-US"/>
              </w:rPr>
              <w:t>Spec needs to clarify the usage of More Data subfield (9.2.4.1.8) and EOSP subfield (9.2.4.5.3) with and without when TID mapping is negotiated.</w:t>
            </w:r>
          </w:p>
        </w:tc>
        <w:tc>
          <w:tcPr>
            <w:tcW w:w="2171" w:type="dxa"/>
            <w:tcBorders>
              <w:top w:val="nil"/>
              <w:left w:val="nil"/>
              <w:bottom w:val="single" w:sz="4" w:space="0" w:color="333300"/>
              <w:right w:val="single" w:sz="4" w:space="0" w:color="333300"/>
            </w:tcBorders>
            <w:shd w:val="clear" w:color="auto" w:fill="auto"/>
            <w:hideMark/>
          </w:tcPr>
          <w:p w14:paraId="4F9AE6A6" w14:textId="77777777" w:rsidR="00886D13" w:rsidRPr="00A86CD1" w:rsidRDefault="00886D13" w:rsidP="00886D13">
            <w:pPr>
              <w:jc w:val="left"/>
              <w:rPr>
                <w:rFonts w:ascii="Arial" w:eastAsia="Times New Roman" w:hAnsi="Arial" w:cs="Arial"/>
                <w:sz w:val="20"/>
                <w:lang w:val="en-US"/>
              </w:rPr>
            </w:pPr>
            <w:r w:rsidRPr="00A86CD1">
              <w:rPr>
                <w:rFonts w:ascii="Arial" w:eastAsia="Times New Roman" w:hAnsi="Arial" w:cs="Arial"/>
                <w:sz w:val="20"/>
                <w:lang w:val="en-US"/>
              </w:rPr>
              <w:t>Update the description in 9.2.4.18 and 9.2.4.5.3 to be consistent with 35.3.6.1.5</w:t>
            </w:r>
          </w:p>
        </w:tc>
        <w:tc>
          <w:tcPr>
            <w:tcW w:w="2048" w:type="dxa"/>
            <w:tcBorders>
              <w:top w:val="nil"/>
              <w:left w:val="nil"/>
              <w:bottom w:val="single" w:sz="4" w:space="0" w:color="333300"/>
              <w:right w:val="single" w:sz="4" w:space="0" w:color="333300"/>
            </w:tcBorders>
            <w:shd w:val="clear" w:color="auto" w:fill="auto"/>
            <w:hideMark/>
          </w:tcPr>
          <w:p w14:paraId="048F4FF1" w14:textId="0A07F4A4" w:rsidR="00886D13" w:rsidRPr="00A86CD1" w:rsidRDefault="00886D13" w:rsidP="00886D13">
            <w:pPr>
              <w:jc w:val="left"/>
              <w:rPr>
                <w:rFonts w:ascii="Arial" w:eastAsia="Times New Roman" w:hAnsi="Arial" w:cs="Arial"/>
                <w:sz w:val="20"/>
                <w:lang w:val="en-US"/>
              </w:rPr>
            </w:pPr>
            <w:r w:rsidRPr="005A0561">
              <w:rPr>
                <w:rFonts w:ascii="Arial" w:eastAsia="Times New Roman" w:hAnsi="Arial" w:cs="Arial"/>
                <w:sz w:val="20"/>
                <w:lang w:val="en-US"/>
              </w:rPr>
              <w:t> </w:t>
            </w:r>
            <w:r>
              <w:rPr>
                <w:rFonts w:ascii="Arial" w:eastAsia="Times New Roman" w:hAnsi="Arial" w:cs="Arial"/>
                <w:sz w:val="20"/>
                <w:lang w:val="en-US"/>
              </w:rPr>
              <w:t>Revised – agree with the commenter. Change 9.2.4.1.8 according to 35.3.6.1.5. Apply the changes marked as #1001 in this document.</w:t>
            </w:r>
          </w:p>
        </w:tc>
      </w:tr>
      <w:tr w:rsidR="00886D13" w:rsidRPr="00A86CD1" w14:paraId="572FFAEF" w14:textId="77777777" w:rsidTr="001A1C5E">
        <w:trPr>
          <w:trHeight w:val="4335"/>
        </w:trPr>
        <w:tc>
          <w:tcPr>
            <w:tcW w:w="1052" w:type="dxa"/>
            <w:tcBorders>
              <w:top w:val="nil"/>
              <w:left w:val="single" w:sz="4" w:space="0" w:color="333300"/>
              <w:bottom w:val="single" w:sz="4" w:space="0" w:color="333300"/>
              <w:right w:val="single" w:sz="4" w:space="0" w:color="333300"/>
            </w:tcBorders>
            <w:shd w:val="clear" w:color="auto" w:fill="auto"/>
            <w:hideMark/>
          </w:tcPr>
          <w:p w14:paraId="0BCD878F" w14:textId="77777777" w:rsidR="00886D13" w:rsidRPr="00A86CD1" w:rsidRDefault="00886D13" w:rsidP="00886D13">
            <w:pPr>
              <w:jc w:val="left"/>
              <w:rPr>
                <w:rFonts w:ascii="Arial" w:eastAsia="Times New Roman" w:hAnsi="Arial" w:cs="Arial"/>
                <w:sz w:val="20"/>
                <w:lang w:val="en-US"/>
              </w:rPr>
            </w:pPr>
            <w:r w:rsidRPr="00A86CD1">
              <w:rPr>
                <w:rFonts w:ascii="Arial" w:eastAsia="Times New Roman" w:hAnsi="Arial" w:cs="Arial"/>
                <w:sz w:val="20"/>
                <w:lang w:val="en-US"/>
              </w:rPr>
              <w:lastRenderedPageBreak/>
              <w:t>1648</w:t>
            </w:r>
          </w:p>
        </w:tc>
        <w:tc>
          <w:tcPr>
            <w:tcW w:w="1393" w:type="dxa"/>
            <w:tcBorders>
              <w:top w:val="nil"/>
              <w:left w:val="nil"/>
              <w:bottom w:val="single" w:sz="4" w:space="0" w:color="333300"/>
              <w:right w:val="single" w:sz="4" w:space="0" w:color="333300"/>
            </w:tcBorders>
            <w:shd w:val="clear" w:color="auto" w:fill="auto"/>
            <w:hideMark/>
          </w:tcPr>
          <w:p w14:paraId="66D62169" w14:textId="77777777" w:rsidR="00886D13" w:rsidRPr="00A86CD1" w:rsidRDefault="00886D13" w:rsidP="00886D13">
            <w:pPr>
              <w:jc w:val="left"/>
              <w:rPr>
                <w:rFonts w:ascii="Arial" w:eastAsia="Times New Roman" w:hAnsi="Arial" w:cs="Arial"/>
                <w:sz w:val="20"/>
                <w:lang w:val="en-US"/>
              </w:rPr>
            </w:pPr>
            <w:proofErr w:type="spellStart"/>
            <w:r w:rsidRPr="00A86CD1">
              <w:rPr>
                <w:rFonts w:ascii="Arial" w:eastAsia="Times New Roman" w:hAnsi="Arial" w:cs="Arial"/>
                <w:sz w:val="20"/>
                <w:lang w:val="en-US"/>
              </w:rPr>
              <w:t>Geonjung</w:t>
            </w:r>
            <w:proofErr w:type="spellEnd"/>
            <w:r w:rsidRPr="00A86CD1">
              <w:rPr>
                <w:rFonts w:ascii="Arial" w:eastAsia="Times New Roman" w:hAnsi="Arial" w:cs="Arial"/>
                <w:sz w:val="20"/>
                <w:lang w:val="en-US"/>
              </w:rPr>
              <w:t xml:space="preserve"> Ko</w:t>
            </w:r>
          </w:p>
        </w:tc>
        <w:tc>
          <w:tcPr>
            <w:tcW w:w="1219" w:type="dxa"/>
            <w:tcBorders>
              <w:top w:val="nil"/>
              <w:left w:val="nil"/>
              <w:bottom w:val="single" w:sz="4" w:space="0" w:color="333300"/>
              <w:right w:val="single" w:sz="4" w:space="0" w:color="333300"/>
            </w:tcBorders>
            <w:shd w:val="clear" w:color="auto" w:fill="auto"/>
            <w:hideMark/>
          </w:tcPr>
          <w:p w14:paraId="001633ED" w14:textId="77777777" w:rsidR="00886D13" w:rsidRPr="00A86CD1" w:rsidRDefault="00886D13" w:rsidP="00886D13">
            <w:pPr>
              <w:jc w:val="left"/>
              <w:rPr>
                <w:rFonts w:ascii="Arial" w:eastAsia="Times New Roman" w:hAnsi="Arial" w:cs="Arial"/>
                <w:sz w:val="20"/>
                <w:lang w:val="en-US"/>
              </w:rPr>
            </w:pPr>
            <w:r w:rsidRPr="00A86CD1">
              <w:rPr>
                <w:rFonts w:ascii="Arial" w:eastAsia="Times New Roman" w:hAnsi="Arial" w:cs="Arial"/>
                <w:sz w:val="20"/>
                <w:lang w:val="en-US"/>
              </w:rPr>
              <w:t>9.2.4.6.1</w:t>
            </w:r>
          </w:p>
        </w:tc>
        <w:tc>
          <w:tcPr>
            <w:tcW w:w="828" w:type="dxa"/>
            <w:tcBorders>
              <w:top w:val="nil"/>
              <w:left w:val="nil"/>
              <w:bottom w:val="single" w:sz="4" w:space="0" w:color="333300"/>
              <w:right w:val="single" w:sz="4" w:space="0" w:color="333300"/>
            </w:tcBorders>
            <w:shd w:val="clear" w:color="auto" w:fill="auto"/>
            <w:hideMark/>
          </w:tcPr>
          <w:p w14:paraId="4C1B6AAF" w14:textId="77777777" w:rsidR="00886D13" w:rsidRPr="00A86CD1" w:rsidRDefault="00886D13" w:rsidP="00886D13">
            <w:pPr>
              <w:jc w:val="left"/>
              <w:rPr>
                <w:rFonts w:ascii="Arial" w:eastAsia="Times New Roman" w:hAnsi="Arial" w:cs="Arial"/>
                <w:sz w:val="20"/>
                <w:lang w:val="en-US"/>
              </w:rPr>
            </w:pPr>
            <w:r w:rsidRPr="00A86CD1">
              <w:rPr>
                <w:rFonts w:ascii="Arial" w:eastAsia="Times New Roman" w:hAnsi="Arial" w:cs="Arial"/>
                <w:sz w:val="20"/>
                <w:lang w:val="en-US"/>
              </w:rPr>
              <w:t>51.05</w:t>
            </w:r>
          </w:p>
        </w:tc>
        <w:tc>
          <w:tcPr>
            <w:tcW w:w="2261" w:type="dxa"/>
            <w:tcBorders>
              <w:top w:val="nil"/>
              <w:left w:val="nil"/>
              <w:bottom w:val="single" w:sz="4" w:space="0" w:color="333300"/>
              <w:right w:val="single" w:sz="4" w:space="0" w:color="333300"/>
            </w:tcBorders>
            <w:shd w:val="clear" w:color="auto" w:fill="auto"/>
            <w:hideMark/>
          </w:tcPr>
          <w:p w14:paraId="12FA78CE" w14:textId="77777777" w:rsidR="00886D13" w:rsidRPr="00A86CD1" w:rsidRDefault="00886D13" w:rsidP="00886D13">
            <w:pPr>
              <w:jc w:val="left"/>
              <w:rPr>
                <w:rFonts w:ascii="Arial" w:eastAsia="Times New Roman" w:hAnsi="Arial" w:cs="Arial"/>
                <w:sz w:val="20"/>
                <w:lang w:val="en-US"/>
              </w:rPr>
            </w:pPr>
            <w:r w:rsidRPr="00A86CD1">
              <w:rPr>
                <w:rFonts w:ascii="Arial" w:eastAsia="Times New Roman" w:hAnsi="Arial" w:cs="Arial"/>
                <w:sz w:val="20"/>
                <w:lang w:val="en-US"/>
              </w:rPr>
              <w:t>Need to resolve a conflict between TID-to-link mapping and the baseline operation such as reverse direction (RD) protocol.</w:t>
            </w:r>
            <w:r w:rsidRPr="00A86CD1">
              <w:rPr>
                <w:rFonts w:ascii="Arial" w:eastAsia="Times New Roman" w:hAnsi="Arial" w:cs="Arial"/>
                <w:sz w:val="20"/>
                <w:lang w:val="en-US"/>
              </w:rPr>
              <w:br/>
            </w:r>
            <w:r w:rsidRPr="00A86CD1">
              <w:rPr>
                <w:rFonts w:ascii="Arial" w:eastAsia="Times New Roman" w:hAnsi="Arial" w:cs="Arial"/>
                <w:sz w:val="20"/>
                <w:lang w:val="en-US"/>
              </w:rPr>
              <w:br/>
              <w:t>TID-to-link mapping says frames with TIDs not mapped to a link shall not be transmitted on that link.</w:t>
            </w:r>
            <w:r w:rsidRPr="00A86CD1">
              <w:rPr>
                <w:rFonts w:ascii="Arial" w:eastAsia="Times New Roman" w:hAnsi="Arial" w:cs="Arial"/>
                <w:sz w:val="20"/>
                <w:lang w:val="en-US"/>
              </w:rPr>
              <w:br/>
              <w:t>In subclause 9.2.4.6 (HT Control field), Table 9-14 (AC Constraint subfield values) says the response to a RDG contains Data frames from any TID for AC Constraint set to 0.</w:t>
            </w:r>
          </w:p>
        </w:tc>
        <w:tc>
          <w:tcPr>
            <w:tcW w:w="2171" w:type="dxa"/>
            <w:tcBorders>
              <w:top w:val="nil"/>
              <w:left w:val="nil"/>
              <w:bottom w:val="single" w:sz="4" w:space="0" w:color="333300"/>
              <w:right w:val="single" w:sz="4" w:space="0" w:color="333300"/>
            </w:tcBorders>
            <w:shd w:val="clear" w:color="auto" w:fill="auto"/>
            <w:hideMark/>
          </w:tcPr>
          <w:p w14:paraId="2DF926B7" w14:textId="77777777" w:rsidR="00886D13" w:rsidRPr="00A86CD1" w:rsidRDefault="00886D13" w:rsidP="00886D13">
            <w:pPr>
              <w:jc w:val="left"/>
              <w:rPr>
                <w:rFonts w:ascii="Arial" w:eastAsia="Times New Roman" w:hAnsi="Arial" w:cs="Arial"/>
                <w:sz w:val="20"/>
                <w:lang w:val="en-US"/>
              </w:rPr>
            </w:pPr>
            <w:r w:rsidRPr="00A86CD1">
              <w:rPr>
                <w:rFonts w:ascii="Arial" w:eastAsia="Times New Roman" w:hAnsi="Arial" w:cs="Arial"/>
                <w:sz w:val="20"/>
                <w:lang w:val="en-US"/>
              </w:rPr>
              <w:t>Add a clarification text. For example, change "any TID" to "any TID that is mapped to that link as defined in 35.3.6.1 TID-to-link mapping"</w:t>
            </w:r>
          </w:p>
        </w:tc>
        <w:tc>
          <w:tcPr>
            <w:tcW w:w="2048" w:type="dxa"/>
            <w:tcBorders>
              <w:top w:val="nil"/>
              <w:left w:val="nil"/>
              <w:bottom w:val="single" w:sz="4" w:space="0" w:color="333300"/>
              <w:right w:val="single" w:sz="4" w:space="0" w:color="333300"/>
            </w:tcBorders>
            <w:shd w:val="clear" w:color="auto" w:fill="auto"/>
            <w:hideMark/>
          </w:tcPr>
          <w:p w14:paraId="4A4F16F1" w14:textId="66DD4E3F" w:rsidR="00886D13" w:rsidRPr="00A86CD1" w:rsidRDefault="00886D13" w:rsidP="00886D13">
            <w:pPr>
              <w:jc w:val="left"/>
              <w:rPr>
                <w:rFonts w:ascii="Arial" w:eastAsia="Times New Roman" w:hAnsi="Arial" w:cs="Arial"/>
                <w:sz w:val="20"/>
                <w:lang w:val="en-US"/>
              </w:rPr>
            </w:pPr>
            <w:r w:rsidRPr="00A86CD1">
              <w:rPr>
                <w:rFonts w:ascii="Arial" w:eastAsia="Times New Roman" w:hAnsi="Arial" w:cs="Arial"/>
                <w:sz w:val="20"/>
                <w:lang w:val="en-US"/>
              </w:rPr>
              <w:t> </w:t>
            </w:r>
            <w:r>
              <w:rPr>
                <w:rFonts w:ascii="Arial" w:eastAsia="Times New Roman" w:hAnsi="Arial" w:cs="Arial"/>
                <w:sz w:val="20"/>
                <w:lang w:val="en-US"/>
              </w:rPr>
              <w:t>Revised – agree with the commenter. Modify the sentence accordingly. Apply the changes marked as #1648 in this document.</w:t>
            </w:r>
          </w:p>
        </w:tc>
      </w:tr>
    </w:tbl>
    <w:p w14:paraId="07DE67D1" w14:textId="7A416755" w:rsidR="00A86CD1" w:rsidRDefault="00A86CD1" w:rsidP="002B1A82">
      <w:pPr>
        <w:rPr>
          <w:sz w:val="16"/>
        </w:rPr>
      </w:pPr>
    </w:p>
    <w:p w14:paraId="3A2620BD" w14:textId="77777777" w:rsidR="00A86CD1" w:rsidRDefault="00A86CD1" w:rsidP="002B1A82">
      <w:pPr>
        <w:rPr>
          <w:sz w:val="16"/>
        </w:rPr>
      </w:pPr>
    </w:p>
    <w:p w14:paraId="046B2709" w14:textId="1DC53653" w:rsidR="00711AE2" w:rsidRDefault="00711AE2" w:rsidP="002B1A82">
      <w:pPr>
        <w:rPr>
          <w:sz w:val="16"/>
        </w:rPr>
      </w:pPr>
    </w:p>
    <w:p w14:paraId="3A0294AB" w14:textId="100E2DA1" w:rsidR="00711AE2" w:rsidRDefault="00711AE2" w:rsidP="002B1A82">
      <w:pPr>
        <w:rPr>
          <w:sz w:val="16"/>
        </w:rPr>
      </w:pPr>
    </w:p>
    <w:p w14:paraId="0AF9343C" w14:textId="1555A4DC" w:rsidR="00711AE2" w:rsidRDefault="00711AE2" w:rsidP="002B1A82">
      <w:pPr>
        <w:rPr>
          <w:sz w:val="16"/>
        </w:rPr>
      </w:pPr>
    </w:p>
    <w:p w14:paraId="11A25534" w14:textId="1BAB7818" w:rsidR="00711AE2" w:rsidRDefault="00711AE2" w:rsidP="002B1A82">
      <w:pPr>
        <w:rPr>
          <w:sz w:val="16"/>
        </w:rPr>
      </w:pPr>
    </w:p>
    <w:p w14:paraId="1C2B0025" w14:textId="38B15399" w:rsidR="00711AE2" w:rsidRDefault="00711AE2" w:rsidP="002B1A82">
      <w:pPr>
        <w:rPr>
          <w:sz w:val="16"/>
        </w:rPr>
      </w:pPr>
    </w:p>
    <w:p w14:paraId="05E0EB5A" w14:textId="20B19C36" w:rsidR="00711AE2" w:rsidRDefault="00711AE2" w:rsidP="002B1A82">
      <w:pPr>
        <w:rPr>
          <w:sz w:val="16"/>
        </w:rPr>
      </w:pPr>
    </w:p>
    <w:p w14:paraId="58C28627" w14:textId="39A16B66" w:rsidR="00711AE2" w:rsidRDefault="00711AE2" w:rsidP="002B1A82">
      <w:pPr>
        <w:rPr>
          <w:sz w:val="16"/>
        </w:rPr>
      </w:pPr>
    </w:p>
    <w:p w14:paraId="00A1EABF" w14:textId="5EB747D3" w:rsidR="00711AE2" w:rsidRDefault="00711AE2" w:rsidP="002B1A82">
      <w:pPr>
        <w:rPr>
          <w:sz w:val="16"/>
        </w:rPr>
      </w:pPr>
    </w:p>
    <w:p w14:paraId="384B4A76" w14:textId="3B7469E2" w:rsidR="00711AE2" w:rsidRDefault="00711AE2" w:rsidP="002B1A82">
      <w:pPr>
        <w:rPr>
          <w:sz w:val="16"/>
        </w:rPr>
      </w:pPr>
    </w:p>
    <w:p w14:paraId="7C0ED4D8" w14:textId="60086930" w:rsidR="00711AE2" w:rsidRDefault="00711AE2" w:rsidP="002B1A82">
      <w:pPr>
        <w:rPr>
          <w:sz w:val="16"/>
        </w:rPr>
      </w:pPr>
    </w:p>
    <w:p w14:paraId="3DB8470E" w14:textId="618ABE26" w:rsidR="00711AE2" w:rsidRDefault="00711AE2" w:rsidP="002B1A82">
      <w:pPr>
        <w:rPr>
          <w:sz w:val="16"/>
        </w:rPr>
      </w:pPr>
    </w:p>
    <w:p w14:paraId="22AD9E62" w14:textId="79A1E2A0" w:rsidR="00711AE2" w:rsidRDefault="00711AE2" w:rsidP="002B1A82">
      <w:pPr>
        <w:rPr>
          <w:sz w:val="16"/>
        </w:rPr>
      </w:pPr>
    </w:p>
    <w:p w14:paraId="528009D6" w14:textId="15063E5F" w:rsidR="00711AE2" w:rsidRDefault="00711AE2" w:rsidP="002B1A82">
      <w:pPr>
        <w:rPr>
          <w:sz w:val="16"/>
        </w:rPr>
      </w:pPr>
    </w:p>
    <w:p w14:paraId="2B937E02" w14:textId="5455CEBE" w:rsidR="00711AE2" w:rsidRDefault="00711AE2" w:rsidP="002B1A82">
      <w:pPr>
        <w:rPr>
          <w:sz w:val="16"/>
        </w:rPr>
      </w:pPr>
    </w:p>
    <w:p w14:paraId="7AE93BD1" w14:textId="77777777" w:rsidR="00711AE2" w:rsidRPr="00E13124" w:rsidRDefault="00711AE2" w:rsidP="002B1A82">
      <w:pPr>
        <w:rPr>
          <w:sz w:val="16"/>
        </w:rPr>
      </w:pPr>
    </w:p>
    <w:p w14:paraId="5D97E252" w14:textId="77777777" w:rsidR="00AA56F8" w:rsidRPr="00E13124" w:rsidRDefault="00AA56F8" w:rsidP="00913ABF">
      <w:pPr>
        <w:pStyle w:val="ListParagraph"/>
        <w:numPr>
          <w:ilvl w:val="0"/>
          <w:numId w:val="2"/>
        </w:numPr>
        <w:rPr>
          <w:b/>
          <w:sz w:val="20"/>
        </w:rPr>
      </w:pPr>
      <w:r w:rsidRPr="00E13124">
        <w:rPr>
          <w:b/>
          <w:sz w:val="20"/>
        </w:rPr>
        <w:t>Introduction</w:t>
      </w:r>
    </w:p>
    <w:p w14:paraId="26D24A72" w14:textId="77777777" w:rsidR="00AA56F8" w:rsidRPr="00E13124" w:rsidRDefault="00AA56F8" w:rsidP="0093524C">
      <w:pPr>
        <w:pStyle w:val="ListParagraph"/>
        <w:rPr>
          <w:b/>
          <w:sz w:val="20"/>
        </w:rPr>
      </w:pPr>
    </w:p>
    <w:p w14:paraId="6C7EB36E" w14:textId="77777777" w:rsidR="00AA56F8" w:rsidRPr="00E13124" w:rsidRDefault="00AA56F8" w:rsidP="00AA56F8">
      <w:pPr>
        <w:rPr>
          <w:sz w:val="16"/>
        </w:rPr>
      </w:pPr>
      <w:r w:rsidRPr="00E13124">
        <w:rPr>
          <w:sz w:val="16"/>
        </w:rPr>
        <w:t>Interpretation of a Motion to Adopt</w:t>
      </w:r>
    </w:p>
    <w:p w14:paraId="53B66FC2" w14:textId="77777777" w:rsidR="00AA56F8" w:rsidRPr="00E13124" w:rsidRDefault="00AA56F8" w:rsidP="00AA56F8">
      <w:pPr>
        <w:rPr>
          <w:sz w:val="16"/>
          <w:lang w:eastAsia="ko-KR"/>
        </w:rPr>
      </w:pPr>
    </w:p>
    <w:p w14:paraId="18EA356E" w14:textId="7AE931F5" w:rsidR="00AA56F8" w:rsidRPr="00E13124" w:rsidRDefault="00AA56F8" w:rsidP="00AA56F8">
      <w:pPr>
        <w:rPr>
          <w:sz w:val="16"/>
          <w:lang w:eastAsia="ko-KR"/>
        </w:rPr>
      </w:pPr>
      <w:r w:rsidRPr="00E13124">
        <w:rPr>
          <w:sz w:val="16"/>
          <w:lang w:eastAsia="ko-KR"/>
        </w:rPr>
        <w:t xml:space="preserve">A motion to approve this submission means that the editing instructions and any changed or added material are actioned in the </w:t>
      </w:r>
      <w:proofErr w:type="spellStart"/>
      <w:r w:rsidRPr="00E13124">
        <w:rPr>
          <w:sz w:val="16"/>
          <w:lang w:eastAsia="ko-KR"/>
        </w:rPr>
        <w:t>TG</w:t>
      </w:r>
      <w:r w:rsidR="002955E8">
        <w:rPr>
          <w:sz w:val="16"/>
          <w:lang w:eastAsia="ko-KR"/>
        </w:rPr>
        <w:t>be</w:t>
      </w:r>
      <w:proofErr w:type="spellEnd"/>
      <w:r w:rsidRPr="00E13124">
        <w:rPr>
          <w:sz w:val="16"/>
          <w:lang w:eastAsia="ko-KR"/>
        </w:rPr>
        <w:t xml:space="preserve"> Draft. The introduction </w:t>
      </w:r>
      <w:r w:rsidR="00143077" w:rsidRPr="00E13124">
        <w:rPr>
          <w:sz w:val="16"/>
          <w:lang w:eastAsia="ko-KR"/>
        </w:rPr>
        <w:t>and the explanation of the proposed changes are</w:t>
      </w:r>
      <w:r w:rsidRPr="00E13124">
        <w:rPr>
          <w:sz w:val="16"/>
          <w:lang w:eastAsia="ko-KR"/>
        </w:rPr>
        <w:t xml:space="preserve"> not part of the adopted material.</w:t>
      </w:r>
    </w:p>
    <w:p w14:paraId="6C10692B" w14:textId="77777777" w:rsidR="00AA56F8" w:rsidRPr="00E13124" w:rsidRDefault="00AA56F8" w:rsidP="00AA56F8">
      <w:pPr>
        <w:rPr>
          <w:sz w:val="16"/>
          <w:lang w:eastAsia="ko-KR"/>
        </w:rPr>
      </w:pPr>
    </w:p>
    <w:p w14:paraId="4C9F76E7" w14:textId="5680B8E1" w:rsidR="00AA56F8" w:rsidRPr="00E13124" w:rsidRDefault="00AA56F8" w:rsidP="00AA56F8">
      <w:pPr>
        <w:rPr>
          <w:b/>
          <w:bCs/>
          <w:i/>
          <w:iCs/>
          <w:sz w:val="16"/>
          <w:lang w:eastAsia="ko-KR"/>
        </w:rPr>
      </w:pPr>
      <w:r w:rsidRPr="00E13124">
        <w:rPr>
          <w:b/>
          <w:bCs/>
          <w:i/>
          <w:iCs/>
          <w:sz w:val="16"/>
          <w:lang w:eastAsia="ko-KR"/>
        </w:rPr>
        <w:t xml:space="preserve">Editing instructions formatted like this are intended to be copied into the </w:t>
      </w:r>
      <w:proofErr w:type="spellStart"/>
      <w:r w:rsidRPr="00E13124">
        <w:rPr>
          <w:b/>
          <w:bCs/>
          <w:i/>
          <w:iCs/>
          <w:sz w:val="16"/>
          <w:lang w:eastAsia="ko-KR"/>
        </w:rPr>
        <w:t>TG</w:t>
      </w:r>
      <w:r w:rsidR="002955E8">
        <w:rPr>
          <w:b/>
          <w:bCs/>
          <w:i/>
          <w:iCs/>
          <w:sz w:val="16"/>
          <w:lang w:eastAsia="ko-KR"/>
        </w:rPr>
        <w:t>be</w:t>
      </w:r>
      <w:proofErr w:type="spellEnd"/>
      <w:r w:rsidRPr="00E13124">
        <w:rPr>
          <w:b/>
          <w:bCs/>
          <w:i/>
          <w:iCs/>
          <w:sz w:val="16"/>
          <w:lang w:eastAsia="ko-KR"/>
        </w:rPr>
        <w:t xml:space="preserve"> Draft (i.e. they are instructions to the 802.11 editor on how to merge the text with the baseline documents).</w:t>
      </w:r>
    </w:p>
    <w:p w14:paraId="1CA1657F" w14:textId="77777777" w:rsidR="00AA56F8" w:rsidRPr="00E13124" w:rsidRDefault="00AA56F8" w:rsidP="00AA56F8">
      <w:pPr>
        <w:rPr>
          <w:sz w:val="16"/>
          <w:lang w:eastAsia="ko-KR"/>
        </w:rPr>
      </w:pPr>
    </w:p>
    <w:p w14:paraId="3078F482" w14:textId="07C4C073" w:rsidR="00167DBE" w:rsidRDefault="00167DBE" w:rsidP="0093524C">
      <w:pPr>
        <w:pStyle w:val="ListParagraph"/>
        <w:rPr>
          <w:b/>
          <w:sz w:val="20"/>
        </w:rPr>
      </w:pPr>
    </w:p>
    <w:p w14:paraId="4ECC177F" w14:textId="77777777" w:rsidR="00167DBE" w:rsidRPr="00E13124" w:rsidRDefault="00167DBE" w:rsidP="0093524C">
      <w:pPr>
        <w:pStyle w:val="ListParagraph"/>
        <w:rPr>
          <w:b/>
          <w:sz w:val="20"/>
        </w:rPr>
      </w:pPr>
    </w:p>
    <w:p w14:paraId="5574800F" w14:textId="77777777" w:rsidR="002D02D7" w:rsidRPr="00E13124" w:rsidRDefault="002D02D7" w:rsidP="00CA0A57">
      <w:pPr>
        <w:rPr>
          <w:sz w:val="16"/>
        </w:rPr>
      </w:pPr>
    </w:p>
    <w:p w14:paraId="7161B4C9" w14:textId="426723D7" w:rsidR="002D02D7" w:rsidRDefault="002D02D7" w:rsidP="003E4ABA">
      <w:pPr>
        <w:pStyle w:val="ListParagraph"/>
        <w:numPr>
          <w:ilvl w:val="0"/>
          <w:numId w:val="2"/>
        </w:numPr>
        <w:rPr>
          <w:b/>
          <w:sz w:val="20"/>
        </w:rPr>
      </w:pPr>
      <w:r w:rsidRPr="00E13124">
        <w:rPr>
          <w:b/>
          <w:sz w:val="20"/>
        </w:rPr>
        <w:t xml:space="preserve">Proposed </w:t>
      </w:r>
      <w:r w:rsidR="00BC477F">
        <w:rPr>
          <w:b/>
          <w:sz w:val="20"/>
        </w:rPr>
        <w:t>spec text</w:t>
      </w:r>
    </w:p>
    <w:p w14:paraId="4C3D819A" w14:textId="65B1087A" w:rsidR="00A141E0" w:rsidRDefault="00A141E0" w:rsidP="00A141E0">
      <w:pPr>
        <w:rPr>
          <w:b/>
          <w:sz w:val="20"/>
        </w:rPr>
      </w:pPr>
    </w:p>
    <w:p w14:paraId="539F1C11" w14:textId="3A9E28AA" w:rsidR="000E12C8" w:rsidRDefault="000E12C8" w:rsidP="00A141E0">
      <w:pPr>
        <w:rPr>
          <w:b/>
          <w:sz w:val="20"/>
        </w:rPr>
      </w:pPr>
    </w:p>
    <w:p w14:paraId="1860BBEB" w14:textId="77777777" w:rsidR="00F35E55" w:rsidRPr="00F35E55" w:rsidRDefault="00F35E55" w:rsidP="00F35E55">
      <w:pPr>
        <w:widowControl w:val="0"/>
        <w:tabs>
          <w:tab w:val="left" w:pos="659"/>
        </w:tabs>
        <w:kinsoku w:val="0"/>
        <w:overflowPunct w:val="0"/>
        <w:autoSpaceDE w:val="0"/>
        <w:autoSpaceDN w:val="0"/>
        <w:adjustRightInd w:val="0"/>
        <w:spacing w:line="339" w:lineRule="exact"/>
        <w:ind w:left="196"/>
        <w:jc w:val="left"/>
        <w:outlineLvl w:val="2"/>
        <w:rPr>
          <w:rFonts w:ascii="Arial" w:eastAsia="Times New Roman" w:hAnsi="Arial" w:cs="Arial"/>
          <w:b/>
          <w:bCs/>
          <w:sz w:val="20"/>
          <w:lang w:val="en-US"/>
        </w:rPr>
      </w:pPr>
      <w:r w:rsidRPr="00F35E55">
        <w:rPr>
          <w:rFonts w:ascii="Arial" w:eastAsia="Times New Roman" w:hAnsi="Arial" w:cs="Arial"/>
          <w:b/>
          <w:bCs/>
          <w:sz w:val="20"/>
          <w:lang w:val="en-US"/>
        </w:rPr>
        <w:t>35.3.6 Link</w:t>
      </w:r>
      <w:r w:rsidRPr="00F35E55">
        <w:rPr>
          <w:rFonts w:ascii="Arial" w:eastAsia="Times New Roman" w:hAnsi="Arial" w:cs="Arial"/>
          <w:b/>
          <w:bCs/>
          <w:spacing w:val="-1"/>
          <w:sz w:val="20"/>
          <w:lang w:val="en-US"/>
        </w:rPr>
        <w:t xml:space="preserve"> </w:t>
      </w:r>
      <w:r w:rsidRPr="00F35E55">
        <w:rPr>
          <w:rFonts w:ascii="Arial" w:eastAsia="Times New Roman" w:hAnsi="Arial" w:cs="Arial"/>
          <w:b/>
          <w:bCs/>
          <w:sz w:val="20"/>
          <w:lang w:val="en-US"/>
        </w:rPr>
        <w:t>management</w:t>
      </w:r>
    </w:p>
    <w:p w14:paraId="5215DBDE" w14:textId="77777777" w:rsidR="00F35E55" w:rsidRPr="00F35E55" w:rsidRDefault="00F35E55" w:rsidP="00F35E55">
      <w:pPr>
        <w:widowControl w:val="0"/>
        <w:kinsoku w:val="0"/>
        <w:overflowPunct w:val="0"/>
        <w:autoSpaceDE w:val="0"/>
        <w:autoSpaceDN w:val="0"/>
        <w:adjustRightInd w:val="0"/>
        <w:spacing w:before="56" w:line="201" w:lineRule="exact"/>
        <w:ind w:left="196"/>
        <w:jc w:val="left"/>
        <w:rPr>
          <w:rFonts w:eastAsia="Times New Roman"/>
          <w:sz w:val="18"/>
          <w:szCs w:val="18"/>
          <w:lang w:val="en-US"/>
        </w:rPr>
      </w:pPr>
      <w:r w:rsidRPr="00F35E55">
        <w:rPr>
          <w:rFonts w:eastAsia="Times New Roman"/>
          <w:sz w:val="18"/>
          <w:szCs w:val="18"/>
          <w:lang w:val="en-US"/>
        </w:rPr>
        <w:t>6</w:t>
      </w:r>
    </w:p>
    <w:p w14:paraId="2BA0C803" w14:textId="77777777" w:rsidR="00F35E55" w:rsidRPr="00F35E55" w:rsidRDefault="00F35E55" w:rsidP="00F35E55">
      <w:pPr>
        <w:widowControl w:val="0"/>
        <w:tabs>
          <w:tab w:val="left" w:pos="659"/>
        </w:tabs>
        <w:kinsoku w:val="0"/>
        <w:overflowPunct w:val="0"/>
        <w:autoSpaceDE w:val="0"/>
        <w:autoSpaceDN w:val="0"/>
        <w:adjustRightInd w:val="0"/>
        <w:spacing w:line="211" w:lineRule="exact"/>
        <w:ind w:left="196"/>
        <w:jc w:val="left"/>
        <w:outlineLvl w:val="2"/>
        <w:rPr>
          <w:rFonts w:ascii="Arial" w:eastAsia="Times New Roman" w:hAnsi="Arial" w:cs="Arial"/>
          <w:b/>
          <w:bCs/>
          <w:sz w:val="20"/>
          <w:lang w:val="en-US"/>
        </w:rPr>
      </w:pPr>
      <w:r w:rsidRPr="00F35E55">
        <w:rPr>
          <w:rFonts w:eastAsia="Times New Roman"/>
          <w:position w:val="1"/>
          <w:sz w:val="18"/>
          <w:szCs w:val="18"/>
          <w:lang w:val="en-US"/>
        </w:rPr>
        <w:t>7</w:t>
      </w:r>
      <w:r w:rsidRPr="00F35E55">
        <w:rPr>
          <w:rFonts w:eastAsia="Times New Roman"/>
          <w:position w:val="1"/>
          <w:sz w:val="18"/>
          <w:szCs w:val="18"/>
          <w:lang w:val="en-US"/>
        </w:rPr>
        <w:tab/>
      </w:r>
      <w:bookmarkStart w:id="2" w:name="35.3.6.1_TID-to-link_mapping"/>
      <w:bookmarkStart w:id="3" w:name="_bookmark9"/>
      <w:bookmarkEnd w:id="2"/>
      <w:bookmarkEnd w:id="3"/>
      <w:r w:rsidRPr="00F35E55">
        <w:rPr>
          <w:rFonts w:ascii="Arial" w:eastAsia="Times New Roman" w:hAnsi="Arial" w:cs="Arial"/>
          <w:b/>
          <w:bCs/>
          <w:sz w:val="20"/>
          <w:lang w:val="en-US"/>
        </w:rPr>
        <w:t>35.3.6.1 TID-to-link</w:t>
      </w:r>
      <w:r w:rsidRPr="00F35E55">
        <w:rPr>
          <w:rFonts w:ascii="Arial" w:eastAsia="Times New Roman" w:hAnsi="Arial" w:cs="Arial"/>
          <w:b/>
          <w:bCs/>
          <w:spacing w:val="-3"/>
          <w:sz w:val="20"/>
          <w:lang w:val="en-US"/>
        </w:rPr>
        <w:t xml:space="preserve"> </w:t>
      </w:r>
      <w:r w:rsidRPr="00F35E55">
        <w:rPr>
          <w:rFonts w:ascii="Arial" w:eastAsia="Times New Roman" w:hAnsi="Arial" w:cs="Arial"/>
          <w:b/>
          <w:bCs/>
          <w:sz w:val="20"/>
          <w:lang w:val="en-US"/>
        </w:rPr>
        <w:t>mapping</w:t>
      </w:r>
    </w:p>
    <w:p w14:paraId="5225F84D" w14:textId="77777777" w:rsidR="00F35E55" w:rsidRPr="00F35E55" w:rsidRDefault="00F35E55" w:rsidP="00F35E55">
      <w:pPr>
        <w:widowControl w:val="0"/>
        <w:kinsoku w:val="0"/>
        <w:overflowPunct w:val="0"/>
        <w:autoSpaceDE w:val="0"/>
        <w:autoSpaceDN w:val="0"/>
        <w:adjustRightInd w:val="0"/>
        <w:spacing w:line="193" w:lineRule="exact"/>
        <w:ind w:left="196"/>
        <w:jc w:val="left"/>
        <w:rPr>
          <w:rFonts w:eastAsia="Times New Roman"/>
          <w:sz w:val="18"/>
          <w:szCs w:val="18"/>
          <w:lang w:val="en-US"/>
        </w:rPr>
      </w:pPr>
      <w:r w:rsidRPr="00F35E55">
        <w:rPr>
          <w:rFonts w:eastAsia="Times New Roman"/>
          <w:sz w:val="18"/>
          <w:szCs w:val="18"/>
          <w:lang w:val="en-US"/>
        </w:rPr>
        <w:t>8</w:t>
      </w:r>
    </w:p>
    <w:p w14:paraId="15B37A51" w14:textId="77777777" w:rsidR="00F35E55" w:rsidRPr="00F35E55" w:rsidRDefault="00F35E55" w:rsidP="00F35E55">
      <w:pPr>
        <w:widowControl w:val="0"/>
        <w:tabs>
          <w:tab w:val="left" w:pos="659"/>
        </w:tabs>
        <w:kinsoku w:val="0"/>
        <w:overflowPunct w:val="0"/>
        <w:autoSpaceDE w:val="0"/>
        <w:autoSpaceDN w:val="0"/>
        <w:adjustRightInd w:val="0"/>
        <w:spacing w:line="247" w:lineRule="exact"/>
        <w:ind w:left="196"/>
        <w:jc w:val="left"/>
        <w:outlineLvl w:val="2"/>
        <w:rPr>
          <w:rFonts w:ascii="Arial" w:eastAsia="Times New Roman" w:hAnsi="Arial" w:cs="Arial"/>
          <w:b/>
          <w:bCs/>
          <w:sz w:val="20"/>
          <w:lang w:val="en-US"/>
        </w:rPr>
      </w:pPr>
      <w:r w:rsidRPr="00F35E55">
        <w:rPr>
          <w:rFonts w:eastAsia="Times New Roman"/>
          <w:position w:val="9"/>
          <w:sz w:val="18"/>
          <w:szCs w:val="18"/>
          <w:lang w:val="en-US"/>
        </w:rPr>
        <w:t>9</w:t>
      </w:r>
      <w:r w:rsidRPr="00F35E55">
        <w:rPr>
          <w:rFonts w:eastAsia="Times New Roman"/>
          <w:position w:val="9"/>
          <w:sz w:val="18"/>
          <w:szCs w:val="18"/>
          <w:lang w:val="en-US"/>
        </w:rPr>
        <w:tab/>
      </w:r>
      <w:bookmarkStart w:id="4" w:name="35.3.6.1.1_General"/>
      <w:bookmarkStart w:id="5" w:name="_bookmark10"/>
      <w:bookmarkEnd w:id="4"/>
      <w:bookmarkEnd w:id="5"/>
      <w:r w:rsidRPr="00F35E55">
        <w:rPr>
          <w:rFonts w:ascii="Arial" w:eastAsia="Times New Roman" w:hAnsi="Arial" w:cs="Arial"/>
          <w:b/>
          <w:bCs/>
          <w:sz w:val="20"/>
          <w:lang w:val="en-US"/>
        </w:rPr>
        <w:t>35.3.6.1.1</w:t>
      </w:r>
      <w:r w:rsidRPr="00F35E55">
        <w:rPr>
          <w:rFonts w:ascii="Arial" w:eastAsia="Times New Roman" w:hAnsi="Arial" w:cs="Arial"/>
          <w:b/>
          <w:bCs/>
          <w:spacing w:val="-2"/>
          <w:sz w:val="20"/>
          <w:lang w:val="en-US"/>
        </w:rPr>
        <w:t xml:space="preserve"> </w:t>
      </w:r>
      <w:r w:rsidRPr="00F35E55">
        <w:rPr>
          <w:rFonts w:ascii="Arial" w:eastAsia="Times New Roman" w:hAnsi="Arial" w:cs="Arial"/>
          <w:b/>
          <w:bCs/>
          <w:sz w:val="20"/>
          <w:lang w:val="en-US"/>
        </w:rPr>
        <w:t>General</w:t>
      </w:r>
    </w:p>
    <w:p w14:paraId="21682ED3" w14:textId="77777777" w:rsidR="00F35E55" w:rsidRPr="00F35E55" w:rsidRDefault="00F35E55" w:rsidP="00F35E55">
      <w:pPr>
        <w:widowControl w:val="0"/>
        <w:kinsoku w:val="0"/>
        <w:overflowPunct w:val="0"/>
        <w:autoSpaceDE w:val="0"/>
        <w:autoSpaceDN w:val="0"/>
        <w:adjustRightInd w:val="0"/>
        <w:spacing w:line="152" w:lineRule="exact"/>
        <w:ind w:left="106"/>
        <w:jc w:val="left"/>
        <w:rPr>
          <w:rFonts w:eastAsia="Times New Roman"/>
          <w:sz w:val="18"/>
          <w:szCs w:val="18"/>
          <w:lang w:val="en-US"/>
        </w:rPr>
      </w:pPr>
      <w:r w:rsidRPr="00F35E55">
        <w:rPr>
          <w:rFonts w:eastAsia="Times New Roman"/>
          <w:sz w:val="18"/>
          <w:szCs w:val="18"/>
          <w:lang w:val="en-US"/>
        </w:rPr>
        <w:t>10</w:t>
      </w:r>
    </w:p>
    <w:p w14:paraId="34D90D60" w14:textId="77777777" w:rsidR="00F35E55" w:rsidRPr="00F35E55" w:rsidRDefault="00F35E55" w:rsidP="00F35E55">
      <w:pPr>
        <w:widowControl w:val="0"/>
        <w:kinsoku w:val="0"/>
        <w:overflowPunct w:val="0"/>
        <w:autoSpaceDE w:val="0"/>
        <w:autoSpaceDN w:val="0"/>
        <w:adjustRightInd w:val="0"/>
        <w:spacing w:line="177" w:lineRule="exact"/>
        <w:ind w:left="114"/>
        <w:jc w:val="left"/>
        <w:rPr>
          <w:rFonts w:eastAsia="Times New Roman"/>
          <w:spacing w:val="-8"/>
          <w:sz w:val="18"/>
          <w:szCs w:val="18"/>
          <w:lang w:val="en-US"/>
        </w:rPr>
      </w:pPr>
      <w:r w:rsidRPr="00F35E55">
        <w:rPr>
          <w:rFonts w:eastAsia="Times New Roman"/>
          <w:spacing w:val="-8"/>
          <w:sz w:val="18"/>
          <w:szCs w:val="18"/>
          <w:lang w:val="en-US"/>
        </w:rPr>
        <w:t>11</w:t>
      </w:r>
    </w:p>
    <w:p w14:paraId="05E2E29C" w14:textId="77777777" w:rsidR="00F35E55" w:rsidRPr="00F35E55" w:rsidRDefault="00F35E55" w:rsidP="00F35E55">
      <w:pPr>
        <w:widowControl w:val="0"/>
        <w:numPr>
          <w:ilvl w:val="0"/>
          <w:numId w:val="61"/>
        </w:numPr>
        <w:tabs>
          <w:tab w:val="left" w:pos="660"/>
        </w:tabs>
        <w:kinsoku w:val="0"/>
        <w:overflowPunct w:val="0"/>
        <w:autoSpaceDE w:val="0"/>
        <w:autoSpaceDN w:val="0"/>
        <w:adjustRightInd w:val="0"/>
        <w:spacing w:line="221" w:lineRule="exact"/>
        <w:jc w:val="left"/>
        <w:rPr>
          <w:rFonts w:eastAsia="Times New Roman"/>
          <w:sz w:val="20"/>
          <w:lang w:val="en-US"/>
        </w:rPr>
      </w:pPr>
      <w:r w:rsidRPr="00F35E55">
        <w:rPr>
          <w:rFonts w:eastAsia="Times New Roman"/>
          <w:sz w:val="20"/>
          <w:lang w:val="en-US"/>
        </w:rPr>
        <w:t>The</w:t>
      </w:r>
      <w:r w:rsidRPr="00F35E55">
        <w:rPr>
          <w:rFonts w:eastAsia="Times New Roman"/>
          <w:spacing w:val="19"/>
          <w:sz w:val="20"/>
          <w:lang w:val="en-US"/>
        </w:rPr>
        <w:t xml:space="preserve"> </w:t>
      </w:r>
      <w:r w:rsidRPr="00F35E55">
        <w:rPr>
          <w:rFonts w:eastAsia="Times New Roman"/>
          <w:sz w:val="20"/>
          <w:lang w:val="en-US"/>
        </w:rPr>
        <w:t>TID-to-link</w:t>
      </w:r>
      <w:r w:rsidRPr="00F35E55">
        <w:rPr>
          <w:rFonts w:eastAsia="Times New Roman"/>
          <w:spacing w:val="19"/>
          <w:sz w:val="20"/>
          <w:lang w:val="en-US"/>
        </w:rPr>
        <w:t xml:space="preserve"> </w:t>
      </w:r>
      <w:r w:rsidRPr="00F35E55">
        <w:rPr>
          <w:rFonts w:eastAsia="Times New Roman"/>
          <w:sz w:val="20"/>
          <w:lang w:val="en-US"/>
        </w:rPr>
        <w:t>mapping</w:t>
      </w:r>
      <w:r w:rsidRPr="00F35E55">
        <w:rPr>
          <w:rFonts w:eastAsia="Times New Roman"/>
          <w:spacing w:val="21"/>
          <w:sz w:val="20"/>
          <w:lang w:val="en-US"/>
        </w:rPr>
        <w:t xml:space="preserve"> </w:t>
      </w:r>
      <w:r w:rsidRPr="00F35E55">
        <w:rPr>
          <w:rFonts w:eastAsia="Times New Roman"/>
          <w:sz w:val="20"/>
          <w:lang w:val="en-US"/>
        </w:rPr>
        <w:t>mechanism</w:t>
      </w:r>
      <w:r w:rsidRPr="00F35E55">
        <w:rPr>
          <w:rFonts w:eastAsia="Times New Roman"/>
          <w:spacing w:val="16"/>
          <w:sz w:val="20"/>
          <w:lang w:val="en-US"/>
        </w:rPr>
        <w:t xml:space="preserve"> </w:t>
      </w:r>
      <w:r w:rsidRPr="00F35E55">
        <w:rPr>
          <w:rFonts w:eastAsia="Times New Roman"/>
          <w:sz w:val="20"/>
          <w:lang w:val="en-US"/>
        </w:rPr>
        <w:t>allows</w:t>
      </w:r>
      <w:r w:rsidRPr="00F35E55">
        <w:rPr>
          <w:rFonts w:eastAsia="Times New Roman"/>
          <w:spacing w:val="21"/>
          <w:sz w:val="20"/>
          <w:lang w:val="en-US"/>
        </w:rPr>
        <w:t xml:space="preserve"> </w:t>
      </w:r>
      <w:r w:rsidRPr="00F35E55">
        <w:rPr>
          <w:rFonts w:eastAsia="Times New Roman"/>
          <w:sz w:val="20"/>
          <w:lang w:val="en-US"/>
        </w:rPr>
        <w:t>an</w:t>
      </w:r>
      <w:r w:rsidRPr="00F35E55">
        <w:rPr>
          <w:rFonts w:eastAsia="Times New Roman"/>
          <w:spacing w:val="20"/>
          <w:sz w:val="20"/>
          <w:lang w:val="en-US"/>
        </w:rPr>
        <w:t xml:space="preserve"> </w:t>
      </w:r>
      <w:r w:rsidRPr="00F35E55">
        <w:rPr>
          <w:rFonts w:eastAsia="Times New Roman"/>
          <w:sz w:val="20"/>
          <w:lang w:val="en-US"/>
        </w:rPr>
        <w:t>AP</w:t>
      </w:r>
      <w:r w:rsidRPr="00F35E55">
        <w:rPr>
          <w:rFonts w:eastAsia="Times New Roman"/>
          <w:spacing w:val="20"/>
          <w:sz w:val="20"/>
          <w:lang w:val="en-US"/>
        </w:rPr>
        <w:t xml:space="preserve"> </w:t>
      </w:r>
      <w:r w:rsidRPr="00F35E55">
        <w:rPr>
          <w:rFonts w:eastAsia="Times New Roman"/>
          <w:sz w:val="20"/>
          <w:lang w:val="en-US"/>
        </w:rPr>
        <w:t>MLD</w:t>
      </w:r>
      <w:r w:rsidRPr="00F35E55">
        <w:rPr>
          <w:rFonts w:eastAsia="Times New Roman"/>
          <w:spacing w:val="21"/>
          <w:sz w:val="20"/>
          <w:lang w:val="en-US"/>
        </w:rPr>
        <w:t xml:space="preserve"> </w:t>
      </w:r>
      <w:r w:rsidRPr="00F35E55">
        <w:rPr>
          <w:rFonts w:eastAsia="Times New Roman"/>
          <w:sz w:val="20"/>
          <w:lang w:val="en-US"/>
        </w:rPr>
        <w:t>and</w:t>
      </w:r>
      <w:r w:rsidRPr="00F35E55">
        <w:rPr>
          <w:rFonts w:eastAsia="Times New Roman"/>
          <w:spacing w:val="20"/>
          <w:sz w:val="20"/>
          <w:lang w:val="en-US"/>
        </w:rPr>
        <w:t xml:space="preserve"> </w:t>
      </w:r>
      <w:r w:rsidRPr="00F35E55">
        <w:rPr>
          <w:rFonts w:eastAsia="Times New Roman"/>
          <w:sz w:val="20"/>
          <w:lang w:val="en-US"/>
        </w:rPr>
        <w:t>a</w:t>
      </w:r>
      <w:r w:rsidRPr="00F35E55">
        <w:rPr>
          <w:rFonts w:eastAsia="Times New Roman"/>
          <w:spacing w:val="20"/>
          <w:sz w:val="20"/>
          <w:lang w:val="en-US"/>
        </w:rPr>
        <w:t xml:space="preserve"> </w:t>
      </w:r>
      <w:r w:rsidRPr="00F35E55">
        <w:rPr>
          <w:rFonts w:eastAsia="Times New Roman"/>
          <w:sz w:val="20"/>
          <w:lang w:val="en-US"/>
        </w:rPr>
        <w:t>non-AP</w:t>
      </w:r>
      <w:r w:rsidRPr="00F35E55">
        <w:rPr>
          <w:rFonts w:eastAsia="Times New Roman"/>
          <w:spacing w:val="18"/>
          <w:sz w:val="20"/>
          <w:lang w:val="en-US"/>
        </w:rPr>
        <w:t xml:space="preserve"> </w:t>
      </w:r>
      <w:r w:rsidRPr="00F35E55">
        <w:rPr>
          <w:rFonts w:eastAsia="Times New Roman"/>
          <w:sz w:val="20"/>
          <w:lang w:val="en-US"/>
        </w:rPr>
        <w:t>MLD</w:t>
      </w:r>
      <w:r w:rsidRPr="00F35E55">
        <w:rPr>
          <w:rFonts w:eastAsia="Times New Roman"/>
          <w:spacing w:val="20"/>
          <w:sz w:val="20"/>
          <w:lang w:val="en-US"/>
        </w:rPr>
        <w:t xml:space="preserve"> </w:t>
      </w:r>
      <w:r w:rsidRPr="00F35E55">
        <w:rPr>
          <w:rFonts w:eastAsia="Times New Roman"/>
          <w:sz w:val="20"/>
          <w:lang w:val="en-US"/>
        </w:rPr>
        <w:t>that</w:t>
      </w:r>
      <w:r w:rsidRPr="00F35E55">
        <w:rPr>
          <w:rFonts w:eastAsia="Times New Roman"/>
          <w:spacing w:val="20"/>
          <w:sz w:val="20"/>
          <w:lang w:val="en-US"/>
        </w:rPr>
        <w:t xml:space="preserve"> </w:t>
      </w:r>
      <w:r w:rsidRPr="00F35E55">
        <w:rPr>
          <w:rFonts w:eastAsia="Times New Roman"/>
          <w:sz w:val="20"/>
          <w:lang w:val="en-US"/>
        </w:rPr>
        <w:t>performed</w:t>
      </w:r>
      <w:r w:rsidRPr="00F35E55">
        <w:rPr>
          <w:rFonts w:eastAsia="Times New Roman"/>
          <w:spacing w:val="20"/>
          <w:sz w:val="20"/>
          <w:lang w:val="en-US"/>
        </w:rPr>
        <w:t xml:space="preserve"> </w:t>
      </w:r>
      <w:r w:rsidRPr="00F35E55">
        <w:rPr>
          <w:rFonts w:eastAsia="Times New Roman"/>
          <w:sz w:val="20"/>
          <w:lang w:val="en-US"/>
        </w:rPr>
        <w:t>multi-link</w:t>
      </w:r>
    </w:p>
    <w:p w14:paraId="6C1C4021" w14:textId="77777777" w:rsidR="00F35E55" w:rsidRPr="00F35E55" w:rsidRDefault="00F35E55" w:rsidP="00F35E55">
      <w:pPr>
        <w:widowControl w:val="0"/>
        <w:numPr>
          <w:ilvl w:val="0"/>
          <w:numId w:val="61"/>
        </w:numPr>
        <w:tabs>
          <w:tab w:val="left" w:pos="660"/>
        </w:tabs>
        <w:kinsoku w:val="0"/>
        <w:overflowPunct w:val="0"/>
        <w:autoSpaceDE w:val="0"/>
        <w:autoSpaceDN w:val="0"/>
        <w:adjustRightInd w:val="0"/>
        <w:spacing w:line="210" w:lineRule="exact"/>
        <w:jc w:val="left"/>
        <w:rPr>
          <w:rFonts w:eastAsia="Times New Roman"/>
          <w:sz w:val="20"/>
          <w:lang w:val="en-US"/>
        </w:rPr>
      </w:pPr>
      <w:r w:rsidRPr="00F35E55">
        <w:rPr>
          <w:rFonts w:eastAsia="Times New Roman"/>
          <w:sz w:val="20"/>
          <w:lang w:val="en-US"/>
        </w:rPr>
        <w:lastRenderedPageBreak/>
        <w:t>setup to determine how TIDs are mapped to the setup links in DL and in</w:t>
      </w:r>
      <w:r w:rsidRPr="00F35E55">
        <w:rPr>
          <w:rFonts w:eastAsia="Times New Roman"/>
          <w:spacing w:val="-7"/>
          <w:sz w:val="20"/>
          <w:lang w:val="en-US"/>
        </w:rPr>
        <w:t xml:space="preserve"> </w:t>
      </w:r>
      <w:r w:rsidRPr="00F35E55">
        <w:rPr>
          <w:rFonts w:eastAsia="Times New Roman"/>
          <w:sz w:val="20"/>
          <w:lang w:val="en-US"/>
        </w:rPr>
        <w:t>UL.</w:t>
      </w:r>
    </w:p>
    <w:p w14:paraId="12D51A71" w14:textId="77777777" w:rsidR="00F35E55" w:rsidRPr="00F35E55" w:rsidRDefault="00F35E55" w:rsidP="00F35E55">
      <w:pPr>
        <w:widowControl w:val="0"/>
        <w:kinsoku w:val="0"/>
        <w:overflowPunct w:val="0"/>
        <w:autoSpaceDE w:val="0"/>
        <w:autoSpaceDN w:val="0"/>
        <w:adjustRightInd w:val="0"/>
        <w:spacing w:line="193" w:lineRule="exact"/>
        <w:ind w:left="106"/>
        <w:jc w:val="left"/>
        <w:rPr>
          <w:rFonts w:eastAsia="Times New Roman"/>
          <w:sz w:val="18"/>
          <w:szCs w:val="18"/>
          <w:lang w:val="en-US"/>
        </w:rPr>
      </w:pPr>
      <w:r w:rsidRPr="00F35E55">
        <w:rPr>
          <w:rFonts w:eastAsia="Times New Roman"/>
          <w:sz w:val="18"/>
          <w:szCs w:val="18"/>
          <w:lang w:val="en-US"/>
        </w:rPr>
        <w:t>14</w:t>
      </w:r>
    </w:p>
    <w:p w14:paraId="14641C9F" w14:textId="77777777" w:rsidR="00F35E55" w:rsidRPr="00F35E55" w:rsidRDefault="00F35E55" w:rsidP="00F35E55">
      <w:pPr>
        <w:widowControl w:val="0"/>
        <w:numPr>
          <w:ilvl w:val="0"/>
          <w:numId w:val="60"/>
        </w:numPr>
        <w:tabs>
          <w:tab w:val="left" w:pos="660"/>
        </w:tabs>
        <w:kinsoku w:val="0"/>
        <w:overflowPunct w:val="0"/>
        <w:autoSpaceDE w:val="0"/>
        <w:autoSpaceDN w:val="0"/>
        <w:adjustRightInd w:val="0"/>
        <w:spacing w:line="249" w:lineRule="exact"/>
        <w:jc w:val="left"/>
        <w:rPr>
          <w:rFonts w:eastAsia="Times New Roman"/>
          <w:sz w:val="20"/>
          <w:lang w:val="en-US"/>
        </w:rPr>
      </w:pPr>
      <w:r w:rsidRPr="00F35E55">
        <w:rPr>
          <w:rFonts w:eastAsia="Times New Roman"/>
          <w:sz w:val="20"/>
          <w:lang w:val="en-US"/>
        </w:rPr>
        <w:t>By</w:t>
      </w:r>
      <w:r w:rsidRPr="00F35E55">
        <w:rPr>
          <w:rFonts w:eastAsia="Times New Roman"/>
          <w:spacing w:val="-3"/>
          <w:sz w:val="20"/>
          <w:lang w:val="en-US"/>
        </w:rPr>
        <w:t xml:space="preserve"> </w:t>
      </w:r>
      <w:r w:rsidRPr="00F35E55">
        <w:rPr>
          <w:rFonts w:eastAsia="Times New Roman"/>
          <w:sz w:val="20"/>
          <w:lang w:val="en-US"/>
        </w:rPr>
        <w:t>default,</w:t>
      </w:r>
      <w:r w:rsidRPr="00F35E55">
        <w:rPr>
          <w:rFonts w:eastAsia="Times New Roman"/>
          <w:spacing w:val="-3"/>
          <w:sz w:val="20"/>
          <w:lang w:val="en-US"/>
        </w:rPr>
        <w:t xml:space="preserve"> </w:t>
      </w:r>
      <w:r w:rsidRPr="00F35E55">
        <w:rPr>
          <w:rFonts w:eastAsia="Times New Roman"/>
          <w:sz w:val="20"/>
          <w:lang w:val="en-US"/>
        </w:rPr>
        <w:t>all</w:t>
      </w:r>
      <w:r w:rsidRPr="00F35E55">
        <w:rPr>
          <w:rFonts w:eastAsia="Times New Roman"/>
          <w:spacing w:val="-2"/>
          <w:sz w:val="20"/>
          <w:lang w:val="en-US"/>
        </w:rPr>
        <w:t xml:space="preserve"> </w:t>
      </w:r>
      <w:r w:rsidRPr="00F35E55">
        <w:rPr>
          <w:rFonts w:eastAsia="Times New Roman"/>
          <w:sz w:val="20"/>
          <w:lang w:val="en-US"/>
        </w:rPr>
        <w:t>TIDs</w:t>
      </w:r>
      <w:r w:rsidRPr="00F35E55">
        <w:rPr>
          <w:rFonts w:eastAsia="Times New Roman"/>
          <w:spacing w:val="-4"/>
          <w:sz w:val="20"/>
          <w:lang w:val="en-US"/>
        </w:rPr>
        <w:t xml:space="preserve"> </w:t>
      </w:r>
      <w:r w:rsidRPr="00F35E55">
        <w:rPr>
          <w:rFonts w:eastAsia="Times New Roman"/>
          <w:sz w:val="20"/>
          <w:lang w:val="en-US"/>
        </w:rPr>
        <w:t>shall</w:t>
      </w:r>
      <w:r w:rsidRPr="00F35E55">
        <w:rPr>
          <w:rFonts w:eastAsia="Times New Roman"/>
          <w:spacing w:val="-2"/>
          <w:sz w:val="20"/>
          <w:lang w:val="en-US"/>
        </w:rPr>
        <w:t xml:space="preserve"> </w:t>
      </w:r>
      <w:r w:rsidRPr="00F35E55">
        <w:rPr>
          <w:rFonts w:eastAsia="Times New Roman"/>
          <w:sz w:val="20"/>
          <w:lang w:val="en-US"/>
        </w:rPr>
        <w:t>be</w:t>
      </w:r>
      <w:r w:rsidRPr="00F35E55">
        <w:rPr>
          <w:rFonts w:eastAsia="Times New Roman"/>
          <w:spacing w:val="-2"/>
          <w:sz w:val="20"/>
          <w:lang w:val="en-US"/>
        </w:rPr>
        <w:t xml:space="preserve"> </w:t>
      </w:r>
      <w:r w:rsidRPr="00F35E55">
        <w:rPr>
          <w:rFonts w:eastAsia="Times New Roman"/>
          <w:sz w:val="20"/>
          <w:lang w:val="en-US"/>
        </w:rPr>
        <w:t>mapped</w:t>
      </w:r>
      <w:r w:rsidRPr="00F35E55">
        <w:rPr>
          <w:rFonts w:eastAsia="Times New Roman"/>
          <w:spacing w:val="-3"/>
          <w:sz w:val="20"/>
          <w:lang w:val="en-US"/>
        </w:rPr>
        <w:t xml:space="preserve"> </w:t>
      </w:r>
      <w:r w:rsidRPr="00F35E55">
        <w:rPr>
          <w:rFonts w:eastAsia="Times New Roman"/>
          <w:sz w:val="20"/>
          <w:lang w:val="en-US"/>
        </w:rPr>
        <w:t>to</w:t>
      </w:r>
      <w:r w:rsidRPr="00F35E55">
        <w:rPr>
          <w:rFonts w:eastAsia="Times New Roman"/>
          <w:spacing w:val="-2"/>
          <w:sz w:val="20"/>
          <w:lang w:val="en-US"/>
        </w:rPr>
        <w:t xml:space="preserve"> </w:t>
      </w:r>
      <w:r w:rsidRPr="00F35E55">
        <w:rPr>
          <w:rFonts w:eastAsia="Times New Roman"/>
          <w:sz w:val="20"/>
          <w:lang w:val="en-US"/>
        </w:rPr>
        <w:t>all</w:t>
      </w:r>
      <w:r w:rsidRPr="00F35E55">
        <w:rPr>
          <w:rFonts w:eastAsia="Times New Roman"/>
          <w:spacing w:val="-2"/>
          <w:sz w:val="20"/>
          <w:lang w:val="en-US"/>
        </w:rPr>
        <w:t xml:space="preserve"> </w:t>
      </w:r>
      <w:r w:rsidRPr="00F35E55">
        <w:rPr>
          <w:rFonts w:eastAsia="Times New Roman"/>
          <w:sz w:val="20"/>
          <w:lang w:val="en-US"/>
        </w:rPr>
        <w:t>setup</w:t>
      </w:r>
      <w:r w:rsidRPr="00F35E55">
        <w:rPr>
          <w:rFonts w:eastAsia="Times New Roman"/>
          <w:spacing w:val="-3"/>
          <w:sz w:val="20"/>
          <w:lang w:val="en-US"/>
        </w:rPr>
        <w:t xml:space="preserve"> </w:t>
      </w:r>
      <w:r w:rsidRPr="00F35E55">
        <w:rPr>
          <w:rFonts w:eastAsia="Times New Roman"/>
          <w:sz w:val="20"/>
          <w:lang w:val="en-US"/>
        </w:rPr>
        <w:t>links</w:t>
      </w:r>
      <w:r w:rsidRPr="00F35E55">
        <w:rPr>
          <w:rFonts w:eastAsia="Times New Roman"/>
          <w:spacing w:val="-2"/>
          <w:sz w:val="20"/>
          <w:lang w:val="en-US"/>
        </w:rPr>
        <w:t xml:space="preserve"> </w:t>
      </w:r>
      <w:r w:rsidRPr="00F35E55">
        <w:rPr>
          <w:rFonts w:eastAsia="Times New Roman"/>
          <w:sz w:val="20"/>
          <w:lang w:val="en-US"/>
        </w:rPr>
        <w:t>for</w:t>
      </w:r>
      <w:r w:rsidRPr="00F35E55">
        <w:rPr>
          <w:rFonts w:eastAsia="Times New Roman"/>
          <w:spacing w:val="-2"/>
          <w:sz w:val="20"/>
          <w:lang w:val="en-US"/>
        </w:rPr>
        <w:t xml:space="preserve"> </w:t>
      </w:r>
      <w:r w:rsidRPr="00F35E55">
        <w:rPr>
          <w:rFonts w:eastAsia="Times New Roman"/>
          <w:sz w:val="20"/>
          <w:lang w:val="en-US"/>
        </w:rPr>
        <w:t>both</w:t>
      </w:r>
      <w:r w:rsidRPr="00F35E55">
        <w:rPr>
          <w:rFonts w:eastAsia="Times New Roman"/>
          <w:spacing w:val="-3"/>
          <w:sz w:val="20"/>
          <w:lang w:val="en-US"/>
        </w:rPr>
        <w:t xml:space="preserve"> </w:t>
      </w:r>
      <w:r w:rsidRPr="00F35E55">
        <w:rPr>
          <w:rFonts w:eastAsia="Times New Roman"/>
          <w:sz w:val="20"/>
          <w:lang w:val="en-US"/>
        </w:rPr>
        <w:t>UL</w:t>
      </w:r>
      <w:r w:rsidRPr="00F35E55">
        <w:rPr>
          <w:rFonts w:eastAsia="Times New Roman"/>
          <w:spacing w:val="-3"/>
          <w:sz w:val="20"/>
          <w:lang w:val="en-US"/>
        </w:rPr>
        <w:t xml:space="preserve"> </w:t>
      </w:r>
      <w:r w:rsidRPr="00F35E55">
        <w:rPr>
          <w:rFonts w:eastAsia="Times New Roman"/>
          <w:sz w:val="20"/>
          <w:lang w:val="en-US"/>
        </w:rPr>
        <w:t>and</w:t>
      </w:r>
      <w:r w:rsidRPr="00F35E55">
        <w:rPr>
          <w:rFonts w:eastAsia="Times New Roman"/>
          <w:spacing w:val="-1"/>
          <w:sz w:val="20"/>
          <w:lang w:val="en-US"/>
        </w:rPr>
        <w:t xml:space="preserve"> </w:t>
      </w:r>
      <w:r w:rsidRPr="00F35E55">
        <w:rPr>
          <w:rFonts w:eastAsia="Times New Roman"/>
          <w:sz w:val="20"/>
          <w:lang w:val="en-US"/>
        </w:rPr>
        <w:t>DL</w:t>
      </w:r>
      <w:r w:rsidRPr="00F35E55">
        <w:rPr>
          <w:rFonts w:eastAsia="Times New Roman"/>
          <w:spacing w:val="-3"/>
          <w:sz w:val="20"/>
          <w:lang w:val="en-US"/>
        </w:rPr>
        <w:t xml:space="preserve"> </w:t>
      </w:r>
      <w:r w:rsidRPr="00F35E55">
        <w:rPr>
          <w:rFonts w:eastAsia="Times New Roman"/>
          <w:sz w:val="20"/>
          <w:lang w:val="en-US"/>
        </w:rPr>
        <w:t>(see</w:t>
      </w:r>
      <w:r w:rsidRPr="00F35E55">
        <w:rPr>
          <w:rFonts w:eastAsia="Times New Roman"/>
          <w:spacing w:val="-1"/>
          <w:sz w:val="20"/>
          <w:lang w:val="en-US"/>
        </w:rPr>
        <w:t xml:space="preserve"> </w:t>
      </w:r>
      <w:hyperlink w:anchor="bookmark11" w:history="1">
        <w:r w:rsidRPr="00F35E55">
          <w:rPr>
            <w:rFonts w:eastAsia="Times New Roman"/>
            <w:sz w:val="20"/>
            <w:lang w:val="en-US"/>
          </w:rPr>
          <w:t>35.3.6.1.2</w:t>
        </w:r>
        <w:r w:rsidRPr="00F35E55">
          <w:rPr>
            <w:rFonts w:eastAsia="Times New Roman"/>
            <w:spacing w:val="-2"/>
            <w:sz w:val="20"/>
            <w:lang w:val="en-US"/>
          </w:rPr>
          <w:t xml:space="preserve"> </w:t>
        </w:r>
        <w:r w:rsidRPr="00F35E55">
          <w:rPr>
            <w:rFonts w:eastAsia="Times New Roman"/>
            <w:sz w:val="20"/>
            <w:lang w:val="en-US"/>
          </w:rPr>
          <w:t>(Default</w:t>
        </w:r>
        <w:r w:rsidRPr="00F35E55">
          <w:rPr>
            <w:rFonts w:eastAsia="Times New Roman"/>
            <w:spacing w:val="-2"/>
            <w:sz w:val="20"/>
            <w:lang w:val="en-US"/>
          </w:rPr>
          <w:t xml:space="preserve"> </w:t>
        </w:r>
        <w:r w:rsidRPr="00F35E55">
          <w:rPr>
            <w:rFonts w:eastAsia="Times New Roman"/>
            <w:sz w:val="20"/>
            <w:lang w:val="en-US"/>
          </w:rPr>
          <w:t>mapping</w:t>
        </w:r>
      </w:hyperlink>
    </w:p>
    <w:p w14:paraId="5FAAC2BF" w14:textId="4131D1D9" w:rsidR="00F35E55" w:rsidRPr="00F35E55" w:rsidRDefault="00F35E55" w:rsidP="00F35E55">
      <w:pPr>
        <w:widowControl w:val="0"/>
        <w:numPr>
          <w:ilvl w:val="0"/>
          <w:numId w:val="60"/>
        </w:numPr>
        <w:tabs>
          <w:tab w:val="left" w:pos="660"/>
        </w:tabs>
        <w:kinsoku w:val="0"/>
        <w:overflowPunct w:val="0"/>
        <w:autoSpaceDE w:val="0"/>
        <w:autoSpaceDN w:val="0"/>
        <w:adjustRightInd w:val="0"/>
        <w:spacing w:line="291" w:lineRule="exact"/>
        <w:jc w:val="left"/>
        <w:rPr>
          <w:rFonts w:eastAsia="Times New Roman"/>
          <w:sz w:val="20"/>
          <w:lang w:val="en-US"/>
        </w:rPr>
      </w:pPr>
      <w:r w:rsidRPr="00F35E55">
        <w:rPr>
          <w:rFonts w:eastAsia="Times New Roman"/>
          <w:noProof/>
          <w:sz w:val="24"/>
          <w:szCs w:val="24"/>
          <w:lang w:val="en-US"/>
        </w:rPr>
        <mc:AlternateContent>
          <mc:Choice Requires="wps">
            <w:drawing>
              <wp:anchor distT="0" distB="0" distL="114300" distR="114300" simplePos="0" relativeHeight="251659776" behindDoc="1" locked="0" layoutInCell="0" allowOverlap="1" wp14:anchorId="5B115409" wp14:editId="6EF17C13">
                <wp:simplePos x="0" y="0"/>
                <wp:positionH relativeFrom="page">
                  <wp:posOffset>791845</wp:posOffset>
                </wp:positionH>
                <wp:positionV relativeFrom="paragraph">
                  <wp:posOffset>97790</wp:posOffset>
                </wp:positionV>
                <wp:extent cx="114300" cy="127000"/>
                <wp:effectExtent l="1270" t="4445" r="0" b="1905"/>
                <wp:wrapNone/>
                <wp:docPr id="1125" name="Text Box 1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B1DA7A" w14:textId="77777777" w:rsidR="00F35E55" w:rsidRDefault="00F35E55" w:rsidP="00F35E55">
                            <w:pPr>
                              <w:pStyle w:val="BodyText0"/>
                              <w:kinsoku w:val="0"/>
                              <w:overflowPunct w:val="0"/>
                              <w:spacing w:line="199" w:lineRule="exact"/>
                              <w:rPr>
                                <w:sz w:val="18"/>
                                <w:szCs w:val="18"/>
                              </w:rPr>
                            </w:pPr>
                            <w:r>
                              <w:rPr>
                                <w:sz w:val="18"/>
                                <w:szCs w:val="18"/>
                              </w:rPr>
                              <w:t>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115409" id="Text Box 1125" o:spid="_x0000_s1027" type="#_x0000_t202" style="position:absolute;left:0;text-align:left;margin-left:62.35pt;margin-top:7.7pt;width:9pt;height:10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" o:allowincell="f" filled="f" stroked="f">
                <v:textbox inset="0,0,0,0">
                  <w:txbxContent>
                    <w:p w14:paraId="60B1DA7A" w14:textId="77777777" w:rsidR="00F35E55" w:rsidRDefault="00F35E55" w:rsidP="00F35E55">
                      <w:pPr>
                        <w:pStyle w:val="BodyText0"/>
                        <w:kinsoku w:val="0"/>
                        <w:overflowPunct w:val="0"/>
                        <w:spacing w:line="199" w:lineRule="exact"/>
                        <w:rPr>
                          <w:sz w:val="18"/>
                          <w:szCs w:val="18"/>
                        </w:rPr>
                      </w:pPr>
                      <w:r>
                        <w:rPr>
                          <w:sz w:val="18"/>
                          <w:szCs w:val="18"/>
                        </w:rPr>
                        <w:t>17</w:t>
                      </w:r>
                    </w:p>
                  </w:txbxContent>
                </v:textbox>
                <w10:wrap anchorx="page"/>
              </v:shape>
            </w:pict>
          </mc:Fallback>
        </mc:AlternateContent>
      </w:r>
      <w:hyperlink w:anchor="bookmark11" w:history="1">
        <w:r w:rsidRPr="00F35E55">
          <w:rPr>
            <w:rFonts w:eastAsia="Times New Roman"/>
            <w:sz w:val="20"/>
            <w:lang w:val="en-US"/>
          </w:rPr>
          <w:t>mode)</w:t>
        </w:r>
      </w:hyperlink>
      <w:r w:rsidRPr="00F35E55">
        <w:rPr>
          <w:rFonts w:eastAsia="Times New Roman"/>
          <w:sz w:val="20"/>
          <w:lang w:val="en-US"/>
        </w:rPr>
        <w:t>).</w:t>
      </w:r>
    </w:p>
    <w:p w14:paraId="34FE0210" w14:textId="4621E3B7" w:rsidR="00F35E55" w:rsidRPr="00F35E55" w:rsidDel="00554168" w:rsidRDefault="00F35E55" w:rsidP="00F35E55">
      <w:pPr>
        <w:widowControl w:val="0"/>
        <w:numPr>
          <w:ilvl w:val="0"/>
          <w:numId w:val="59"/>
        </w:numPr>
        <w:tabs>
          <w:tab w:val="left" w:pos="660"/>
        </w:tabs>
        <w:kinsoku w:val="0"/>
        <w:overflowPunct w:val="0"/>
        <w:autoSpaceDE w:val="0"/>
        <w:autoSpaceDN w:val="0"/>
        <w:adjustRightInd w:val="0"/>
        <w:spacing w:before="55" w:line="244" w:lineRule="exact"/>
        <w:jc w:val="left"/>
        <w:rPr>
          <w:del w:id="6" w:author="Cariou, Laurent" w:date="2021-03-12T16:39:00Z"/>
          <w:rFonts w:eastAsia="Times New Roman"/>
          <w:color w:val="000000"/>
          <w:sz w:val="18"/>
          <w:szCs w:val="18"/>
          <w:lang w:val="en-US"/>
        </w:rPr>
      </w:pPr>
      <w:del w:id="7" w:author="Cariou, Laurent" w:date="2021-03-12T16:39:00Z">
        <w:r w:rsidRPr="00F35E55" w:rsidDel="00554168">
          <w:rPr>
            <w:rFonts w:eastAsia="Times New Roman"/>
            <w:sz w:val="18"/>
            <w:szCs w:val="18"/>
            <w:lang w:val="en-US"/>
          </w:rPr>
          <w:delText>NOTE</w:delText>
        </w:r>
        <w:r w:rsidRPr="00F35E55" w:rsidDel="00554168">
          <w:rPr>
            <w:rFonts w:eastAsia="Times New Roman"/>
            <w:spacing w:val="36"/>
            <w:sz w:val="18"/>
            <w:szCs w:val="18"/>
            <w:lang w:val="en-US"/>
          </w:rPr>
          <w:delText xml:space="preserve"> </w:delText>
        </w:r>
        <w:r w:rsidRPr="00F35E55" w:rsidDel="00554168">
          <w:rPr>
            <w:rFonts w:eastAsia="Times New Roman"/>
            <w:sz w:val="18"/>
            <w:szCs w:val="18"/>
            <w:lang w:val="en-US"/>
          </w:rPr>
          <w:delText>1—It</w:delText>
        </w:r>
        <w:r w:rsidRPr="00F35E55" w:rsidDel="00554168">
          <w:rPr>
            <w:rFonts w:eastAsia="Times New Roman"/>
            <w:spacing w:val="36"/>
            <w:sz w:val="18"/>
            <w:szCs w:val="18"/>
            <w:lang w:val="en-US"/>
          </w:rPr>
          <w:delText xml:space="preserve"> </w:delText>
        </w:r>
        <w:r w:rsidRPr="00F35E55" w:rsidDel="00554168">
          <w:rPr>
            <w:rFonts w:eastAsia="Times New Roman"/>
            <w:sz w:val="18"/>
            <w:szCs w:val="18"/>
            <w:lang w:val="en-US"/>
          </w:rPr>
          <w:delText>is</w:delText>
        </w:r>
        <w:r w:rsidRPr="00F35E55" w:rsidDel="00554168">
          <w:rPr>
            <w:rFonts w:eastAsia="Times New Roman"/>
            <w:spacing w:val="36"/>
            <w:sz w:val="18"/>
            <w:szCs w:val="18"/>
            <w:lang w:val="en-US"/>
          </w:rPr>
          <w:delText xml:space="preserve"> </w:delText>
        </w:r>
        <w:r w:rsidRPr="00F35E55" w:rsidDel="00554168">
          <w:rPr>
            <w:rFonts w:eastAsia="Times New Roman"/>
            <w:color w:val="FF0000"/>
            <w:sz w:val="18"/>
            <w:szCs w:val="18"/>
            <w:lang w:val="en-US"/>
          </w:rPr>
          <w:delText>TBD</w:delText>
        </w:r>
        <w:r w:rsidRPr="00F35E55" w:rsidDel="00554168">
          <w:rPr>
            <w:rFonts w:eastAsia="Times New Roman"/>
            <w:color w:val="FF0000"/>
            <w:spacing w:val="36"/>
            <w:sz w:val="18"/>
            <w:szCs w:val="18"/>
            <w:lang w:val="en-US"/>
          </w:rPr>
          <w:delText xml:space="preserve"> </w:delText>
        </w:r>
        <w:r w:rsidRPr="00F35E55" w:rsidDel="00554168">
          <w:rPr>
            <w:rFonts w:eastAsia="Times New Roman"/>
            <w:color w:val="000000"/>
            <w:sz w:val="18"/>
            <w:szCs w:val="18"/>
            <w:lang w:val="en-US"/>
          </w:rPr>
          <w:delText>whether</w:delText>
        </w:r>
        <w:r w:rsidRPr="00F35E55" w:rsidDel="00554168">
          <w:rPr>
            <w:rFonts w:eastAsia="Times New Roman"/>
            <w:color w:val="000000"/>
            <w:spacing w:val="37"/>
            <w:sz w:val="18"/>
            <w:szCs w:val="18"/>
            <w:lang w:val="en-US"/>
          </w:rPr>
          <w:delText xml:space="preserve"> </w:delText>
        </w:r>
        <w:r w:rsidRPr="00F35E55" w:rsidDel="00554168">
          <w:rPr>
            <w:rFonts w:eastAsia="Times New Roman"/>
            <w:color w:val="000000"/>
            <w:sz w:val="18"/>
            <w:szCs w:val="18"/>
            <w:lang w:val="en-US"/>
          </w:rPr>
          <w:delText>the</w:delText>
        </w:r>
        <w:r w:rsidRPr="00F35E55" w:rsidDel="00554168">
          <w:rPr>
            <w:rFonts w:eastAsia="Times New Roman"/>
            <w:color w:val="000000"/>
            <w:spacing w:val="37"/>
            <w:sz w:val="18"/>
            <w:szCs w:val="18"/>
            <w:lang w:val="en-US"/>
          </w:rPr>
          <w:delText xml:space="preserve"> </w:delText>
        </w:r>
        <w:r w:rsidRPr="00F35E55" w:rsidDel="00554168">
          <w:rPr>
            <w:rFonts w:eastAsia="Times New Roman"/>
            <w:color w:val="000000"/>
            <w:sz w:val="18"/>
            <w:szCs w:val="18"/>
            <w:lang w:val="en-US"/>
          </w:rPr>
          <w:delText>negotiation</w:delText>
        </w:r>
        <w:r w:rsidRPr="00F35E55" w:rsidDel="00554168">
          <w:rPr>
            <w:rFonts w:eastAsia="Times New Roman"/>
            <w:color w:val="000000"/>
            <w:spacing w:val="37"/>
            <w:sz w:val="18"/>
            <w:szCs w:val="18"/>
            <w:lang w:val="en-US"/>
          </w:rPr>
          <w:delText xml:space="preserve"> </w:delText>
        </w:r>
        <w:r w:rsidRPr="00F35E55" w:rsidDel="00554168">
          <w:rPr>
            <w:rFonts w:eastAsia="Times New Roman"/>
            <w:color w:val="000000"/>
            <w:sz w:val="18"/>
            <w:szCs w:val="18"/>
            <w:lang w:val="en-US"/>
          </w:rPr>
          <w:delText>for</w:delText>
        </w:r>
        <w:r w:rsidRPr="00F35E55" w:rsidDel="00554168">
          <w:rPr>
            <w:rFonts w:eastAsia="Times New Roman"/>
            <w:color w:val="000000"/>
            <w:spacing w:val="37"/>
            <w:sz w:val="18"/>
            <w:szCs w:val="18"/>
            <w:lang w:val="en-US"/>
          </w:rPr>
          <w:delText xml:space="preserve"> </w:delText>
        </w:r>
        <w:r w:rsidRPr="00F35E55" w:rsidDel="00554168">
          <w:rPr>
            <w:rFonts w:eastAsia="Times New Roman"/>
            <w:color w:val="000000"/>
            <w:sz w:val="18"/>
            <w:szCs w:val="18"/>
            <w:lang w:val="en-US"/>
          </w:rPr>
          <w:delText>TID-to-link</w:delText>
        </w:r>
        <w:r w:rsidRPr="00F35E55" w:rsidDel="00554168">
          <w:rPr>
            <w:rFonts w:eastAsia="Times New Roman"/>
            <w:color w:val="000000"/>
            <w:spacing w:val="36"/>
            <w:sz w:val="18"/>
            <w:szCs w:val="18"/>
            <w:lang w:val="en-US"/>
          </w:rPr>
          <w:delText xml:space="preserve"> </w:delText>
        </w:r>
        <w:r w:rsidRPr="00F35E55" w:rsidDel="00554168">
          <w:rPr>
            <w:rFonts w:eastAsia="Times New Roman"/>
            <w:color w:val="000000"/>
            <w:sz w:val="18"/>
            <w:szCs w:val="18"/>
            <w:lang w:val="en-US"/>
          </w:rPr>
          <w:delText>mapping</w:delText>
        </w:r>
        <w:r w:rsidRPr="00F35E55" w:rsidDel="00554168">
          <w:rPr>
            <w:rFonts w:eastAsia="Times New Roman"/>
            <w:color w:val="000000"/>
            <w:spacing w:val="36"/>
            <w:sz w:val="18"/>
            <w:szCs w:val="18"/>
            <w:lang w:val="en-US"/>
          </w:rPr>
          <w:delText xml:space="preserve"> </w:delText>
        </w:r>
        <w:r w:rsidRPr="00F35E55" w:rsidDel="00554168">
          <w:rPr>
            <w:rFonts w:eastAsia="Times New Roman"/>
            <w:color w:val="000000"/>
            <w:sz w:val="18"/>
            <w:szCs w:val="18"/>
            <w:lang w:val="en-US"/>
          </w:rPr>
          <w:delText>other</w:delText>
        </w:r>
        <w:r w:rsidRPr="00F35E55" w:rsidDel="00554168">
          <w:rPr>
            <w:rFonts w:eastAsia="Times New Roman"/>
            <w:color w:val="000000"/>
            <w:spacing w:val="36"/>
            <w:sz w:val="18"/>
            <w:szCs w:val="18"/>
            <w:lang w:val="en-US"/>
          </w:rPr>
          <w:delText xml:space="preserve"> </w:delText>
        </w:r>
        <w:r w:rsidRPr="00F35E55" w:rsidDel="00554168">
          <w:rPr>
            <w:rFonts w:eastAsia="Times New Roman"/>
            <w:color w:val="000000"/>
            <w:sz w:val="18"/>
            <w:szCs w:val="18"/>
            <w:lang w:val="en-US"/>
          </w:rPr>
          <w:delText>than</w:delText>
        </w:r>
        <w:r w:rsidRPr="00F35E55" w:rsidDel="00554168">
          <w:rPr>
            <w:rFonts w:eastAsia="Times New Roman"/>
            <w:color w:val="000000"/>
            <w:spacing w:val="37"/>
            <w:sz w:val="18"/>
            <w:szCs w:val="18"/>
            <w:lang w:val="en-US"/>
          </w:rPr>
          <w:delText xml:space="preserve"> </w:delText>
        </w:r>
        <w:r w:rsidRPr="00F35E55" w:rsidDel="00554168">
          <w:rPr>
            <w:rFonts w:eastAsia="Times New Roman"/>
            <w:color w:val="000000"/>
            <w:sz w:val="18"/>
            <w:szCs w:val="18"/>
            <w:lang w:val="en-US"/>
          </w:rPr>
          <w:delText>default</w:delText>
        </w:r>
        <w:r w:rsidRPr="00F35E55" w:rsidDel="00554168">
          <w:rPr>
            <w:rFonts w:eastAsia="Times New Roman"/>
            <w:color w:val="000000"/>
            <w:spacing w:val="36"/>
            <w:sz w:val="18"/>
            <w:szCs w:val="18"/>
            <w:lang w:val="en-US"/>
          </w:rPr>
          <w:delText xml:space="preserve"> </w:delText>
        </w:r>
        <w:r w:rsidRPr="00F35E55" w:rsidDel="00554168">
          <w:rPr>
            <w:rFonts w:eastAsia="Times New Roman"/>
            <w:color w:val="000000"/>
            <w:sz w:val="18"/>
            <w:szCs w:val="18"/>
            <w:lang w:val="en-US"/>
          </w:rPr>
          <w:delText>mapping</w:delText>
        </w:r>
        <w:r w:rsidRPr="00F35E55" w:rsidDel="00554168">
          <w:rPr>
            <w:rFonts w:eastAsia="Times New Roman"/>
            <w:color w:val="000000"/>
            <w:spacing w:val="38"/>
            <w:sz w:val="18"/>
            <w:szCs w:val="18"/>
            <w:lang w:val="en-US"/>
          </w:rPr>
          <w:delText xml:space="preserve"> </w:delText>
        </w:r>
        <w:r w:rsidRPr="00F35E55" w:rsidDel="00554168">
          <w:rPr>
            <w:rFonts w:eastAsia="Times New Roman"/>
            <w:color w:val="000000"/>
            <w:sz w:val="18"/>
            <w:szCs w:val="18"/>
            <w:lang w:val="en-US"/>
          </w:rPr>
          <w:delText>is</w:delText>
        </w:r>
        <w:r w:rsidRPr="00F35E55" w:rsidDel="00554168">
          <w:rPr>
            <w:rFonts w:eastAsia="Times New Roman"/>
            <w:color w:val="000000"/>
            <w:spacing w:val="36"/>
            <w:sz w:val="18"/>
            <w:szCs w:val="18"/>
            <w:lang w:val="en-US"/>
          </w:rPr>
          <w:delText xml:space="preserve"> </w:delText>
        </w:r>
        <w:r w:rsidRPr="00F35E55" w:rsidDel="00554168">
          <w:rPr>
            <w:rFonts w:eastAsia="Times New Roman"/>
            <w:color w:val="000000"/>
            <w:sz w:val="18"/>
            <w:szCs w:val="18"/>
            <w:lang w:val="en-US"/>
          </w:rPr>
          <w:delText>optional</w:delText>
        </w:r>
        <w:r w:rsidRPr="00F35E55" w:rsidDel="00554168">
          <w:rPr>
            <w:rFonts w:eastAsia="Times New Roman"/>
            <w:color w:val="000000"/>
            <w:spacing w:val="36"/>
            <w:sz w:val="18"/>
            <w:szCs w:val="18"/>
            <w:lang w:val="en-US"/>
          </w:rPr>
          <w:delText xml:space="preserve"> </w:delText>
        </w:r>
        <w:r w:rsidRPr="00F35E55" w:rsidDel="00554168">
          <w:rPr>
            <w:rFonts w:eastAsia="Times New Roman"/>
            <w:color w:val="000000"/>
            <w:sz w:val="18"/>
            <w:szCs w:val="18"/>
            <w:lang w:val="en-US"/>
          </w:rPr>
          <w:delText>or</w:delText>
        </w:r>
      </w:del>
    </w:p>
    <w:p w14:paraId="19EA86C0" w14:textId="77777777" w:rsidR="00554168" w:rsidRDefault="00F35E55" w:rsidP="00F35E55">
      <w:pPr>
        <w:widowControl w:val="0"/>
        <w:numPr>
          <w:ilvl w:val="0"/>
          <w:numId w:val="59"/>
        </w:numPr>
        <w:tabs>
          <w:tab w:val="left" w:pos="660"/>
        </w:tabs>
        <w:kinsoku w:val="0"/>
        <w:overflowPunct w:val="0"/>
        <w:autoSpaceDE w:val="0"/>
        <w:autoSpaceDN w:val="0"/>
        <w:adjustRightInd w:val="0"/>
        <w:spacing w:before="27" w:line="139" w:lineRule="auto"/>
        <w:ind w:left="106" w:right="7955"/>
        <w:jc w:val="left"/>
        <w:rPr>
          <w:ins w:id="8" w:author="Cariou, Laurent" w:date="2021-03-12T16:39:00Z"/>
          <w:rFonts w:eastAsia="Times New Roman"/>
          <w:sz w:val="18"/>
          <w:szCs w:val="18"/>
          <w:lang w:val="en-US"/>
        </w:rPr>
      </w:pPr>
      <w:del w:id="9" w:author="Cariou, Laurent" w:date="2021-03-12T16:39:00Z">
        <w:r w:rsidRPr="00F35E55" w:rsidDel="00554168">
          <w:rPr>
            <w:rFonts w:eastAsia="Times New Roman"/>
            <w:spacing w:val="-2"/>
            <w:sz w:val="18"/>
            <w:szCs w:val="18"/>
            <w:lang w:val="en-US"/>
          </w:rPr>
          <w:delText xml:space="preserve">mandatory. </w:delText>
        </w:r>
        <w:r w:rsidRPr="00F35E55" w:rsidDel="00554168">
          <w:rPr>
            <w:rFonts w:eastAsia="Times New Roman"/>
            <w:sz w:val="18"/>
            <w:szCs w:val="18"/>
            <w:lang w:val="en-US"/>
          </w:rPr>
          <w:delText>20</w:delText>
        </w:r>
      </w:del>
      <w:ins w:id="10" w:author="Cariou, Laurent" w:date="2021-03-12T16:39:00Z">
        <w:r w:rsidR="00554168">
          <w:rPr>
            <w:rFonts w:eastAsia="Times New Roman"/>
            <w:sz w:val="18"/>
            <w:szCs w:val="18"/>
            <w:lang w:val="en-US"/>
          </w:rPr>
          <w:t xml:space="preserve"> </w:t>
        </w:r>
      </w:ins>
    </w:p>
    <w:p w14:paraId="0FA1F024" w14:textId="2AABBFD1" w:rsidR="00F35E55" w:rsidRPr="00F35E55" w:rsidDel="00554168" w:rsidRDefault="00554168" w:rsidP="00F35E55">
      <w:pPr>
        <w:widowControl w:val="0"/>
        <w:numPr>
          <w:ilvl w:val="0"/>
          <w:numId w:val="59"/>
        </w:numPr>
        <w:tabs>
          <w:tab w:val="left" w:pos="660"/>
        </w:tabs>
        <w:kinsoku w:val="0"/>
        <w:overflowPunct w:val="0"/>
        <w:autoSpaceDE w:val="0"/>
        <w:autoSpaceDN w:val="0"/>
        <w:adjustRightInd w:val="0"/>
        <w:spacing w:before="27" w:line="139" w:lineRule="auto"/>
        <w:ind w:left="106" w:right="7955"/>
        <w:jc w:val="left"/>
        <w:rPr>
          <w:del w:id="11" w:author="Cariou, Laurent" w:date="2021-03-12T16:39:00Z"/>
          <w:rFonts w:eastAsia="Times New Roman"/>
          <w:sz w:val="18"/>
          <w:szCs w:val="18"/>
          <w:lang w:val="en-US"/>
        </w:rPr>
      </w:pPr>
      <w:ins w:id="12" w:author="Cariou, Laurent" w:date="2021-03-12T16:39:00Z">
        <w:r>
          <w:rPr>
            <w:rFonts w:eastAsia="Times New Roman"/>
            <w:sz w:val="18"/>
            <w:szCs w:val="18"/>
            <w:lang w:val="en-US"/>
          </w:rPr>
          <w:t>(#2908</w:t>
        </w:r>
      </w:ins>
    </w:p>
    <w:p w14:paraId="52863DC3" w14:textId="2C6FE926" w:rsidR="00F35E55" w:rsidRPr="00F35E55" w:rsidRDefault="00F35E55" w:rsidP="00F35E55">
      <w:pPr>
        <w:widowControl w:val="0"/>
        <w:tabs>
          <w:tab w:val="left" w:pos="659"/>
        </w:tabs>
        <w:kinsoku w:val="0"/>
        <w:overflowPunct w:val="0"/>
        <w:autoSpaceDE w:val="0"/>
        <w:autoSpaceDN w:val="0"/>
        <w:adjustRightInd w:val="0"/>
        <w:spacing w:before="12"/>
        <w:ind w:left="106"/>
        <w:jc w:val="left"/>
        <w:rPr>
          <w:rFonts w:eastAsia="Times New Roman"/>
          <w:sz w:val="20"/>
          <w:lang w:val="en-US"/>
        </w:rPr>
      </w:pPr>
      <w:r w:rsidRPr="00F35E55">
        <w:rPr>
          <w:rFonts w:eastAsia="Times New Roman"/>
          <w:noProof/>
          <w:sz w:val="20"/>
          <w:lang w:val="en-US"/>
        </w:rPr>
        <mc:AlternateContent>
          <mc:Choice Requires="wps">
            <w:drawing>
              <wp:anchor distT="0" distB="0" distL="114300" distR="114300" simplePos="0" relativeHeight="251660800" behindDoc="1" locked="0" layoutInCell="0" allowOverlap="1" wp14:anchorId="42D1B563" wp14:editId="6AA08DE1">
                <wp:simplePos x="0" y="0"/>
                <wp:positionH relativeFrom="page">
                  <wp:posOffset>791845</wp:posOffset>
                </wp:positionH>
                <wp:positionV relativeFrom="paragraph">
                  <wp:posOffset>137795</wp:posOffset>
                </wp:positionV>
                <wp:extent cx="114300" cy="127000"/>
                <wp:effectExtent l="1270" t="1270" r="0" b="0"/>
                <wp:wrapNone/>
                <wp:docPr id="1124" name="Text Box 1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176F5C" w14:textId="77777777" w:rsidR="00F35E55" w:rsidRDefault="00F35E55" w:rsidP="00F35E55">
                            <w:pPr>
                              <w:pStyle w:val="BodyText0"/>
                              <w:kinsoku w:val="0"/>
                              <w:overflowPunct w:val="0"/>
                              <w:spacing w:line="199" w:lineRule="exact"/>
                              <w:rPr>
                                <w:sz w:val="18"/>
                                <w:szCs w:val="18"/>
                              </w:rPr>
                            </w:pPr>
                            <w:r>
                              <w:rPr>
                                <w:sz w:val="18"/>
                                <w:szCs w:val="18"/>
                              </w:rPr>
                              <w:t>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D1B563" id="Text Box 1124" o:spid="_x0000_s1028" type="#_x0000_t202" style="position:absolute;left:0;text-align:left;margin-left:62.35pt;margin-top:10.85pt;width:9pt;height:10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" o:allowincell="f" filled="f" stroked="f">
                <v:textbox inset="0,0,0,0">
                  <w:txbxContent>
                    <w:p w14:paraId="22176F5C" w14:textId="77777777" w:rsidR="00F35E55" w:rsidRDefault="00F35E55" w:rsidP="00F35E55">
                      <w:pPr>
                        <w:pStyle w:val="BodyText0"/>
                        <w:kinsoku w:val="0"/>
                        <w:overflowPunct w:val="0"/>
                        <w:spacing w:line="199" w:lineRule="exact"/>
                        <w:rPr>
                          <w:sz w:val="18"/>
                          <w:szCs w:val="18"/>
                        </w:rPr>
                      </w:pPr>
                      <w:r>
                        <w:rPr>
                          <w:sz w:val="18"/>
                          <w:szCs w:val="18"/>
                        </w:rPr>
                        <w:t>22</w:t>
                      </w:r>
                    </w:p>
                  </w:txbxContent>
                </v:textbox>
                <w10:wrap anchorx="page"/>
              </v:shape>
            </w:pict>
          </mc:Fallback>
        </mc:AlternateContent>
      </w:r>
      <w:r w:rsidRPr="00F35E55">
        <w:rPr>
          <w:rFonts w:eastAsia="Times New Roman"/>
          <w:position w:val="13"/>
          <w:sz w:val="18"/>
          <w:szCs w:val="18"/>
          <w:lang w:val="en-US"/>
        </w:rPr>
        <w:t>21</w:t>
      </w:r>
      <w:r w:rsidRPr="00F35E55">
        <w:rPr>
          <w:rFonts w:eastAsia="Times New Roman"/>
          <w:position w:val="13"/>
          <w:sz w:val="18"/>
          <w:szCs w:val="18"/>
          <w:lang w:val="en-US"/>
        </w:rPr>
        <w:tab/>
      </w:r>
      <w:r w:rsidRPr="00F35E55">
        <w:rPr>
          <w:rFonts w:eastAsia="Times New Roman"/>
          <w:sz w:val="20"/>
          <w:lang w:val="en-US"/>
        </w:rPr>
        <w:t>A</w:t>
      </w:r>
      <w:r w:rsidRPr="00F35E55">
        <w:rPr>
          <w:rFonts w:eastAsia="Times New Roman"/>
          <w:spacing w:val="4"/>
          <w:sz w:val="20"/>
          <w:lang w:val="en-US"/>
        </w:rPr>
        <w:t xml:space="preserve"> </w:t>
      </w:r>
      <w:r w:rsidRPr="00F35E55">
        <w:rPr>
          <w:rFonts w:eastAsia="Times New Roman"/>
          <w:sz w:val="20"/>
          <w:lang w:val="en-US"/>
        </w:rPr>
        <w:t>setup</w:t>
      </w:r>
      <w:r w:rsidRPr="00F35E55">
        <w:rPr>
          <w:rFonts w:eastAsia="Times New Roman"/>
          <w:spacing w:val="4"/>
          <w:sz w:val="20"/>
          <w:lang w:val="en-US"/>
        </w:rPr>
        <w:t xml:space="preserve"> </w:t>
      </w:r>
      <w:r w:rsidRPr="00F35E55">
        <w:rPr>
          <w:rFonts w:eastAsia="Times New Roman"/>
          <w:sz w:val="20"/>
          <w:lang w:val="en-US"/>
        </w:rPr>
        <w:t>link</w:t>
      </w:r>
      <w:r w:rsidRPr="00F35E55">
        <w:rPr>
          <w:rFonts w:eastAsia="Times New Roman"/>
          <w:spacing w:val="5"/>
          <w:sz w:val="20"/>
          <w:lang w:val="en-US"/>
        </w:rPr>
        <w:t xml:space="preserve"> </w:t>
      </w:r>
      <w:r w:rsidRPr="00F35E55">
        <w:rPr>
          <w:rFonts w:eastAsia="Times New Roman"/>
          <w:sz w:val="20"/>
          <w:lang w:val="en-US"/>
        </w:rPr>
        <w:t>is</w:t>
      </w:r>
      <w:r w:rsidRPr="00F35E55">
        <w:rPr>
          <w:rFonts w:eastAsia="Times New Roman"/>
          <w:spacing w:val="4"/>
          <w:sz w:val="20"/>
          <w:lang w:val="en-US"/>
        </w:rPr>
        <w:t xml:space="preserve"> </w:t>
      </w:r>
      <w:r w:rsidRPr="00F35E55">
        <w:rPr>
          <w:rFonts w:eastAsia="Times New Roman"/>
          <w:sz w:val="20"/>
          <w:lang w:val="en-US"/>
        </w:rPr>
        <w:t>defined</w:t>
      </w:r>
      <w:r w:rsidRPr="00F35E55">
        <w:rPr>
          <w:rFonts w:eastAsia="Times New Roman"/>
          <w:spacing w:val="5"/>
          <w:sz w:val="20"/>
          <w:lang w:val="en-US"/>
        </w:rPr>
        <w:t xml:space="preserve"> </w:t>
      </w:r>
      <w:r w:rsidRPr="00F35E55">
        <w:rPr>
          <w:rFonts w:eastAsia="Times New Roman"/>
          <w:sz w:val="20"/>
          <w:lang w:val="en-US"/>
        </w:rPr>
        <w:t>as</w:t>
      </w:r>
      <w:r w:rsidRPr="00F35E55">
        <w:rPr>
          <w:rFonts w:eastAsia="Times New Roman"/>
          <w:spacing w:val="4"/>
          <w:sz w:val="20"/>
          <w:lang w:val="en-US"/>
        </w:rPr>
        <w:t xml:space="preserve"> </w:t>
      </w:r>
      <w:r w:rsidRPr="00F35E55">
        <w:rPr>
          <w:rFonts w:eastAsia="Times New Roman"/>
          <w:sz w:val="20"/>
          <w:lang w:val="en-US"/>
        </w:rPr>
        <w:t>enabled</w:t>
      </w:r>
      <w:r w:rsidRPr="00F35E55">
        <w:rPr>
          <w:rFonts w:eastAsia="Times New Roman"/>
          <w:spacing w:val="5"/>
          <w:sz w:val="20"/>
          <w:lang w:val="en-US"/>
        </w:rPr>
        <w:t xml:space="preserve"> </w:t>
      </w:r>
      <w:r w:rsidRPr="00F35E55">
        <w:rPr>
          <w:rFonts w:eastAsia="Times New Roman"/>
          <w:sz w:val="20"/>
          <w:lang w:val="en-US"/>
        </w:rPr>
        <w:t>if</w:t>
      </w:r>
      <w:r w:rsidRPr="00F35E55">
        <w:rPr>
          <w:rFonts w:eastAsia="Times New Roman"/>
          <w:spacing w:val="5"/>
          <w:sz w:val="20"/>
          <w:lang w:val="en-US"/>
        </w:rPr>
        <w:t xml:space="preserve"> </w:t>
      </w:r>
      <w:r w:rsidRPr="00F35E55">
        <w:rPr>
          <w:rFonts w:eastAsia="Times New Roman"/>
          <w:sz w:val="20"/>
          <w:lang w:val="en-US"/>
        </w:rPr>
        <w:t>at</w:t>
      </w:r>
      <w:r w:rsidRPr="00F35E55">
        <w:rPr>
          <w:rFonts w:eastAsia="Times New Roman"/>
          <w:spacing w:val="5"/>
          <w:sz w:val="20"/>
          <w:lang w:val="en-US"/>
        </w:rPr>
        <w:t xml:space="preserve"> </w:t>
      </w:r>
      <w:r w:rsidRPr="00F35E55">
        <w:rPr>
          <w:rFonts w:eastAsia="Times New Roman"/>
          <w:sz w:val="20"/>
          <w:lang w:val="en-US"/>
        </w:rPr>
        <w:t>least</w:t>
      </w:r>
      <w:r w:rsidRPr="00F35E55">
        <w:rPr>
          <w:rFonts w:eastAsia="Times New Roman"/>
          <w:spacing w:val="5"/>
          <w:sz w:val="20"/>
          <w:lang w:val="en-US"/>
        </w:rPr>
        <w:t xml:space="preserve"> </w:t>
      </w:r>
      <w:r w:rsidRPr="00F35E55">
        <w:rPr>
          <w:rFonts w:eastAsia="Times New Roman"/>
          <w:sz w:val="20"/>
          <w:lang w:val="en-US"/>
        </w:rPr>
        <w:t>one</w:t>
      </w:r>
      <w:r w:rsidRPr="00F35E55">
        <w:rPr>
          <w:rFonts w:eastAsia="Times New Roman"/>
          <w:spacing w:val="4"/>
          <w:sz w:val="20"/>
          <w:lang w:val="en-US"/>
        </w:rPr>
        <w:t xml:space="preserve"> </w:t>
      </w:r>
      <w:r w:rsidRPr="00F35E55">
        <w:rPr>
          <w:rFonts w:eastAsia="Times New Roman"/>
          <w:sz w:val="20"/>
          <w:lang w:val="en-US"/>
        </w:rPr>
        <w:t>TID</w:t>
      </w:r>
      <w:r w:rsidRPr="00F35E55">
        <w:rPr>
          <w:rFonts w:eastAsia="Times New Roman"/>
          <w:spacing w:val="5"/>
          <w:sz w:val="20"/>
          <w:lang w:val="en-US"/>
        </w:rPr>
        <w:t xml:space="preserve"> </w:t>
      </w:r>
      <w:r w:rsidRPr="00F35E55">
        <w:rPr>
          <w:rFonts w:eastAsia="Times New Roman"/>
          <w:sz w:val="20"/>
          <w:lang w:val="en-US"/>
        </w:rPr>
        <w:t>is</w:t>
      </w:r>
      <w:r w:rsidRPr="00F35E55">
        <w:rPr>
          <w:rFonts w:eastAsia="Times New Roman"/>
          <w:spacing w:val="5"/>
          <w:sz w:val="20"/>
          <w:lang w:val="en-US"/>
        </w:rPr>
        <w:t xml:space="preserve"> </w:t>
      </w:r>
      <w:r w:rsidRPr="00F35E55">
        <w:rPr>
          <w:rFonts w:eastAsia="Times New Roman"/>
          <w:sz w:val="20"/>
          <w:lang w:val="en-US"/>
        </w:rPr>
        <w:t>mapped</w:t>
      </w:r>
      <w:r w:rsidRPr="00F35E55">
        <w:rPr>
          <w:rFonts w:eastAsia="Times New Roman"/>
          <w:spacing w:val="5"/>
          <w:sz w:val="20"/>
          <w:lang w:val="en-US"/>
        </w:rPr>
        <w:t xml:space="preserve"> </w:t>
      </w:r>
      <w:r w:rsidRPr="00F35E55">
        <w:rPr>
          <w:rFonts w:eastAsia="Times New Roman"/>
          <w:sz w:val="20"/>
          <w:lang w:val="en-US"/>
        </w:rPr>
        <w:t>to</w:t>
      </w:r>
      <w:r w:rsidRPr="00F35E55">
        <w:rPr>
          <w:rFonts w:eastAsia="Times New Roman"/>
          <w:spacing w:val="5"/>
          <w:sz w:val="20"/>
          <w:lang w:val="en-US"/>
        </w:rPr>
        <w:t xml:space="preserve"> </w:t>
      </w:r>
      <w:r w:rsidRPr="00F35E55">
        <w:rPr>
          <w:rFonts w:eastAsia="Times New Roman"/>
          <w:sz w:val="20"/>
          <w:lang w:val="en-US"/>
        </w:rPr>
        <w:t>that</w:t>
      </w:r>
      <w:r w:rsidRPr="00F35E55">
        <w:rPr>
          <w:rFonts w:eastAsia="Times New Roman"/>
          <w:spacing w:val="5"/>
          <w:sz w:val="20"/>
          <w:lang w:val="en-US"/>
        </w:rPr>
        <w:t xml:space="preserve"> </w:t>
      </w:r>
      <w:r w:rsidRPr="00F35E55">
        <w:rPr>
          <w:rFonts w:eastAsia="Times New Roman"/>
          <w:sz w:val="20"/>
          <w:lang w:val="en-US"/>
        </w:rPr>
        <w:t>link</w:t>
      </w:r>
      <w:r w:rsidRPr="00F35E55">
        <w:rPr>
          <w:rFonts w:eastAsia="Times New Roman"/>
          <w:spacing w:val="6"/>
          <w:sz w:val="20"/>
          <w:lang w:val="en-US"/>
        </w:rPr>
        <w:t xml:space="preserve"> </w:t>
      </w:r>
      <w:r w:rsidRPr="00F35E55">
        <w:rPr>
          <w:rFonts w:eastAsia="Times New Roman"/>
          <w:sz w:val="20"/>
          <w:lang w:val="en-US"/>
        </w:rPr>
        <w:t>and</w:t>
      </w:r>
      <w:r w:rsidRPr="00F35E55">
        <w:rPr>
          <w:rFonts w:eastAsia="Times New Roman"/>
          <w:spacing w:val="4"/>
          <w:sz w:val="20"/>
          <w:lang w:val="en-US"/>
        </w:rPr>
        <w:t xml:space="preserve"> </w:t>
      </w:r>
      <w:r w:rsidRPr="00F35E55">
        <w:rPr>
          <w:rFonts w:eastAsia="Times New Roman"/>
          <w:sz w:val="20"/>
          <w:lang w:val="en-US"/>
        </w:rPr>
        <w:t>is</w:t>
      </w:r>
      <w:r w:rsidRPr="00F35E55">
        <w:rPr>
          <w:rFonts w:eastAsia="Times New Roman"/>
          <w:spacing w:val="4"/>
          <w:sz w:val="20"/>
          <w:lang w:val="en-US"/>
        </w:rPr>
        <w:t xml:space="preserve"> </w:t>
      </w:r>
      <w:r w:rsidRPr="00F35E55">
        <w:rPr>
          <w:rFonts w:eastAsia="Times New Roman"/>
          <w:sz w:val="20"/>
          <w:lang w:val="en-US"/>
        </w:rPr>
        <w:t>defined</w:t>
      </w:r>
      <w:r w:rsidRPr="00F35E55">
        <w:rPr>
          <w:rFonts w:eastAsia="Times New Roman"/>
          <w:spacing w:val="5"/>
          <w:sz w:val="20"/>
          <w:lang w:val="en-US"/>
        </w:rPr>
        <w:t xml:space="preserve"> </w:t>
      </w:r>
      <w:r w:rsidRPr="00F35E55">
        <w:rPr>
          <w:rFonts w:eastAsia="Times New Roman"/>
          <w:sz w:val="20"/>
          <w:lang w:val="en-US"/>
        </w:rPr>
        <w:t>as</w:t>
      </w:r>
      <w:r w:rsidRPr="00F35E55">
        <w:rPr>
          <w:rFonts w:eastAsia="Times New Roman"/>
          <w:spacing w:val="4"/>
          <w:sz w:val="20"/>
          <w:lang w:val="en-US"/>
        </w:rPr>
        <w:t xml:space="preserve"> </w:t>
      </w:r>
      <w:r w:rsidRPr="00F35E55">
        <w:rPr>
          <w:rFonts w:eastAsia="Times New Roman"/>
          <w:sz w:val="20"/>
          <w:lang w:val="en-US"/>
        </w:rPr>
        <w:t>disabled</w:t>
      </w:r>
      <w:r w:rsidRPr="00F35E55">
        <w:rPr>
          <w:rFonts w:eastAsia="Times New Roman"/>
          <w:spacing w:val="5"/>
          <w:sz w:val="20"/>
          <w:lang w:val="en-US"/>
        </w:rPr>
        <w:t xml:space="preserve"> </w:t>
      </w:r>
      <w:r w:rsidRPr="00F35E55">
        <w:rPr>
          <w:rFonts w:eastAsia="Times New Roman"/>
          <w:sz w:val="20"/>
          <w:lang w:val="en-US"/>
        </w:rPr>
        <w:t>if</w:t>
      </w:r>
      <w:r w:rsidRPr="00F35E55">
        <w:rPr>
          <w:rFonts w:eastAsia="Times New Roman"/>
          <w:spacing w:val="5"/>
          <w:sz w:val="20"/>
          <w:lang w:val="en-US"/>
        </w:rPr>
        <w:t xml:space="preserve"> </w:t>
      </w:r>
      <w:r w:rsidRPr="00F35E55">
        <w:rPr>
          <w:rFonts w:eastAsia="Times New Roman"/>
          <w:sz w:val="20"/>
          <w:lang w:val="en-US"/>
        </w:rPr>
        <w:t>no</w:t>
      </w:r>
    </w:p>
    <w:p w14:paraId="02FC53E2" w14:textId="77777777" w:rsidR="00F35E55" w:rsidRPr="00F35E55" w:rsidRDefault="00F35E55" w:rsidP="00F35E55">
      <w:pPr>
        <w:widowControl w:val="0"/>
        <w:numPr>
          <w:ilvl w:val="0"/>
          <w:numId w:val="58"/>
        </w:numPr>
        <w:tabs>
          <w:tab w:val="left" w:pos="660"/>
        </w:tabs>
        <w:kinsoku w:val="0"/>
        <w:overflowPunct w:val="0"/>
        <w:autoSpaceDE w:val="0"/>
        <w:autoSpaceDN w:val="0"/>
        <w:adjustRightInd w:val="0"/>
        <w:spacing w:before="10" w:line="248" w:lineRule="exact"/>
        <w:jc w:val="left"/>
        <w:rPr>
          <w:rFonts w:eastAsia="Times New Roman"/>
          <w:sz w:val="20"/>
          <w:lang w:val="en-US"/>
        </w:rPr>
      </w:pPr>
      <w:r w:rsidRPr="00F35E55">
        <w:rPr>
          <w:rFonts w:eastAsia="Times New Roman"/>
          <w:sz w:val="20"/>
          <w:lang w:val="en-US"/>
        </w:rPr>
        <w:t>TIDs are mapped to that link. At any point in time, a TID shall always be mapped to at least one setup</w:t>
      </w:r>
      <w:r w:rsidRPr="00F35E55">
        <w:rPr>
          <w:rFonts w:eastAsia="Times New Roman"/>
          <w:spacing w:val="36"/>
          <w:sz w:val="20"/>
          <w:lang w:val="en-US"/>
        </w:rPr>
        <w:t xml:space="preserve"> </w:t>
      </w:r>
      <w:r w:rsidRPr="00F35E55">
        <w:rPr>
          <w:rFonts w:eastAsia="Times New Roman"/>
          <w:sz w:val="20"/>
          <w:lang w:val="en-US"/>
        </w:rPr>
        <w:t>link,</w:t>
      </w:r>
    </w:p>
    <w:p w14:paraId="252ACA1D" w14:textId="77777777" w:rsidR="00F35E55" w:rsidRPr="00F35E55" w:rsidRDefault="00F35E55" w:rsidP="00F35E55">
      <w:pPr>
        <w:widowControl w:val="0"/>
        <w:numPr>
          <w:ilvl w:val="0"/>
          <w:numId w:val="58"/>
        </w:numPr>
        <w:tabs>
          <w:tab w:val="left" w:pos="660"/>
        </w:tabs>
        <w:kinsoku w:val="0"/>
        <w:overflowPunct w:val="0"/>
        <w:autoSpaceDE w:val="0"/>
        <w:autoSpaceDN w:val="0"/>
        <w:adjustRightInd w:val="0"/>
        <w:spacing w:line="211" w:lineRule="exact"/>
        <w:jc w:val="left"/>
        <w:rPr>
          <w:rFonts w:eastAsia="Times New Roman"/>
          <w:sz w:val="20"/>
          <w:lang w:val="en-US"/>
        </w:rPr>
      </w:pPr>
      <w:r w:rsidRPr="00F35E55">
        <w:rPr>
          <w:rFonts w:eastAsia="Times New Roman"/>
          <w:sz w:val="20"/>
          <w:lang w:val="en-US"/>
        </w:rPr>
        <w:t>unless</w:t>
      </w:r>
      <w:r w:rsidRPr="00F35E55">
        <w:rPr>
          <w:rFonts w:eastAsia="Times New Roman"/>
          <w:spacing w:val="8"/>
          <w:sz w:val="20"/>
          <w:lang w:val="en-US"/>
        </w:rPr>
        <w:t xml:space="preserve"> </w:t>
      </w:r>
      <w:r w:rsidRPr="00F35E55">
        <w:rPr>
          <w:rFonts w:eastAsia="Times New Roman"/>
          <w:sz w:val="20"/>
          <w:lang w:val="en-US"/>
        </w:rPr>
        <w:t>admission</w:t>
      </w:r>
      <w:r w:rsidRPr="00F35E55">
        <w:rPr>
          <w:rFonts w:eastAsia="Times New Roman"/>
          <w:spacing w:val="9"/>
          <w:sz w:val="20"/>
          <w:lang w:val="en-US"/>
        </w:rPr>
        <w:t xml:space="preserve"> </w:t>
      </w:r>
      <w:r w:rsidRPr="00F35E55">
        <w:rPr>
          <w:rFonts w:eastAsia="Times New Roman"/>
          <w:sz w:val="20"/>
          <w:lang w:val="en-US"/>
        </w:rPr>
        <w:t>control</w:t>
      </w:r>
      <w:r w:rsidRPr="00F35E55">
        <w:rPr>
          <w:rFonts w:eastAsia="Times New Roman"/>
          <w:spacing w:val="8"/>
          <w:sz w:val="20"/>
          <w:lang w:val="en-US"/>
        </w:rPr>
        <w:t xml:space="preserve"> </w:t>
      </w:r>
      <w:r w:rsidRPr="00F35E55">
        <w:rPr>
          <w:rFonts w:eastAsia="Times New Roman"/>
          <w:sz w:val="20"/>
          <w:lang w:val="en-US"/>
        </w:rPr>
        <w:t>is</w:t>
      </w:r>
      <w:r w:rsidRPr="00F35E55">
        <w:rPr>
          <w:rFonts w:eastAsia="Times New Roman"/>
          <w:spacing w:val="8"/>
          <w:sz w:val="20"/>
          <w:lang w:val="en-US"/>
        </w:rPr>
        <w:t xml:space="preserve"> </w:t>
      </w:r>
      <w:r w:rsidRPr="00F35E55">
        <w:rPr>
          <w:rFonts w:eastAsia="Times New Roman"/>
          <w:sz w:val="20"/>
          <w:lang w:val="en-US"/>
        </w:rPr>
        <w:t>used.</w:t>
      </w:r>
      <w:r w:rsidRPr="00F35E55">
        <w:rPr>
          <w:rFonts w:eastAsia="Times New Roman"/>
          <w:spacing w:val="8"/>
          <w:sz w:val="20"/>
          <w:lang w:val="en-US"/>
        </w:rPr>
        <w:t xml:space="preserve"> </w:t>
      </w:r>
      <w:r w:rsidRPr="00F35E55">
        <w:rPr>
          <w:rFonts w:eastAsia="Times New Roman"/>
          <w:sz w:val="20"/>
          <w:lang w:val="en-US"/>
        </w:rPr>
        <w:t>By</w:t>
      </w:r>
      <w:r w:rsidRPr="00F35E55">
        <w:rPr>
          <w:rFonts w:eastAsia="Times New Roman"/>
          <w:spacing w:val="8"/>
          <w:sz w:val="20"/>
          <w:lang w:val="en-US"/>
        </w:rPr>
        <w:t xml:space="preserve"> </w:t>
      </w:r>
      <w:r w:rsidRPr="00F35E55">
        <w:rPr>
          <w:rFonts w:eastAsia="Times New Roman"/>
          <w:sz w:val="20"/>
          <w:lang w:val="en-US"/>
        </w:rPr>
        <w:t>default,</w:t>
      </w:r>
      <w:r w:rsidRPr="00F35E55">
        <w:rPr>
          <w:rFonts w:eastAsia="Times New Roman"/>
          <w:spacing w:val="8"/>
          <w:sz w:val="20"/>
          <w:lang w:val="en-US"/>
        </w:rPr>
        <w:t xml:space="preserve"> </w:t>
      </w:r>
      <w:r w:rsidRPr="00F35E55">
        <w:rPr>
          <w:rFonts w:eastAsia="Times New Roman"/>
          <w:sz w:val="20"/>
          <w:lang w:val="en-US"/>
        </w:rPr>
        <w:t>as</w:t>
      </w:r>
      <w:r w:rsidRPr="00F35E55">
        <w:rPr>
          <w:rFonts w:eastAsia="Times New Roman"/>
          <w:spacing w:val="8"/>
          <w:sz w:val="20"/>
          <w:lang w:val="en-US"/>
        </w:rPr>
        <w:t xml:space="preserve"> </w:t>
      </w:r>
      <w:r w:rsidRPr="00F35E55">
        <w:rPr>
          <w:rFonts w:eastAsia="Times New Roman"/>
          <w:sz w:val="20"/>
          <w:lang w:val="en-US"/>
        </w:rPr>
        <w:t>TIDs</w:t>
      </w:r>
      <w:r w:rsidRPr="00F35E55">
        <w:rPr>
          <w:rFonts w:eastAsia="Times New Roman"/>
          <w:spacing w:val="8"/>
          <w:sz w:val="20"/>
          <w:lang w:val="en-US"/>
        </w:rPr>
        <w:t xml:space="preserve"> </w:t>
      </w:r>
      <w:r w:rsidRPr="00F35E55">
        <w:rPr>
          <w:rFonts w:eastAsia="Times New Roman"/>
          <w:sz w:val="20"/>
          <w:lang w:val="en-US"/>
        </w:rPr>
        <w:t>are</w:t>
      </w:r>
      <w:r w:rsidRPr="00F35E55">
        <w:rPr>
          <w:rFonts w:eastAsia="Times New Roman"/>
          <w:spacing w:val="9"/>
          <w:sz w:val="20"/>
          <w:lang w:val="en-US"/>
        </w:rPr>
        <w:t xml:space="preserve"> </w:t>
      </w:r>
      <w:r w:rsidRPr="00F35E55">
        <w:rPr>
          <w:rFonts w:eastAsia="Times New Roman"/>
          <w:sz w:val="20"/>
          <w:lang w:val="en-US"/>
        </w:rPr>
        <w:t>mapped</w:t>
      </w:r>
      <w:r w:rsidRPr="00F35E55">
        <w:rPr>
          <w:rFonts w:eastAsia="Times New Roman"/>
          <w:spacing w:val="9"/>
          <w:sz w:val="20"/>
          <w:lang w:val="en-US"/>
        </w:rPr>
        <w:t xml:space="preserve"> </w:t>
      </w:r>
      <w:r w:rsidRPr="00F35E55">
        <w:rPr>
          <w:rFonts w:eastAsia="Times New Roman"/>
          <w:sz w:val="20"/>
          <w:lang w:val="en-US"/>
        </w:rPr>
        <w:t>to</w:t>
      </w:r>
      <w:r w:rsidRPr="00F35E55">
        <w:rPr>
          <w:rFonts w:eastAsia="Times New Roman"/>
          <w:spacing w:val="8"/>
          <w:sz w:val="20"/>
          <w:lang w:val="en-US"/>
        </w:rPr>
        <w:t xml:space="preserve"> </w:t>
      </w:r>
      <w:r w:rsidRPr="00F35E55">
        <w:rPr>
          <w:rFonts w:eastAsia="Times New Roman"/>
          <w:sz w:val="20"/>
          <w:lang w:val="en-US"/>
        </w:rPr>
        <w:t>all</w:t>
      </w:r>
      <w:r w:rsidRPr="00F35E55">
        <w:rPr>
          <w:rFonts w:eastAsia="Times New Roman"/>
          <w:spacing w:val="9"/>
          <w:sz w:val="20"/>
          <w:lang w:val="en-US"/>
        </w:rPr>
        <w:t xml:space="preserve"> </w:t>
      </w:r>
      <w:r w:rsidRPr="00F35E55">
        <w:rPr>
          <w:rFonts w:eastAsia="Times New Roman"/>
          <w:sz w:val="20"/>
          <w:lang w:val="en-US"/>
        </w:rPr>
        <w:t>setup</w:t>
      </w:r>
      <w:r w:rsidRPr="00F35E55">
        <w:rPr>
          <w:rFonts w:eastAsia="Times New Roman"/>
          <w:spacing w:val="9"/>
          <w:sz w:val="20"/>
          <w:lang w:val="en-US"/>
        </w:rPr>
        <w:t xml:space="preserve"> </w:t>
      </w:r>
      <w:r w:rsidRPr="00F35E55">
        <w:rPr>
          <w:rFonts w:eastAsia="Times New Roman"/>
          <w:sz w:val="20"/>
          <w:lang w:val="en-US"/>
        </w:rPr>
        <w:t>links,</w:t>
      </w:r>
      <w:r w:rsidRPr="00F35E55">
        <w:rPr>
          <w:rFonts w:eastAsia="Times New Roman"/>
          <w:spacing w:val="7"/>
          <w:sz w:val="20"/>
          <w:lang w:val="en-US"/>
        </w:rPr>
        <w:t xml:space="preserve"> </w:t>
      </w:r>
      <w:r w:rsidRPr="00F35E55">
        <w:rPr>
          <w:rFonts w:eastAsia="Times New Roman"/>
          <w:sz w:val="20"/>
          <w:lang w:val="en-US"/>
        </w:rPr>
        <w:t>all</w:t>
      </w:r>
      <w:r w:rsidRPr="00F35E55">
        <w:rPr>
          <w:rFonts w:eastAsia="Times New Roman"/>
          <w:spacing w:val="8"/>
          <w:sz w:val="20"/>
          <w:lang w:val="en-US"/>
        </w:rPr>
        <w:t xml:space="preserve"> </w:t>
      </w:r>
      <w:r w:rsidRPr="00F35E55">
        <w:rPr>
          <w:rFonts w:eastAsia="Times New Roman"/>
          <w:sz w:val="20"/>
          <w:lang w:val="en-US"/>
        </w:rPr>
        <w:t>setup</w:t>
      </w:r>
      <w:r w:rsidRPr="00F35E55">
        <w:rPr>
          <w:rFonts w:eastAsia="Times New Roman"/>
          <w:spacing w:val="8"/>
          <w:sz w:val="20"/>
          <w:lang w:val="en-US"/>
        </w:rPr>
        <w:t xml:space="preserve"> </w:t>
      </w:r>
      <w:r w:rsidRPr="00F35E55">
        <w:rPr>
          <w:rFonts w:eastAsia="Times New Roman"/>
          <w:sz w:val="20"/>
          <w:lang w:val="en-US"/>
        </w:rPr>
        <w:t>links</w:t>
      </w:r>
      <w:r w:rsidRPr="00F35E55">
        <w:rPr>
          <w:rFonts w:eastAsia="Times New Roman"/>
          <w:spacing w:val="8"/>
          <w:sz w:val="20"/>
          <w:lang w:val="en-US"/>
        </w:rPr>
        <w:t xml:space="preserve"> </w:t>
      </w:r>
      <w:r w:rsidRPr="00F35E55">
        <w:rPr>
          <w:rFonts w:eastAsia="Times New Roman"/>
          <w:sz w:val="20"/>
          <w:lang w:val="en-US"/>
        </w:rPr>
        <w:t>shall</w:t>
      </w:r>
      <w:r w:rsidRPr="00F35E55">
        <w:rPr>
          <w:rFonts w:eastAsia="Times New Roman"/>
          <w:spacing w:val="9"/>
          <w:sz w:val="20"/>
          <w:lang w:val="en-US"/>
        </w:rPr>
        <w:t xml:space="preserve"> </w:t>
      </w:r>
      <w:r w:rsidRPr="00F35E55">
        <w:rPr>
          <w:rFonts w:eastAsia="Times New Roman"/>
          <w:sz w:val="20"/>
          <w:lang w:val="en-US"/>
        </w:rPr>
        <w:t>be</w:t>
      </w:r>
    </w:p>
    <w:p w14:paraId="7598792D" w14:textId="77777777" w:rsidR="00F35E55" w:rsidRPr="00F35E55" w:rsidRDefault="00F35E55" w:rsidP="00F35E55">
      <w:pPr>
        <w:widowControl w:val="0"/>
        <w:numPr>
          <w:ilvl w:val="0"/>
          <w:numId w:val="58"/>
        </w:numPr>
        <w:tabs>
          <w:tab w:val="left" w:pos="660"/>
        </w:tabs>
        <w:kinsoku w:val="0"/>
        <w:overflowPunct w:val="0"/>
        <w:autoSpaceDE w:val="0"/>
        <w:autoSpaceDN w:val="0"/>
        <w:adjustRightInd w:val="0"/>
        <w:spacing w:line="219" w:lineRule="exact"/>
        <w:jc w:val="left"/>
        <w:rPr>
          <w:rFonts w:eastAsia="Times New Roman"/>
          <w:sz w:val="20"/>
          <w:lang w:val="en-US"/>
        </w:rPr>
      </w:pPr>
      <w:r w:rsidRPr="00F35E55">
        <w:rPr>
          <w:rFonts w:eastAsia="Times New Roman"/>
          <w:sz w:val="20"/>
          <w:lang w:val="en-US"/>
        </w:rPr>
        <w:t xml:space="preserve">enabled (see </w:t>
      </w:r>
      <w:hyperlink w:anchor="bookmark11" w:history="1">
        <w:r w:rsidRPr="00F35E55">
          <w:rPr>
            <w:rFonts w:eastAsia="Times New Roman"/>
            <w:sz w:val="20"/>
            <w:lang w:val="en-US"/>
          </w:rPr>
          <w:t>35.3.6.1.2 (Default mapping</w:t>
        </w:r>
        <w:r w:rsidRPr="00F35E55">
          <w:rPr>
            <w:rFonts w:eastAsia="Times New Roman"/>
            <w:spacing w:val="-3"/>
            <w:sz w:val="20"/>
            <w:lang w:val="en-US"/>
          </w:rPr>
          <w:t xml:space="preserve"> </w:t>
        </w:r>
        <w:r w:rsidRPr="00F35E55">
          <w:rPr>
            <w:rFonts w:eastAsia="Times New Roman"/>
            <w:sz w:val="20"/>
            <w:lang w:val="en-US"/>
          </w:rPr>
          <w:t>mode)</w:t>
        </w:r>
      </w:hyperlink>
      <w:r w:rsidRPr="00F35E55">
        <w:rPr>
          <w:rFonts w:eastAsia="Times New Roman"/>
          <w:sz w:val="20"/>
          <w:lang w:val="en-US"/>
        </w:rPr>
        <w:t>).</w:t>
      </w:r>
    </w:p>
    <w:p w14:paraId="756D9E7E" w14:textId="77777777" w:rsidR="00F35E55" w:rsidRPr="00F35E55" w:rsidRDefault="00F35E55" w:rsidP="00F35E55">
      <w:pPr>
        <w:widowControl w:val="0"/>
        <w:kinsoku w:val="0"/>
        <w:overflowPunct w:val="0"/>
        <w:autoSpaceDE w:val="0"/>
        <w:autoSpaceDN w:val="0"/>
        <w:adjustRightInd w:val="0"/>
        <w:spacing w:line="173" w:lineRule="exact"/>
        <w:ind w:left="106"/>
        <w:jc w:val="left"/>
        <w:rPr>
          <w:rFonts w:eastAsia="Times New Roman"/>
          <w:sz w:val="18"/>
          <w:szCs w:val="18"/>
          <w:lang w:val="en-US"/>
        </w:rPr>
      </w:pPr>
      <w:r w:rsidRPr="00F35E55">
        <w:rPr>
          <w:rFonts w:eastAsia="Times New Roman"/>
          <w:sz w:val="18"/>
          <w:szCs w:val="18"/>
          <w:lang w:val="en-US"/>
        </w:rPr>
        <w:t>26</w:t>
      </w:r>
    </w:p>
    <w:p w14:paraId="09663E63" w14:textId="19CBFD58" w:rsidR="00F35E55" w:rsidRPr="00F35E55" w:rsidRDefault="00F35E55" w:rsidP="00F35E55">
      <w:pPr>
        <w:widowControl w:val="0"/>
        <w:tabs>
          <w:tab w:val="left" w:pos="659"/>
        </w:tabs>
        <w:kinsoku w:val="0"/>
        <w:overflowPunct w:val="0"/>
        <w:autoSpaceDE w:val="0"/>
        <w:autoSpaceDN w:val="0"/>
        <w:adjustRightInd w:val="0"/>
        <w:spacing w:line="339" w:lineRule="exact"/>
        <w:ind w:left="106"/>
        <w:jc w:val="left"/>
        <w:rPr>
          <w:rFonts w:eastAsia="Times New Roman"/>
          <w:spacing w:val="-5"/>
          <w:sz w:val="20"/>
          <w:lang w:val="en-US"/>
        </w:rPr>
      </w:pPr>
      <w:r w:rsidRPr="00F35E55">
        <w:rPr>
          <w:rFonts w:eastAsia="Times New Roman"/>
          <w:noProof/>
          <w:sz w:val="20"/>
          <w:lang w:val="en-US"/>
        </w:rPr>
        <mc:AlternateContent>
          <mc:Choice Requires="wps">
            <w:drawing>
              <wp:anchor distT="0" distB="0" distL="114300" distR="114300" simplePos="0" relativeHeight="251661824" behindDoc="1" locked="0" layoutInCell="0" allowOverlap="1" wp14:anchorId="022861D3" wp14:editId="73E1000E">
                <wp:simplePos x="0" y="0"/>
                <wp:positionH relativeFrom="page">
                  <wp:posOffset>791845</wp:posOffset>
                </wp:positionH>
                <wp:positionV relativeFrom="paragraph">
                  <wp:posOffset>128905</wp:posOffset>
                </wp:positionV>
                <wp:extent cx="114300" cy="127000"/>
                <wp:effectExtent l="1270" t="1270" r="0" b="0"/>
                <wp:wrapNone/>
                <wp:docPr id="1123" name="Text Box 1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17EB9E" w14:textId="77777777" w:rsidR="00F35E55" w:rsidRDefault="00F35E55" w:rsidP="00F35E55">
                            <w:pPr>
                              <w:pStyle w:val="BodyText0"/>
                              <w:kinsoku w:val="0"/>
                              <w:overflowPunct w:val="0"/>
                              <w:spacing w:line="199" w:lineRule="exact"/>
                              <w:rPr>
                                <w:sz w:val="18"/>
                                <w:szCs w:val="18"/>
                              </w:rPr>
                            </w:pPr>
                            <w:r>
                              <w:rPr>
                                <w:sz w:val="18"/>
                                <w:szCs w:val="18"/>
                              </w:rPr>
                              <w:t>28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2861D3" id="Text Box 1123" o:spid="_x0000_s1029" type="#_x0000_t202" style="position:absolute;left:0;text-align:left;margin-left:62.35pt;margin-top:10.15pt;width:9pt;height:10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" o:allowincell="f" filled="f" stroked="f">
                <v:textbox inset="0,0,0,0">
                  <w:txbxContent>
                    <w:p w14:paraId="7817EB9E" w14:textId="77777777" w:rsidR="00F35E55" w:rsidRDefault="00F35E55" w:rsidP="00F35E55">
                      <w:pPr>
                        <w:pStyle w:val="BodyText0"/>
                        <w:kinsoku w:val="0"/>
                        <w:overflowPunct w:val="0"/>
                        <w:spacing w:line="199" w:lineRule="exact"/>
                        <w:rPr>
                          <w:sz w:val="18"/>
                          <w:szCs w:val="18"/>
                        </w:rPr>
                      </w:pPr>
                      <w:r>
                        <w:rPr>
                          <w:sz w:val="18"/>
                          <w:szCs w:val="18"/>
                        </w:rPr>
                        <w:t>28</w:t>
                      </w:r>
                    </w:p>
                  </w:txbxContent>
                </v:textbox>
                <w10:wrap anchorx="page"/>
              </v:shape>
            </w:pict>
          </mc:Fallback>
        </mc:AlternateContent>
      </w:r>
      <w:r w:rsidRPr="00F35E55">
        <w:rPr>
          <w:rFonts w:eastAsia="Times New Roman"/>
          <w:position w:val="13"/>
          <w:sz w:val="18"/>
          <w:szCs w:val="18"/>
          <w:lang w:val="en-US"/>
        </w:rPr>
        <w:t>27</w:t>
      </w:r>
      <w:r w:rsidRPr="00F35E55">
        <w:rPr>
          <w:rFonts w:eastAsia="Times New Roman"/>
          <w:position w:val="13"/>
          <w:sz w:val="18"/>
          <w:szCs w:val="18"/>
          <w:lang w:val="en-US"/>
        </w:rPr>
        <w:tab/>
      </w:r>
      <w:r w:rsidRPr="00F35E55">
        <w:rPr>
          <w:rFonts w:eastAsia="Times New Roman"/>
          <w:sz w:val="20"/>
          <w:lang w:val="en-US"/>
        </w:rPr>
        <w:t>If</w:t>
      </w:r>
      <w:r w:rsidRPr="00F35E55">
        <w:rPr>
          <w:rFonts w:eastAsia="Times New Roman"/>
          <w:spacing w:val="26"/>
          <w:sz w:val="20"/>
          <w:lang w:val="en-US"/>
        </w:rPr>
        <w:t xml:space="preserve"> </w:t>
      </w:r>
      <w:r w:rsidRPr="00F35E55">
        <w:rPr>
          <w:rFonts w:eastAsia="Times New Roman"/>
          <w:sz w:val="20"/>
          <w:lang w:val="en-US"/>
        </w:rPr>
        <w:t>a</w:t>
      </w:r>
      <w:r w:rsidRPr="00F35E55">
        <w:rPr>
          <w:rFonts w:eastAsia="Times New Roman"/>
          <w:spacing w:val="27"/>
          <w:sz w:val="20"/>
          <w:lang w:val="en-US"/>
        </w:rPr>
        <w:t xml:space="preserve"> </w:t>
      </w:r>
      <w:r w:rsidRPr="00F35E55">
        <w:rPr>
          <w:rFonts w:eastAsia="Times New Roman"/>
          <w:sz w:val="20"/>
          <w:lang w:val="en-US"/>
        </w:rPr>
        <w:t>link</w:t>
      </w:r>
      <w:r w:rsidRPr="00F35E55">
        <w:rPr>
          <w:rFonts w:eastAsia="Times New Roman"/>
          <w:spacing w:val="27"/>
          <w:sz w:val="20"/>
          <w:lang w:val="en-US"/>
        </w:rPr>
        <w:t xml:space="preserve"> </w:t>
      </w:r>
      <w:r w:rsidRPr="00F35E55">
        <w:rPr>
          <w:rFonts w:eastAsia="Times New Roman"/>
          <w:sz w:val="20"/>
          <w:lang w:val="en-US"/>
        </w:rPr>
        <w:t>is</w:t>
      </w:r>
      <w:r w:rsidRPr="00F35E55">
        <w:rPr>
          <w:rFonts w:eastAsia="Times New Roman"/>
          <w:spacing w:val="27"/>
          <w:sz w:val="20"/>
          <w:lang w:val="en-US"/>
        </w:rPr>
        <w:t xml:space="preserve"> </w:t>
      </w:r>
      <w:r w:rsidRPr="00F35E55">
        <w:rPr>
          <w:rFonts w:eastAsia="Times New Roman"/>
          <w:sz w:val="20"/>
          <w:lang w:val="en-US"/>
        </w:rPr>
        <w:t>enabled,</w:t>
      </w:r>
      <w:r w:rsidRPr="00F35E55">
        <w:rPr>
          <w:rFonts w:eastAsia="Times New Roman"/>
          <w:spacing w:val="26"/>
          <w:sz w:val="20"/>
          <w:lang w:val="en-US"/>
        </w:rPr>
        <w:t xml:space="preserve"> </w:t>
      </w:r>
      <w:r w:rsidRPr="00F35E55">
        <w:rPr>
          <w:rFonts w:eastAsia="Times New Roman"/>
          <w:sz w:val="20"/>
          <w:lang w:val="en-US"/>
        </w:rPr>
        <w:t>it</w:t>
      </w:r>
      <w:r w:rsidRPr="00F35E55">
        <w:rPr>
          <w:rFonts w:eastAsia="Times New Roman"/>
          <w:spacing w:val="28"/>
          <w:sz w:val="20"/>
          <w:lang w:val="en-US"/>
        </w:rPr>
        <w:t xml:space="preserve"> </w:t>
      </w:r>
      <w:r w:rsidRPr="00F35E55">
        <w:rPr>
          <w:rFonts w:eastAsia="Times New Roman"/>
          <w:sz w:val="20"/>
          <w:lang w:val="en-US"/>
        </w:rPr>
        <w:t>may</w:t>
      </w:r>
      <w:r w:rsidRPr="00F35E55">
        <w:rPr>
          <w:rFonts w:eastAsia="Times New Roman"/>
          <w:spacing w:val="28"/>
          <w:sz w:val="20"/>
          <w:lang w:val="en-US"/>
        </w:rPr>
        <w:t xml:space="preserve"> </w:t>
      </w:r>
      <w:r w:rsidRPr="00F35E55">
        <w:rPr>
          <w:rFonts w:eastAsia="Times New Roman"/>
          <w:sz w:val="20"/>
          <w:lang w:val="en-US"/>
        </w:rPr>
        <w:t>be</w:t>
      </w:r>
      <w:r w:rsidRPr="00F35E55">
        <w:rPr>
          <w:rFonts w:eastAsia="Times New Roman"/>
          <w:spacing w:val="26"/>
          <w:sz w:val="20"/>
          <w:lang w:val="en-US"/>
        </w:rPr>
        <w:t xml:space="preserve"> </w:t>
      </w:r>
      <w:r w:rsidRPr="00F35E55">
        <w:rPr>
          <w:rFonts w:eastAsia="Times New Roman"/>
          <w:sz w:val="20"/>
          <w:lang w:val="en-US"/>
        </w:rPr>
        <w:t>used</w:t>
      </w:r>
      <w:r w:rsidRPr="00F35E55">
        <w:rPr>
          <w:rFonts w:eastAsia="Times New Roman"/>
          <w:spacing w:val="27"/>
          <w:sz w:val="20"/>
          <w:lang w:val="en-US"/>
        </w:rPr>
        <w:t xml:space="preserve"> </w:t>
      </w:r>
      <w:r w:rsidRPr="00F35E55">
        <w:rPr>
          <w:rFonts w:eastAsia="Times New Roman"/>
          <w:sz w:val="20"/>
          <w:lang w:val="en-US"/>
        </w:rPr>
        <w:t>for</w:t>
      </w:r>
      <w:r w:rsidRPr="00F35E55">
        <w:rPr>
          <w:rFonts w:eastAsia="Times New Roman"/>
          <w:spacing w:val="27"/>
          <w:sz w:val="20"/>
          <w:lang w:val="en-US"/>
        </w:rPr>
        <w:t xml:space="preserve"> </w:t>
      </w:r>
      <w:r w:rsidRPr="00F35E55">
        <w:rPr>
          <w:rFonts w:eastAsia="Times New Roman"/>
          <w:sz w:val="20"/>
          <w:lang w:val="en-US"/>
        </w:rPr>
        <w:t>frame</w:t>
      </w:r>
      <w:r w:rsidRPr="00F35E55">
        <w:rPr>
          <w:rFonts w:eastAsia="Times New Roman"/>
          <w:spacing w:val="27"/>
          <w:sz w:val="20"/>
          <w:lang w:val="en-US"/>
        </w:rPr>
        <w:t xml:space="preserve"> </w:t>
      </w:r>
      <w:r w:rsidRPr="00F35E55">
        <w:rPr>
          <w:rFonts w:eastAsia="Times New Roman"/>
          <w:sz w:val="20"/>
          <w:lang w:val="en-US"/>
        </w:rPr>
        <w:t>exchange,</w:t>
      </w:r>
      <w:r w:rsidRPr="00F35E55">
        <w:rPr>
          <w:rFonts w:eastAsia="Times New Roman"/>
          <w:spacing w:val="26"/>
          <w:sz w:val="20"/>
          <w:lang w:val="en-US"/>
        </w:rPr>
        <w:t xml:space="preserve"> </w:t>
      </w:r>
      <w:r w:rsidRPr="00F35E55">
        <w:rPr>
          <w:rFonts w:eastAsia="Times New Roman"/>
          <w:sz w:val="20"/>
          <w:lang w:val="en-US"/>
        </w:rPr>
        <w:t>subject</w:t>
      </w:r>
      <w:r w:rsidRPr="00F35E55">
        <w:rPr>
          <w:rFonts w:eastAsia="Times New Roman"/>
          <w:spacing w:val="27"/>
          <w:sz w:val="20"/>
          <w:lang w:val="en-US"/>
        </w:rPr>
        <w:t xml:space="preserve"> </w:t>
      </w:r>
      <w:r w:rsidRPr="00F35E55">
        <w:rPr>
          <w:rFonts w:eastAsia="Times New Roman"/>
          <w:sz w:val="20"/>
          <w:lang w:val="en-US"/>
        </w:rPr>
        <w:t>to</w:t>
      </w:r>
      <w:r w:rsidRPr="00F35E55">
        <w:rPr>
          <w:rFonts w:eastAsia="Times New Roman"/>
          <w:spacing w:val="26"/>
          <w:sz w:val="20"/>
          <w:lang w:val="en-US"/>
        </w:rPr>
        <w:t xml:space="preserve"> </w:t>
      </w:r>
      <w:r w:rsidRPr="00F35E55">
        <w:rPr>
          <w:rFonts w:eastAsia="Times New Roman"/>
          <w:sz w:val="20"/>
          <w:lang w:val="en-US"/>
        </w:rPr>
        <w:t>the</w:t>
      </w:r>
      <w:r w:rsidRPr="00F35E55">
        <w:rPr>
          <w:rFonts w:eastAsia="Times New Roman"/>
          <w:spacing w:val="27"/>
          <w:sz w:val="20"/>
          <w:lang w:val="en-US"/>
        </w:rPr>
        <w:t xml:space="preserve"> </w:t>
      </w:r>
      <w:r w:rsidRPr="00F35E55">
        <w:rPr>
          <w:rFonts w:eastAsia="Times New Roman"/>
          <w:sz w:val="20"/>
          <w:lang w:val="en-US"/>
        </w:rPr>
        <w:t>power</w:t>
      </w:r>
      <w:r w:rsidRPr="00F35E55">
        <w:rPr>
          <w:rFonts w:eastAsia="Times New Roman"/>
          <w:spacing w:val="26"/>
          <w:sz w:val="20"/>
          <w:lang w:val="en-US"/>
        </w:rPr>
        <w:t xml:space="preserve"> </w:t>
      </w:r>
      <w:r w:rsidRPr="00F35E55">
        <w:rPr>
          <w:rFonts w:eastAsia="Times New Roman"/>
          <w:sz w:val="20"/>
          <w:lang w:val="en-US"/>
        </w:rPr>
        <w:t>state</w:t>
      </w:r>
      <w:r w:rsidRPr="00F35E55">
        <w:rPr>
          <w:rFonts w:eastAsia="Times New Roman"/>
          <w:spacing w:val="27"/>
          <w:sz w:val="20"/>
          <w:lang w:val="en-US"/>
        </w:rPr>
        <w:t xml:space="preserve"> </w:t>
      </w:r>
      <w:r w:rsidRPr="00F35E55">
        <w:rPr>
          <w:rFonts w:eastAsia="Times New Roman"/>
          <w:sz w:val="20"/>
          <w:lang w:val="en-US"/>
        </w:rPr>
        <w:t>of</w:t>
      </w:r>
      <w:r w:rsidRPr="00F35E55">
        <w:rPr>
          <w:rFonts w:eastAsia="Times New Roman"/>
          <w:spacing w:val="27"/>
          <w:sz w:val="20"/>
          <w:lang w:val="en-US"/>
        </w:rPr>
        <w:t xml:space="preserve"> </w:t>
      </w:r>
      <w:r w:rsidRPr="00F35E55">
        <w:rPr>
          <w:rFonts w:eastAsia="Times New Roman"/>
          <w:sz w:val="20"/>
          <w:lang w:val="en-US"/>
        </w:rPr>
        <w:t>the</w:t>
      </w:r>
      <w:r w:rsidRPr="00F35E55">
        <w:rPr>
          <w:rFonts w:eastAsia="Times New Roman"/>
          <w:spacing w:val="27"/>
          <w:sz w:val="20"/>
          <w:lang w:val="en-US"/>
        </w:rPr>
        <w:t xml:space="preserve"> </w:t>
      </w:r>
      <w:r w:rsidRPr="00F35E55">
        <w:rPr>
          <w:rFonts w:eastAsia="Times New Roman"/>
          <w:sz w:val="20"/>
          <w:lang w:val="en-US"/>
        </w:rPr>
        <w:t>non-AP</w:t>
      </w:r>
      <w:r w:rsidRPr="00F35E55">
        <w:rPr>
          <w:rFonts w:eastAsia="Times New Roman"/>
          <w:spacing w:val="26"/>
          <w:sz w:val="20"/>
          <w:lang w:val="en-US"/>
        </w:rPr>
        <w:t xml:space="preserve"> </w:t>
      </w:r>
      <w:r w:rsidRPr="00F35E55">
        <w:rPr>
          <w:rFonts w:eastAsia="Times New Roman"/>
          <w:spacing w:val="-5"/>
          <w:sz w:val="20"/>
          <w:lang w:val="en-US"/>
        </w:rPr>
        <w:t>STA</w:t>
      </w:r>
    </w:p>
    <w:p w14:paraId="3274241F" w14:textId="2F688A3B" w:rsidR="00F35E55" w:rsidRPr="00F35E55" w:rsidRDefault="00F35E55" w:rsidP="00F35E55">
      <w:pPr>
        <w:widowControl w:val="0"/>
        <w:numPr>
          <w:ilvl w:val="0"/>
          <w:numId w:val="57"/>
        </w:numPr>
        <w:tabs>
          <w:tab w:val="left" w:pos="660"/>
        </w:tabs>
        <w:kinsoku w:val="0"/>
        <w:overflowPunct w:val="0"/>
        <w:autoSpaceDE w:val="0"/>
        <w:autoSpaceDN w:val="0"/>
        <w:adjustRightInd w:val="0"/>
        <w:spacing w:before="10" w:line="248" w:lineRule="exact"/>
        <w:jc w:val="left"/>
        <w:rPr>
          <w:rFonts w:eastAsia="Times New Roman"/>
          <w:sz w:val="20"/>
          <w:lang w:val="en-US"/>
        </w:rPr>
      </w:pPr>
      <w:r w:rsidRPr="00F35E55">
        <w:rPr>
          <w:rFonts w:eastAsia="Times New Roman"/>
          <w:sz w:val="20"/>
          <w:lang w:val="en-US"/>
        </w:rPr>
        <w:t xml:space="preserve">operating on that link. </w:t>
      </w:r>
      <w:ins w:id="13" w:author="Cariou, Laurent" w:date="2021-02-16T19:11:00Z">
        <w:r w:rsidR="00DF0D34">
          <w:rPr>
            <w:rFonts w:eastAsia="Times New Roman"/>
            <w:sz w:val="20"/>
            <w:lang w:val="en-US"/>
          </w:rPr>
          <w:t xml:space="preserve">Only </w:t>
        </w:r>
      </w:ins>
      <w:del w:id="14" w:author="Cariou, Laurent" w:date="2021-02-16T19:11:00Z">
        <w:r w:rsidRPr="00F35E55" w:rsidDel="00DF0D34">
          <w:rPr>
            <w:rFonts w:eastAsia="Times New Roman"/>
            <w:sz w:val="20"/>
            <w:lang w:val="en-US"/>
          </w:rPr>
          <w:delText xml:space="preserve">Frames </w:delText>
        </w:r>
      </w:del>
      <w:ins w:id="15" w:author="Cariou, Laurent" w:date="2021-02-16T19:11:00Z">
        <w:r w:rsidR="00DF0D34">
          <w:rPr>
            <w:rFonts w:eastAsia="Times New Roman"/>
            <w:sz w:val="20"/>
            <w:lang w:val="en-US"/>
          </w:rPr>
          <w:t>f</w:t>
        </w:r>
        <w:r w:rsidR="00DF0D34" w:rsidRPr="00F35E55">
          <w:rPr>
            <w:rFonts w:eastAsia="Times New Roman"/>
            <w:sz w:val="20"/>
            <w:lang w:val="en-US"/>
          </w:rPr>
          <w:t xml:space="preserve">rames </w:t>
        </w:r>
      </w:ins>
      <w:r w:rsidRPr="00F35E55">
        <w:rPr>
          <w:rFonts w:eastAsia="Times New Roman"/>
          <w:sz w:val="20"/>
          <w:lang w:val="en-US"/>
        </w:rPr>
        <w:t>carrying MSDUs or A-MSDUs with TIDs mapped to an enabled link may</w:t>
      </w:r>
      <w:r w:rsidRPr="00F35E55">
        <w:rPr>
          <w:rFonts w:eastAsia="Times New Roman"/>
          <w:spacing w:val="-2"/>
          <w:sz w:val="20"/>
          <w:lang w:val="en-US"/>
        </w:rPr>
        <w:t xml:space="preserve"> </w:t>
      </w:r>
      <w:r w:rsidRPr="00F35E55">
        <w:rPr>
          <w:rFonts w:eastAsia="Times New Roman"/>
          <w:sz w:val="20"/>
          <w:lang w:val="en-US"/>
        </w:rPr>
        <w:t>be</w:t>
      </w:r>
    </w:p>
    <w:p w14:paraId="2C9A9008" w14:textId="440974DF" w:rsidR="00F35E55" w:rsidRPr="00F35E55" w:rsidDel="00610939" w:rsidRDefault="00F35E55" w:rsidP="00610939">
      <w:pPr>
        <w:widowControl w:val="0"/>
        <w:numPr>
          <w:ilvl w:val="0"/>
          <w:numId w:val="57"/>
        </w:numPr>
        <w:tabs>
          <w:tab w:val="left" w:pos="660"/>
        </w:tabs>
        <w:kinsoku w:val="0"/>
        <w:overflowPunct w:val="0"/>
        <w:autoSpaceDE w:val="0"/>
        <w:autoSpaceDN w:val="0"/>
        <w:adjustRightInd w:val="0"/>
        <w:spacing w:line="211" w:lineRule="exact"/>
        <w:jc w:val="left"/>
        <w:rPr>
          <w:del w:id="16" w:author="Cariou, Laurent" w:date="2021-02-16T19:12:00Z"/>
          <w:rFonts w:eastAsia="Times New Roman"/>
          <w:sz w:val="20"/>
          <w:lang w:val="en-US"/>
        </w:rPr>
      </w:pPr>
      <w:r w:rsidRPr="00F35E55">
        <w:rPr>
          <w:rFonts w:eastAsia="Times New Roman"/>
          <w:sz w:val="20"/>
          <w:lang w:val="en-US"/>
        </w:rPr>
        <w:t xml:space="preserve">transmitted on that link. </w:t>
      </w:r>
      <w:del w:id="17" w:author="Cariou, Laurent" w:date="2021-02-16T19:12:00Z">
        <w:r w:rsidRPr="00F35E55" w:rsidDel="00610939">
          <w:rPr>
            <w:rFonts w:eastAsia="Times New Roman"/>
            <w:sz w:val="20"/>
            <w:lang w:val="en-US"/>
          </w:rPr>
          <w:delText>Frames carrying MSDUs or A-MSDUs with TIDs not mapped to a link shall not</w:delText>
        </w:r>
        <w:r w:rsidRPr="00F35E55" w:rsidDel="00610939">
          <w:rPr>
            <w:rFonts w:eastAsia="Times New Roman"/>
            <w:spacing w:val="-19"/>
            <w:sz w:val="20"/>
            <w:lang w:val="en-US"/>
          </w:rPr>
          <w:delText xml:space="preserve"> </w:delText>
        </w:r>
        <w:r w:rsidRPr="00F35E55" w:rsidDel="00610939">
          <w:rPr>
            <w:rFonts w:eastAsia="Times New Roman"/>
            <w:sz w:val="20"/>
            <w:lang w:val="en-US"/>
          </w:rPr>
          <w:delText>be</w:delText>
        </w:r>
      </w:del>
    </w:p>
    <w:p w14:paraId="4094436B" w14:textId="2BB0784C" w:rsidR="00F35E55" w:rsidRPr="00F35E55" w:rsidRDefault="00F35E55" w:rsidP="0025437F">
      <w:pPr>
        <w:widowControl w:val="0"/>
        <w:numPr>
          <w:ilvl w:val="0"/>
          <w:numId w:val="57"/>
        </w:numPr>
        <w:tabs>
          <w:tab w:val="left" w:pos="660"/>
        </w:tabs>
        <w:kinsoku w:val="0"/>
        <w:overflowPunct w:val="0"/>
        <w:autoSpaceDE w:val="0"/>
        <w:autoSpaceDN w:val="0"/>
        <w:adjustRightInd w:val="0"/>
        <w:spacing w:line="211" w:lineRule="exact"/>
        <w:jc w:val="left"/>
        <w:rPr>
          <w:rFonts w:eastAsia="Times New Roman"/>
          <w:sz w:val="20"/>
          <w:lang w:val="en-US"/>
        </w:rPr>
      </w:pPr>
      <w:del w:id="18" w:author="Cariou, Laurent" w:date="2021-02-16T19:12:00Z">
        <w:r w:rsidRPr="00F35E55" w:rsidDel="00610939">
          <w:rPr>
            <w:rFonts w:eastAsia="Times New Roman"/>
            <w:sz w:val="20"/>
            <w:lang w:val="en-US"/>
          </w:rPr>
          <w:delText xml:space="preserve">transmitted on that link. </w:delText>
        </w:r>
      </w:del>
      <w:r w:rsidRPr="00F35E55">
        <w:rPr>
          <w:rFonts w:eastAsia="Times New Roman"/>
          <w:sz w:val="20"/>
          <w:lang w:val="en-US"/>
        </w:rPr>
        <w:t xml:space="preserve">Management frames may be sent </w:t>
      </w:r>
      <w:ins w:id="19" w:author="Cariou, Laurent" w:date="2021-02-16T20:33:00Z">
        <w:r w:rsidR="000B5B91">
          <w:rPr>
            <w:rFonts w:eastAsia="Times New Roman"/>
            <w:sz w:val="20"/>
            <w:lang w:val="en-US"/>
          </w:rPr>
          <w:t xml:space="preserve">only </w:t>
        </w:r>
      </w:ins>
      <w:r w:rsidRPr="00F35E55">
        <w:rPr>
          <w:rFonts w:eastAsia="Times New Roman"/>
          <w:sz w:val="20"/>
          <w:lang w:val="en-US"/>
        </w:rPr>
        <w:t>on enabled links, following</w:t>
      </w:r>
      <w:r w:rsidRPr="00F35E55">
        <w:rPr>
          <w:rFonts w:eastAsia="Times New Roman"/>
          <w:spacing w:val="-9"/>
          <w:sz w:val="20"/>
          <w:lang w:val="en-US"/>
        </w:rPr>
        <w:t xml:space="preserve"> </w:t>
      </w:r>
      <w:r w:rsidRPr="00F35E55">
        <w:rPr>
          <w:rFonts w:eastAsia="Times New Roman"/>
          <w:sz w:val="20"/>
          <w:lang w:val="en-US"/>
        </w:rPr>
        <w:t>baseline.</w:t>
      </w:r>
      <w:ins w:id="20" w:author="Cariou, Laurent" w:date="2021-02-16T19:13:00Z">
        <w:r w:rsidR="00AC3EAB">
          <w:rPr>
            <w:rFonts w:eastAsia="Times New Roman"/>
            <w:sz w:val="20"/>
            <w:lang w:val="en-US"/>
          </w:rPr>
          <w:t xml:space="preserve"> (#1496)</w:t>
        </w:r>
      </w:ins>
    </w:p>
    <w:p w14:paraId="12EB48C6" w14:textId="77777777" w:rsidR="00F35E55" w:rsidRPr="00F35E55" w:rsidRDefault="00F35E55" w:rsidP="00F35E55">
      <w:pPr>
        <w:widowControl w:val="0"/>
        <w:kinsoku w:val="0"/>
        <w:overflowPunct w:val="0"/>
        <w:autoSpaceDE w:val="0"/>
        <w:autoSpaceDN w:val="0"/>
        <w:adjustRightInd w:val="0"/>
        <w:spacing w:line="173" w:lineRule="exact"/>
        <w:ind w:left="106"/>
        <w:jc w:val="left"/>
        <w:rPr>
          <w:rFonts w:eastAsia="Times New Roman"/>
          <w:sz w:val="18"/>
          <w:szCs w:val="18"/>
          <w:lang w:val="en-US"/>
        </w:rPr>
      </w:pPr>
      <w:r w:rsidRPr="00F35E55">
        <w:rPr>
          <w:rFonts w:eastAsia="Times New Roman"/>
          <w:sz w:val="18"/>
          <w:szCs w:val="18"/>
          <w:lang w:val="en-US"/>
        </w:rPr>
        <w:t>32</w:t>
      </w:r>
    </w:p>
    <w:p w14:paraId="675392CB" w14:textId="43C0D6CC" w:rsidR="00F35E55" w:rsidRPr="00F35E55" w:rsidRDefault="00F35E55" w:rsidP="00F35E55">
      <w:pPr>
        <w:widowControl w:val="0"/>
        <w:tabs>
          <w:tab w:val="left" w:pos="659"/>
        </w:tabs>
        <w:kinsoku w:val="0"/>
        <w:overflowPunct w:val="0"/>
        <w:autoSpaceDE w:val="0"/>
        <w:autoSpaceDN w:val="0"/>
        <w:adjustRightInd w:val="0"/>
        <w:spacing w:line="339" w:lineRule="exact"/>
        <w:ind w:left="106"/>
        <w:jc w:val="left"/>
        <w:outlineLvl w:val="3"/>
        <w:rPr>
          <w:rFonts w:eastAsia="Times New Roman"/>
          <w:b/>
          <w:bCs/>
          <w:i/>
          <w:iCs/>
          <w:color w:val="FF0000"/>
          <w:sz w:val="20"/>
          <w:lang w:val="en-US"/>
        </w:rPr>
      </w:pPr>
      <w:r w:rsidRPr="00F35E55">
        <w:rPr>
          <w:rFonts w:eastAsia="Times New Roman"/>
          <w:b/>
          <w:bCs/>
          <w:i/>
          <w:iCs/>
          <w:noProof/>
          <w:sz w:val="20"/>
          <w:lang w:val="en-US"/>
        </w:rPr>
        <mc:AlternateContent>
          <mc:Choice Requires="wps">
            <w:drawing>
              <wp:anchor distT="0" distB="0" distL="114300" distR="114300" simplePos="0" relativeHeight="251662848" behindDoc="1" locked="0" layoutInCell="0" allowOverlap="1" wp14:anchorId="623D7A5F" wp14:editId="249D5B35">
                <wp:simplePos x="0" y="0"/>
                <wp:positionH relativeFrom="page">
                  <wp:posOffset>791845</wp:posOffset>
                </wp:positionH>
                <wp:positionV relativeFrom="paragraph">
                  <wp:posOffset>128905</wp:posOffset>
                </wp:positionV>
                <wp:extent cx="114300" cy="127000"/>
                <wp:effectExtent l="1270" t="1270" r="0" b="0"/>
                <wp:wrapNone/>
                <wp:docPr id="1122" name="Text Box 1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B70C60" w14:textId="77777777" w:rsidR="00F35E55" w:rsidRDefault="00F35E55" w:rsidP="00F35E55">
                            <w:pPr>
                              <w:pStyle w:val="BodyText0"/>
                              <w:kinsoku w:val="0"/>
                              <w:overflowPunct w:val="0"/>
                              <w:spacing w:line="199" w:lineRule="exact"/>
                              <w:rPr>
                                <w:sz w:val="18"/>
                                <w:szCs w:val="18"/>
                              </w:rPr>
                            </w:pPr>
                            <w:r>
                              <w:rPr>
                                <w:sz w:val="18"/>
                                <w:szCs w:val="18"/>
                              </w:rPr>
                              <w:t>34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D7A5F" id="Text Box 1122" o:spid="_x0000_s1030" type="#_x0000_t202" style="position:absolute;left:0;text-align:left;margin-left:62.35pt;margin-top:10.15pt;width:9pt;height:10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" o:allowincell="f" filled="f" stroked="f">
                <v:textbox inset="0,0,0,0">
                  <w:txbxContent>
                    <w:p w14:paraId="48B70C60" w14:textId="77777777" w:rsidR="00F35E55" w:rsidRDefault="00F35E55" w:rsidP="00F35E55">
                      <w:pPr>
                        <w:pStyle w:val="BodyText0"/>
                        <w:kinsoku w:val="0"/>
                        <w:overflowPunct w:val="0"/>
                        <w:spacing w:line="199" w:lineRule="exact"/>
                        <w:rPr>
                          <w:sz w:val="18"/>
                          <w:szCs w:val="18"/>
                        </w:rPr>
                      </w:pPr>
                      <w:r>
                        <w:rPr>
                          <w:sz w:val="18"/>
                          <w:szCs w:val="18"/>
                        </w:rPr>
                        <w:t>34</w:t>
                      </w:r>
                    </w:p>
                  </w:txbxContent>
                </v:textbox>
                <w10:wrap anchorx="page"/>
              </v:shape>
            </w:pict>
          </mc:Fallback>
        </mc:AlternateContent>
      </w:r>
      <w:r w:rsidRPr="00F35E55">
        <w:rPr>
          <w:rFonts w:eastAsia="Times New Roman"/>
          <w:position w:val="13"/>
          <w:sz w:val="18"/>
          <w:szCs w:val="18"/>
          <w:lang w:val="en-US"/>
        </w:rPr>
        <w:t>33</w:t>
      </w:r>
      <w:r w:rsidRPr="00F35E55">
        <w:rPr>
          <w:rFonts w:eastAsia="Times New Roman"/>
          <w:position w:val="13"/>
          <w:sz w:val="18"/>
          <w:szCs w:val="18"/>
          <w:lang w:val="en-US"/>
        </w:rPr>
        <w:tab/>
      </w:r>
      <w:r w:rsidRPr="00F35E55">
        <w:rPr>
          <w:rFonts w:eastAsia="Times New Roman"/>
          <w:b/>
          <w:bCs/>
          <w:i/>
          <w:iCs/>
          <w:color w:val="FF0000"/>
          <w:sz w:val="20"/>
          <w:lang w:val="en-US"/>
        </w:rPr>
        <w:t>Editor’s</w:t>
      </w:r>
      <w:r w:rsidRPr="00F35E55">
        <w:rPr>
          <w:rFonts w:eastAsia="Times New Roman"/>
          <w:b/>
          <w:bCs/>
          <w:i/>
          <w:iCs/>
          <w:color w:val="FF0000"/>
          <w:spacing w:val="-6"/>
          <w:sz w:val="20"/>
          <w:lang w:val="en-US"/>
        </w:rPr>
        <w:t xml:space="preserve"> </w:t>
      </w:r>
      <w:r w:rsidRPr="00F35E55">
        <w:rPr>
          <w:rFonts w:eastAsia="Times New Roman"/>
          <w:b/>
          <w:bCs/>
          <w:i/>
          <w:iCs/>
          <w:color w:val="FF0000"/>
          <w:sz w:val="20"/>
          <w:lang w:val="en-US"/>
        </w:rPr>
        <w:t>Note:</w:t>
      </w:r>
      <w:r w:rsidRPr="00F35E55">
        <w:rPr>
          <w:rFonts w:eastAsia="Times New Roman"/>
          <w:b/>
          <w:bCs/>
          <w:i/>
          <w:iCs/>
          <w:color w:val="FF0000"/>
          <w:spacing w:val="-6"/>
          <w:sz w:val="20"/>
          <w:lang w:val="en-US"/>
        </w:rPr>
        <w:t xml:space="preserve"> </w:t>
      </w:r>
      <w:r w:rsidRPr="00F35E55">
        <w:rPr>
          <w:rFonts w:eastAsia="Times New Roman"/>
          <w:b/>
          <w:bCs/>
          <w:i/>
          <w:iCs/>
          <w:color w:val="FF0000"/>
          <w:sz w:val="20"/>
          <w:lang w:val="en-US"/>
        </w:rPr>
        <w:t>“following</w:t>
      </w:r>
      <w:r w:rsidRPr="00F35E55">
        <w:rPr>
          <w:rFonts w:eastAsia="Times New Roman"/>
          <w:b/>
          <w:bCs/>
          <w:i/>
          <w:iCs/>
          <w:color w:val="FF0000"/>
          <w:spacing w:val="-5"/>
          <w:sz w:val="20"/>
          <w:lang w:val="en-US"/>
        </w:rPr>
        <w:t xml:space="preserve"> </w:t>
      </w:r>
      <w:r w:rsidRPr="00F35E55">
        <w:rPr>
          <w:rFonts w:eastAsia="Times New Roman"/>
          <w:b/>
          <w:bCs/>
          <w:i/>
          <w:iCs/>
          <w:color w:val="FF0000"/>
          <w:sz w:val="20"/>
          <w:lang w:val="en-US"/>
        </w:rPr>
        <w:t>baseline”</w:t>
      </w:r>
      <w:r w:rsidRPr="00F35E55">
        <w:rPr>
          <w:rFonts w:eastAsia="Times New Roman"/>
          <w:b/>
          <w:bCs/>
          <w:i/>
          <w:iCs/>
          <w:color w:val="FF0000"/>
          <w:spacing w:val="-5"/>
          <w:sz w:val="20"/>
          <w:lang w:val="en-US"/>
        </w:rPr>
        <w:t xml:space="preserve"> </w:t>
      </w:r>
      <w:r w:rsidRPr="00F35E55">
        <w:rPr>
          <w:rFonts w:eastAsia="Times New Roman"/>
          <w:b/>
          <w:bCs/>
          <w:i/>
          <w:iCs/>
          <w:color w:val="FF0000"/>
          <w:sz w:val="20"/>
          <w:lang w:val="en-US"/>
        </w:rPr>
        <w:t>is</w:t>
      </w:r>
      <w:r w:rsidRPr="00F35E55">
        <w:rPr>
          <w:rFonts w:eastAsia="Times New Roman"/>
          <w:b/>
          <w:bCs/>
          <w:i/>
          <w:iCs/>
          <w:color w:val="FF0000"/>
          <w:spacing w:val="-6"/>
          <w:sz w:val="20"/>
          <w:lang w:val="en-US"/>
        </w:rPr>
        <w:t xml:space="preserve"> </w:t>
      </w:r>
      <w:r w:rsidRPr="00F35E55">
        <w:rPr>
          <w:rFonts w:eastAsia="Times New Roman"/>
          <w:b/>
          <w:bCs/>
          <w:i/>
          <w:iCs/>
          <w:color w:val="FF0000"/>
          <w:sz w:val="20"/>
          <w:lang w:val="en-US"/>
        </w:rPr>
        <w:t>not</w:t>
      </w:r>
      <w:r w:rsidRPr="00F35E55">
        <w:rPr>
          <w:rFonts w:eastAsia="Times New Roman"/>
          <w:b/>
          <w:bCs/>
          <w:i/>
          <w:iCs/>
          <w:color w:val="FF0000"/>
          <w:spacing w:val="-5"/>
          <w:sz w:val="20"/>
          <w:lang w:val="en-US"/>
        </w:rPr>
        <w:t xml:space="preserve"> </w:t>
      </w:r>
      <w:r w:rsidRPr="00F35E55">
        <w:rPr>
          <w:rFonts w:eastAsia="Times New Roman"/>
          <w:b/>
          <w:bCs/>
          <w:i/>
          <w:iCs/>
          <w:color w:val="FF0000"/>
          <w:sz w:val="20"/>
          <w:lang w:val="en-US"/>
        </w:rPr>
        <w:t>precise.</w:t>
      </w:r>
      <w:r w:rsidRPr="00F35E55">
        <w:rPr>
          <w:rFonts w:eastAsia="Times New Roman"/>
          <w:b/>
          <w:bCs/>
          <w:i/>
          <w:iCs/>
          <w:color w:val="FF0000"/>
          <w:spacing w:val="-5"/>
          <w:sz w:val="20"/>
          <w:lang w:val="en-US"/>
        </w:rPr>
        <w:t xml:space="preserve"> </w:t>
      </w:r>
      <w:r w:rsidRPr="00F35E55">
        <w:rPr>
          <w:rFonts w:eastAsia="Times New Roman"/>
          <w:b/>
          <w:bCs/>
          <w:i/>
          <w:iCs/>
          <w:color w:val="FF0000"/>
          <w:sz w:val="20"/>
          <w:lang w:val="en-US"/>
        </w:rPr>
        <w:t>Please</w:t>
      </w:r>
      <w:r w:rsidRPr="00F35E55">
        <w:rPr>
          <w:rFonts w:eastAsia="Times New Roman"/>
          <w:b/>
          <w:bCs/>
          <w:i/>
          <w:iCs/>
          <w:color w:val="FF0000"/>
          <w:spacing w:val="-6"/>
          <w:sz w:val="20"/>
          <w:lang w:val="en-US"/>
        </w:rPr>
        <w:t xml:space="preserve"> </w:t>
      </w:r>
      <w:r w:rsidRPr="00F35E55">
        <w:rPr>
          <w:rFonts w:eastAsia="Times New Roman"/>
          <w:b/>
          <w:bCs/>
          <w:i/>
          <w:iCs/>
          <w:color w:val="FF0000"/>
          <w:sz w:val="20"/>
          <w:lang w:val="en-US"/>
        </w:rPr>
        <w:t>update</w:t>
      </w:r>
      <w:r w:rsidRPr="00F35E55">
        <w:rPr>
          <w:rFonts w:eastAsia="Times New Roman"/>
          <w:b/>
          <w:bCs/>
          <w:i/>
          <w:iCs/>
          <w:color w:val="FF0000"/>
          <w:spacing w:val="-5"/>
          <w:sz w:val="20"/>
          <w:lang w:val="en-US"/>
        </w:rPr>
        <w:t xml:space="preserve"> </w:t>
      </w:r>
      <w:r w:rsidRPr="00F35E55">
        <w:rPr>
          <w:rFonts w:eastAsia="Times New Roman"/>
          <w:b/>
          <w:bCs/>
          <w:i/>
          <w:iCs/>
          <w:color w:val="FF0000"/>
          <w:sz w:val="20"/>
          <w:lang w:val="en-US"/>
        </w:rPr>
        <w:t>it</w:t>
      </w:r>
      <w:r w:rsidRPr="00F35E55">
        <w:rPr>
          <w:rFonts w:eastAsia="Times New Roman"/>
          <w:b/>
          <w:bCs/>
          <w:i/>
          <w:iCs/>
          <w:color w:val="FF0000"/>
          <w:spacing w:val="-5"/>
          <w:sz w:val="20"/>
          <w:lang w:val="en-US"/>
        </w:rPr>
        <w:t xml:space="preserve"> </w:t>
      </w:r>
      <w:r w:rsidRPr="00F35E55">
        <w:rPr>
          <w:rFonts w:eastAsia="Times New Roman"/>
          <w:b/>
          <w:bCs/>
          <w:i/>
          <w:iCs/>
          <w:color w:val="FF0000"/>
          <w:sz w:val="20"/>
          <w:lang w:val="en-US"/>
        </w:rPr>
        <w:t>with</w:t>
      </w:r>
      <w:r w:rsidRPr="00F35E55">
        <w:rPr>
          <w:rFonts w:eastAsia="Times New Roman"/>
          <w:b/>
          <w:bCs/>
          <w:i/>
          <w:iCs/>
          <w:color w:val="FF0000"/>
          <w:spacing w:val="-5"/>
          <w:sz w:val="20"/>
          <w:lang w:val="en-US"/>
        </w:rPr>
        <w:t xml:space="preserve"> </w:t>
      </w:r>
      <w:r w:rsidRPr="00F35E55">
        <w:rPr>
          <w:rFonts w:eastAsia="Times New Roman"/>
          <w:b/>
          <w:bCs/>
          <w:i/>
          <w:iCs/>
          <w:color w:val="FF0000"/>
          <w:sz w:val="20"/>
          <w:lang w:val="en-US"/>
        </w:rPr>
        <w:t>an</w:t>
      </w:r>
      <w:r w:rsidRPr="00F35E55">
        <w:rPr>
          <w:rFonts w:eastAsia="Times New Roman"/>
          <w:b/>
          <w:bCs/>
          <w:i/>
          <w:iCs/>
          <w:color w:val="FF0000"/>
          <w:spacing w:val="-5"/>
          <w:sz w:val="20"/>
          <w:lang w:val="en-US"/>
        </w:rPr>
        <w:t xml:space="preserve"> </w:t>
      </w:r>
      <w:r w:rsidRPr="00F35E55">
        <w:rPr>
          <w:rFonts w:eastAsia="Times New Roman"/>
          <w:b/>
          <w:bCs/>
          <w:i/>
          <w:iCs/>
          <w:color w:val="FF0000"/>
          <w:sz w:val="20"/>
          <w:lang w:val="en-US"/>
        </w:rPr>
        <w:t>appropriate</w:t>
      </w:r>
      <w:r w:rsidRPr="00F35E55">
        <w:rPr>
          <w:rFonts w:eastAsia="Times New Roman"/>
          <w:b/>
          <w:bCs/>
          <w:i/>
          <w:iCs/>
          <w:color w:val="FF0000"/>
          <w:spacing w:val="-5"/>
          <w:sz w:val="20"/>
          <w:lang w:val="en-US"/>
        </w:rPr>
        <w:t xml:space="preserve"> </w:t>
      </w:r>
      <w:r w:rsidRPr="00F35E55">
        <w:rPr>
          <w:rFonts w:eastAsia="Times New Roman"/>
          <w:b/>
          <w:bCs/>
          <w:i/>
          <w:iCs/>
          <w:color w:val="FF0000"/>
          <w:sz w:val="20"/>
          <w:lang w:val="en-US"/>
        </w:rPr>
        <w:t>reference</w:t>
      </w:r>
      <w:r w:rsidRPr="00F35E55">
        <w:rPr>
          <w:rFonts w:eastAsia="Times New Roman"/>
          <w:b/>
          <w:bCs/>
          <w:i/>
          <w:iCs/>
          <w:color w:val="FF0000"/>
          <w:spacing w:val="-5"/>
          <w:sz w:val="20"/>
          <w:lang w:val="en-US"/>
        </w:rPr>
        <w:t xml:space="preserve"> </w:t>
      </w:r>
      <w:r w:rsidRPr="00F35E55">
        <w:rPr>
          <w:rFonts w:eastAsia="Times New Roman"/>
          <w:b/>
          <w:bCs/>
          <w:i/>
          <w:iCs/>
          <w:color w:val="FF0000"/>
          <w:sz w:val="20"/>
          <w:lang w:val="en-US"/>
        </w:rPr>
        <w:t>of</w:t>
      </w:r>
      <w:r w:rsidRPr="00F35E55">
        <w:rPr>
          <w:rFonts w:eastAsia="Times New Roman"/>
          <w:b/>
          <w:bCs/>
          <w:i/>
          <w:iCs/>
          <w:color w:val="FF0000"/>
          <w:spacing w:val="-6"/>
          <w:sz w:val="20"/>
          <w:lang w:val="en-US"/>
        </w:rPr>
        <w:t xml:space="preserve"> </w:t>
      </w:r>
      <w:r w:rsidRPr="00F35E55">
        <w:rPr>
          <w:rFonts w:eastAsia="Times New Roman"/>
          <w:b/>
          <w:bCs/>
          <w:i/>
          <w:iCs/>
          <w:color w:val="FF0000"/>
          <w:sz w:val="20"/>
          <w:lang w:val="en-US"/>
        </w:rPr>
        <w:t>IEEE</w:t>
      </w:r>
    </w:p>
    <w:p w14:paraId="0C335ECD" w14:textId="77777777" w:rsidR="00F35E55" w:rsidRPr="00F35E55" w:rsidRDefault="00F35E55" w:rsidP="00F35E55">
      <w:pPr>
        <w:widowControl w:val="0"/>
        <w:tabs>
          <w:tab w:val="left" w:pos="659"/>
        </w:tabs>
        <w:kinsoku w:val="0"/>
        <w:overflowPunct w:val="0"/>
        <w:autoSpaceDE w:val="0"/>
        <w:autoSpaceDN w:val="0"/>
        <w:adjustRightInd w:val="0"/>
        <w:spacing w:before="10" w:line="251" w:lineRule="exact"/>
        <w:ind w:left="106"/>
        <w:jc w:val="left"/>
        <w:rPr>
          <w:rFonts w:eastAsia="Times New Roman"/>
          <w:b/>
          <w:bCs/>
          <w:i/>
          <w:iCs/>
          <w:color w:val="FF0000"/>
          <w:sz w:val="20"/>
          <w:lang w:val="en-US"/>
        </w:rPr>
      </w:pPr>
      <w:r w:rsidRPr="00F35E55">
        <w:rPr>
          <w:rFonts w:eastAsia="Times New Roman"/>
          <w:position w:val="-3"/>
          <w:sz w:val="18"/>
          <w:szCs w:val="18"/>
          <w:lang w:val="en-US"/>
        </w:rPr>
        <w:t>35</w:t>
      </w:r>
      <w:r w:rsidRPr="00F35E55">
        <w:rPr>
          <w:rFonts w:eastAsia="Times New Roman"/>
          <w:position w:val="-3"/>
          <w:sz w:val="18"/>
          <w:szCs w:val="18"/>
          <w:lang w:val="en-US"/>
        </w:rPr>
        <w:tab/>
      </w:r>
      <w:r w:rsidRPr="00F35E55">
        <w:rPr>
          <w:rFonts w:eastAsia="Times New Roman"/>
          <w:b/>
          <w:bCs/>
          <w:i/>
          <w:iCs/>
          <w:color w:val="FF0000"/>
          <w:sz w:val="20"/>
          <w:lang w:val="en-US"/>
        </w:rPr>
        <w:t>P802.11REVmd</w:t>
      </w:r>
      <w:r w:rsidRPr="00F35E55">
        <w:rPr>
          <w:rFonts w:eastAsia="Times New Roman"/>
          <w:b/>
          <w:bCs/>
          <w:i/>
          <w:iCs/>
          <w:color w:val="FF0000"/>
          <w:spacing w:val="-1"/>
          <w:sz w:val="20"/>
          <w:lang w:val="en-US"/>
        </w:rPr>
        <w:t xml:space="preserve"> </w:t>
      </w:r>
      <w:r w:rsidRPr="00F35E55">
        <w:rPr>
          <w:rFonts w:eastAsia="Times New Roman"/>
          <w:b/>
          <w:bCs/>
          <w:i/>
          <w:iCs/>
          <w:color w:val="FF0000"/>
          <w:sz w:val="20"/>
          <w:lang w:val="en-US"/>
        </w:rPr>
        <w:t>D4.0.</w:t>
      </w:r>
    </w:p>
    <w:p w14:paraId="29C884EA" w14:textId="77777777" w:rsidR="00F35E55" w:rsidRPr="00F35E55" w:rsidRDefault="00F35E55" w:rsidP="00F35E55">
      <w:pPr>
        <w:widowControl w:val="0"/>
        <w:kinsoku w:val="0"/>
        <w:overflowPunct w:val="0"/>
        <w:autoSpaceDE w:val="0"/>
        <w:autoSpaceDN w:val="0"/>
        <w:adjustRightInd w:val="0"/>
        <w:spacing w:line="200" w:lineRule="exact"/>
        <w:ind w:left="106"/>
        <w:jc w:val="left"/>
        <w:rPr>
          <w:rFonts w:eastAsia="Times New Roman"/>
          <w:sz w:val="18"/>
          <w:szCs w:val="18"/>
          <w:lang w:val="en-US"/>
        </w:rPr>
      </w:pPr>
      <w:r w:rsidRPr="00F35E55">
        <w:rPr>
          <w:rFonts w:eastAsia="Times New Roman"/>
          <w:sz w:val="18"/>
          <w:szCs w:val="18"/>
          <w:lang w:val="en-US"/>
        </w:rPr>
        <w:t>36</w:t>
      </w:r>
    </w:p>
    <w:p w14:paraId="0C9FBF75" w14:textId="77777777" w:rsidR="00F35E55" w:rsidRPr="00F35E55" w:rsidRDefault="00F35E55" w:rsidP="00F35E55">
      <w:pPr>
        <w:widowControl w:val="0"/>
        <w:tabs>
          <w:tab w:val="left" w:pos="659"/>
        </w:tabs>
        <w:kinsoku w:val="0"/>
        <w:overflowPunct w:val="0"/>
        <w:autoSpaceDE w:val="0"/>
        <w:autoSpaceDN w:val="0"/>
        <w:adjustRightInd w:val="0"/>
        <w:spacing w:line="228" w:lineRule="exact"/>
        <w:ind w:left="106"/>
        <w:jc w:val="left"/>
        <w:rPr>
          <w:rFonts w:eastAsia="Times New Roman"/>
          <w:sz w:val="20"/>
          <w:lang w:val="en-US"/>
        </w:rPr>
      </w:pPr>
      <w:r w:rsidRPr="00F35E55">
        <w:rPr>
          <w:rFonts w:eastAsia="Times New Roman"/>
          <w:position w:val="5"/>
          <w:sz w:val="18"/>
          <w:szCs w:val="18"/>
          <w:lang w:val="en-US"/>
        </w:rPr>
        <w:t>37</w:t>
      </w:r>
      <w:r w:rsidRPr="00F35E55">
        <w:rPr>
          <w:rFonts w:eastAsia="Times New Roman"/>
          <w:position w:val="5"/>
          <w:sz w:val="18"/>
          <w:szCs w:val="18"/>
          <w:lang w:val="en-US"/>
        </w:rPr>
        <w:tab/>
      </w:r>
      <w:r w:rsidRPr="00F35E55">
        <w:rPr>
          <w:rFonts w:eastAsia="Times New Roman"/>
          <w:sz w:val="20"/>
          <w:lang w:val="en-US"/>
        </w:rPr>
        <w:t>If a link is disabled, it shall not be used for frame exchange, including Management</w:t>
      </w:r>
      <w:r w:rsidRPr="00F35E55">
        <w:rPr>
          <w:rFonts w:eastAsia="Times New Roman"/>
          <w:spacing w:val="-13"/>
          <w:sz w:val="20"/>
          <w:lang w:val="en-US"/>
        </w:rPr>
        <w:t xml:space="preserve"> </w:t>
      </w:r>
      <w:r w:rsidRPr="00F35E55">
        <w:rPr>
          <w:rFonts w:eastAsia="Times New Roman"/>
          <w:sz w:val="20"/>
          <w:lang w:val="en-US"/>
        </w:rPr>
        <w:t>frames.</w:t>
      </w:r>
    </w:p>
    <w:p w14:paraId="678092B0" w14:textId="77777777" w:rsidR="00F35E55" w:rsidRPr="00F35E55" w:rsidRDefault="00F35E55" w:rsidP="00F35E55">
      <w:pPr>
        <w:widowControl w:val="0"/>
        <w:kinsoku w:val="0"/>
        <w:overflowPunct w:val="0"/>
        <w:autoSpaceDE w:val="0"/>
        <w:autoSpaceDN w:val="0"/>
        <w:adjustRightInd w:val="0"/>
        <w:spacing w:line="173" w:lineRule="exact"/>
        <w:ind w:left="106"/>
        <w:jc w:val="left"/>
        <w:rPr>
          <w:rFonts w:eastAsia="Times New Roman"/>
          <w:sz w:val="18"/>
          <w:szCs w:val="18"/>
          <w:lang w:val="en-US"/>
        </w:rPr>
      </w:pPr>
      <w:r w:rsidRPr="00F35E55">
        <w:rPr>
          <w:rFonts w:eastAsia="Times New Roman"/>
          <w:sz w:val="18"/>
          <w:szCs w:val="18"/>
          <w:lang w:val="en-US"/>
        </w:rPr>
        <w:t>38</w:t>
      </w:r>
    </w:p>
    <w:p w14:paraId="4A886A11" w14:textId="1BBCBD19" w:rsidR="00F35E55" w:rsidRPr="00F35E55" w:rsidRDefault="00F35E55" w:rsidP="00F35E55">
      <w:pPr>
        <w:widowControl w:val="0"/>
        <w:tabs>
          <w:tab w:val="left" w:pos="659"/>
        </w:tabs>
        <w:kinsoku w:val="0"/>
        <w:overflowPunct w:val="0"/>
        <w:autoSpaceDE w:val="0"/>
        <w:autoSpaceDN w:val="0"/>
        <w:adjustRightInd w:val="0"/>
        <w:spacing w:line="339" w:lineRule="exact"/>
        <w:ind w:left="106"/>
        <w:jc w:val="left"/>
        <w:rPr>
          <w:rFonts w:eastAsia="Times New Roman"/>
          <w:sz w:val="20"/>
          <w:lang w:val="en-US"/>
        </w:rPr>
      </w:pPr>
      <w:r w:rsidRPr="00F35E55">
        <w:rPr>
          <w:rFonts w:eastAsia="Times New Roman"/>
          <w:noProof/>
          <w:sz w:val="20"/>
          <w:lang w:val="en-US"/>
        </w:rPr>
        <mc:AlternateContent>
          <mc:Choice Requires="wps">
            <w:drawing>
              <wp:anchor distT="0" distB="0" distL="114300" distR="114300" simplePos="0" relativeHeight="251663872" behindDoc="1" locked="0" layoutInCell="0" allowOverlap="1" wp14:anchorId="6B8C7A7C" wp14:editId="012C4E19">
                <wp:simplePos x="0" y="0"/>
                <wp:positionH relativeFrom="page">
                  <wp:posOffset>791845</wp:posOffset>
                </wp:positionH>
                <wp:positionV relativeFrom="paragraph">
                  <wp:posOffset>128905</wp:posOffset>
                </wp:positionV>
                <wp:extent cx="114300" cy="127000"/>
                <wp:effectExtent l="1270" t="1905" r="0" b="4445"/>
                <wp:wrapNone/>
                <wp:docPr id="1121" name="Text Box 1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62A202" w14:textId="77777777" w:rsidR="00F35E55" w:rsidRDefault="00F35E55" w:rsidP="00F35E55">
                            <w:pPr>
                              <w:pStyle w:val="BodyText0"/>
                              <w:kinsoku w:val="0"/>
                              <w:overflowPunct w:val="0"/>
                              <w:spacing w:line="199" w:lineRule="exact"/>
                              <w:rPr>
                                <w:sz w:val="18"/>
                                <w:szCs w:val="18"/>
                              </w:rPr>
                            </w:pPr>
                            <w:r>
                              <w:rPr>
                                <w:sz w:val="18"/>
                                <w:szCs w:val="18"/>
                              </w:rPr>
                              <w:t>40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8C7A7C" id="Text Box 1121" o:spid="_x0000_s1031" type="#_x0000_t202" style="position:absolute;left:0;text-align:left;margin-left:62.35pt;margin-top:10.15pt;width:9pt;height:10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" o:allowincell="f" filled="f" stroked="f">
                <v:textbox inset="0,0,0,0">
                  <w:txbxContent>
                    <w:p w14:paraId="3162A202" w14:textId="77777777" w:rsidR="00F35E55" w:rsidRDefault="00F35E55" w:rsidP="00F35E55">
                      <w:pPr>
                        <w:pStyle w:val="BodyText0"/>
                        <w:kinsoku w:val="0"/>
                        <w:overflowPunct w:val="0"/>
                        <w:spacing w:line="199" w:lineRule="exact"/>
                        <w:rPr>
                          <w:sz w:val="18"/>
                          <w:szCs w:val="18"/>
                        </w:rPr>
                      </w:pPr>
                      <w:r>
                        <w:rPr>
                          <w:sz w:val="18"/>
                          <w:szCs w:val="18"/>
                        </w:rPr>
                        <w:t>40</w:t>
                      </w:r>
                    </w:p>
                  </w:txbxContent>
                </v:textbox>
                <w10:wrap anchorx="page"/>
              </v:shape>
            </w:pict>
          </mc:Fallback>
        </mc:AlternateContent>
      </w:r>
      <w:r w:rsidRPr="00F35E55">
        <w:rPr>
          <w:rFonts w:eastAsia="Times New Roman"/>
          <w:position w:val="13"/>
          <w:sz w:val="18"/>
          <w:szCs w:val="18"/>
          <w:lang w:val="en-US"/>
        </w:rPr>
        <w:t>39</w:t>
      </w:r>
      <w:r w:rsidRPr="00F35E55">
        <w:rPr>
          <w:rFonts w:eastAsia="Times New Roman"/>
          <w:position w:val="13"/>
          <w:sz w:val="18"/>
          <w:szCs w:val="18"/>
          <w:lang w:val="en-US"/>
        </w:rPr>
        <w:tab/>
      </w:r>
      <w:r w:rsidRPr="00F35E55">
        <w:rPr>
          <w:rFonts w:eastAsia="Times New Roman"/>
          <w:sz w:val="20"/>
          <w:lang w:val="en-US"/>
        </w:rPr>
        <w:t>If</w:t>
      </w:r>
      <w:r w:rsidRPr="00F35E55">
        <w:rPr>
          <w:rFonts w:eastAsia="Times New Roman"/>
          <w:spacing w:val="5"/>
          <w:sz w:val="20"/>
          <w:lang w:val="en-US"/>
        </w:rPr>
        <w:t xml:space="preserve"> </w:t>
      </w:r>
      <w:r w:rsidRPr="00F35E55">
        <w:rPr>
          <w:rFonts w:eastAsia="Times New Roman"/>
          <w:sz w:val="20"/>
          <w:lang w:val="en-US"/>
        </w:rPr>
        <w:t>a</w:t>
      </w:r>
      <w:r w:rsidRPr="00F35E55">
        <w:rPr>
          <w:rFonts w:eastAsia="Times New Roman"/>
          <w:spacing w:val="6"/>
          <w:sz w:val="20"/>
          <w:lang w:val="en-US"/>
        </w:rPr>
        <w:t xml:space="preserve"> </w:t>
      </w:r>
      <w:r w:rsidRPr="00F35E55">
        <w:rPr>
          <w:rFonts w:eastAsia="Times New Roman"/>
          <w:sz w:val="20"/>
          <w:lang w:val="en-US"/>
        </w:rPr>
        <w:t>TID</w:t>
      </w:r>
      <w:r w:rsidRPr="00F35E55">
        <w:rPr>
          <w:rFonts w:eastAsia="Times New Roman"/>
          <w:spacing w:val="7"/>
          <w:sz w:val="20"/>
          <w:lang w:val="en-US"/>
        </w:rPr>
        <w:t xml:space="preserve"> </w:t>
      </w:r>
      <w:r w:rsidRPr="00F35E55">
        <w:rPr>
          <w:rFonts w:eastAsia="Times New Roman"/>
          <w:sz w:val="20"/>
          <w:lang w:val="en-US"/>
        </w:rPr>
        <w:t>is</w:t>
      </w:r>
      <w:r w:rsidRPr="00F35E55">
        <w:rPr>
          <w:rFonts w:eastAsia="Times New Roman"/>
          <w:spacing w:val="6"/>
          <w:sz w:val="20"/>
          <w:lang w:val="en-US"/>
        </w:rPr>
        <w:t xml:space="preserve"> </w:t>
      </w:r>
      <w:r w:rsidRPr="00F35E55">
        <w:rPr>
          <w:rFonts w:eastAsia="Times New Roman"/>
          <w:sz w:val="20"/>
          <w:lang w:val="en-US"/>
        </w:rPr>
        <w:t>mapped</w:t>
      </w:r>
      <w:r w:rsidRPr="00F35E55">
        <w:rPr>
          <w:rFonts w:eastAsia="Times New Roman"/>
          <w:spacing w:val="6"/>
          <w:sz w:val="20"/>
          <w:lang w:val="en-US"/>
        </w:rPr>
        <w:t xml:space="preserve"> </w:t>
      </w:r>
      <w:r w:rsidRPr="00F35E55">
        <w:rPr>
          <w:rFonts w:eastAsia="Times New Roman"/>
          <w:sz w:val="20"/>
          <w:lang w:val="en-US"/>
        </w:rPr>
        <w:t>in</w:t>
      </w:r>
      <w:r w:rsidRPr="00F35E55">
        <w:rPr>
          <w:rFonts w:eastAsia="Times New Roman"/>
          <w:spacing w:val="6"/>
          <w:sz w:val="20"/>
          <w:lang w:val="en-US"/>
        </w:rPr>
        <w:t xml:space="preserve"> </w:t>
      </w:r>
      <w:r w:rsidRPr="00F35E55">
        <w:rPr>
          <w:rFonts w:eastAsia="Times New Roman"/>
          <w:sz w:val="20"/>
          <w:lang w:val="en-US"/>
        </w:rPr>
        <w:t>UL</w:t>
      </w:r>
      <w:r w:rsidRPr="00F35E55">
        <w:rPr>
          <w:rFonts w:eastAsia="Times New Roman"/>
          <w:spacing w:val="6"/>
          <w:sz w:val="20"/>
          <w:lang w:val="en-US"/>
        </w:rPr>
        <w:t xml:space="preserve"> </w:t>
      </w:r>
      <w:r w:rsidRPr="00F35E55">
        <w:rPr>
          <w:rFonts w:eastAsia="Times New Roman"/>
          <w:sz w:val="20"/>
          <w:lang w:val="en-US"/>
        </w:rPr>
        <w:t>to</w:t>
      </w:r>
      <w:r w:rsidRPr="00F35E55">
        <w:rPr>
          <w:rFonts w:eastAsia="Times New Roman"/>
          <w:spacing w:val="6"/>
          <w:sz w:val="20"/>
          <w:lang w:val="en-US"/>
        </w:rPr>
        <w:t xml:space="preserve"> </w:t>
      </w:r>
      <w:r w:rsidRPr="00F35E55">
        <w:rPr>
          <w:rFonts w:eastAsia="Times New Roman"/>
          <w:sz w:val="20"/>
          <w:lang w:val="en-US"/>
        </w:rPr>
        <w:t>a</w:t>
      </w:r>
      <w:r w:rsidRPr="00F35E55">
        <w:rPr>
          <w:rFonts w:eastAsia="Times New Roman"/>
          <w:spacing w:val="6"/>
          <w:sz w:val="20"/>
          <w:lang w:val="en-US"/>
        </w:rPr>
        <w:t xml:space="preserve"> </w:t>
      </w:r>
      <w:r w:rsidRPr="00F35E55">
        <w:rPr>
          <w:rFonts w:eastAsia="Times New Roman"/>
          <w:sz w:val="20"/>
          <w:lang w:val="en-US"/>
        </w:rPr>
        <w:t>set</w:t>
      </w:r>
      <w:r w:rsidRPr="00F35E55">
        <w:rPr>
          <w:rFonts w:eastAsia="Times New Roman"/>
          <w:spacing w:val="7"/>
          <w:sz w:val="20"/>
          <w:lang w:val="en-US"/>
        </w:rPr>
        <w:t xml:space="preserve"> </w:t>
      </w:r>
      <w:r w:rsidRPr="00F35E55">
        <w:rPr>
          <w:rFonts w:eastAsia="Times New Roman"/>
          <w:sz w:val="20"/>
          <w:lang w:val="en-US"/>
        </w:rPr>
        <w:t>of</w:t>
      </w:r>
      <w:r w:rsidRPr="00F35E55">
        <w:rPr>
          <w:rFonts w:eastAsia="Times New Roman"/>
          <w:spacing w:val="6"/>
          <w:sz w:val="20"/>
          <w:lang w:val="en-US"/>
        </w:rPr>
        <w:t xml:space="preserve"> </w:t>
      </w:r>
      <w:r w:rsidRPr="00F35E55">
        <w:rPr>
          <w:rFonts w:eastAsia="Times New Roman"/>
          <w:sz w:val="20"/>
          <w:lang w:val="en-US"/>
        </w:rPr>
        <w:t>enabled</w:t>
      </w:r>
      <w:r w:rsidRPr="00F35E55">
        <w:rPr>
          <w:rFonts w:eastAsia="Times New Roman"/>
          <w:spacing w:val="8"/>
          <w:sz w:val="20"/>
          <w:lang w:val="en-US"/>
        </w:rPr>
        <w:t xml:space="preserve"> </w:t>
      </w:r>
      <w:r w:rsidRPr="00F35E55">
        <w:rPr>
          <w:rFonts w:eastAsia="Times New Roman"/>
          <w:sz w:val="20"/>
          <w:lang w:val="en-US"/>
        </w:rPr>
        <w:t>links</w:t>
      </w:r>
      <w:r w:rsidRPr="00F35E55">
        <w:rPr>
          <w:rFonts w:eastAsia="Times New Roman"/>
          <w:spacing w:val="6"/>
          <w:sz w:val="20"/>
          <w:lang w:val="en-US"/>
        </w:rPr>
        <w:t xml:space="preserve"> </w:t>
      </w:r>
      <w:r w:rsidRPr="00F35E55">
        <w:rPr>
          <w:rFonts w:eastAsia="Times New Roman"/>
          <w:sz w:val="20"/>
          <w:lang w:val="en-US"/>
        </w:rPr>
        <w:t>for</w:t>
      </w:r>
      <w:r w:rsidRPr="00F35E55">
        <w:rPr>
          <w:rFonts w:eastAsia="Times New Roman"/>
          <w:spacing w:val="6"/>
          <w:sz w:val="20"/>
          <w:lang w:val="en-US"/>
        </w:rPr>
        <w:t xml:space="preserve"> </w:t>
      </w:r>
      <w:r w:rsidRPr="00F35E55">
        <w:rPr>
          <w:rFonts w:eastAsia="Times New Roman"/>
          <w:sz w:val="20"/>
          <w:lang w:val="en-US"/>
        </w:rPr>
        <w:t>a</w:t>
      </w:r>
      <w:r w:rsidRPr="00F35E55">
        <w:rPr>
          <w:rFonts w:eastAsia="Times New Roman"/>
          <w:spacing w:val="6"/>
          <w:sz w:val="20"/>
          <w:lang w:val="en-US"/>
        </w:rPr>
        <w:t xml:space="preserve"> </w:t>
      </w:r>
      <w:r w:rsidRPr="00F35E55">
        <w:rPr>
          <w:rFonts w:eastAsia="Times New Roman"/>
          <w:sz w:val="20"/>
          <w:lang w:val="en-US"/>
        </w:rPr>
        <w:t>non-AP</w:t>
      </w:r>
      <w:r w:rsidRPr="00F35E55">
        <w:rPr>
          <w:rFonts w:eastAsia="Times New Roman"/>
          <w:spacing w:val="7"/>
          <w:sz w:val="20"/>
          <w:lang w:val="en-US"/>
        </w:rPr>
        <w:t xml:space="preserve"> </w:t>
      </w:r>
      <w:r w:rsidRPr="00F35E55">
        <w:rPr>
          <w:rFonts w:eastAsia="Times New Roman"/>
          <w:sz w:val="20"/>
          <w:lang w:val="en-US"/>
        </w:rPr>
        <w:t>MLD,</w:t>
      </w:r>
      <w:r w:rsidRPr="00F35E55">
        <w:rPr>
          <w:rFonts w:eastAsia="Times New Roman"/>
          <w:spacing w:val="7"/>
          <w:sz w:val="20"/>
          <w:lang w:val="en-US"/>
        </w:rPr>
        <w:t xml:space="preserve"> </w:t>
      </w:r>
      <w:r w:rsidRPr="00F35E55">
        <w:rPr>
          <w:rFonts w:eastAsia="Times New Roman"/>
          <w:sz w:val="20"/>
          <w:lang w:val="en-US"/>
        </w:rPr>
        <w:t>then</w:t>
      </w:r>
      <w:r w:rsidRPr="00F35E55">
        <w:rPr>
          <w:rFonts w:eastAsia="Times New Roman"/>
          <w:spacing w:val="7"/>
          <w:sz w:val="20"/>
          <w:lang w:val="en-US"/>
        </w:rPr>
        <w:t xml:space="preserve"> </w:t>
      </w:r>
      <w:r w:rsidRPr="00F35E55">
        <w:rPr>
          <w:rFonts w:eastAsia="Times New Roman"/>
          <w:sz w:val="20"/>
          <w:lang w:val="en-US"/>
        </w:rPr>
        <w:t>the</w:t>
      </w:r>
      <w:r w:rsidRPr="00F35E55">
        <w:rPr>
          <w:rFonts w:eastAsia="Times New Roman"/>
          <w:spacing w:val="7"/>
          <w:sz w:val="20"/>
          <w:lang w:val="en-US"/>
        </w:rPr>
        <w:t xml:space="preserve"> </w:t>
      </w:r>
      <w:r w:rsidRPr="00F35E55">
        <w:rPr>
          <w:rFonts w:eastAsia="Times New Roman"/>
          <w:sz w:val="20"/>
          <w:lang w:val="en-US"/>
        </w:rPr>
        <w:t>non-AP</w:t>
      </w:r>
      <w:r w:rsidRPr="00F35E55">
        <w:rPr>
          <w:rFonts w:eastAsia="Times New Roman"/>
          <w:spacing w:val="7"/>
          <w:sz w:val="20"/>
          <w:lang w:val="en-US"/>
        </w:rPr>
        <w:t xml:space="preserve"> </w:t>
      </w:r>
      <w:r w:rsidRPr="00F35E55">
        <w:rPr>
          <w:rFonts w:eastAsia="Times New Roman"/>
          <w:sz w:val="20"/>
          <w:lang w:val="en-US"/>
        </w:rPr>
        <w:t>MLD</w:t>
      </w:r>
      <w:r w:rsidRPr="00F35E55">
        <w:rPr>
          <w:rFonts w:eastAsia="Times New Roman"/>
          <w:spacing w:val="6"/>
          <w:sz w:val="20"/>
          <w:lang w:val="en-US"/>
        </w:rPr>
        <w:t xml:space="preserve"> </w:t>
      </w:r>
      <w:r w:rsidRPr="00F35E55">
        <w:rPr>
          <w:rFonts w:eastAsia="Times New Roman"/>
          <w:sz w:val="20"/>
          <w:lang w:val="en-US"/>
        </w:rPr>
        <w:t>can</w:t>
      </w:r>
      <w:r w:rsidRPr="00F35E55">
        <w:rPr>
          <w:rFonts w:eastAsia="Times New Roman"/>
          <w:spacing w:val="7"/>
          <w:sz w:val="20"/>
          <w:lang w:val="en-US"/>
        </w:rPr>
        <w:t xml:space="preserve"> </w:t>
      </w:r>
      <w:r w:rsidRPr="00F35E55">
        <w:rPr>
          <w:rFonts w:eastAsia="Times New Roman"/>
          <w:sz w:val="20"/>
          <w:lang w:val="en-US"/>
        </w:rPr>
        <w:t>use</w:t>
      </w:r>
      <w:r w:rsidRPr="00F35E55">
        <w:rPr>
          <w:rFonts w:eastAsia="Times New Roman"/>
          <w:spacing w:val="8"/>
          <w:sz w:val="20"/>
          <w:lang w:val="en-US"/>
        </w:rPr>
        <w:t xml:space="preserve"> </w:t>
      </w:r>
      <w:r w:rsidRPr="00F35E55">
        <w:rPr>
          <w:rFonts w:eastAsia="Times New Roman"/>
          <w:sz w:val="20"/>
          <w:lang w:val="en-US"/>
        </w:rPr>
        <w:t>any</w:t>
      </w:r>
    </w:p>
    <w:p w14:paraId="6E59D8E0" w14:textId="77777777" w:rsidR="00F35E55" w:rsidRPr="00F35E55" w:rsidRDefault="00F35E55" w:rsidP="00F35E55">
      <w:pPr>
        <w:widowControl w:val="0"/>
        <w:tabs>
          <w:tab w:val="left" w:pos="659"/>
        </w:tabs>
        <w:kinsoku w:val="0"/>
        <w:overflowPunct w:val="0"/>
        <w:autoSpaceDE w:val="0"/>
        <w:autoSpaceDN w:val="0"/>
        <w:adjustRightInd w:val="0"/>
        <w:spacing w:before="10" w:line="251" w:lineRule="exact"/>
        <w:ind w:left="106"/>
        <w:jc w:val="left"/>
        <w:rPr>
          <w:rFonts w:eastAsia="Times New Roman"/>
          <w:sz w:val="20"/>
          <w:lang w:val="en-US"/>
        </w:rPr>
      </w:pPr>
      <w:r w:rsidRPr="00F35E55">
        <w:rPr>
          <w:rFonts w:eastAsia="Times New Roman"/>
          <w:position w:val="-3"/>
          <w:sz w:val="18"/>
          <w:szCs w:val="18"/>
          <w:lang w:val="en-US"/>
        </w:rPr>
        <w:t>41</w:t>
      </w:r>
      <w:r w:rsidRPr="00F35E55">
        <w:rPr>
          <w:rFonts w:eastAsia="Times New Roman"/>
          <w:position w:val="-3"/>
          <w:sz w:val="18"/>
          <w:szCs w:val="18"/>
          <w:lang w:val="en-US"/>
        </w:rPr>
        <w:tab/>
      </w:r>
      <w:proofErr w:type="gramStart"/>
      <w:r w:rsidRPr="00F35E55">
        <w:rPr>
          <w:rFonts w:eastAsia="Times New Roman"/>
          <w:sz w:val="20"/>
          <w:lang w:val="en-US"/>
        </w:rPr>
        <w:t>link</w:t>
      </w:r>
      <w:proofErr w:type="gramEnd"/>
      <w:r w:rsidRPr="00F35E55">
        <w:rPr>
          <w:rFonts w:eastAsia="Times New Roman"/>
          <w:sz w:val="20"/>
          <w:lang w:val="en-US"/>
        </w:rPr>
        <w:t xml:space="preserve"> within this set of enabled links to transmit frames carrying MSDUs or A-MSDUs with that</w:t>
      </w:r>
      <w:r w:rsidRPr="00F35E55">
        <w:rPr>
          <w:rFonts w:eastAsia="Times New Roman"/>
          <w:spacing w:val="-17"/>
          <w:sz w:val="20"/>
          <w:lang w:val="en-US"/>
        </w:rPr>
        <w:t xml:space="preserve"> </w:t>
      </w:r>
      <w:r w:rsidRPr="00F35E55">
        <w:rPr>
          <w:rFonts w:eastAsia="Times New Roman"/>
          <w:sz w:val="20"/>
          <w:lang w:val="en-US"/>
        </w:rPr>
        <w:t>TID.</w:t>
      </w:r>
    </w:p>
    <w:p w14:paraId="07E20D41" w14:textId="77777777" w:rsidR="00F35E55" w:rsidRPr="00F35E55" w:rsidRDefault="00F35E55" w:rsidP="00F35E55">
      <w:pPr>
        <w:widowControl w:val="0"/>
        <w:kinsoku w:val="0"/>
        <w:overflowPunct w:val="0"/>
        <w:autoSpaceDE w:val="0"/>
        <w:autoSpaceDN w:val="0"/>
        <w:adjustRightInd w:val="0"/>
        <w:spacing w:line="201" w:lineRule="exact"/>
        <w:ind w:left="106"/>
        <w:jc w:val="left"/>
        <w:rPr>
          <w:rFonts w:eastAsia="Times New Roman"/>
          <w:sz w:val="18"/>
          <w:szCs w:val="18"/>
          <w:lang w:val="en-US"/>
        </w:rPr>
      </w:pPr>
      <w:r w:rsidRPr="00F35E55">
        <w:rPr>
          <w:rFonts w:eastAsia="Times New Roman"/>
          <w:sz w:val="18"/>
          <w:szCs w:val="18"/>
          <w:lang w:val="en-US"/>
        </w:rPr>
        <w:t>42</w:t>
      </w:r>
    </w:p>
    <w:p w14:paraId="06231E1B" w14:textId="77777777" w:rsidR="00F35E55" w:rsidRPr="00F35E55" w:rsidRDefault="00F35E55" w:rsidP="00F35E55">
      <w:pPr>
        <w:widowControl w:val="0"/>
        <w:tabs>
          <w:tab w:val="left" w:pos="659"/>
        </w:tabs>
        <w:kinsoku w:val="0"/>
        <w:overflowPunct w:val="0"/>
        <w:autoSpaceDE w:val="0"/>
        <w:autoSpaceDN w:val="0"/>
        <w:adjustRightInd w:val="0"/>
        <w:spacing w:line="228" w:lineRule="exact"/>
        <w:ind w:left="106"/>
        <w:jc w:val="left"/>
        <w:rPr>
          <w:rFonts w:eastAsia="Times New Roman"/>
          <w:sz w:val="20"/>
          <w:lang w:val="en-US"/>
        </w:rPr>
      </w:pPr>
      <w:r w:rsidRPr="00F35E55">
        <w:rPr>
          <w:rFonts w:eastAsia="Times New Roman"/>
          <w:position w:val="5"/>
          <w:sz w:val="18"/>
          <w:szCs w:val="18"/>
          <w:lang w:val="en-US"/>
        </w:rPr>
        <w:t>43</w:t>
      </w:r>
      <w:r w:rsidRPr="00F35E55">
        <w:rPr>
          <w:rFonts w:eastAsia="Times New Roman"/>
          <w:position w:val="5"/>
          <w:sz w:val="18"/>
          <w:szCs w:val="18"/>
          <w:lang w:val="en-US"/>
        </w:rPr>
        <w:tab/>
      </w:r>
      <w:r w:rsidRPr="00F35E55">
        <w:rPr>
          <w:rFonts w:eastAsia="Times New Roman"/>
          <w:sz w:val="20"/>
          <w:lang w:val="en-US"/>
        </w:rPr>
        <w:t>If a TID is mapped in DL to a set of enabled links for a non-AP MLD,</w:t>
      </w:r>
      <w:r w:rsidRPr="00F35E55">
        <w:rPr>
          <w:rFonts w:eastAsia="Times New Roman"/>
          <w:spacing w:val="-8"/>
          <w:sz w:val="20"/>
          <w:lang w:val="en-US"/>
        </w:rPr>
        <w:t xml:space="preserve"> </w:t>
      </w:r>
      <w:r w:rsidRPr="00F35E55">
        <w:rPr>
          <w:rFonts w:eastAsia="Times New Roman"/>
          <w:sz w:val="20"/>
          <w:lang w:val="en-US"/>
        </w:rPr>
        <w:t>then:</w:t>
      </w:r>
    </w:p>
    <w:p w14:paraId="0C469AB9" w14:textId="77777777" w:rsidR="00F35E55" w:rsidRPr="00F35E55" w:rsidRDefault="00F35E55" w:rsidP="00F35E55">
      <w:pPr>
        <w:widowControl w:val="0"/>
        <w:kinsoku w:val="0"/>
        <w:overflowPunct w:val="0"/>
        <w:autoSpaceDE w:val="0"/>
        <w:autoSpaceDN w:val="0"/>
        <w:adjustRightInd w:val="0"/>
        <w:spacing w:line="139" w:lineRule="exact"/>
        <w:ind w:left="106"/>
        <w:jc w:val="left"/>
        <w:rPr>
          <w:rFonts w:eastAsia="Times New Roman"/>
          <w:sz w:val="18"/>
          <w:szCs w:val="18"/>
          <w:lang w:val="en-US"/>
        </w:rPr>
      </w:pPr>
      <w:r w:rsidRPr="00F35E55">
        <w:rPr>
          <w:rFonts w:eastAsia="Times New Roman"/>
          <w:sz w:val="18"/>
          <w:szCs w:val="18"/>
          <w:lang w:val="en-US"/>
        </w:rPr>
        <w:t>44</w:t>
      </w:r>
    </w:p>
    <w:p w14:paraId="0BAA656E" w14:textId="7318BB6C" w:rsidR="00F35E55" w:rsidRPr="00F35E55" w:rsidRDefault="00F35E55" w:rsidP="00F35E55">
      <w:pPr>
        <w:widowControl w:val="0"/>
        <w:numPr>
          <w:ilvl w:val="0"/>
          <w:numId w:val="56"/>
        </w:numPr>
        <w:tabs>
          <w:tab w:val="left" w:pos="861"/>
          <w:tab w:val="left" w:pos="1259"/>
        </w:tabs>
        <w:kinsoku w:val="0"/>
        <w:overflowPunct w:val="0"/>
        <w:autoSpaceDE w:val="0"/>
        <w:autoSpaceDN w:val="0"/>
        <w:adjustRightInd w:val="0"/>
        <w:spacing w:line="186" w:lineRule="auto"/>
        <w:ind w:hanging="755"/>
        <w:jc w:val="left"/>
        <w:rPr>
          <w:rFonts w:eastAsia="Times New Roman"/>
          <w:sz w:val="20"/>
          <w:lang w:val="en-US"/>
        </w:rPr>
      </w:pPr>
      <w:r w:rsidRPr="00F35E55">
        <w:rPr>
          <w:rFonts w:eastAsia="Times New Roman"/>
          <w:sz w:val="20"/>
          <w:lang w:val="en-US"/>
        </w:rPr>
        <w:t>—</w:t>
      </w:r>
      <w:r w:rsidRPr="00F35E55">
        <w:rPr>
          <w:rFonts w:eastAsia="Times New Roman"/>
          <w:sz w:val="20"/>
          <w:lang w:val="en-US"/>
        </w:rPr>
        <w:tab/>
        <w:t>The</w:t>
      </w:r>
      <w:r w:rsidRPr="00F35E55">
        <w:rPr>
          <w:rFonts w:eastAsia="Times New Roman"/>
          <w:spacing w:val="4"/>
          <w:sz w:val="20"/>
          <w:lang w:val="en-US"/>
        </w:rPr>
        <w:t xml:space="preserve"> </w:t>
      </w:r>
      <w:r w:rsidRPr="00F35E55">
        <w:rPr>
          <w:rFonts w:eastAsia="Times New Roman"/>
          <w:sz w:val="20"/>
          <w:lang w:val="en-US"/>
        </w:rPr>
        <w:t>non-AP</w:t>
      </w:r>
      <w:r w:rsidRPr="00F35E55">
        <w:rPr>
          <w:rFonts w:eastAsia="Times New Roman"/>
          <w:spacing w:val="5"/>
          <w:sz w:val="20"/>
          <w:lang w:val="en-US"/>
        </w:rPr>
        <w:t xml:space="preserve"> </w:t>
      </w:r>
      <w:r w:rsidRPr="00F35E55">
        <w:rPr>
          <w:rFonts w:eastAsia="Times New Roman"/>
          <w:sz w:val="20"/>
          <w:lang w:val="en-US"/>
        </w:rPr>
        <w:t>MLD</w:t>
      </w:r>
      <w:r w:rsidRPr="00F35E55">
        <w:rPr>
          <w:rFonts w:eastAsia="Times New Roman"/>
          <w:spacing w:val="6"/>
          <w:sz w:val="20"/>
          <w:lang w:val="en-US"/>
        </w:rPr>
        <w:t xml:space="preserve"> </w:t>
      </w:r>
      <w:del w:id="21" w:author="Cariou, Laurent" w:date="2021-04-06T16:13:00Z">
        <w:r w:rsidRPr="00F35E55" w:rsidDel="00495B90">
          <w:rPr>
            <w:rFonts w:eastAsia="Times New Roman"/>
            <w:sz w:val="20"/>
            <w:lang w:val="en-US"/>
          </w:rPr>
          <w:delText>can</w:delText>
        </w:r>
        <w:r w:rsidRPr="00F35E55" w:rsidDel="00495B90">
          <w:rPr>
            <w:rFonts w:eastAsia="Times New Roman"/>
            <w:spacing w:val="4"/>
            <w:sz w:val="20"/>
            <w:lang w:val="en-US"/>
          </w:rPr>
          <w:delText xml:space="preserve"> </w:delText>
        </w:r>
      </w:del>
      <w:ins w:id="22" w:author="Cariou, Laurent" w:date="2021-04-06T16:13:00Z">
        <w:r w:rsidR="00495B90">
          <w:rPr>
            <w:rFonts w:eastAsia="Times New Roman"/>
            <w:sz w:val="20"/>
            <w:lang w:val="en-US"/>
          </w:rPr>
          <w:t>m</w:t>
        </w:r>
      </w:ins>
      <w:ins w:id="23" w:author="Cariou, Laurent" w:date="2021-04-06T16:14:00Z">
        <w:r w:rsidR="0010068D">
          <w:rPr>
            <w:rFonts w:eastAsia="Times New Roman"/>
            <w:sz w:val="20"/>
            <w:lang w:val="en-US"/>
          </w:rPr>
          <w:t>ay</w:t>
        </w:r>
      </w:ins>
      <w:ins w:id="24" w:author="Cariou, Laurent" w:date="2021-04-06T16:13:00Z">
        <w:r w:rsidR="00495B90" w:rsidRPr="00F35E55">
          <w:rPr>
            <w:rFonts w:eastAsia="Times New Roman"/>
            <w:spacing w:val="4"/>
            <w:sz w:val="20"/>
            <w:lang w:val="en-US"/>
          </w:rPr>
          <w:t xml:space="preserve"> </w:t>
        </w:r>
      </w:ins>
      <w:r w:rsidRPr="00F35E55">
        <w:rPr>
          <w:rFonts w:eastAsia="Times New Roman"/>
          <w:sz w:val="20"/>
          <w:lang w:val="en-US"/>
        </w:rPr>
        <w:t>retrieve</w:t>
      </w:r>
      <w:r w:rsidRPr="00F35E55">
        <w:rPr>
          <w:rFonts w:eastAsia="Times New Roman"/>
          <w:spacing w:val="6"/>
          <w:sz w:val="20"/>
          <w:lang w:val="en-US"/>
        </w:rPr>
        <w:t xml:space="preserve"> </w:t>
      </w:r>
      <w:r w:rsidRPr="00F35E55">
        <w:rPr>
          <w:rFonts w:eastAsia="Times New Roman"/>
          <w:sz w:val="20"/>
          <w:lang w:val="en-US"/>
        </w:rPr>
        <w:t>buffered</w:t>
      </w:r>
      <w:r w:rsidRPr="00F35E55">
        <w:rPr>
          <w:rFonts w:eastAsia="Times New Roman"/>
          <w:spacing w:val="5"/>
          <w:sz w:val="20"/>
          <w:lang w:val="en-US"/>
        </w:rPr>
        <w:t xml:space="preserve"> </w:t>
      </w:r>
      <w:r w:rsidRPr="00F35E55">
        <w:rPr>
          <w:rFonts w:eastAsia="Times New Roman"/>
          <w:sz w:val="20"/>
          <w:lang w:val="en-US"/>
        </w:rPr>
        <w:t>BUs</w:t>
      </w:r>
      <w:r w:rsidRPr="00F35E55">
        <w:rPr>
          <w:rFonts w:eastAsia="Times New Roman"/>
          <w:spacing w:val="4"/>
          <w:sz w:val="20"/>
          <w:lang w:val="en-US"/>
        </w:rPr>
        <w:t xml:space="preserve"> </w:t>
      </w:r>
      <w:r w:rsidRPr="00F35E55">
        <w:rPr>
          <w:rFonts w:eastAsia="Times New Roman"/>
          <w:sz w:val="20"/>
          <w:lang w:val="en-US"/>
        </w:rPr>
        <w:t>corresponding</w:t>
      </w:r>
      <w:r w:rsidRPr="00F35E55">
        <w:rPr>
          <w:rFonts w:eastAsia="Times New Roman"/>
          <w:spacing w:val="6"/>
          <w:sz w:val="20"/>
          <w:lang w:val="en-US"/>
        </w:rPr>
        <w:t xml:space="preserve"> </w:t>
      </w:r>
      <w:r w:rsidRPr="00F35E55">
        <w:rPr>
          <w:rFonts w:eastAsia="Times New Roman"/>
          <w:sz w:val="20"/>
          <w:lang w:val="en-US"/>
        </w:rPr>
        <w:t>to</w:t>
      </w:r>
      <w:r w:rsidRPr="00F35E55">
        <w:rPr>
          <w:rFonts w:eastAsia="Times New Roman"/>
          <w:spacing w:val="6"/>
          <w:sz w:val="20"/>
          <w:lang w:val="en-US"/>
        </w:rPr>
        <w:t xml:space="preserve"> </w:t>
      </w:r>
      <w:r w:rsidRPr="00F35E55">
        <w:rPr>
          <w:rFonts w:eastAsia="Times New Roman"/>
          <w:sz w:val="20"/>
          <w:lang w:val="en-US"/>
        </w:rPr>
        <w:t>that</w:t>
      </w:r>
      <w:r w:rsidRPr="00F35E55">
        <w:rPr>
          <w:rFonts w:eastAsia="Times New Roman"/>
          <w:spacing w:val="5"/>
          <w:sz w:val="20"/>
          <w:lang w:val="en-US"/>
        </w:rPr>
        <w:t xml:space="preserve"> </w:t>
      </w:r>
      <w:r w:rsidRPr="00F35E55">
        <w:rPr>
          <w:rFonts w:eastAsia="Times New Roman"/>
          <w:sz w:val="20"/>
          <w:lang w:val="en-US"/>
        </w:rPr>
        <w:t>TID</w:t>
      </w:r>
      <w:ins w:id="25" w:author="Cariou, Laurent" w:date="2021-02-16T20:37:00Z">
        <w:r w:rsidR="007E32E0">
          <w:rPr>
            <w:rFonts w:eastAsia="Times New Roman"/>
            <w:sz w:val="20"/>
            <w:lang w:val="en-US"/>
          </w:rPr>
          <w:t xml:space="preserve"> and </w:t>
        </w:r>
        <w:r w:rsidR="007D06D7">
          <w:rPr>
            <w:rFonts w:eastAsia="Times New Roman"/>
            <w:sz w:val="20"/>
            <w:lang w:val="en-US"/>
          </w:rPr>
          <w:t>to individually addressed management frame</w:t>
        </w:r>
      </w:ins>
      <w:r w:rsidRPr="00F35E55">
        <w:rPr>
          <w:rFonts w:eastAsia="Times New Roman"/>
          <w:spacing w:val="6"/>
          <w:sz w:val="20"/>
          <w:lang w:val="en-US"/>
        </w:rPr>
        <w:t xml:space="preserve"> </w:t>
      </w:r>
      <w:r w:rsidRPr="00F35E55">
        <w:rPr>
          <w:rFonts w:eastAsia="Times New Roman"/>
          <w:sz w:val="20"/>
          <w:lang w:val="en-US"/>
        </w:rPr>
        <w:t>on</w:t>
      </w:r>
      <w:r w:rsidRPr="00F35E55">
        <w:rPr>
          <w:rFonts w:eastAsia="Times New Roman"/>
          <w:spacing w:val="6"/>
          <w:sz w:val="20"/>
          <w:lang w:val="en-US"/>
        </w:rPr>
        <w:t xml:space="preserve"> </w:t>
      </w:r>
      <w:r w:rsidRPr="00F35E55">
        <w:rPr>
          <w:rFonts w:eastAsia="Times New Roman"/>
          <w:sz w:val="20"/>
          <w:lang w:val="en-US"/>
        </w:rPr>
        <w:t>any</w:t>
      </w:r>
      <w:r w:rsidRPr="00F35E55">
        <w:rPr>
          <w:rFonts w:eastAsia="Times New Roman"/>
          <w:spacing w:val="5"/>
          <w:sz w:val="20"/>
          <w:lang w:val="en-US"/>
        </w:rPr>
        <w:t xml:space="preserve"> </w:t>
      </w:r>
      <w:r w:rsidRPr="00F35E55">
        <w:rPr>
          <w:rFonts w:eastAsia="Times New Roman"/>
          <w:sz w:val="20"/>
          <w:lang w:val="en-US"/>
        </w:rPr>
        <w:t>links</w:t>
      </w:r>
      <w:r w:rsidRPr="00F35E55">
        <w:rPr>
          <w:rFonts w:eastAsia="Times New Roman"/>
          <w:spacing w:val="6"/>
          <w:sz w:val="20"/>
          <w:lang w:val="en-US"/>
        </w:rPr>
        <w:t xml:space="preserve"> </w:t>
      </w:r>
      <w:r w:rsidRPr="00F35E55">
        <w:rPr>
          <w:rFonts w:eastAsia="Times New Roman"/>
          <w:sz w:val="20"/>
          <w:lang w:val="en-US"/>
        </w:rPr>
        <w:t>within</w:t>
      </w:r>
      <w:r w:rsidRPr="00F35E55">
        <w:rPr>
          <w:rFonts w:eastAsia="Times New Roman"/>
          <w:spacing w:val="6"/>
          <w:sz w:val="20"/>
          <w:lang w:val="en-US"/>
        </w:rPr>
        <w:t xml:space="preserve"> </w:t>
      </w:r>
      <w:r w:rsidRPr="00F35E55">
        <w:rPr>
          <w:rFonts w:eastAsia="Times New Roman"/>
          <w:sz w:val="20"/>
          <w:lang w:val="en-US"/>
        </w:rPr>
        <w:t>this</w:t>
      </w:r>
      <w:r w:rsidRPr="00F35E55">
        <w:rPr>
          <w:rFonts w:eastAsia="Times New Roman"/>
          <w:spacing w:val="4"/>
          <w:sz w:val="20"/>
          <w:lang w:val="en-US"/>
        </w:rPr>
        <w:t xml:space="preserve"> </w:t>
      </w:r>
      <w:r w:rsidRPr="00F35E55">
        <w:rPr>
          <w:rFonts w:eastAsia="Times New Roman"/>
          <w:sz w:val="20"/>
          <w:lang w:val="en-US"/>
        </w:rPr>
        <w:t>set</w:t>
      </w:r>
    </w:p>
    <w:p w14:paraId="2301E59C" w14:textId="64913C8A" w:rsidR="00F35E55" w:rsidRPr="00F35E55" w:rsidRDefault="00F35E55" w:rsidP="00F35E55">
      <w:pPr>
        <w:widowControl w:val="0"/>
        <w:numPr>
          <w:ilvl w:val="0"/>
          <w:numId w:val="56"/>
        </w:numPr>
        <w:tabs>
          <w:tab w:val="left" w:pos="1260"/>
        </w:tabs>
        <w:kinsoku w:val="0"/>
        <w:overflowPunct w:val="0"/>
        <w:autoSpaceDE w:val="0"/>
        <w:autoSpaceDN w:val="0"/>
        <w:adjustRightInd w:val="0"/>
        <w:spacing w:line="214" w:lineRule="exact"/>
        <w:ind w:left="1260" w:hanging="1154"/>
        <w:jc w:val="left"/>
        <w:rPr>
          <w:rFonts w:eastAsia="Times New Roman"/>
          <w:position w:val="1"/>
          <w:sz w:val="20"/>
          <w:lang w:val="en-US"/>
        </w:rPr>
      </w:pPr>
      <w:r w:rsidRPr="00F35E55">
        <w:rPr>
          <w:rFonts w:eastAsia="Times New Roman"/>
          <w:position w:val="1"/>
          <w:sz w:val="20"/>
          <w:lang w:val="en-US"/>
        </w:rPr>
        <w:t>of enabled</w:t>
      </w:r>
      <w:r w:rsidRPr="00F35E55">
        <w:rPr>
          <w:rFonts w:eastAsia="Times New Roman"/>
          <w:spacing w:val="-2"/>
          <w:position w:val="1"/>
          <w:sz w:val="20"/>
          <w:lang w:val="en-US"/>
        </w:rPr>
        <w:t xml:space="preserve"> </w:t>
      </w:r>
      <w:r w:rsidRPr="00F35E55">
        <w:rPr>
          <w:rFonts w:eastAsia="Times New Roman"/>
          <w:position w:val="1"/>
          <w:sz w:val="20"/>
          <w:lang w:val="en-US"/>
        </w:rPr>
        <w:t>links.</w:t>
      </w:r>
      <w:ins w:id="26" w:author="Cariou, Laurent" w:date="2021-04-06T16:15:00Z">
        <w:r w:rsidR="0026657D" w:rsidRPr="0026657D">
          <w:rPr>
            <w:rFonts w:eastAsia="Times New Roman"/>
            <w:sz w:val="20"/>
            <w:lang w:val="en-US"/>
          </w:rPr>
          <w:t xml:space="preserve"> </w:t>
        </w:r>
        <w:r w:rsidR="0026657D">
          <w:rPr>
            <w:rFonts w:eastAsia="Times New Roman"/>
            <w:sz w:val="20"/>
            <w:lang w:val="en-US"/>
          </w:rPr>
          <w:t>(#1927, #2128)</w:t>
        </w:r>
      </w:ins>
    </w:p>
    <w:p w14:paraId="1AD25170" w14:textId="640ECC74" w:rsidR="00F35E55" w:rsidRPr="00F35E55" w:rsidRDefault="00F35E55" w:rsidP="00F35E55">
      <w:pPr>
        <w:widowControl w:val="0"/>
        <w:numPr>
          <w:ilvl w:val="0"/>
          <w:numId w:val="56"/>
        </w:numPr>
        <w:tabs>
          <w:tab w:val="left" w:pos="861"/>
          <w:tab w:val="left" w:pos="1259"/>
        </w:tabs>
        <w:kinsoku w:val="0"/>
        <w:overflowPunct w:val="0"/>
        <w:autoSpaceDE w:val="0"/>
        <w:autoSpaceDN w:val="0"/>
        <w:adjustRightInd w:val="0"/>
        <w:spacing w:line="249" w:lineRule="exact"/>
        <w:ind w:hanging="755"/>
        <w:jc w:val="left"/>
        <w:rPr>
          <w:rFonts w:eastAsia="Times New Roman"/>
          <w:sz w:val="20"/>
          <w:lang w:val="en-US"/>
        </w:rPr>
      </w:pPr>
      <w:r w:rsidRPr="00F35E55">
        <w:rPr>
          <w:rFonts w:eastAsia="Times New Roman"/>
          <w:sz w:val="20"/>
          <w:lang w:val="en-US"/>
        </w:rPr>
        <w:t>—</w:t>
      </w:r>
      <w:r w:rsidRPr="00F35E55">
        <w:rPr>
          <w:rFonts w:eastAsia="Times New Roman"/>
          <w:sz w:val="20"/>
          <w:lang w:val="en-US"/>
        </w:rPr>
        <w:tab/>
        <w:t>The</w:t>
      </w:r>
      <w:r w:rsidRPr="00F35E55">
        <w:rPr>
          <w:rFonts w:eastAsia="Times New Roman"/>
          <w:spacing w:val="-6"/>
          <w:sz w:val="20"/>
          <w:lang w:val="en-US"/>
        </w:rPr>
        <w:t xml:space="preserve"> </w:t>
      </w:r>
      <w:r w:rsidRPr="00F35E55">
        <w:rPr>
          <w:rFonts w:eastAsia="Times New Roman"/>
          <w:sz w:val="20"/>
          <w:lang w:val="en-US"/>
        </w:rPr>
        <w:t>AP</w:t>
      </w:r>
      <w:r w:rsidRPr="00F35E55">
        <w:rPr>
          <w:rFonts w:eastAsia="Times New Roman"/>
          <w:spacing w:val="-5"/>
          <w:sz w:val="20"/>
          <w:lang w:val="en-US"/>
        </w:rPr>
        <w:t xml:space="preserve"> </w:t>
      </w:r>
      <w:r w:rsidRPr="00F35E55">
        <w:rPr>
          <w:rFonts w:eastAsia="Times New Roman"/>
          <w:sz w:val="20"/>
          <w:lang w:val="en-US"/>
        </w:rPr>
        <w:t>MLD</w:t>
      </w:r>
      <w:r w:rsidRPr="00F35E55">
        <w:rPr>
          <w:rFonts w:eastAsia="Times New Roman"/>
          <w:spacing w:val="-5"/>
          <w:sz w:val="20"/>
          <w:lang w:val="en-US"/>
        </w:rPr>
        <w:t xml:space="preserve"> </w:t>
      </w:r>
      <w:del w:id="27" w:author="Cariou, Laurent" w:date="2021-04-06T16:14:00Z">
        <w:r w:rsidRPr="00F35E55" w:rsidDel="00790BC9">
          <w:rPr>
            <w:rFonts w:eastAsia="Times New Roman"/>
            <w:sz w:val="20"/>
            <w:lang w:val="en-US"/>
          </w:rPr>
          <w:delText>can</w:delText>
        </w:r>
        <w:r w:rsidRPr="00F35E55" w:rsidDel="00790BC9">
          <w:rPr>
            <w:rFonts w:eastAsia="Times New Roman"/>
            <w:spacing w:val="-3"/>
            <w:sz w:val="20"/>
            <w:lang w:val="en-US"/>
          </w:rPr>
          <w:delText xml:space="preserve"> </w:delText>
        </w:r>
      </w:del>
      <w:ins w:id="28" w:author="Cariou, Laurent" w:date="2021-04-06T16:14:00Z">
        <w:r w:rsidR="00790BC9">
          <w:rPr>
            <w:rFonts w:eastAsia="Times New Roman"/>
            <w:sz w:val="20"/>
            <w:lang w:val="en-US"/>
          </w:rPr>
          <w:t>may</w:t>
        </w:r>
        <w:r w:rsidR="00790BC9" w:rsidRPr="00F35E55">
          <w:rPr>
            <w:rFonts w:eastAsia="Times New Roman"/>
            <w:spacing w:val="-3"/>
            <w:sz w:val="20"/>
            <w:lang w:val="en-US"/>
          </w:rPr>
          <w:t xml:space="preserve"> </w:t>
        </w:r>
      </w:ins>
      <w:r w:rsidRPr="00F35E55">
        <w:rPr>
          <w:rFonts w:eastAsia="Times New Roman"/>
          <w:sz w:val="20"/>
          <w:lang w:val="en-US"/>
        </w:rPr>
        <w:t>use</w:t>
      </w:r>
      <w:r w:rsidRPr="00F35E55">
        <w:rPr>
          <w:rFonts w:eastAsia="Times New Roman"/>
          <w:spacing w:val="-5"/>
          <w:sz w:val="20"/>
          <w:lang w:val="en-US"/>
        </w:rPr>
        <w:t xml:space="preserve"> </w:t>
      </w:r>
      <w:r w:rsidRPr="00F35E55">
        <w:rPr>
          <w:rFonts w:eastAsia="Times New Roman"/>
          <w:sz w:val="20"/>
          <w:lang w:val="en-US"/>
        </w:rPr>
        <w:t>any</w:t>
      </w:r>
      <w:r w:rsidRPr="00F35E55">
        <w:rPr>
          <w:rFonts w:eastAsia="Times New Roman"/>
          <w:spacing w:val="-4"/>
          <w:sz w:val="20"/>
          <w:lang w:val="en-US"/>
        </w:rPr>
        <w:t xml:space="preserve"> </w:t>
      </w:r>
      <w:r w:rsidRPr="00F35E55">
        <w:rPr>
          <w:rFonts w:eastAsia="Times New Roman"/>
          <w:sz w:val="20"/>
          <w:lang w:val="en-US"/>
        </w:rPr>
        <w:t>link</w:t>
      </w:r>
      <w:r w:rsidRPr="00F35E55">
        <w:rPr>
          <w:rFonts w:eastAsia="Times New Roman"/>
          <w:spacing w:val="-5"/>
          <w:sz w:val="20"/>
          <w:lang w:val="en-US"/>
        </w:rPr>
        <w:t xml:space="preserve"> </w:t>
      </w:r>
      <w:r w:rsidRPr="00F35E55">
        <w:rPr>
          <w:rFonts w:eastAsia="Times New Roman"/>
          <w:sz w:val="20"/>
          <w:lang w:val="en-US"/>
        </w:rPr>
        <w:t>within</w:t>
      </w:r>
      <w:r w:rsidRPr="00F35E55">
        <w:rPr>
          <w:rFonts w:eastAsia="Times New Roman"/>
          <w:spacing w:val="-3"/>
          <w:sz w:val="20"/>
          <w:lang w:val="en-US"/>
        </w:rPr>
        <w:t xml:space="preserve"> </w:t>
      </w:r>
      <w:r w:rsidRPr="00F35E55">
        <w:rPr>
          <w:rFonts w:eastAsia="Times New Roman"/>
          <w:sz w:val="20"/>
          <w:lang w:val="en-US"/>
        </w:rPr>
        <w:t>this</w:t>
      </w:r>
      <w:r w:rsidRPr="00F35E55">
        <w:rPr>
          <w:rFonts w:eastAsia="Times New Roman"/>
          <w:spacing w:val="-4"/>
          <w:sz w:val="20"/>
          <w:lang w:val="en-US"/>
        </w:rPr>
        <w:t xml:space="preserve"> </w:t>
      </w:r>
      <w:r w:rsidRPr="00F35E55">
        <w:rPr>
          <w:rFonts w:eastAsia="Times New Roman"/>
          <w:sz w:val="20"/>
          <w:lang w:val="en-US"/>
        </w:rPr>
        <w:t>set</w:t>
      </w:r>
      <w:r w:rsidRPr="00F35E55">
        <w:rPr>
          <w:rFonts w:eastAsia="Times New Roman"/>
          <w:spacing w:val="-3"/>
          <w:sz w:val="20"/>
          <w:lang w:val="en-US"/>
        </w:rPr>
        <w:t xml:space="preserve"> </w:t>
      </w:r>
      <w:r w:rsidRPr="00F35E55">
        <w:rPr>
          <w:rFonts w:eastAsia="Times New Roman"/>
          <w:sz w:val="20"/>
          <w:lang w:val="en-US"/>
        </w:rPr>
        <w:t>of</w:t>
      </w:r>
      <w:r w:rsidRPr="00F35E55">
        <w:rPr>
          <w:rFonts w:eastAsia="Times New Roman"/>
          <w:spacing w:val="-4"/>
          <w:sz w:val="20"/>
          <w:lang w:val="en-US"/>
        </w:rPr>
        <w:t xml:space="preserve"> </w:t>
      </w:r>
      <w:r w:rsidRPr="00F35E55">
        <w:rPr>
          <w:rFonts w:eastAsia="Times New Roman"/>
          <w:sz w:val="20"/>
          <w:lang w:val="en-US"/>
        </w:rPr>
        <w:t>enabled</w:t>
      </w:r>
      <w:r w:rsidRPr="00F35E55">
        <w:rPr>
          <w:rFonts w:eastAsia="Times New Roman"/>
          <w:spacing w:val="-4"/>
          <w:sz w:val="20"/>
          <w:lang w:val="en-US"/>
        </w:rPr>
        <w:t xml:space="preserve"> </w:t>
      </w:r>
      <w:r w:rsidRPr="00F35E55">
        <w:rPr>
          <w:rFonts w:eastAsia="Times New Roman"/>
          <w:sz w:val="20"/>
          <w:lang w:val="en-US"/>
        </w:rPr>
        <w:t>links</w:t>
      </w:r>
      <w:r w:rsidRPr="00F35E55">
        <w:rPr>
          <w:rFonts w:eastAsia="Times New Roman"/>
          <w:spacing w:val="-5"/>
          <w:sz w:val="20"/>
          <w:lang w:val="en-US"/>
        </w:rPr>
        <w:t xml:space="preserve"> </w:t>
      </w:r>
      <w:r w:rsidRPr="00F35E55">
        <w:rPr>
          <w:rFonts w:eastAsia="Times New Roman"/>
          <w:sz w:val="20"/>
          <w:lang w:val="en-US"/>
        </w:rPr>
        <w:t>to</w:t>
      </w:r>
      <w:r w:rsidRPr="00F35E55">
        <w:rPr>
          <w:rFonts w:eastAsia="Times New Roman"/>
          <w:spacing w:val="-5"/>
          <w:sz w:val="20"/>
          <w:lang w:val="en-US"/>
        </w:rPr>
        <w:t xml:space="preserve"> </w:t>
      </w:r>
      <w:r w:rsidRPr="00F35E55">
        <w:rPr>
          <w:rFonts w:eastAsia="Times New Roman"/>
          <w:sz w:val="20"/>
          <w:lang w:val="en-US"/>
        </w:rPr>
        <w:t>transmit</w:t>
      </w:r>
      <w:r w:rsidRPr="00F35E55">
        <w:rPr>
          <w:rFonts w:eastAsia="Times New Roman"/>
          <w:spacing w:val="-4"/>
          <w:sz w:val="20"/>
          <w:lang w:val="en-US"/>
        </w:rPr>
        <w:t xml:space="preserve"> </w:t>
      </w:r>
      <w:r w:rsidRPr="00F35E55">
        <w:rPr>
          <w:rFonts w:eastAsia="Times New Roman"/>
          <w:sz w:val="20"/>
          <w:lang w:val="en-US"/>
        </w:rPr>
        <w:t>frames</w:t>
      </w:r>
      <w:r w:rsidRPr="00F35E55">
        <w:rPr>
          <w:rFonts w:eastAsia="Times New Roman"/>
          <w:spacing w:val="-4"/>
          <w:sz w:val="20"/>
          <w:lang w:val="en-US"/>
        </w:rPr>
        <w:t xml:space="preserve"> </w:t>
      </w:r>
      <w:r w:rsidRPr="00F35E55">
        <w:rPr>
          <w:rFonts w:eastAsia="Times New Roman"/>
          <w:sz w:val="20"/>
          <w:lang w:val="en-US"/>
        </w:rPr>
        <w:t>carrying</w:t>
      </w:r>
      <w:r w:rsidRPr="00F35E55">
        <w:rPr>
          <w:rFonts w:eastAsia="Times New Roman"/>
          <w:spacing w:val="-5"/>
          <w:sz w:val="20"/>
          <w:lang w:val="en-US"/>
        </w:rPr>
        <w:t xml:space="preserve"> </w:t>
      </w:r>
      <w:r w:rsidRPr="00F35E55">
        <w:rPr>
          <w:rFonts w:eastAsia="Times New Roman"/>
          <w:sz w:val="20"/>
          <w:lang w:val="en-US"/>
        </w:rPr>
        <w:t>MSDUs</w:t>
      </w:r>
      <w:r w:rsidRPr="00F35E55">
        <w:rPr>
          <w:rFonts w:eastAsia="Times New Roman"/>
          <w:spacing w:val="-4"/>
          <w:sz w:val="20"/>
          <w:lang w:val="en-US"/>
        </w:rPr>
        <w:t xml:space="preserve"> </w:t>
      </w:r>
      <w:r w:rsidRPr="00F35E55">
        <w:rPr>
          <w:rFonts w:eastAsia="Times New Roman"/>
          <w:sz w:val="20"/>
          <w:lang w:val="en-US"/>
        </w:rPr>
        <w:t>or</w:t>
      </w:r>
    </w:p>
    <w:p w14:paraId="118AFF45" w14:textId="5889CAA3" w:rsidR="00F35E55" w:rsidRPr="00F35E55" w:rsidRDefault="00F35E55" w:rsidP="00F35E55">
      <w:pPr>
        <w:widowControl w:val="0"/>
        <w:numPr>
          <w:ilvl w:val="0"/>
          <w:numId w:val="56"/>
        </w:numPr>
        <w:tabs>
          <w:tab w:val="left" w:pos="1261"/>
        </w:tabs>
        <w:kinsoku w:val="0"/>
        <w:overflowPunct w:val="0"/>
        <w:autoSpaceDE w:val="0"/>
        <w:autoSpaceDN w:val="0"/>
        <w:adjustRightInd w:val="0"/>
        <w:spacing w:line="291" w:lineRule="exact"/>
        <w:ind w:left="1260" w:hanging="1155"/>
        <w:jc w:val="left"/>
        <w:rPr>
          <w:rFonts w:eastAsia="Times New Roman"/>
          <w:sz w:val="20"/>
          <w:lang w:val="en-US"/>
        </w:rPr>
      </w:pPr>
      <w:r w:rsidRPr="00F35E55">
        <w:rPr>
          <w:rFonts w:eastAsia="Times New Roman"/>
          <w:noProof/>
          <w:sz w:val="24"/>
          <w:szCs w:val="24"/>
          <w:lang w:val="en-US"/>
        </w:rPr>
        <mc:AlternateContent>
          <mc:Choice Requires="wps">
            <w:drawing>
              <wp:anchor distT="0" distB="0" distL="114300" distR="114300" simplePos="0" relativeHeight="251664896" behindDoc="1" locked="0" layoutInCell="0" allowOverlap="1" wp14:anchorId="0743CE14" wp14:editId="63B2AC53">
                <wp:simplePos x="0" y="0"/>
                <wp:positionH relativeFrom="page">
                  <wp:posOffset>791845</wp:posOffset>
                </wp:positionH>
                <wp:positionV relativeFrom="paragraph">
                  <wp:posOffset>97155</wp:posOffset>
                </wp:positionV>
                <wp:extent cx="114300" cy="127000"/>
                <wp:effectExtent l="1270" t="4445" r="0" b="1905"/>
                <wp:wrapNone/>
                <wp:docPr id="1120" name="Text Box 1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EDE61E" w14:textId="77777777" w:rsidR="00F35E55" w:rsidRDefault="00F35E55" w:rsidP="00F35E55">
                            <w:pPr>
                              <w:pStyle w:val="BodyText0"/>
                              <w:kinsoku w:val="0"/>
                              <w:overflowPunct w:val="0"/>
                              <w:spacing w:line="199" w:lineRule="exact"/>
                              <w:rPr>
                                <w:sz w:val="18"/>
                                <w:szCs w:val="18"/>
                              </w:rPr>
                            </w:pPr>
                            <w:r>
                              <w:rPr>
                                <w:sz w:val="18"/>
                                <w:szCs w:val="18"/>
                              </w:rPr>
                              <w:t>49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43CE14" id="Text Box 1120" o:spid="_x0000_s1032" type="#_x0000_t202" style="position:absolute;left:0;text-align:left;margin-left:62.35pt;margin-top:7.65pt;width:9pt;height:10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" o:allowincell="f" filled="f" stroked="f">
                <v:textbox inset="0,0,0,0">
                  <w:txbxContent>
                    <w:p w14:paraId="2FEDE61E" w14:textId="77777777" w:rsidR="00F35E55" w:rsidRDefault="00F35E55" w:rsidP="00F35E55">
                      <w:pPr>
                        <w:pStyle w:val="BodyText0"/>
                        <w:kinsoku w:val="0"/>
                        <w:overflowPunct w:val="0"/>
                        <w:spacing w:line="199" w:lineRule="exact"/>
                        <w:rPr>
                          <w:sz w:val="18"/>
                          <w:szCs w:val="18"/>
                        </w:rPr>
                      </w:pPr>
                      <w:r>
                        <w:rPr>
                          <w:sz w:val="18"/>
                          <w:szCs w:val="18"/>
                        </w:rPr>
                        <w:t>49</w:t>
                      </w:r>
                    </w:p>
                  </w:txbxContent>
                </v:textbox>
                <w10:wrap anchorx="page"/>
              </v:shape>
            </w:pict>
          </mc:Fallback>
        </mc:AlternateContent>
      </w:r>
      <w:r w:rsidRPr="00F35E55">
        <w:rPr>
          <w:rFonts w:eastAsia="Times New Roman"/>
          <w:sz w:val="20"/>
          <w:lang w:val="en-US"/>
        </w:rPr>
        <w:t>A-MSDUs with that TID, subject to existing restrictions for transmissions of frames that apply</w:t>
      </w:r>
      <w:r w:rsidRPr="00F35E55">
        <w:rPr>
          <w:rFonts w:eastAsia="Times New Roman"/>
          <w:spacing w:val="41"/>
          <w:sz w:val="20"/>
          <w:lang w:val="en-US"/>
        </w:rPr>
        <w:t xml:space="preserve"> </w:t>
      </w:r>
      <w:r w:rsidRPr="00F35E55">
        <w:rPr>
          <w:rFonts w:eastAsia="Times New Roman"/>
          <w:sz w:val="20"/>
          <w:lang w:val="en-US"/>
        </w:rPr>
        <w:t>to</w:t>
      </w:r>
    </w:p>
    <w:p w14:paraId="2B5B7FF8" w14:textId="065ACDAE" w:rsidR="005026AB" w:rsidRDefault="00F35E55" w:rsidP="005026AB">
      <w:pPr>
        <w:widowControl w:val="0"/>
        <w:numPr>
          <w:ilvl w:val="0"/>
          <w:numId w:val="55"/>
        </w:numPr>
        <w:tabs>
          <w:tab w:val="left" w:pos="1261"/>
        </w:tabs>
        <w:kinsoku w:val="0"/>
        <w:overflowPunct w:val="0"/>
        <w:autoSpaceDE w:val="0"/>
        <w:autoSpaceDN w:val="0"/>
        <w:adjustRightInd w:val="0"/>
        <w:spacing w:before="5" w:line="250" w:lineRule="exact"/>
        <w:ind w:hanging="1155"/>
        <w:jc w:val="left"/>
        <w:rPr>
          <w:ins w:id="29" w:author="Cariou, Laurent" w:date="2021-03-02T18:19:00Z"/>
          <w:rFonts w:eastAsia="Times New Roman"/>
          <w:sz w:val="20"/>
          <w:lang w:val="en-US"/>
        </w:rPr>
      </w:pPr>
      <w:r w:rsidRPr="00F35E55">
        <w:rPr>
          <w:rFonts w:eastAsia="Times New Roman"/>
          <w:sz w:val="20"/>
          <w:lang w:val="en-US"/>
        </w:rPr>
        <w:t>those enabled</w:t>
      </w:r>
      <w:r w:rsidRPr="00F35E55">
        <w:rPr>
          <w:rFonts w:eastAsia="Times New Roman"/>
          <w:spacing w:val="-1"/>
          <w:sz w:val="20"/>
          <w:lang w:val="en-US"/>
        </w:rPr>
        <w:t xml:space="preserve"> </w:t>
      </w:r>
      <w:r w:rsidRPr="00F35E55">
        <w:rPr>
          <w:rFonts w:eastAsia="Times New Roman"/>
          <w:sz w:val="20"/>
          <w:lang w:val="en-US"/>
        </w:rPr>
        <w:t>links.</w:t>
      </w:r>
      <w:ins w:id="30" w:author="Cariou, Laurent" w:date="2021-04-06T16:15:00Z">
        <w:r w:rsidR="0026657D" w:rsidRPr="0026657D">
          <w:rPr>
            <w:rFonts w:eastAsia="Times New Roman"/>
            <w:sz w:val="20"/>
            <w:lang w:val="en-US"/>
          </w:rPr>
          <w:t xml:space="preserve"> </w:t>
        </w:r>
        <w:r w:rsidR="0026657D">
          <w:rPr>
            <w:rFonts w:eastAsia="Times New Roman"/>
            <w:sz w:val="20"/>
            <w:lang w:val="en-US"/>
          </w:rPr>
          <w:t>(#1927, #2128)</w:t>
        </w:r>
      </w:ins>
    </w:p>
    <w:p w14:paraId="1B42A75A" w14:textId="77777777" w:rsidR="00070D5E" w:rsidRDefault="00070D5E" w:rsidP="005026AB">
      <w:pPr>
        <w:widowControl w:val="0"/>
        <w:tabs>
          <w:tab w:val="left" w:pos="1261"/>
        </w:tabs>
        <w:kinsoku w:val="0"/>
        <w:overflowPunct w:val="0"/>
        <w:autoSpaceDE w:val="0"/>
        <w:autoSpaceDN w:val="0"/>
        <w:adjustRightInd w:val="0"/>
        <w:spacing w:before="5" w:line="250" w:lineRule="exact"/>
        <w:jc w:val="left"/>
        <w:rPr>
          <w:ins w:id="31" w:author="Cariou, Laurent" w:date="2021-03-02T18:20:00Z"/>
          <w:rFonts w:eastAsia="Times New Roman"/>
          <w:sz w:val="20"/>
          <w:lang w:val="en-US"/>
        </w:rPr>
      </w:pPr>
    </w:p>
    <w:p w14:paraId="2FD70679" w14:textId="32FB5A91" w:rsidR="00800BBF" w:rsidRPr="00FD7144" w:rsidRDefault="00172002" w:rsidP="00B818E3">
      <w:pPr>
        <w:widowControl w:val="0"/>
        <w:kinsoku w:val="0"/>
        <w:overflowPunct w:val="0"/>
        <w:autoSpaceDE w:val="0"/>
        <w:autoSpaceDN w:val="0"/>
        <w:adjustRightInd w:val="0"/>
        <w:spacing w:before="5" w:line="250" w:lineRule="exact"/>
        <w:ind w:left="630"/>
        <w:jc w:val="left"/>
        <w:rPr>
          <w:ins w:id="32" w:author="Cariou, Laurent" w:date="2021-03-02T18:43:00Z"/>
          <w:rFonts w:eastAsia="Times New Roman"/>
          <w:sz w:val="20"/>
          <w:lang w:val="en-US"/>
        </w:rPr>
      </w:pPr>
      <w:ins w:id="33" w:author="Cariou, Laurent" w:date="2021-03-02T18:43:00Z">
        <w:r>
          <w:rPr>
            <w:rFonts w:eastAsia="Times New Roman"/>
            <w:sz w:val="20"/>
            <w:lang w:val="en-US"/>
          </w:rPr>
          <w:t>If a STA affiliated to a non-AP MLD is in active mode on a link</w:t>
        </w:r>
      </w:ins>
      <w:ins w:id="34" w:author="Cariou, Laurent" w:date="2021-03-02T18:44:00Z">
        <w:r w:rsidR="002B6EAE">
          <w:rPr>
            <w:rFonts w:eastAsia="Times New Roman"/>
            <w:sz w:val="20"/>
            <w:lang w:val="en-US"/>
          </w:rPr>
          <w:t xml:space="preserve"> </w:t>
        </w:r>
        <w:r w:rsidR="00146D8E">
          <w:rPr>
            <w:rFonts w:eastAsia="Times New Roman"/>
            <w:sz w:val="20"/>
            <w:lang w:val="en-US"/>
          </w:rPr>
          <w:t xml:space="preserve">enabled with </w:t>
        </w:r>
      </w:ins>
      <w:ins w:id="35" w:author="Cariou, Laurent" w:date="2021-03-02T18:45:00Z">
        <w:r w:rsidR="005B17AA">
          <w:rPr>
            <w:rFonts w:eastAsia="Times New Roman"/>
            <w:sz w:val="20"/>
            <w:lang w:val="en-US"/>
          </w:rPr>
          <w:t>a set of</w:t>
        </w:r>
      </w:ins>
      <w:ins w:id="36" w:author="Cariou, Laurent" w:date="2021-03-02T18:44:00Z">
        <w:r w:rsidR="00146D8E">
          <w:rPr>
            <w:rFonts w:eastAsia="Times New Roman"/>
            <w:sz w:val="20"/>
            <w:lang w:val="en-US"/>
          </w:rPr>
          <w:t xml:space="preserve"> TID</w:t>
        </w:r>
      </w:ins>
      <w:ins w:id="37" w:author="Cariou, Laurent" w:date="2021-03-02T18:45:00Z">
        <w:r w:rsidR="005B17AA">
          <w:rPr>
            <w:rFonts w:eastAsia="Times New Roman"/>
            <w:sz w:val="20"/>
            <w:lang w:val="en-US"/>
          </w:rPr>
          <w:t>s</w:t>
        </w:r>
      </w:ins>
      <w:ins w:id="38" w:author="Cariou, Laurent" w:date="2021-03-02T18:44:00Z">
        <w:r w:rsidR="00146D8E">
          <w:rPr>
            <w:rFonts w:eastAsia="Times New Roman"/>
            <w:sz w:val="20"/>
            <w:lang w:val="en-US"/>
          </w:rPr>
          <w:t xml:space="preserve"> mapped in DL</w:t>
        </w:r>
      </w:ins>
      <w:ins w:id="39" w:author="Cariou, Laurent" w:date="2021-03-02T18:43:00Z">
        <w:r>
          <w:rPr>
            <w:rFonts w:eastAsia="Times New Roman"/>
            <w:sz w:val="20"/>
            <w:lang w:val="en-US"/>
          </w:rPr>
          <w:t xml:space="preserve">, </w:t>
        </w:r>
        <w:r w:rsidRPr="00FD7144">
          <w:rPr>
            <w:rFonts w:eastAsia="Times New Roman"/>
            <w:sz w:val="20"/>
            <w:lang w:val="en-US"/>
          </w:rPr>
          <w:t xml:space="preserve">the </w:t>
        </w:r>
      </w:ins>
      <w:ins w:id="40" w:author="Cariou, Laurent" w:date="2021-03-02T18:45:00Z">
        <w:r w:rsidR="00050ADB" w:rsidRPr="00FD7144">
          <w:rPr>
            <w:rFonts w:eastAsia="Times New Roman"/>
            <w:sz w:val="20"/>
            <w:lang w:val="en-US"/>
          </w:rPr>
          <w:t xml:space="preserve">associated </w:t>
        </w:r>
      </w:ins>
      <w:ins w:id="41" w:author="Cariou, Laurent" w:date="2021-03-02T18:43:00Z">
        <w:r w:rsidRPr="00FD7144">
          <w:rPr>
            <w:rFonts w:eastAsia="Times New Roman"/>
            <w:sz w:val="20"/>
            <w:lang w:val="en-US"/>
          </w:rPr>
          <w:t xml:space="preserve">AP </w:t>
        </w:r>
      </w:ins>
      <w:ins w:id="42" w:author="Cariou, Laurent" w:date="2021-03-02T18:45:00Z">
        <w:r w:rsidR="005B17AA" w:rsidRPr="00FD7144">
          <w:rPr>
            <w:rFonts w:eastAsia="Times New Roman"/>
            <w:sz w:val="20"/>
            <w:lang w:val="en-US"/>
          </w:rPr>
          <w:t>affiliated to</w:t>
        </w:r>
        <w:r w:rsidR="00050ADB" w:rsidRPr="00FD7144">
          <w:rPr>
            <w:rFonts w:eastAsia="Times New Roman"/>
            <w:sz w:val="20"/>
            <w:lang w:val="en-US"/>
          </w:rPr>
          <w:t xml:space="preserve"> the associated AP</w:t>
        </w:r>
      </w:ins>
      <w:ins w:id="43" w:author="Cariou, Laurent" w:date="2021-03-02T18:46:00Z">
        <w:r w:rsidR="00050ADB" w:rsidRPr="00FD7144">
          <w:rPr>
            <w:rFonts w:eastAsia="Times New Roman"/>
            <w:sz w:val="20"/>
            <w:lang w:val="en-US"/>
          </w:rPr>
          <w:t xml:space="preserve"> MLD shall </w:t>
        </w:r>
        <w:r w:rsidR="00674A6C" w:rsidRPr="00FD7144">
          <w:rPr>
            <w:rFonts w:eastAsia="Times New Roman"/>
            <w:sz w:val="20"/>
            <w:lang w:val="en-US"/>
          </w:rPr>
          <w:t>transmit M</w:t>
        </w:r>
      </w:ins>
      <w:ins w:id="44" w:author="Cariou, Laurent" w:date="2021-03-02T19:39:00Z">
        <w:r w:rsidR="001E6606" w:rsidRPr="00FD7144">
          <w:rPr>
            <w:rFonts w:eastAsia="Times New Roman"/>
            <w:sz w:val="20"/>
            <w:lang w:val="en-US"/>
          </w:rPr>
          <w:t>S</w:t>
        </w:r>
      </w:ins>
      <w:ins w:id="45" w:author="Cariou, Laurent" w:date="2021-03-02T18:46:00Z">
        <w:r w:rsidR="00674A6C" w:rsidRPr="00FD7144">
          <w:rPr>
            <w:rFonts w:eastAsia="Times New Roman"/>
            <w:sz w:val="20"/>
            <w:lang w:val="en-US"/>
          </w:rPr>
          <w:t>DUs</w:t>
        </w:r>
      </w:ins>
      <w:ins w:id="46" w:author="Cariou, Laurent" w:date="2021-03-02T19:41:00Z">
        <w:r w:rsidR="00FB27BE" w:rsidRPr="00FD7144">
          <w:rPr>
            <w:rFonts w:eastAsia="Times New Roman"/>
            <w:sz w:val="20"/>
            <w:lang w:val="en-US"/>
          </w:rPr>
          <w:t>/</w:t>
        </w:r>
      </w:ins>
      <w:ins w:id="47" w:author="Cariou, Laurent" w:date="2021-03-02T19:39:00Z">
        <w:r w:rsidR="001E6606" w:rsidRPr="00FD7144">
          <w:rPr>
            <w:rFonts w:eastAsia="Times New Roman"/>
            <w:sz w:val="20"/>
            <w:lang w:val="en-US"/>
          </w:rPr>
          <w:t>A-MSDUs</w:t>
        </w:r>
      </w:ins>
      <w:ins w:id="48" w:author="Cariou, Laurent" w:date="2021-03-02T18:46:00Z">
        <w:r w:rsidR="00674A6C" w:rsidRPr="00FD7144">
          <w:rPr>
            <w:rFonts w:eastAsia="Times New Roman"/>
            <w:sz w:val="20"/>
            <w:lang w:val="en-US"/>
          </w:rPr>
          <w:t xml:space="preserve"> corresponding to that set of TIDs and MMPDUs</w:t>
        </w:r>
      </w:ins>
      <w:ins w:id="49" w:author="Cariou, Laurent" w:date="2021-04-13T19:38:00Z">
        <w:r w:rsidR="003202EF">
          <w:rPr>
            <w:rFonts w:eastAsia="Times New Roman"/>
            <w:sz w:val="20"/>
            <w:lang w:val="en-US"/>
          </w:rPr>
          <w:t xml:space="preserve"> for </w:t>
        </w:r>
      </w:ins>
      <w:ins w:id="50" w:author="Cariou, Laurent" w:date="2021-04-13T19:39:00Z">
        <w:r w:rsidR="003202EF">
          <w:rPr>
            <w:rFonts w:eastAsia="Times New Roman"/>
            <w:sz w:val="20"/>
            <w:lang w:val="en-US"/>
          </w:rPr>
          <w:t>the non-AP MLD or for STAs affiliated to the non-AP MLD</w:t>
        </w:r>
      </w:ins>
      <w:ins w:id="51" w:author="Cariou, Laurent" w:date="2021-03-02T18:46:00Z">
        <w:r w:rsidR="00674A6C" w:rsidRPr="00FD7144">
          <w:rPr>
            <w:rFonts w:eastAsia="Times New Roman"/>
            <w:sz w:val="20"/>
            <w:lang w:val="en-US"/>
          </w:rPr>
          <w:t xml:space="preserve"> to the STA.</w:t>
        </w:r>
      </w:ins>
      <w:ins w:id="52" w:author="Cariou, Laurent" w:date="2021-03-02T18:45:00Z">
        <w:r w:rsidR="005B17AA" w:rsidRPr="00FD7144">
          <w:rPr>
            <w:rFonts w:eastAsia="Times New Roman"/>
            <w:sz w:val="20"/>
            <w:lang w:val="en-US"/>
          </w:rPr>
          <w:t xml:space="preserve"> </w:t>
        </w:r>
      </w:ins>
    </w:p>
    <w:p w14:paraId="21433EDD" w14:textId="622A2859" w:rsidR="00737730" w:rsidRDefault="00E268F1" w:rsidP="00B818E3">
      <w:pPr>
        <w:widowControl w:val="0"/>
        <w:kinsoku w:val="0"/>
        <w:overflowPunct w:val="0"/>
        <w:autoSpaceDE w:val="0"/>
        <w:autoSpaceDN w:val="0"/>
        <w:adjustRightInd w:val="0"/>
        <w:spacing w:before="5" w:line="250" w:lineRule="exact"/>
        <w:ind w:left="630"/>
        <w:jc w:val="left"/>
        <w:rPr>
          <w:ins w:id="53" w:author="Cariou, Laurent" w:date="2021-04-06T16:18:00Z"/>
          <w:rFonts w:eastAsia="Times New Roman"/>
          <w:sz w:val="20"/>
          <w:lang w:val="en-US"/>
        </w:rPr>
      </w:pPr>
      <w:ins w:id="54" w:author="Cariou, Laurent" w:date="2021-04-06T16:21:00Z">
        <w:r w:rsidRPr="00FD7144">
          <w:rPr>
            <w:rFonts w:eastAsia="Times New Roman"/>
            <w:sz w:val="20"/>
            <w:lang w:val="en-US"/>
          </w:rPr>
          <w:t>A</w:t>
        </w:r>
      </w:ins>
      <w:ins w:id="55" w:author="Cariou, Laurent" w:date="2021-03-02T18:20:00Z">
        <w:r w:rsidR="00070D5E" w:rsidRPr="00FD7144">
          <w:rPr>
            <w:rFonts w:eastAsia="Times New Roman"/>
            <w:sz w:val="20"/>
            <w:lang w:val="en-US"/>
          </w:rPr>
          <w:t xml:space="preserve">n AP MLD </w:t>
        </w:r>
      </w:ins>
      <w:ins w:id="56" w:author="Cariou, Laurent" w:date="2021-04-06T16:21:00Z">
        <w:r w:rsidRPr="00FD7144">
          <w:rPr>
            <w:rFonts w:eastAsia="Times New Roman"/>
            <w:sz w:val="20"/>
            <w:lang w:val="en-US"/>
          </w:rPr>
          <w:t xml:space="preserve">shall follow the rules defined in 35.3.10.4 (Traffic indication) </w:t>
        </w:r>
      </w:ins>
      <w:ins w:id="57" w:author="Cariou, Laurent" w:date="2021-04-06T16:22:00Z">
        <w:r w:rsidRPr="00FD7144">
          <w:rPr>
            <w:rFonts w:eastAsia="Times New Roman"/>
            <w:sz w:val="20"/>
            <w:lang w:val="en-US"/>
          </w:rPr>
          <w:t xml:space="preserve">to </w:t>
        </w:r>
      </w:ins>
      <w:ins w:id="58" w:author="Cariou, Laurent" w:date="2021-03-02T18:26:00Z">
        <w:r w:rsidR="00CB07A7" w:rsidRPr="00FD7144">
          <w:rPr>
            <w:rFonts w:eastAsia="Times New Roman"/>
            <w:sz w:val="20"/>
            <w:lang w:val="en-US"/>
          </w:rPr>
          <w:t>buffer</w:t>
        </w:r>
        <w:r w:rsidR="00957818" w:rsidRPr="00FD7144">
          <w:rPr>
            <w:rFonts w:eastAsia="Times New Roman"/>
            <w:sz w:val="20"/>
            <w:lang w:val="en-US"/>
          </w:rPr>
          <w:t xml:space="preserve"> </w:t>
        </w:r>
      </w:ins>
      <w:ins w:id="59" w:author="Cariou, Laurent" w:date="2021-03-02T18:47:00Z">
        <w:r w:rsidR="00B96C68" w:rsidRPr="00FD7144">
          <w:rPr>
            <w:rFonts w:eastAsia="Times New Roman"/>
            <w:sz w:val="20"/>
            <w:lang w:val="en-US"/>
          </w:rPr>
          <w:t>MMPDUs</w:t>
        </w:r>
      </w:ins>
      <w:ins w:id="60" w:author="Cariou, Laurent" w:date="2021-03-02T18:20:00Z">
        <w:r w:rsidR="00070D5E" w:rsidRPr="00FD7144">
          <w:rPr>
            <w:rFonts w:eastAsia="Times New Roman"/>
            <w:sz w:val="20"/>
            <w:lang w:val="en-US"/>
          </w:rPr>
          <w:t xml:space="preserve"> at the </w:t>
        </w:r>
      </w:ins>
      <w:ins w:id="61" w:author="Cariou, Laurent" w:date="2021-03-12T16:27:00Z">
        <w:r w:rsidR="003A51EB" w:rsidRPr="00FD7144">
          <w:rPr>
            <w:rFonts w:eastAsia="Times New Roman"/>
            <w:sz w:val="20"/>
            <w:lang w:val="en-US"/>
          </w:rPr>
          <w:t xml:space="preserve">AP </w:t>
        </w:r>
      </w:ins>
      <w:ins w:id="62" w:author="Cariou, Laurent" w:date="2021-03-02T18:20:00Z">
        <w:r w:rsidR="00070D5E" w:rsidRPr="00FD7144">
          <w:rPr>
            <w:rFonts w:eastAsia="Times New Roman"/>
            <w:sz w:val="20"/>
            <w:lang w:val="en-US"/>
          </w:rPr>
          <w:t xml:space="preserve">MLD when all the STAs affiliated with a non-AP MLD </w:t>
        </w:r>
      </w:ins>
      <w:ins w:id="63" w:author="Cariou, Laurent" w:date="2021-04-06T16:16:00Z">
        <w:r w:rsidR="00CE2DF6" w:rsidRPr="00FD7144">
          <w:rPr>
            <w:rFonts w:eastAsia="Times New Roman"/>
            <w:sz w:val="20"/>
            <w:lang w:val="en-US"/>
          </w:rPr>
          <w:t xml:space="preserve">and operating on enabled links </w:t>
        </w:r>
      </w:ins>
      <w:ins w:id="64" w:author="Cariou, Laurent" w:date="2021-03-02T18:20:00Z">
        <w:r w:rsidR="00070D5E" w:rsidRPr="00FD7144">
          <w:rPr>
            <w:rFonts w:eastAsia="Times New Roman"/>
            <w:sz w:val="20"/>
            <w:lang w:val="en-US"/>
          </w:rPr>
          <w:t>are in the power save mode</w:t>
        </w:r>
      </w:ins>
      <w:ins w:id="65" w:author="Cariou, Laurent" w:date="2021-04-06T16:18:00Z">
        <w:r w:rsidR="00737730" w:rsidRPr="00FD7144">
          <w:rPr>
            <w:rFonts w:eastAsia="Times New Roman"/>
            <w:sz w:val="20"/>
            <w:lang w:val="en-US"/>
          </w:rPr>
          <w:t>, and</w:t>
        </w:r>
      </w:ins>
      <w:ins w:id="66" w:author="Cariou, Laurent" w:date="2021-03-02T18:47:00Z">
        <w:r w:rsidR="00B96C68" w:rsidRPr="00FD7144">
          <w:rPr>
            <w:rFonts w:eastAsia="Times New Roman"/>
            <w:sz w:val="20"/>
            <w:lang w:val="en-US"/>
          </w:rPr>
          <w:t xml:space="preserve"> buffer M</w:t>
        </w:r>
      </w:ins>
      <w:ins w:id="67" w:author="Cariou, Laurent" w:date="2021-03-02T19:40:00Z">
        <w:r w:rsidR="001E6606" w:rsidRPr="00FD7144">
          <w:rPr>
            <w:rFonts w:eastAsia="Times New Roman"/>
            <w:sz w:val="20"/>
            <w:lang w:val="en-US"/>
          </w:rPr>
          <w:t>S</w:t>
        </w:r>
      </w:ins>
      <w:ins w:id="68" w:author="Cariou, Laurent" w:date="2021-03-02T18:47:00Z">
        <w:r w:rsidR="00B96C68" w:rsidRPr="00FD7144">
          <w:rPr>
            <w:rFonts w:eastAsia="Times New Roman"/>
            <w:sz w:val="20"/>
            <w:lang w:val="en-US"/>
          </w:rPr>
          <w:t>DUs</w:t>
        </w:r>
      </w:ins>
      <w:ins w:id="69" w:author="Cariou, Laurent" w:date="2021-03-02T19:40:00Z">
        <w:r w:rsidR="00FB27BE" w:rsidRPr="00FD7144">
          <w:rPr>
            <w:rFonts w:eastAsia="Times New Roman"/>
            <w:sz w:val="20"/>
            <w:lang w:val="en-US"/>
          </w:rPr>
          <w:t>/</w:t>
        </w:r>
        <w:r w:rsidR="001E6606" w:rsidRPr="00FD7144">
          <w:rPr>
            <w:rFonts w:eastAsia="Times New Roman"/>
            <w:sz w:val="20"/>
            <w:lang w:val="en-US"/>
          </w:rPr>
          <w:t xml:space="preserve">A-MSDUs </w:t>
        </w:r>
      </w:ins>
      <w:ins w:id="70" w:author="Cariou, Laurent" w:date="2021-03-12T16:28:00Z">
        <w:r w:rsidR="00AF57A4" w:rsidRPr="00FD7144">
          <w:rPr>
            <w:rFonts w:eastAsia="Times New Roman"/>
            <w:sz w:val="20"/>
            <w:lang w:val="en-US"/>
          </w:rPr>
          <w:t xml:space="preserve">for a non-AP MLD </w:t>
        </w:r>
      </w:ins>
      <w:ins w:id="71" w:author="Cariou, Laurent" w:date="2021-03-02T18:47:00Z">
        <w:r w:rsidR="00B96C68" w:rsidRPr="00FD7144">
          <w:rPr>
            <w:rFonts w:eastAsia="Times New Roman"/>
            <w:sz w:val="20"/>
            <w:lang w:val="en-US"/>
          </w:rPr>
          <w:t xml:space="preserve">corresponding to a </w:t>
        </w:r>
        <w:r w:rsidR="003A768D" w:rsidRPr="00FD7144">
          <w:rPr>
            <w:rFonts w:eastAsia="Times New Roman"/>
            <w:sz w:val="20"/>
            <w:lang w:val="en-US"/>
          </w:rPr>
          <w:t>TID</w:t>
        </w:r>
        <w:r w:rsidR="00B96C68" w:rsidRPr="00FD7144">
          <w:rPr>
            <w:rFonts w:eastAsia="Times New Roman"/>
            <w:sz w:val="20"/>
            <w:lang w:val="en-US"/>
          </w:rPr>
          <w:t xml:space="preserve"> at the </w:t>
        </w:r>
      </w:ins>
      <w:ins w:id="72" w:author="Cariou, Laurent" w:date="2021-03-12T16:27:00Z">
        <w:r w:rsidR="003A51EB" w:rsidRPr="00FD7144">
          <w:rPr>
            <w:rFonts w:eastAsia="Times New Roman"/>
            <w:sz w:val="20"/>
            <w:lang w:val="en-US"/>
          </w:rPr>
          <w:t xml:space="preserve">AP </w:t>
        </w:r>
      </w:ins>
      <w:ins w:id="73" w:author="Cariou, Laurent" w:date="2021-03-02T18:47:00Z">
        <w:r w:rsidR="00B96C68" w:rsidRPr="00FD7144">
          <w:rPr>
            <w:rFonts w:eastAsia="Times New Roman"/>
            <w:sz w:val="20"/>
            <w:lang w:val="en-US"/>
          </w:rPr>
          <w:t xml:space="preserve">MLD when all the STAs affiliated with </w:t>
        </w:r>
      </w:ins>
      <w:ins w:id="74" w:author="Cariou, Laurent" w:date="2021-03-12T16:28:00Z">
        <w:r w:rsidR="005A5FC2" w:rsidRPr="00FD7144">
          <w:rPr>
            <w:rFonts w:eastAsia="Times New Roman"/>
            <w:sz w:val="20"/>
            <w:lang w:val="en-US"/>
          </w:rPr>
          <w:t>the</w:t>
        </w:r>
      </w:ins>
      <w:ins w:id="75" w:author="Cariou, Laurent" w:date="2021-03-02T18:47:00Z">
        <w:r w:rsidR="00B96C68" w:rsidRPr="00FD7144">
          <w:rPr>
            <w:rFonts w:eastAsia="Times New Roman"/>
            <w:sz w:val="20"/>
            <w:lang w:val="en-US"/>
          </w:rPr>
          <w:t xml:space="preserve"> non-AP MLD </w:t>
        </w:r>
        <w:r w:rsidR="003A768D" w:rsidRPr="00FD7144">
          <w:rPr>
            <w:rFonts w:eastAsia="Times New Roman"/>
            <w:sz w:val="20"/>
            <w:lang w:val="en-US"/>
          </w:rPr>
          <w:t>and operating on the links</w:t>
        </w:r>
      </w:ins>
      <w:ins w:id="76" w:author="Cariou, Laurent" w:date="2021-03-02T18:48:00Z">
        <w:r w:rsidR="0008595E" w:rsidRPr="00FD7144">
          <w:rPr>
            <w:rFonts w:eastAsia="Times New Roman"/>
            <w:sz w:val="20"/>
            <w:lang w:val="en-US"/>
          </w:rPr>
          <w:t xml:space="preserve"> to which the TID is mapped in DL </w:t>
        </w:r>
      </w:ins>
      <w:ins w:id="77" w:author="Cariou, Laurent" w:date="2021-03-02T18:47:00Z">
        <w:r w:rsidR="00B96C68" w:rsidRPr="00FD7144">
          <w:rPr>
            <w:rFonts w:eastAsia="Times New Roman"/>
            <w:sz w:val="20"/>
            <w:lang w:val="en-US"/>
          </w:rPr>
          <w:t>are in the power save mode</w:t>
        </w:r>
      </w:ins>
      <w:ins w:id="78" w:author="Cariou, Laurent" w:date="2021-04-06T16:19:00Z">
        <w:r w:rsidR="00BC4710" w:rsidRPr="00FD7144">
          <w:rPr>
            <w:rFonts w:eastAsia="Times New Roman"/>
            <w:sz w:val="20"/>
            <w:lang w:val="en-US"/>
          </w:rPr>
          <w:t xml:space="preserve">, following the rules defined in </w:t>
        </w:r>
        <w:r w:rsidR="00E9526B" w:rsidRPr="00FD7144">
          <w:rPr>
            <w:rFonts w:eastAsia="Times New Roman"/>
            <w:sz w:val="20"/>
            <w:lang w:val="en-US"/>
          </w:rPr>
          <w:t>35.3.10.4</w:t>
        </w:r>
        <w:r w:rsidR="00C40910" w:rsidRPr="00FD7144">
          <w:rPr>
            <w:rFonts w:eastAsia="Times New Roman"/>
            <w:sz w:val="20"/>
            <w:lang w:val="en-US"/>
          </w:rPr>
          <w:t xml:space="preserve"> (Traf</w:t>
        </w:r>
      </w:ins>
      <w:ins w:id="79" w:author="Cariou, Laurent" w:date="2021-04-06T16:20:00Z">
        <w:r w:rsidR="00C40910" w:rsidRPr="00FD7144">
          <w:rPr>
            <w:rFonts w:eastAsia="Times New Roman"/>
            <w:sz w:val="20"/>
            <w:lang w:val="en-US"/>
          </w:rPr>
          <w:t>fic indication)</w:t>
        </w:r>
      </w:ins>
      <w:ins w:id="80" w:author="Cariou, Laurent" w:date="2021-03-02T18:47:00Z">
        <w:r w:rsidR="00B96C68" w:rsidRPr="00FD7144">
          <w:rPr>
            <w:rFonts w:eastAsia="Times New Roman"/>
            <w:sz w:val="20"/>
            <w:lang w:val="en-US"/>
          </w:rPr>
          <w:t>.</w:t>
        </w:r>
      </w:ins>
      <w:ins w:id="81" w:author="Cariou, Laurent" w:date="2021-04-06T16:20:00Z">
        <w:r w:rsidR="00C40910" w:rsidRPr="00FD7144">
          <w:rPr>
            <w:rFonts w:eastAsia="Times New Roman"/>
            <w:sz w:val="20"/>
            <w:lang w:val="en-US"/>
          </w:rPr>
          <w:t xml:space="preserve"> </w:t>
        </w:r>
      </w:ins>
      <w:ins w:id="82" w:author="Cariou, Laurent" w:date="2021-04-06T16:21:00Z">
        <w:r w:rsidRPr="00FD7144">
          <w:rPr>
            <w:rFonts w:eastAsia="Times New Roman"/>
            <w:sz w:val="20"/>
            <w:lang w:val="en-US"/>
          </w:rPr>
          <w:t xml:space="preserve">The </w:t>
        </w:r>
      </w:ins>
      <w:ins w:id="83" w:author="Cariou, Laurent" w:date="2021-04-06T16:23:00Z">
        <w:r w:rsidR="009F570E" w:rsidRPr="00FD7144">
          <w:rPr>
            <w:rFonts w:eastAsia="Times New Roman"/>
            <w:sz w:val="20"/>
            <w:lang w:val="en-US"/>
          </w:rPr>
          <w:t>non-</w:t>
        </w:r>
      </w:ins>
      <w:ins w:id="84" w:author="Cariou, Laurent" w:date="2021-04-06T16:21:00Z">
        <w:r w:rsidRPr="00FD7144">
          <w:rPr>
            <w:rFonts w:eastAsia="Times New Roman"/>
            <w:sz w:val="20"/>
            <w:lang w:val="en-US"/>
          </w:rPr>
          <w:t xml:space="preserve">AP MLD and AP MLD shall </w:t>
        </w:r>
      </w:ins>
      <w:ins w:id="85" w:author="Cariou, Laurent" w:date="2021-04-06T16:22:00Z">
        <w:r w:rsidRPr="00FD7144">
          <w:rPr>
            <w:rFonts w:eastAsia="Times New Roman"/>
            <w:sz w:val="20"/>
            <w:lang w:val="en-US"/>
          </w:rPr>
          <w:t>follow the rules defined in 35.3.10.4 (Traffic indication) to retrie</w:t>
        </w:r>
        <w:r w:rsidR="00F3124A" w:rsidRPr="00FD7144">
          <w:rPr>
            <w:rFonts w:eastAsia="Times New Roman"/>
            <w:sz w:val="20"/>
            <w:lang w:val="en-US"/>
          </w:rPr>
          <w:t>ve</w:t>
        </w:r>
      </w:ins>
      <w:ins w:id="86" w:author="Cariou, Laurent" w:date="2021-04-06T16:23:00Z">
        <w:r w:rsidR="009F570E">
          <w:rPr>
            <w:rFonts w:eastAsia="Times New Roman"/>
            <w:sz w:val="20"/>
            <w:lang w:val="en-US"/>
          </w:rPr>
          <w:t xml:space="preserve"> and deliver</w:t>
        </w:r>
      </w:ins>
      <w:ins w:id="87" w:author="Cariou, Laurent" w:date="2021-04-06T16:22:00Z">
        <w:r w:rsidR="00F3124A">
          <w:rPr>
            <w:rFonts w:eastAsia="Times New Roman"/>
            <w:sz w:val="20"/>
            <w:lang w:val="en-US"/>
          </w:rPr>
          <w:t xml:space="preserve"> buffered BUs on</w:t>
        </w:r>
      </w:ins>
      <w:ins w:id="88" w:author="Cariou, Laurent" w:date="2021-04-06T16:23:00Z">
        <w:r w:rsidR="007E47BD">
          <w:rPr>
            <w:rFonts w:eastAsia="Times New Roman"/>
            <w:sz w:val="20"/>
            <w:lang w:val="en-US"/>
          </w:rPr>
          <w:t xml:space="preserve"> enabled link.</w:t>
        </w:r>
      </w:ins>
      <w:ins w:id="89" w:author="Cariou, Laurent" w:date="2021-04-06T16:22:00Z">
        <w:r w:rsidR="00F3124A">
          <w:rPr>
            <w:rFonts w:eastAsia="Times New Roman"/>
            <w:sz w:val="20"/>
            <w:lang w:val="en-US"/>
          </w:rPr>
          <w:t xml:space="preserve"> </w:t>
        </w:r>
      </w:ins>
      <w:ins w:id="90" w:author="Cariou, Laurent" w:date="2021-04-06T16:15:00Z">
        <w:r w:rsidR="00AD2821">
          <w:rPr>
            <w:rFonts w:eastAsia="Times New Roman"/>
            <w:sz w:val="20"/>
            <w:lang w:val="en-US"/>
          </w:rPr>
          <w:t>(#1927, #2128)</w:t>
        </w:r>
      </w:ins>
    </w:p>
    <w:p w14:paraId="16403845" w14:textId="77777777" w:rsidR="003904C4" w:rsidRPr="005026AB" w:rsidRDefault="003904C4" w:rsidP="000B43F9">
      <w:pPr>
        <w:widowControl w:val="0"/>
        <w:kinsoku w:val="0"/>
        <w:overflowPunct w:val="0"/>
        <w:autoSpaceDE w:val="0"/>
        <w:autoSpaceDN w:val="0"/>
        <w:adjustRightInd w:val="0"/>
        <w:spacing w:before="5" w:line="250" w:lineRule="exact"/>
        <w:ind w:left="630"/>
        <w:jc w:val="left"/>
        <w:rPr>
          <w:rFonts w:eastAsia="Times New Roman"/>
          <w:sz w:val="20"/>
          <w:lang w:val="en-US"/>
        </w:rPr>
      </w:pPr>
    </w:p>
    <w:p w14:paraId="0583A69A" w14:textId="6DFF26E5" w:rsidR="00F35E55" w:rsidRPr="00F35E55" w:rsidRDefault="00F35E55" w:rsidP="00F35E55">
      <w:pPr>
        <w:widowControl w:val="0"/>
        <w:numPr>
          <w:ilvl w:val="0"/>
          <w:numId w:val="55"/>
        </w:numPr>
        <w:tabs>
          <w:tab w:val="left" w:pos="660"/>
        </w:tabs>
        <w:kinsoku w:val="0"/>
        <w:overflowPunct w:val="0"/>
        <w:autoSpaceDE w:val="0"/>
        <w:autoSpaceDN w:val="0"/>
        <w:adjustRightInd w:val="0"/>
        <w:spacing w:before="59" w:line="280" w:lineRule="exact"/>
        <w:ind w:left="106" w:right="4012"/>
        <w:jc w:val="left"/>
        <w:rPr>
          <w:rFonts w:eastAsia="Times New Roman"/>
          <w:sz w:val="18"/>
          <w:szCs w:val="18"/>
          <w:lang w:val="en-US"/>
        </w:rPr>
      </w:pPr>
      <w:r w:rsidRPr="00F35E55">
        <w:rPr>
          <w:rFonts w:eastAsia="Times New Roman"/>
          <w:noProof/>
          <w:sz w:val="24"/>
          <w:szCs w:val="24"/>
          <w:lang w:val="en-US"/>
        </w:rPr>
        <mc:AlternateContent>
          <mc:Choice Requires="wps">
            <w:drawing>
              <wp:anchor distT="0" distB="0" distL="114300" distR="114300" simplePos="0" relativeHeight="251665920" behindDoc="1" locked="0" layoutInCell="0" allowOverlap="1" wp14:anchorId="4F457F73" wp14:editId="4A34FDF3">
                <wp:simplePos x="0" y="0"/>
                <wp:positionH relativeFrom="page">
                  <wp:posOffset>791845</wp:posOffset>
                </wp:positionH>
                <wp:positionV relativeFrom="paragraph">
                  <wp:posOffset>128905</wp:posOffset>
                </wp:positionV>
                <wp:extent cx="114300" cy="127000"/>
                <wp:effectExtent l="1270" t="1905" r="0" b="4445"/>
                <wp:wrapNone/>
                <wp:docPr id="1119" name="Text Box 1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A1DA00" w14:textId="77777777" w:rsidR="00F35E55" w:rsidRDefault="00F35E55" w:rsidP="00F35E55">
                            <w:pPr>
                              <w:pStyle w:val="BodyText0"/>
                              <w:kinsoku w:val="0"/>
                              <w:overflowPunct w:val="0"/>
                              <w:spacing w:line="199" w:lineRule="exact"/>
                              <w:rPr>
                                <w:sz w:val="18"/>
                                <w:szCs w:val="18"/>
                              </w:rPr>
                            </w:pPr>
                            <w:r>
                              <w:rPr>
                                <w:sz w:val="18"/>
                                <w:szCs w:val="18"/>
                              </w:rPr>
                              <w:t>52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457F73" id="Text Box 1119" o:spid="_x0000_s1033" type="#_x0000_t202" style="position:absolute;left:0;text-align:left;margin-left:62.35pt;margin-top:10.15pt;width:9pt;height:10pt;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" o:allowincell="f" filled="f" stroked="f">
                <v:textbox inset="0,0,0,0">
                  <w:txbxContent>
                    <w:p w14:paraId="54A1DA00" w14:textId="77777777" w:rsidR="00F35E55" w:rsidRDefault="00F35E55" w:rsidP="00F35E55">
                      <w:pPr>
                        <w:pStyle w:val="BodyText0"/>
                        <w:kinsoku w:val="0"/>
                        <w:overflowPunct w:val="0"/>
                        <w:spacing w:line="199" w:lineRule="exact"/>
                        <w:rPr>
                          <w:sz w:val="18"/>
                          <w:szCs w:val="18"/>
                        </w:rPr>
                      </w:pPr>
                      <w:r>
                        <w:rPr>
                          <w:sz w:val="18"/>
                          <w:szCs w:val="18"/>
                        </w:rPr>
                        <w:t>52</w:t>
                      </w:r>
                    </w:p>
                  </w:txbxContent>
                </v:textbox>
                <w10:wrap anchorx="page"/>
              </v:shape>
            </w:pict>
          </mc:Fallback>
        </mc:AlternateContent>
      </w:r>
      <w:r w:rsidRPr="00F35E55">
        <w:rPr>
          <w:rFonts w:eastAsia="Times New Roman"/>
          <w:sz w:val="18"/>
          <w:szCs w:val="18"/>
          <w:lang w:val="en-US"/>
        </w:rPr>
        <w:t xml:space="preserve">NOTE 2—An example of restriction is if the </w:t>
      </w:r>
      <w:r w:rsidRPr="00F35E55">
        <w:rPr>
          <w:rFonts w:eastAsia="Times New Roman"/>
          <w:spacing w:val="-5"/>
          <w:sz w:val="18"/>
          <w:szCs w:val="18"/>
          <w:lang w:val="en-US"/>
        </w:rPr>
        <w:t xml:space="preserve">STA </w:t>
      </w:r>
      <w:r w:rsidRPr="00F35E55">
        <w:rPr>
          <w:rFonts w:eastAsia="Times New Roman"/>
          <w:sz w:val="18"/>
          <w:szCs w:val="18"/>
          <w:lang w:val="en-US"/>
        </w:rPr>
        <w:t>is in doze state. 53</w:t>
      </w:r>
    </w:p>
    <w:p w14:paraId="269B053D" w14:textId="6029E463" w:rsidR="00F35E55" w:rsidRPr="00F35E55" w:rsidRDefault="00F35E55" w:rsidP="00F35E55">
      <w:pPr>
        <w:widowControl w:val="0"/>
        <w:numPr>
          <w:ilvl w:val="0"/>
          <w:numId w:val="54"/>
        </w:numPr>
        <w:tabs>
          <w:tab w:val="left" w:pos="660"/>
        </w:tabs>
        <w:kinsoku w:val="0"/>
        <w:overflowPunct w:val="0"/>
        <w:autoSpaceDE w:val="0"/>
        <w:autoSpaceDN w:val="0"/>
        <w:adjustRightInd w:val="0"/>
        <w:spacing w:line="149" w:lineRule="auto"/>
        <w:jc w:val="left"/>
        <w:rPr>
          <w:rFonts w:eastAsia="Times New Roman"/>
          <w:sz w:val="18"/>
          <w:szCs w:val="18"/>
          <w:lang w:val="en-US"/>
        </w:rPr>
      </w:pPr>
      <w:r w:rsidRPr="00F35E55">
        <w:rPr>
          <w:rFonts w:eastAsia="Times New Roman"/>
          <w:sz w:val="18"/>
          <w:szCs w:val="18"/>
          <w:lang w:val="en-US"/>
        </w:rPr>
        <w:t>NOTE</w:t>
      </w:r>
      <w:r w:rsidRPr="00F35E55">
        <w:rPr>
          <w:rFonts w:eastAsia="Times New Roman"/>
          <w:spacing w:val="2"/>
          <w:sz w:val="18"/>
          <w:szCs w:val="18"/>
          <w:lang w:val="en-US"/>
        </w:rPr>
        <w:t xml:space="preserve"> </w:t>
      </w:r>
      <w:r w:rsidRPr="00F35E55">
        <w:rPr>
          <w:rFonts w:eastAsia="Times New Roman"/>
          <w:sz w:val="18"/>
          <w:szCs w:val="18"/>
          <w:lang w:val="en-US"/>
        </w:rPr>
        <w:t>3—If</w:t>
      </w:r>
      <w:r w:rsidRPr="00F35E55">
        <w:rPr>
          <w:rFonts w:eastAsia="Times New Roman"/>
          <w:spacing w:val="2"/>
          <w:sz w:val="18"/>
          <w:szCs w:val="18"/>
          <w:lang w:val="en-US"/>
        </w:rPr>
        <w:t xml:space="preserve"> </w:t>
      </w:r>
      <w:r w:rsidRPr="00F35E55">
        <w:rPr>
          <w:rFonts w:eastAsia="Times New Roman"/>
          <w:sz w:val="18"/>
          <w:szCs w:val="18"/>
          <w:lang w:val="en-US"/>
        </w:rPr>
        <w:t>the</w:t>
      </w:r>
      <w:r w:rsidRPr="00F35E55">
        <w:rPr>
          <w:rFonts w:eastAsia="Times New Roman"/>
          <w:spacing w:val="3"/>
          <w:sz w:val="18"/>
          <w:szCs w:val="18"/>
          <w:lang w:val="en-US"/>
        </w:rPr>
        <w:t xml:space="preserve"> </w:t>
      </w:r>
      <w:r w:rsidRPr="00F35E55">
        <w:rPr>
          <w:rFonts w:eastAsia="Times New Roman"/>
          <w:sz w:val="18"/>
          <w:szCs w:val="18"/>
          <w:lang w:val="en-US"/>
        </w:rPr>
        <w:t>default</w:t>
      </w:r>
      <w:r w:rsidRPr="00F35E55">
        <w:rPr>
          <w:rFonts w:eastAsia="Times New Roman"/>
          <w:spacing w:val="3"/>
          <w:sz w:val="18"/>
          <w:szCs w:val="18"/>
          <w:lang w:val="en-US"/>
        </w:rPr>
        <w:t xml:space="preserve"> </w:t>
      </w:r>
      <w:r w:rsidRPr="00F35E55">
        <w:rPr>
          <w:rFonts w:eastAsia="Times New Roman"/>
          <w:sz w:val="18"/>
          <w:szCs w:val="18"/>
          <w:lang w:val="en-US"/>
        </w:rPr>
        <w:t>mode</w:t>
      </w:r>
      <w:r w:rsidRPr="00F35E55">
        <w:rPr>
          <w:rFonts w:eastAsia="Times New Roman"/>
          <w:spacing w:val="2"/>
          <w:sz w:val="18"/>
          <w:szCs w:val="18"/>
          <w:lang w:val="en-US"/>
        </w:rPr>
        <w:t xml:space="preserve"> </w:t>
      </w:r>
      <w:r w:rsidRPr="00F35E55">
        <w:rPr>
          <w:rFonts w:eastAsia="Times New Roman"/>
          <w:sz w:val="18"/>
          <w:szCs w:val="18"/>
          <w:lang w:val="en-US"/>
        </w:rPr>
        <w:t>is</w:t>
      </w:r>
      <w:r w:rsidRPr="00F35E55">
        <w:rPr>
          <w:rFonts w:eastAsia="Times New Roman"/>
          <w:spacing w:val="2"/>
          <w:sz w:val="18"/>
          <w:szCs w:val="18"/>
          <w:lang w:val="en-US"/>
        </w:rPr>
        <w:t xml:space="preserve"> </w:t>
      </w:r>
      <w:r w:rsidRPr="00F35E55">
        <w:rPr>
          <w:rFonts w:eastAsia="Times New Roman"/>
          <w:sz w:val="18"/>
          <w:szCs w:val="18"/>
          <w:lang w:val="en-US"/>
        </w:rPr>
        <w:t>used,</w:t>
      </w:r>
      <w:r w:rsidRPr="00F35E55">
        <w:rPr>
          <w:rFonts w:eastAsia="Times New Roman"/>
          <w:spacing w:val="3"/>
          <w:sz w:val="18"/>
          <w:szCs w:val="18"/>
          <w:lang w:val="en-US"/>
        </w:rPr>
        <w:t xml:space="preserve"> </w:t>
      </w:r>
      <w:r w:rsidRPr="00F35E55">
        <w:rPr>
          <w:rFonts w:eastAsia="Times New Roman"/>
          <w:sz w:val="18"/>
          <w:szCs w:val="18"/>
          <w:lang w:val="en-US"/>
        </w:rPr>
        <w:t>all</w:t>
      </w:r>
      <w:r w:rsidRPr="00F35E55">
        <w:rPr>
          <w:rFonts w:eastAsia="Times New Roman"/>
          <w:spacing w:val="2"/>
          <w:sz w:val="18"/>
          <w:szCs w:val="18"/>
          <w:lang w:val="en-US"/>
        </w:rPr>
        <w:t xml:space="preserve"> </w:t>
      </w:r>
      <w:r w:rsidRPr="00F35E55">
        <w:rPr>
          <w:rFonts w:eastAsia="Times New Roman"/>
          <w:sz w:val="18"/>
          <w:szCs w:val="18"/>
          <w:lang w:val="en-US"/>
        </w:rPr>
        <w:t>TIDs</w:t>
      </w:r>
      <w:r w:rsidRPr="00F35E55">
        <w:rPr>
          <w:rFonts w:eastAsia="Times New Roman"/>
          <w:spacing w:val="3"/>
          <w:sz w:val="18"/>
          <w:szCs w:val="18"/>
          <w:lang w:val="en-US"/>
        </w:rPr>
        <w:t xml:space="preserve"> </w:t>
      </w:r>
      <w:r w:rsidRPr="00F35E55">
        <w:rPr>
          <w:rFonts w:eastAsia="Times New Roman"/>
          <w:sz w:val="18"/>
          <w:szCs w:val="18"/>
          <w:lang w:val="en-US"/>
        </w:rPr>
        <w:t>are</w:t>
      </w:r>
      <w:r w:rsidRPr="00F35E55">
        <w:rPr>
          <w:rFonts w:eastAsia="Times New Roman"/>
          <w:spacing w:val="2"/>
          <w:sz w:val="18"/>
          <w:szCs w:val="18"/>
          <w:lang w:val="en-US"/>
        </w:rPr>
        <w:t xml:space="preserve"> </w:t>
      </w:r>
      <w:r w:rsidRPr="00F35E55">
        <w:rPr>
          <w:rFonts w:eastAsia="Times New Roman"/>
          <w:sz w:val="18"/>
          <w:szCs w:val="18"/>
          <w:lang w:val="en-US"/>
        </w:rPr>
        <w:t>mapped</w:t>
      </w:r>
      <w:r w:rsidRPr="00F35E55">
        <w:rPr>
          <w:rFonts w:eastAsia="Times New Roman"/>
          <w:spacing w:val="3"/>
          <w:sz w:val="18"/>
          <w:szCs w:val="18"/>
          <w:lang w:val="en-US"/>
        </w:rPr>
        <w:t xml:space="preserve"> </w:t>
      </w:r>
      <w:r w:rsidRPr="00F35E55">
        <w:rPr>
          <w:rFonts w:eastAsia="Times New Roman"/>
          <w:sz w:val="18"/>
          <w:szCs w:val="18"/>
          <w:lang w:val="en-US"/>
        </w:rPr>
        <w:t>to</w:t>
      </w:r>
      <w:r w:rsidRPr="00F35E55">
        <w:rPr>
          <w:rFonts w:eastAsia="Times New Roman"/>
          <w:spacing w:val="3"/>
          <w:sz w:val="18"/>
          <w:szCs w:val="18"/>
          <w:lang w:val="en-US"/>
        </w:rPr>
        <w:t xml:space="preserve"> </w:t>
      </w:r>
      <w:r w:rsidRPr="00F35E55">
        <w:rPr>
          <w:rFonts w:eastAsia="Times New Roman"/>
          <w:sz w:val="18"/>
          <w:szCs w:val="18"/>
          <w:lang w:val="en-US"/>
        </w:rPr>
        <w:t>all</w:t>
      </w:r>
      <w:r w:rsidRPr="00F35E55">
        <w:rPr>
          <w:rFonts w:eastAsia="Times New Roman"/>
          <w:spacing w:val="2"/>
          <w:sz w:val="18"/>
          <w:szCs w:val="18"/>
          <w:lang w:val="en-US"/>
        </w:rPr>
        <w:t xml:space="preserve"> </w:t>
      </w:r>
      <w:ins w:id="91" w:author="Cariou, Laurent" w:date="2021-02-16T19:19:00Z">
        <w:r w:rsidR="001A1C5E">
          <w:rPr>
            <w:rFonts w:eastAsia="Times New Roman"/>
            <w:spacing w:val="2"/>
            <w:sz w:val="18"/>
            <w:szCs w:val="18"/>
            <w:lang w:val="en-US"/>
          </w:rPr>
          <w:t xml:space="preserve">setup </w:t>
        </w:r>
      </w:ins>
      <w:r w:rsidRPr="00F35E55">
        <w:rPr>
          <w:rFonts w:eastAsia="Times New Roman"/>
          <w:sz w:val="18"/>
          <w:szCs w:val="18"/>
          <w:lang w:val="en-US"/>
        </w:rPr>
        <w:t>links</w:t>
      </w:r>
      <w:r w:rsidRPr="00F35E55">
        <w:rPr>
          <w:rFonts w:eastAsia="Times New Roman"/>
          <w:spacing w:val="3"/>
          <w:sz w:val="18"/>
          <w:szCs w:val="18"/>
          <w:lang w:val="en-US"/>
        </w:rPr>
        <w:t xml:space="preserve"> </w:t>
      </w:r>
      <w:r w:rsidRPr="00F35E55">
        <w:rPr>
          <w:rFonts w:eastAsia="Times New Roman"/>
          <w:sz w:val="18"/>
          <w:szCs w:val="18"/>
          <w:lang w:val="en-US"/>
        </w:rPr>
        <w:t>and</w:t>
      </w:r>
      <w:r w:rsidRPr="00F35E55">
        <w:rPr>
          <w:rFonts w:eastAsia="Times New Roman"/>
          <w:spacing w:val="2"/>
          <w:sz w:val="18"/>
          <w:szCs w:val="18"/>
          <w:lang w:val="en-US"/>
        </w:rPr>
        <w:t xml:space="preserve"> </w:t>
      </w:r>
      <w:r w:rsidRPr="00F35E55">
        <w:rPr>
          <w:rFonts w:eastAsia="Times New Roman"/>
          <w:sz w:val="18"/>
          <w:szCs w:val="18"/>
          <w:lang w:val="en-US"/>
        </w:rPr>
        <w:t>all</w:t>
      </w:r>
      <w:r w:rsidRPr="00F35E55">
        <w:rPr>
          <w:rFonts w:eastAsia="Times New Roman"/>
          <w:spacing w:val="3"/>
          <w:sz w:val="18"/>
          <w:szCs w:val="18"/>
          <w:lang w:val="en-US"/>
        </w:rPr>
        <w:t xml:space="preserve"> </w:t>
      </w:r>
      <w:ins w:id="92" w:author="Cariou, Laurent" w:date="2021-02-16T19:20:00Z">
        <w:r w:rsidR="001A1C5E">
          <w:rPr>
            <w:rFonts w:eastAsia="Times New Roman"/>
            <w:spacing w:val="3"/>
            <w:sz w:val="18"/>
            <w:szCs w:val="18"/>
            <w:lang w:val="en-US"/>
          </w:rPr>
          <w:t xml:space="preserve">setup </w:t>
        </w:r>
      </w:ins>
      <w:r w:rsidRPr="00F35E55">
        <w:rPr>
          <w:rFonts w:eastAsia="Times New Roman"/>
          <w:sz w:val="18"/>
          <w:szCs w:val="18"/>
          <w:lang w:val="en-US"/>
        </w:rPr>
        <w:t>links</w:t>
      </w:r>
      <w:r w:rsidRPr="00F35E55">
        <w:rPr>
          <w:rFonts w:eastAsia="Times New Roman"/>
          <w:spacing w:val="2"/>
          <w:sz w:val="18"/>
          <w:szCs w:val="18"/>
          <w:lang w:val="en-US"/>
        </w:rPr>
        <w:t xml:space="preserve"> </w:t>
      </w:r>
      <w:r w:rsidRPr="00F35E55">
        <w:rPr>
          <w:rFonts w:eastAsia="Times New Roman"/>
          <w:sz w:val="18"/>
          <w:szCs w:val="18"/>
          <w:lang w:val="en-US"/>
        </w:rPr>
        <w:t>are</w:t>
      </w:r>
      <w:r w:rsidRPr="00F35E55">
        <w:rPr>
          <w:rFonts w:eastAsia="Times New Roman"/>
          <w:spacing w:val="2"/>
          <w:sz w:val="18"/>
          <w:szCs w:val="18"/>
          <w:lang w:val="en-US"/>
        </w:rPr>
        <w:t xml:space="preserve"> </w:t>
      </w:r>
      <w:r w:rsidRPr="00F35E55">
        <w:rPr>
          <w:rFonts w:eastAsia="Times New Roman"/>
          <w:sz w:val="18"/>
          <w:szCs w:val="18"/>
          <w:lang w:val="en-US"/>
        </w:rPr>
        <w:t>therefore</w:t>
      </w:r>
      <w:r w:rsidRPr="00F35E55">
        <w:rPr>
          <w:rFonts w:eastAsia="Times New Roman"/>
          <w:spacing w:val="2"/>
          <w:sz w:val="18"/>
          <w:szCs w:val="18"/>
          <w:lang w:val="en-US"/>
        </w:rPr>
        <w:t xml:space="preserve"> </w:t>
      </w:r>
      <w:r w:rsidRPr="00F35E55">
        <w:rPr>
          <w:rFonts w:eastAsia="Times New Roman"/>
          <w:sz w:val="18"/>
          <w:szCs w:val="18"/>
          <w:lang w:val="en-US"/>
        </w:rPr>
        <w:t>enabled.</w:t>
      </w:r>
      <w:ins w:id="93" w:author="Cariou, Laurent" w:date="2021-02-16T19:22:00Z">
        <w:r w:rsidR="00ED5940">
          <w:rPr>
            <w:rFonts w:eastAsia="Times New Roman"/>
            <w:sz w:val="18"/>
            <w:szCs w:val="18"/>
            <w:lang w:val="en-US"/>
          </w:rPr>
          <w:t xml:space="preserve"> (#1788)</w:t>
        </w:r>
      </w:ins>
      <w:r w:rsidRPr="00F35E55">
        <w:rPr>
          <w:rFonts w:eastAsia="Times New Roman"/>
          <w:spacing w:val="1"/>
          <w:sz w:val="18"/>
          <w:szCs w:val="18"/>
          <w:lang w:val="en-US"/>
        </w:rPr>
        <w:t xml:space="preserve"> </w:t>
      </w:r>
      <w:r w:rsidRPr="00F35E55">
        <w:rPr>
          <w:rFonts w:eastAsia="Times New Roman"/>
          <w:sz w:val="18"/>
          <w:szCs w:val="18"/>
          <w:lang w:val="en-US"/>
        </w:rPr>
        <w:t>The</w:t>
      </w:r>
      <w:r w:rsidRPr="00F35E55">
        <w:rPr>
          <w:rFonts w:eastAsia="Times New Roman"/>
          <w:spacing w:val="3"/>
          <w:sz w:val="18"/>
          <w:szCs w:val="18"/>
          <w:lang w:val="en-US"/>
        </w:rPr>
        <w:t xml:space="preserve"> </w:t>
      </w:r>
      <w:r w:rsidRPr="00F35E55">
        <w:rPr>
          <w:rFonts w:eastAsia="Times New Roman"/>
          <w:sz w:val="18"/>
          <w:szCs w:val="18"/>
          <w:lang w:val="en-US"/>
        </w:rPr>
        <w:t>non-AP</w:t>
      </w:r>
    </w:p>
    <w:p w14:paraId="2424BDD8" w14:textId="2603047E" w:rsidR="00F35E55" w:rsidRPr="00F35E55" w:rsidDel="00ED5940" w:rsidRDefault="00F35E55" w:rsidP="00ED5940">
      <w:pPr>
        <w:widowControl w:val="0"/>
        <w:numPr>
          <w:ilvl w:val="0"/>
          <w:numId w:val="54"/>
        </w:numPr>
        <w:tabs>
          <w:tab w:val="left" w:pos="660"/>
        </w:tabs>
        <w:kinsoku w:val="0"/>
        <w:overflowPunct w:val="0"/>
        <w:autoSpaceDE w:val="0"/>
        <w:autoSpaceDN w:val="0"/>
        <w:adjustRightInd w:val="0"/>
        <w:spacing w:line="207" w:lineRule="exact"/>
        <w:jc w:val="left"/>
        <w:rPr>
          <w:del w:id="94" w:author="Cariou, Laurent" w:date="2021-02-16T19:22:00Z"/>
          <w:rFonts w:eastAsia="Times New Roman"/>
          <w:sz w:val="18"/>
          <w:szCs w:val="18"/>
          <w:lang w:val="en-US"/>
        </w:rPr>
      </w:pPr>
      <w:r w:rsidRPr="00F35E55">
        <w:rPr>
          <w:rFonts w:eastAsia="Times New Roman"/>
          <w:sz w:val="18"/>
          <w:szCs w:val="18"/>
          <w:lang w:val="en-US"/>
        </w:rPr>
        <w:t>MLD</w:t>
      </w:r>
      <w:r w:rsidRPr="00F35E55">
        <w:rPr>
          <w:rFonts w:eastAsia="Times New Roman"/>
          <w:spacing w:val="16"/>
          <w:sz w:val="18"/>
          <w:szCs w:val="18"/>
          <w:lang w:val="en-US"/>
        </w:rPr>
        <w:t xml:space="preserve"> </w:t>
      </w:r>
      <w:r w:rsidRPr="00F35E55">
        <w:rPr>
          <w:rFonts w:eastAsia="Times New Roman"/>
          <w:sz w:val="18"/>
          <w:szCs w:val="18"/>
          <w:lang w:val="en-US"/>
        </w:rPr>
        <w:t>can</w:t>
      </w:r>
      <w:r w:rsidRPr="00F35E55">
        <w:rPr>
          <w:rFonts w:eastAsia="Times New Roman"/>
          <w:spacing w:val="17"/>
          <w:sz w:val="18"/>
          <w:szCs w:val="18"/>
          <w:lang w:val="en-US"/>
        </w:rPr>
        <w:t xml:space="preserve"> </w:t>
      </w:r>
      <w:r w:rsidRPr="00F35E55">
        <w:rPr>
          <w:rFonts w:eastAsia="Times New Roman"/>
          <w:sz w:val="18"/>
          <w:szCs w:val="18"/>
          <w:lang w:val="en-US"/>
        </w:rPr>
        <w:t>have</w:t>
      </w:r>
      <w:r w:rsidRPr="00F35E55">
        <w:rPr>
          <w:rFonts w:eastAsia="Times New Roman"/>
          <w:spacing w:val="17"/>
          <w:sz w:val="18"/>
          <w:szCs w:val="18"/>
          <w:lang w:val="en-US"/>
        </w:rPr>
        <w:t xml:space="preserve"> </w:t>
      </w:r>
      <w:r w:rsidRPr="00F35E55">
        <w:rPr>
          <w:rFonts w:eastAsia="Times New Roman"/>
          <w:sz w:val="18"/>
          <w:szCs w:val="18"/>
          <w:lang w:val="en-US"/>
        </w:rPr>
        <w:t>the</w:t>
      </w:r>
      <w:r w:rsidRPr="00F35E55">
        <w:rPr>
          <w:rFonts w:eastAsia="Times New Roman"/>
          <w:spacing w:val="16"/>
          <w:sz w:val="18"/>
          <w:szCs w:val="18"/>
          <w:lang w:val="en-US"/>
        </w:rPr>
        <w:t xml:space="preserve"> </w:t>
      </w:r>
      <w:r w:rsidRPr="00F35E55">
        <w:rPr>
          <w:rFonts w:eastAsia="Times New Roman"/>
          <w:sz w:val="18"/>
          <w:szCs w:val="18"/>
          <w:lang w:val="en-US"/>
        </w:rPr>
        <w:t>corresponding</w:t>
      </w:r>
      <w:r w:rsidRPr="00F35E55">
        <w:rPr>
          <w:rFonts w:eastAsia="Times New Roman"/>
          <w:spacing w:val="17"/>
          <w:sz w:val="18"/>
          <w:szCs w:val="18"/>
          <w:lang w:val="en-US"/>
        </w:rPr>
        <w:t xml:space="preserve"> </w:t>
      </w:r>
      <w:r w:rsidRPr="00F35E55">
        <w:rPr>
          <w:rFonts w:eastAsia="Times New Roman"/>
          <w:sz w:val="18"/>
          <w:szCs w:val="18"/>
          <w:lang w:val="en-US"/>
        </w:rPr>
        <w:t>non-AP</w:t>
      </w:r>
      <w:r w:rsidRPr="00F35E55">
        <w:rPr>
          <w:rFonts w:eastAsia="Times New Roman"/>
          <w:spacing w:val="18"/>
          <w:sz w:val="18"/>
          <w:szCs w:val="18"/>
          <w:lang w:val="en-US"/>
        </w:rPr>
        <w:t xml:space="preserve"> </w:t>
      </w:r>
      <w:r w:rsidRPr="00F35E55">
        <w:rPr>
          <w:rFonts w:eastAsia="Times New Roman"/>
          <w:spacing w:val="-6"/>
          <w:sz w:val="18"/>
          <w:szCs w:val="18"/>
          <w:lang w:val="en-US"/>
        </w:rPr>
        <w:t>STA</w:t>
      </w:r>
      <w:r w:rsidRPr="00F35E55">
        <w:rPr>
          <w:rFonts w:eastAsia="Times New Roman"/>
          <w:spacing w:val="17"/>
          <w:sz w:val="18"/>
          <w:szCs w:val="18"/>
          <w:lang w:val="en-US"/>
        </w:rPr>
        <w:t xml:space="preserve"> </w:t>
      </w:r>
      <w:r w:rsidRPr="00F35E55">
        <w:rPr>
          <w:rFonts w:eastAsia="Times New Roman"/>
          <w:sz w:val="18"/>
          <w:szCs w:val="18"/>
          <w:lang w:val="en-US"/>
        </w:rPr>
        <w:t>wake</w:t>
      </w:r>
      <w:r w:rsidRPr="00F35E55">
        <w:rPr>
          <w:rFonts w:eastAsia="Times New Roman"/>
          <w:spacing w:val="17"/>
          <w:sz w:val="18"/>
          <w:szCs w:val="18"/>
          <w:lang w:val="en-US"/>
        </w:rPr>
        <w:t xml:space="preserve"> </w:t>
      </w:r>
      <w:r w:rsidRPr="00F35E55">
        <w:rPr>
          <w:rFonts w:eastAsia="Times New Roman"/>
          <w:sz w:val="18"/>
          <w:szCs w:val="18"/>
          <w:lang w:val="en-US"/>
        </w:rPr>
        <w:t>up</w:t>
      </w:r>
      <w:r w:rsidRPr="00F35E55">
        <w:rPr>
          <w:rFonts w:eastAsia="Times New Roman"/>
          <w:spacing w:val="17"/>
          <w:sz w:val="18"/>
          <w:szCs w:val="18"/>
          <w:lang w:val="en-US"/>
        </w:rPr>
        <w:t xml:space="preserve"> </w:t>
      </w:r>
      <w:r w:rsidRPr="00F35E55">
        <w:rPr>
          <w:rFonts w:eastAsia="Times New Roman"/>
          <w:sz w:val="18"/>
          <w:szCs w:val="18"/>
          <w:lang w:val="en-US"/>
        </w:rPr>
        <w:t>on</w:t>
      </w:r>
      <w:r w:rsidRPr="00F35E55">
        <w:rPr>
          <w:rFonts w:eastAsia="Times New Roman"/>
          <w:spacing w:val="18"/>
          <w:sz w:val="18"/>
          <w:szCs w:val="18"/>
          <w:lang w:val="en-US"/>
        </w:rPr>
        <w:t xml:space="preserve"> </w:t>
      </w:r>
      <w:r w:rsidRPr="00F35E55">
        <w:rPr>
          <w:rFonts w:eastAsia="Times New Roman"/>
          <w:sz w:val="18"/>
          <w:szCs w:val="18"/>
          <w:lang w:val="en-US"/>
        </w:rPr>
        <w:t>any</w:t>
      </w:r>
      <w:r w:rsidRPr="00F35E55">
        <w:rPr>
          <w:rFonts w:eastAsia="Times New Roman"/>
          <w:spacing w:val="16"/>
          <w:sz w:val="18"/>
          <w:szCs w:val="18"/>
          <w:lang w:val="en-US"/>
        </w:rPr>
        <w:t xml:space="preserve"> </w:t>
      </w:r>
      <w:r w:rsidRPr="00F35E55">
        <w:rPr>
          <w:rFonts w:eastAsia="Times New Roman"/>
          <w:sz w:val="18"/>
          <w:szCs w:val="18"/>
          <w:lang w:val="en-US"/>
        </w:rPr>
        <w:t>link</w:t>
      </w:r>
      <w:r w:rsidRPr="00F35E55">
        <w:rPr>
          <w:rFonts w:eastAsia="Times New Roman"/>
          <w:spacing w:val="18"/>
          <w:sz w:val="18"/>
          <w:szCs w:val="18"/>
          <w:lang w:val="en-US"/>
        </w:rPr>
        <w:t xml:space="preserve"> </w:t>
      </w:r>
      <w:r w:rsidRPr="00F35E55">
        <w:rPr>
          <w:rFonts w:eastAsia="Times New Roman"/>
          <w:sz w:val="18"/>
          <w:szCs w:val="18"/>
          <w:lang w:val="en-US"/>
        </w:rPr>
        <w:t>to</w:t>
      </w:r>
      <w:r w:rsidRPr="00F35E55">
        <w:rPr>
          <w:rFonts w:eastAsia="Times New Roman"/>
          <w:spacing w:val="19"/>
          <w:sz w:val="18"/>
          <w:szCs w:val="18"/>
          <w:lang w:val="en-US"/>
        </w:rPr>
        <w:t xml:space="preserve"> </w:t>
      </w:r>
      <w:r w:rsidRPr="00F35E55">
        <w:rPr>
          <w:rFonts w:eastAsia="Times New Roman"/>
          <w:sz w:val="18"/>
          <w:szCs w:val="18"/>
          <w:lang w:val="en-US"/>
        </w:rPr>
        <w:t>receive</w:t>
      </w:r>
      <w:r w:rsidRPr="00F35E55">
        <w:rPr>
          <w:rFonts w:eastAsia="Times New Roman"/>
          <w:spacing w:val="17"/>
          <w:sz w:val="18"/>
          <w:szCs w:val="18"/>
          <w:lang w:val="en-US"/>
        </w:rPr>
        <w:t xml:space="preserve"> </w:t>
      </w:r>
      <w:r w:rsidRPr="00F35E55">
        <w:rPr>
          <w:rFonts w:eastAsia="Times New Roman"/>
          <w:sz w:val="18"/>
          <w:szCs w:val="18"/>
          <w:lang w:val="en-US"/>
        </w:rPr>
        <w:t>BUs</w:t>
      </w:r>
      <w:r w:rsidRPr="00F35E55">
        <w:rPr>
          <w:rFonts w:eastAsia="Times New Roman"/>
          <w:spacing w:val="16"/>
          <w:sz w:val="18"/>
          <w:szCs w:val="18"/>
          <w:lang w:val="en-US"/>
        </w:rPr>
        <w:t xml:space="preserve"> </w:t>
      </w:r>
      <w:r w:rsidRPr="00F35E55">
        <w:rPr>
          <w:rFonts w:eastAsia="Times New Roman"/>
          <w:sz w:val="18"/>
          <w:szCs w:val="18"/>
          <w:lang w:val="en-US"/>
        </w:rPr>
        <w:t>buffered</w:t>
      </w:r>
      <w:r w:rsidRPr="00F35E55">
        <w:rPr>
          <w:rFonts w:eastAsia="Times New Roman"/>
          <w:spacing w:val="17"/>
          <w:sz w:val="18"/>
          <w:szCs w:val="18"/>
          <w:lang w:val="en-US"/>
        </w:rPr>
        <w:t xml:space="preserve"> </w:t>
      </w:r>
      <w:r w:rsidRPr="00F35E55">
        <w:rPr>
          <w:rFonts w:eastAsia="Times New Roman"/>
          <w:sz w:val="18"/>
          <w:szCs w:val="18"/>
          <w:lang w:val="en-US"/>
        </w:rPr>
        <w:t>by</w:t>
      </w:r>
      <w:r w:rsidRPr="00F35E55">
        <w:rPr>
          <w:rFonts w:eastAsia="Times New Roman"/>
          <w:spacing w:val="17"/>
          <w:sz w:val="18"/>
          <w:szCs w:val="18"/>
          <w:lang w:val="en-US"/>
        </w:rPr>
        <w:t xml:space="preserve"> </w:t>
      </w:r>
      <w:r w:rsidRPr="00F35E55">
        <w:rPr>
          <w:rFonts w:eastAsia="Times New Roman"/>
          <w:sz w:val="18"/>
          <w:szCs w:val="18"/>
          <w:lang w:val="en-US"/>
        </w:rPr>
        <w:t>the</w:t>
      </w:r>
      <w:r w:rsidRPr="00F35E55">
        <w:rPr>
          <w:rFonts w:eastAsia="Times New Roman"/>
          <w:spacing w:val="18"/>
          <w:sz w:val="18"/>
          <w:szCs w:val="18"/>
          <w:lang w:val="en-US"/>
        </w:rPr>
        <w:t xml:space="preserve"> </w:t>
      </w:r>
      <w:r w:rsidRPr="00F35E55">
        <w:rPr>
          <w:rFonts w:eastAsia="Times New Roman"/>
          <w:sz w:val="18"/>
          <w:szCs w:val="18"/>
          <w:lang w:val="en-US"/>
        </w:rPr>
        <w:t>AP</w:t>
      </w:r>
      <w:r w:rsidRPr="00F35E55">
        <w:rPr>
          <w:rFonts w:eastAsia="Times New Roman"/>
          <w:spacing w:val="18"/>
          <w:sz w:val="18"/>
          <w:szCs w:val="18"/>
          <w:lang w:val="en-US"/>
        </w:rPr>
        <w:t xml:space="preserve"> </w:t>
      </w:r>
      <w:r w:rsidRPr="00F35E55">
        <w:rPr>
          <w:rFonts w:eastAsia="Times New Roman"/>
          <w:sz w:val="18"/>
          <w:szCs w:val="18"/>
          <w:lang w:val="en-US"/>
        </w:rPr>
        <w:t>MLD.</w:t>
      </w:r>
      <w:r w:rsidRPr="00F35E55">
        <w:rPr>
          <w:rFonts w:eastAsia="Times New Roman"/>
          <w:spacing w:val="17"/>
          <w:sz w:val="18"/>
          <w:szCs w:val="18"/>
          <w:lang w:val="en-US"/>
        </w:rPr>
        <w:t xml:space="preserve"> </w:t>
      </w:r>
      <w:del w:id="95" w:author="Cariou, Laurent" w:date="2021-02-16T19:22:00Z">
        <w:r w:rsidRPr="00F35E55" w:rsidDel="00ED5940">
          <w:rPr>
            <w:rFonts w:eastAsia="Times New Roman"/>
            <w:sz w:val="18"/>
            <w:szCs w:val="18"/>
            <w:lang w:val="en-US"/>
          </w:rPr>
          <w:delText>The</w:delText>
        </w:r>
      </w:del>
    </w:p>
    <w:p w14:paraId="3093C24A" w14:textId="362A72AF" w:rsidR="00F35E55" w:rsidRPr="00F35E55" w:rsidDel="00ED5940" w:rsidRDefault="00F35E55" w:rsidP="000B43F9">
      <w:pPr>
        <w:widowControl w:val="0"/>
        <w:numPr>
          <w:ilvl w:val="0"/>
          <w:numId w:val="54"/>
        </w:numPr>
        <w:tabs>
          <w:tab w:val="left" w:pos="660"/>
        </w:tabs>
        <w:kinsoku w:val="0"/>
        <w:overflowPunct w:val="0"/>
        <w:autoSpaceDE w:val="0"/>
        <w:autoSpaceDN w:val="0"/>
        <w:adjustRightInd w:val="0"/>
        <w:spacing w:line="207" w:lineRule="exact"/>
        <w:jc w:val="left"/>
        <w:rPr>
          <w:del w:id="96" w:author="Cariou, Laurent" w:date="2021-02-16T19:22:00Z"/>
          <w:rFonts w:eastAsia="Times New Roman"/>
          <w:sz w:val="18"/>
          <w:szCs w:val="18"/>
          <w:lang w:val="en-US"/>
        </w:rPr>
      </w:pPr>
      <w:del w:id="97" w:author="Cariou, Laurent" w:date="2021-02-16T19:22:00Z">
        <w:r w:rsidRPr="00F35E55" w:rsidDel="00ED5940">
          <w:rPr>
            <w:rFonts w:eastAsia="Times New Roman"/>
            <w:sz w:val="18"/>
            <w:szCs w:val="18"/>
            <w:lang w:val="en-US"/>
          </w:rPr>
          <w:delText xml:space="preserve">non-AP MLD can therefore use the power state of its non-AP </w:delText>
        </w:r>
        <w:r w:rsidRPr="00F35E55" w:rsidDel="00ED5940">
          <w:rPr>
            <w:rFonts w:eastAsia="Times New Roman"/>
            <w:spacing w:val="-5"/>
            <w:sz w:val="18"/>
            <w:szCs w:val="18"/>
            <w:lang w:val="en-US"/>
          </w:rPr>
          <w:delText xml:space="preserve">STAs </w:delText>
        </w:r>
        <w:r w:rsidRPr="00F35E55" w:rsidDel="00ED5940">
          <w:rPr>
            <w:rFonts w:eastAsia="Times New Roman"/>
            <w:sz w:val="18"/>
            <w:szCs w:val="18"/>
            <w:lang w:val="en-US"/>
          </w:rPr>
          <w:delText>to dynamically change the links it wants to</w:delText>
        </w:r>
        <w:r w:rsidRPr="00F35E55" w:rsidDel="00ED5940">
          <w:rPr>
            <w:rFonts w:eastAsia="Times New Roman"/>
            <w:spacing w:val="16"/>
            <w:sz w:val="18"/>
            <w:szCs w:val="18"/>
            <w:lang w:val="en-US"/>
          </w:rPr>
          <w:delText xml:space="preserve"> </w:delText>
        </w:r>
        <w:r w:rsidRPr="00F35E55" w:rsidDel="00ED5940">
          <w:rPr>
            <w:rFonts w:eastAsia="Times New Roman"/>
            <w:sz w:val="18"/>
            <w:szCs w:val="18"/>
            <w:lang w:val="en-US"/>
          </w:rPr>
          <w:delText>operate</w:delText>
        </w:r>
      </w:del>
    </w:p>
    <w:p w14:paraId="2F915AEA" w14:textId="02006F11" w:rsidR="00F35E55" w:rsidRPr="00F35E55" w:rsidRDefault="00F35E55" w:rsidP="000B43F9">
      <w:pPr>
        <w:widowControl w:val="0"/>
        <w:numPr>
          <w:ilvl w:val="0"/>
          <w:numId w:val="54"/>
        </w:numPr>
        <w:tabs>
          <w:tab w:val="left" w:pos="660"/>
        </w:tabs>
        <w:kinsoku w:val="0"/>
        <w:overflowPunct w:val="0"/>
        <w:autoSpaceDE w:val="0"/>
        <w:autoSpaceDN w:val="0"/>
        <w:adjustRightInd w:val="0"/>
        <w:spacing w:line="207" w:lineRule="exact"/>
        <w:jc w:val="left"/>
        <w:rPr>
          <w:rFonts w:eastAsia="Times New Roman"/>
          <w:sz w:val="18"/>
          <w:szCs w:val="18"/>
          <w:lang w:val="en-US"/>
        </w:rPr>
      </w:pPr>
      <w:del w:id="98" w:author="Cariou, Laurent" w:date="2021-02-16T19:22:00Z">
        <w:r w:rsidRPr="00F35E55" w:rsidDel="00ED5940">
          <w:rPr>
            <w:rFonts w:eastAsia="Times New Roman"/>
            <w:sz w:val="18"/>
            <w:szCs w:val="18"/>
            <w:lang w:val="en-US"/>
          </w:rPr>
          <w:delText>on.</w:delText>
        </w:r>
      </w:del>
      <w:ins w:id="99" w:author="Cariou, Laurent" w:date="2021-02-16T19:22:00Z">
        <w:r w:rsidR="00ED5940">
          <w:rPr>
            <w:rFonts w:eastAsia="Times New Roman"/>
            <w:sz w:val="18"/>
            <w:szCs w:val="18"/>
            <w:lang w:val="en-US"/>
          </w:rPr>
          <w:t xml:space="preserve"> (#1680)</w:t>
        </w:r>
      </w:ins>
    </w:p>
    <w:p w14:paraId="7659882A" w14:textId="77777777" w:rsidR="00F35E55" w:rsidRPr="00F35E55" w:rsidRDefault="00F35E55" w:rsidP="00F35E55">
      <w:pPr>
        <w:widowControl w:val="0"/>
        <w:kinsoku w:val="0"/>
        <w:overflowPunct w:val="0"/>
        <w:autoSpaceDE w:val="0"/>
        <w:autoSpaceDN w:val="0"/>
        <w:adjustRightInd w:val="0"/>
        <w:spacing w:line="201" w:lineRule="exact"/>
        <w:ind w:left="106"/>
        <w:jc w:val="left"/>
        <w:rPr>
          <w:rFonts w:eastAsia="Times New Roman"/>
          <w:sz w:val="18"/>
          <w:szCs w:val="18"/>
          <w:lang w:val="en-US"/>
        </w:rPr>
      </w:pPr>
      <w:r w:rsidRPr="00F35E55">
        <w:rPr>
          <w:rFonts w:eastAsia="Times New Roman"/>
          <w:sz w:val="18"/>
          <w:szCs w:val="18"/>
          <w:lang w:val="en-US"/>
        </w:rPr>
        <w:t>58</w:t>
      </w:r>
    </w:p>
    <w:p w14:paraId="63C9A632" w14:textId="77777777" w:rsidR="00F35E55" w:rsidRPr="00F35E55" w:rsidRDefault="00F35E55" w:rsidP="00F35E55">
      <w:pPr>
        <w:widowControl w:val="0"/>
        <w:tabs>
          <w:tab w:val="left" w:pos="659"/>
        </w:tabs>
        <w:kinsoku w:val="0"/>
        <w:overflowPunct w:val="0"/>
        <w:autoSpaceDE w:val="0"/>
        <w:autoSpaceDN w:val="0"/>
        <w:adjustRightInd w:val="0"/>
        <w:spacing w:line="212" w:lineRule="exact"/>
        <w:ind w:left="106"/>
        <w:jc w:val="left"/>
        <w:outlineLvl w:val="2"/>
        <w:rPr>
          <w:rFonts w:ascii="Arial" w:eastAsia="Times New Roman" w:hAnsi="Arial" w:cs="Arial"/>
          <w:b/>
          <w:bCs/>
          <w:sz w:val="20"/>
          <w:lang w:val="en-US"/>
        </w:rPr>
      </w:pPr>
      <w:r w:rsidRPr="00F35E55">
        <w:rPr>
          <w:rFonts w:eastAsia="Times New Roman"/>
          <w:position w:val="1"/>
          <w:sz w:val="18"/>
          <w:szCs w:val="18"/>
          <w:lang w:val="en-US"/>
        </w:rPr>
        <w:t>59</w:t>
      </w:r>
      <w:r w:rsidRPr="00F35E55">
        <w:rPr>
          <w:rFonts w:eastAsia="Times New Roman"/>
          <w:position w:val="1"/>
          <w:sz w:val="18"/>
          <w:szCs w:val="18"/>
          <w:lang w:val="en-US"/>
        </w:rPr>
        <w:tab/>
      </w:r>
      <w:bookmarkStart w:id="100" w:name="35.3.6.1.2_Default_mapping_mode"/>
      <w:bookmarkStart w:id="101" w:name="_bookmark11"/>
      <w:bookmarkEnd w:id="100"/>
      <w:bookmarkEnd w:id="101"/>
      <w:r w:rsidRPr="00F35E55">
        <w:rPr>
          <w:rFonts w:ascii="Arial" w:eastAsia="Times New Roman" w:hAnsi="Arial" w:cs="Arial"/>
          <w:b/>
          <w:bCs/>
          <w:sz w:val="20"/>
          <w:lang w:val="en-US"/>
        </w:rPr>
        <w:t>35.3.6.1.2 Default mapping</w:t>
      </w:r>
      <w:r w:rsidRPr="00F35E55">
        <w:rPr>
          <w:rFonts w:ascii="Arial" w:eastAsia="Times New Roman" w:hAnsi="Arial" w:cs="Arial"/>
          <w:b/>
          <w:bCs/>
          <w:spacing w:val="-1"/>
          <w:sz w:val="20"/>
          <w:lang w:val="en-US"/>
        </w:rPr>
        <w:t xml:space="preserve"> </w:t>
      </w:r>
      <w:r w:rsidRPr="00F35E55">
        <w:rPr>
          <w:rFonts w:ascii="Arial" w:eastAsia="Times New Roman" w:hAnsi="Arial" w:cs="Arial"/>
          <w:b/>
          <w:bCs/>
          <w:sz w:val="20"/>
          <w:lang w:val="en-US"/>
        </w:rPr>
        <w:t>mode</w:t>
      </w:r>
    </w:p>
    <w:p w14:paraId="49F9BE94" w14:textId="77777777" w:rsidR="00F35E55" w:rsidRPr="00F35E55" w:rsidRDefault="00F35E55" w:rsidP="00F35E55">
      <w:pPr>
        <w:widowControl w:val="0"/>
        <w:kinsoku w:val="0"/>
        <w:overflowPunct w:val="0"/>
        <w:autoSpaceDE w:val="0"/>
        <w:autoSpaceDN w:val="0"/>
        <w:adjustRightInd w:val="0"/>
        <w:spacing w:line="193" w:lineRule="exact"/>
        <w:ind w:left="106"/>
        <w:jc w:val="left"/>
        <w:rPr>
          <w:rFonts w:eastAsia="Times New Roman"/>
          <w:sz w:val="18"/>
          <w:szCs w:val="18"/>
          <w:lang w:val="en-US"/>
        </w:rPr>
      </w:pPr>
      <w:r w:rsidRPr="00F35E55">
        <w:rPr>
          <w:rFonts w:eastAsia="Times New Roman"/>
          <w:sz w:val="18"/>
          <w:szCs w:val="18"/>
          <w:lang w:val="en-US"/>
        </w:rPr>
        <w:t>60</w:t>
      </w:r>
    </w:p>
    <w:p w14:paraId="0D111B9F" w14:textId="77777777" w:rsidR="00F35E55" w:rsidRPr="00F35E55" w:rsidRDefault="00F35E55" w:rsidP="00F35E55">
      <w:pPr>
        <w:widowControl w:val="0"/>
        <w:numPr>
          <w:ilvl w:val="0"/>
          <w:numId w:val="53"/>
        </w:numPr>
        <w:tabs>
          <w:tab w:val="left" w:pos="660"/>
        </w:tabs>
        <w:kinsoku w:val="0"/>
        <w:overflowPunct w:val="0"/>
        <w:autoSpaceDE w:val="0"/>
        <w:autoSpaceDN w:val="0"/>
        <w:adjustRightInd w:val="0"/>
        <w:spacing w:line="249" w:lineRule="exact"/>
        <w:jc w:val="left"/>
        <w:rPr>
          <w:rFonts w:eastAsia="Times New Roman"/>
          <w:sz w:val="20"/>
          <w:lang w:val="en-US"/>
        </w:rPr>
      </w:pPr>
      <w:r w:rsidRPr="00F35E55">
        <w:rPr>
          <w:rFonts w:eastAsia="Times New Roman"/>
          <w:sz w:val="20"/>
          <w:lang w:val="en-US"/>
        </w:rPr>
        <w:t>This</w:t>
      </w:r>
      <w:r w:rsidRPr="00F35E55">
        <w:rPr>
          <w:rFonts w:eastAsia="Times New Roman"/>
          <w:spacing w:val="14"/>
          <w:sz w:val="20"/>
          <w:lang w:val="en-US"/>
        </w:rPr>
        <w:t xml:space="preserve"> </w:t>
      </w:r>
      <w:r w:rsidRPr="00F35E55">
        <w:rPr>
          <w:rFonts w:eastAsia="Times New Roman"/>
          <w:sz w:val="20"/>
          <w:lang w:val="en-US"/>
        </w:rPr>
        <w:t>mode</w:t>
      </w:r>
      <w:r w:rsidRPr="00F35E55">
        <w:rPr>
          <w:rFonts w:eastAsia="Times New Roman"/>
          <w:spacing w:val="15"/>
          <w:sz w:val="20"/>
          <w:lang w:val="en-US"/>
        </w:rPr>
        <w:t xml:space="preserve"> </w:t>
      </w:r>
      <w:r w:rsidRPr="00F35E55">
        <w:rPr>
          <w:rFonts w:eastAsia="Times New Roman"/>
          <w:sz w:val="20"/>
          <w:lang w:val="en-US"/>
        </w:rPr>
        <w:t>refers</w:t>
      </w:r>
      <w:r w:rsidRPr="00F35E55">
        <w:rPr>
          <w:rFonts w:eastAsia="Times New Roman"/>
          <w:spacing w:val="15"/>
          <w:sz w:val="20"/>
          <w:lang w:val="en-US"/>
        </w:rPr>
        <w:t xml:space="preserve"> </w:t>
      </w:r>
      <w:r w:rsidRPr="00F35E55">
        <w:rPr>
          <w:rFonts w:eastAsia="Times New Roman"/>
          <w:sz w:val="20"/>
          <w:lang w:val="en-US"/>
        </w:rPr>
        <w:t>to</w:t>
      </w:r>
      <w:r w:rsidRPr="00F35E55">
        <w:rPr>
          <w:rFonts w:eastAsia="Times New Roman"/>
          <w:spacing w:val="15"/>
          <w:sz w:val="20"/>
          <w:lang w:val="en-US"/>
        </w:rPr>
        <w:t xml:space="preserve"> </w:t>
      </w:r>
      <w:r w:rsidRPr="00F35E55">
        <w:rPr>
          <w:rFonts w:eastAsia="Times New Roman"/>
          <w:sz w:val="20"/>
          <w:lang w:val="en-US"/>
        </w:rPr>
        <w:t>the</w:t>
      </w:r>
      <w:r w:rsidRPr="00F35E55">
        <w:rPr>
          <w:rFonts w:eastAsia="Times New Roman"/>
          <w:spacing w:val="14"/>
          <w:sz w:val="20"/>
          <w:lang w:val="en-US"/>
        </w:rPr>
        <w:t xml:space="preserve"> </w:t>
      </w:r>
      <w:r w:rsidRPr="00F35E55">
        <w:rPr>
          <w:rFonts w:eastAsia="Times New Roman"/>
          <w:sz w:val="20"/>
          <w:lang w:val="en-US"/>
        </w:rPr>
        <w:t>default</w:t>
      </w:r>
      <w:r w:rsidRPr="00F35E55">
        <w:rPr>
          <w:rFonts w:eastAsia="Times New Roman"/>
          <w:spacing w:val="15"/>
          <w:sz w:val="20"/>
          <w:lang w:val="en-US"/>
        </w:rPr>
        <w:t xml:space="preserve"> </w:t>
      </w:r>
      <w:r w:rsidRPr="00F35E55">
        <w:rPr>
          <w:rFonts w:eastAsia="Times New Roman"/>
          <w:sz w:val="20"/>
          <w:lang w:val="en-US"/>
        </w:rPr>
        <w:t>mapping</w:t>
      </w:r>
      <w:r w:rsidRPr="00F35E55">
        <w:rPr>
          <w:rFonts w:eastAsia="Times New Roman"/>
          <w:spacing w:val="15"/>
          <w:sz w:val="20"/>
          <w:lang w:val="en-US"/>
        </w:rPr>
        <w:t xml:space="preserve"> </w:t>
      </w:r>
      <w:r w:rsidRPr="00F35E55">
        <w:rPr>
          <w:rFonts w:eastAsia="Times New Roman"/>
          <w:sz w:val="20"/>
          <w:lang w:val="en-US"/>
        </w:rPr>
        <w:t>described</w:t>
      </w:r>
      <w:r w:rsidRPr="00F35E55">
        <w:rPr>
          <w:rFonts w:eastAsia="Times New Roman"/>
          <w:spacing w:val="16"/>
          <w:sz w:val="20"/>
          <w:lang w:val="en-US"/>
        </w:rPr>
        <w:t xml:space="preserve"> </w:t>
      </w:r>
      <w:r w:rsidRPr="00F35E55">
        <w:rPr>
          <w:rFonts w:eastAsia="Times New Roman"/>
          <w:sz w:val="20"/>
          <w:lang w:val="en-US"/>
        </w:rPr>
        <w:t>in</w:t>
      </w:r>
      <w:r w:rsidRPr="00F35E55">
        <w:rPr>
          <w:rFonts w:eastAsia="Times New Roman"/>
          <w:spacing w:val="14"/>
          <w:sz w:val="20"/>
          <w:lang w:val="en-US"/>
        </w:rPr>
        <w:t xml:space="preserve"> </w:t>
      </w:r>
      <w:hyperlink w:anchor="bookmark10" w:history="1">
        <w:r w:rsidRPr="00F35E55">
          <w:rPr>
            <w:rFonts w:eastAsia="Times New Roman"/>
            <w:sz w:val="20"/>
            <w:lang w:val="en-US"/>
          </w:rPr>
          <w:t>35.3.6.1.1</w:t>
        </w:r>
        <w:r w:rsidRPr="00F35E55">
          <w:rPr>
            <w:rFonts w:eastAsia="Times New Roman"/>
            <w:spacing w:val="15"/>
            <w:sz w:val="20"/>
            <w:lang w:val="en-US"/>
          </w:rPr>
          <w:t xml:space="preserve"> </w:t>
        </w:r>
        <w:r w:rsidRPr="00F35E55">
          <w:rPr>
            <w:rFonts w:eastAsia="Times New Roman"/>
            <w:sz w:val="20"/>
            <w:lang w:val="en-US"/>
          </w:rPr>
          <w:t>(General)</w:t>
        </w:r>
      </w:hyperlink>
      <w:r w:rsidRPr="00F35E55">
        <w:rPr>
          <w:rFonts w:eastAsia="Times New Roman"/>
          <w:sz w:val="20"/>
          <w:lang w:val="en-US"/>
        </w:rPr>
        <w:t>.</w:t>
      </w:r>
      <w:r w:rsidRPr="00F35E55">
        <w:rPr>
          <w:rFonts w:eastAsia="Times New Roman"/>
          <w:spacing w:val="15"/>
          <w:sz w:val="20"/>
          <w:lang w:val="en-US"/>
        </w:rPr>
        <w:t xml:space="preserve"> </w:t>
      </w:r>
      <w:r w:rsidRPr="00F35E55">
        <w:rPr>
          <w:rFonts w:eastAsia="Times New Roman"/>
          <w:sz w:val="20"/>
          <w:lang w:val="en-US"/>
        </w:rPr>
        <w:t>Under</w:t>
      </w:r>
      <w:r w:rsidRPr="00F35E55">
        <w:rPr>
          <w:rFonts w:eastAsia="Times New Roman"/>
          <w:spacing w:val="15"/>
          <w:sz w:val="20"/>
          <w:lang w:val="en-US"/>
        </w:rPr>
        <w:t xml:space="preserve"> </w:t>
      </w:r>
      <w:r w:rsidRPr="00F35E55">
        <w:rPr>
          <w:rFonts w:eastAsia="Times New Roman"/>
          <w:sz w:val="20"/>
          <w:lang w:val="en-US"/>
        </w:rPr>
        <w:t>this</w:t>
      </w:r>
      <w:r w:rsidRPr="00F35E55">
        <w:rPr>
          <w:rFonts w:eastAsia="Times New Roman"/>
          <w:spacing w:val="14"/>
          <w:sz w:val="20"/>
          <w:lang w:val="en-US"/>
        </w:rPr>
        <w:t xml:space="preserve"> </w:t>
      </w:r>
      <w:r w:rsidRPr="00F35E55">
        <w:rPr>
          <w:rFonts w:eastAsia="Times New Roman"/>
          <w:sz w:val="20"/>
          <w:lang w:val="en-US"/>
        </w:rPr>
        <w:t>mode,</w:t>
      </w:r>
      <w:r w:rsidRPr="00F35E55">
        <w:rPr>
          <w:rFonts w:eastAsia="Times New Roman"/>
          <w:spacing w:val="15"/>
          <w:sz w:val="20"/>
          <w:lang w:val="en-US"/>
        </w:rPr>
        <w:t xml:space="preserve"> </w:t>
      </w:r>
      <w:r w:rsidRPr="00F35E55">
        <w:rPr>
          <w:rFonts w:eastAsia="Times New Roman"/>
          <w:sz w:val="20"/>
          <w:lang w:val="en-US"/>
        </w:rPr>
        <w:t>all</w:t>
      </w:r>
      <w:r w:rsidRPr="00F35E55">
        <w:rPr>
          <w:rFonts w:eastAsia="Times New Roman"/>
          <w:spacing w:val="15"/>
          <w:sz w:val="20"/>
          <w:lang w:val="en-US"/>
        </w:rPr>
        <w:t xml:space="preserve"> </w:t>
      </w:r>
      <w:r w:rsidRPr="00F35E55">
        <w:rPr>
          <w:rFonts w:eastAsia="Times New Roman"/>
          <w:sz w:val="20"/>
          <w:lang w:val="en-US"/>
        </w:rPr>
        <w:t>TIDs</w:t>
      </w:r>
      <w:r w:rsidRPr="00F35E55">
        <w:rPr>
          <w:rFonts w:eastAsia="Times New Roman"/>
          <w:spacing w:val="15"/>
          <w:sz w:val="20"/>
          <w:lang w:val="en-US"/>
        </w:rPr>
        <w:t xml:space="preserve"> </w:t>
      </w:r>
      <w:r w:rsidRPr="00F35E55">
        <w:rPr>
          <w:rFonts w:eastAsia="Times New Roman"/>
          <w:sz w:val="20"/>
          <w:lang w:val="en-US"/>
        </w:rPr>
        <w:t>are</w:t>
      </w:r>
    </w:p>
    <w:p w14:paraId="645D4CCB" w14:textId="74ED9B17" w:rsidR="00F35E55" w:rsidRPr="00F35E55" w:rsidRDefault="00F35E55" w:rsidP="00F35E55">
      <w:pPr>
        <w:widowControl w:val="0"/>
        <w:numPr>
          <w:ilvl w:val="0"/>
          <w:numId w:val="53"/>
        </w:numPr>
        <w:tabs>
          <w:tab w:val="left" w:pos="660"/>
        </w:tabs>
        <w:kinsoku w:val="0"/>
        <w:overflowPunct w:val="0"/>
        <w:autoSpaceDE w:val="0"/>
        <w:autoSpaceDN w:val="0"/>
        <w:adjustRightInd w:val="0"/>
        <w:spacing w:line="291" w:lineRule="exact"/>
        <w:jc w:val="left"/>
        <w:rPr>
          <w:rFonts w:eastAsia="Times New Roman"/>
          <w:sz w:val="20"/>
          <w:lang w:val="en-US"/>
        </w:rPr>
      </w:pPr>
      <w:r w:rsidRPr="00F35E55">
        <w:rPr>
          <w:rFonts w:eastAsia="Times New Roman"/>
          <w:noProof/>
          <w:sz w:val="24"/>
          <w:szCs w:val="24"/>
          <w:lang w:val="en-US"/>
        </w:rPr>
        <w:lastRenderedPageBreak/>
        <mc:AlternateContent>
          <mc:Choice Requires="wps">
            <w:drawing>
              <wp:anchor distT="0" distB="0" distL="114300" distR="114300" simplePos="0" relativeHeight="251666944" behindDoc="1" locked="0" layoutInCell="0" allowOverlap="1" wp14:anchorId="383742BC" wp14:editId="46F79DAB">
                <wp:simplePos x="0" y="0"/>
                <wp:positionH relativeFrom="page">
                  <wp:posOffset>791845</wp:posOffset>
                </wp:positionH>
                <wp:positionV relativeFrom="paragraph">
                  <wp:posOffset>97790</wp:posOffset>
                </wp:positionV>
                <wp:extent cx="114300" cy="127000"/>
                <wp:effectExtent l="1270" t="0" r="0" b="0"/>
                <wp:wrapNone/>
                <wp:docPr id="1118" name="Text Box 1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350851" w14:textId="77777777" w:rsidR="00F35E55" w:rsidRDefault="00F35E55" w:rsidP="00F35E55">
                            <w:pPr>
                              <w:pStyle w:val="BodyText0"/>
                              <w:kinsoku w:val="0"/>
                              <w:overflowPunct w:val="0"/>
                              <w:spacing w:line="199" w:lineRule="exact"/>
                              <w:rPr>
                                <w:sz w:val="18"/>
                                <w:szCs w:val="18"/>
                              </w:rPr>
                            </w:pPr>
                            <w:r>
                              <w:rPr>
                                <w:sz w:val="18"/>
                                <w:szCs w:val="18"/>
                              </w:rPr>
                              <w:t>63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3742BC" id="Text Box 1118" o:spid="_x0000_s1034" type="#_x0000_t202" style="position:absolute;left:0;text-align:left;margin-left:62.35pt;margin-top:7.7pt;width:9pt;height:10pt;z-index:-2516495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" o:allowincell="f" filled="f" stroked="f">
                <v:textbox inset="0,0,0,0">
                  <w:txbxContent>
                    <w:p w14:paraId="60350851" w14:textId="77777777" w:rsidR="00F35E55" w:rsidRDefault="00F35E55" w:rsidP="00F35E55">
                      <w:pPr>
                        <w:pStyle w:val="BodyText0"/>
                        <w:kinsoku w:val="0"/>
                        <w:overflowPunct w:val="0"/>
                        <w:spacing w:line="199" w:lineRule="exact"/>
                        <w:rPr>
                          <w:sz w:val="18"/>
                          <w:szCs w:val="18"/>
                        </w:rPr>
                      </w:pPr>
                      <w:r>
                        <w:rPr>
                          <w:sz w:val="18"/>
                          <w:szCs w:val="18"/>
                        </w:rPr>
                        <w:t>63</w:t>
                      </w:r>
                    </w:p>
                  </w:txbxContent>
                </v:textbox>
                <w10:wrap anchorx="page"/>
              </v:shape>
            </w:pict>
          </mc:Fallback>
        </mc:AlternateContent>
      </w:r>
      <w:r w:rsidRPr="00F35E55">
        <w:rPr>
          <w:rFonts w:eastAsia="Times New Roman"/>
          <w:sz w:val="20"/>
          <w:lang w:val="en-US"/>
        </w:rPr>
        <w:t>mapped</w:t>
      </w:r>
      <w:r w:rsidRPr="00F35E55">
        <w:rPr>
          <w:rFonts w:eastAsia="Times New Roman"/>
          <w:spacing w:val="8"/>
          <w:sz w:val="20"/>
          <w:lang w:val="en-US"/>
        </w:rPr>
        <w:t xml:space="preserve"> </w:t>
      </w:r>
      <w:r w:rsidRPr="00F35E55">
        <w:rPr>
          <w:rFonts w:eastAsia="Times New Roman"/>
          <w:sz w:val="20"/>
          <w:lang w:val="en-US"/>
        </w:rPr>
        <w:t>to</w:t>
      </w:r>
      <w:r w:rsidRPr="00F35E55">
        <w:rPr>
          <w:rFonts w:eastAsia="Times New Roman"/>
          <w:spacing w:val="10"/>
          <w:sz w:val="20"/>
          <w:lang w:val="en-US"/>
        </w:rPr>
        <w:t xml:space="preserve"> </w:t>
      </w:r>
      <w:r w:rsidRPr="00F35E55">
        <w:rPr>
          <w:rFonts w:eastAsia="Times New Roman"/>
          <w:sz w:val="20"/>
          <w:lang w:val="en-US"/>
        </w:rPr>
        <w:t>all</w:t>
      </w:r>
      <w:ins w:id="102" w:author="Cariou, Laurent" w:date="2021-02-16T20:35:00Z">
        <w:r w:rsidR="00AC2CC9">
          <w:rPr>
            <w:rFonts w:eastAsia="Times New Roman"/>
            <w:sz w:val="20"/>
            <w:lang w:val="en-US"/>
          </w:rPr>
          <w:t xml:space="preserve"> setup</w:t>
        </w:r>
      </w:ins>
      <w:ins w:id="103" w:author="Cariou, Laurent" w:date="2021-02-16T20:36:00Z">
        <w:r w:rsidR="007729DE">
          <w:rPr>
            <w:rFonts w:eastAsia="Times New Roman"/>
            <w:sz w:val="20"/>
            <w:lang w:val="en-US"/>
          </w:rPr>
          <w:t xml:space="preserve"> (#1790</w:t>
        </w:r>
      </w:ins>
      <w:ins w:id="104" w:author="Cariou, Laurent" w:date="2021-02-16T20:40:00Z">
        <w:r w:rsidR="00F80D7E">
          <w:rPr>
            <w:rFonts w:eastAsia="Times New Roman"/>
            <w:sz w:val="20"/>
            <w:lang w:val="en-US"/>
          </w:rPr>
          <w:t>, #2427</w:t>
        </w:r>
      </w:ins>
      <w:ins w:id="105" w:author="Cariou, Laurent" w:date="2021-02-16T20:36:00Z">
        <w:r w:rsidR="007729DE">
          <w:rPr>
            <w:rFonts w:eastAsia="Times New Roman"/>
            <w:sz w:val="20"/>
            <w:lang w:val="en-US"/>
          </w:rPr>
          <w:t>)</w:t>
        </w:r>
      </w:ins>
      <w:r w:rsidRPr="00F35E55">
        <w:rPr>
          <w:rFonts w:eastAsia="Times New Roman"/>
          <w:spacing w:val="9"/>
          <w:sz w:val="20"/>
          <w:lang w:val="en-US"/>
        </w:rPr>
        <w:t xml:space="preserve"> </w:t>
      </w:r>
      <w:r w:rsidRPr="00F35E55">
        <w:rPr>
          <w:rFonts w:eastAsia="Times New Roman"/>
          <w:sz w:val="20"/>
          <w:lang w:val="en-US"/>
        </w:rPr>
        <w:t>links</w:t>
      </w:r>
      <w:r w:rsidRPr="00F35E55">
        <w:rPr>
          <w:rFonts w:eastAsia="Times New Roman"/>
          <w:spacing w:val="9"/>
          <w:sz w:val="20"/>
          <w:lang w:val="en-US"/>
        </w:rPr>
        <w:t xml:space="preserve"> </w:t>
      </w:r>
      <w:r w:rsidRPr="00F35E55">
        <w:rPr>
          <w:rFonts w:eastAsia="Times New Roman"/>
          <w:sz w:val="20"/>
          <w:lang w:val="en-US"/>
        </w:rPr>
        <w:t>for</w:t>
      </w:r>
      <w:r w:rsidRPr="00F35E55">
        <w:rPr>
          <w:rFonts w:eastAsia="Times New Roman"/>
          <w:spacing w:val="8"/>
          <w:sz w:val="20"/>
          <w:lang w:val="en-US"/>
        </w:rPr>
        <w:t xml:space="preserve"> </w:t>
      </w:r>
      <w:r w:rsidRPr="00F35E55">
        <w:rPr>
          <w:rFonts w:eastAsia="Times New Roman"/>
          <w:sz w:val="20"/>
          <w:lang w:val="en-US"/>
        </w:rPr>
        <w:t>DL</w:t>
      </w:r>
      <w:r w:rsidRPr="00F35E55">
        <w:rPr>
          <w:rFonts w:eastAsia="Times New Roman"/>
          <w:spacing w:val="8"/>
          <w:sz w:val="20"/>
          <w:lang w:val="en-US"/>
        </w:rPr>
        <w:t xml:space="preserve"> </w:t>
      </w:r>
      <w:r w:rsidRPr="00F35E55">
        <w:rPr>
          <w:rFonts w:eastAsia="Times New Roman"/>
          <w:sz w:val="20"/>
          <w:lang w:val="en-US"/>
        </w:rPr>
        <w:t>and</w:t>
      </w:r>
      <w:r w:rsidRPr="00F35E55">
        <w:rPr>
          <w:rFonts w:eastAsia="Times New Roman"/>
          <w:spacing w:val="9"/>
          <w:sz w:val="20"/>
          <w:lang w:val="en-US"/>
        </w:rPr>
        <w:t xml:space="preserve"> </w:t>
      </w:r>
      <w:r w:rsidRPr="00F35E55">
        <w:rPr>
          <w:rFonts w:eastAsia="Times New Roman"/>
          <w:sz w:val="20"/>
          <w:lang w:val="en-US"/>
        </w:rPr>
        <w:t>UL,</w:t>
      </w:r>
      <w:r w:rsidRPr="00F35E55">
        <w:rPr>
          <w:rFonts w:eastAsia="Times New Roman"/>
          <w:spacing w:val="8"/>
          <w:sz w:val="20"/>
          <w:lang w:val="en-US"/>
        </w:rPr>
        <w:t xml:space="preserve"> </w:t>
      </w:r>
      <w:r w:rsidRPr="00F35E55">
        <w:rPr>
          <w:rFonts w:eastAsia="Times New Roman"/>
          <w:sz w:val="20"/>
          <w:lang w:val="en-US"/>
        </w:rPr>
        <w:t>and</w:t>
      </w:r>
      <w:r w:rsidRPr="00F35E55">
        <w:rPr>
          <w:rFonts w:eastAsia="Times New Roman"/>
          <w:spacing w:val="9"/>
          <w:sz w:val="20"/>
          <w:lang w:val="en-US"/>
        </w:rPr>
        <w:t xml:space="preserve"> </w:t>
      </w:r>
      <w:r w:rsidRPr="00F35E55">
        <w:rPr>
          <w:rFonts w:eastAsia="Times New Roman"/>
          <w:sz w:val="20"/>
          <w:lang w:val="en-US"/>
        </w:rPr>
        <w:t>all</w:t>
      </w:r>
      <w:r w:rsidRPr="00F35E55">
        <w:rPr>
          <w:rFonts w:eastAsia="Times New Roman"/>
          <w:spacing w:val="9"/>
          <w:sz w:val="20"/>
          <w:lang w:val="en-US"/>
        </w:rPr>
        <w:t xml:space="preserve"> </w:t>
      </w:r>
      <w:r w:rsidRPr="00F35E55">
        <w:rPr>
          <w:rFonts w:eastAsia="Times New Roman"/>
          <w:sz w:val="20"/>
          <w:lang w:val="en-US"/>
        </w:rPr>
        <w:t>setup</w:t>
      </w:r>
      <w:r w:rsidRPr="00F35E55">
        <w:rPr>
          <w:rFonts w:eastAsia="Times New Roman"/>
          <w:spacing w:val="9"/>
          <w:sz w:val="20"/>
          <w:lang w:val="en-US"/>
        </w:rPr>
        <w:t xml:space="preserve"> </w:t>
      </w:r>
      <w:r w:rsidRPr="00F35E55">
        <w:rPr>
          <w:rFonts w:eastAsia="Times New Roman"/>
          <w:sz w:val="20"/>
          <w:lang w:val="en-US"/>
        </w:rPr>
        <w:t>links</w:t>
      </w:r>
      <w:r w:rsidRPr="00F35E55">
        <w:rPr>
          <w:rFonts w:eastAsia="Times New Roman"/>
          <w:spacing w:val="9"/>
          <w:sz w:val="20"/>
          <w:lang w:val="en-US"/>
        </w:rPr>
        <w:t xml:space="preserve"> </w:t>
      </w:r>
      <w:r w:rsidRPr="00F35E55">
        <w:rPr>
          <w:rFonts w:eastAsia="Times New Roman"/>
          <w:sz w:val="20"/>
          <w:lang w:val="en-US"/>
        </w:rPr>
        <w:t>are</w:t>
      </w:r>
      <w:r w:rsidRPr="00F35E55">
        <w:rPr>
          <w:rFonts w:eastAsia="Times New Roman"/>
          <w:spacing w:val="9"/>
          <w:sz w:val="20"/>
          <w:lang w:val="en-US"/>
        </w:rPr>
        <w:t xml:space="preserve"> </w:t>
      </w:r>
      <w:r w:rsidRPr="00F35E55">
        <w:rPr>
          <w:rFonts w:eastAsia="Times New Roman"/>
          <w:sz w:val="20"/>
          <w:lang w:val="en-US"/>
        </w:rPr>
        <w:t>enabled.</w:t>
      </w:r>
      <w:r w:rsidRPr="00F35E55">
        <w:rPr>
          <w:rFonts w:eastAsia="Times New Roman"/>
          <w:spacing w:val="8"/>
          <w:sz w:val="20"/>
          <w:lang w:val="en-US"/>
        </w:rPr>
        <w:t xml:space="preserve"> </w:t>
      </w:r>
      <w:r w:rsidRPr="00F35E55">
        <w:rPr>
          <w:rFonts w:eastAsia="Times New Roman"/>
          <w:sz w:val="20"/>
          <w:lang w:val="en-US"/>
        </w:rPr>
        <w:t>A</w:t>
      </w:r>
      <w:r w:rsidRPr="00F35E55">
        <w:rPr>
          <w:rFonts w:eastAsia="Times New Roman"/>
          <w:spacing w:val="9"/>
          <w:sz w:val="20"/>
          <w:lang w:val="en-US"/>
        </w:rPr>
        <w:t xml:space="preserve"> </w:t>
      </w:r>
      <w:r w:rsidRPr="00F35E55">
        <w:rPr>
          <w:rFonts w:eastAsia="Times New Roman"/>
          <w:sz w:val="20"/>
          <w:lang w:val="en-US"/>
        </w:rPr>
        <w:t>non-AP</w:t>
      </w:r>
      <w:r w:rsidRPr="00F35E55">
        <w:rPr>
          <w:rFonts w:eastAsia="Times New Roman"/>
          <w:spacing w:val="9"/>
          <w:sz w:val="20"/>
          <w:lang w:val="en-US"/>
        </w:rPr>
        <w:t xml:space="preserve"> </w:t>
      </w:r>
      <w:r w:rsidRPr="00F35E55">
        <w:rPr>
          <w:rFonts w:eastAsia="Times New Roman"/>
          <w:sz w:val="20"/>
          <w:lang w:val="en-US"/>
        </w:rPr>
        <w:t>MLD</w:t>
      </w:r>
      <w:r w:rsidRPr="00F35E55">
        <w:rPr>
          <w:rFonts w:eastAsia="Times New Roman"/>
          <w:spacing w:val="9"/>
          <w:sz w:val="20"/>
          <w:lang w:val="en-US"/>
        </w:rPr>
        <w:t xml:space="preserve"> </w:t>
      </w:r>
      <w:r w:rsidRPr="00F35E55">
        <w:rPr>
          <w:rFonts w:eastAsia="Times New Roman"/>
          <w:sz w:val="20"/>
          <w:lang w:val="en-US"/>
        </w:rPr>
        <w:t>and</w:t>
      </w:r>
      <w:r w:rsidRPr="00F35E55">
        <w:rPr>
          <w:rFonts w:eastAsia="Times New Roman"/>
          <w:spacing w:val="8"/>
          <w:sz w:val="20"/>
          <w:lang w:val="en-US"/>
        </w:rPr>
        <w:t xml:space="preserve"> </w:t>
      </w:r>
      <w:r w:rsidRPr="00F35E55">
        <w:rPr>
          <w:rFonts w:eastAsia="Times New Roman"/>
          <w:sz w:val="20"/>
          <w:lang w:val="en-US"/>
        </w:rPr>
        <w:t>an</w:t>
      </w:r>
      <w:r w:rsidRPr="00F35E55">
        <w:rPr>
          <w:rFonts w:eastAsia="Times New Roman"/>
          <w:spacing w:val="7"/>
          <w:sz w:val="20"/>
          <w:lang w:val="en-US"/>
        </w:rPr>
        <w:t xml:space="preserve"> </w:t>
      </w:r>
      <w:r w:rsidRPr="00F35E55">
        <w:rPr>
          <w:rFonts w:eastAsia="Times New Roman"/>
          <w:sz w:val="20"/>
          <w:lang w:val="en-US"/>
        </w:rPr>
        <w:t>AP</w:t>
      </w:r>
      <w:r w:rsidRPr="00F35E55">
        <w:rPr>
          <w:rFonts w:eastAsia="Times New Roman"/>
          <w:spacing w:val="9"/>
          <w:sz w:val="20"/>
          <w:lang w:val="en-US"/>
        </w:rPr>
        <w:t xml:space="preserve"> </w:t>
      </w:r>
      <w:r w:rsidRPr="00F35E55">
        <w:rPr>
          <w:rFonts w:eastAsia="Times New Roman"/>
          <w:sz w:val="20"/>
          <w:lang w:val="en-US"/>
        </w:rPr>
        <w:t>MLD</w:t>
      </w:r>
      <w:r w:rsidRPr="00F35E55">
        <w:rPr>
          <w:rFonts w:eastAsia="Times New Roman"/>
          <w:spacing w:val="9"/>
          <w:sz w:val="20"/>
          <w:lang w:val="en-US"/>
        </w:rPr>
        <w:t xml:space="preserve"> </w:t>
      </w:r>
      <w:r w:rsidRPr="00F35E55">
        <w:rPr>
          <w:rFonts w:eastAsia="Times New Roman"/>
          <w:sz w:val="20"/>
          <w:lang w:val="en-US"/>
        </w:rPr>
        <w:t>that</w:t>
      </w:r>
    </w:p>
    <w:p w14:paraId="6A580420" w14:textId="77777777" w:rsidR="00F35E55" w:rsidRPr="00F35E55" w:rsidRDefault="00F35E55" w:rsidP="00F35E55">
      <w:pPr>
        <w:widowControl w:val="0"/>
        <w:kinsoku w:val="0"/>
        <w:overflowPunct w:val="0"/>
        <w:autoSpaceDE w:val="0"/>
        <w:autoSpaceDN w:val="0"/>
        <w:adjustRightInd w:val="0"/>
        <w:spacing w:before="38" w:line="204" w:lineRule="exact"/>
        <w:ind w:left="106"/>
        <w:jc w:val="left"/>
        <w:rPr>
          <w:rFonts w:eastAsia="Times New Roman"/>
          <w:sz w:val="18"/>
          <w:szCs w:val="18"/>
          <w:lang w:val="en-US"/>
        </w:rPr>
      </w:pPr>
      <w:r w:rsidRPr="00F35E55">
        <w:rPr>
          <w:rFonts w:eastAsia="Times New Roman"/>
          <w:sz w:val="18"/>
          <w:szCs w:val="18"/>
          <w:lang w:val="en-US"/>
        </w:rPr>
        <w:t>64</w:t>
      </w:r>
    </w:p>
    <w:p w14:paraId="4DA32D8B" w14:textId="77777777" w:rsidR="00F35E55" w:rsidRPr="00F35E55" w:rsidRDefault="00F35E55" w:rsidP="00F35E55">
      <w:pPr>
        <w:widowControl w:val="0"/>
        <w:kinsoku w:val="0"/>
        <w:overflowPunct w:val="0"/>
        <w:autoSpaceDE w:val="0"/>
        <w:autoSpaceDN w:val="0"/>
        <w:adjustRightInd w:val="0"/>
        <w:spacing w:line="204" w:lineRule="exact"/>
        <w:ind w:left="106"/>
        <w:jc w:val="left"/>
        <w:rPr>
          <w:rFonts w:eastAsia="Times New Roman"/>
          <w:sz w:val="18"/>
          <w:szCs w:val="18"/>
          <w:lang w:val="en-US"/>
        </w:rPr>
      </w:pPr>
      <w:r w:rsidRPr="00F35E55">
        <w:rPr>
          <w:rFonts w:eastAsia="Times New Roman"/>
          <w:sz w:val="18"/>
          <w:szCs w:val="18"/>
          <w:lang w:val="en-US"/>
        </w:rPr>
        <w:t>65</w:t>
      </w:r>
    </w:p>
    <w:p w14:paraId="0817193F" w14:textId="77777777" w:rsidR="00F35E55" w:rsidRPr="00F35E55" w:rsidRDefault="00F35E55" w:rsidP="00F35E55">
      <w:pPr>
        <w:widowControl w:val="0"/>
        <w:kinsoku w:val="0"/>
        <w:overflowPunct w:val="0"/>
        <w:autoSpaceDE w:val="0"/>
        <w:autoSpaceDN w:val="0"/>
        <w:adjustRightInd w:val="0"/>
        <w:spacing w:line="204" w:lineRule="exact"/>
        <w:ind w:left="106"/>
        <w:jc w:val="left"/>
        <w:rPr>
          <w:rFonts w:eastAsia="Times New Roman"/>
          <w:sz w:val="18"/>
          <w:szCs w:val="18"/>
          <w:lang w:val="en-US"/>
        </w:rPr>
        <w:sectPr w:rsidR="00F35E55" w:rsidRPr="00F35E55" w:rsidSect="00455111">
          <w:headerReference w:type="even" r:id="rId8"/>
          <w:headerReference w:type="default" r:id="rId9"/>
          <w:footerReference w:type="even" r:id="rId10"/>
          <w:footerReference w:type="default" r:id="rId11"/>
          <w:headerReference w:type="first" r:id="rId12"/>
          <w:footerReference w:type="first" r:id="rId13"/>
          <w:pgSz w:w="12240" w:h="15840"/>
          <w:pgMar w:top="1280" w:right="1680" w:bottom="960" w:left="1140" w:header="661" w:footer="761" w:gutter="0"/>
          <w:cols w:space="720"/>
          <w:noEndnote/>
          <w:docGrid w:linePitch="299"/>
        </w:sectPr>
      </w:pPr>
    </w:p>
    <w:p w14:paraId="79304101" w14:textId="77777777" w:rsidR="00F35E55" w:rsidRPr="00F35E55" w:rsidRDefault="00F35E55" w:rsidP="00F35E55">
      <w:pPr>
        <w:widowControl w:val="0"/>
        <w:numPr>
          <w:ilvl w:val="0"/>
          <w:numId w:val="52"/>
        </w:numPr>
        <w:tabs>
          <w:tab w:val="left" w:pos="660"/>
        </w:tabs>
        <w:kinsoku w:val="0"/>
        <w:overflowPunct w:val="0"/>
        <w:autoSpaceDE w:val="0"/>
        <w:autoSpaceDN w:val="0"/>
        <w:adjustRightInd w:val="0"/>
        <w:spacing w:before="89" w:line="219" w:lineRule="exact"/>
        <w:jc w:val="left"/>
        <w:rPr>
          <w:rFonts w:eastAsia="Times New Roman"/>
          <w:sz w:val="20"/>
          <w:lang w:val="en-US"/>
        </w:rPr>
      </w:pPr>
      <w:r w:rsidRPr="00F35E55">
        <w:rPr>
          <w:rFonts w:eastAsia="Times New Roman"/>
          <w:sz w:val="20"/>
          <w:lang w:val="en-US"/>
        </w:rPr>
        <w:lastRenderedPageBreak/>
        <w:t>performed</w:t>
      </w:r>
      <w:r w:rsidRPr="00F35E55">
        <w:rPr>
          <w:rFonts w:eastAsia="Times New Roman"/>
          <w:spacing w:val="-6"/>
          <w:sz w:val="20"/>
          <w:lang w:val="en-US"/>
        </w:rPr>
        <w:t xml:space="preserve"> </w:t>
      </w:r>
      <w:r w:rsidRPr="00F35E55">
        <w:rPr>
          <w:rFonts w:eastAsia="Times New Roman"/>
          <w:sz w:val="20"/>
          <w:lang w:val="en-US"/>
        </w:rPr>
        <w:t>multi-link</w:t>
      </w:r>
      <w:r w:rsidRPr="00F35E55">
        <w:rPr>
          <w:rFonts w:eastAsia="Times New Roman"/>
          <w:spacing w:val="-6"/>
          <w:sz w:val="20"/>
          <w:lang w:val="en-US"/>
        </w:rPr>
        <w:t xml:space="preserve"> </w:t>
      </w:r>
      <w:r w:rsidRPr="00F35E55">
        <w:rPr>
          <w:rFonts w:eastAsia="Times New Roman"/>
          <w:sz w:val="20"/>
          <w:lang w:val="en-US"/>
        </w:rPr>
        <w:t>setup</w:t>
      </w:r>
      <w:r w:rsidRPr="00F35E55">
        <w:rPr>
          <w:rFonts w:eastAsia="Times New Roman"/>
          <w:spacing w:val="-6"/>
          <w:sz w:val="20"/>
          <w:lang w:val="en-US"/>
        </w:rPr>
        <w:t xml:space="preserve"> </w:t>
      </w:r>
      <w:r w:rsidRPr="00F35E55">
        <w:rPr>
          <w:rFonts w:eastAsia="Times New Roman"/>
          <w:sz w:val="20"/>
          <w:lang w:val="en-US"/>
        </w:rPr>
        <w:t>shall</w:t>
      </w:r>
      <w:r w:rsidRPr="00F35E55">
        <w:rPr>
          <w:rFonts w:eastAsia="Times New Roman"/>
          <w:spacing w:val="-6"/>
          <w:sz w:val="20"/>
          <w:lang w:val="en-US"/>
        </w:rPr>
        <w:t xml:space="preserve"> </w:t>
      </w:r>
      <w:r w:rsidRPr="00F35E55">
        <w:rPr>
          <w:rFonts w:eastAsia="Times New Roman"/>
          <w:sz w:val="20"/>
          <w:lang w:val="en-US"/>
        </w:rPr>
        <w:t>operate</w:t>
      </w:r>
      <w:r w:rsidRPr="00F35E55">
        <w:rPr>
          <w:rFonts w:eastAsia="Times New Roman"/>
          <w:spacing w:val="-7"/>
          <w:sz w:val="20"/>
          <w:lang w:val="en-US"/>
        </w:rPr>
        <w:t xml:space="preserve"> </w:t>
      </w:r>
      <w:r w:rsidRPr="00F35E55">
        <w:rPr>
          <w:rFonts w:eastAsia="Times New Roman"/>
          <w:sz w:val="20"/>
          <w:lang w:val="en-US"/>
        </w:rPr>
        <w:t>under</w:t>
      </w:r>
      <w:r w:rsidRPr="00F35E55">
        <w:rPr>
          <w:rFonts w:eastAsia="Times New Roman"/>
          <w:spacing w:val="-7"/>
          <w:sz w:val="20"/>
          <w:lang w:val="en-US"/>
        </w:rPr>
        <w:t xml:space="preserve"> </w:t>
      </w:r>
      <w:r w:rsidRPr="00F35E55">
        <w:rPr>
          <w:rFonts w:eastAsia="Times New Roman"/>
          <w:sz w:val="20"/>
          <w:lang w:val="en-US"/>
        </w:rPr>
        <w:t>this</w:t>
      </w:r>
      <w:r w:rsidRPr="00F35E55">
        <w:rPr>
          <w:rFonts w:eastAsia="Times New Roman"/>
          <w:spacing w:val="-6"/>
          <w:sz w:val="20"/>
          <w:lang w:val="en-US"/>
        </w:rPr>
        <w:t xml:space="preserve"> </w:t>
      </w:r>
      <w:r w:rsidRPr="00F35E55">
        <w:rPr>
          <w:rFonts w:eastAsia="Times New Roman"/>
          <w:sz w:val="20"/>
          <w:lang w:val="en-US"/>
        </w:rPr>
        <w:t>mode</w:t>
      </w:r>
      <w:r w:rsidRPr="00F35E55">
        <w:rPr>
          <w:rFonts w:eastAsia="Times New Roman"/>
          <w:spacing w:val="-5"/>
          <w:sz w:val="20"/>
          <w:lang w:val="en-US"/>
        </w:rPr>
        <w:t xml:space="preserve"> </w:t>
      </w:r>
      <w:r w:rsidRPr="00F35E55">
        <w:rPr>
          <w:rFonts w:eastAsia="Times New Roman"/>
          <w:sz w:val="20"/>
          <w:lang w:val="en-US"/>
        </w:rPr>
        <w:t>if</w:t>
      </w:r>
      <w:r w:rsidRPr="00F35E55">
        <w:rPr>
          <w:rFonts w:eastAsia="Times New Roman"/>
          <w:spacing w:val="-6"/>
          <w:sz w:val="20"/>
          <w:lang w:val="en-US"/>
        </w:rPr>
        <w:t xml:space="preserve"> </w:t>
      </w:r>
      <w:r w:rsidRPr="00F35E55">
        <w:rPr>
          <w:rFonts w:eastAsia="Times New Roman"/>
          <w:sz w:val="20"/>
          <w:lang w:val="en-US"/>
        </w:rPr>
        <w:t>a</w:t>
      </w:r>
      <w:r w:rsidRPr="00F35E55">
        <w:rPr>
          <w:rFonts w:eastAsia="Times New Roman"/>
          <w:spacing w:val="-6"/>
          <w:sz w:val="20"/>
          <w:lang w:val="en-US"/>
        </w:rPr>
        <w:t xml:space="preserve"> </w:t>
      </w:r>
      <w:r w:rsidRPr="00F35E55">
        <w:rPr>
          <w:rFonts w:eastAsia="Times New Roman"/>
          <w:sz w:val="20"/>
          <w:lang w:val="en-US"/>
        </w:rPr>
        <w:t>TID-to-link</w:t>
      </w:r>
      <w:r w:rsidRPr="00F35E55">
        <w:rPr>
          <w:rFonts w:eastAsia="Times New Roman"/>
          <w:spacing w:val="-6"/>
          <w:sz w:val="20"/>
          <w:lang w:val="en-US"/>
        </w:rPr>
        <w:t xml:space="preserve"> </w:t>
      </w:r>
      <w:r w:rsidRPr="00F35E55">
        <w:rPr>
          <w:rFonts w:eastAsia="Times New Roman"/>
          <w:sz w:val="20"/>
          <w:lang w:val="en-US"/>
        </w:rPr>
        <w:t>mapping</w:t>
      </w:r>
      <w:r w:rsidRPr="00F35E55">
        <w:rPr>
          <w:rFonts w:eastAsia="Times New Roman"/>
          <w:spacing w:val="-6"/>
          <w:sz w:val="20"/>
          <w:lang w:val="en-US"/>
        </w:rPr>
        <w:t xml:space="preserve"> </w:t>
      </w:r>
      <w:r w:rsidRPr="00F35E55">
        <w:rPr>
          <w:rFonts w:eastAsia="Times New Roman"/>
          <w:sz w:val="20"/>
          <w:lang w:val="en-US"/>
        </w:rPr>
        <w:t>negotiation</w:t>
      </w:r>
      <w:r w:rsidRPr="00F35E55">
        <w:rPr>
          <w:rFonts w:eastAsia="Times New Roman"/>
          <w:spacing w:val="-6"/>
          <w:sz w:val="20"/>
          <w:lang w:val="en-US"/>
        </w:rPr>
        <w:t xml:space="preserve"> </w:t>
      </w:r>
      <w:r w:rsidRPr="00F35E55">
        <w:rPr>
          <w:rFonts w:eastAsia="Times New Roman"/>
          <w:sz w:val="20"/>
          <w:lang w:val="en-US"/>
        </w:rPr>
        <w:t>for</w:t>
      </w:r>
      <w:r w:rsidRPr="00F35E55">
        <w:rPr>
          <w:rFonts w:eastAsia="Times New Roman"/>
          <w:spacing w:val="-6"/>
          <w:sz w:val="20"/>
          <w:lang w:val="en-US"/>
        </w:rPr>
        <w:t xml:space="preserve"> </w:t>
      </w:r>
      <w:r w:rsidRPr="00F35E55">
        <w:rPr>
          <w:rFonts w:eastAsia="Times New Roman"/>
          <w:sz w:val="20"/>
          <w:lang w:val="en-US"/>
        </w:rPr>
        <w:t>a</w:t>
      </w:r>
      <w:r w:rsidRPr="00F35E55">
        <w:rPr>
          <w:rFonts w:eastAsia="Times New Roman"/>
          <w:spacing w:val="-6"/>
          <w:sz w:val="20"/>
          <w:lang w:val="en-US"/>
        </w:rPr>
        <w:t xml:space="preserve"> </w:t>
      </w:r>
      <w:r w:rsidRPr="00F35E55">
        <w:rPr>
          <w:rFonts w:eastAsia="Times New Roman"/>
          <w:sz w:val="20"/>
          <w:lang w:val="en-US"/>
        </w:rPr>
        <w:t>different</w:t>
      </w:r>
    </w:p>
    <w:p w14:paraId="4B3AA944" w14:textId="2BA3FCFB" w:rsidR="00F35E55" w:rsidRPr="00F35E55" w:rsidRDefault="00F35E55" w:rsidP="00F35E55">
      <w:pPr>
        <w:widowControl w:val="0"/>
        <w:numPr>
          <w:ilvl w:val="0"/>
          <w:numId w:val="52"/>
        </w:numPr>
        <w:tabs>
          <w:tab w:val="left" w:pos="660"/>
        </w:tabs>
        <w:kinsoku w:val="0"/>
        <w:overflowPunct w:val="0"/>
        <w:autoSpaceDE w:val="0"/>
        <w:autoSpaceDN w:val="0"/>
        <w:adjustRightInd w:val="0"/>
        <w:spacing w:line="218" w:lineRule="exact"/>
        <w:jc w:val="left"/>
        <w:rPr>
          <w:rFonts w:eastAsia="Times New Roman"/>
          <w:sz w:val="20"/>
          <w:lang w:val="en-US"/>
        </w:rPr>
      </w:pPr>
      <w:r w:rsidRPr="00F35E55">
        <w:rPr>
          <w:rFonts w:eastAsia="Times New Roman"/>
          <w:sz w:val="20"/>
          <w:lang w:val="en-US"/>
        </w:rPr>
        <w:t xml:space="preserve">mapping did not occur or was </w:t>
      </w:r>
      <w:del w:id="106" w:author="Cariou, Laurent" w:date="2021-02-16T20:41:00Z">
        <w:r w:rsidRPr="00F35E55" w:rsidDel="00E13607">
          <w:rPr>
            <w:rFonts w:eastAsia="Times New Roman"/>
            <w:sz w:val="20"/>
            <w:lang w:val="en-US"/>
          </w:rPr>
          <w:delText xml:space="preserve">not </w:delText>
        </w:r>
      </w:del>
      <w:ins w:id="107" w:author="Cariou, Laurent" w:date="2021-02-16T20:41:00Z">
        <w:r w:rsidR="00E13607">
          <w:rPr>
            <w:rFonts w:eastAsia="Times New Roman"/>
            <w:sz w:val="20"/>
            <w:lang w:val="en-US"/>
          </w:rPr>
          <w:t>un</w:t>
        </w:r>
      </w:ins>
      <w:r w:rsidRPr="00F35E55">
        <w:rPr>
          <w:rFonts w:eastAsia="Times New Roman"/>
          <w:sz w:val="20"/>
          <w:lang w:val="en-US"/>
        </w:rPr>
        <w:t xml:space="preserve">successful or </w:t>
      </w:r>
      <w:del w:id="108" w:author="Cariou, Laurent" w:date="2021-02-16T20:41:00Z">
        <w:r w:rsidRPr="00F35E55" w:rsidDel="00E13607">
          <w:rPr>
            <w:rFonts w:eastAsia="Times New Roman"/>
            <w:sz w:val="20"/>
            <w:lang w:val="en-US"/>
          </w:rPr>
          <w:delText xml:space="preserve">was </w:delText>
        </w:r>
      </w:del>
      <w:r w:rsidRPr="00F35E55">
        <w:rPr>
          <w:rFonts w:eastAsia="Times New Roman"/>
          <w:sz w:val="20"/>
          <w:lang w:val="en-US"/>
        </w:rPr>
        <w:t>torn</w:t>
      </w:r>
      <w:r w:rsidRPr="00F35E55">
        <w:rPr>
          <w:rFonts w:eastAsia="Times New Roman"/>
          <w:spacing w:val="-8"/>
          <w:sz w:val="20"/>
          <w:lang w:val="en-US"/>
        </w:rPr>
        <w:t xml:space="preserve"> </w:t>
      </w:r>
      <w:r w:rsidRPr="00F35E55">
        <w:rPr>
          <w:rFonts w:eastAsia="Times New Roman"/>
          <w:sz w:val="20"/>
          <w:lang w:val="en-US"/>
        </w:rPr>
        <w:t>down.</w:t>
      </w:r>
      <w:ins w:id="109" w:author="Cariou, Laurent" w:date="2021-02-16T20:41:00Z">
        <w:r w:rsidR="00E30472">
          <w:rPr>
            <w:rFonts w:eastAsia="Times New Roman"/>
            <w:sz w:val="20"/>
            <w:lang w:val="en-US"/>
          </w:rPr>
          <w:t xml:space="preserve"> (#2907</w:t>
        </w:r>
      </w:ins>
      <w:ins w:id="110" w:author="Cariou, Laurent" w:date="2021-02-16T20:42:00Z">
        <w:r w:rsidR="00E30472">
          <w:rPr>
            <w:rFonts w:eastAsia="Times New Roman"/>
            <w:sz w:val="20"/>
            <w:lang w:val="en-US"/>
          </w:rPr>
          <w:t>)</w:t>
        </w:r>
      </w:ins>
    </w:p>
    <w:p w14:paraId="247C70BE" w14:textId="77777777" w:rsidR="00F35E55" w:rsidRPr="00F35E55" w:rsidRDefault="00F35E55" w:rsidP="00F35E55">
      <w:pPr>
        <w:widowControl w:val="0"/>
        <w:kinsoku w:val="0"/>
        <w:overflowPunct w:val="0"/>
        <w:autoSpaceDE w:val="0"/>
        <w:autoSpaceDN w:val="0"/>
        <w:adjustRightInd w:val="0"/>
        <w:spacing w:line="171" w:lineRule="exact"/>
        <w:ind w:left="196"/>
        <w:jc w:val="left"/>
        <w:rPr>
          <w:rFonts w:eastAsia="Times New Roman"/>
          <w:sz w:val="18"/>
          <w:szCs w:val="18"/>
          <w:lang w:val="en-US"/>
        </w:rPr>
      </w:pPr>
      <w:r w:rsidRPr="00F35E55">
        <w:rPr>
          <w:rFonts w:eastAsia="Times New Roman"/>
          <w:sz w:val="18"/>
          <w:szCs w:val="18"/>
          <w:lang w:val="en-US"/>
        </w:rPr>
        <w:t>3</w:t>
      </w:r>
    </w:p>
    <w:p w14:paraId="56C8AF4A" w14:textId="77777777" w:rsidR="009B44CD" w:rsidRDefault="00F35E55" w:rsidP="00F35E55">
      <w:pPr>
        <w:widowControl w:val="0"/>
        <w:tabs>
          <w:tab w:val="left" w:pos="659"/>
        </w:tabs>
        <w:kinsoku w:val="0"/>
        <w:overflowPunct w:val="0"/>
        <w:autoSpaceDE w:val="0"/>
        <w:autoSpaceDN w:val="0"/>
        <w:adjustRightInd w:val="0"/>
        <w:spacing w:before="3" w:line="230" w:lineRule="auto"/>
        <w:ind w:left="196" w:right="2160"/>
        <w:jc w:val="left"/>
        <w:rPr>
          <w:ins w:id="111" w:author="Cariou, Laurent" w:date="2021-02-16T20:45:00Z"/>
          <w:rFonts w:eastAsia="Times New Roman"/>
          <w:sz w:val="18"/>
          <w:szCs w:val="18"/>
          <w:lang w:val="en-US"/>
        </w:rPr>
      </w:pPr>
      <w:del w:id="112" w:author="Cariou, Laurent" w:date="2021-02-16T20:43:00Z">
        <w:r w:rsidRPr="00F35E55" w:rsidDel="0009748E">
          <w:rPr>
            <w:rFonts w:eastAsia="Times New Roman"/>
            <w:sz w:val="18"/>
            <w:szCs w:val="18"/>
            <w:lang w:val="en-US"/>
          </w:rPr>
          <w:delText>4</w:delText>
        </w:r>
        <w:r w:rsidRPr="00F35E55" w:rsidDel="0009748E">
          <w:rPr>
            <w:rFonts w:eastAsia="Times New Roman"/>
            <w:sz w:val="18"/>
            <w:szCs w:val="18"/>
            <w:lang w:val="en-US"/>
          </w:rPr>
          <w:tab/>
          <w:delText>NOTE—It</w:delText>
        </w:r>
        <w:r w:rsidRPr="00F35E55" w:rsidDel="0009748E">
          <w:rPr>
            <w:rFonts w:eastAsia="Times New Roman"/>
            <w:spacing w:val="-3"/>
            <w:sz w:val="18"/>
            <w:szCs w:val="18"/>
            <w:lang w:val="en-US"/>
          </w:rPr>
          <w:delText xml:space="preserve"> </w:delText>
        </w:r>
        <w:r w:rsidRPr="00F35E55" w:rsidDel="0009748E">
          <w:rPr>
            <w:rFonts w:eastAsia="Times New Roman"/>
            <w:sz w:val="18"/>
            <w:szCs w:val="18"/>
            <w:lang w:val="en-US"/>
          </w:rPr>
          <w:delText>is</w:delText>
        </w:r>
        <w:r w:rsidRPr="00F35E55" w:rsidDel="0009748E">
          <w:rPr>
            <w:rFonts w:eastAsia="Times New Roman"/>
            <w:spacing w:val="-3"/>
            <w:sz w:val="18"/>
            <w:szCs w:val="18"/>
            <w:lang w:val="en-US"/>
          </w:rPr>
          <w:delText xml:space="preserve"> </w:delText>
        </w:r>
        <w:r w:rsidRPr="00F35E55" w:rsidDel="0009748E">
          <w:rPr>
            <w:rFonts w:eastAsia="Times New Roman"/>
            <w:color w:val="FF0000"/>
            <w:sz w:val="18"/>
            <w:szCs w:val="18"/>
            <w:lang w:val="en-US"/>
          </w:rPr>
          <w:delText>TBD</w:delText>
        </w:r>
        <w:r w:rsidRPr="00F35E55" w:rsidDel="0009748E">
          <w:rPr>
            <w:rFonts w:eastAsia="Times New Roman"/>
            <w:color w:val="FF0000"/>
            <w:spacing w:val="-4"/>
            <w:sz w:val="18"/>
            <w:szCs w:val="18"/>
            <w:lang w:val="en-US"/>
          </w:rPr>
          <w:delText xml:space="preserve"> </w:delText>
        </w:r>
        <w:r w:rsidRPr="00F35E55" w:rsidDel="0009748E">
          <w:rPr>
            <w:rFonts w:eastAsia="Times New Roman"/>
            <w:color w:val="000000"/>
            <w:sz w:val="18"/>
            <w:szCs w:val="18"/>
            <w:lang w:val="en-US"/>
          </w:rPr>
          <w:delText>if</w:delText>
        </w:r>
        <w:r w:rsidRPr="00F35E55" w:rsidDel="0009748E">
          <w:rPr>
            <w:rFonts w:eastAsia="Times New Roman"/>
            <w:color w:val="000000"/>
            <w:spacing w:val="-4"/>
            <w:sz w:val="18"/>
            <w:szCs w:val="18"/>
            <w:lang w:val="en-US"/>
          </w:rPr>
          <w:delText xml:space="preserve"> </w:delText>
        </w:r>
        <w:r w:rsidRPr="00F35E55" w:rsidDel="0009748E">
          <w:rPr>
            <w:rFonts w:eastAsia="Times New Roman"/>
            <w:color w:val="000000"/>
            <w:sz w:val="18"/>
            <w:szCs w:val="18"/>
            <w:lang w:val="en-US"/>
          </w:rPr>
          <w:delText>support</w:delText>
        </w:r>
        <w:r w:rsidRPr="00F35E55" w:rsidDel="0009748E">
          <w:rPr>
            <w:rFonts w:eastAsia="Times New Roman"/>
            <w:color w:val="000000"/>
            <w:spacing w:val="-3"/>
            <w:sz w:val="18"/>
            <w:szCs w:val="18"/>
            <w:lang w:val="en-US"/>
          </w:rPr>
          <w:delText xml:space="preserve"> </w:delText>
        </w:r>
        <w:r w:rsidRPr="00F35E55" w:rsidDel="0009748E">
          <w:rPr>
            <w:rFonts w:eastAsia="Times New Roman"/>
            <w:color w:val="000000"/>
            <w:sz w:val="18"/>
            <w:szCs w:val="18"/>
            <w:lang w:val="en-US"/>
          </w:rPr>
          <w:delText>for</w:delText>
        </w:r>
        <w:r w:rsidRPr="00F35E55" w:rsidDel="0009748E">
          <w:rPr>
            <w:rFonts w:eastAsia="Times New Roman"/>
            <w:color w:val="000000"/>
            <w:spacing w:val="-3"/>
            <w:sz w:val="18"/>
            <w:szCs w:val="18"/>
            <w:lang w:val="en-US"/>
          </w:rPr>
          <w:delText xml:space="preserve"> </w:delText>
        </w:r>
        <w:r w:rsidRPr="00F35E55" w:rsidDel="0009748E">
          <w:rPr>
            <w:rFonts w:eastAsia="Times New Roman"/>
            <w:color w:val="000000"/>
            <w:sz w:val="18"/>
            <w:szCs w:val="18"/>
            <w:lang w:val="en-US"/>
          </w:rPr>
          <w:delText>TID-to-link</w:delText>
        </w:r>
        <w:r w:rsidRPr="00F35E55" w:rsidDel="0009748E">
          <w:rPr>
            <w:rFonts w:eastAsia="Times New Roman"/>
            <w:color w:val="000000"/>
            <w:spacing w:val="-2"/>
            <w:sz w:val="18"/>
            <w:szCs w:val="18"/>
            <w:lang w:val="en-US"/>
          </w:rPr>
          <w:delText xml:space="preserve"> </w:delText>
        </w:r>
        <w:r w:rsidRPr="00F35E55" w:rsidDel="0009748E">
          <w:rPr>
            <w:rFonts w:eastAsia="Times New Roman"/>
            <w:color w:val="000000"/>
            <w:sz w:val="18"/>
            <w:szCs w:val="18"/>
            <w:lang w:val="en-US"/>
          </w:rPr>
          <w:delText>mapping</w:delText>
        </w:r>
        <w:r w:rsidRPr="00F35E55" w:rsidDel="0009748E">
          <w:rPr>
            <w:rFonts w:eastAsia="Times New Roman"/>
            <w:color w:val="000000"/>
            <w:spacing w:val="-4"/>
            <w:sz w:val="18"/>
            <w:szCs w:val="18"/>
            <w:lang w:val="en-US"/>
          </w:rPr>
          <w:delText xml:space="preserve"> </w:delText>
        </w:r>
        <w:r w:rsidRPr="00F35E55" w:rsidDel="0009748E">
          <w:rPr>
            <w:rFonts w:eastAsia="Times New Roman"/>
            <w:color w:val="000000"/>
            <w:sz w:val="18"/>
            <w:szCs w:val="18"/>
            <w:lang w:val="en-US"/>
          </w:rPr>
          <w:delText>negotiation</w:delText>
        </w:r>
        <w:r w:rsidRPr="00F35E55" w:rsidDel="0009748E">
          <w:rPr>
            <w:rFonts w:eastAsia="Times New Roman"/>
            <w:color w:val="000000"/>
            <w:spacing w:val="-3"/>
            <w:sz w:val="18"/>
            <w:szCs w:val="18"/>
            <w:lang w:val="en-US"/>
          </w:rPr>
          <w:delText xml:space="preserve"> </w:delText>
        </w:r>
        <w:r w:rsidRPr="00F35E55" w:rsidDel="0009748E">
          <w:rPr>
            <w:rFonts w:eastAsia="Times New Roman"/>
            <w:color w:val="000000"/>
            <w:sz w:val="18"/>
            <w:szCs w:val="18"/>
            <w:lang w:val="en-US"/>
          </w:rPr>
          <w:delText>is</w:delText>
        </w:r>
        <w:r w:rsidRPr="00F35E55" w:rsidDel="0009748E">
          <w:rPr>
            <w:rFonts w:eastAsia="Times New Roman"/>
            <w:color w:val="000000"/>
            <w:spacing w:val="-3"/>
            <w:sz w:val="18"/>
            <w:szCs w:val="18"/>
            <w:lang w:val="en-US"/>
          </w:rPr>
          <w:delText xml:space="preserve"> </w:delText>
        </w:r>
        <w:r w:rsidRPr="00F35E55" w:rsidDel="0009748E">
          <w:rPr>
            <w:rFonts w:eastAsia="Times New Roman"/>
            <w:color w:val="000000"/>
            <w:sz w:val="18"/>
            <w:szCs w:val="18"/>
            <w:lang w:val="en-US"/>
          </w:rPr>
          <w:delText>mandatory</w:delText>
        </w:r>
        <w:r w:rsidRPr="00F35E55" w:rsidDel="0009748E">
          <w:rPr>
            <w:rFonts w:eastAsia="Times New Roman"/>
            <w:color w:val="000000"/>
            <w:spacing w:val="-3"/>
            <w:sz w:val="18"/>
            <w:szCs w:val="18"/>
            <w:lang w:val="en-US"/>
          </w:rPr>
          <w:delText xml:space="preserve"> </w:delText>
        </w:r>
        <w:r w:rsidRPr="00F35E55" w:rsidDel="0009748E">
          <w:rPr>
            <w:rFonts w:eastAsia="Times New Roman"/>
            <w:color w:val="000000"/>
            <w:sz w:val="18"/>
            <w:szCs w:val="18"/>
            <w:lang w:val="en-US"/>
          </w:rPr>
          <w:delText>or</w:delText>
        </w:r>
        <w:r w:rsidRPr="00F35E55" w:rsidDel="0009748E">
          <w:rPr>
            <w:rFonts w:eastAsia="Times New Roman"/>
            <w:color w:val="000000"/>
            <w:spacing w:val="-3"/>
            <w:sz w:val="18"/>
            <w:szCs w:val="18"/>
            <w:lang w:val="en-US"/>
          </w:rPr>
          <w:delText xml:space="preserve"> </w:delText>
        </w:r>
        <w:r w:rsidRPr="00F35E55" w:rsidDel="0009748E">
          <w:rPr>
            <w:rFonts w:eastAsia="Times New Roman"/>
            <w:color w:val="000000"/>
            <w:sz w:val="18"/>
            <w:szCs w:val="18"/>
            <w:lang w:val="en-US"/>
          </w:rPr>
          <w:delText>optional.</w:delText>
        </w:r>
      </w:del>
      <w:ins w:id="113" w:author="Cariou, Laurent" w:date="2021-02-16T20:45:00Z">
        <w:r w:rsidR="009B44CD">
          <w:rPr>
            <w:rFonts w:eastAsia="Times New Roman"/>
            <w:color w:val="000000"/>
            <w:sz w:val="18"/>
            <w:szCs w:val="18"/>
            <w:lang w:val="en-US"/>
          </w:rPr>
          <w:t xml:space="preserve"> </w:t>
        </w:r>
        <w:r w:rsidR="009B44CD">
          <w:rPr>
            <w:rFonts w:eastAsia="Times New Roman"/>
            <w:sz w:val="18"/>
            <w:szCs w:val="18"/>
            <w:lang w:val="en-US"/>
          </w:rPr>
          <w:t>(#3377, #3027, #2908)</w:t>
        </w:r>
      </w:ins>
    </w:p>
    <w:p w14:paraId="54FDF719" w14:textId="53A75DDC" w:rsidR="00F35E55" w:rsidRPr="00F35E55" w:rsidDel="0009748E" w:rsidRDefault="00F35E55" w:rsidP="00F35E55">
      <w:pPr>
        <w:widowControl w:val="0"/>
        <w:tabs>
          <w:tab w:val="left" w:pos="659"/>
        </w:tabs>
        <w:kinsoku w:val="0"/>
        <w:overflowPunct w:val="0"/>
        <w:autoSpaceDE w:val="0"/>
        <w:autoSpaceDN w:val="0"/>
        <w:adjustRightInd w:val="0"/>
        <w:spacing w:before="3" w:line="230" w:lineRule="auto"/>
        <w:ind w:left="196" w:right="2160"/>
        <w:jc w:val="left"/>
        <w:rPr>
          <w:del w:id="114" w:author="Cariou, Laurent" w:date="2021-02-16T20:43:00Z"/>
          <w:rFonts w:eastAsia="Times New Roman"/>
          <w:color w:val="000000"/>
          <w:sz w:val="18"/>
          <w:szCs w:val="18"/>
          <w:lang w:val="en-US"/>
        </w:rPr>
      </w:pPr>
      <w:del w:id="115" w:author="Cariou, Laurent" w:date="2021-02-16T20:43:00Z">
        <w:r w:rsidRPr="00F35E55" w:rsidDel="0009748E">
          <w:rPr>
            <w:rFonts w:eastAsia="Times New Roman"/>
            <w:color w:val="000000"/>
            <w:sz w:val="18"/>
            <w:szCs w:val="18"/>
            <w:lang w:val="en-US"/>
          </w:rPr>
          <w:delText xml:space="preserve"> 5</w:delText>
        </w:r>
      </w:del>
    </w:p>
    <w:p w14:paraId="2DFD5E43" w14:textId="5FE55BC2" w:rsidR="00F35E55" w:rsidRDefault="00F35E55" w:rsidP="00F35E55">
      <w:pPr>
        <w:widowControl w:val="0"/>
        <w:tabs>
          <w:tab w:val="left" w:pos="659"/>
        </w:tabs>
        <w:kinsoku w:val="0"/>
        <w:overflowPunct w:val="0"/>
        <w:autoSpaceDE w:val="0"/>
        <w:autoSpaceDN w:val="0"/>
        <w:adjustRightInd w:val="0"/>
        <w:spacing w:line="228" w:lineRule="exact"/>
        <w:ind w:left="196"/>
        <w:jc w:val="left"/>
        <w:outlineLvl w:val="2"/>
        <w:rPr>
          <w:ins w:id="116" w:author="Cariou, Laurent" w:date="2021-02-16T20:43:00Z"/>
          <w:rFonts w:ascii="Arial" w:eastAsia="Times New Roman" w:hAnsi="Arial" w:cs="Arial"/>
          <w:b/>
          <w:bCs/>
          <w:sz w:val="20"/>
          <w:lang w:val="en-US"/>
        </w:rPr>
      </w:pPr>
      <w:r w:rsidRPr="00F35E55">
        <w:rPr>
          <w:rFonts w:eastAsia="Times New Roman"/>
          <w:position w:val="5"/>
          <w:sz w:val="18"/>
          <w:szCs w:val="18"/>
          <w:lang w:val="en-US"/>
        </w:rPr>
        <w:t>6</w:t>
      </w:r>
      <w:r w:rsidRPr="00F35E55">
        <w:rPr>
          <w:rFonts w:eastAsia="Times New Roman"/>
          <w:position w:val="5"/>
          <w:sz w:val="18"/>
          <w:szCs w:val="18"/>
          <w:lang w:val="en-US"/>
        </w:rPr>
        <w:tab/>
      </w:r>
      <w:bookmarkStart w:id="117" w:name="35.3.6.1.3_Negotiation_of_TID-to-link_ma"/>
      <w:bookmarkEnd w:id="117"/>
      <w:r w:rsidRPr="00F35E55">
        <w:rPr>
          <w:rFonts w:ascii="Arial" w:eastAsia="Times New Roman" w:hAnsi="Arial" w:cs="Arial"/>
          <w:b/>
          <w:bCs/>
          <w:sz w:val="20"/>
          <w:lang w:val="en-US"/>
        </w:rPr>
        <w:t>35.3.6.1.3 Negotiation of TID-to-link</w:t>
      </w:r>
      <w:r w:rsidRPr="00F35E55">
        <w:rPr>
          <w:rFonts w:ascii="Arial" w:eastAsia="Times New Roman" w:hAnsi="Arial" w:cs="Arial"/>
          <w:b/>
          <w:bCs/>
          <w:spacing w:val="-3"/>
          <w:sz w:val="20"/>
          <w:lang w:val="en-US"/>
        </w:rPr>
        <w:t xml:space="preserve"> </w:t>
      </w:r>
      <w:r w:rsidRPr="00F35E55">
        <w:rPr>
          <w:rFonts w:ascii="Arial" w:eastAsia="Times New Roman" w:hAnsi="Arial" w:cs="Arial"/>
          <w:b/>
          <w:bCs/>
          <w:sz w:val="20"/>
          <w:lang w:val="en-US"/>
        </w:rPr>
        <w:t>mapping</w:t>
      </w:r>
    </w:p>
    <w:p w14:paraId="7CFE18E9" w14:textId="77777777" w:rsidR="0009748E" w:rsidRPr="00F35E55" w:rsidRDefault="0009748E" w:rsidP="00F35E55">
      <w:pPr>
        <w:widowControl w:val="0"/>
        <w:tabs>
          <w:tab w:val="left" w:pos="659"/>
        </w:tabs>
        <w:kinsoku w:val="0"/>
        <w:overflowPunct w:val="0"/>
        <w:autoSpaceDE w:val="0"/>
        <w:autoSpaceDN w:val="0"/>
        <w:adjustRightInd w:val="0"/>
        <w:spacing w:line="228" w:lineRule="exact"/>
        <w:ind w:left="196"/>
        <w:jc w:val="left"/>
        <w:outlineLvl w:val="2"/>
        <w:rPr>
          <w:rFonts w:ascii="Arial" w:eastAsia="Times New Roman" w:hAnsi="Arial" w:cs="Arial"/>
          <w:b/>
          <w:bCs/>
          <w:sz w:val="20"/>
          <w:lang w:val="en-US"/>
        </w:rPr>
      </w:pPr>
    </w:p>
    <w:p w14:paraId="6C16048F" w14:textId="251DE465" w:rsidR="00F35E55" w:rsidRDefault="00F35E55" w:rsidP="00F35E55">
      <w:pPr>
        <w:widowControl w:val="0"/>
        <w:kinsoku w:val="0"/>
        <w:overflowPunct w:val="0"/>
        <w:autoSpaceDE w:val="0"/>
        <w:autoSpaceDN w:val="0"/>
        <w:adjustRightInd w:val="0"/>
        <w:spacing w:line="173" w:lineRule="exact"/>
        <w:ind w:left="196"/>
        <w:jc w:val="left"/>
        <w:rPr>
          <w:ins w:id="118" w:author="Cariou, Laurent" w:date="2021-02-16T20:43:00Z"/>
          <w:rFonts w:eastAsia="Times New Roman"/>
          <w:sz w:val="18"/>
          <w:szCs w:val="18"/>
          <w:lang w:val="en-US"/>
        </w:rPr>
      </w:pPr>
      <w:r w:rsidRPr="00F35E55">
        <w:rPr>
          <w:rFonts w:eastAsia="Times New Roman"/>
          <w:sz w:val="18"/>
          <w:szCs w:val="18"/>
          <w:lang w:val="en-US"/>
        </w:rPr>
        <w:t>7</w:t>
      </w:r>
      <w:ins w:id="119" w:author="Cariou, Laurent" w:date="2021-02-16T20:43:00Z">
        <w:r w:rsidR="0009748E">
          <w:rPr>
            <w:rFonts w:eastAsia="Times New Roman"/>
            <w:sz w:val="18"/>
            <w:szCs w:val="18"/>
            <w:lang w:val="en-US"/>
          </w:rPr>
          <w:tab/>
          <w:t>The negotiation of TID-to-link mapping is optional.</w:t>
        </w:r>
      </w:ins>
      <w:ins w:id="120" w:author="Cariou, Laurent" w:date="2021-02-16T20:44:00Z">
        <w:r w:rsidR="00DF2185">
          <w:rPr>
            <w:rFonts w:eastAsia="Times New Roman"/>
            <w:sz w:val="18"/>
            <w:szCs w:val="18"/>
            <w:lang w:val="en-US"/>
          </w:rPr>
          <w:t xml:space="preserve"> (</w:t>
        </w:r>
      </w:ins>
      <w:ins w:id="121" w:author="Cariou, Laurent" w:date="2021-02-16T20:45:00Z">
        <w:r w:rsidR="00DF2185">
          <w:rPr>
            <w:rFonts w:eastAsia="Times New Roman"/>
            <w:sz w:val="18"/>
            <w:szCs w:val="18"/>
            <w:lang w:val="en-US"/>
          </w:rPr>
          <w:t xml:space="preserve">#3377, </w:t>
        </w:r>
        <w:r w:rsidR="009B44CD">
          <w:rPr>
            <w:rFonts w:eastAsia="Times New Roman"/>
            <w:sz w:val="18"/>
            <w:szCs w:val="18"/>
            <w:lang w:val="en-US"/>
          </w:rPr>
          <w:t>#3027, #2908)</w:t>
        </w:r>
      </w:ins>
    </w:p>
    <w:p w14:paraId="4CC0909C" w14:textId="77777777" w:rsidR="0009748E" w:rsidRPr="00F35E55" w:rsidRDefault="0009748E" w:rsidP="00F35E55">
      <w:pPr>
        <w:widowControl w:val="0"/>
        <w:kinsoku w:val="0"/>
        <w:overflowPunct w:val="0"/>
        <w:autoSpaceDE w:val="0"/>
        <w:autoSpaceDN w:val="0"/>
        <w:adjustRightInd w:val="0"/>
        <w:spacing w:line="173" w:lineRule="exact"/>
        <w:ind w:left="196"/>
        <w:jc w:val="left"/>
        <w:rPr>
          <w:rFonts w:eastAsia="Times New Roman"/>
          <w:sz w:val="18"/>
          <w:szCs w:val="18"/>
          <w:lang w:val="en-US"/>
        </w:rPr>
      </w:pPr>
    </w:p>
    <w:p w14:paraId="23B9C216" w14:textId="25A2068B" w:rsidR="00F35E55" w:rsidRPr="00F35E55" w:rsidRDefault="00F35E55" w:rsidP="00F35E55">
      <w:pPr>
        <w:widowControl w:val="0"/>
        <w:tabs>
          <w:tab w:val="left" w:pos="659"/>
        </w:tabs>
        <w:kinsoku w:val="0"/>
        <w:overflowPunct w:val="0"/>
        <w:autoSpaceDE w:val="0"/>
        <w:autoSpaceDN w:val="0"/>
        <w:adjustRightInd w:val="0"/>
        <w:spacing w:line="339" w:lineRule="exact"/>
        <w:ind w:left="196"/>
        <w:jc w:val="left"/>
        <w:outlineLvl w:val="2"/>
        <w:rPr>
          <w:rFonts w:ascii="Arial" w:eastAsia="Times New Roman" w:hAnsi="Arial" w:cs="Arial"/>
          <w:b/>
          <w:bCs/>
          <w:sz w:val="20"/>
          <w:lang w:val="en-US"/>
        </w:rPr>
      </w:pPr>
      <w:r w:rsidRPr="00F35E55">
        <w:rPr>
          <w:rFonts w:ascii="Arial" w:eastAsia="Times New Roman" w:hAnsi="Arial" w:cs="Arial"/>
          <w:b/>
          <w:bCs/>
          <w:noProof/>
          <w:sz w:val="20"/>
          <w:lang w:val="en-US"/>
        </w:rPr>
        <mc:AlternateContent>
          <mc:Choice Requires="wps">
            <w:drawing>
              <wp:anchor distT="0" distB="0" distL="114300" distR="114300" simplePos="0" relativeHeight="251674112" behindDoc="1" locked="0" layoutInCell="0" allowOverlap="1" wp14:anchorId="3B07E59D" wp14:editId="25400F91">
                <wp:simplePos x="0" y="0"/>
                <wp:positionH relativeFrom="page">
                  <wp:posOffset>848995</wp:posOffset>
                </wp:positionH>
                <wp:positionV relativeFrom="paragraph">
                  <wp:posOffset>128270</wp:posOffset>
                </wp:positionV>
                <wp:extent cx="57150" cy="127000"/>
                <wp:effectExtent l="1270" t="0" r="0" b="0"/>
                <wp:wrapNone/>
                <wp:docPr id="1117" name="Text Box 1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8CEEDA" w14:textId="77777777" w:rsidR="00F35E55" w:rsidRDefault="00F35E55" w:rsidP="00F35E55">
                            <w:pPr>
                              <w:pStyle w:val="BodyText0"/>
                              <w:kinsoku w:val="0"/>
                              <w:overflowPunct w:val="0"/>
                              <w:spacing w:line="199" w:lineRule="exact"/>
                              <w:rPr>
                                <w:sz w:val="18"/>
                                <w:szCs w:val="18"/>
                              </w:rPr>
                            </w:pPr>
                            <w:r>
                              <w:rPr>
                                <w:sz w:val="18"/>
                                <w:szCs w:val="18"/>
                              </w:rPr>
                              <w:t>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07E59D" id="Text Box 1117" o:spid="_x0000_s1035" type="#_x0000_t202" style="position:absolute;left:0;text-align:left;margin-left:66.85pt;margin-top:10.1pt;width:4.5pt;height:10pt;z-index:-251642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" o:allowincell="f" filled="f" stroked="f">
                <v:textbox inset="0,0,0,0">
                  <w:txbxContent>
                    <w:p w14:paraId="6D8CEEDA" w14:textId="77777777" w:rsidR="00F35E55" w:rsidRDefault="00F35E55" w:rsidP="00F35E55">
                      <w:pPr>
                        <w:pStyle w:val="BodyText0"/>
                        <w:kinsoku w:val="0"/>
                        <w:overflowPunct w:val="0"/>
                        <w:spacing w:line="199" w:lineRule="exact"/>
                        <w:rPr>
                          <w:sz w:val="18"/>
                          <w:szCs w:val="18"/>
                        </w:rPr>
                      </w:pPr>
                      <w:r>
                        <w:rPr>
                          <w:sz w:val="18"/>
                          <w:szCs w:val="18"/>
                        </w:rPr>
                        <w:t>9</w:t>
                      </w:r>
                    </w:p>
                  </w:txbxContent>
                </v:textbox>
                <w10:wrap anchorx="page"/>
              </v:shape>
            </w:pict>
          </mc:Fallback>
        </mc:AlternateContent>
      </w:r>
      <w:r w:rsidRPr="00F35E55">
        <w:rPr>
          <w:rFonts w:eastAsia="Times New Roman"/>
          <w:position w:val="13"/>
          <w:sz w:val="18"/>
          <w:szCs w:val="18"/>
          <w:lang w:val="en-US"/>
        </w:rPr>
        <w:t>8</w:t>
      </w:r>
      <w:r w:rsidRPr="00F35E55">
        <w:rPr>
          <w:rFonts w:eastAsia="Times New Roman"/>
          <w:position w:val="13"/>
          <w:sz w:val="18"/>
          <w:szCs w:val="18"/>
          <w:lang w:val="en-US"/>
        </w:rPr>
        <w:tab/>
      </w:r>
      <w:bookmarkStart w:id="122" w:name="35.3.6.1.4_Power_state_after_enablement"/>
      <w:bookmarkEnd w:id="122"/>
      <w:r w:rsidRPr="00F35E55">
        <w:rPr>
          <w:rFonts w:ascii="Arial" w:eastAsia="Times New Roman" w:hAnsi="Arial" w:cs="Arial"/>
          <w:b/>
          <w:bCs/>
          <w:sz w:val="20"/>
          <w:lang w:val="en-US"/>
        </w:rPr>
        <w:t>35.3.6.1.4 Power state after</w:t>
      </w:r>
      <w:r w:rsidRPr="00F35E55">
        <w:rPr>
          <w:rFonts w:ascii="Arial" w:eastAsia="Times New Roman" w:hAnsi="Arial" w:cs="Arial"/>
          <w:b/>
          <w:bCs/>
          <w:spacing w:val="-1"/>
          <w:sz w:val="20"/>
          <w:lang w:val="en-US"/>
        </w:rPr>
        <w:t xml:space="preserve"> </w:t>
      </w:r>
      <w:r w:rsidRPr="00F35E55">
        <w:rPr>
          <w:rFonts w:ascii="Arial" w:eastAsia="Times New Roman" w:hAnsi="Arial" w:cs="Arial"/>
          <w:b/>
          <w:bCs/>
          <w:sz w:val="20"/>
          <w:lang w:val="en-US"/>
        </w:rPr>
        <w:t>enablement</w:t>
      </w:r>
    </w:p>
    <w:p w14:paraId="28577B45" w14:textId="77777777" w:rsidR="00F35E55" w:rsidRPr="00F35E55" w:rsidRDefault="00F35E55" w:rsidP="00F35E55">
      <w:pPr>
        <w:widowControl w:val="0"/>
        <w:kinsoku w:val="0"/>
        <w:overflowPunct w:val="0"/>
        <w:autoSpaceDE w:val="0"/>
        <w:autoSpaceDN w:val="0"/>
        <w:adjustRightInd w:val="0"/>
        <w:spacing w:before="56" w:line="201" w:lineRule="exact"/>
        <w:ind w:left="106"/>
        <w:jc w:val="left"/>
        <w:rPr>
          <w:rFonts w:eastAsia="Times New Roman"/>
          <w:sz w:val="18"/>
          <w:szCs w:val="18"/>
          <w:lang w:val="en-US"/>
        </w:rPr>
      </w:pPr>
      <w:r w:rsidRPr="00F35E55">
        <w:rPr>
          <w:rFonts w:eastAsia="Times New Roman"/>
          <w:sz w:val="18"/>
          <w:szCs w:val="18"/>
          <w:lang w:val="en-US"/>
        </w:rPr>
        <w:t>10</w:t>
      </w:r>
    </w:p>
    <w:p w14:paraId="3F20BF2A" w14:textId="7A22C149" w:rsidR="00F35E55" w:rsidRPr="00F35E55" w:rsidRDefault="00F35E55" w:rsidP="00F35E55">
      <w:pPr>
        <w:widowControl w:val="0"/>
        <w:numPr>
          <w:ilvl w:val="0"/>
          <w:numId w:val="51"/>
        </w:numPr>
        <w:tabs>
          <w:tab w:val="left" w:pos="660"/>
        </w:tabs>
        <w:kinsoku w:val="0"/>
        <w:overflowPunct w:val="0"/>
        <w:autoSpaceDE w:val="0"/>
        <w:autoSpaceDN w:val="0"/>
        <w:adjustRightInd w:val="0"/>
        <w:spacing w:line="213" w:lineRule="exact"/>
        <w:jc w:val="left"/>
        <w:rPr>
          <w:rFonts w:eastAsia="Times New Roman"/>
          <w:sz w:val="20"/>
          <w:lang w:val="en-US"/>
        </w:rPr>
      </w:pPr>
      <w:r w:rsidRPr="00F35E55">
        <w:rPr>
          <w:rFonts w:eastAsia="Times New Roman"/>
          <w:sz w:val="20"/>
          <w:lang w:val="en-US"/>
        </w:rPr>
        <w:t xml:space="preserve">When a link becomes enabled for a </w:t>
      </w:r>
      <w:r w:rsidRPr="00F35E55">
        <w:rPr>
          <w:rFonts w:eastAsia="Times New Roman"/>
          <w:spacing w:val="-5"/>
          <w:sz w:val="20"/>
          <w:lang w:val="en-US"/>
        </w:rPr>
        <w:t xml:space="preserve">STA </w:t>
      </w:r>
      <w:r w:rsidRPr="00F35E55">
        <w:rPr>
          <w:rFonts w:eastAsia="Times New Roman"/>
          <w:sz w:val="20"/>
          <w:lang w:val="en-US"/>
        </w:rPr>
        <w:t xml:space="preserve">that is </w:t>
      </w:r>
      <w:del w:id="123" w:author="Cariou, Laurent" w:date="2021-02-16T20:46:00Z">
        <w:r w:rsidRPr="00F35E55" w:rsidDel="009B44CD">
          <w:rPr>
            <w:rFonts w:eastAsia="Times New Roman"/>
            <w:sz w:val="20"/>
            <w:lang w:val="en-US"/>
          </w:rPr>
          <w:delText xml:space="preserve">part </w:delText>
        </w:r>
      </w:del>
      <w:ins w:id="124" w:author="Cariou, Laurent" w:date="2021-02-16T20:46:00Z">
        <w:r w:rsidR="009B44CD">
          <w:rPr>
            <w:rFonts w:eastAsia="Times New Roman"/>
            <w:sz w:val="20"/>
            <w:lang w:val="en-US"/>
          </w:rPr>
          <w:t>affiliated to</w:t>
        </w:r>
        <w:r w:rsidR="009B44CD" w:rsidRPr="00F35E55">
          <w:rPr>
            <w:rFonts w:eastAsia="Times New Roman"/>
            <w:sz w:val="20"/>
            <w:lang w:val="en-US"/>
          </w:rPr>
          <w:t xml:space="preserve"> </w:t>
        </w:r>
      </w:ins>
      <w:del w:id="125" w:author="Cariou, Laurent" w:date="2021-02-16T20:46:00Z">
        <w:r w:rsidRPr="00F35E55" w:rsidDel="009B44CD">
          <w:rPr>
            <w:rFonts w:eastAsia="Times New Roman"/>
            <w:sz w:val="20"/>
            <w:lang w:val="en-US"/>
          </w:rPr>
          <w:delText>of a</w:delText>
        </w:r>
      </w:del>
      <w:ins w:id="126" w:author="Cariou, Laurent" w:date="2021-02-16T20:46:00Z">
        <w:r w:rsidR="009B44CD">
          <w:rPr>
            <w:rFonts w:eastAsia="Times New Roman"/>
            <w:sz w:val="20"/>
            <w:lang w:val="en-US"/>
          </w:rPr>
          <w:t>a</w:t>
        </w:r>
      </w:ins>
      <w:r w:rsidRPr="00F35E55">
        <w:rPr>
          <w:rFonts w:eastAsia="Times New Roman"/>
          <w:sz w:val="20"/>
          <w:lang w:val="en-US"/>
        </w:rPr>
        <w:t xml:space="preserve"> non-AP MLD </w:t>
      </w:r>
      <w:ins w:id="127" w:author="Cariou, Laurent" w:date="2021-02-16T21:20:00Z">
        <w:r w:rsidR="00724062">
          <w:rPr>
            <w:rFonts w:eastAsia="Times New Roman"/>
            <w:sz w:val="20"/>
            <w:lang w:val="en-US"/>
          </w:rPr>
          <w:t xml:space="preserve">after successful multi-link setup with (Re)Association Request/Response frames transmitted </w:t>
        </w:r>
      </w:ins>
      <w:del w:id="128" w:author="Cariou, Laurent" w:date="2021-02-16T21:21:00Z">
        <w:r w:rsidRPr="00F35E55" w:rsidDel="00647EF1">
          <w:rPr>
            <w:rFonts w:eastAsia="Times New Roman"/>
            <w:sz w:val="20"/>
            <w:lang w:val="en-US"/>
          </w:rPr>
          <w:delText xml:space="preserve">through multi-link setup </w:delText>
        </w:r>
      </w:del>
      <w:del w:id="129" w:author="Cariou, Laurent" w:date="2021-02-16T20:47:00Z">
        <w:r w:rsidRPr="00F35E55" w:rsidDel="00873F4B">
          <w:rPr>
            <w:rFonts w:eastAsia="Times New Roman"/>
            <w:sz w:val="20"/>
            <w:lang w:val="en-US"/>
          </w:rPr>
          <w:delText xml:space="preserve">sent </w:delText>
        </w:r>
      </w:del>
      <w:r w:rsidRPr="00F35E55">
        <w:rPr>
          <w:rFonts w:eastAsia="Times New Roman"/>
          <w:sz w:val="20"/>
          <w:lang w:val="en-US"/>
        </w:rPr>
        <w:t>on</w:t>
      </w:r>
      <w:r w:rsidRPr="00F35E55">
        <w:rPr>
          <w:rFonts w:eastAsia="Times New Roman"/>
          <w:spacing w:val="10"/>
          <w:sz w:val="20"/>
          <w:lang w:val="en-US"/>
        </w:rPr>
        <w:t xml:space="preserve"> </w:t>
      </w:r>
      <w:r w:rsidRPr="00F35E55">
        <w:rPr>
          <w:rFonts w:eastAsia="Times New Roman"/>
          <w:sz w:val="20"/>
          <w:lang w:val="en-US"/>
        </w:rPr>
        <w:t>that</w:t>
      </w:r>
    </w:p>
    <w:p w14:paraId="66527177" w14:textId="7129F2B2" w:rsidR="00F35E55" w:rsidRPr="00F35E55" w:rsidRDefault="00F35E55" w:rsidP="00F35E55">
      <w:pPr>
        <w:widowControl w:val="0"/>
        <w:numPr>
          <w:ilvl w:val="0"/>
          <w:numId w:val="51"/>
        </w:numPr>
        <w:tabs>
          <w:tab w:val="left" w:pos="660"/>
        </w:tabs>
        <w:kinsoku w:val="0"/>
        <w:overflowPunct w:val="0"/>
        <w:autoSpaceDE w:val="0"/>
        <w:autoSpaceDN w:val="0"/>
        <w:adjustRightInd w:val="0"/>
        <w:spacing w:line="220" w:lineRule="exact"/>
        <w:ind w:hanging="554"/>
        <w:jc w:val="left"/>
        <w:rPr>
          <w:rFonts w:eastAsia="Times New Roman"/>
          <w:sz w:val="20"/>
          <w:lang w:val="en-US"/>
        </w:rPr>
      </w:pPr>
      <w:r w:rsidRPr="00F35E55">
        <w:rPr>
          <w:rFonts w:eastAsia="Times New Roman"/>
          <w:sz w:val="20"/>
          <w:lang w:val="en-US"/>
        </w:rPr>
        <w:t>link,</w:t>
      </w:r>
      <w:r w:rsidRPr="00F35E55">
        <w:rPr>
          <w:rFonts w:eastAsia="Times New Roman"/>
          <w:spacing w:val="15"/>
          <w:sz w:val="20"/>
          <w:lang w:val="en-US"/>
        </w:rPr>
        <w:t xml:space="preserve"> </w:t>
      </w:r>
      <w:r w:rsidRPr="00F35E55">
        <w:rPr>
          <w:rFonts w:eastAsia="Times New Roman"/>
          <w:sz w:val="20"/>
          <w:lang w:val="en-US"/>
        </w:rPr>
        <w:t>the</w:t>
      </w:r>
      <w:r w:rsidRPr="00F35E55">
        <w:rPr>
          <w:rFonts w:eastAsia="Times New Roman"/>
          <w:spacing w:val="17"/>
          <w:sz w:val="20"/>
          <w:lang w:val="en-US"/>
        </w:rPr>
        <w:t xml:space="preserve"> </w:t>
      </w:r>
      <w:r w:rsidRPr="00F35E55">
        <w:rPr>
          <w:rFonts w:eastAsia="Times New Roman"/>
          <w:sz w:val="20"/>
          <w:lang w:val="en-US"/>
        </w:rPr>
        <w:t>initial</w:t>
      </w:r>
      <w:r w:rsidRPr="00F35E55">
        <w:rPr>
          <w:rFonts w:eastAsia="Times New Roman"/>
          <w:spacing w:val="16"/>
          <w:sz w:val="20"/>
          <w:lang w:val="en-US"/>
        </w:rPr>
        <w:t xml:space="preserve"> </w:t>
      </w:r>
      <w:r w:rsidRPr="00F35E55">
        <w:rPr>
          <w:rFonts w:eastAsia="Times New Roman"/>
          <w:sz w:val="20"/>
          <w:lang w:val="en-US"/>
        </w:rPr>
        <w:t>power</w:t>
      </w:r>
      <w:r w:rsidRPr="00F35E55">
        <w:rPr>
          <w:rFonts w:eastAsia="Times New Roman"/>
          <w:spacing w:val="17"/>
          <w:sz w:val="20"/>
          <w:lang w:val="en-US"/>
        </w:rPr>
        <w:t xml:space="preserve"> </w:t>
      </w:r>
      <w:r w:rsidRPr="00F35E55">
        <w:rPr>
          <w:rFonts w:eastAsia="Times New Roman"/>
          <w:sz w:val="20"/>
          <w:lang w:val="en-US"/>
        </w:rPr>
        <w:t>management</w:t>
      </w:r>
      <w:r w:rsidRPr="00F35E55">
        <w:rPr>
          <w:rFonts w:eastAsia="Times New Roman"/>
          <w:spacing w:val="18"/>
          <w:sz w:val="20"/>
          <w:lang w:val="en-US"/>
        </w:rPr>
        <w:t xml:space="preserve"> </w:t>
      </w:r>
      <w:r w:rsidRPr="00F35E55">
        <w:rPr>
          <w:rFonts w:eastAsia="Times New Roman"/>
          <w:sz w:val="20"/>
          <w:lang w:val="en-US"/>
        </w:rPr>
        <w:t>mode</w:t>
      </w:r>
      <w:r w:rsidRPr="00F35E55">
        <w:rPr>
          <w:rFonts w:eastAsia="Times New Roman"/>
          <w:spacing w:val="15"/>
          <w:sz w:val="20"/>
          <w:lang w:val="en-US"/>
        </w:rPr>
        <w:t xml:space="preserve"> </w:t>
      </w:r>
      <w:r w:rsidRPr="00F35E55">
        <w:rPr>
          <w:rFonts w:eastAsia="Times New Roman"/>
          <w:sz w:val="20"/>
          <w:lang w:val="en-US"/>
        </w:rPr>
        <w:t>of</w:t>
      </w:r>
      <w:r w:rsidRPr="00F35E55">
        <w:rPr>
          <w:rFonts w:eastAsia="Times New Roman"/>
          <w:spacing w:val="17"/>
          <w:sz w:val="20"/>
          <w:lang w:val="en-US"/>
        </w:rPr>
        <w:t xml:space="preserve"> </w:t>
      </w:r>
      <w:r w:rsidRPr="00F35E55">
        <w:rPr>
          <w:rFonts w:eastAsia="Times New Roman"/>
          <w:sz w:val="20"/>
          <w:lang w:val="en-US"/>
        </w:rPr>
        <w:t>the</w:t>
      </w:r>
      <w:r w:rsidRPr="00F35E55">
        <w:rPr>
          <w:rFonts w:eastAsia="Times New Roman"/>
          <w:spacing w:val="16"/>
          <w:sz w:val="20"/>
          <w:lang w:val="en-US"/>
        </w:rPr>
        <w:t xml:space="preserve"> </w:t>
      </w:r>
      <w:r w:rsidRPr="00F35E55">
        <w:rPr>
          <w:rFonts w:eastAsia="Times New Roman"/>
          <w:spacing w:val="-4"/>
          <w:sz w:val="20"/>
          <w:lang w:val="en-US"/>
        </w:rPr>
        <w:t>STA,</w:t>
      </w:r>
      <w:r w:rsidRPr="00F35E55">
        <w:rPr>
          <w:rFonts w:eastAsia="Times New Roman"/>
          <w:spacing w:val="14"/>
          <w:sz w:val="20"/>
          <w:lang w:val="en-US"/>
        </w:rPr>
        <w:t xml:space="preserve"> </w:t>
      </w:r>
      <w:r w:rsidRPr="00F35E55">
        <w:rPr>
          <w:rFonts w:eastAsia="Times New Roman"/>
          <w:sz w:val="20"/>
          <w:lang w:val="en-US"/>
        </w:rPr>
        <w:t>immediately</w:t>
      </w:r>
      <w:r w:rsidRPr="00F35E55">
        <w:rPr>
          <w:rFonts w:eastAsia="Times New Roman"/>
          <w:spacing w:val="17"/>
          <w:sz w:val="20"/>
          <w:lang w:val="en-US"/>
        </w:rPr>
        <w:t xml:space="preserve"> </w:t>
      </w:r>
      <w:r w:rsidRPr="00F35E55">
        <w:rPr>
          <w:rFonts w:eastAsia="Times New Roman"/>
          <w:sz w:val="20"/>
          <w:lang w:val="en-US"/>
        </w:rPr>
        <w:t>after</w:t>
      </w:r>
      <w:r w:rsidRPr="00F35E55">
        <w:rPr>
          <w:rFonts w:eastAsia="Times New Roman"/>
          <w:spacing w:val="16"/>
          <w:sz w:val="20"/>
          <w:lang w:val="en-US"/>
        </w:rPr>
        <w:t xml:space="preserve"> </w:t>
      </w:r>
      <w:r w:rsidRPr="00F35E55">
        <w:rPr>
          <w:rFonts w:eastAsia="Times New Roman"/>
          <w:sz w:val="20"/>
          <w:lang w:val="en-US"/>
        </w:rPr>
        <w:t>the</w:t>
      </w:r>
      <w:r w:rsidRPr="00F35E55">
        <w:rPr>
          <w:rFonts w:eastAsia="Times New Roman"/>
          <w:spacing w:val="16"/>
          <w:sz w:val="20"/>
          <w:lang w:val="en-US"/>
        </w:rPr>
        <w:t xml:space="preserve"> </w:t>
      </w:r>
      <w:del w:id="130" w:author="Cariou, Laurent" w:date="2021-02-16T21:21:00Z">
        <w:r w:rsidRPr="00F35E55" w:rsidDel="00297412">
          <w:rPr>
            <w:rFonts w:eastAsia="Times New Roman"/>
            <w:sz w:val="20"/>
            <w:lang w:val="en-US"/>
          </w:rPr>
          <w:delText>signaling</w:delText>
        </w:r>
        <w:r w:rsidRPr="00F35E55" w:rsidDel="00297412">
          <w:rPr>
            <w:rFonts w:eastAsia="Times New Roman"/>
            <w:spacing w:val="17"/>
            <w:sz w:val="20"/>
            <w:lang w:val="en-US"/>
          </w:rPr>
          <w:delText xml:space="preserve"> </w:delText>
        </w:r>
        <w:r w:rsidRPr="00F35E55" w:rsidDel="00297412">
          <w:rPr>
            <w:rFonts w:eastAsia="Times New Roman"/>
            <w:sz w:val="20"/>
            <w:lang w:val="en-US"/>
          </w:rPr>
          <w:delText>exchange</w:delText>
        </w:r>
      </w:del>
      <w:ins w:id="131" w:author="Cariou, Laurent" w:date="2021-02-16T21:21:00Z">
        <w:r w:rsidR="00297412">
          <w:rPr>
            <w:rFonts w:eastAsia="Times New Roman"/>
            <w:sz w:val="20"/>
            <w:lang w:val="en-US"/>
          </w:rPr>
          <w:t>acknowledgement of the (Re)Association Response frame</w:t>
        </w:r>
      </w:ins>
      <w:r w:rsidRPr="00F35E55">
        <w:rPr>
          <w:rFonts w:eastAsia="Times New Roman"/>
          <w:sz w:val="20"/>
          <w:lang w:val="en-US"/>
        </w:rPr>
        <w:t>,</w:t>
      </w:r>
      <w:r w:rsidRPr="00F35E55">
        <w:rPr>
          <w:rFonts w:eastAsia="Times New Roman"/>
          <w:spacing w:val="15"/>
          <w:sz w:val="20"/>
          <w:lang w:val="en-US"/>
        </w:rPr>
        <w:t xml:space="preserve"> </w:t>
      </w:r>
      <w:r w:rsidRPr="00F35E55">
        <w:rPr>
          <w:rFonts w:eastAsia="Times New Roman"/>
          <w:sz w:val="20"/>
          <w:lang w:val="en-US"/>
        </w:rPr>
        <w:t>is</w:t>
      </w:r>
      <w:r w:rsidRPr="00F35E55">
        <w:rPr>
          <w:rFonts w:eastAsia="Times New Roman"/>
          <w:spacing w:val="16"/>
          <w:sz w:val="20"/>
          <w:lang w:val="en-US"/>
        </w:rPr>
        <w:t xml:space="preserve"> </w:t>
      </w:r>
      <w:r w:rsidRPr="00F35E55">
        <w:rPr>
          <w:rFonts w:eastAsia="Times New Roman"/>
          <w:sz w:val="20"/>
          <w:lang w:val="en-US"/>
        </w:rPr>
        <w:t>active</w:t>
      </w:r>
    </w:p>
    <w:p w14:paraId="03D7DFD0" w14:textId="5BA2765A" w:rsidR="00F35E55" w:rsidRPr="00F35E55" w:rsidRDefault="00F35E55" w:rsidP="00F35E55">
      <w:pPr>
        <w:widowControl w:val="0"/>
        <w:numPr>
          <w:ilvl w:val="0"/>
          <w:numId w:val="51"/>
        </w:numPr>
        <w:tabs>
          <w:tab w:val="left" w:pos="661"/>
        </w:tabs>
        <w:kinsoku w:val="0"/>
        <w:overflowPunct w:val="0"/>
        <w:autoSpaceDE w:val="0"/>
        <w:autoSpaceDN w:val="0"/>
        <w:adjustRightInd w:val="0"/>
        <w:spacing w:line="218" w:lineRule="exact"/>
        <w:ind w:hanging="555"/>
        <w:jc w:val="left"/>
        <w:rPr>
          <w:rFonts w:eastAsia="Times New Roman"/>
          <w:sz w:val="20"/>
          <w:lang w:val="en-US"/>
        </w:rPr>
      </w:pPr>
      <w:r w:rsidRPr="00F35E55">
        <w:rPr>
          <w:rFonts w:eastAsia="Times New Roman"/>
          <w:sz w:val="20"/>
          <w:lang w:val="en-US"/>
        </w:rPr>
        <w:t>mode.</w:t>
      </w:r>
      <w:ins w:id="132" w:author="Cariou, Laurent" w:date="2021-02-16T20:47:00Z">
        <w:r w:rsidR="00873F4B">
          <w:rPr>
            <w:rFonts w:eastAsia="Times New Roman"/>
            <w:sz w:val="20"/>
            <w:lang w:val="en-US"/>
          </w:rPr>
          <w:t xml:space="preserve"> (#1791</w:t>
        </w:r>
      </w:ins>
      <w:ins w:id="133" w:author="Cariou, Laurent" w:date="2021-02-16T20:55:00Z">
        <w:r w:rsidR="00AC5C2C">
          <w:rPr>
            <w:rFonts w:eastAsia="Times New Roman"/>
            <w:sz w:val="20"/>
            <w:lang w:val="en-US"/>
          </w:rPr>
          <w:t>)</w:t>
        </w:r>
      </w:ins>
    </w:p>
    <w:p w14:paraId="0BB1F287" w14:textId="77777777" w:rsidR="00F35E55" w:rsidRPr="00F35E55" w:rsidRDefault="00F35E55" w:rsidP="00F35E55">
      <w:pPr>
        <w:widowControl w:val="0"/>
        <w:kinsoku w:val="0"/>
        <w:overflowPunct w:val="0"/>
        <w:autoSpaceDE w:val="0"/>
        <w:autoSpaceDN w:val="0"/>
        <w:adjustRightInd w:val="0"/>
        <w:spacing w:line="151" w:lineRule="exact"/>
        <w:ind w:left="106"/>
        <w:jc w:val="left"/>
        <w:rPr>
          <w:rFonts w:eastAsia="Times New Roman"/>
          <w:sz w:val="18"/>
          <w:szCs w:val="18"/>
          <w:lang w:val="en-US"/>
        </w:rPr>
      </w:pPr>
      <w:r w:rsidRPr="00F35E55">
        <w:rPr>
          <w:rFonts w:eastAsia="Times New Roman"/>
          <w:sz w:val="18"/>
          <w:szCs w:val="18"/>
          <w:lang w:val="en-US"/>
        </w:rPr>
        <w:t>14</w:t>
      </w:r>
    </w:p>
    <w:p w14:paraId="44B1CEDA" w14:textId="41F4F693" w:rsidR="00F35E55" w:rsidRDefault="00F35E55" w:rsidP="00F35E55">
      <w:pPr>
        <w:widowControl w:val="0"/>
        <w:kinsoku w:val="0"/>
        <w:overflowPunct w:val="0"/>
        <w:autoSpaceDE w:val="0"/>
        <w:autoSpaceDN w:val="0"/>
        <w:adjustRightInd w:val="0"/>
        <w:spacing w:line="177" w:lineRule="exact"/>
        <w:ind w:left="106"/>
        <w:jc w:val="left"/>
        <w:rPr>
          <w:ins w:id="134" w:author="Cariou, Laurent" w:date="2021-02-16T21:09:00Z"/>
          <w:rFonts w:eastAsia="Times New Roman"/>
          <w:sz w:val="18"/>
          <w:szCs w:val="18"/>
          <w:lang w:val="en-US"/>
        </w:rPr>
      </w:pPr>
      <w:r w:rsidRPr="00F35E55">
        <w:rPr>
          <w:rFonts w:eastAsia="Times New Roman"/>
          <w:sz w:val="18"/>
          <w:szCs w:val="18"/>
          <w:lang w:val="en-US"/>
        </w:rPr>
        <w:t>15</w:t>
      </w:r>
    </w:p>
    <w:p w14:paraId="5B4BD8A8" w14:textId="4114B689" w:rsidR="007A6B8D" w:rsidRDefault="009F1B84" w:rsidP="000B43F9">
      <w:pPr>
        <w:spacing w:after="120"/>
        <w:ind w:firstLine="660"/>
        <w:rPr>
          <w:ins w:id="135" w:author="Cariou, Laurent" w:date="2021-02-16T21:09:00Z"/>
          <w:bCs/>
          <w:sz w:val="20"/>
        </w:rPr>
      </w:pPr>
      <w:ins w:id="136" w:author="Cariou, Laurent" w:date="2021-02-16T21:12:00Z">
        <w:r>
          <w:rPr>
            <w:rFonts w:ascii="TimesNewRomanPS-BoldItalicMT" w:hAnsi="TimesNewRomanPS-BoldItalicMT" w:cs="TimesNewRomanPS-BoldItalicMT"/>
            <w:b/>
            <w:bCs/>
            <w:i/>
            <w:iCs/>
            <w:sz w:val="20"/>
            <w:highlight w:val="yellow"/>
            <w:lang w:val="en-US"/>
          </w:rPr>
          <w:t xml:space="preserve">Option 1: </w:t>
        </w:r>
      </w:ins>
      <w:ins w:id="137" w:author="Cariou, Laurent" w:date="2021-02-16T21:09:00Z">
        <w:r w:rsidR="007A6B8D" w:rsidRPr="00134AAC">
          <w:rPr>
            <w:rFonts w:ascii="TimesNewRomanPS-BoldItalicMT" w:hAnsi="TimesNewRomanPS-BoldItalicMT" w:cs="TimesNewRomanPS-BoldItalicMT"/>
            <w:b/>
            <w:bCs/>
            <w:i/>
            <w:iCs/>
            <w:sz w:val="20"/>
            <w:highlight w:val="yellow"/>
            <w:lang w:val="en-US"/>
          </w:rPr>
          <w:t xml:space="preserve">Change </w:t>
        </w:r>
        <w:r w:rsidR="007A6B8D">
          <w:rPr>
            <w:rFonts w:ascii="TimesNewRomanPS-BoldItalicMT" w:hAnsi="TimesNewRomanPS-BoldItalicMT" w:cs="TimesNewRomanPS-BoldItalicMT"/>
            <w:b/>
            <w:bCs/>
            <w:i/>
            <w:iCs/>
            <w:sz w:val="20"/>
            <w:highlight w:val="yellow"/>
            <w:lang w:val="en-US"/>
          </w:rPr>
          <w:t>following paragraph</w:t>
        </w:r>
        <w:r w:rsidR="007A6B8D" w:rsidRPr="00134AAC">
          <w:rPr>
            <w:rFonts w:ascii="TimesNewRomanPS-BoldItalicMT" w:hAnsi="TimesNewRomanPS-BoldItalicMT" w:cs="TimesNewRomanPS-BoldItalicMT"/>
            <w:b/>
            <w:bCs/>
            <w:i/>
            <w:iCs/>
            <w:sz w:val="20"/>
            <w:highlight w:val="yellow"/>
            <w:lang w:val="en-US"/>
          </w:rPr>
          <w:t xml:space="preserve"> as follows</w:t>
        </w:r>
        <w:r w:rsidR="007A6B8D">
          <w:rPr>
            <w:rFonts w:ascii="TimesNewRomanPS-BoldItalicMT" w:hAnsi="TimesNewRomanPS-BoldItalicMT" w:cs="TimesNewRomanPS-BoldItalicMT"/>
            <w:b/>
            <w:bCs/>
            <w:i/>
            <w:iCs/>
            <w:sz w:val="20"/>
            <w:highlight w:val="yellow"/>
            <w:lang w:val="en-US"/>
          </w:rPr>
          <w:t xml:space="preserve"> (#3378, #2429</w:t>
        </w:r>
      </w:ins>
      <w:ins w:id="138" w:author="Cariou, Laurent" w:date="2021-02-16T21:10:00Z">
        <w:r w:rsidR="00FF2BA9">
          <w:rPr>
            <w:rFonts w:ascii="TimesNewRomanPS-BoldItalicMT" w:hAnsi="TimesNewRomanPS-BoldItalicMT" w:cs="TimesNewRomanPS-BoldItalicMT"/>
            <w:b/>
            <w:bCs/>
            <w:i/>
            <w:iCs/>
            <w:sz w:val="20"/>
            <w:highlight w:val="yellow"/>
            <w:lang w:val="en-US"/>
          </w:rPr>
          <w:t>, #2340, #2320, #2152, #</w:t>
        </w:r>
        <w:r w:rsidR="007726DE">
          <w:rPr>
            <w:rFonts w:ascii="TimesNewRomanPS-BoldItalicMT" w:hAnsi="TimesNewRomanPS-BoldItalicMT" w:cs="TimesNewRomanPS-BoldItalicMT"/>
            <w:b/>
            <w:bCs/>
            <w:i/>
            <w:iCs/>
            <w:sz w:val="20"/>
            <w:highlight w:val="yellow"/>
            <w:lang w:val="en-US"/>
          </w:rPr>
          <w:t>2099, #1880, #1</w:t>
        </w:r>
      </w:ins>
      <w:ins w:id="139" w:author="Cariou, Laurent" w:date="2021-02-16T21:11:00Z">
        <w:r w:rsidR="007726DE">
          <w:rPr>
            <w:rFonts w:ascii="TimesNewRomanPS-BoldItalicMT" w:hAnsi="TimesNewRomanPS-BoldItalicMT" w:cs="TimesNewRomanPS-BoldItalicMT"/>
            <w:b/>
            <w:bCs/>
            <w:i/>
            <w:iCs/>
            <w:sz w:val="20"/>
            <w:highlight w:val="yellow"/>
            <w:lang w:val="en-US"/>
          </w:rPr>
          <w:t>682, #1062</w:t>
        </w:r>
      </w:ins>
      <w:ins w:id="140" w:author="Cariou, Laurent" w:date="2021-02-16T21:09:00Z">
        <w:r w:rsidR="007A6B8D">
          <w:rPr>
            <w:rFonts w:ascii="TimesNewRomanPS-BoldItalicMT" w:hAnsi="TimesNewRomanPS-BoldItalicMT" w:cs="TimesNewRomanPS-BoldItalicMT"/>
            <w:b/>
            <w:bCs/>
            <w:i/>
            <w:iCs/>
            <w:sz w:val="20"/>
            <w:highlight w:val="yellow"/>
            <w:lang w:val="en-US"/>
          </w:rPr>
          <w:t>)</w:t>
        </w:r>
        <w:r w:rsidR="007A6B8D" w:rsidRPr="00134AAC">
          <w:rPr>
            <w:rFonts w:ascii="TimesNewRomanPS-BoldItalicMT" w:hAnsi="TimesNewRomanPS-BoldItalicMT" w:cs="TimesNewRomanPS-BoldItalicMT"/>
            <w:b/>
            <w:bCs/>
            <w:i/>
            <w:iCs/>
            <w:sz w:val="20"/>
            <w:highlight w:val="yellow"/>
            <w:lang w:val="en-US"/>
          </w:rPr>
          <w:t>:</w:t>
        </w:r>
      </w:ins>
    </w:p>
    <w:p w14:paraId="6DA433C6" w14:textId="4F6332FB" w:rsidR="007A6B8D" w:rsidRDefault="007A6B8D" w:rsidP="00F35E55">
      <w:pPr>
        <w:widowControl w:val="0"/>
        <w:kinsoku w:val="0"/>
        <w:overflowPunct w:val="0"/>
        <w:autoSpaceDE w:val="0"/>
        <w:autoSpaceDN w:val="0"/>
        <w:adjustRightInd w:val="0"/>
        <w:spacing w:line="177" w:lineRule="exact"/>
        <w:ind w:left="106"/>
        <w:jc w:val="left"/>
        <w:rPr>
          <w:ins w:id="141" w:author="Cariou, Laurent" w:date="2021-02-16T21:09:00Z"/>
          <w:rFonts w:eastAsia="Times New Roman"/>
          <w:sz w:val="18"/>
          <w:szCs w:val="18"/>
          <w:lang w:val="en-US"/>
        </w:rPr>
      </w:pPr>
    </w:p>
    <w:p w14:paraId="2BA7B15C" w14:textId="07C394C1" w:rsidR="007A6B8D" w:rsidRPr="00F35E55" w:rsidDel="007A6B8D" w:rsidRDefault="007A6B8D" w:rsidP="00F35E55">
      <w:pPr>
        <w:widowControl w:val="0"/>
        <w:kinsoku w:val="0"/>
        <w:overflowPunct w:val="0"/>
        <w:autoSpaceDE w:val="0"/>
        <w:autoSpaceDN w:val="0"/>
        <w:adjustRightInd w:val="0"/>
        <w:spacing w:line="177" w:lineRule="exact"/>
        <w:ind w:left="106"/>
        <w:jc w:val="left"/>
        <w:rPr>
          <w:del w:id="142" w:author="Cariou, Laurent" w:date="2021-02-16T21:09:00Z"/>
          <w:rFonts w:eastAsia="Times New Roman"/>
          <w:sz w:val="18"/>
          <w:szCs w:val="18"/>
          <w:lang w:val="en-US"/>
        </w:rPr>
      </w:pPr>
    </w:p>
    <w:p w14:paraId="745968AB" w14:textId="12025F5A" w:rsidR="00F35E55" w:rsidRPr="00F35E55" w:rsidDel="007206BA" w:rsidRDefault="00F35E55" w:rsidP="007206BA">
      <w:pPr>
        <w:widowControl w:val="0"/>
        <w:numPr>
          <w:ilvl w:val="0"/>
          <w:numId w:val="50"/>
        </w:numPr>
        <w:tabs>
          <w:tab w:val="left" w:pos="661"/>
        </w:tabs>
        <w:kinsoku w:val="0"/>
        <w:overflowPunct w:val="0"/>
        <w:autoSpaceDE w:val="0"/>
        <w:autoSpaceDN w:val="0"/>
        <w:adjustRightInd w:val="0"/>
        <w:spacing w:line="222" w:lineRule="exact"/>
        <w:ind w:hanging="555"/>
        <w:jc w:val="left"/>
        <w:rPr>
          <w:del w:id="143" w:author="Cariou, Laurent" w:date="2021-02-16T21:22:00Z"/>
          <w:rFonts w:eastAsia="Times New Roman"/>
          <w:sz w:val="20"/>
          <w:lang w:val="en-US"/>
        </w:rPr>
      </w:pPr>
      <w:r w:rsidRPr="00F35E55">
        <w:rPr>
          <w:rFonts w:eastAsia="Times New Roman"/>
          <w:sz w:val="20"/>
          <w:lang w:val="en-US"/>
        </w:rPr>
        <w:t>When</w:t>
      </w:r>
      <w:r w:rsidRPr="00F35E55">
        <w:rPr>
          <w:rFonts w:eastAsia="Times New Roman"/>
          <w:spacing w:val="-5"/>
          <w:sz w:val="20"/>
          <w:lang w:val="en-US"/>
        </w:rPr>
        <w:t xml:space="preserve"> </w:t>
      </w:r>
      <w:r w:rsidRPr="00F35E55">
        <w:rPr>
          <w:rFonts w:eastAsia="Times New Roman"/>
          <w:sz w:val="20"/>
          <w:lang w:val="en-US"/>
        </w:rPr>
        <w:t>a</w:t>
      </w:r>
      <w:r w:rsidRPr="00F35E55">
        <w:rPr>
          <w:rFonts w:eastAsia="Times New Roman"/>
          <w:spacing w:val="-5"/>
          <w:sz w:val="20"/>
          <w:lang w:val="en-US"/>
        </w:rPr>
        <w:t xml:space="preserve"> </w:t>
      </w:r>
      <w:r w:rsidRPr="00F35E55">
        <w:rPr>
          <w:rFonts w:eastAsia="Times New Roman"/>
          <w:sz w:val="20"/>
          <w:lang w:val="en-US"/>
        </w:rPr>
        <w:t>link</w:t>
      </w:r>
      <w:r w:rsidRPr="00F35E55">
        <w:rPr>
          <w:rFonts w:eastAsia="Times New Roman"/>
          <w:spacing w:val="-5"/>
          <w:sz w:val="20"/>
          <w:lang w:val="en-US"/>
        </w:rPr>
        <w:t xml:space="preserve"> </w:t>
      </w:r>
      <w:r w:rsidRPr="00F35E55">
        <w:rPr>
          <w:rFonts w:eastAsia="Times New Roman"/>
          <w:sz w:val="20"/>
          <w:lang w:val="en-US"/>
        </w:rPr>
        <w:t>is</w:t>
      </w:r>
      <w:r w:rsidRPr="00F35E55">
        <w:rPr>
          <w:rFonts w:eastAsia="Times New Roman"/>
          <w:spacing w:val="-5"/>
          <w:sz w:val="20"/>
          <w:lang w:val="en-US"/>
        </w:rPr>
        <w:t xml:space="preserve"> </w:t>
      </w:r>
      <w:r w:rsidRPr="00F35E55">
        <w:rPr>
          <w:rFonts w:eastAsia="Times New Roman"/>
          <w:sz w:val="20"/>
          <w:lang w:val="en-US"/>
        </w:rPr>
        <w:t>enabled</w:t>
      </w:r>
      <w:r w:rsidRPr="00F35E55">
        <w:rPr>
          <w:rFonts w:eastAsia="Times New Roman"/>
          <w:spacing w:val="-5"/>
          <w:sz w:val="20"/>
          <w:lang w:val="en-US"/>
        </w:rPr>
        <w:t xml:space="preserve"> </w:t>
      </w:r>
      <w:r w:rsidRPr="00F35E55">
        <w:rPr>
          <w:rFonts w:eastAsia="Times New Roman"/>
          <w:sz w:val="20"/>
          <w:lang w:val="en-US"/>
        </w:rPr>
        <w:t>for</w:t>
      </w:r>
      <w:r w:rsidRPr="00F35E55">
        <w:rPr>
          <w:rFonts w:eastAsia="Times New Roman"/>
          <w:spacing w:val="-6"/>
          <w:sz w:val="20"/>
          <w:lang w:val="en-US"/>
        </w:rPr>
        <w:t xml:space="preserve"> </w:t>
      </w:r>
      <w:r w:rsidRPr="00F35E55">
        <w:rPr>
          <w:rFonts w:eastAsia="Times New Roman"/>
          <w:sz w:val="20"/>
          <w:lang w:val="en-US"/>
        </w:rPr>
        <w:t>a</w:t>
      </w:r>
      <w:r w:rsidRPr="00F35E55">
        <w:rPr>
          <w:rFonts w:eastAsia="Times New Roman"/>
          <w:spacing w:val="-5"/>
          <w:sz w:val="20"/>
          <w:lang w:val="en-US"/>
        </w:rPr>
        <w:t xml:space="preserve"> </w:t>
      </w:r>
      <w:r w:rsidRPr="00F35E55">
        <w:rPr>
          <w:rFonts w:eastAsia="Times New Roman"/>
          <w:spacing w:val="-6"/>
          <w:sz w:val="20"/>
          <w:lang w:val="en-US"/>
        </w:rPr>
        <w:t>STA</w:t>
      </w:r>
      <w:r w:rsidRPr="00F35E55">
        <w:rPr>
          <w:rFonts w:eastAsia="Times New Roman"/>
          <w:spacing w:val="-4"/>
          <w:sz w:val="20"/>
          <w:lang w:val="en-US"/>
        </w:rPr>
        <w:t xml:space="preserve"> </w:t>
      </w:r>
      <w:r w:rsidRPr="00F35E55">
        <w:rPr>
          <w:rFonts w:eastAsia="Times New Roman"/>
          <w:sz w:val="20"/>
          <w:lang w:val="en-US"/>
        </w:rPr>
        <w:t>that</w:t>
      </w:r>
      <w:r w:rsidRPr="00F35E55">
        <w:rPr>
          <w:rFonts w:eastAsia="Times New Roman"/>
          <w:spacing w:val="-4"/>
          <w:sz w:val="20"/>
          <w:lang w:val="en-US"/>
        </w:rPr>
        <w:t xml:space="preserve"> </w:t>
      </w:r>
      <w:r w:rsidRPr="00F35E55">
        <w:rPr>
          <w:rFonts w:eastAsia="Times New Roman"/>
          <w:sz w:val="20"/>
          <w:lang w:val="en-US"/>
        </w:rPr>
        <w:t>is</w:t>
      </w:r>
      <w:r w:rsidRPr="00F35E55">
        <w:rPr>
          <w:rFonts w:eastAsia="Times New Roman"/>
          <w:spacing w:val="-5"/>
          <w:sz w:val="20"/>
          <w:lang w:val="en-US"/>
        </w:rPr>
        <w:t xml:space="preserve"> </w:t>
      </w:r>
      <w:r w:rsidRPr="00F35E55">
        <w:rPr>
          <w:rFonts w:eastAsia="Times New Roman"/>
          <w:sz w:val="20"/>
          <w:lang w:val="en-US"/>
        </w:rPr>
        <w:t>part</w:t>
      </w:r>
      <w:r w:rsidRPr="00F35E55">
        <w:rPr>
          <w:rFonts w:eastAsia="Times New Roman"/>
          <w:spacing w:val="-6"/>
          <w:sz w:val="20"/>
          <w:lang w:val="en-US"/>
        </w:rPr>
        <w:t xml:space="preserve"> </w:t>
      </w:r>
      <w:r w:rsidRPr="00F35E55">
        <w:rPr>
          <w:rFonts w:eastAsia="Times New Roman"/>
          <w:sz w:val="20"/>
          <w:lang w:val="en-US"/>
        </w:rPr>
        <w:t>of</w:t>
      </w:r>
      <w:r w:rsidRPr="00F35E55">
        <w:rPr>
          <w:rFonts w:eastAsia="Times New Roman"/>
          <w:spacing w:val="-6"/>
          <w:sz w:val="20"/>
          <w:lang w:val="en-US"/>
        </w:rPr>
        <w:t xml:space="preserve"> </w:t>
      </w:r>
      <w:r w:rsidRPr="00F35E55">
        <w:rPr>
          <w:rFonts w:eastAsia="Times New Roman"/>
          <w:sz w:val="20"/>
          <w:lang w:val="en-US"/>
        </w:rPr>
        <w:t>a</w:t>
      </w:r>
      <w:r w:rsidRPr="00F35E55">
        <w:rPr>
          <w:rFonts w:eastAsia="Times New Roman"/>
          <w:spacing w:val="-5"/>
          <w:sz w:val="20"/>
          <w:lang w:val="en-US"/>
        </w:rPr>
        <w:t xml:space="preserve"> </w:t>
      </w:r>
      <w:r w:rsidRPr="00F35E55">
        <w:rPr>
          <w:rFonts w:eastAsia="Times New Roman"/>
          <w:sz w:val="20"/>
          <w:lang w:val="en-US"/>
        </w:rPr>
        <w:t>non-AP</w:t>
      </w:r>
      <w:r w:rsidRPr="00F35E55">
        <w:rPr>
          <w:rFonts w:eastAsia="Times New Roman"/>
          <w:spacing w:val="-6"/>
          <w:sz w:val="20"/>
          <w:lang w:val="en-US"/>
        </w:rPr>
        <w:t xml:space="preserve"> </w:t>
      </w:r>
      <w:r w:rsidRPr="00F35E55">
        <w:rPr>
          <w:rFonts w:eastAsia="Times New Roman"/>
          <w:sz w:val="20"/>
          <w:lang w:val="en-US"/>
        </w:rPr>
        <w:t>MLD</w:t>
      </w:r>
      <w:r w:rsidRPr="00F35E55">
        <w:rPr>
          <w:rFonts w:eastAsia="Times New Roman"/>
          <w:spacing w:val="-5"/>
          <w:sz w:val="20"/>
          <w:lang w:val="en-US"/>
        </w:rPr>
        <w:t xml:space="preserve"> </w:t>
      </w:r>
      <w:del w:id="144" w:author="Cariou, Laurent" w:date="2021-02-16T21:14:00Z">
        <w:r w:rsidRPr="00F35E55" w:rsidDel="00727267">
          <w:rPr>
            <w:rFonts w:eastAsia="Times New Roman"/>
            <w:sz w:val="20"/>
            <w:lang w:val="en-US"/>
          </w:rPr>
          <w:delText>through</w:delText>
        </w:r>
        <w:r w:rsidRPr="00F35E55" w:rsidDel="00727267">
          <w:rPr>
            <w:rFonts w:eastAsia="Times New Roman"/>
            <w:spacing w:val="-6"/>
            <w:sz w:val="20"/>
            <w:lang w:val="en-US"/>
          </w:rPr>
          <w:delText xml:space="preserve"> </w:delText>
        </w:r>
      </w:del>
      <w:ins w:id="145" w:author="Cariou, Laurent" w:date="2021-02-16T21:14:00Z">
        <w:r w:rsidR="00727267">
          <w:rPr>
            <w:rFonts w:eastAsia="Times New Roman"/>
            <w:sz w:val="20"/>
            <w:lang w:val="en-US"/>
          </w:rPr>
          <w:t xml:space="preserve">after successful </w:t>
        </w:r>
      </w:ins>
      <w:ins w:id="146" w:author="Cariou, Laurent" w:date="2021-02-16T21:15:00Z">
        <w:r w:rsidR="00CE2510">
          <w:rPr>
            <w:rFonts w:eastAsia="Times New Roman"/>
            <w:sz w:val="20"/>
            <w:lang w:val="en-US"/>
          </w:rPr>
          <w:t xml:space="preserve">multi-link setup </w:t>
        </w:r>
        <w:r w:rsidR="00DF466D">
          <w:rPr>
            <w:rFonts w:eastAsia="Times New Roman"/>
            <w:sz w:val="20"/>
            <w:lang w:val="en-US"/>
          </w:rPr>
          <w:t xml:space="preserve">with </w:t>
        </w:r>
      </w:ins>
      <w:del w:id="147" w:author="Cariou, Laurent" w:date="2021-02-16T21:15:00Z">
        <w:r w:rsidRPr="00F35E55" w:rsidDel="00DF466D">
          <w:rPr>
            <w:rFonts w:eastAsia="Times New Roman"/>
            <w:sz w:val="20"/>
            <w:lang w:val="en-US"/>
          </w:rPr>
          <w:delText>signaling</w:delText>
        </w:r>
        <w:r w:rsidRPr="00F35E55" w:rsidDel="00DF466D">
          <w:rPr>
            <w:rFonts w:eastAsia="Times New Roman"/>
            <w:spacing w:val="-6"/>
            <w:sz w:val="20"/>
            <w:lang w:val="en-US"/>
          </w:rPr>
          <w:delText xml:space="preserve"> </w:delText>
        </w:r>
        <w:r w:rsidRPr="00F35E55" w:rsidDel="00DF466D">
          <w:rPr>
            <w:rFonts w:eastAsia="Times New Roman"/>
            <w:sz w:val="20"/>
            <w:lang w:val="en-US"/>
          </w:rPr>
          <w:delText>(</w:delText>
        </w:r>
      </w:del>
      <w:ins w:id="148" w:author="Cariou, Laurent" w:date="2021-02-16T20:54:00Z">
        <w:r w:rsidR="00A563B9">
          <w:rPr>
            <w:rFonts w:eastAsia="Times New Roman"/>
            <w:sz w:val="20"/>
            <w:lang w:val="en-US"/>
          </w:rPr>
          <w:t>(</w:t>
        </w:r>
      </w:ins>
      <w:ins w:id="149" w:author="Cariou, Laurent" w:date="2021-02-16T21:13:00Z">
        <w:r w:rsidR="00B3524E">
          <w:rPr>
            <w:rFonts w:eastAsia="Times New Roman"/>
            <w:sz w:val="20"/>
            <w:lang w:val="en-US"/>
          </w:rPr>
          <w:t>R</w:t>
        </w:r>
      </w:ins>
      <w:ins w:id="150" w:author="Cariou, Laurent" w:date="2021-02-16T20:54:00Z">
        <w:r w:rsidR="00A563B9">
          <w:rPr>
            <w:rFonts w:eastAsia="Times New Roman"/>
            <w:sz w:val="20"/>
            <w:lang w:val="en-US"/>
          </w:rPr>
          <w:t>e)</w:t>
        </w:r>
      </w:ins>
      <w:ins w:id="151" w:author="Cariou, Laurent" w:date="2021-02-16T21:13:00Z">
        <w:r w:rsidR="00B3524E">
          <w:rPr>
            <w:rFonts w:eastAsia="Times New Roman"/>
            <w:sz w:val="20"/>
            <w:lang w:val="en-US"/>
          </w:rPr>
          <w:t>A</w:t>
        </w:r>
      </w:ins>
      <w:ins w:id="152" w:author="Cariou, Laurent" w:date="2021-02-16T20:54:00Z">
        <w:r w:rsidR="00A563B9">
          <w:rPr>
            <w:rFonts w:eastAsia="Times New Roman"/>
            <w:sz w:val="20"/>
            <w:lang w:val="en-US"/>
          </w:rPr>
          <w:t xml:space="preserve">ssociation </w:t>
        </w:r>
      </w:ins>
      <w:ins w:id="153" w:author="Cariou, Laurent" w:date="2021-02-16T21:14:00Z">
        <w:r w:rsidR="00B3524E">
          <w:rPr>
            <w:rFonts w:eastAsia="Times New Roman"/>
            <w:sz w:val="20"/>
            <w:lang w:val="en-US"/>
          </w:rPr>
          <w:t>R</w:t>
        </w:r>
      </w:ins>
      <w:ins w:id="154" w:author="Cariou, Laurent" w:date="2021-02-16T20:54:00Z">
        <w:r w:rsidR="00A563B9">
          <w:rPr>
            <w:rFonts w:eastAsia="Times New Roman"/>
            <w:sz w:val="20"/>
            <w:lang w:val="en-US"/>
          </w:rPr>
          <w:t>equest/</w:t>
        </w:r>
      </w:ins>
      <w:ins w:id="155" w:author="Cariou, Laurent" w:date="2021-02-16T21:14:00Z">
        <w:r w:rsidR="00B3524E">
          <w:rPr>
            <w:rFonts w:eastAsia="Times New Roman"/>
            <w:sz w:val="20"/>
            <w:lang w:val="en-US"/>
          </w:rPr>
          <w:t>R</w:t>
        </w:r>
      </w:ins>
      <w:ins w:id="156" w:author="Cariou, Laurent" w:date="2021-02-16T20:54:00Z">
        <w:r w:rsidR="00A563B9">
          <w:rPr>
            <w:rFonts w:eastAsia="Times New Roman"/>
            <w:sz w:val="20"/>
            <w:lang w:val="en-US"/>
          </w:rPr>
          <w:t xml:space="preserve">esponse frames </w:t>
        </w:r>
      </w:ins>
      <w:ins w:id="157" w:author="Cariou, Laurent" w:date="2021-02-16T21:15:00Z">
        <w:r w:rsidR="00DF466D">
          <w:rPr>
            <w:rFonts w:eastAsia="Times New Roman"/>
            <w:sz w:val="20"/>
            <w:lang w:val="en-US"/>
          </w:rPr>
          <w:t xml:space="preserve">transmitted on </w:t>
        </w:r>
        <w:proofErr w:type="spellStart"/>
        <w:r w:rsidR="00DF466D">
          <w:rPr>
            <w:rFonts w:eastAsia="Times New Roman"/>
            <w:sz w:val="20"/>
            <w:lang w:val="en-US"/>
          </w:rPr>
          <w:t>on</w:t>
        </w:r>
        <w:proofErr w:type="spellEnd"/>
        <w:r w:rsidR="00DF466D">
          <w:rPr>
            <w:rFonts w:eastAsia="Times New Roman"/>
            <w:sz w:val="20"/>
            <w:lang w:val="en-US"/>
          </w:rPr>
          <w:t xml:space="preserve"> another l</w:t>
        </w:r>
      </w:ins>
      <w:ins w:id="158" w:author="Cariou, Laurent" w:date="2021-02-16T21:16:00Z">
        <w:r w:rsidR="00DF466D">
          <w:rPr>
            <w:rFonts w:eastAsia="Times New Roman"/>
            <w:sz w:val="20"/>
            <w:lang w:val="en-US"/>
          </w:rPr>
          <w:t>ink or</w:t>
        </w:r>
        <w:r w:rsidR="008F65F4">
          <w:rPr>
            <w:rFonts w:eastAsia="Times New Roman"/>
            <w:sz w:val="20"/>
            <w:lang w:val="en-US"/>
          </w:rPr>
          <w:t xml:space="preserve"> after successful TID-to-link mapping negotiation </w:t>
        </w:r>
        <w:r w:rsidR="00F17FD9">
          <w:rPr>
            <w:rFonts w:eastAsia="Times New Roman"/>
            <w:sz w:val="20"/>
            <w:lang w:val="en-US"/>
          </w:rPr>
          <w:t xml:space="preserve">with </w:t>
        </w:r>
      </w:ins>
      <w:del w:id="159" w:author="Cariou, Laurent" w:date="2021-02-16T21:16:00Z">
        <w:r w:rsidRPr="00F35E55" w:rsidDel="00F17FD9">
          <w:rPr>
            <w:rFonts w:eastAsia="Times New Roman"/>
            <w:sz w:val="20"/>
            <w:lang w:val="en-US"/>
          </w:rPr>
          <w:delText>multi-link</w:delText>
        </w:r>
        <w:r w:rsidRPr="00F35E55" w:rsidDel="00F17FD9">
          <w:rPr>
            <w:rFonts w:eastAsia="Times New Roman"/>
            <w:spacing w:val="-6"/>
            <w:sz w:val="20"/>
            <w:lang w:val="en-US"/>
          </w:rPr>
          <w:delText xml:space="preserve"> </w:delText>
        </w:r>
        <w:r w:rsidRPr="00F35E55" w:rsidDel="00F17FD9">
          <w:rPr>
            <w:rFonts w:eastAsia="Times New Roman"/>
            <w:sz w:val="20"/>
            <w:lang w:val="en-US"/>
          </w:rPr>
          <w:delText>setup</w:delText>
        </w:r>
        <w:r w:rsidRPr="00F35E55" w:rsidDel="00F17FD9">
          <w:rPr>
            <w:rFonts w:eastAsia="Times New Roman"/>
            <w:spacing w:val="-6"/>
            <w:sz w:val="20"/>
            <w:lang w:val="en-US"/>
          </w:rPr>
          <w:delText xml:space="preserve"> </w:delText>
        </w:r>
        <w:r w:rsidRPr="00F35E55" w:rsidDel="00F17FD9">
          <w:rPr>
            <w:rFonts w:eastAsia="Times New Roman"/>
            <w:sz w:val="20"/>
            <w:lang w:val="en-US"/>
          </w:rPr>
          <w:delText>or</w:delText>
        </w:r>
        <w:r w:rsidRPr="00F35E55" w:rsidDel="00F17FD9">
          <w:rPr>
            <w:rFonts w:eastAsia="Times New Roman"/>
            <w:spacing w:val="-6"/>
            <w:sz w:val="20"/>
            <w:lang w:val="en-US"/>
          </w:rPr>
          <w:delText xml:space="preserve"> </w:delText>
        </w:r>
      </w:del>
      <w:ins w:id="160" w:author="Cariou, Laurent" w:date="2021-02-16T20:54:00Z">
        <w:r w:rsidR="00A563B9">
          <w:rPr>
            <w:rFonts w:eastAsia="Times New Roman"/>
            <w:spacing w:val="-6"/>
            <w:sz w:val="20"/>
            <w:lang w:val="en-US"/>
          </w:rPr>
          <w:t xml:space="preserve">TID-to-link </w:t>
        </w:r>
      </w:ins>
      <w:ins w:id="161" w:author="Cariou, Laurent" w:date="2021-02-16T21:22:00Z">
        <w:r w:rsidR="007206BA">
          <w:rPr>
            <w:rFonts w:eastAsia="Times New Roman"/>
            <w:spacing w:val="-6"/>
            <w:sz w:val="20"/>
            <w:lang w:val="en-US"/>
          </w:rPr>
          <w:t>M</w:t>
        </w:r>
      </w:ins>
      <w:ins w:id="162" w:author="Cariou, Laurent" w:date="2021-02-16T20:54:00Z">
        <w:r w:rsidR="00A563B9">
          <w:rPr>
            <w:rFonts w:eastAsia="Times New Roman"/>
            <w:spacing w:val="-6"/>
            <w:sz w:val="20"/>
            <w:lang w:val="en-US"/>
          </w:rPr>
          <w:t xml:space="preserve">apping </w:t>
        </w:r>
      </w:ins>
      <w:ins w:id="163" w:author="Cariou, Laurent" w:date="2021-02-16T21:14:00Z">
        <w:r w:rsidR="00B3524E">
          <w:rPr>
            <w:rFonts w:eastAsia="Times New Roman"/>
            <w:spacing w:val="-6"/>
            <w:sz w:val="20"/>
            <w:lang w:val="en-US"/>
          </w:rPr>
          <w:t>R</w:t>
        </w:r>
      </w:ins>
      <w:ins w:id="164" w:author="Cariou, Laurent" w:date="2021-02-16T20:54:00Z">
        <w:r w:rsidR="00A563B9">
          <w:rPr>
            <w:rFonts w:eastAsia="Times New Roman"/>
            <w:spacing w:val="-6"/>
            <w:sz w:val="20"/>
            <w:lang w:val="en-US"/>
          </w:rPr>
          <w:t>equest/</w:t>
        </w:r>
      </w:ins>
      <w:ins w:id="165" w:author="Cariou, Laurent" w:date="2021-02-16T21:22:00Z">
        <w:r w:rsidR="007206BA">
          <w:rPr>
            <w:rFonts w:eastAsia="Times New Roman"/>
            <w:spacing w:val="-6"/>
            <w:sz w:val="20"/>
            <w:lang w:val="en-US"/>
          </w:rPr>
          <w:t>R</w:t>
        </w:r>
      </w:ins>
      <w:ins w:id="166" w:author="Cariou, Laurent" w:date="2021-02-16T20:54:00Z">
        <w:r w:rsidR="00A563B9">
          <w:rPr>
            <w:rFonts w:eastAsia="Times New Roman"/>
            <w:spacing w:val="-6"/>
            <w:sz w:val="20"/>
            <w:lang w:val="en-US"/>
          </w:rPr>
          <w:t>esponse frames</w:t>
        </w:r>
      </w:ins>
      <w:ins w:id="167" w:author="Cariou, Laurent" w:date="2021-02-16T21:22:00Z">
        <w:r w:rsidR="007206BA">
          <w:rPr>
            <w:rFonts w:eastAsia="Times New Roman"/>
            <w:spacing w:val="-6"/>
            <w:sz w:val="20"/>
            <w:lang w:val="en-US"/>
          </w:rPr>
          <w:t xml:space="preserve"> transmitted </w:t>
        </w:r>
        <w:r w:rsidR="00057CD5">
          <w:rPr>
            <w:rFonts w:eastAsia="Times New Roman"/>
            <w:spacing w:val="-6"/>
            <w:sz w:val="20"/>
            <w:lang w:val="en-US"/>
          </w:rPr>
          <w:t>on another link</w:t>
        </w:r>
      </w:ins>
      <w:ins w:id="168" w:author="Cariou, Laurent" w:date="2021-02-16T20:54:00Z">
        <w:r w:rsidR="00A563B9">
          <w:rPr>
            <w:rFonts w:eastAsia="Times New Roman"/>
            <w:spacing w:val="-6"/>
            <w:sz w:val="20"/>
            <w:lang w:val="en-US"/>
          </w:rPr>
          <w:t xml:space="preserve"> </w:t>
        </w:r>
      </w:ins>
      <w:del w:id="169" w:author="Cariou, Laurent" w:date="2021-02-16T21:22:00Z">
        <w:r w:rsidRPr="00F35E55" w:rsidDel="007206BA">
          <w:rPr>
            <w:rFonts w:eastAsia="Times New Roman"/>
            <w:sz w:val="20"/>
            <w:lang w:val="en-US"/>
          </w:rPr>
          <w:delText>TID</w:delText>
        </w:r>
        <w:r w:rsidRPr="00F35E55" w:rsidDel="007206BA">
          <w:rPr>
            <w:rFonts w:eastAsia="Times New Roman"/>
            <w:spacing w:val="-6"/>
            <w:sz w:val="20"/>
            <w:lang w:val="en-US"/>
          </w:rPr>
          <w:delText xml:space="preserve"> </w:delText>
        </w:r>
        <w:r w:rsidRPr="00F35E55" w:rsidDel="007206BA">
          <w:rPr>
            <w:rFonts w:eastAsia="Times New Roman"/>
            <w:sz w:val="20"/>
            <w:lang w:val="en-US"/>
          </w:rPr>
          <w:delText>to</w:delText>
        </w:r>
      </w:del>
    </w:p>
    <w:p w14:paraId="25116268" w14:textId="4953C79C" w:rsidR="00F35E55" w:rsidRPr="00F35E55" w:rsidRDefault="00F35E55" w:rsidP="00F35E55">
      <w:pPr>
        <w:widowControl w:val="0"/>
        <w:numPr>
          <w:ilvl w:val="0"/>
          <w:numId w:val="50"/>
        </w:numPr>
        <w:tabs>
          <w:tab w:val="left" w:pos="660"/>
        </w:tabs>
        <w:kinsoku w:val="0"/>
        <w:overflowPunct w:val="0"/>
        <w:autoSpaceDE w:val="0"/>
        <w:autoSpaceDN w:val="0"/>
        <w:adjustRightInd w:val="0"/>
        <w:spacing w:line="211" w:lineRule="exact"/>
        <w:jc w:val="left"/>
        <w:rPr>
          <w:rFonts w:eastAsia="Times New Roman"/>
          <w:sz w:val="20"/>
          <w:lang w:val="en-US"/>
        </w:rPr>
      </w:pPr>
      <w:del w:id="170" w:author="Cariou, Laurent" w:date="2021-02-16T21:22:00Z">
        <w:r w:rsidRPr="00F35E55" w:rsidDel="007206BA">
          <w:rPr>
            <w:rFonts w:eastAsia="Times New Roman"/>
            <w:sz w:val="20"/>
            <w:lang w:val="en-US"/>
          </w:rPr>
          <w:delText>link</w:delText>
        </w:r>
        <w:r w:rsidRPr="00F35E55" w:rsidDel="007206BA">
          <w:rPr>
            <w:rFonts w:eastAsia="Times New Roman"/>
            <w:spacing w:val="16"/>
            <w:sz w:val="20"/>
            <w:lang w:val="en-US"/>
          </w:rPr>
          <w:delText xml:space="preserve"> </w:delText>
        </w:r>
        <w:r w:rsidRPr="00F35E55" w:rsidDel="007206BA">
          <w:rPr>
            <w:rFonts w:eastAsia="Times New Roman"/>
            <w:sz w:val="20"/>
            <w:lang w:val="en-US"/>
          </w:rPr>
          <w:delText>mapping</w:delText>
        </w:r>
        <w:r w:rsidRPr="00F35E55" w:rsidDel="007206BA">
          <w:rPr>
            <w:rFonts w:eastAsia="Times New Roman"/>
            <w:spacing w:val="16"/>
            <w:sz w:val="20"/>
            <w:lang w:val="en-US"/>
          </w:rPr>
          <w:delText xml:space="preserve"> </w:delText>
        </w:r>
        <w:r w:rsidRPr="00F35E55" w:rsidDel="007206BA">
          <w:rPr>
            <w:rFonts w:eastAsia="Times New Roman"/>
            <w:sz w:val="20"/>
            <w:lang w:val="en-US"/>
          </w:rPr>
          <w:delText>update</w:delText>
        </w:r>
      </w:del>
      <w:ins w:id="171" w:author="Cariou, Laurent" w:date="2021-02-16T20:55:00Z">
        <w:r w:rsidR="00AC5C2C">
          <w:rPr>
            <w:rFonts w:eastAsia="Times New Roman"/>
            <w:sz w:val="20"/>
            <w:lang w:val="en-US"/>
          </w:rPr>
          <w:t>(#3028</w:t>
        </w:r>
      </w:ins>
      <w:ins w:id="172" w:author="Cariou, Laurent" w:date="2021-02-16T21:23:00Z">
        <w:r w:rsidR="00057CD5">
          <w:rPr>
            <w:rFonts w:eastAsia="Times New Roman"/>
            <w:sz w:val="20"/>
            <w:lang w:val="en-US"/>
          </w:rPr>
          <w:t>,</w:t>
        </w:r>
      </w:ins>
      <w:del w:id="173" w:author="Cariou, Laurent" w:date="2021-02-16T21:23:00Z">
        <w:r w:rsidRPr="00F35E55" w:rsidDel="00057CD5">
          <w:rPr>
            <w:rFonts w:eastAsia="Times New Roman"/>
            <w:sz w:val="20"/>
            <w:lang w:val="en-US"/>
          </w:rPr>
          <w:delText>)</w:delText>
        </w:r>
        <w:r w:rsidRPr="00F35E55" w:rsidDel="00057CD5">
          <w:rPr>
            <w:rFonts w:eastAsia="Times New Roman"/>
            <w:spacing w:val="16"/>
            <w:sz w:val="20"/>
            <w:lang w:val="en-US"/>
          </w:rPr>
          <w:delText xml:space="preserve"> </w:delText>
        </w:r>
      </w:del>
      <w:del w:id="174" w:author="Cariou, Laurent" w:date="2021-02-16T21:22:00Z">
        <w:r w:rsidRPr="00F35E55" w:rsidDel="00057CD5">
          <w:rPr>
            <w:rFonts w:eastAsia="Times New Roman"/>
            <w:sz w:val="20"/>
            <w:lang w:val="en-US"/>
          </w:rPr>
          <w:delText>sen</w:delText>
        </w:r>
      </w:del>
      <w:del w:id="175" w:author="Cariou, Laurent" w:date="2021-02-16T20:53:00Z">
        <w:r w:rsidRPr="00F35E55" w:rsidDel="00531CDE">
          <w:rPr>
            <w:rFonts w:eastAsia="Times New Roman"/>
            <w:sz w:val="20"/>
            <w:lang w:val="en-US"/>
          </w:rPr>
          <w:delText>d</w:delText>
        </w:r>
      </w:del>
      <w:ins w:id="176" w:author="Cariou, Laurent" w:date="2021-02-16T21:24:00Z">
        <w:r w:rsidR="00866BDF">
          <w:rPr>
            <w:rFonts w:eastAsia="Times New Roman"/>
            <w:sz w:val="20"/>
            <w:lang w:val="en-US"/>
          </w:rPr>
          <w:t xml:space="preserve"> </w:t>
        </w:r>
      </w:ins>
      <w:ins w:id="177" w:author="Cariou, Laurent" w:date="2021-02-16T20:53:00Z">
        <w:r w:rsidR="00531CDE">
          <w:rPr>
            <w:rFonts w:eastAsia="Times New Roman"/>
            <w:sz w:val="20"/>
            <w:lang w:val="en-US"/>
          </w:rPr>
          <w:t>#28</w:t>
        </w:r>
        <w:r w:rsidR="00203D80">
          <w:rPr>
            <w:rFonts w:eastAsia="Times New Roman"/>
            <w:sz w:val="20"/>
            <w:lang w:val="en-US"/>
          </w:rPr>
          <w:t>51</w:t>
        </w:r>
      </w:ins>
      <w:ins w:id="178" w:author="Cariou, Laurent" w:date="2021-02-16T20:55:00Z">
        <w:r w:rsidR="00A563B9">
          <w:rPr>
            <w:rFonts w:eastAsia="Times New Roman"/>
            <w:sz w:val="20"/>
            <w:lang w:val="en-US"/>
          </w:rPr>
          <w:t>)</w:t>
        </w:r>
      </w:ins>
      <w:del w:id="179" w:author="Cariou, Laurent" w:date="2021-02-16T21:22:00Z">
        <w:r w:rsidRPr="00F35E55" w:rsidDel="00057CD5">
          <w:rPr>
            <w:rFonts w:eastAsia="Times New Roman"/>
            <w:spacing w:val="16"/>
            <w:sz w:val="20"/>
            <w:lang w:val="en-US"/>
          </w:rPr>
          <w:delText xml:space="preserve"> </w:delText>
        </w:r>
        <w:r w:rsidRPr="00F35E55" w:rsidDel="00057CD5">
          <w:rPr>
            <w:rFonts w:eastAsia="Times New Roman"/>
            <w:sz w:val="20"/>
            <w:lang w:val="en-US"/>
          </w:rPr>
          <w:delText>on</w:delText>
        </w:r>
        <w:r w:rsidRPr="00F35E55" w:rsidDel="00057CD5">
          <w:rPr>
            <w:rFonts w:eastAsia="Times New Roman"/>
            <w:spacing w:val="16"/>
            <w:sz w:val="20"/>
            <w:lang w:val="en-US"/>
          </w:rPr>
          <w:delText xml:space="preserve"> </w:delText>
        </w:r>
        <w:r w:rsidRPr="00F35E55" w:rsidDel="00057CD5">
          <w:rPr>
            <w:rFonts w:eastAsia="Times New Roman"/>
            <w:sz w:val="20"/>
            <w:lang w:val="en-US"/>
          </w:rPr>
          <w:delText>another</w:delText>
        </w:r>
        <w:r w:rsidRPr="00F35E55" w:rsidDel="00057CD5">
          <w:rPr>
            <w:rFonts w:eastAsia="Times New Roman"/>
            <w:spacing w:val="16"/>
            <w:sz w:val="20"/>
            <w:lang w:val="en-US"/>
          </w:rPr>
          <w:delText xml:space="preserve"> </w:delText>
        </w:r>
        <w:r w:rsidRPr="00F35E55" w:rsidDel="00057CD5">
          <w:rPr>
            <w:rFonts w:eastAsia="Times New Roman"/>
            <w:sz w:val="20"/>
            <w:lang w:val="en-US"/>
          </w:rPr>
          <w:delText>link</w:delText>
        </w:r>
      </w:del>
      <w:r w:rsidRPr="00F35E55">
        <w:rPr>
          <w:rFonts w:eastAsia="Times New Roman"/>
          <w:sz w:val="20"/>
          <w:lang w:val="en-US"/>
        </w:rPr>
        <w:t>,</w:t>
      </w:r>
      <w:r w:rsidRPr="00F35E55">
        <w:rPr>
          <w:rFonts w:eastAsia="Times New Roman"/>
          <w:spacing w:val="17"/>
          <w:sz w:val="20"/>
          <w:lang w:val="en-US"/>
        </w:rPr>
        <w:t xml:space="preserve"> </w:t>
      </w:r>
      <w:r w:rsidRPr="00F35E55">
        <w:rPr>
          <w:rFonts w:eastAsia="Times New Roman"/>
          <w:sz w:val="20"/>
          <w:lang w:val="en-US"/>
        </w:rPr>
        <w:t>the</w:t>
      </w:r>
      <w:r w:rsidRPr="00F35E55">
        <w:rPr>
          <w:rFonts w:eastAsia="Times New Roman"/>
          <w:spacing w:val="15"/>
          <w:sz w:val="20"/>
          <w:lang w:val="en-US"/>
        </w:rPr>
        <w:t xml:space="preserve"> </w:t>
      </w:r>
      <w:r w:rsidRPr="00F35E55">
        <w:rPr>
          <w:rFonts w:eastAsia="Times New Roman"/>
          <w:sz w:val="20"/>
          <w:lang w:val="en-US"/>
        </w:rPr>
        <w:t>initial</w:t>
      </w:r>
      <w:r w:rsidRPr="00F35E55">
        <w:rPr>
          <w:rFonts w:eastAsia="Times New Roman"/>
          <w:spacing w:val="16"/>
          <w:sz w:val="20"/>
          <w:lang w:val="en-US"/>
        </w:rPr>
        <w:t xml:space="preserve"> </w:t>
      </w:r>
      <w:r w:rsidRPr="00F35E55">
        <w:rPr>
          <w:rFonts w:eastAsia="Times New Roman"/>
          <w:sz w:val="20"/>
          <w:lang w:val="en-US"/>
        </w:rPr>
        <w:t>power</w:t>
      </w:r>
      <w:r w:rsidRPr="00F35E55">
        <w:rPr>
          <w:rFonts w:eastAsia="Times New Roman"/>
          <w:spacing w:val="16"/>
          <w:sz w:val="20"/>
          <w:lang w:val="en-US"/>
        </w:rPr>
        <w:t xml:space="preserve"> </w:t>
      </w:r>
      <w:r w:rsidRPr="00F35E55">
        <w:rPr>
          <w:rFonts w:eastAsia="Times New Roman"/>
          <w:sz w:val="20"/>
          <w:lang w:val="en-US"/>
        </w:rPr>
        <w:t>management</w:t>
      </w:r>
      <w:r w:rsidRPr="00F35E55">
        <w:rPr>
          <w:rFonts w:eastAsia="Times New Roman"/>
          <w:spacing w:val="16"/>
          <w:sz w:val="20"/>
          <w:lang w:val="en-US"/>
        </w:rPr>
        <w:t xml:space="preserve"> </w:t>
      </w:r>
      <w:r w:rsidRPr="00F35E55">
        <w:rPr>
          <w:rFonts w:eastAsia="Times New Roman"/>
          <w:sz w:val="20"/>
          <w:lang w:val="en-US"/>
        </w:rPr>
        <w:t>mode</w:t>
      </w:r>
      <w:r w:rsidRPr="00F35E55">
        <w:rPr>
          <w:rFonts w:eastAsia="Times New Roman"/>
          <w:spacing w:val="16"/>
          <w:sz w:val="20"/>
          <w:lang w:val="en-US"/>
        </w:rPr>
        <w:t xml:space="preserve"> </w:t>
      </w:r>
      <w:r w:rsidRPr="00F35E55">
        <w:rPr>
          <w:rFonts w:eastAsia="Times New Roman"/>
          <w:sz w:val="20"/>
          <w:lang w:val="en-US"/>
        </w:rPr>
        <w:t>of</w:t>
      </w:r>
      <w:r w:rsidRPr="00F35E55">
        <w:rPr>
          <w:rFonts w:eastAsia="Times New Roman"/>
          <w:spacing w:val="15"/>
          <w:sz w:val="20"/>
          <w:lang w:val="en-US"/>
        </w:rPr>
        <w:t xml:space="preserve"> </w:t>
      </w:r>
      <w:r w:rsidRPr="00F35E55">
        <w:rPr>
          <w:rFonts w:eastAsia="Times New Roman"/>
          <w:sz w:val="20"/>
          <w:lang w:val="en-US"/>
        </w:rPr>
        <w:t>the</w:t>
      </w:r>
      <w:r w:rsidRPr="00F35E55">
        <w:rPr>
          <w:rFonts w:eastAsia="Times New Roman"/>
          <w:spacing w:val="17"/>
          <w:sz w:val="20"/>
          <w:lang w:val="en-US"/>
        </w:rPr>
        <w:t xml:space="preserve"> </w:t>
      </w:r>
      <w:r w:rsidRPr="00F35E55">
        <w:rPr>
          <w:rFonts w:eastAsia="Times New Roman"/>
          <w:spacing w:val="-5"/>
          <w:sz w:val="20"/>
          <w:lang w:val="en-US"/>
        </w:rPr>
        <w:t>STA,</w:t>
      </w:r>
      <w:r w:rsidRPr="00F35E55">
        <w:rPr>
          <w:rFonts w:eastAsia="Times New Roman"/>
          <w:spacing w:val="15"/>
          <w:sz w:val="20"/>
          <w:lang w:val="en-US"/>
        </w:rPr>
        <w:t xml:space="preserve"> </w:t>
      </w:r>
      <w:r w:rsidRPr="00F35E55">
        <w:rPr>
          <w:rFonts w:eastAsia="Times New Roman"/>
          <w:sz w:val="20"/>
          <w:lang w:val="en-US"/>
        </w:rPr>
        <w:t>immediately</w:t>
      </w:r>
    </w:p>
    <w:p w14:paraId="26F8F40B" w14:textId="7D3F81C6" w:rsidR="00F35E55" w:rsidRPr="00F35E55" w:rsidRDefault="00F35E55" w:rsidP="00F35E55">
      <w:pPr>
        <w:widowControl w:val="0"/>
        <w:numPr>
          <w:ilvl w:val="0"/>
          <w:numId w:val="50"/>
        </w:numPr>
        <w:tabs>
          <w:tab w:val="left" w:pos="660"/>
        </w:tabs>
        <w:kinsoku w:val="0"/>
        <w:overflowPunct w:val="0"/>
        <w:autoSpaceDE w:val="0"/>
        <w:autoSpaceDN w:val="0"/>
        <w:adjustRightInd w:val="0"/>
        <w:spacing w:line="218" w:lineRule="exact"/>
        <w:jc w:val="left"/>
        <w:rPr>
          <w:rFonts w:eastAsia="Times New Roman"/>
          <w:color w:val="000000"/>
          <w:sz w:val="20"/>
          <w:lang w:val="en-US"/>
        </w:rPr>
      </w:pPr>
      <w:r w:rsidRPr="00F35E55">
        <w:rPr>
          <w:rFonts w:eastAsia="Times New Roman"/>
          <w:sz w:val="20"/>
          <w:lang w:val="en-US"/>
        </w:rPr>
        <w:t xml:space="preserve">after the </w:t>
      </w:r>
      <w:del w:id="180" w:author="Cariou, Laurent" w:date="2021-02-16T21:26:00Z">
        <w:r w:rsidRPr="00F35E55" w:rsidDel="00F762CF">
          <w:rPr>
            <w:rFonts w:eastAsia="Times New Roman"/>
            <w:sz w:val="20"/>
            <w:lang w:val="en-US"/>
          </w:rPr>
          <w:delText>exchange</w:delText>
        </w:r>
      </w:del>
      <w:ins w:id="181" w:author="Cariou, Laurent" w:date="2021-02-16T21:26:00Z">
        <w:r w:rsidR="00F762CF">
          <w:rPr>
            <w:rFonts w:eastAsia="Times New Roman"/>
            <w:sz w:val="20"/>
            <w:lang w:val="en-US"/>
          </w:rPr>
          <w:t>acknowledgement of the (Re)Association Response frame or of the TID-</w:t>
        </w:r>
      </w:ins>
      <w:ins w:id="182" w:author="Cariou, Laurent" w:date="2021-02-16T21:27:00Z">
        <w:r w:rsidR="00F762CF">
          <w:rPr>
            <w:rFonts w:eastAsia="Times New Roman"/>
            <w:sz w:val="20"/>
            <w:lang w:val="en-US"/>
          </w:rPr>
          <w:t>to-link Mapping</w:t>
        </w:r>
        <w:r w:rsidR="00126FD1">
          <w:rPr>
            <w:rFonts w:eastAsia="Times New Roman"/>
            <w:sz w:val="20"/>
            <w:lang w:val="en-US"/>
          </w:rPr>
          <w:t xml:space="preserve"> Response frame</w:t>
        </w:r>
      </w:ins>
      <w:r w:rsidRPr="00F35E55">
        <w:rPr>
          <w:rFonts w:eastAsia="Times New Roman"/>
          <w:sz w:val="20"/>
          <w:lang w:val="en-US"/>
        </w:rPr>
        <w:t>, is power save mode, and its power state is doze</w:t>
      </w:r>
      <w:del w:id="183" w:author="Cariou, Laurent" w:date="2021-02-16T21:09:00Z">
        <w:r w:rsidRPr="00F35E55" w:rsidDel="007A6B8D">
          <w:rPr>
            <w:rFonts w:eastAsia="Times New Roman"/>
            <w:sz w:val="20"/>
            <w:lang w:val="en-US"/>
          </w:rPr>
          <w:delText>, unless</w:delText>
        </w:r>
        <w:r w:rsidRPr="00F35E55" w:rsidDel="007A6B8D">
          <w:rPr>
            <w:rFonts w:eastAsia="Times New Roman"/>
            <w:spacing w:val="-8"/>
            <w:sz w:val="20"/>
            <w:lang w:val="en-US"/>
          </w:rPr>
          <w:delText xml:space="preserve"> </w:delText>
        </w:r>
        <w:r w:rsidRPr="00F35E55" w:rsidDel="007A6B8D">
          <w:rPr>
            <w:rFonts w:eastAsia="Times New Roman"/>
            <w:color w:val="FF0000"/>
            <w:sz w:val="20"/>
            <w:lang w:val="en-US"/>
          </w:rPr>
          <w:delText>TBD</w:delText>
        </w:r>
      </w:del>
      <w:r w:rsidRPr="00F35E55">
        <w:rPr>
          <w:rFonts w:eastAsia="Times New Roman"/>
          <w:color w:val="000000"/>
          <w:sz w:val="20"/>
          <w:lang w:val="en-US"/>
        </w:rPr>
        <w:t>.</w:t>
      </w:r>
    </w:p>
    <w:p w14:paraId="37B70FAE" w14:textId="7336ABB4" w:rsidR="00F35E55" w:rsidRDefault="00F35E55" w:rsidP="00F35E55">
      <w:pPr>
        <w:widowControl w:val="0"/>
        <w:kinsoku w:val="0"/>
        <w:overflowPunct w:val="0"/>
        <w:autoSpaceDE w:val="0"/>
        <w:autoSpaceDN w:val="0"/>
        <w:adjustRightInd w:val="0"/>
        <w:spacing w:line="173" w:lineRule="exact"/>
        <w:ind w:left="106"/>
        <w:jc w:val="left"/>
        <w:rPr>
          <w:ins w:id="184" w:author="Cariou, Laurent" w:date="2021-02-16T21:11:00Z"/>
          <w:rFonts w:eastAsia="Times New Roman"/>
          <w:sz w:val="18"/>
          <w:szCs w:val="18"/>
          <w:lang w:val="en-US"/>
        </w:rPr>
      </w:pPr>
      <w:r w:rsidRPr="00F35E55">
        <w:rPr>
          <w:rFonts w:eastAsia="Times New Roman"/>
          <w:sz w:val="18"/>
          <w:szCs w:val="18"/>
          <w:lang w:val="en-US"/>
        </w:rPr>
        <w:t>19</w:t>
      </w:r>
    </w:p>
    <w:p w14:paraId="13660484" w14:textId="4BC7F3A0" w:rsidR="009F1B84" w:rsidRDefault="009F1B84" w:rsidP="00F35E55">
      <w:pPr>
        <w:widowControl w:val="0"/>
        <w:kinsoku w:val="0"/>
        <w:overflowPunct w:val="0"/>
        <w:autoSpaceDE w:val="0"/>
        <w:autoSpaceDN w:val="0"/>
        <w:adjustRightInd w:val="0"/>
        <w:spacing w:line="173" w:lineRule="exact"/>
        <w:ind w:left="106"/>
        <w:jc w:val="left"/>
        <w:rPr>
          <w:ins w:id="185" w:author="Cariou, Laurent" w:date="2021-02-16T21:11:00Z"/>
          <w:rFonts w:eastAsia="Times New Roman"/>
          <w:sz w:val="18"/>
          <w:szCs w:val="18"/>
          <w:lang w:val="en-US"/>
        </w:rPr>
      </w:pPr>
    </w:p>
    <w:p w14:paraId="48E2B263" w14:textId="278EEFA3" w:rsidR="009F1B84" w:rsidRDefault="009F1B84" w:rsidP="009F1B84">
      <w:pPr>
        <w:spacing w:after="120"/>
        <w:ind w:firstLine="660"/>
        <w:rPr>
          <w:ins w:id="186" w:author="Cariou, Laurent" w:date="2021-02-16T21:12:00Z"/>
          <w:bCs/>
          <w:sz w:val="20"/>
        </w:rPr>
      </w:pPr>
      <w:ins w:id="187" w:author="Cariou, Laurent" w:date="2021-02-16T21:12:00Z">
        <w:r>
          <w:rPr>
            <w:rFonts w:ascii="TimesNewRomanPS-BoldItalicMT" w:hAnsi="TimesNewRomanPS-BoldItalicMT" w:cs="TimesNewRomanPS-BoldItalicMT"/>
            <w:b/>
            <w:bCs/>
            <w:i/>
            <w:iCs/>
            <w:sz w:val="20"/>
            <w:highlight w:val="yellow"/>
            <w:lang w:val="en-US"/>
          </w:rPr>
          <w:t xml:space="preserve">Option 2: </w:t>
        </w:r>
        <w:r w:rsidRPr="00134AAC">
          <w:rPr>
            <w:rFonts w:ascii="TimesNewRomanPS-BoldItalicMT" w:hAnsi="TimesNewRomanPS-BoldItalicMT" w:cs="TimesNewRomanPS-BoldItalicMT"/>
            <w:b/>
            <w:bCs/>
            <w:i/>
            <w:iCs/>
            <w:sz w:val="20"/>
            <w:highlight w:val="yellow"/>
            <w:lang w:val="en-US"/>
          </w:rPr>
          <w:t xml:space="preserve">Change </w:t>
        </w:r>
        <w:r>
          <w:rPr>
            <w:rFonts w:ascii="TimesNewRomanPS-BoldItalicMT" w:hAnsi="TimesNewRomanPS-BoldItalicMT" w:cs="TimesNewRomanPS-BoldItalicMT"/>
            <w:b/>
            <w:bCs/>
            <w:i/>
            <w:iCs/>
            <w:sz w:val="20"/>
            <w:highlight w:val="yellow"/>
            <w:lang w:val="en-US"/>
          </w:rPr>
          <w:t>following paragraph</w:t>
        </w:r>
        <w:r w:rsidRPr="00134AAC">
          <w:rPr>
            <w:rFonts w:ascii="TimesNewRomanPS-BoldItalicMT" w:hAnsi="TimesNewRomanPS-BoldItalicMT" w:cs="TimesNewRomanPS-BoldItalicMT"/>
            <w:b/>
            <w:bCs/>
            <w:i/>
            <w:iCs/>
            <w:sz w:val="20"/>
            <w:highlight w:val="yellow"/>
            <w:lang w:val="en-US"/>
          </w:rPr>
          <w:t xml:space="preserve"> as follows</w:t>
        </w:r>
        <w:r>
          <w:rPr>
            <w:rFonts w:ascii="TimesNewRomanPS-BoldItalicMT" w:hAnsi="TimesNewRomanPS-BoldItalicMT" w:cs="TimesNewRomanPS-BoldItalicMT"/>
            <w:b/>
            <w:bCs/>
            <w:i/>
            <w:iCs/>
            <w:sz w:val="20"/>
            <w:highlight w:val="yellow"/>
            <w:lang w:val="en-US"/>
          </w:rPr>
          <w:t xml:space="preserve"> (#3378, #2429, #2340, #2320, #2152, #2099, #1880, #1682, #1062)</w:t>
        </w:r>
        <w:r w:rsidRPr="00134AAC">
          <w:rPr>
            <w:rFonts w:ascii="TimesNewRomanPS-BoldItalicMT" w:hAnsi="TimesNewRomanPS-BoldItalicMT" w:cs="TimesNewRomanPS-BoldItalicMT"/>
            <w:b/>
            <w:bCs/>
            <w:i/>
            <w:iCs/>
            <w:sz w:val="20"/>
            <w:highlight w:val="yellow"/>
            <w:lang w:val="en-US"/>
          </w:rPr>
          <w:t>:</w:t>
        </w:r>
      </w:ins>
    </w:p>
    <w:p w14:paraId="50DA1964" w14:textId="5A0CEA1E" w:rsidR="009F1B84" w:rsidRDefault="009F1B84" w:rsidP="00F35E55">
      <w:pPr>
        <w:widowControl w:val="0"/>
        <w:kinsoku w:val="0"/>
        <w:overflowPunct w:val="0"/>
        <w:autoSpaceDE w:val="0"/>
        <w:autoSpaceDN w:val="0"/>
        <w:adjustRightInd w:val="0"/>
        <w:spacing w:line="173" w:lineRule="exact"/>
        <w:ind w:left="106"/>
        <w:jc w:val="left"/>
        <w:rPr>
          <w:ins w:id="188" w:author="Cariou, Laurent" w:date="2021-02-16T21:11:00Z"/>
          <w:rFonts w:eastAsia="Times New Roman"/>
          <w:sz w:val="18"/>
          <w:szCs w:val="18"/>
          <w:lang w:val="en-US"/>
        </w:rPr>
      </w:pPr>
    </w:p>
    <w:p w14:paraId="3C7E641B" w14:textId="57D3262A" w:rsidR="009F1B84" w:rsidRDefault="009F1B84" w:rsidP="00F35E55">
      <w:pPr>
        <w:widowControl w:val="0"/>
        <w:kinsoku w:val="0"/>
        <w:overflowPunct w:val="0"/>
        <w:autoSpaceDE w:val="0"/>
        <w:autoSpaceDN w:val="0"/>
        <w:adjustRightInd w:val="0"/>
        <w:spacing w:line="173" w:lineRule="exact"/>
        <w:ind w:left="106"/>
        <w:jc w:val="left"/>
        <w:rPr>
          <w:ins w:id="189" w:author="Cariou, Laurent" w:date="2021-02-16T21:11:00Z"/>
          <w:rFonts w:eastAsia="Times New Roman"/>
          <w:sz w:val="18"/>
          <w:szCs w:val="18"/>
          <w:lang w:val="en-US"/>
        </w:rPr>
      </w:pPr>
    </w:p>
    <w:p w14:paraId="2C5D6D49" w14:textId="1BCBFF3E" w:rsidR="009F1B84" w:rsidRPr="00F35E55" w:rsidDel="00057CD5" w:rsidRDefault="009F1B84" w:rsidP="00057CD5">
      <w:pPr>
        <w:widowControl w:val="0"/>
        <w:numPr>
          <w:ilvl w:val="0"/>
          <w:numId w:val="50"/>
        </w:numPr>
        <w:tabs>
          <w:tab w:val="left" w:pos="661"/>
        </w:tabs>
        <w:kinsoku w:val="0"/>
        <w:overflowPunct w:val="0"/>
        <w:autoSpaceDE w:val="0"/>
        <w:autoSpaceDN w:val="0"/>
        <w:adjustRightInd w:val="0"/>
        <w:spacing w:line="222" w:lineRule="exact"/>
        <w:ind w:hanging="555"/>
        <w:jc w:val="left"/>
        <w:rPr>
          <w:del w:id="190" w:author="Cariou, Laurent" w:date="2021-02-16T21:23:00Z"/>
          <w:rFonts w:eastAsia="Times New Roman"/>
          <w:sz w:val="20"/>
          <w:lang w:val="en-US"/>
        </w:rPr>
      </w:pPr>
      <w:r w:rsidRPr="00F35E55">
        <w:rPr>
          <w:rFonts w:eastAsia="Times New Roman"/>
          <w:sz w:val="20"/>
          <w:lang w:val="en-US"/>
        </w:rPr>
        <w:t>When</w:t>
      </w:r>
      <w:r w:rsidRPr="00F35E55">
        <w:rPr>
          <w:rFonts w:eastAsia="Times New Roman"/>
          <w:spacing w:val="-5"/>
          <w:sz w:val="20"/>
          <w:lang w:val="en-US"/>
        </w:rPr>
        <w:t xml:space="preserve"> </w:t>
      </w:r>
      <w:r w:rsidRPr="00F35E55">
        <w:rPr>
          <w:rFonts w:eastAsia="Times New Roman"/>
          <w:sz w:val="20"/>
          <w:lang w:val="en-US"/>
        </w:rPr>
        <w:t>a</w:t>
      </w:r>
      <w:r w:rsidRPr="00F35E55">
        <w:rPr>
          <w:rFonts w:eastAsia="Times New Roman"/>
          <w:spacing w:val="-5"/>
          <w:sz w:val="20"/>
          <w:lang w:val="en-US"/>
        </w:rPr>
        <w:t xml:space="preserve"> </w:t>
      </w:r>
      <w:r w:rsidRPr="00F35E55">
        <w:rPr>
          <w:rFonts w:eastAsia="Times New Roman"/>
          <w:sz w:val="20"/>
          <w:lang w:val="en-US"/>
        </w:rPr>
        <w:t>link</w:t>
      </w:r>
      <w:r w:rsidRPr="00F35E55">
        <w:rPr>
          <w:rFonts w:eastAsia="Times New Roman"/>
          <w:spacing w:val="-5"/>
          <w:sz w:val="20"/>
          <w:lang w:val="en-US"/>
        </w:rPr>
        <w:t xml:space="preserve"> </w:t>
      </w:r>
      <w:r w:rsidRPr="00F35E55">
        <w:rPr>
          <w:rFonts w:eastAsia="Times New Roman"/>
          <w:sz w:val="20"/>
          <w:lang w:val="en-US"/>
        </w:rPr>
        <w:t>is</w:t>
      </w:r>
      <w:r w:rsidRPr="00F35E55">
        <w:rPr>
          <w:rFonts w:eastAsia="Times New Roman"/>
          <w:spacing w:val="-5"/>
          <w:sz w:val="20"/>
          <w:lang w:val="en-US"/>
        </w:rPr>
        <w:t xml:space="preserve"> </w:t>
      </w:r>
      <w:r w:rsidRPr="00F35E55">
        <w:rPr>
          <w:rFonts w:eastAsia="Times New Roman"/>
          <w:sz w:val="20"/>
          <w:lang w:val="en-US"/>
        </w:rPr>
        <w:t>enabled</w:t>
      </w:r>
      <w:r w:rsidRPr="00F35E55">
        <w:rPr>
          <w:rFonts w:eastAsia="Times New Roman"/>
          <w:spacing w:val="-5"/>
          <w:sz w:val="20"/>
          <w:lang w:val="en-US"/>
        </w:rPr>
        <w:t xml:space="preserve"> </w:t>
      </w:r>
      <w:r w:rsidRPr="00F35E55">
        <w:rPr>
          <w:rFonts w:eastAsia="Times New Roman"/>
          <w:sz w:val="20"/>
          <w:lang w:val="en-US"/>
        </w:rPr>
        <w:t>for</w:t>
      </w:r>
      <w:r w:rsidRPr="00F35E55">
        <w:rPr>
          <w:rFonts w:eastAsia="Times New Roman"/>
          <w:spacing w:val="-6"/>
          <w:sz w:val="20"/>
          <w:lang w:val="en-US"/>
        </w:rPr>
        <w:t xml:space="preserve"> </w:t>
      </w:r>
      <w:r w:rsidRPr="00F35E55">
        <w:rPr>
          <w:rFonts w:eastAsia="Times New Roman"/>
          <w:sz w:val="20"/>
          <w:lang w:val="en-US"/>
        </w:rPr>
        <w:t>a</w:t>
      </w:r>
      <w:r w:rsidRPr="00F35E55">
        <w:rPr>
          <w:rFonts w:eastAsia="Times New Roman"/>
          <w:spacing w:val="-5"/>
          <w:sz w:val="20"/>
          <w:lang w:val="en-US"/>
        </w:rPr>
        <w:t xml:space="preserve"> </w:t>
      </w:r>
      <w:r w:rsidRPr="00F35E55">
        <w:rPr>
          <w:rFonts w:eastAsia="Times New Roman"/>
          <w:spacing w:val="-6"/>
          <w:sz w:val="20"/>
          <w:lang w:val="en-US"/>
        </w:rPr>
        <w:t>STA</w:t>
      </w:r>
      <w:r w:rsidRPr="00F35E55">
        <w:rPr>
          <w:rFonts w:eastAsia="Times New Roman"/>
          <w:spacing w:val="-4"/>
          <w:sz w:val="20"/>
          <w:lang w:val="en-US"/>
        </w:rPr>
        <w:t xml:space="preserve"> </w:t>
      </w:r>
      <w:r w:rsidRPr="00F35E55">
        <w:rPr>
          <w:rFonts w:eastAsia="Times New Roman"/>
          <w:sz w:val="20"/>
          <w:lang w:val="en-US"/>
        </w:rPr>
        <w:t>that</w:t>
      </w:r>
      <w:r w:rsidRPr="00F35E55">
        <w:rPr>
          <w:rFonts w:eastAsia="Times New Roman"/>
          <w:spacing w:val="-4"/>
          <w:sz w:val="20"/>
          <w:lang w:val="en-US"/>
        </w:rPr>
        <w:t xml:space="preserve"> </w:t>
      </w:r>
      <w:r w:rsidRPr="00F35E55">
        <w:rPr>
          <w:rFonts w:eastAsia="Times New Roman"/>
          <w:sz w:val="20"/>
          <w:lang w:val="en-US"/>
        </w:rPr>
        <w:t>is</w:t>
      </w:r>
      <w:r w:rsidRPr="00F35E55">
        <w:rPr>
          <w:rFonts w:eastAsia="Times New Roman"/>
          <w:spacing w:val="-5"/>
          <w:sz w:val="20"/>
          <w:lang w:val="en-US"/>
        </w:rPr>
        <w:t xml:space="preserve"> </w:t>
      </w:r>
      <w:r w:rsidRPr="00F35E55">
        <w:rPr>
          <w:rFonts w:eastAsia="Times New Roman"/>
          <w:sz w:val="20"/>
          <w:lang w:val="en-US"/>
        </w:rPr>
        <w:t>part</w:t>
      </w:r>
      <w:r w:rsidRPr="00F35E55">
        <w:rPr>
          <w:rFonts w:eastAsia="Times New Roman"/>
          <w:spacing w:val="-6"/>
          <w:sz w:val="20"/>
          <w:lang w:val="en-US"/>
        </w:rPr>
        <w:t xml:space="preserve"> </w:t>
      </w:r>
      <w:r w:rsidRPr="00F35E55">
        <w:rPr>
          <w:rFonts w:eastAsia="Times New Roman"/>
          <w:sz w:val="20"/>
          <w:lang w:val="en-US"/>
        </w:rPr>
        <w:t>of</w:t>
      </w:r>
      <w:r w:rsidRPr="00F35E55">
        <w:rPr>
          <w:rFonts w:eastAsia="Times New Roman"/>
          <w:spacing w:val="-6"/>
          <w:sz w:val="20"/>
          <w:lang w:val="en-US"/>
        </w:rPr>
        <w:t xml:space="preserve"> </w:t>
      </w:r>
      <w:r w:rsidRPr="00F35E55">
        <w:rPr>
          <w:rFonts w:eastAsia="Times New Roman"/>
          <w:sz w:val="20"/>
          <w:lang w:val="en-US"/>
        </w:rPr>
        <w:t>a</w:t>
      </w:r>
      <w:r w:rsidRPr="00F35E55">
        <w:rPr>
          <w:rFonts w:eastAsia="Times New Roman"/>
          <w:spacing w:val="-5"/>
          <w:sz w:val="20"/>
          <w:lang w:val="en-US"/>
        </w:rPr>
        <w:t xml:space="preserve"> </w:t>
      </w:r>
      <w:r w:rsidRPr="00F35E55">
        <w:rPr>
          <w:rFonts w:eastAsia="Times New Roman"/>
          <w:sz w:val="20"/>
          <w:lang w:val="en-US"/>
        </w:rPr>
        <w:t>non-AP</w:t>
      </w:r>
      <w:r w:rsidRPr="00F35E55">
        <w:rPr>
          <w:rFonts w:eastAsia="Times New Roman"/>
          <w:spacing w:val="-6"/>
          <w:sz w:val="20"/>
          <w:lang w:val="en-US"/>
        </w:rPr>
        <w:t xml:space="preserve"> </w:t>
      </w:r>
      <w:r w:rsidRPr="00F35E55">
        <w:rPr>
          <w:rFonts w:eastAsia="Times New Roman"/>
          <w:sz w:val="20"/>
          <w:lang w:val="en-US"/>
        </w:rPr>
        <w:t>MLD</w:t>
      </w:r>
      <w:r w:rsidRPr="00F35E55">
        <w:rPr>
          <w:rFonts w:eastAsia="Times New Roman"/>
          <w:spacing w:val="-5"/>
          <w:sz w:val="20"/>
          <w:lang w:val="en-US"/>
        </w:rPr>
        <w:t xml:space="preserve"> </w:t>
      </w:r>
      <w:ins w:id="191" w:author="Cariou, Laurent" w:date="2021-02-16T21:23:00Z">
        <w:r w:rsidR="00057CD5">
          <w:rPr>
            <w:rFonts w:eastAsia="Times New Roman"/>
            <w:sz w:val="20"/>
            <w:lang w:val="en-US"/>
          </w:rPr>
          <w:t xml:space="preserve">after successful multi-link setup with (Re)Association Request/Response frames transmitted on </w:t>
        </w:r>
        <w:proofErr w:type="spellStart"/>
        <w:r w:rsidR="00057CD5">
          <w:rPr>
            <w:rFonts w:eastAsia="Times New Roman"/>
            <w:sz w:val="20"/>
            <w:lang w:val="en-US"/>
          </w:rPr>
          <w:t>on</w:t>
        </w:r>
        <w:proofErr w:type="spellEnd"/>
        <w:r w:rsidR="00057CD5">
          <w:rPr>
            <w:rFonts w:eastAsia="Times New Roman"/>
            <w:sz w:val="20"/>
            <w:lang w:val="en-US"/>
          </w:rPr>
          <w:t xml:space="preserve"> another link or after successful TID-to-link mapping negotiation with </w:t>
        </w:r>
        <w:r w:rsidR="00057CD5">
          <w:rPr>
            <w:rFonts w:eastAsia="Times New Roman"/>
            <w:spacing w:val="-6"/>
            <w:sz w:val="20"/>
            <w:lang w:val="en-US"/>
          </w:rPr>
          <w:t xml:space="preserve">TID-to-link Mapping Request/Response frames transmitted on another link </w:t>
        </w:r>
        <w:r w:rsidR="00057CD5">
          <w:rPr>
            <w:rFonts w:eastAsia="Times New Roman"/>
            <w:sz w:val="20"/>
            <w:lang w:val="en-US"/>
          </w:rPr>
          <w:t>(#3028</w:t>
        </w:r>
      </w:ins>
      <w:ins w:id="192" w:author="Cariou, Laurent" w:date="2021-02-16T21:24:00Z">
        <w:r w:rsidR="00866BDF">
          <w:rPr>
            <w:rFonts w:eastAsia="Times New Roman"/>
            <w:sz w:val="20"/>
            <w:lang w:val="en-US"/>
          </w:rPr>
          <w:t xml:space="preserve">, </w:t>
        </w:r>
      </w:ins>
      <w:ins w:id="193" w:author="Cariou, Laurent" w:date="2021-02-16T21:23:00Z">
        <w:r w:rsidR="00057CD5">
          <w:rPr>
            <w:rFonts w:eastAsia="Times New Roman"/>
            <w:sz w:val="20"/>
            <w:lang w:val="en-US"/>
          </w:rPr>
          <w:t>#2851)</w:t>
        </w:r>
      </w:ins>
      <w:del w:id="194" w:author="Cariou, Laurent" w:date="2021-02-16T21:23:00Z">
        <w:r w:rsidRPr="00F35E55" w:rsidDel="00057CD5">
          <w:rPr>
            <w:rFonts w:eastAsia="Times New Roman"/>
            <w:sz w:val="20"/>
            <w:lang w:val="en-US"/>
          </w:rPr>
          <w:delText>through</w:delText>
        </w:r>
        <w:r w:rsidRPr="00F35E55" w:rsidDel="00057CD5">
          <w:rPr>
            <w:rFonts w:eastAsia="Times New Roman"/>
            <w:spacing w:val="-6"/>
            <w:sz w:val="20"/>
            <w:lang w:val="en-US"/>
          </w:rPr>
          <w:delText xml:space="preserve"> </w:delText>
        </w:r>
        <w:r w:rsidRPr="00F35E55" w:rsidDel="00057CD5">
          <w:rPr>
            <w:rFonts w:eastAsia="Times New Roman"/>
            <w:sz w:val="20"/>
            <w:lang w:val="en-US"/>
          </w:rPr>
          <w:delText>signaling</w:delText>
        </w:r>
        <w:r w:rsidRPr="00F35E55" w:rsidDel="00057CD5">
          <w:rPr>
            <w:rFonts w:eastAsia="Times New Roman"/>
            <w:spacing w:val="-6"/>
            <w:sz w:val="20"/>
            <w:lang w:val="en-US"/>
          </w:rPr>
          <w:delText xml:space="preserve"> </w:delText>
        </w:r>
        <w:r w:rsidRPr="00F35E55" w:rsidDel="00057CD5">
          <w:rPr>
            <w:rFonts w:eastAsia="Times New Roman"/>
            <w:sz w:val="20"/>
            <w:lang w:val="en-US"/>
          </w:rPr>
          <w:delText>(</w:delText>
        </w:r>
        <w:r w:rsidDel="00057CD5">
          <w:rPr>
            <w:rFonts w:eastAsia="Times New Roman"/>
            <w:sz w:val="20"/>
            <w:lang w:val="en-US"/>
          </w:rPr>
          <w:delText>(</w:delText>
        </w:r>
      </w:del>
      <w:del w:id="195" w:author="Cariou, Laurent" w:date="2021-02-16T21:13:00Z">
        <w:r w:rsidDel="00B3524E">
          <w:rPr>
            <w:rFonts w:eastAsia="Times New Roman"/>
            <w:sz w:val="20"/>
            <w:lang w:val="en-US"/>
          </w:rPr>
          <w:delText>re</w:delText>
        </w:r>
      </w:del>
      <w:del w:id="196" w:author="Cariou, Laurent" w:date="2021-02-16T21:23:00Z">
        <w:r w:rsidDel="00057CD5">
          <w:rPr>
            <w:rFonts w:eastAsia="Times New Roman"/>
            <w:sz w:val="20"/>
            <w:lang w:val="en-US"/>
          </w:rPr>
          <w:delText xml:space="preserve">)association request/response frames for </w:delText>
        </w:r>
        <w:r w:rsidRPr="00F35E55" w:rsidDel="00057CD5">
          <w:rPr>
            <w:rFonts w:eastAsia="Times New Roman"/>
            <w:sz w:val="20"/>
            <w:lang w:val="en-US"/>
          </w:rPr>
          <w:delText>multi-link</w:delText>
        </w:r>
        <w:r w:rsidRPr="00F35E55" w:rsidDel="00057CD5">
          <w:rPr>
            <w:rFonts w:eastAsia="Times New Roman"/>
            <w:spacing w:val="-6"/>
            <w:sz w:val="20"/>
            <w:lang w:val="en-US"/>
          </w:rPr>
          <w:delText xml:space="preserve"> </w:delText>
        </w:r>
        <w:r w:rsidRPr="00F35E55" w:rsidDel="00057CD5">
          <w:rPr>
            <w:rFonts w:eastAsia="Times New Roman"/>
            <w:sz w:val="20"/>
            <w:lang w:val="en-US"/>
          </w:rPr>
          <w:delText>setup</w:delText>
        </w:r>
        <w:r w:rsidRPr="00F35E55" w:rsidDel="00057CD5">
          <w:rPr>
            <w:rFonts w:eastAsia="Times New Roman"/>
            <w:spacing w:val="-6"/>
            <w:sz w:val="20"/>
            <w:lang w:val="en-US"/>
          </w:rPr>
          <w:delText xml:space="preserve"> </w:delText>
        </w:r>
        <w:r w:rsidRPr="00F35E55" w:rsidDel="00057CD5">
          <w:rPr>
            <w:rFonts w:eastAsia="Times New Roman"/>
            <w:sz w:val="20"/>
            <w:lang w:val="en-US"/>
          </w:rPr>
          <w:delText>or</w:delText>
        </w:r>
        <w:r w:rsidRPr="00F35E55" w:rsidDel="00057CD5">
          <w:rPr>
            <w:rFonts w:eastAsia="Times New Roman"/>
            <w:spacing w:val="-6"/>
            <w:sz w:val="20"/>
            <w:lang w:val="en-US"/>
          </w:rPr>
          <w:delText xml:space="preserve"> </w:delText>
        </w:r>
        <w:r w:rsidDel="00057CD5">
          <w:rPr>
            <w:rFonts w:eastAsia="Times New Roman"/>
            <w:spacing w:val="-6"/>
            <w:sz w:val="20"/>
            <w:lang w:val="en-US"/>
          </w:rPr>
          <w:delText xml:space="preserve">TID-to-link mapping request/response frames for </w:delText>
        </w:r>
        <w:r w:rsidRPr="00F35E55" w:rsidDel="00057CD5">
          <w:rPr>
            <w:rFonts w:eastAsia="Times New Roman"/>
            <w:sz w:val="20"/>
            <w:lang w:val="en-US"/>
          </w:rPr>
          <w:delText>TID</w:delText>
        </w:r>
        <w:r w:rsidRPr="00F35E55" w:rsidDel="00057CD5">
          <w:rPr>
            <w:rFonts w:eastAsia="Times New Roman"/>
            <w:spacing w:val="-6"/>
            <w:sz w:val="20"/>
            <w:lang w:val="en-US"/>
          </w:rPr>
          <w:delText xml:space="preserve"> </w:delText>
        </w:r>
        <w:r w:rsidRPr="00F35E55" w:rsidDel="00057CD5">
          <w:rPr>
            <w:rFonts w:eastAsia="Times New Roman"/>
            <w:sz w:val="20"/>
            <w:lang w:val="en-US"/>
          </w:rPr>
          <w:delText>to</w:delText>
        </w:r>
      </w:del>
    </w:p>
    <w:p w14:paraId="17364803" w14:textId="69E22FC0" w:rsidR="009F1B84" w:rsidRPr="00F35E55" w:rsidRDefault="009F1B84" w:rsidP="00057CD5">
      <w:pPr>
        <w:widowControl w:val="0"/>
        <w:numPr>
          <w:ilvl w:val="0"/>
          <w:numId w:val="50"/>
        </w:numPr>
        <w:tabs>
          <w:tab w:val="left" w:pos="661"/>
        </w:tabs>
        <w:kinsoku w:val="0"/>
        <w:overflowPunct w:val="0"/>
        <w:autoSpaceDE w:val="0"/>
        <w:autoSpaceDN w:val="0"/>
        <w:adjustRightInd w:val="0"/>
        <w:spacing w:line="222" w:lineRule="exact"/>
        <w:ind w:hanging="555"/>
        <w:jc w:val="left"/>
        <w:rPr>
          <w:rFonts w:eastAsia="Times New Roman"/>
          <w:sz w:val="20"/>
          <w:lang w:val="en-US"/>
        </w:rPr>
      </w:pPr>
      <w:del w:id="197" w:author="Cariou, Laurent" w:date="2021-02-16T21:23:00Z">
        <w:r w:rsidRPr="00F35E55" w:rsidDel="00057CD5">
          <w:rPr>
            <w:rFonts w:eastAsia="Times New Roman"/>
            <w:sz w:val="20"/>
            <w:lang w:val="en-US"/>
          </w:rPr>
          <w:delText>link</w:delText>
        </w:r>
        <w:r w:rsidRPr="00F35E55" w:rsidDel="00057CD5">
          <w:rPr>
            <w:rFonts w:eastAsia="Times New Roman"/>
            <w:spacing w:val="16"/>
            <w:sz w:val="20"/>
            <w:lang w:val="en-US"/>
          </w:rPr>
          <w:delText xml:space="preserve"> </w:delText>
        </w:r>
        <w:r w:rsidRPr="00F35E55" w:rsidDel="00057CD5">
          <w:rPr>
            <w:rFonts w:eastAsia="Times New Roman"/>
            <w:sz w:val="20"/>
            <w:lang w:val="en-US"/>
          </w:rPr>
          <w:delText>mapping</w:delText>
        </w:r>
        <w:r w:rsidRPr="00F35E55" w:rsidDel="00057CD5">
          <w:rPr>
            <w:rFonts w:eastAsia="Times New Roman"/>
            <w:spacing w:val="16"/>
            <w:sz w:val="20"/>
            <w:lang w:val="en-US"/>
          </w:rPr>
          <w:delText xml:space="preserve"> </w:delText>
        </w:r>
        <w:r w:rsidRPr="00F35E55" w:rsidDel="00057CD5">
          <w:rPr>
            <w:rFonts w:eastAsia="Times New Roman"/>
            <w:sz w:val="20"/>
            <w:lang w:val="en-US"/>
          </w:rPr>
          <w:delText>update</w:delText>
        </w:r>
        <w:r w:rsidDel="00057CD5">
          <w:rPr>
            <w:rFonts w:eastAsia="Times New Roman"/>
            <w:sz w:val="20"/>
            <w:lang w:val="en-US"/>
          </w:rPr>
          <w:delText xml:space="preserve"> (#3028</w:delText>
        </w:r>
        <w:r w:rsidRPr="00F35E55" w:rsidDel="00057CD5">
          <w:rPr>
            <w:rFonts w:eastAsia="Times New Roman"/>
            <w:sz w:val="20"/>
            <w:lang w:val="en-US"/>
          </w:rPr>
          <w:delText>)</w:delText>
        </w:r>
        <w:r w:rsidRPr="00F35E55" w:rsidDel="00057CD5">
          <w:rPr>
            <w:rFonts w:eastAsia="Times New Roman"/>
            <w:spacing w:val="16"/>
            <w:sz w:val="20"/>
            <w:lang w:val="en-US"/>
          </w:rPr>
          <w:delText xml:space="preserve"> </w:delText>
        </w:r>
        <w:r w:rsidRPr="00F35E55" w:rsidDel="00057CD5">
          <w:rPr>
            <w:rFonts w:eastAsia="Times New Roman"/>
            <w:sz w:val="20"/>
            <w:lang w:val="en-US"/>
          </w:rPr>
          <w:delText>sen</w:delText>
        </w:r>
        <w:r w:rsidDel="00057CD5">
          <w:rPr>
            <w:rFonts w:eastAsia="Times New Roman"/>
            <w:sz w:val="20"/>
            <w:lang w:val="en-US"/>
          </w:rPr>
          <w:delText>t (#2851)</w:delText>
        </w:r>
        <w:r w:rsidRPr="00F35E55" w:rsidDel="00057CD5">
          <w:rPr>
            <w:rFonts w:eastAsia="Times New Roman"/>
            <w:spacing w:val="16"/>
            <w:sz w:val="20"/>
            <w:lang w:val="en-US"/>
          </w:rPr>
          <w:delText xml:space="preserve"> </w:delText>
        </w:r>
        <w:r w:rsidRPr="00F35E55" w:rsidDel="00057CD5">
          <w:rPr>
            <w:rFonts w:eastAsia="Times New Roman"/>
            <w:sz w:val="20"/>
            <w:lang w:val="en-US"/>
          </w:rPr>
          <w:delText>on</w:delText>
        </w:r>
        <w:r w:rsidRPr="00F35E55" w:rsidDel="00057CD5">
          <w:rPr>
            <w:rFonts w:eastAsia="Times New Roman"/>
            <w:spacing w:val="16"/>
            <w:sz w:val="20"/>
            <w:lang w:val="en-US"/>
          </w:rPr>
          <w:delText xml:space="preserve"> </w:delText>
        </w:r>
        <w:r w:rsidRPr="00F35E55" w:rsidDel="00057CD5">
          <w:rPr>
            <w:rFonts w:eastAsia="Times New Roman"/>
            <w:sz w:val="20"/>
            <w:lang w:val="en-US"/>
          </w:rPr>
          <w:delText>another</w:delText>
        </w:r>
        <w:r w:rsidRPr="00F35E55" w:rsidDel="00057CD5">
          <w:rPr>
            <w:rFonts w:eastAsia="Times New Roman"/>
            <w:spacing w:val="16"/>
            <w:sz w:val="20"/>
            <w:lang w:val="en-US"/>
          </w:rPr>
          <w:delText xml:space="preserve"> </w:delText>
        </w:r>
        <w:r w:rsidRPr="00F35E55" w:rsidDel="00057CD5">
          <w:rPr>
            <w:rFonts w:eastAsia="Times New Roman"/>
            <w:sz w:val="20"/>
            <w:lang w:val="en-US"/>
          </w:rPr>
          <w:delText>link</w:delText>
        </w:r>
      </w:del>
      <w:r w:rsidRPr="00F35E55">
        <w:rPr>
          <w:rFonts w:eastAsia="Times New Roman"/>
          <w:sz w:val="20"/>
          <w:lang w:val="en-US"/>
        </w:rPr>
        <w:t>,</w:t>
      </w:r>
      <w:r w:rsidRPr="00F35E55">
        <w:rPr>
          <w:rFonts w:eastAsia="Times New Roman"/>
          <w:spacing w:val="17"/>
          <w:sz w:val="20"/>
          <w:lang w:val="en-US"/>
        </w:rPr>
        <w:t xml:space="preserve"> </w:t>
      </w:r>
      <w:r w:rsidRPr="00F35E55">
        <w:rPr>
          <w:rFonts w:eastAsia="Times New Roman"/>
          <w:sz w:val="20"/>
          <w:lang w:val="en-US"/>
        </w:rPr>
        <w:t>the</w:t>
      </w:r>
      <w:r w:rsidRPr="00F35E55">
        <w:rPr>
          <w:rFonts w:eastAsia="Times New Roman"/>
          <w:spacing w:val="15"/>
          <w:sz w:val="20"/>
          <w:lang w:val="en-US"/>
        </w:rPr>
        <w:t xml:space="preserve"> </w:t>
      </w:r>
      <w:r w:rsidRPr="00F35E55">
        <w:rPr>
          <w:rFonts w:eastAsia="Times New Roman"/>
          <w:sz w:val="20"/>
          <w:lang w:val="en-US"/>
        </w:rPr>
        <w:t>initial</w:t>
      </w:r>
      <w:r w:rsidRPr="00F35E55">
        <w:rPr>
          <w:rFonts w:eastAsia="Times New Roman"/>
          <w:spacing w:val="16"/>
          <w:sz w:val="20"/>
          <w:lang w:val="en-US"/>
        </w:rPr>
        <w:t xml:space="preserve"> </w:t>
      </w:r>
      <w:r w:rsidRPr="00F35E55">
        <w:rPr>
          <w:rFonts w:eastAsia="Times New Roman"/>
          <w:sz w:val="20"/>
          <w:lang w:val="en-US"/>
        </w:rPr>
        <w:t>power</w:t>
      </w:r>
      <w:r w:rsidRPr="00F35E55">
        <w:rPr>
          <w:rFonts w:eastAsia="Times New Roman"/>
          <w:spacing w:val="16"/>
          <w:sz w:val="20"/>
          <w:lang w:val="en-US"/>
        </w:rPr>
        <w:t xml:space="preserve"> </w:t>
      </w:r>
      <w:r w:rsidRPr="00F35E55">
        <w:rPr>
          <w:rFonts w:eastAsia="Times New Roman"/>
          <w:sz w:val="20"/>
          <w:lang w:val="en-US"/>
        </w:rPr>
        <w:t>management</w:t>
      </w:r>
      <w:r w:rsidRPr="00F35E55">
        <w:rPr>
          <w:rFonts w:eastAsia="Times New Roman"/>
          <w:spacing w:val="16"/>
          <w:sz w:val="20"/>
          <w:lang w:val="en-US"/>
        </w:rPr>
        <w:t xml:space="preserve"> </w:t>
      </w:r>
      <w:r w:rsidRPr="00F35E55">
        <w:rPr>
          <w:rFonts w:eastAsia="Times New Roman"/>
          <w:sz w:val="20"/>
          <w:lang w:val="en-US"/>
        </w:rPr>
        <w:t>mode</w:t>
      </w:r>
      <w:r w:rsidRPr="00F35E55">
        <w:rPr>
          <w:rFonts w:eastAsia="Times New Roman"/>
          <w:spacing w:val="16"/>
          <w:sz w:val="20"/>
          <w:lang w:val="en-US"/>
        </w:rPr>
        <w:t xml:space="preserve"> </w:t>
      </w:r>
      <w:r w:rsidRPr="00F35E55">
        <w:rPr>
          <w:rFonts w:eastAsia="Times New Roman"/>
          <w:sz w:val="20"/>
          <w:lang w:val="en-US"/>
        </w:rPr>
        <w:t>of</w:t>
      </w:r>
      <w:r w:rsidRPr="00F35E55">
        <w:rPr>
          <w:rFonts w:eastAsia="Times New Roman"/>
          <w:spacing w:val="15"/>
          <w:sz w:val="20"/>
          <w:lang w:val="en-US"/>
        </w:rPr>
        <w:t xml:space="preserve"> </w:t>
      </w:r>
      <w:r w:rsidRPr="00F35E55">
        <w:rPr>
          <w:rFonts w:eastAsia="Times New Roman"/>
          <w:sz w:val="20"/>
          <w:lang w:val="en-US"/>
        </w:rPr>
        <w:t>the</w:t>
      </w:r>
      <w:r w:rsidRPr="00F35E55">
        <w:rPr>
          <w:rFonts w:eastAsia="Times New Roman"/>
          <w:spacing w:val="17"/>
          <w:sz w:val="20"/>
          <w:lang w:val="en-US"/>
        </w:rPr>
        <w:t xml:space="preserve"> </w:t>
      </w:r>
      <w:r w:rsidRPr="00F35E55">
        <w:rPr>
          <w:rFonts w:eastAsia="Times New Roman"/>
          <w:spacing w:val="-5"/>
          <w:sz w:val="20"/>
          <w:lang w:val="en-US"/>
        </w:rPr>
        <w:t>STA,</w:t>
      </w:r>
      <w:r w:rsidRPr="00F35E55">
        <w:rPr>
          <w:rFonts w:eastAsia="Times New Roman"/>
          <w:spacing w:val="15"/>
          <w:sz w:val="20"/>
          <w:lang w:val="en-US"/>
        </w:rPr>
        <w:t xml:space="preserve"> </w:t>
      </w:r>
      <w:r w:rsidRPr="00F35E55">
        <w:rPr>
          <w:rFonts w:eastAsia="Times New Roman"/>
          <w:sz w:val="20"/>
          <w:lang w:val="en-US"/>
        </w:rPr>
        <w:t>immediately</w:t>
      </w:r>
    </w:p>
    <w:p w14:paraId="1875614D" w14:textId="22A78D6F" w:rsidR="009F1B84" w:rsidRPr="00F35E55" w:rsidRDefault="009F1B84" w:rsidP="009F1B84">
      <w:pPr>
        <w:widowControl w:val="0"/>
        <w:numPr>
          <w:ilvl w:val="0"/>
          <w:numId w:val="50"/>
        </w:numPr>
        <w:tabs>
          <w:tab w:val="left" w:pos="660"/>
        </w:tabs>
        <w:kinsoku w:val="0"/>
        <w:overflowPunct w:val="0"/>
        <w:autoSpaceDE w:val="0"/>
        <w:autoSpaceDN w:val="0"/>
        <w:adjustRightInd w:val="0"/>
        <w:spacing w:line="218" w:lineRule="exact"/>
        <w:jc w:val="left"/>
        <w:rPr>
          <w:rFonts w:eastAsia="Times New Roman"/>
          <w:color w:val="000000"/>
          <w:sz w:val="20"/>
          <w:lang w:val="en-US"/>
        </w:rPr>
      </w:pPr>
      <w:r w:rsidRPr="00F35E55">
        <w:rPr>
          <w:rFonts w:eastAsia="Times New Roman"/>
          <w:sz w:val="20"/>
          <w:lang w:val="en-US"/>
        </w:rPr>
        <w:t xml:space="preserve">after the </w:t>
      </w:r>
      <w:ins w:id="198" w:author="Cariou, Laurent" w:date="2021-02-16T21:27:00Z">
        <w:r w:rsidR="008E0C9A">
          <w:rPr>
            <w:rFonts w:eastAsia="Times New Roman"/>
            <w:sz w:val="20"/>
            <w:lang w:val="en-US"/>
          </w:rPr>
          <w:t>acknowledgement of the (Re)Association Response frame or of the TID-to-link Mapping Response frame</w:t>
        </w:r>
      </w:ins>
      <w:del w:id="199" w:author="Cariou, Laurent" w:date="2021-02-16T21:27:00Z">
        <w:r w:rsidRPr="00F35E55" w:rsidDel="008E0C9A">
          <w:rPr>
            <w:rFonts w:eastAsia="Times New Roman"/>
            <w:sz w:val="20"/>
            <w:lang w:val="en-US"/>
          </w:rPr>
          <w:delText>exchange</w:delText>
        </w:r>
      </w:del>
      <w:r w:rsidRPr="00F35E55">
        <w:rPr>
          <w:rFonts w:eastAsia="Times New Roman"/>
          <w:sz w:val="20"/>
          <w:lang w:val="en-US"/>
        </w:rPr>
        <w:t>, is power save mode, and its power state is doze</w:t>
      </w:r>
      <w:r w:rsidR="008A6D52">
        <w:rPr>
          <w:rFonts w:eastAsia="Times New Roman"/>
          <w:sz w:val="20"/>
          <w:lang w:val="en-US"/>
        </w:rPr>
        <w:t xml:space="preserve">, unless </w:t>
      </w:r>
      <w:del w:id="200" w:author="Cariou, Laurent" w:date="2021-02-16T21:13:00Z">
        <w:r w:rsidR="008A6D52" w:rsidDel="008A6D52">
          <w:rPr>
            <w:rFonts w:eastAsia="Times New Roman"/>
            <w:sz w:val="20"/>
            <w:lang w:val="en-US"/>
          </w:rPr>
          <w:delText>TBD</w:delText>
        </w:r>
      </w:del>
      <w:ins w:id="201" w:author="Cariou, Laurent" w:date="2021-02-16T21:13:00Z">
        <w:r w:rsidR="008A6D52">
          <w:rPr>
            <w:rFonts w:eastAsia="Times New Roman"/>
            <w:sz w:val="20"/>
            <w:lang w:val="en-US"/>
          </w:rPr>
          <w:t xml:space="preserve">explicitly indicated otherwise in the </w:t>
        </w:r>
        <w:r w:rsidR="008723F2">
          <w:rPr>
            <w:rFonts w:eastAsia="Times New Roman"/>
            <w:sz w:val="20"/>
            <w:lang w:val="en-US"/>
          </w:rPr>
          <w:t>(</w:t>
        </w:r>
      </w:ins>
      <w:ins w:id="202" w:author="Cariou, Laurent" w:date="2021-02-16T21:24:00Z">
        <w:r w:rsidR="00866BDF">
          <w:rPr>
            <w:rFonts w:eastAsia="Times New Roman"/>
            <w:sz w:val="20"/>
            <w:lang w:val="en-US"/>
          </w:rPr>
          <w:t>R</w:t>
        </w:r>
      </w:ins>
      <w:ins w:id="203" w:author="Cariou, Laurent" w:date="2021-02-16T21:13:00Z">
        <w:r w:rsidR="008723F2">
          <w:rPr>
            <w:rFonts w:eastAsia="Times New Roman"/>
            <w:sz w:val="20"/>
            <w:lang w:val="en-US"/>
          </w:rPr>
          <w:t>e)</w:t>
        </w:r>
      </w:ins>
      <w:ins w:id="204" w:author="Cariou, Laurent" w:date="2021-02-16T21:24:00Z">
        <w:r w:rsidR="00866BDF">
          <w:rPr>
            <w:rFonts w:eastAsia="Times New Roman"/>
            <w:sz w:val="20"/>
            <w:lang w:val="en-US"/>
          </w:rPr>
          <w:t>A</w:t>
        </w:r>
      </w:ins>
      <w:ins w:id="205" w:author="Cariou, Laurent" w:date="2021-02-16T21:13:00Z">
        <w:r w:rsidR="008723F2">
          <w:rPr>
            <w:rFonts w:eastAsia="Times New Roman"/>
            <w:sz w:val="20"/>
            <w:lang w:val="en-US"/>
          </w:rPr>
          <w:t xml:space="preserve">ssociation </w:t>
        </w:r>
      </w:ins>
      <w:ins w:id="206" w:author="Cariou, Laurent" w:date="2021-02-16T21:24:00Z">
        <w:r w:rsidR="00866BDF">
          <w:rPr>
            <w:rFonts w:eastAsia="Times New Roman"/>
            <w:sz w:val="20"/>
            <w:lang w:val="en-US"/>
          </w:rPr>
          <w:t>R</w:t>
        </w:r>
      </w:ins>
      <w:ins w:id="207" w:author="Cariou, Laurent" w:date="2021-02-16T21:13:00Z">
        <w:r w:rsidR="008723F2">
          <w:rPr>
            <w:rFonts w:eastAsia="Times New Roman"/>
            <w:sz w:val="20"/>
            <w:lang w:val="en-US"/>
          </w:rPr>
          <w:t>equest frame</w:t>
        </w:r>
      </w:ins>
      <w:ins w:id="208" w:author="Cariou, Laurent" w:date="2021-02-16T21:25:00Z">
        <w:r w:rsidR="0039337C">
          <w:rPr>
            <w:rFonts w:eastAsia="Times New Roman"/>
            <w:sz w:val="20"/>
            <w:lang w:val="en-US"/>
          </w:rPr>
          <w:t>, in which case the initial power management mode of the STA is a</w:t>
        </w:r>
      </w:ins>
      <w:ins w:id="209" w:author="Cariou, Laurent" w:date="2021-02-16T21:26:00Z">
        <w:r w:rsidR="0039337C">
          <w:rPr>
            <w:rFonts w:eastAsia="Times New Roman"/>
            <w:sz w:val="20"/>
            <w:lang w:val="en-US"/>
          </w:rPr>
          <w:t>ctive mode</w:t>
        </w:r>
      </w:ins>
      <w:r w:rsidRPr="00F35E55">
        <w:rPr>
          <w:rFonts w:eastAsia="Times New Roman"/>
          <w:color w:val="000000"/>
          <w:sz w:val="20"/>
          <w:lang w:val="en-US"/>
        </w:rPr>
        <w:t>.</w:t>
      </w:r>
    </w:p>
    <w:p w14:paraId="5A6C089A" w14:textId="7D92D2A2" w:rsidR="009F1B84" w:rsidRDefault="009F1B84" w:rsidP="00F35E55">
      <w:pPr>
        <w:widowControl w:val="0"/>
        <w:kinsoku w:val="0"/>
        <w:overflowPunct w:val="0"/>
        <w:autoSpaceDE w:val="0"/>
        <w:autoSpaceDN w:val="0"/>
        <w:adjustRightInd w:val="0"/>
        <w:spacing w:line="173" w:lineRule="exact"/>
        <w:ind w:left="106"/>
        <w:jc w:val="left"/>
        <w:rPr>
          <w:ins w:id="210" w:author="Cariou, Laurent" w:date="2021-02-16T21:11:00Z"/>
          <w:rFonts w:eastAsia="Times New Roman"/>
          <w:sz w:val="18"/>
          <w:szCs w:val="18"/>
          <w:lang w:val="en-US"/>
        </w:rPr>
      </w:pPr>
    </w:p>
    <w:p w14:paraId="04A79721" w14:textId="77777777" w:rsidR="009F1B84" w:rsidRPr="00F35E55" w:rsidRDefault="009F1B84" w:rsidP="00F35E55">
      <w:pPr>
        <w:widowControl w:val="0"/>
        <w:kinsoku w:val="0"/>
        <w:overflowPunct w:val="0"/>
        <w:autoSpaceDE w:val="0"/>
        <w:autoSpaceDN w:val="0"/>
        <w:adjustRightInd w:val="0"/>
        <w:spacing w:line="173" w:lineRule="exact"/>
        <w:ind w:left="106"/>
        <w:jc w:val="left"/>
        <w:rPr>
          <w:rFonts w:eastAsia="Times New Roman"/>
          <w:sz w:val="18"/>
          <w:szCs w:val="18"/>
          <w:lang w:val="en-US"/>
        </w:rPr>
      </w:pPr>
    </w:p>
    <w:p w14:paraId="712AC34F" w14:textId="6D2631F4" w:rsidR="003B32A4" w:rsidRDefault="003B32A4" w:rsidP="007F262C">
      <w:pPr>
        <w:spacing w:after="120"/>
        <w:rPr>
          <w:bCs/>
          <w:sz w:val="20"/>
        </w:rPr>
      </w:pPr>
      <w:bookmarkStart w:id="211" w:name="35.3.6.1.5_Use_of_More_Data_subfield_by_"/>
      <w:bookmarkStart w:id="212" w:name="35.3.6.2_Dynamic_link_transitions"/>
      <w:bookmarkStart w:id="213" w:name="_bookmark12"/>
      <w:bookmarkEnd w:id="211"/>
      <w:bookmarkEnd w:id="212"/>
      <w:bookmarkEnd w:id="213"/>
    </w:p>
    <w:p w14:paraId="08A0B56A" w14:textId="185C63F3" w:rsidR="003B32A4" w:rsidRDefault="003B32A4" w:rsidP="007F262C">
      <w:pPr>
        <w:spacing w:after="120"/>
        <w:rPr>
          <w:ins w:id="214" w:author="Cariou, Laurent" w:date="2021-02-16T18:36:00Z"/>
          <w:bCs/>
          <w:sz w:val="20"/>
        </w:rPr>
      </w:pPr>
    </w:p>
    <w:p w14:paraId="2B731CD9" w14:textId="7A2673D1" w:rsidR="003B32A4" w:rsidRDefault="003B32A4" w:rsidP="007F262C">
      <w:pPr>
        <w:spacing w:after="120"/>
        <w:rPr>
          <w:ins w:id="215" w:author="Cariou, Laurent" w:date="2021-02-16T18:36:00Z"/>
          <w:bCs/>
          <w:sz w:val="20"/>
        </w:rPr>
      </w:pPr>
    </w:p>
    <w:p w14:paraId="3036019A" w14:textId="22E84158" w:rsidR="003B32A4" w:rsidRDefault="003B32A4" w:rsidP="007F262C">
      <w:pPr>
        <w:spacing w:after="120"/>
        <w:rPr>
          <w:ins w:id="216" w:author="Cariou, Laurent" w:date="2021-02-16T18:36:00Z"/>
          <w:bCs/>
          <w:sz w:val="20"/>
        </w:rPr>
      </w:pPr>
    </w:p>
    <w:p w14:paraId="6A575A22" w14:textId="77777777" w:rsidR="003B32A4" w:rsidRPr="003B32A4" w:rsidRDefault="003B32A4" w:rsidP="003B32A4">
      <w:pPr>
        <w:spacing w:after="120"/>
        <w:rPr>
          <w:rFonts w:ascii="Arial" w:hAnsi="Arial" w:cs="Arial"/>
          <w:b/>
          <w:bCs/>
          <w:sz w:val="20"/>
          <w:lang w:val="en-US"/>
        </w:rPr>
      </w:pPr>
      <w:r w:rsidRPr="003B32A4">
        <w:rPr>
          <w:rFonts w:ascii="Arial" w:hAnsi="Arial" w:cs="Arial"/>
          <w:b/>
          <w:bCs/>
          <w:sz w:val="20"/>
          <w:lang w:val="en-US"/>
        </w:rPr>
        <w:lastRenderedPageBreak/>
        <w:t>26.6.3 Multi-TID A-MPDU and ack-enabled single-TID A-MPDU</w:t>
      </w:r>
    </w:p>
    <w:p w14:paraId="431FA2FD" w14:textId="510E2653" w:rsidR="003B32A4" w:rsidRDefault="003B32A4" w:rsidP="003B32A4">
      <w:pPr>
        <w:spacing w:after="120"/>
        <w:rPr>
          <w:rFonts w:ascii="Arial" w:hAnsi="Arial" w:cs="Arial"/>
          <w:b/>
          <w:bCs/>
          <w:sz w:val="20"/>
          <w:lang w:val="en-US"/>
        </w:rPr>
      </w:pPr>
      <w:r w:rsidRPr="003B32A4">
        <w:rPr>
          <w:rFonts w:ascii="Arial" w:hAnsi="Arial" w:cs="Arial"/>
          <w:b/>
          <w:bCs/>
          <w:sz w:val="20"/>
          <w:lang w:val="en-US"/>
        </w:rPr>
        <w:t>26.6.3.1 General</w:t>
      </w:r>
    </w:p>
    <w:p w14:paraId="26E119F1" w14:textId="24ACF996" w:rsidR="003B32A4" w:rsidRDefault="003B32A4" w:rsidP="003B32A4">
      <w:pPr>
        <w:spacing w:after="120"/>
        <w:rPr>
          <w:rFonts w:ascii="Arial" w:hAnsi="Arial" w:cs="Arial"/>
          <w:b/>
          <w:bCs/>
          <w:sz w:val="20"/>
          <w:lang w:val="en-US"/>
        </w:rPr>
      </w:pPr>
    </w:p>
    <w:p w14:paraId="2311F173" w14:textId="4D5E62FD" w:rsidR="00405382" w:rsidRDefault="00405382" w:rsidP="00405382">
      <w:pPr>
        <w:spacing w:after="120"/>
        <w:rPr>
          <w:bCs/>
          <w:sz w:val="20"/>
        </w:rPr>
      </w:pPr>
      <w:r w:rsidRPr="00AD2821">
        <w:rPr>
          <w:rFonts w:ascii="TimesNewRomanPS-BoldItalicMT" w:hAnsi="TimesNewRomanPS-BoldItalicMT" w:cs="TimesNewRomanPS-BoldItalicMT"/>
          <w:b/>
          <w:bCs/>
          <w:i/>
          <w:iCs/>
          <w:sz w:val="20"/>
          <w:highlight w:val="yellow"/>
          <w:lang w:val="en-US"/>
        </w:rPr>
        <w:t>Change paragraphs</w:t>
      </w:r>
      <w:r w:rsidR="008624D4">
        <w:rPr>
          <w:rFonts w:ascii="TimesNewRomanPS-BoldItalicMT" w:hAnsi="TimesNewRomanPS-BoldItalicMT" w:cs="TimesNewRomanPS-BoldItalicMT"/>
          <w:b/>
          <w:bCs/>
          <w:i/>
          <w:iCs/>
          <w:sz w:val="20"/>
          <w:highlight w:val="yellow"/>
          <w:lang w:val="en-US"/>
        </w:rPr>
        <w:t xml:space="preserve"> 13</w:t>
      </w:r>
      <w:r w:rsidRPr="00AD2821">
        <w:rPr>
          <w:rFonts w:ascii="TimesNewRomanPS-BoldItalicMT" w:hAnsi="TimesNewRomanPS-BoldItalicMT" w:cs="TimesNewRomanPS-BoldItalicMT"/>
          <w:b/>
          <w:bCs/>
          <w:i/>
          <w:iCs/>
          <w:sz w:val="20"/>
          <w:highlight w:val="yellow"/>
          <w:lang w:val="en-US"/>
        </w:rPr>
        <w:t xml:space="preserve"> as follows (from </w:t>
      </w:r>
      <w:r w:rsidR="008624D4">
        <w:rPr>
          <w:rFonts w:ascii="TimesNewRomanPS-BoldItalicMT" w:hAnsi="TimesNewRomanPS-BoldItalicMT" w:cs="TimesNewRomanPS-BoldItalicMT"/>
          <w:b/>
          <w:bCs/>
          <w:i/>
          <w:iCs/>
          <w:sz w:val="20"/>
          <w:highlight w:val="yellow"/>
          <w:lang w:val="en-US"/>
        </w:rPr>
        <w:t>11ax D8.0</w:t>
      </w:r>
      <w:r w:rsidRPr="00AD2821">
        <w:rPr>
          <w:rFonts w:ascii="TimesNewRomanPS-BoldItalicMT" w:hAnsi="TimesNewRomanPS-BoldItalicMT" w:cs="TimesNewRomanPS-BoldItalicMT"/>
          <w:b/>
          <w:bCs/>
          <w:i/>
          <w:iCs/>
          <w:sz w:val="20"/>
          <w:highlight w:val="yellow"/>
          <w:lang w:val="en-US"/>
        </w:rPr>
        <w:t>)</w:t>
      </w:r>
      <w:ins w:id="217" w:author="Cariou, Laurent" w:date="2021-02-16T18:44:00Z">
        <w:r w:rsidR="00DB6F8B">
          <w:rPr>
            <w:rFonts w:ascii="TimesNewRomanPS-BoldItalicMT" w:hAnsi="TimesNewRomanPS-BoldItalicMT" w:cs="TimesNewRomanPS-BoldItalicMT"/>
            <w:b/>
            <w:bCs/>
            <w:i/>
            <w:iCs/>
            <w:sz w:val="20"/>
            <w:highlight w:val="yellow"/>
            <w:lang w:val="en-US"/>
          </w:rPr>
          <w:t xml:space="preserve"> (1031)</w:t>
        </w:r>
      </w:ins>
      <w:r w:rsidRPr="00AD2821">
        <w:rPr>
          <w:rFonts w:ascii="TimesNewRomanPS-BoldItalicMT" w:hAnsi="TimesNewRomanPS-BoldItalicMT" w:cs="TimesNewRomanPS-BoldItalicMT"/>
          <w:b/>
          <w:bCs/>
          <w:i/>
          <w:iCs/>
          <w:sz w:val="20"/>
          <w:highlight w:val="yellow"/>
          <w:lang w:val="en-US"/>
        </w:rPr>
        <w:t>:</w:t>
      </w:r>
    </w:p>
    <w:p w14:paraId="1AEFAA77" w14:textId="76317648" w:rsidR="003B32A4" w:rsidRDefault="003B32A4" w:rsidP="003B32A4">
      <w:pPr>
        <w:spacing w:after="120"/>
        <w:rPr>
          <w:rFonts w:ascii="Arial" w:hAnsi="Arial" w:cs="Arial"/>
          <w:b/>
          <w:bCs/>
          <w:sz w:val="20"/>
          <w:lang w:val="en-US"/>
        </w:rPr>
      </w:pPr>
    </w:p>
    <w:p w14:paraId="6910A4FF" w14:textId="5219A5D4" w:rsidR="00405382" w:rsidRPr="00405382" w:rsidRDefault="00405382" w:rsidP="00405382">
      <w:pPr>
        <w:spacing w:after="120"/>
        <w:rPr>
          <w:bCs/>
          <w:sz w:val="20"/>
        </w:rPr>
      </w:pPr>
      <w:r w:rsidRPr="00405382">
        <w:rPr>
          <w:bCs/>
          <w:sz w:val="20"/>
        </w:rPr>
        <w:t>A non-AP HE STA that transmits a multi-TID A-MPDU in an HE TB PPDU should aggregate QoS Data</w:t>
      </w:r>
      <w:r>
        <w:rPr>
          <w:bCs/>
          <w:sz w:val="20"/>
        </w:rPr>
        <w:t xml:space="preserve"> </w:t>
      </w:r>
      <w:r w:rsidRPr="00405382">
        <w:rPr>
          <w:bCs/>
          <w:sz w:val="20"/>
        </w:rPr>
        <w:t>frames</w:t>
      </w:r>
      <w:ins w:id="218" w:author="Cariou, Laurent" w:date="2021-02-16T18:38:00Z">
        <w:r w:rsidR="00452028">
          <w:rPr>
            <w:bCs/>
            <w:sz w:val="20"/>
          </w:rPr>
          <w:t xml:space="preserve"> </w:t>
        </w:r>
      </w:ins>
      <w:ins w:id="219" w:author="Cariou, Laurent" w:date="2021-02-16T18:40:00Z">
        <w:r w:rsidR="00490719">
          <w:rPr>
            <w:bCs/>
            <w:sz w:val="20"/>
          </w:rPr>
          <w:t xml:space="preserve">or </w:t>
        </w:r>
        <w:r w:rsidR="008F3AA6">
          <w:rPr>
            <w:bCs/>
            <w:sz w:val="20"/>
          </w:rPr>
          <w:t xml:space="preserve">only QoS Data frames </w:t>
        </w:r>
      </w:ins>
      <w:ins w:id="220" w:author="Cariou, Laurent" w:date="2021-02-16T18:38:00Z">
        <w:r w:rsidR="00452028">
          <w:rPr>
            <w:bCs/>
            <w:sz w:val="20"/>
          </w:rPr>
          <w:t xml:space="preserve">for TIDs that are mapped </w:t>
        </w:r>
      </w:ins>
      <w:ins w:id="221" w:author="Cariou, Laurent" w:date="2021-02-16T18:39:00Z">
        <w:r w:rsidR="00452028">
          <w:rPr>
            <w:bCs/>
            <w:sz w:val="20"/>
          </w:rPr>
          <w:t xml:space="preserve">to </w:t>
        </w:r>
      </w:ins>
      <w:ins w:id="222" w:author="Cariou, Laurent" w:date="2021-02-16T18:41:00Z">
        <w:r w:rsidR="003174BD">
          <w:rPr>
            <w:bCs/>
            <w:sz w:val="20"/>
          </w:rPr>
          <w:t>the</w:t>
        </w:r>
      </w:ins>
      <w:ins w:id="223" w:author="Cariou, Laurent" w:date="2021-02-16T18:39:00Z">
        <w:r w:rsidR="00452028">
          <w:rPr>
            <w:bCs/>
            <w:sz w:val="20"/>
          </w:rPr>
          <w:t xml:space="preserve"> link</w:t>
        </w:r>
      </w:ins>
      <w:ins w:id="224" w:author="Cariou, Laurent" w:date="2021-02-16T18:41:00Z">
        <w:r w:rsidR="003174BD">
          <w:rPr>
            <w:bCs/>
            <w:sz w:val="20"/>
          </w:rPr>
          <w:t xml:space="preserve"> of the STA</w:t>
        </w:r>
      </w:ins>
      <w:ins w:id="225" w:author="Cariou, Laurent" w:date="2021-02-16T18:40:00Z">
        <w:r w:rsidR="008F3AA6">
          <w:rPr>
            <w:bCs/>
            <w:sz w:val="20"/>
          </w:rPr>
          <w:t xml:space="preserve"> if </w:t>
        </w:r>
      </w:ins>
      <w:ins w:id="226" w:author="Cariou, Laurent" w:date="2021-02-16T18:41:00Z">
        <w:r w:rsidR="003174BD">
          <w:rPr>
            <w:bCs/>
            <w:sz w:val="20"/>
          </w:rPr>
          <w:t xml:space="preserve">the STA is affiliated to a non-AP MLD </w:t>
        </w:r>
      </w:ins>
      <w:ins w:id="227" w:author="Cariou, Laurent" w:date="2021-02-16T18:47:00Z">
        <w:r w:rsidR="00E75687">
          <w:rPr>
            <w:bCs/>
            <w:sz w:val="20"/>
          </w:rPr>
          <w:t>that</w:t>
        </w:r>
      </w:ins>
      <w:ins w:id="228" w:author="Cariou, Laurent" w:date="2021-02-16T18:41:00Z">
        <w:r w:rsidR="003174BD">
          <w:rPr>
            <w:bCs/>
            <w:sz w:val="20"/>
          </w:rPr>
          <w:t xml:space="preserve"> has negotiated </w:t>
        </w:r>
        <w:r w:rsidR="00D81881">
          <w:rPr>
            <w:bCs/>
            <w:sz w:val="20"/>
          </w:rPr>
          <w:t>a non-def</w:t>
        </w:r>
      </w:ins>
      <w:ins w:id="229" w:author="Cariou, Laurent" w:date="2021-02-16T18:42:00Z">
        <w:r w:rsidR="00D81881">
          <w:rPr>
            <w:bCs/>
            <w:sz w:val="20"/>
          </w:rPr>
          <w:t xml:space="preserve">ault TID-to-link mapping with </w:t>
        </w:r>
      </w:ins>
      <w:ins w:id="230" w:author="Cariou, Laurent" w:date="2021-02-16T18:47:00Z">
        <w:r w:rsidR="00E75687">
          <w:rPr>
            <w:bCs/>
            <w:sz w:val="20"/>
          </w:rPr>
          <w:t>its associated</w:t>
        </w:r>
      </w:ins>
      <w:ins w:id="231" w:author="Cariou, Laurent" w:date="2021-02-16T18:42:00Z">
        <w:r w:rsidR="00D81881">
          <w:rPr>
            <w:bCs/>
            <w:sz w:val="20"/>
          </w:rPr>
          <w:t xml:space="preserve"> AP MLD</w:t>
        </w:r>
      </w:ins>
      <w:ins w:id="232" w:author="Cariou, Laurent" w:date="2021-02-16T18:43:00Z">
        <w:r w:rsidR="00D818B6">
          <w:rPr>
            <w:bCs/>
            <w:sz w:val="20"/>
          </w:rPr>
          <w:t xml:space="preserve"> </w:t>
        </w:r>
      </w:ins>
      <w:ins w:id="233" w:author="Cariou, Laurent" w:date="2021-02-16T18:42:00Z">
        <w:r w:rsidR="00D81881">
          <w:rPr>
            <w:bCs/>
            <w:sz w:val="20"/>
          </w:rPr>
          <w:t xml:space="preserve">as described in </w:t>
        </w:r>
        <w:r w:rsidR="00C0071B" w:rsidRPr="00C0071B">
          <w:rPr>
            <w:bCs/>
            <w:sz w:val="20"/>
          </w:rPr>
          <w:t xml:space="preserve">35.3.6.1 </w:t>
        </w:r>
        <w:r w:rsidR="00C0071B">
          <w:rPr>
            <w:bCs/>
            <w:sz w:val="20"/>
          </w:rPr>
          <w:t>(</w:t>
        </w:r>
        <w:r w:rsidR="00C0071B" w:rsidRPr="00C0071B">
          <w:rPr>
            <w:bCs/>
            <w:sz w:val="20"/>
          </w:rPr>
          <w:t>TID-to-link mapping</w:t>
        </w:r>
        <w:r w:rsidR="00C0071B">
          <w:rPr>
            <w:bCs/>
            <w:sz w:val="20"/>
          </w:rPr>
          <w:t>)</w:t>
        </w:r>
      </w:ins>
      <w:r w:rsidRPr="00405382">
        <w:rPr>
          <w:bCs/>
          <w:sz w:val="20"/>
        </w:rPr>
        <w:t xml:space="preserve"> in the following order:</w:t>
      </w:r>
    </w:p>
    <w:p w14:paraId="34C62745" w14:textId="518C237B" w:rsidR="00405382" w:rsidRPr="00405382" w:rsidRDefault="00405382" w:rsidP="00405382">
      <w:pPr>
        <w:spacing w:after="120"/>
        <w:rPr>
          <w:bCs/>
          <w:sz w:val="20"/>
        </w:rPr>
      </w:pPr>
      <w:r w:rsidRPr="00405382">
        <w:rPr>
          <w:bCs/>
          <w:sz w:val="20"/>
        </w:rPr>
        <w:t xml:space="preserve">— First, </w:t>
      </w:r>
      <w:proofErr w:type="gramStart"/>
      <w:r w:rsidRPr="00405382">
        <w:rPr>
          <w:bCs/>
          <w:sz w:val="20"/>
        </w:rPr>
        <w:t>any and all</w:t>
      </w:r>
      <w:proofErr w:type="gramEnd"/>
      <w:r w:rsidRPr="00405382">
        <w:rPr>
          <w:bCs/>
          <w:sz w:val="20"/>
        </w:rPr>
        <w:t xml:space="preserve"> MPDUs that correspond to the Preferred AC subfield of the Trigger Dependent</w:t>
      </w:r>
      <w:r>
        <w:rPr>
          <w:bCs/>
          <w:sz w:val="20"/>
        </w:rPr>
        <w:t xml:space="preserve"> </w:t>
      </w:r>
      <w:r w:rsidRPr="00405382">
        <w:rPr>
          <w:bCs/>
          <w:sz w:val="20"/>
        </w:rPr>
        <w:t>User Info field addressed to the STA in the Trigger frame.</w:t>
      </w:r>
    </w:p>
    <w:p w14:paraId="30DD44FB" w14:textId="77777777" w:rsidR="00405382" w:rsidRPr="00405382" w:rsidRDefault="00405382" w:rsidP="00405382">
      <w:pPr>
        <w:spacing w:after="120"/>
        <w:rPr>
          <w:bCs/>
          <w:sz w:val="20"/>
        </w:rPr>
      </w:pPr>
      <w:r w:rsidRPr="00405382">
        <w:rPr>
          <w:bCs/>
          <w:sz w:val="20"/>
        </w:rPr>
        <w:t xml:space="preserve">— Then, </w:t>
      </w:r>
      <w:proofErr w:type="gramStart"/>
      <w:r w:rsidRPr="00405382">
        <w:rPr>
          <w:bCs/>
          <w:sz w:val="20"/>
        </w:rPr>
        <w:t>any and all</w:t>
      </w:r>
      <w:proofErr w:type="gramEnd"/>
      <w:r w:rsidRPr="00405382">
        <w:rPr>
          <w:bCs/>
          <w:sz w:val="20"/>
        </w:rPr>
        <w:t xml:space="preserve"> MPDUs that correspond to any AC that has a higher priority.</w:t>
      </w:r>
    </w:p>
    <w:p w14:paraId="6293B04D" w14:textId="56A1F7D1" w:rsidR="00405382" w:rsidRDefault="00405382" w:rsidP="00405382">
      <w:pPr>
        <w:spacing w:after="120"/>
        <w:rPr>
          <w:ins w:id="234" w:author="Cariou, Laurent" w:date="2021-02-16T18:44:00Z"/>
          <w:bCs/>
          <w:sz w:val="20"/>
        </w:rPr>
      </w:pPr>
      <w:r w:rsidRPr="00405382">
        <w:rPr>
          <w:bCs/>
          <w:sz w:val="20"/>
        </w:rPr>
        <w:t>— Then, any MPDUs that correspond to any AC that has a lower priority.</w:t>
      </w:r>
    </w:p>
    <w:p w14:paraId="33B63C1F" w14:textId="77777777" w:rsidR="00E75687" w:rsidRDefault="00E75687" w:rsidP="00E75687">
      <w:pPr>
        <w:spacing w:after="120"/>
        <w:rPr>
          <w:rFonts w:ascii="TimesNewRomanPS-BoldItalicMT" w:hAnsi="TimesNewRomanPS-BoldItalicMT" w:cs="TimesNewRomanPS-BoldItalicMT"/>
          <w:b/>
          <w:bCs/>
          <w:i/>
          <w:iCs/>
          <w:sz w:val="20"/>
          <w:highlight w:val="yellow"/>
          <w:lang w:val="en-US"/>
        </w:rPr>
      </w:pPr>
    </w:p>
    <w:p w14:paraId="6E45BD0B" w14:textId="77777777" w:rsidR="00E75687" w:rsidRDefault="00E75687" w:rsidP="00E75687">
      <w:pPr>
        <w:spacing w:after="120"/>
        <w:rPr>
          <w:rFonts w:ascii="TimesNewRomanPS-BoldItalicMT" w:hAnsi="TimesNewRomanPS-BoldItalicMT" w:cs="TimesNewRomanPS-BoldItalicMT"/>
          <w:b/>
          <w:bCs/>
          <w:i/>
          <w:iCs/>
          <w:sz w:val="20"/>
          <w:highlight w:val="yellow"/>
          <w:lang w:val="en-US"/>
        </w:rPr>
      </w:pPr>
    </w:p>
    <w:p w14:paraId="2C729606" w14:textId="77777777" w:rsidR="00E75687" w:rsidRDefault="00E75687" w:rsidP="00E75687">
      <w:pPr>
        <w:spacing w:after="120"/>
        <w:rPr>
          <w:rFonts w:ascii="TimesNewRomanPS-BoldItalicMT" w:hAnsi="TimesNewRomanPS-BoldItalicMT" w:cs="TimesNewRomanPS-BoldItalicMT"/>
          <w:b/>
          <w:bCs/>
          <w:i/>
          <w:iCs/>
          <w:sz w:val="20"/>
          <w:highlight w:val="yellow"/>
          <w:lang w:val="en-US"/>
        </w:rPr>
      </w:pPr>
    </w:p>
    <w:p w14:paraId="49D93B58" w14:textId="616D24F5" w:rsidR="00E75687" w:rsidRDefault="00E75687" w:rsidP="00E75687">
      <w:pPr>
        <w:spacing w:after="120"/>
        <w:rPr>
          <w:bCs/>
          <w:sz w:val="20"/>
        </w:rPr>
      </w:pPr>
      <w:r w:rsidRPr="00F81428">
        <w:rPr>
          <w:rFonts w:ascii="TimesNewRomanPS-BoldItalicMT" w:hAnsi="TimesNewRomanPS-BoldItalicMT" w:cs="TimesNewRomanPS-BoldItalicMT"/>
          <w:b/>
          <w:bCs/>
          <w:i/>
          <w:iCs/>
          <w:sz w:val="20"/>
          <w:highlight w:val="yellow"/>
          <w:lang w:val="en-US"/>
        </w:rPr>
        <w:t>Change paragraphs</w:t>
      </w:r>
      <w:r>
        <w:rPr>
          <w:rFonts w:ascii="TimesNewRomanPS-BoldItalicMT" w:hAnsi="TimesNewRomanPS-BoldItalicMT" w:cs="TimesNewRomanPS-BoldItalicMT"/>
          <w:b/>
          <w:bCs/>
          <w:i/>
          <w:iCs/>
          <w:sz w:val="20"/>
          <w:highlight w:val="yellow"/>
          <w:lang w:val="en-US"/>
        </w:rPr>
        <w:t xml:space="preserve"> 15</w:t>
      </w:r>
      <w:r w:rsidRPr="00F81428">
        <w:rPr>
          <w:rFonts w:ascii="TimesNewRomanPS-BoldItalicMT" w:hAnsi="TimesNewRomanPS-BoldItalicMT" w:cs="TimesNewRomanPS-BoldItalicMT"/>
          <w:b/>
          <w:bCs/>
          <w:i/>
          <w:iCs/>
          <w:sz w:val="20"/>
          <w:highlight w:val="yellow"/>
          <w:lang w:val="en-US"/>
        </w:rPr>
        <w:t xml:space="preserve"> as follows (from </w:t>
      </w:r>
      <w:r>
        <w:rPr>
          <w:rFonts w:ascii="TimesNewRomanPS-BoldItalicMT" w:hAnsi="TimesNewRomanPS-BoldItalicMT" w:cs="TimesNewRomanPS-BoldItalicMT"/>
          <w:b/>
          <w:bCs/>
          <w:i/>
          <w:iCs/>
          <w:sz w:val="20"/>
          <w:highlight w:val="yellow"/>
          <w:lang w:val="en-US"/>
        </w:rPr>
        <w:t>11ax D8.0</w:t>
      </w:r>
      <w:r w:rsidRPr="00F81428">
        <w:rPr>
          <w:rFonts w:ascii="TimesNewRomanPS-BoldItalicMT" w:hAnsi="TimesNewRomanPS-BoldItalicMT" w:cs="TimesNewRomanPS-BoldItalicMT"/>
          <w:b/>
          <w:bCs/>
          <w:i/>
          <w:iCs/>
          <w:sz w:val="20"/>
          <w:highlight w:val="yellow"/>
          <w:lang w:val="en-US"/>
        </w:rPr>
        <w:t>)</w:t>
      </w:r>
      <w:ins w:id="235" w:author="Cariou, Laurent" w:date="2021-02-16T18:44:00Z">
        <w:r>
          <w:rPr>
            <w:rFonts w:ascii="TimesNewRomanPS-BoldItalicMT" w:hAnsi="TimesNewRomanPS-BoldItalicMT" w:cs="TimesNewRomanPS-BoldItalicMT"/>
            <w:b/>
            <w:bCs/>
            <w:i/>
            <w:iCs/>
            <w:sz w:val="20"/>
            <w:highlight w:val="yellow"/>
            <w:lang w:val="en-US"/>
          </w:rPr>
          <w:t xml:space="preserve"> (1031)</w:t>
        </w:r>
      </w:ins>
      <w:r w:rsidRPr="00F81428">
        <w:rPr>
          <w:rFonts w:ascii="TimesNewRomanPS-BoldItalicMT" w:hAnsi="TimesNewRomanPS-BoldItalicMT" w:cs="TimesNewRomanPS-BoldItalicMT"/>
          <w:b/>
          <w:bCs/>
          <w:i/>
          <w:iCs/>
          <w:sz w:val="20"/>
          <w:highlight w:val="yellow"/>
          <w:lang w:val="en-US"/>
        </w:rPr>
        <w:t>:</w:t>
      </w:r>
    </w:p>
    <w:p w14:paraId="56D28DD1" w14:textId="66976CDB" w:rsidR="00B46A90" w:rsidRDefault="00B46A90" w:rsidP="00405382">
      <w:pPr>
        <w:spacing w:after="120"/>
        <w:rPr>
          <w:ins w:id="236" w:author="Cariou, Laurent" w:date="2021-02-16T18:44:00Z"/>
          <w:bCs/>
          <w:sz w:val="20"/>
        </w:rPr>
      </w:pPr>
    </w:p>
    <w:p w14:paraId="19537F5A" w14:textId="02B71DD0" w:rsidR="00B46A90" w:rsidRPr="00B46A90" w:rsidRDefault="00B46A90" w:rsidP="00B46A90">
      <w:pPr>
        <w:spacing w:after="120"/>
        <w:rPr>
          <w:bCs/>
          <w:sz w:val="20"/>
          <w:lang w:val="en-US"/>
        </w:rPr>
      </w:pPr>
      <w:r w:rsidRPr="00B46A90">
        <w:rPr>
          <w:bCs/>
          <w:sz w:val="20"/>
          <w:lang w:val="en-US"/>
        </w:rPr>
        <w:t>An non-AP HE STA that transmits a single-TID A-MPDU in an HE TB PPDU should select the TID</w:t>
      </w:r>
      <w:ins w:id="237" w:author="Cariou, Laurent" w:date="2021-02-16T18:46:00Z">
        <w:r w:rsidR="00E75687" w:rsidRPr="00E75687">
          <w:rPr>
            <w:bCs/>
            <w:sz w:val="20"/>
          </w:rPr>
          <w:t xml:space="preserve"> </w:t>
        </w:r>
        <w:r w:rsidR="00E75687">
          <w:rPr>
            <w:bCs/>
            <w:sz w:val="20"/>
          </w:rPr>
          <w:t>among al</w:t>
        </w:r>
      </w:ins>
      <w:ins w:id="238" w:author="Cariou, Laurent" w:date="2021-02-16T18:47:00Z">
        <w:r w:rsidR="00E75687">
          <w:rPr>
            <w:bCs/>
            <w:sz w:val="20"/>
          </w:rPr>
          <w:t xml:space="preserve">l TIDs </w:t>
        </w:r>
      </w:ins>
      <w:ins w:id="239" w:author="Cariou, Laurent" w:date="2021-02-16T18:46:00Z">
        <w:r w:rsidR="00E75687">
          <w:rPr>
            <w:bCs/>
            <w:sz w:val="20"/>
          </w:rPr>
          <w:t xml:space="preserve">or only </w:t>
        </w:r>
      </w:ins>
      <w:ins w:id="240" w:author="Cariou, Laurent" w:date="2021-02-16T18:47:00Z">
        <w:r w:rsidR="00E75687">
          <w:rPr>
            <w:bCs/>
            <w:sz w:val="20"/>
          </w:rPr>
          <w:t>among TIDs</w:t>
        </w:r>
      </w:ins>
      <w:ins w:id="241" w:author="Cariou, Laurent" w:date="2021-02-16T18:46:00Z">
        <w:r w:rsidR="00E75687">
          <w:rPr>
            <w:bCs/>
            <w:sz w:val="20"/>
          </w:rPr>
          <w:t xml:space="preserve"> that are mapped to the link of the STA if the STA is affiliated to a non-AP MLD </w:t>
        </w:r>
      </w:ins>
      <w:ins w:id="242" w:author="Cariou, Laurent" w:date="2021-02-16T18:47:00Z">
        <w:r w:rsidR="00E75687">
          <w:rPr>
            <w:bCs/>
            <w:sz w:val="20"/>
          </w:rPr>
          <w:t>that</w:t>
        </w:r>
      </w:ins>
      <w:ins w:id="243" w:author="Cariou, Laurent" w:date="2021-02-16T18:46:00Z">
        <w:r w:rsidR="00E75687">
          <w:rPr>
            <w:bCs/>
            <w:sz w:val="20"/>
          </w:rPr>
          <w:t xml:space="preserve"> has negotiated a non-default TID-to-link mapping with </w:t>
        </w:r>
      </w:ins>
      <w:ins w:id="244" w:author="Cariou, Laurent" w:date="2021-02-16T18:47:00Z">
        <w:r w:rsidR="00E75687">
          <w:rPr>
            <w:bCs/>
            <w:sz w:val="20"/>
          </w:rPr>
          <w:t>its associated</w:t>
        </w:r>
      </w:ins>
      <w:ins w:id="245" w:author="Cariou, Laurent" w:date="2021-02-16T18:46:00Z">
        <w:r w:rsidR="00E75687">
          <w:rPr>
            <w:bCs/>
            <w:sz w:val="20"/>
          </w:rPr>
          <w:t xml:space="preserve"> AP MLD as described in </w:t>
        </w:r>
        <w:r w:rsidR="00E75687" w:rsidRPr="00C0071B">
          <w:rPr>
            <w:bCs/>
            <w:sz w:val="20"/>
          </w:rPr>
          <w:t xml:space="preserve">35.3.6.1 </w:t>
        </w:r>
        <w:r w:rsidR="00E75687">
          <w:rPr>
            <w:bCs/>
            <w:sz w:val="20"/>
          </w:rPr>
          <w:t>(</w:t>
        </w:r>
        <w:r w:rsidR="00E75687" w:rsidRPr="00C0071B">
          <w:rPr>
            <w:bCs/>
            <w:sz w:val="20"/>
          </w:rPr>
          <w:t>TID-to-link mapping</w:t>
        </w:r>
        <w:r w:rsidR="00E75687">
          <w:rPr>
            <w:bCs/>
            <w:sz w:val="20"/>
          </w:rPr>
          <w:t>)</w:t>
        </w:r>
      </w:ins>
      <w:r w:rsidRPr="00B46A90">
        <w:rPr>
          <w:bCs/>
          <w:sz w:val="20"/>
          <w:lang w:val="en-US"/>
        </w:rPr>
        <w:t xml:space="preserve"> in the</w:t>
      </w:r>
      <w:r w:rsidR="00E75687">
        <w:rPr>
          <w:bCs/>
          <w:sz w:val="20"/>
          <w:lang w:val="en-US"/>
        </w:rPr>
        <w:t xml:space="preserve"> </w:t>
      </w:r>
      <w:r w:rsidRPr="00B46A90">
        <w:rPr>
          <w:bCs/>
          <w:sz w:val="20"/>
          <w:lang w:val="en-US"/>
        </w:rPr>
        <w:t>following order:</w:t>
      </w:r>
    </w:p>
    <w:p w14:paraId="20F13AAC" w14:textId="0494D1D9" w:rsidR="00B46A90" w:rsidRPr="00B46A90" w:rsidRDefault="00B46A90" w:rsidP="00B46A90">
      <w:pPr>
        <w:spacing w:after="120"/>
        <w:rPr>
          <w:bCs/>
          <w:sz w:val="20"/>
          <w:lang w:val="en-US"/>
        </w:rPr>
      </w:pPr>
      <w:r w:rsidRPr="00B46A90">
        <w:rPr>
          <w:rFonts w:hint="eastAsia"/>
          <w:bCs/>
          <w:sz w:val="20"/>
          <w:lang w:val="en-US"/>
        </w:rPr>
        <w:t>—</w:t>
      </w:r>
      <w:r w:rsidRPr="00B46A90">
        <w:rPr>
          <w:bCs/>
          <w:sz w:val="20"/>
          <w:lang w:val="en-US"/>
        </w:rPr>
        <w:t xml:space="preserve"> A TID that corresponds to the Preferred AC subfield of the Trigger Dependent User Info field</w:t>
      </w:r>
      <w:r>
        <w:rPr>
          <w:bCs/>
          <w:sz w:val="20"/>
          <w:lang w:val="en-US"/>
        </w:rPr>
        <w:t xml:space="preserve"> </w:t>
      </w:r>
      <w:r w:rsidRPr="00B46A90">
        <w:rPr>
          <w:bCs/>
          <w:sz w:val="20"/>
          <w:lang w:val="en-US"/>
        </w:rPr>
        <w:t xml:space="preserve">addressed to the STA in the Trigger </w:t>
      </w:r>
      <w:proofErr w:type="gramStart"/>
      <w:r w:rsidRPr="00B46A90">
        <w:rPr>
          <w:bCs/>
          <w:sz w:val="20"/>
          <w:lang w:val="en-US"/>
        </w:rPr>
        <w:t>frame, if</w:t>
      </w:r>
      <w:proofErr w:type="gramEnd"/>
      <w:r w:rsidRPr="00B46A90">
        <w:rPr>
          <w:bCs/>
          <w:sz w:val="20"/>
          <w:lang w:val="en-US"/>
        </w:rPr>
        <w:t xml:space="preserve"> there is a corresponding MPDU for that TID.</w:t>
      </w:r>
    </w:p>
    <w:p w14:paraId="6D877DED" w14:textId="0E6EF5FB" w:rsidR="00B46A90" w:rsidRPr="00B46A90" w:rsidRDefault="00B46A90" w:rsidP="00B46A90">
      <w:pPr>
        <w:spacing w:after="120"/>
        <w:rPr>
          <w:bCs/>
          <w:sz w:val="20"/>
          <w:lang w:val="en-US"/>
        </w:rPr>
      </w:pPr>
      <w:r w:rsidRPr="00B46A90">
        <w:rPr>
          <w:rFonts w:hint="eastAsia"/>
          <w:bCs/>
          <w:sz w:val="20"/>
          <w:lang w:val="en-US"/>
        </w:rPr>
        <w:t>—</w:t>
      </w:r>
      <w:r w:rsidRPr="00B46A90">
        <w:rPr>
          <w:bCs/>
          <w:sz w:val="20"/>
          <w:lang w:val="en-US"/>
        </w:rPr>
        <w:t xml:space="preserve"> Otherwise, a TID that corresponds to any AC that has a higher </w:t>
      </w:r>
      <w:proofErr w:type="gramStart"/>
      <w:r w:rsidRPr="00B46A90">
        <w:rPr>
          <w:bCs/>
          <w:sz w:val="20"/>
          <w:lang w:val="en-US"/>
        </w:rPr>
        <w:t>priority, if</w:t>
      </w:r>
      <w:proofErr w:type="gramEnd"/>
      <w:r w:rsidRPr="00B46A90">
        <w:rPr>
          <w:bCs/>
          <w:sz w:val="20"/>
          <w:lang w:val="en-US"/>
        </w:rPr>
        <w:t xml:space="preserve"> there is a corresponding</w:t>
      </w:r>
      <w:r>
        <w:rPr>
          <w:bCs/>
          <w:sz w:val="20"/>
          <w:lang w:val="en-US"/>
        </w:rPr>
        <w:t xml:space="preserve"> </w:t>
      </w:r>
      <w:r w:rsidRPr="00B46A90">
        <w:rPr>
          <w:bCs/>
          <w:sz w:val="20"/>
          <w:lang w:val="en-US"/>
        </w:rPr>
        <w:t>MPDU for that TID.</w:t>
      </w:r>
    </w:p>
    <w:p w14:paraId="5A37F6E8" w14:textId="46C1AD70" w:rsidR="00B46A90" w:rsidRDefault="00B46A90" w:rsidP="00B46A90">
      <w:pPr>
        <w:spacing w:after="120"/>
        <w:rPr>
          <w:bCs/>
          <w:sz w:val="20"/>
          <w:lang w:val="en-US"/>
        </w:rPr>
      </w:pPr>
      <w:r w:rsidRPr="00B46A90">
        <w:rPr>
          <w:rFonts w:hint="eastAsia"/>
          <w:bCs/>
          <w:sz w:val="20"/>
          <w:lang w:val="en-US"/>
        </w:rPr>
        <w:t>—</w:t>
      </w:r>
      <w:r w:rsidRPr="00B46A90">
        <w:rPr>
          <w:bCs/>
          <w:sz w:val="20"/>
          <w:lang w:val="en-US"/>
        </w:rPr>
        <w:t xml:space="preserve"> Otherwise, a TID that corresponds to any AC that has a lower priority.</w:t>
      </w:r>
    </w:p>
    <w:p w14:paraId="0F278007" w14:textId="796733F4" w:rsidR="008D738D" w:rsidRDefault="008D738D" w:rsidP="00B46A90">
      <w:pPr>
        <w:spacing w:after="120"/>
        <w:rPr>
          <w:bCs/>
          <w:sz w:val="20"/>
          <w:lang w:val="en-US"/>
        </w:rPr>
      </w:pPr>
    </w:p>
    <w:p w14:paraId="07410650" w14:textId="649BE97A" w:rsidR="008D738D" w:rsidRDefault="008D738D" w:rsidP="00B46A90">
      <w:pPr>
        <w:spacing w:after="120"/>
        <w:rPr>
          <w:bCs/>
          <w:sz w:val="20"/>
          <w:lang w:val="en-US"/>
        </w:rPr>
      </w:pPr>
    </w:p>
    <w:p w14:paraId="4C58D2EC" w14:textId="3D527B48" w:rsidR="008D738D" w:rsidRDefault="008D738D" w:rsidP="00B46A90">
      <w:pPr>
        <w:spacing w:after="120"/>
        <w:rPr>
          <w:b/>
          <w:bCs/>
          <w:sz w:val="20"/>
          <w:lang w:val="en-US"/>
        </w:rPr>
      </w:pPr>
      <w:r w:rsidRPr="008D738D">
        <w:rPr>
          <w:b/>
          <w:bCs/>
          <w:sz w:val="20"/>
          <w:lang w:val="en-US"/>
        </w:rPr>
        <w:t>10.29.4 Rules for RD responder</w:t>
      </w:r>
    </w:p>
    <w:p w14:paraId="336EB645" w14:textId="6CA453B6" w:rsidR="008D5EEE" w:rsidRDefault="008D5EEE" w:rsidP="008D5EEE">
      <w:pPr>
        <w:spacing w:after="120"/>
        <w:rPr>
          <w:bCs/>
          <w:sz w:val="20"/>
        </w:rPr>
      </w:pPr>
      <w:r w:rsidRPr="00F81428">
        <w:rPr>
          <w:rFonts w:ascii="TimesNewRomanPS-BoldItalicMT" w:hAnsi="TimesNewRomanPS-BoldItalicMT" w:cs="TimesNewRomanPS-BoldItalicMT"/>
          <w:b/>
          <w:bCs/>
          <w:i/>
          <w:iCs/>
          <w:sz w:val="20"/>
          <w:highlight w:val="yellow"/>
          <w:lang w:val="en-US"/>
        </w:rPr>
        <w:t>Change paragraph</w:t>
      </w:r>
      <w:r>
        <w:rPr>
          <w:rFonts w:ascii="TimesNewRomanPS-BoldItalicMT" w:hAnsi="TimesNewRomanPS-BoldItalicMT" w:cs="TimesNewRomanPS-BoldItalicMT"/>
          <w:b/>
          <w:bCs/>
          <w:i/>
          <w:iCs/>
          <w:sz w:val="20"/>
          <w:highlight w:val="yellow"/>
          <w:lang w:val="en-US"/>
        </w:rPr>
        <w:t xml:space="preserve"> 6</w:t>
      </w:r>
      <w:r w:rsidRPr="00F81428">
        <w:rPr>
          <w:rFonts w:ascii="TimesNewRomanPS-BoldItalicMT" w:hAnsi="TimesNewRomanPS-BoldItalicMT" w:cs="TimesNewRomanPS-BoldItalicMT"/>
          <w:b/>
          <w:bCs/>
          <w:i/>
          <w:iCs/>
          <w:sz w:val="20"/>
          <w:highlight w:val="yellow"/>
          <w:lang w:val="en-US"/>
        </w:rPr>
        <w:t xml:space="preserve"> as follows (from </w:t>
      </w:r>
      <w:proofErr w:type="spellStart"/>
      <w:r>
        <w:rPr>
          <w:rFonts w:ascii="TimesNewRomanPS-BoldItalicMT" w:hAnsi="TimesNewRomanPS-BoldItalicMT" w:cs="TimesNewRomanPS-BoldItalicMT"/>
          <w:b/>
          <w:bCs/>
          <w:i/>
          <w:iCs/>
          <w:sz w:val="20"/>
          <w:highlight w:val="yellow"/>
          <w:lang w:val="en-US"/>
        </w:rPr>
        <w:t>REVmd</w:t>
      </w:r>
      <w:proofErr w:type="spellEnd"/>
      <w:r w:rsidRPr="00F81428">
        <w:rPr>
          <w:rFonts w:ascii="TimesNewRomanPS-BoldItalicMT" w:hAnsi="TimesNewRomanPS-BoldItalicMT" w:cs="TimesNewRomanPS-BoldItalicMT"/>
          <w:b/>
          <w:bCs/>
          <w:i/>
          <w:iCs/>
          <w:sz w:val="20"/>
          <w:highlight w:val="yellow"/>
          <w:lang w:val="en-US"/>
        </w:rPr>
        <w:t>)</w:t>
      </w:r>
      <w:r>
        <w:rPr>
          <w:rFonts w:ascii="TimesNewRomanPS-BoldItalicMT" w:hAnsi="TimesNewRomanPS-BoldItalicMT" w:cs="TimesNewRomanPS-BoldItalicMT"/>
          <w:b/>
          <w:bCs/>
          <w:i/>
          <w:iCs/>
          <w:sz w:val="20"/>
          <w:highlight w:val="yellow"/>
          <w:lang w:val="en-US"/>
        </w:rPr>
        <w:t xml:space="preserve"> (#1649)</w:t>
      </w:r>
      <w:r w:rsidRPr="00F81428">
        <w:rPr>
          <w:rFonts w:ascii="TimesNewRomanPS-BoldItalicMT" w:hAnsi="TimesNewRomanPS-BoldItalicMT" w:cs="TimesNewRomanPS-BoldItalicMT"/>
          <w:b/>
          <w:bCs/>
          <w:i/>
          <w:iCs/>
          <w:sz w:val="20"/>
          <w:highlight w:val="yellow"/>
          <w:lang w:val="en-US"/>
        </w:rPr>
        <w:t>:</w:t>
      </w:r>
    </w:p>
    <w:p w14:paraId="6DD653C0" w14:textId="57D56D8A" w:rsidR="008D738D" w:rsidRPr="00405382" w:rsidRDefault="008D5EEE" w:rsidP="008D5EEE">
      <w:pPr>
        <w:spacing w:after="120"/>
        <w:rPr>
          <w:bCs/>
          <w:sz w:val="20"/>
        </w:rPr>
      </w:pPr>
      <w:r w:rsidRPr="008D5EEE">
        <w:rPr>
          <w:bCs/>
          <w:sz w:val="20"/>
        </w:rPr>
        <w:t>If the AC Constraint subfield is equal to 1, the RD responder shall transmit Data frames of only the same AC as</w:t>
      </w:r>
      <w:r>
        <w:rPr>
          <w:bCs/>
          <w:sz w:val="20"/>
        </w:rPr>
        <w:t xml:space="preserve"> </w:t>
      </w:r>
      <w:r w:rsidRPr="008D5EEE">
        <w:rPr>
          <w:bCs/>
          <w:sz w:val="20"/>
        </w:rPr>
        <w:t xml:space="preserve">the last frame received from the RD initiator. For a </w:t>
      </w:r>
      <w:proofErr w:type="spellStart"/>
      <w:r w:rsidRPr="008D5EEE">
        <w:rPr>
          <w:bCs/>
          <w:sz w:val="20"/>
        </w:rPr>
        <w:t>BlockAckReq</w:t>
      </w:r>
      <w:proofErr w:type="spellEnd"/>
      <w:r w:rsidRPr="008D5EEE">
        <w:rPr>
          <w:bCs/>
          <w:sz w:val="20"/>
        </w:rPr>
        <w:t xml:space="preserve"> or </w:t>
      </w:r>
      <w:proofErr w:type="spellStart"/>
      <w:r w:rsidRPr="008D5EEE">
        <w:rPr>
          <w:bCs/>
          <w:sz w:val="20"/>
        </w:rPr>
        <w:t>BlockAck</w:t>
      </w:r>
      <w:proofErr w:type="spellEnd"/>
      <w:r w:rsidRPr="008D5EEE">
        <w:rPr>
          <w:bCs/>
          <w:sz w:val="20"/>
        </w:rPr>
        <w:t xml:space="preserve"> frame, the AC is determined by</w:t>
      </w:r>
      <w:r>
        <w:rPr>
          <w:bCs/>
          <w:sz w:val="20"/>
        </w:rPr>
        <w:t xml:space="preserve"> </w:t>
      </w:r>
      <w:r w:rsidRPr="008D5EEE">
        <w:rPr>
          <w:bCs/>
          <w:sz w:val="20"/>
        </w:rPr>
        <w:t>examining the TID field. For a Management frame, the AC is AC_VO. The RD initiator shall not transmit a</w:t>
      </w:r>
      <w:r>
        <w:rPr>
          <w:bCs/>
          <w:sz w:val="20"/>
        </w:rPr>
        <w:t xml:space="preserve"> </w:t>
      </w:r>
      <w:r w:rsidRPr="008D5EEE">
        <w:rPr>
          <w:bCs/>
          <w:sz w:val="20"/>
        </w:rPr>
        <w:t>+HTC or DMG MPDU with the RDG/More PPDU subfield set to 1 from which the AC cannot be determined.</w:t>
      </w:r>
      <w:r>
        <w:rPr>
          <w:bCs/>
          <w:sz w:val="20"/>
        </w:rPr>
        <w:t xml:space="preserve"> </w:t>
      </w:r>
      <w:r w:rsidRPr="008D5EEE">
        <w:rPr>
          <w:bCs/>
          <w:sz w:val="20"/>
        </w:rPr>
        <w:t>If the AC Constraint subfield is equal to 0, the RD responder may transmit Data frames of any TID</w:t>
      </w:r>
      <w:ins w:id="246" w:author="Cariou, Laurent" w:date="2021-02-16T19:00:00Z">
        <w:r w:rsidR="00950844">
          <w:rPr>
            <w:bCs/>
            <w:sz w:val="20"/>
          </w:rPr>
          <w:t xml:space="preserve"> or, </w:t>
        </w:r>
      </w:ins>
      <w:ins w:id="247" w:author="Cariou, Laurent" w:date="2021-02-16T19:01:00Z">
        <w:r w:rsidR="00950844">
          <w:rPr>
            <w:bCs/>
            <w:sz w:val="20"/>
          </w:rPr>
          <w:t>if the RD responder is affiliated to an MLD</w:t>
        </w:r>
      </w:ins>
      <w:ins w:id="248" w:author="Cariou, Laurent" w:date="2021-02-16T19:02:00Z">
        <w:r w:rsidR="007C726D">
          <w:rPr>
            <w:bCs/>
            <w:sz w:val="20"/>
          </w:rPr>
          <w:t>, of any TID that is mapped to that link (see 35.3.6.1 (TID</w:t>
        </w:r>
        <w:r w:rsidR="00051E7C">
          <w:rPr>
            <w:bCs/>
            <w:sz w:val="20"/>
          </w:rPr>
          <w:t>-to-link</w:t>
        </w:r>
      </w:ins>
      <w:ins w:id="249" w:author="Cariou, Laurent" w:date="2021-02-16T19:03:00Z">
        <w:r w:rsidR="00051E7C">
          <w:rPr>
            <w:bCs/>
            <w:sz w:val="20"/>
          </w:rPr>
          <w:t xml:space="preserve"> mapping)</w:t>
        </w:r>
      </w:ins>
      <w:r w:rsidRPr="008D5EEE">
        <w:rPr>
          <w:bCs/>
          <w:sz w:val="20"/>
        </w:rPr>
        <w:t>.</w:t>
      </w:r>
    </w:p>
    <w:sectPr w:rsidR="008D738D" w:rsidRPr="00405382" w:rsidSect="005A0561">
      <w:headerReference w:type="default" r:id="rId14"/>
      <w:footerReference w:type="default" r:id="rId15"/>
      <w:pgSz w:w="12240" w:h="15840"/>
      <w:pgMar w:top="1280" w:right="1660" w:bottom="880" w:left="1140" w:header="661" w:footer="68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671DEF" w14:textId="77777777" w:rsidR="00F07088" w:rsidRDefault="00F07088">
      <w:r>
        <w:separator/>
      </w:r>
    </w:p>
  </w:endnote>
  <w:endnote w:type="continuationSeparator" w:id="0">
    <w:p w14:paraId="4EF289F3" w14:textId="77777777" w:rsidR="00F07088" w:rsidRDefault="00F07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F79796" w14:textId="77777777" w:rsidR="00F2791B" w:rsidRDefault="00F279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756EA9" w14:textId="167DA615" w:rsidR="00771598" w:rsidRPr="00FA609F" w:rsidRDefault="00FA609F" w:rsidP="00FA609F">
    <w:pPr>
      <w:pBdr>
        <w:top w:val="single" w:sz="6" w:space="1" w:color="auto"/>
      </w:pBdr>
      <w:tabs>
        <w:tab w:val="center" w:pos="4680"/>
        <w:tab w:val="right" w:pos="9360"/>
        <w:tab w:val="right" w:pos="12960"/>
      </w:tabs>
      <w:rPr>
        <w:rFonts w:eastAsia="Malgun Gothic"/>
        <w:sz w:val="20"/>
        <w:szCs w:val="16"/>
      </w:rPr>
    </w:pPr>
    <w:r w:rsidRPr="00594C25">
      <w:rPr>
        <w:rFonts w:eastAsia="Malgun Gothic"/>
        <w:sz w:val="20"/>
        <w:szCs w:val="16"/>
      </w:rPr>
      <w:fldChar w:fldCharType="begin"/>
    </w:r>
    <w:r w:rsidRPr="00594C25">
      <w:rPr>
        <w:rFonts w:eastAsia="Malgun Gothic"/>
        <w:sz w:val="20"/>
        <w:szCs w:val="16"/>
      </w:rPr>
      <w:instrText xml:space="preserve"> SUBJECT  \* MERGEFORMAT </w:instrText>
    </w:r>
    <w:r w:rsidRPr="00594C25">
      <w:rPr>
        <w:rFonts w:eastAsia="Malgun Gothic"/>
        <w:sz w:val="20"/>
        <w:szCs w:val="16"/>
      </w:rPr>
      <w:fldChar w:fldCharType="separate"/>
    </w:r>
    <w:r w:rsidRPr="00594C25">
      <w:rPr>
        <w:rFonts w:eastAsia="Malgun Gothic"/>
        <w:sz w:val="20"/>
        <w:szCs w:val="16"/>
      </w:rPr>
      <w:t>Submission</w:t>
    </w:r>
    <w:r w:rsidRPr="00594C25">
      <w:rPr>
        <w:rFonts w:eastAsia="Malgun Gothic"/>
        <w:sz w:val="20"/>
        <w:szCs w:val="16"/>
      </w:rPr>
      <w:fldChar w:fldCharType="end"/>
    </w:r>
    <w:r w:rsidRPr="00594C25">
      <w:rPr>
        <w:rFonts w:eastAsia="Malgun Gothic"/>
        <w:sz w:val="20"/>
        <w:szCs w:val="16"/>
      </w:rPr>
      <w:fldChar w:fldCharType="begin"/>
    </w:r>
    <w:r w:rsidRPr="00594C25">
      <w:rPr>
        <w:rFonts w:eastAsia="Malgun Gothic"/>
        <w:sz w:val="20"/>
        <w:szCs w:val="16"/>
      </w:rPr>
      <w:instrText xml:space="preserve"> SUBJECT  \* MERGEFORMAT </w:instrText>
    </w:r>
    <w:r w:rsidRPr="00594C25">
      <w:rPr>
        <w:rFonts w:eastAsia="Malgun Gothic"/>
        <w:sz w:val="20"/>
        <w:szCs w:val="16"/>
      </w:rPr>
      <w:fldChar w:fldCharType="end"/>
    </w:r>
    <w:r w:rsidRPr="00594C25">
      <w:rPr>
        <w:rFonts w:eastAsia="Malgun Gothic"/>
        <w:sz w:val="20"/>
        <w:szCs w:val="16"/>
      </w:rPr>
      <w:tab/>
      <w:t xml:space="preserve">page </w:t>
    </w:r>
    <w:r w:rsidRPr="00594C25">
      <w:rPr>
        <w:rFonts w:eastAsia="Malgun Gothic"/>
        <w:sz w:val="20"/>
        <w:szCs w:val="16"/>
      </w:rPr>
      <w:fldChar w:fldCharType="begin"/>
    </w:r>
    <w:r w:rsidRPr="00594C25">
      <w:rPr>
        <w:rFonts w:eastAsia="Malgun Gothic"/>
        <w:sz w:val="20"/>
        <w:szCs w:val="16"/>
      </w:rPr>
      <w:instrText xml:space="preserve">page </w:instrText>
    </w:r>
    <w:r w:rsidRPr="00594C25">
      <w:rPr>
        <w:rFonts w:eastAsia="Malgun Gothic"/>
        <w:sz w:val="20"/>
        <w:szCs w:val="16"/>
      </w:rPr>
      <w:fldChar w:fldCharType="separate"/>
    </w:r>
    <w:r>
      <w:rPr>
        <w:rFonts w:eastAsia="Malgun Gothic"/>
        <w:sz w:val="20"/>
        <w:szCs w:val="16"/>
      </w:rPr>
      <w:t>1</w:t>
    </w:r>
    <w:r w:rsidRPr="00594C25">
      <w:rPr>
        <w:rFonts w:eastAsia="Malgun Gothic"/>
        <w:noProof/>
        <w:sz w:val="20"/>
        <w:szCs w:val="16"/>
      </w:rPr>
      <w:fldChar w:fldCharType="end"/>
    </w:r>
    <w:r w:rsidRPr="00594C25">
      <w:rPr>
        <w:rFonts w:eastAsia="Malgun Gothic"/>
        <w:sz w:val="20"/>
        <w:szCs w:val="16"/>
      </w:rPr>
      <w:tab/>
    </w:r>
    <w:r>
      <w:rPr>
        <w:rFonts w:eastAsia="Malgun Gothic"/>
        <w:sz w:val="20"/>
        <w:szCs w:val="16"/>
        <w:lang w:eastAsia="ko-KR"/>
      </w:rPr>
      <w:t>Laurent Cariou, Intel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ED9885" w14:textId="77777777" w:rsidR="00F2791B" w:rsidRDefault="00F2791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3935A0" w14:textId="79C3C448" w:rsidR="008826AD" w:rsidRPr="00DF3474" w:rsidRDefault="008826AD">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Pr>
        <w:noProof/>
        <w:lang w:val="fr-FR"/>
      </w:rPr>
      <w:t>10</w:t>
    </w:r>
    <w:r>
      <w:rPr>
        <w:noProof/>
      </w:rPr>
      <w:fldChar w:fldCharType="end"/>
    </w:r>
    <w:r w:rsidRPr="00DF3474">
      <w:rPr>
        <w:lang w:val="fr-FR"/>
      </w:rPr>
      <w:tab/>
    </w:r>
    <w:r>
      <w:rPr>
        <w:noProof/>
      </w:rPr>
      <w:fldChar w:fldCharType="begin"/>
    </w:r>
    <w:r w:rsidRPr="00DF3474">
      <w:rPr>
        <w:noProof/>
        <w:lang w:val="fr-FR"/>
      </w:rPr>
      <w:instrText xml:space="preserve"> AUTHOR   \* MERGEFORMAT </w:instrText>
    </w:r>
    <w:r>
      <w:rPr>
        <w:noProof/>
      </w:rPr>
      <w:fldChar w:fldCharType="separate"/>
    </w:r>
    <w:r w:rsidRPr="00DF3474">
      <w:rPr>
        <w:noProof/>
        <w:lang w:val="fr-FR"/>
      </w:rPr>
      <w:t>Laurent Cariou</w:t>
    </w:r>
    <w:r>
      <w:rPr>
        <w:noProof/>
      </w:rPr>
      <w:fldChar w:fldCharType="end"/>
    </w:r>
    <w:r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rsidRPr="00DF3474">
          <w:rPr>
            <w:lang w:val="fr-FR"/>
          </w:rPr>
          <w:t>Intel</w:t>
        </w:r>
      </w:sdtContent>
    </w:sdt>
    <w:r>
      <w:fldChar w:fldCharType="begin"/>
    </w:r>
    <w:r w:rsidRPr="00DF3474">
      <w:rPr>
        <w:lang w:val="fr-FR"/>
      </w:rPr>
      <w:instrText xml:space="preserve"> COMMENTS   \* MERGEFORMAT </w:instrText>
    </w:r>
    <w:r>
      <w:fldChar w:fldCharType="end"/>
    </w:r>
    <w:r w:rsidRPr="00DF3474">
      <w:rPr>
        <w:lang w:val="fr-FR"/>
      </w:rPr>
      <w:t>)</w:t>
    </w:r>
  </w:p>
  <w:p w14:paraId="32CB0861" w14:textId="77777777" w:rsidR="008826AD" w:rsidRPr="00DF3474" w:rsidRDefault="008826AD">
    <w:pPr>
      <w:rPr>
        <w:lang w:val="fr-FR"/>
      </w:rPr>
    </w:pPr>
  </w:p>
  <w:p w14:paraId="0DD4053E" w14:textId="77777777" w:rsidR="008826AD" w:rsidRDefault="008826AD"/>
  <w:p w14:paraId="561B2215" w14:textId="77777777" w:rsidR="008826AD" w:rsidRDefault="008826AD"/>
  <w:p w14:paraId="209D6FB8" w14:textId="77777777" w:rsidR="008826AD" w:rsidRDefault="008826AD"/>
  <w:p w14:paraId="73251C5E" w14:textId="77777777" w:rsidR="008826AD" w:rsidRDefault="008826A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EDBF92" w14:textId="77777777" w:rsidR="00F07088" w:rsidRDefault="00F07088">
      <w:r>
        <w:separator/>
      </w:r>
    </w:p>
  </w:footnote>
  <w:footnote w:type="continuationSeparator" w:id="0">
    <w:p w14:paraId="765B0F4E" w14:textId="77777777" w:rsidR="00F07088" w:rsidRDefault="00F070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4237E4" w14:textId="77777777" w:rsidR="00F2791B" w:rsidRDefault="00F279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94AC65" w14:textId="692A6DA1" w:rsidR="00771598" w:rsidRPr="00771598" w:rsidRDefault="00771598" w:rsidP="00771598">
    <w:pPr>
      <w:pBdr>
        <w:bottom w:val="single" w:sz="6" w:space="2" w:color="auto"/>
      </w:pBdr>
      <w:tabs>
        <w:tab w:val="left" w:pos="1440"/>
        <w:tab w:val="center" w:pos="4680"/>
        <w:tab w:val="right" w:pos="9360"/>
        <w:tab w:val="right" w:pos="12960"/>
      </w:tabs>
      <w:rPr>
        <w:rFonts w:eastAsia="Malgun Gothic"/>
        <w:b/>
        <w:sz w:val="28"/>
      </w:rPr>
    </w:pPr>
    <w:r>
      <w:rPr>
        <w:rFonts w:eastAsia="Malgun Gothic"/>
        <w:b/>
        <w:sz w:val="28"/>
      </w:rPr>
      <w:t>March 2020</w:t>
    </w:r>
    <w:r>
      <w:rPr>
        <w:rFonts w:eastAsia="Malgun Gothic"/>
        <w:b/>
        <w:sz w:val="28"/>
      </w:rPr>
      <w:tab/>
    </w:r>
    <w:r>
      <w:rPr>
        <w:rFonts w:eastAsia="Malgun Gothic"/>
        <w:b/>
        <w:sz w:val="28"/>
      </w:rPr>
      <w:tab/>
    </w:r>
    <w:r>
      <w:rPr>
        <w:rFonts w:eastAsia="Malgun Gothic"/>
        <w:b/>
        <w:sz w:val="28"/>
      </w:rPr>
      <w:tab/>
      <w:t>doc.: IEEE 802.11-21/0282r0</w:t>
    </w:r>
    <w:r>
      <w:rPr>
        <w:rFonts w:eastAsia="Malgun Gothic"/>
        <w:b/>
        <w:sz w:val="28"/>
      </w:rPr>
      <w:fldChar w:fldCharType="begin"/>
    </w:r>
    <w:r>
      <w:rPr>
        <w:rFonts w:eastAsia="Malgun Gothic"/>
        <w:b/>
        <w:sz w:val="28"/>
      </w:rPr>
      <w:instrText xml:space="preserve"> TITLE  \* MERGEFORMAT </w:instrText>
    </w:r>
    <w:r>
      <w:rPr>
        <w:rFonts w:eastAsia="Malgun Gothic"/>
        <w:b/>
        <w:sz w:val="2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19A3A0" w14:textId="77777777" w:rsidR="00F2791B" w:rsidRDefault="00F2791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F78D2" w14:textId="56A9F293" w:rsidR="008826AD" w:rsidRDefault="008826AD">
    <w:pPr>
      <w:pStyle w:val="Header"/>
      <w:tabs>
        <w:tab w:val="clear" w:pos="6480"/>
        <w:tab w:val="center" w:pos="4680"/>
        <w:tab w:val="right" w:pos="9360"/>
      </w:tabs>
    </w:pPr>
    <w:r>
      <w:fldChar w:fldCharType="begin"/>
    </w:r>
    <w:r>
      <w:instrText xml:space="preserve"> DATE  \@ "MMMM yyyy"  \* MERGEFORMAT </w:instrText>
    </w:r>
    <w:r>
      <w:fldChar w:fldCharType="separate"/>
    </w:r>
    <w:r w:rsidR="00235D7C">
      <w:rPr>
        <w:noProof/>
      </w:rPr>
      <w:t>April 2021</w:t>
    </w:r>
    <w:r>
      <w:fldChar w:fldCharType="end"/>
    </w:r>
    <w:r>
      <w:tab/>
    </w:r>
    <w:r>
      <w:tab/>
    </w:r>
    <w:fldSimple w:instr=" TITLE  \* MERGEFORMAT ">
      <w:r>
        <w:t>doc.: IEEE 802.11-20/1255r</w:t>
      </w:r>
    </w:fldSimple>
    <w: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00000412"/>
    <w:multiLevelType w:val="multilevel"/>
    <w:tmpl w:val="00000895"/>
    <w:lvl w:ilvl="0">
      <w:start w:val="44"/>
      <w:numFmt w:val="decimal"/>
      <w:lvlText w:val="%1"/>
      <w:lvlJc w:val="left"/>
      <w:pPr>
        <w:ind w:left="660" w:hanging="554"/>
      </w:pPr>
      <w:rPr>
        <w:rFonts w:ascii="Times New Roman" w:hAnsi="Times New Roman" w:cs="Times New Roman"/>
        <w:b w:val="0"/>
        <w:bCs w:val="0"/>
        <w:w w:val="100"/>
        <w:position w:val="7"/>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 w15:restartNumberingAfterBreak="0">
    <w:nsid w:val="00000413"/>
    <w:multiLevelType w:val="multilevel"/>
    <w:tmpl w:val="00000896"/>
    <w:lvl w:ilvl="0">
      <w:start w:val="49"/>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4" w15:restartNumberingAfterBreak="0">
    <w:nsid w:val="00000414"/>
    <w:multiLevelType w:val="multilevel"/>
    <w:tmpl w:val="00000897"/>
    <w:lvl w:ilvl="0">
      <w:start w:val="53"/>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5" w15:restartNumberingAfterBreak="0">
    <w:nsid w:val="00000415"/>
    <w:multiLevelType w:val="multilevel"/>
    <w:tmpl w:val="00000898"/>
    <w:lvl w:ilvl="0">
      <w:start w:val="56"/>
      <w:numFmt w:val="decimal"/>
      <w:lvlText w:val="%1"/>
      <w:lvlJc w:val="left"/>
      <w:pPr>
        <w:ind w:left="660" w:hanging="554"/>
      </w:pPr>
      <w:rPr>
        <w:rFonts w:ascii="Times New Roman" w:hAnsi="Times New Roman" w:cs="Times New Roman"/>
        <w:b w:val="0"/>
        <w:bCs w:val="0"/>
        <w:w w:val="100"/>
        <w:position w:val="7"/>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6" w15:restartNumberingAfterBreak="0">
    <w:nsid w:val="00000416"/>
    <w:multiLevelType w:val="multilevel"/>
    <w:tmpl w:val="00000899"/>
    <w:lvl w:ilvl="0">
      <w:start w:val="60"/>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7" w15:restartNumberingAfterBreak="0">
    <w:nsid w:val="00000417"/>
    <w:multiLevelType w:val="multilevel"/>
    <w:tmpl w:val="0000089A"/>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8" w15:restartNumberingAfterBreak="0">
    <w:nsid w:val="00000426"/>
    <w:multiLevelType w:val="multilevel"/>
    <w:tmpl w:val="000008A9"/>
    <w:lvl w:ilvl="0">
      <w:start w:val="6"/>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9" w15:restartNumberingAfterBreak="0">
    <w:nsid w:val="00000427"/>
    <w:multiLevelType w:val="multilevel"/>
    <w:tmpl w:val="000008AA"/>
    <w:lvl w:ilvl="0">
      <w:start w:val="14"/>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10" w15:restartNumberingAfterBreak="0">
    <w:nsid w:val="00000428"/>
    <w:multiLevelType w:val="multilevel"/>
    <w:tmpl w:val="000008AB"/>
    <w:lvl w:ilvl="0">
      <w:start w:val="19"/>
      <w:numFmt w:val="decimal"/>
      <w:lvlText w:val="%1"/>
      <w:lvlJc w:val="left"/>
      <w:pPr>
        <w:ind w:left="1260" w:hanging="1154"/>
      </w:pPr>
      <w:rPr>
        <w:rFonts w:ascii="Times New Roman" w:hAnsi="Times New Roman" w:cs="Times New Roman"/>
        <w:b w:val="0"/>
        <w:bCs w:val="0"/>
        <w:w w:val="100"/>
        <w:position w:val="-5"/>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11" w15:restartNumberingAfterBreak="0">
    <w:nsid w:val="00000429"/>
    <w:multiLevelType w:val="multilevel"/>
    <w:tmpl w:val="000008AC"/>
    <w:lvl w:ilvl="0">
      <w:start w:val="24"/>
      <w:numFmt w:val="decimal"/>
      <w:lvlText w:val="%1"/>
      <w:lvlJc w:val="left"/>
      <w:pPr>
        <w:ind w:left="1260" w:hanging="1154"/>
      </w:pPr>
      <w:rPr>
        <w:rFonts w:ascii="Times New Roman" w:hAnsi="Times New Roman" w:cs="Times New Roman"/>
        <w:b w:val="0"/>
        <w:bCs w:val="0"/>
        <w:w w:val="100"/>
        <w:position w:val="-3"/>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12" w15:restartNumberingAfterBreak="0">
    <w:nsid w:val="0000042A"/>
    <w:multiLevelType w:val="multilevel"/>
    <w:tmpl w:val="000008AD"/>
    <w:lvl w:ilvl="0">
      <w:start w:val="31"/>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13" w15:restartNumberingAfterBreak="0">
    <w:nsid w:val="0000042B"/>
    <w:multiLevelType w:val="multilevel"/>
    <w:tmpl w:val="000008AE"/>
    <w:lvl w:ilvl="0">
      <w:start w:val="34"/>
      <w:numFmt w:val="decimal"/>
      <w:lvlText w:val="%1"/>
      <w:lvlJc w:val="left"/>
      <w:pPr>
        <w:ind w:left="860" w:hanging="754"/>
      </w:pPr>
      <w:rPr>
        <w:rFonts w:ascii="Times New Roman" w:hAnsi="Times New Roman" w:cs="Times New Roman"/>
        <w:b w:val="0"/>
        <w:bCs w:val="0"/>
        <w:w w:val="100"/>
        <w:position w:val="-5"/>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14" w15:restartNumberingAfterBreak="0">
    <w:nsid w:val="0000042C"/>
    <w:multiLevelType w:val="multilevel"/>
    <w:tmpl w:val="000008AF"/>
    <w:lvl w:ilvl="0">
      <w:start w:val="40"/>
      <w:numFmt w:val="decimal"/>
      <w:lvlText w:val="%1"/>
      <w:lvlJc w:val="left"/>
      <w:pPr>
        <w:ind w:left="1260" w:hanging="1154"/>
      </w:pPr>
      <w:rPr>
        <w:rFonts w:ascii="Times New Roman" w:hAnsi="Times New Roman" w:cs="Times New Roman"/>
        <w:b w:val="0"/>
        <w:bCs w:val="0"/>
        <w:w w:val="100"/>
        <w:position w:val="-5"/>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15" w15:restartNumberingAfterBreak="0">
    <w:nsid w:val="0000042D"/>
    <w:multiLevelType w:val="multilevel"/>
    <w:tmpl w:val="000008B0"/>
    <w:lvl w:ilvl="0">
      <w:start w:val="46"/>
      <w:numFmt w:val="decimal"/>
      <w:lvlText w:val="%1"/>
      <w:lvlJc w:val="left"/>
      <w:pPr>
        <w:ind w:left="860" w:hanging="754"/>
      </w:pPr>
      <w:rPr>
        <w:rFonts w:ascii="Times New Roman" w:hAnsi="Times New Roman" w:cs="Times New Roman"/>
        <w:b w:val="0"/>
        <w:bCs w:val="0"/>
        <w:w w:val="100"/>
        <w:position w:val="1"/>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16" w15:restartNumberingAfterBreak="0">
    <w:nsid w:val="0000042E"/>
    <w:multiLevelType w:val="multilevel"/>
    <w:tmpl w:val="000008B1"/>
    <w:lvl w:ilvl="0">
      <w:start w:val="51"/>
      <w:numFmt w:val="decimal"/>
      <w:lvlText w:val="%1"/>
      <w:lvlJc w:val="left"/>
      <w:pPr>
        <w:ind w:left="1259" w:hanging="1154"/>
      </w:pPr>
      <w:rPr>
        <w:rFonts w:ascii="Times New Roman" w:hAnsi="Times New Roman" w:cs="Times New Roman"/>
        <w:b w:val="0"/>
        <w:bCs w:val="0"/>
        <w:w w:val="100"/>
        <w:position w:val="-3"/>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17" w15:restartNumberingAfterBreak="0">
    <w:nsid w:val="0000042F"/>
    <w:multiLevelType w:val="multilevel"/>
    <w:tmpl w:val="000008B2"/>
    <w:lvl w:ilvl="0">
      <w:start w:val="57"/>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18" w15:restartNumberingAfterBreak="0">
    <w:nsid w:val="00000430"/>
    <w:multiLevelType w:val="multilevel"/>
    <w:tmpl w:val="000008B3"/>
    <w:lvl w:ilvl="0">
      <w:start w:val="61"/>
      <w:numFmt w:val="decimal"/>
      <w:lvlText w:val="%1"/>
      <w:lvlJc w:val="left"/>
      <w:pPr>
        <w:ind w:left="860" w:hanging="754"/>
      </w:pPr>
      <w:rPr>
        <w:rFonts w:ascii="Times New Roman" w:hAnsi="Times New Roman" w:cs="Times New Roman"/>
        <w:b w:val="0"/>
        <w:bCs w:val="0"/>
        <w:w w:val="100"/>
        <w:position w:val="1"/>
        <w:sz w:val="18"/>
        <w:szCs w:val="18"/>
      </w:rPr>
    </w:lvl>
    <w:lvl w:ilvl="1">
      <w:numFmt w:val="bullet"/>
      <w:lvlText w:val="•"/>
      <w:lvlJc w:val="left"/>
      <w:pPr>
        <w:ind w:left="860" w:hanging="754"/>
      </w:pPr>
    </w:lvl>
    <w:lvl w:ilvl="2">
      <w:numFmt w:val="bullet"/>
      <w:lvlText w:val="•"/>
      <w:lvlJc w:val="left"/>
      <w:pPr>
        <w:ind w:left="1811" w:hanging="754"/>
      </w:pPr>
    </w:lvl>
    <w:lvl w:ilvl="3">
      <w:numFmt w:val="bullet"/>
      <w:lvlText w:val="•"/>
      <w:lvlJc w:val="left"/>
      <w:pPr>
        <w:ind w:left="2762" w:hanging="754"/>
      </w:pPr>
    </w:lvl>
    <w:lvl w:ilvl="4">
      <w:numFmt w:val="bullet"/>
      <w:lvlText w:val="•"/>
      <w:lvlJc w:val="left"/>
      <w:pPr>
        <w:ind w:left="3713" w:hanging="754"/>
      </w:pPr>
    </w:lvl>
    <w:lvl w:ilvl="5">
      <w:numFmt w:val="bullet"/>
      <w:lvlText w:val="•"/>
      <w:lvlJc w:val="left"/>
      <w:pPr>
        <w:ind w:left="4664" w:hanging="754"/>
      </w:pPr>
    </w:lvl>
    <w:lvl w:ilvl="6">
      <w:numFmt w:val="bullet"/>
      <w:lvlText w:val="•"/>
      <w:lvlJc w:val="left"/>
      <w:pPr>
        <w:ind w:left="5615" w:hanging="754"/>
      </w:pPr>
    </w:lvl>
    <w:lvl w:ilvl="7">
      <w:numFmt w:val="bullet"/>
      <w:lvlText w:val="•"/>
      <w:lvlJc w:val="left"/>
      <w:pPr>
        <w:ind w:left="6566" w:hanging="754"/>
      </w:pPr>
    </w:lvl>
    <w:lvl w:ilvl="8">
      <w:numFmt w:val="bullet"/>
      <w:lvlText w:val="•"/>
      <w:lvlJc w:val="left"/>
      <w:pPr>
        <w:ind w:left="7517" w:hanging="754"/>
      </w:pPr>
    </w:lvl>
  </w:abstractNum>
  <w:abstractNum w:abstractNumId="19" w15:restartNumberingAfterBreak="0">
    <w:nsid w:val="00000431"/>
    <w:multiLevelType w:val="multilevel"/>
    <w:tmpl w:val="000008B4"/>
    <w:lvl w:ilvl="0">
      <w:start w:val="3"/>
      <w:numFmt w:val="decimal"/>
      <w:lvlText w:val="%1"/>
      <w:lvlJc w:val="left"/>
      <w:pPr>
        <w:ind w:left="660" w:hanging="464"/>
      </w:pPr>
      <w:rPr>
        <w:rFonts w:ascii="Times New Roman" w:hAnsi="Times New Roman" w:cs="Times New Roman"/>
        <w:b w:val="0"/>
        <w:bCs w:val="0"/>
        <w:w w:val="100"/>
        <w:position w:val="5"/>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20" w15:restartNumberingAfterBreak="0">
    <w:nsid w:val="00000432"/>
    <w:multiLevelType w:val="multilevel"/>
    <w:tmpl w:val="000008B5"/>
    <w:lvl w:ilvl="0">
      <w:start w:val="7"/>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21" w15:restartNumberingAfterBreak="0">
    <w:nsid w:val="00000433"/>
    <w:multiLevelType w:val="multilevel"/>
    <w:tmpl w:val="000008B6"/>
    <w:lvl w:ilvl="0">
      <w:start w:val="10"/>
      <w:numFmt w:val="decimal"/>
      <w:lvlText w:val="%1"/>
      <w:lvlJc w:val="left"/>
      <w:pPr>
        <w:ind w:left="860" w:hanging="754"/>
      </w:pPr>
      <w:rPr>
        <w:rFonts w:ascii="Times New Roman" w:hAnsi="Times New Roman" w:cs="Times New Roman"/>
        <w:b w:val="0"/>
        <w:bCs w:val="0"/>
        <w:w w:val="100"/>
        <w:position w:val="-3"/>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22" w15:restartNumberingAfterBreak="0">
    <w:nsid w:val="00000434"/>
    <w:multiLevelType w:val="multilevel"/>
    <w:tmpl w:val="000008B7"/>
    <w:lvl w:ilvl="0">
      <w:start w:val="13"/>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3" w15:restartNumberingAfterBreak="0">
    <w:nsid w:val="00000435"/>
    <w:multiLevelType w:val="multilevel"/>
    <w:tmpl w:val="000008B8"/>
    <w:lvl w:ilvl="0">
      <w:start w:val="16"/>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4" w15:restartNumberingAfterBreak="0">
    <w:nsid w:val="00000436"/>
    <w:multiLevelType w:val="multilevel"/>
    <w:tmpl w:val="000008B9"/>
    <w:lvl w:ilvl="0">
      <w:start w:val="19"/>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5" w15:restartNumberingAfterBreak="0">
    <w:nsid w:val="00000437"/>
    <w:multiLevelType w:val="multilevel"/>
    <w:tmpl w:val="000008BA"/>
    <w:lvl w:ilvl="0">
      <w:start w:val="22"/>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6" w15:restartNumberingAfterBreak="0">
    <w:nsid w:val="00000438"/>
    <w:multiLevelType w:val="multilevel"/>
    <w:tmpl w:val="000008BB"/>
    <w:lvl w:ilvl="0">
      <w:start w:val="28"/>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7" w15:restartNumberingAfterBreak="0">
    <w:nsid w:val="00000439"/>
    <w:multiLevelType w:val="multilevel"/>
    <w:tmpl w:val="000008BC"/>
    <w:lvl w:ilvl="0">
      <w:start w:val="31"/>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8" w15:restartNumberingAfterBreak="0">
    <w:nsid w:val="0000043A"/>
    <w:multiLevelType w:val="multilevel"/>
    <w:tmpl w:val="000008BD"/>
    <w:lvl w:ilvl="0">
      <w:start w:val="34"/>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9" w15:restartNumberingAfterBreak="0">
    <w:nsid w:val="00000454"/>
    <w:multiLevelType w:val="multilevel"/>
    <w:tmpl w:val="000008D7"/>
    <w:lvl w:ilvl="0">
      <w:start w:val="12"/>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0" w15:restartNumberingAfterBreak="0">
    <w:nsid w:val="00000455"/>
    <w:multiLevelType w:val="multilevel"/>
    <w:tmpl w:val="000008D8"/>
    <w:lvl w:ilvl="0">
      <w:start w:val="15"/>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1" w15:restartNumberingAfterBreak="0">
    <w:nsid w:val="00000456"/>
    <w:multiLevelType w:val="multilevel"/>
    <w:tmpl w:val="000008D9"/>
    <w:lvl w:ilvl="0">
      <w:start w:val="18"/>
      <w:numFmt w:val="decimal"/>
      <w:lvlText w:val="%1"/>
      <w:lvlJc w:val="left"/>
      <w:pPr>
        <w:ind w:left="660" w:hanging="554"/>
      </w:pPr>
      <w:rPr>
        <w:rFonts w:ascii="Times New Roman" w:hAnsi="Times New Roman" w:cs="Times New Roman"/>
        <w:b w:val="0"/>
        <w:bCs w:val="0"/>
        <w:w w:val="100"/>
        <w:position w:val="8"/>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2" w15:restartNumberingAfterBreak="0">
    <w:nsid w:val="00000457"/>
    <w:multiLevelType w:val="multilevel"/>
    <w:tmpl w:val="000008DA"/>
    <w:lvl w:ilvl="0">
      <w:start w:val="23"/>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3" w15:restartNumberingAfterBreak="0">
    <w:nsid w:val="00000458"/>
    <w:multiLevelType w:val="multilevel"/>
    <w:tmpl w:val="000008DB"/>
    <w:lvl w:ilvl="0">
      <w:start w:val="29"/>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4" w15:restartNumberingAfterBreak="0">
    <w:nsid w:val="00000459"/>
    <w:multiLevelType w:val="multilevel"/>
    <w:tmpl w:val="000008DC"/>
    <w:lvl w:ilvl="0">
      <w:start w:val="45"/>
      <w:numFmt w:val="decimal"/>
      <w:lvlText w:val="%1"/>
      <w:lvlJc w:val="left"/>
      <w:pPr>
        <w:ind w:left="860" w:hanging="754"/>
      </w:pPr>
      <w:rPr>
        <w:rFonts w:ascii="Times New Roman" w:hAnsi="Times New Roman" w:cs="Times New Roman"/>
        <w:b w:val="0"/>
        <w:bCs w:val="0"/>
        <w:w w:val="100"/>
        <w:position w:val="-5"/>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35" w15:restartNumberingAfterBreak="0">
    <w:nsid w:val="0000045A"/>
    <w:multiLevelType w:val="multilevel"/>
    <w:tmpl w:val="000008DD"/>
    <w:lvl w:ilvl="0">
      <w:start w:val="50"/>
      <w:numFmt w:val="decimal"/>
      <w:lvlText w:val="%1"/>
      <w:lvlJc w:val="left"/>
      <w:pPr>
        <w:ind w:left="1260" w:hanging="1154"/>
      </w:pPr>
      <w:rPr>
        <w:rFonts w:ascii="Times New Roman" w:hAnsi="Times New Roman" w:cs="Times New Roman"/>
        <w:b w:val="0"/>
        <w:bCs w:val="0"/>
        <w:w w:val="100"/>
        <w:position w:val="-3"/>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36" w15:restartNumberingAfterBreak="0">
    <w:nsid w:val="0000045B"/>
    <w:multiLevelType w:val="multilevel"/>
    <w:tmpl w:val="000008DE"/>
    <w:lvl w:ilvl="0">
      <w:start w:val="54"/>
      <w:numFmt w:val="decimal"/>
      <w:lvlText w:val="%1"/>
      <w:lvlJc w:val="left"/>
      <w:pPr>
        <w:ind w:left="660" w:hanging="554"/>
      </w:pPr>
      <w:rPr>
        <w:rFonts w:ascii="Times New Roman" w:hAnsi="Times New Roman" w:cs="Times New Roman"/>
        <w:b w:val="0"/>
        <w:bCs w:val="0"/>
        <w:w w:val="100"/>
        <w:position w:val="-4"/>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7" w15:restartNumberingAfterBreak="0">
    <w:nsid w:val="0000045C"/>
    <w:multiLevelType w:val="multilevel"/>
    <w:tmpl w:val="000008DF"/>
    <w:lvl w:ilvl="0">
      <w:start w:val="61"/>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8" w15:restartNumberingAfterBreak="0">
    <w:nsid w:val="0000045D"/>
    <w:multiLevelType w:val="multilevel"/>
    <w:tmpl w:val="000008E0"/>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39" w15:restartNumberingAfterBreak="0">
    <w:nsid w:val="0000045E"/>
    <w:multiLevelType w:val="multilevel"/>
    <w:tmpl w:val="000008E1"/>
    <w:lvl w:ilvl="0">
      <w:start w:val="11"/>
      <w:numFmt w:val="decimal"/>
      <w:lvlText w:val="%1"/>
      <w:lvlJc w:val="left"/>
      <w:pPr>
        <w:ind w:left="660" w:hanging="546"/>
      </w:pPr>
      <w:rPr>
        <w:rFonts w:ascii="Times New Roman" w:hAnsi="Times New Roman" w:cs="Times New Roman"/>
        <w:b w:val="0"/>
        <w:bCs w:val="0"/>
        <w:spacing w:val="-8"/>
        <w:w w:val="100"/>
        <w:position w:val="1"/>
        <w:sz w:val="18"/>
        <w:szCs w:val="18"/>
      </w:rPr>
    </w:lvl>
    <w:lvl w:ilvl="1">
      <w:numFmt w:val="bullet"/>
      <w:lvlText w:val="•"/>
      <w:lvlJc w:val="left"/>
      <w:pPr>
        <w:ind w:left="1536" w:hanging="546"/>
      </w:pPr>
    </w:lvl>
    <w:lvl w:ilvl="2">
      <w:numFmt w:val="bullet"/>
      <w:lvlText w:val="•"/>
      <w:lvlJc w:val="left"/>
      <w:pPr>
        <w:ind w:left="2412" w:hanging="546"/>
      </w:pPr>
    </w:lvl>
    <w:lvl w:ilvl="3">
      <w:numFmt w:val="bullet"/>
      <w:lvlText w:val="•"/>
      <w:lvlJc w:val="left"/>
      <w:pPr>
        <w:ind w:left="3288" w:hanging="546"/>
      </w:pPr>
    </w:lvl>
    <w:lvl w:ilvl="4">
      <w:numFmt w:val="bullet"/>
      <w:lvlText w:val="•"/>
      <w:lvlJc w:val="left"/>
      <w:pPr>
        <w:ind w:left="4164" w:hanging="546"/>
      </w:pPr>
    </w:lvl>
    <w:lvl w:ilvl="5">
      <w:numFmt w:val="bullet"/>
      <w:lvlText w:val="•"/>
      <w:lvlJc w:val="left"/>
      <w:pPr>
        <w:ind w:left="5040" w:hanging="546"/>
      </w:pPr>
    </w:lvl>
    <w:lvl w:ilvl="6">
      <w:numFmt w:val="bullet"/>
      <w:lvlText w:val="•"/>
      <w:lvlJc w:val="left"/>
      <w:pPr>
        <w:ind w:left="5916" w:hanging="546"/>
      </w:pPr>
    </w:lvl>
    <w:lvl w:ilvl="7">
      <w:numFmt w:val="bullet"/>
      <w:lvlText w:val="•"/>
      <w:lvlJc w:val="left"/>
      <w:pPr>
        <w:ind w:left="6792" w:hanging="546"/>
      </w:pPr>
    </w:lvl>
    <w:lvl w:ilvl="8">
      <w:numFmt w:val="bullet"/>
      <w:lvlText w:val="•"/>
      <w:lvlJc w:val="left"/>
      <w:pPr>
        <w:ind w:left="7668" w:hanging="546"/>
      </w:pPr>
    </w:lvl>
  </w:abstractNum>
  <w:abstractNum w:abstractNumId="40" w15:restartNumberingAfterBreak="0">
    <w:nsid w:val="0000045F"/>
    <w:multiLevelType w:val="multilevel"/>
    <w:tmpl w:val="000008E2"/>
    <w:lvl w:ilvl="0">
      <w:start w:val="16"/>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41" w15:restartNumberingAfterBreak="0">
    <w:nsid w:val="00000460"/>
    <w:multiLevelType w:val="multilevel"/>
    <w:tmpl w:val="000008E3"/>
    <w:lvl w:ilvl="0">
      <w:start w:val="23"/>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42" w15:restartNumberingAfterBreak="0">
    <w:nsid w:val="00000461"/>
    <w:multiLevelType w:val="multilevel"/>
    <w:tmpl w:val="000008E4"/>
    <w:lvl w:ilvl="0">
      <w:start w:val="34"/>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43" w15:restartNumberingAfterBreak="0">
    <w:nsid w:val="00000462"/>
    <w:multiLevelType w:val="multilevel"/>
    <w:tmpl w:val="000008E5"/>
    <w:lvl w:ilvl="0">
      <w:start w:val="54"/>
      <w:numFmt w:val="decimal"/>
      <w:lvlText w:val="%1"/>
      <w:lvlJc w:val="left"/>
      <w:pPr>
        <w:ind w:left="662" w:hanging="556"/>
      </w:pPr>
      <w:rPr>
        <w:rFonts w:ascii="Times New Roman" w:hAnsi="Times New Roman" w:cs="Times New Roman"/>
        <w:b w:val="0"/>
        <w:bCs w:val="0"/>
        <w:w w:val="100"/>
        <w:position w:val="-4"/>
        <w:sz w:val="18"/>
        <w:szCs w:val="18"/>
      </w:rPr>
    </w:lvl>
    <w:lvl w:ilvl="1">
      <w:numFmt w:val="bullet"/>
      <w:lvlText w:val="•"/>
      <w:lvlJc w:val="left"/>
      <w:pPr>
        <w:ind w:left="1536" w:hanging="556"/>
      </w:pPr>
    </w:lvl>
    <w:lvl w:ilvl="2">
      <w:numFmt w:val="bullet"/>
      <w:lvlText w:val="•"/>
      <w:lvlJc w:val="left"/>
      <w:pPr>
        <w:ind w:left="2412" w:hanging="556"/>
      </w:pPr>
    </w:lvl>
    <w:lvl w:ilvl="3">
      <w:numFmt w:val="bullet"/>
      <w:lvlText w:val="•"/>
      <w:lvlJc w:val="left"/>
      <w:pPr>
        <w:ind w:left="3288" w:hanging="556"/>
      </w:pPr>
    </w:lvl>
    <w:lvl w:ilvl="4">
      <w:numFmt w:val="bullet"/>
      <w:lvlText w:val="•"/>
      <w:lvlJc w:val="left"/>
      <w:pPr>
        <w:ind w:left="4164" w:hanging="556"/>
      </w:pPr>
    </w:lvl>
    <w:lvl w:ilvl="5">
      <w:numFmt w:val="bullet"/>
      <w:lvlText w:val="•"/>
      <w:lvlJc w:val="left"/>
      <w:pPr>
        <w:ind w:left="5040" w:hanging="556"/>
      </w:pPr>
    </w:lvl>
    <w:lvl w:ilvl="6">
      <w:numFmt w:val="bullet"/>
      <w:lvlText w:val="•"/>
      <w:lvlJc w:val="left"/>
      <w:pPr>
        <w:ind w:left="5916" w:hanging="556"/>
      </w:pPr>
    </w:lvl>
    <w:lvl w:ilvl="7">
      <w:numFmt w:val="bullet"/>
      <w:lvlText w:val="•"/>
      <w:lvlJc w:val="left"/>
      <w:pPr>
        <w:ind w:left="6792" w:hanging="556"/>
      </w:pPr>
    </w:lvl>
    <w:lvl w:ilvl="8">
      <w:numFmt w:val="bullet"/>
      <w:lvlText w:val="•"/>
      <w:lvlJc w:val="left"/>
      <w:pPr>
        <w:ind w:left="7668" w:hanging="556"/>
      </w:pPr>
    </w:lvl>
  </w:abstractNum>
  <w:abstractNum w:abstractNumId="44" w15:restartNumberingAfterBreak="0">
    <w:nsid w:val="00000463"/>
    <w:multiLevelType w:val="multilevel"/>
    <w:tmpl w:val="000008E6"/>
    <w:lvl w:ilvl="0">
      <w:start w:val="34"/>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5" w15:restartNumberingAfterBreak="0">
    <w:nsid w:val="00000464"/>
    <w:multiLevelType w:val="multilevel"/>
    <w:tmpl w:val="000008E7"/>
    <w:lvl w:ilvl="0">
      <w:start w:val="38"/>
      <w:numFmt w:val="decimal"/>
      <w:lvlText w:val="%1"/>
      <w:lvlJc w:val="left"/>
      <w:pPr>
        <w:ind w:left="860" w:hanging="754"/>
      </w:pPr>
      <w:rPr>
        <w:rFonts w:ascii="Times New Roman" w:hAnsi="Times New Roman" w:cs="Times New Roman"/>
        <w:b w:val="0"/>
        <w:bCs w:val="0"/>
        <w:w w:val="100"/>
        <w:position w:val="-5"/>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46" w15:restartNumberingAfterBreak="0">
    <w:nsid w:val="00000465"/>
    <w:multiLevelType w:val="multilevel"/>
    <w:tmpl w:val="000008E8"/>
    <w:lvl w:ilvl="0">
      <w:start w:val="61"/>
      <w:numFmt w:val="decimal"/>
      <w:lvlText w:val="%1"/>
      <w:lvlJc w:val="left"/>
      <w:pPr>
        <w:ind w:left="659" w:hanging="553"/>
      </w:pPr>
      <w:rPr>
        <w:rFonts w:ascii="Times New Roman" w:hAnsi="Times New Roman" w:cs="Times New Roman"/>
        <w:b w:val="0"/>
        <w:bCs w:val="0"/>
        <w:w w:val="100"/>
        <w:position w:val="6"/>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47" w15:restartNumberingAfterBreak="0">
    <w:nsid w:val="00000466"/>
    <w:multiLevelType w:val="multilevel"/>
    <w:tmpl w:val="000008E9"/>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48" w15:restartNumberingAfterBreak="0">
    <w:nsid w:val="00000467"/>
    <w:multiLevelType w:val="multilevel"/>
    <w:tmpl w:val="000008EA"/>
    <w:lvl w:ilvl="0">
      <w:start w:val="6"/>
      <w:numFmt w:val="decimal"/>
      <w:lvlText w:val="%1"/>
      <w:lvlJc w:val="left"/>
      <w:pPr>
        <w:ind w:left="660" w:hanging="464"/>
      </w:pPr>
      <w:rPr>
        <w:rFonts w:ascii="Times New Roman" w:hAnsi="Times New Roman" w:cs="Times New Roman"/>
        <w:b w:val="0"/>
        <w:bCs w:val="0"/>
        <w:w w:val="100"/>
        <w:position w:val="10"/>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49" w15:restartNumberingAfterBreak="0">
    <w:nsid w:val="00000468"/>
    <w:multiLevelType w:val="multilevel"/>
    <w:tmpl w:val="000008EB"/>
    <w:lvl w:ilvl="0">
      <w:start w:val="10"/>
      <w:numFmt w:val="decimal"/>
      <w:lvlText w:val="%1"/>
      <w:lvlJc w:val="left"/>
      <w:pPr>
        <w:ind w:left="824"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0" w15:restartNumberingAfterBreak="0">
    <w:nsid w:val="00000469"/>
    <w:multiLevelType w:val="multilevel"/>
    <w:tmpl w:val="000008EC"/>
    <w:lvl w:ilvl="0">
      <w:start w:val="16"/>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1" w15:restartNumberingAfterBreak="0">
    <w:nsid w:val="0000046A"/>
    <w:multiLevelType w:val="multilevel"/>
    <w:tmpl w:val="000008ED"/>
    <w:lvl w:ilvl="0">
      <w:start w:val="19"/>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2" w15:restartNumberingAfterBreak="0">
    <w:nsid w:val="00000500"/>
    <w:multiLevelType w:val="multilevel"/>
    <w:tmpl w:val="00000983"/>
    <w:lvl w:ilvl="0">
      <w:start w:val="1"/>
      <w:numFmt w:val="decimal"/>
      <w:lvlText w:val="%1"/>
      <w:lvlJc w:val="left"/>
      <w:pPr>
        <w:ind w:left="860" w:hanging="664"/>
      </w:pPr>
      <w:rPr>
        <w:rFonts w:ascii="Times New Roman" w:hAnsi="Times New Roman" w:cs="Times New Roman"/>
        <w:b w:val="0"/>
        <w:bCs w:val="0"/>
        <w:w w:val="100"/>
        <w:position w:val="1"/>
        <w:sz w:val="18"/>
        <w:szCs w:val="18"/>
      </w:rPr>
    </w:lvl>
    <w:lvl w:ilvl="1">
      <w:numFmt w:val="bullet"/>
      <w:lvlText w:val="•"/>
      <w:lvlJc w:val="left"/>
      <w:pPr>
        <w:ind w:left="1716" w:hanging="664"/>
      </w:pPr>
    </w:lvl>
    <w:lvl w:ilvl="2">
      <w:numFmt w:val="bullet"/>
      <w:lvlText w:val="•"/>
      <w:lvlJc w:val="left"/>
      <w:pPr>
        <w:ind w:left="2572" w:hanging="664"/>
      </w:pPr>
    </w:lvl>
    <w:lvl w:ilvl="3">
      <w:numFmt w:val="bullet"/>
      <w:lvlText w:val="•"/>
      <w:lvlJc w:val="left"/>
      <w:pPr>
        <w:ind w:left="3428" w:hanging="664"/>
      </w:pPr>
    </w:lvl>
    <w:lvl w:ilvl="4">
      <w:numFmt w:val="bullet"/>
      <w:lvlText w:val="•"/>
      <w:lvlJc w:val="left"/>
      <w:pPr>
        <w:ind w:left="4284" w:hanging="664"/>
      </w:pPr>
    </w:lvl>
    <w:lvl w:ilvl="5">
      <w:numFmt w:val="bullet"/>
      <w:lvlText w:val="•"/>
      <w:lvlJc w:val="left"/>
      <w:pPr>
        <w:ind w:left="5140" w:hanging="664"/>
      </w:pPr>
    </w:lvl>
    <w:lvl w:ilvl="6">
      <w:numFmt w:val="bullet"/>
      <w:lvlText w:val="•"/>
      <w:lvlJc w:val="left"/>
      <w:pPr>
        <w:ind w:left="5996" w:hanging="664"/>
      </w:pPr>
    </w:lvl>
    <w:lvl w:ilvl="7">
      <w:numFmt w:val="bullet"/>
      <w:lvlText w:val="•"/>
      <w:lvlJc w:val="left"/>
      <w:pPr>
        <w:ind w:left="6852" w:hanging="664"/>
      </w:pPr>
    </w:lvl>
    <w:lvl w:ilvl="8">
      <w:numFmt w:val="bullet"/>
      <w:lvlText w:val="•"/>
      <w:lvlJc w:val="left"/>
      <w:pPr>
        <w:ind w:left="7708" w:hanging="664"/>
      </w:pPr>
    </w:lvl>
  </w:abstractNum>
  <w:abstractNum w:abstractNumId="53" w15:restartNumberingAfterBreak="0">
    <w:nsid w:val="028E256F"/>
    <w:multiLevelType w:val="hybridMultilevel"/>
    <w:tmpl w:val="05E68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2E27BED"/>
    <w:multiLevelType w:val="hybridMultilevel"/>
    <w:tmpl w:val="82BE38C0"/>
    <w:lvl w:ilvl="0" w:tplc="96A00D3E">
      <w:start w:val="10"/>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B8E13E9"/>
    <w:multiLevelType w:val="hybridMultilevel"/>
    <w:tmpl w:val="BCA481B2"/>
    <w:lvl w:ilvl="0" w:tplc="94060ED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4"/>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55"/>
  </w:num>
  <w:num w:numId="9">
    <w:abstractNumId w:val="53"/>
  </w:num>
  <w:num w:numId="10">
    <w:abstractNumId w:val="56"/>
  </w:num>
  <w:num w:numId="11">
    <w:abstractNumId w:val="51"/>
  </w:num>
  <w:num w:numId="12">
    <w:abstractNumId w:val="50"/>
  </w:num>
  <w:num w:numId="13">
    <w:abstractNumId w:val="49"/>
  </w:num>
  <w:num w:numId="14">
    <w:abstractNumId w:val="48"/>
  </w:num>
  <w:num w:numId="15">
    <w:abstractNumId w:val="47"/>
  </w:num>
  <w:num w:numId="16">
    <w:abstractNumId w:val="46"/>
  </w:num>
  <w:num w:numId="17">
    <w:abstractNumId w:val="45"/>
  </w:num>
  <w:num w:numId="18">
    <w:abstractNumId w:val="44"/>
  </w:num>
  <w:num w:numId="19">
    <w:abstractNumId w:val="28"/>
  </w:num>
  <w:num w:numId="20">
    <w:abstractNumId w:val="27"/>
  </w:num>
  <w:num w:numId="21">
    <w:abstractNumId w:val="26"/>
  </w:num>
  <w:num w:numId="22">
    <w:abstractNumId w:val="25"/>
  </w:num>
  <w:num w:numId="23">
    <w:abstractNumId w:val="24"/>
  </w:num>
  <w:num w:numId="24">
    <w:abstractNumId w:val="23"/>
  </w:num>
  <w:num w:numId="25">
    <w:abstractNumId w:val="22"/>
  </w:num>
  <w:num w:numId="26">
    <w:abstractNumId w:val="21"/>
  </w:num>
  <w:num w:numId="27">
    <w:abstractNumId w:val="20"/>
  </w:num>
  <w:num w:numId="28">
    <w:abstractNumId w:val="19"/>
  </w:num>
  <w:num w:numId="29">
    <w:abstractNumId w:val="18"/>
  </w:num>
  <w:num w:numId="30">
    <w:abstractNumId w:val="17"/>
  </w:num>
  <w:num w:numId="31">
    <w:abstractNumId w:val="16"/>
  </w:num>
  <w:num w:numId="32">
    <w:abstractNumId w:val="15"/>
  </w:num>
  <w:num w:numId="33">
    <w:abstractNumId w:val="14"/>
  </w:num>
  <w:num w:numId="34">
    <w:abstractNumId w:val="13"/>
  </w:num>
  <w:num w:numId="35">
    <w:abstractNumId w:val="12"/>
  </w:num>
  <w:num w:numId="36">
    <w:abstractNumId w:val="11"/>
  </w:num>
  <w:num w:numId="37">
    <w:abstractNumId w:val="10"/>
  </w:num>
  <w:num w:numId="38">
    <w:abstractNumId w:val="9"/>
  </w:num>
  <w:num w:numId="39">
    <w:abstractNumId w:val="8"/>
  </w:num>
  <w:num w:numId="40">
    <w:abstractNumId w:val="7"/>
  </w:num>
  <w:num w:numId="41">
    <w:abstractNumId w:val="6"/>
  </w:num>
  <w:num w:numId="42">
    <w:abstractNumId w:val="5"/>
  </w:num>
  <w:num w:numId="43">
    <w:abstractNumId w:val="4"/>
  </w:num>
  <w:num w:numId="44">
    <w:abstractNumId w:val="3"/>
  </w:num>
  <w:num w:numId="45">
    <w:abstractNumId w:val="2"/>
  </w:num>
  <w:num w:numId="46">
    <w:abstractNumId w:val="52"/>
  </w:num>
  <w:num w:numId="47">
    <w:abstractNumId w:val="43"/>
  </w:num>
  <w:num w:numId="48">
    <w:abstractNumId w:val="42"/>
  </w:num>
  <w:num w:numId="49">
    <w:abstractNumId w:val="41"/>
  </w:num>
  <w:num w:numId="50">
    <w:abstractNumId w:val="40"/>
  </w:num>
  <w:num w:numId="51">
    <w:abstractNumId w:val="39"/>
  </w:num>
  <w:num w:numId="52">
    <w:abstractNumId w:val="38"/>
  </w:num>
  <w:num w:numId="53">
    <w:abstractNumId w:val="37"/>
  </w:num>
  <w:num w:numId="54">
    <w:abstractNumId w:val="36"/>
  </w:num>
  <w:num w:numId="55">
    <w:abstractNumId w:val="35"/>
  </w:num>
  <w:num w:numId="56">
    <w:abstractNumId w:val="34"/>
  </w:num>
  <w:num w:numId="57">
    <w:abstractNumId w:val="33"/>
  </w:num>
  <w:num w:numId="58">
    <w:abstractNumId w:val="32"/>
  </w:num>
  <w:num w:numId="59">
    <w:abstractNumId w:val="31"/>
  </w:num>
  <w:num w:numId="60">
    <w:abstractNumId w:val="30"/>
  </w:num>
  <w:num w:numId="61">
    <w:abstractNumId w:val="29"/>
  </w:num>
  <w:numIdMacAtCleanup w:val="6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Cariou, Laurent">
    <w15:presenceInfo w15:providerId="AD" w15:userId="S::laurent.cariou@intel.com::4453f93f-2ed2-46e8-bb8c-3237fbfdd4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2781"/>
    <w:rsid w:val="00002B6A"/>
    <w:rsid w:val="000053CF"/>
    <w:rsid w:val="00005903"/>
    <w:rsid w:val="00007917"/>
    <w:rsid w:val="00007C9B"/>
    <w:rsid w:val="00013A38"/>
    <w:rsid w:val="00013F2D"/>
    <w:rsid w:val="00015EE0"/>
    <w:rsid w:val="00016100"/>
    <w:rsid w:val="00017168"/>
    <w:rsid w:val="00021324"/>
    <w:rsid w:val="0002245F"/>
    <w:rsid w:val="000225F0"/>
    <w:rsid w:val="000229C4"/>
    <w:rsid w:val="000233A6"/>
    <w:rsid w:val="00025D3B"/>
    <w:rsid w:val="0002651F"/>
    <w:rsid w:val="00026850"/>
    <w:rsid w:val="0002714F"/>
    <w:rsid w:val="0002756A"/>
    <w:rsid w:val="000308AB"/>
    <w:rsid w:val="00035667"/>
    <w:rsid w:val="00035D4D"/>
    <w:rsid w:val="000361E3"/>
    <w:rsid w:val="000371D3"/>
    <w:rsid w:val="000374C2"/>
    <w:rsid w:val="00037685"/>
    <w:rsid w:val="0003771E"/>
    <w:rsid w:val="000423B2"/>
    <w:rsid w:val="00042854"/>
    <w:rsid w:val="0004439F"/>
    <w:rsid w:val="00045515"/>
    <w:rsid w:val="0004587C"/>
    <w:rsid w:val="00050ADB"/>
    <w:rsid w:val="00051832"/>
    <w:rsid w:val="00051E7C"/>
    <w:rsid w:val="000552BF"/>
    <w:rsid w:val="000567FC"/>
    <w:rsid w:val="000568B0"/>
    <w:rsid w:val="0005694E"/>
    <w:rsid w:val="00057CD5"/>
    <w:rsid w:val="00061C3D"/>
    <w:rsid w:val="0006290F"/>
    <w:rsid w:val="0006639B"/>
    <w:rsid w:val="00066B97"/>
    <w:rsid w:val="00066D8A"/>
    <w:rsid w:val="00070D5E"/>
    <w:rsid w:val="00071F86"/>
    <w:rsid w:val="00072045"/>
    <w:rsid w:val="00073B29"/>
    <w:rsid w:val="00073D5F"/>
    <w:rsid w:val="00074C9D"/>
    <w:rsid w:val="000763E2"/>
    <w:rsid w:val="00076710"/>
    <w:rsid w:val="000804D5"/>
    <w:rsid w:val="000818A3"/>
    <w:rsid w:val="00083668"/>
    <w:rsid w:val="000839DB"/>
    <w:rsid w:val="000845A2"/>
    <w:rsid w:val="000846C1"/>
    <w:rsid w:val="0008595E"/>
    <w:rsid w:val="000862E6"/>
    <w:rsid w:val="00086987"/>
    <w:rsid w:val="00086BBE"/>
    <w:rsid w:val="00093ED9"/>
    <w:rsid w:val="000946B8"/>
    <w:rsid w:val="00094C78"/>
    <w:rsid w:val="000969A1"/>
    <w:rsid w:val="0009748E"/>
    <w:rsid w:val="0009756B"/>
    <w:rsid w:val="000979D0"/>
    <w:rsid w:val="000A1955"/>
    <w:rsid w:val="000A1B13"/>
    <w:rsid w:val="000A2445"/>
    <w:rsid w:val="000A2B3F"/>
    <w:rsid w:val="000A4F79"/>
    <w:rsid w:val="000A6647"/>
    <w:rsid w:val="000A6B90"/>
    <w:rsid w:val="000A6C58"/>
    <w:rsid w:val="000B15EC"/>
    <w:rsid w:val="000B2409"/>
    <w:rsid w:val="000B43F9"/>
    <w:rsid w:val="000B5B91"/>
    <w:rsid w:val="000B784B"/>
    <w:rsid w:val="000B79CD"/>
    <w:rsid w:val="000C2EF6"/>
    <w:rsid w:val="000C4C38"/>
    <w:rsid w:val="000C5F3E"/>
    <w:rsid w:val="000D01A8"/>
    <w:rsid w:val="000D380E"/>
    <w:rsid w:val="000D5894"/>
    <w:rsid w:val="000D713F"/>
    <w:rsid w:val="000E0050"/>
    <w:rsid w:val="000E109B"/>
    <w:rsid w:val="000E12C8"/>
    <w:rsid w:val="000E1361"/>
    <w:rsid w:val="000E233B"/>
    <w:rsid w:val="000E2CA6"/>
    <w:rsid w:val="000E3163"/>
    <w:rsid w:val="000E4DD1"/>
    <w:rsid w:val="000E6714"/>
    <w:rsid w:val="000F09C1"/>
    <w:rsid w:val="000F6CED"/>
    <w:rsid w:val="000F7821"/>
    <w:rsid w:val="000F7838"/>
    <w:rsid w:val="000F7EC8"/>
    <w:rsid w:val="0010068D"/>
    <w:rsid w:val="00101596"/>
    <w:rsid w:val="0010245D"/>
    <w:rsid w:val="0010281E"/>
    <w:rsid w:val="0010363F"/>
    <w:rsid w:val="00103EE3"/>
    <w:rsid w:val="001053BD"/>
    <w:rsid w:val="00106127"/>
    <w:rsid w:val="0010704F"/>
    <w:rsid w:val="001072C2"/>
    <w:rsid w:val="001074AE"/>
    <w:rsid w:val="00110B78"/>
    <w:rsid w:val="00111CFA"/>
    <w:rsid w:val="00111F98"/>
    <w:rsid w:val="00113099"/>
    <w:rsid w:val="001171AF"/>
    <w:rsid w:val="00117386"/>
    <w:rsid w:val="00117CC9"/>
    <w:rsid w:val="00121B31"/>
    <w:rsid w:val="0012477E"/>
    <w:rsid w:val="00126AF5"/>
    <w:rsid w:val="00126FD1"/>
    <w:rsid w:val="0012772B"/>
    <w:rsid w:val="00130C0D"/>
    <w:rsid w:val="00132348"/>
    <w:rsid w:val="001323E9"/>
    <w:rsid w:val="00134C55"/>
    <w:rsid w:val="0013617A"/>
    <w:rsid w:val="00136CFC"/>
    <w:rsid w:val="001374A3"/>
    <w:rsid w:val="00140AF7"/>
    <w:rsid w:val="00141376"/>
    <w:rsid w:val="00141692"/>
    <w:rsid w:val="001419B6"/>
    <w:rsid w:val="00141CA4"/>
    <w:rsid w:val="00141DFD"/>
    <w:rsid w:val="00141E86"/>
    <w:rsid w:val="0014280C"/>
    <w:rsid w:val="00142F85"/>
    <w:rsid w:val="00143077"/>
    <w:rsid w:val="00143B8C"/>
    <w:rsid w:val="00146B6F"/>
    <w:rsid w:val="00146D8E"/>
    <w:rsid w:val="00151B2B"/>
    <w:rsid w:val="00152359"/>
    <w:rsid w:val="00155F03"/>
    <w:rsid w:val="00157AE7"/>
    <w:rsid w:val="001603D0"/>
    <w:rsid w:val="00160858"/>
    <w:rsid w:val="00160E79"/>
    <w:rsid w:val="001610A7"/>
    <w:rsid w:val="00162976"/>
    <w:rsid w:val="00162B1A"/>
    <w:rsid w:val="00164271"/>
    <w:rsid w:val="00164C75"/>
    <w:rsid w:val="001677BF"/>
    <w:rsid w:val="00167DBE"/>
    <w:rsid w:val="00170A3C"/>
    <w:rsid w:val="00172002"/>
    <w:rsid w:val="00172F06"/>
    <w:rsid w:val="00173740"/>
    <w:rsid w:val="00173E5E"/>
    <w:rsid w:val="0017432E"/>
    <w:rsid w:val="001743FC"/>
    <w:rsid w:val="001747DB"/>
    <w:rsid w:val="00174EAC"/>
    <w:rsid w:val="001757F2"/>
    <w:rsid w:val="001768CB"/>
    <w:rsid w:val="00177068"/>
    <w:rsid w:val="00180D46"/>
    <w:rsid w:val="00184827"/>
    <w:rsid w:val="00185986"/>
    <w:rsid w:val="00190686"/>
    <w:rsid w:val="001911EC"/>
    <w:rsid w:val="00192A58"/>
    <w:rsid w:val="00192A5B"/>
    <w:rsid w:val="00195EBE"/>
    <w:rsid w:val="001968A8"/>
    <w:rsid w:val="001A0178"/>
    <w:rsid w:val="001A0F38"/>
    <w:rsid w:val="001A10D4"/>
    <w:rsid w:val="001A1A08"/>
    <w:rsid w:val="001A1C5E"/>
    <w:rsid w:val="001A25FA"/>
    <w:rsid w:val="001A51BC"/>
    <w:rsid w:val="001A5286"/>
    <w:rsid w:val="001A597C"/>
    <w:rsid w:val="001A6C05"/>
    <w:rsid w:val="001B1B49"/>
    <w:rsid w:val="001B2A31"/>
    <w:rsid w:val="001B2CC4"/>
    <w:rsid w:val="001B31A6"/>
    <w:rsid w:val="001B3D70"/>
    <w:rsid w:val="001B4FC3"/>
    <w:rsid w:val="001B6471"/>
    <w:rsid w:val="001B76FE"/>
    <w:rsid w:val="001C1ADC"/>
    <w:rsid w:val="001C34F7"/>
    <w:rsid w:val="001C44AC"/>
    <w:rsid w:val="001C5AFD"/>
    <w:rsid w:val="001C6548"/>
    <w:rsid w:val="001C685B"/>
    <w:rsid w:val="001C7EAD"/>
    <w:rsid w:val="001D11EB"/>
    <w:rsid w:val="001D39F8"/>
    <w:rsid w:val="001D3C40"/>
    <w:rsid w:val="001D4203"/>
    <w:rsid w:val="001D58D1"/>
    <w:rsid w:val="001D6097"/>
    <w:rsid w:val="001D723B"/>
    <w:rsid w:val="001D7BA8"/>
    <w:rsid w:val="001E048B"/>
    <w:rsid w:val="001E0ADE"/>
    <w:rsid w:val="001E1245"/>
    <w:rsid w:val="001E2B02"/>
    <w:rsid w:val="001E4107"/>
    <w:rsid w:val="001E5896"/>
    <w:rsid w:val="001E6213"/>
    <w:rsid w:val="001E6606"/>
    <w:rsid w:val="001E768F"/>
    <w:rsid w:val="001F0230"/>
    <w:rsid w:val="001F07B2"/>
    <w:rsid w:val="001F0DC7"/>
    <w:rsid w:val="001F10D9"/>
    <w:rsid w:val="001F1C30"/>
    <w:rsid w:val="001F4C16"/>
    <w:rsid w:val="001F546A"/>
    <w:rsid w:val="001F5B4B"/>
    <w:rsid w:val="001F711E"/>
    <w:rsid w:val="001F75A8"/>
    <w:rsid w:val="001F764F"/>
    <w:rsid w:val="00202106"/>
    <w:rsid w:val="00203759"/>
    <w:rsid w:val="00203D80"/>
    <w:rsid w:val="0020516C"/>
    <w:rsid w:val="002056CB"/>
    <w:rsid w:val="0020642D"/>
    <w:rsid w:val="002071F4"/>
    <w:rsid w:val="00210200"/>
    <w:rsid w:val="0021035F"/>
    <w:rsid w:val="00210E83"/>
    <w:rsid w:val="00212A9C"/>
    <w:rsid w:val="00212F97"/>
    <w:rsid w:val="002142AE"/>
    <w:rsid w:val="00215CE5"/>
    <w:rsid w:val="00216D1C"/>
    <w:rsid w:val="00216EF4"/>
    <w:rsid w:val="00217BB3"/>
    <w:rsid w:val="002210FF"/>
    <w:rsid w:val="002220B7"/>
    <w:rsid w:val="00222B2D"/>
    <w:rsid w:val="00222EFA"/>
    <w:rsid w:val="002232DE"/>
    <w:rsid w:val="00227A5D"/>
    <w:rsid w:val="00230372"/>
    <w:rsid w:val="0023042E"/>
    <w:rsid w:val="002322A5"/>
    <w:rsid w:val="00233058"/>
    <w:rsid w:val="00233592"/>
    <w:rsid w:val="00235D7C"/>
    <w:rsid w:val="00236B89"/>
    <w:rsid w:val="002410DA"/>
    <w:rsid w:val="0024174B"/>
    <w:rsid w:val="00242D52"/>
    <w:rsid w:val="00244006"/>
    <w:rsid w:val="00244CEA"/>
    <w:rsid w:val="0024525A"/>
    <w:rsid w:val="00245E73"/>
    <w:rsid w:val="00246554"/>
    <w:rsid w:val="00246AC0"/>
    <w:rsid w:val="002470FD"/>
    <w:rsid w:val="00250605"/>
    <w:rsid w:val="00250CF0"/>
    <w:rsid w:val="00251361"/>
    <w:rsid w:val="0025437F"/>
    <w:rsid w:val="002545BF"/>
    <w:rsid w:val="0025518D"/>
    <w:rsid w:val="002556CC"/>
    <w:rsid w:val="0025635A"/>
    <w:rsid w:val="002578BB"/>
    <w:rsid w:val="00257D5A"/>
    <w:rsid w:val="00261602"/>
    <w:rsid w:val="00262F96"/>
    <w:rsid w:val="002633B1"/>
    <w:rsid w:val="00264848"/>
    <w:rsid w:val="00264EFE"/>
    <w:rsid w:val="00264F76"/>
    <w:rsid w:val="0026657D"/>
    <w:rsid w:val="00267CFE"/>
    <w:rsid w:val="002727FA"/>
    <w:rsid w:val="00273983"/>
    <w:rsid w:val="00275C0D"/>
    <w:rsid w:val="002769AB"/>
    <w:rsid w:val="00280BF6"/>
    <w:rsid w:val="00280D2E"/>
    <w:rsid w:val="0028235F"/>
    <w:rsid w:val="0028292F"/>
    <w:rsid w:val="0028678D"/>
    <w:rsid w:val="0029020B"/>
    <w:rsid w:val="00291334"/>
    <w:rsid w:val="00291DF9"/>
    <w:rsid w:val="002929AC"/>
    <w:rsid w:val="00292DD0"/>
    <w:rsid w:val="00293A4A"/>
    <w:rsid w:val="00293F73"/>
    <w:rsid w:val="00293FE3"/>
    <w:rsid w:val="0029410C"/>
    <w:rsid w:val="00294BD0"/>
    <w:rsid w:val="002955E8"/>
    <w:rsid w:val="0029575F"/>
    <w:rsid w:val="00297412"/>
    <w:rsid w:val="00297C9A"/>
    <w:rsid w:val="002A0ADD"/>
    <w:rsid w:val="002A0C93"/>
    <w:rsid w:val="002A1C7D"/>
    <w:rsid w:val="002A3512"/>
    <w:rsid w:val="002A390D"/>
    <w:rsid w:val="002A423C"/>
    <w:rsid w:val="002A54E2"/>
    <w:rsid w:val="002A7273"/>
    <w:rsid w:val="002B0796"/>
    <w:rsid w:val="002B1A82"/>
    <w:rsid w:val="002B3890"/>
    <w:rsid w:val="002B436C"/>
    <w:rsid w:val="002B5FB2"/>
    <w:rsid w:val="002B6510"/>
    <w:rsid w:val="002B6673"/>
    <w:rsid w:val="002B6EAE"/>
    <w:rsid w:val="002C24B0"/>
    <w:rsid w:val="002C3AA5"/>
    <w:rsid w:val="002C522E"/>
    <w:rsid w:val="002C6304"/>
    <w:rsid w:val="002C78E8"/>
    <w:rsid w:val="002D0055"/>
    <w:rsid w:val="002D02D7"/>
    <w:rsid w:val="002D1BA9"/>
    <w:rsid w:val="002D2C4B"/>
    <w:rsid w:val="002D2EA5"/>
    <w:rsid w:val="002D4185"/>
    <w:rsid w:val="002D44BE"/>
    <w:rsid w:val="002D6402"/>
    <w:rsid w:val="002D6B31"/>
    <w:rsid w:val="002D6BA1"/>
    <w:rsid w:val="002D6D2D"/>
    <w:rsid w:val="002E13B4"/>
    <w:rsid w:val="002E18D1"/>
    <w:rsid w:val="002E1D58"/>
    <w:rsid w:val="002E36EB"/>
    <w:rsid w:val="002E3800"/>
    <w:rsid w:val="002E4285"/>
    <w:rsid w:val="002E5B83"/>
    <w:rsid w:val="002E6B14"/>
    <w:rsid w:val="002E7044"/>
    <w:rsid w:val="002E7325"/>
    <w:rsid w:val="002E7B37"/>
    <w:rsid w:val="002F0431"/>
    <w:rsid w:val="002F098B"/>
    <w:rsid w:val="002F0D74"/>
    <w:rsid w:val="002F17F0"/>
    <w:rsid w:val="002F1EAA"/>
    <w:rsid w:val="002F2390"/>
    <w:rsid w:val="002F24B1"/>
    <w:rsid w:val="002F2E08"/>
    <w:rsid w:val="002F33DE"/>
    <w:rsid w:val="002F3800"/>
    <w:rsid w:val="002F53CF"/>
    <w:rsid w:val="002F5AB0"/>
    <w:rsid w:val="003009B6"/>
    <w:rsid w:val="00300CBC"/>
    <w:rsid w:val="003017E1"/>
    <w:rsid w:val="00301855"/>
    <w:rsid w:val="00303AA2"/>
    <w:rsid w:val="003063FB"/>
    <w:rsid w:val="003066B8"/>
    <w:rsid w:val="003111DF"/>
    <w:rsid w:val="003115A5"/>
    <w:rsid w:val="0031231B"/>
    <w:rsid w:val="00314DE7"/>
    <w:rsid w:val="003165E2"/>
    <w:rsid w:val="0031742F"/>
    <w:rsid w:val="003174BD"/>
    <w:rsid w:val="003177AD"/>
    <w:rsid w:val="003202EF"/>
    <w:rsid w:val="00320E15"/>
    <w:rsid w:val="00321A8F"/>
    <w:rsid w:val="003234A6"/>
    <w:rsid w:val="00324C83"/>
    <w:rsid w:val="00325031"/>
    <w:rsid w:val="00331E45"/>
    <w:rsid w:val="00332263"/>
    <w:rsid w:val="0033263A"/>
    <w:rsid w:val="00333DDF"/>
    <w:rsid w:val="003358E4"/>
    <w:rsid w:val="003368A8"/>
    <w:rsid w:val="003369B1"/>
    <w:rsid w:val="00336CD7"/>
    <w:rsid w:val="00340179"/>
    <w:rsid w:val="003414E1"/>
    <w:rsid w:val="00341C5E"/>
    <w:rsid w:val="00344903"/>
    <w:rsid w:val="00344B05"/>
    <w:rsid w:val="00346D99"/>
    <w:rsid w:val="00346FF3"/>
    <w:rsid w:val="003471BA"/>
    <w:rsid w:val="0035042C"/>
    <w:rsid w:val="00352343"/>
    <w:rsid w:val="00353808"/>
    <w:rsid w:val="00356FE9"/>
    <w:rsid w:val="0035725E"/>
    <w:rsid w:val="003573D5"/>
    <w:rsid w:val="00357B12"/>
    <w:rsid w:val="00362D39"/>
    <w:rsid w:val="003639EB"/>
    <w:rsid w:val="003642E1"/>
    <w:rsid w:val="00365E37"/>
    <w:rsid w:val="00366056"/>
    <w:rsid w:val="00367AFD"/>
    <w:rsid w:val="003711EB"/>
    <w:rsid w:val="0037198F"/>
    <w:rsid w:val="00372516"/>
    <w:rsid w:val="00374DB1"/>
    <w:rsid w:val="00375D98"/>
    <w:rsid w:val="00380B99"/>
    <w:rsid w:val="003837F2"/>
    <w:rsid w:val="00383827"/>
    <w:rsid w:val="00386B58"/>
    <w:rsid w:val="00386FFB"/>
    <w:rsid w:val="003904C4"/>
    <w:rsid w:val="00391DF8"/>
    <w:rsid w:val="003929FD"/>
    <w:rsid w:val="0039337C"/>
    <w:rsid w:val="0039759D"/>
    <w:rsid w:val="00397A0B"/>
    <w:rsid w:val="003A0343"/>
    <w:rsid w:val="003A0A11"/>
    <w:rsid w:val="003A1172"/>
    <w:rsid w:val="003A23BD"/>
    <w:rsid w:val="003A51EB"/>
    <w:rsid w:val="003A60F7"/>
    <w:rsid w:val="003A768D"/>
    <w:rsid w:val="003B051C"/>
    <w:rsid w:val="003B0DBD"/>
    <w:rsid w:val="003B32A4"/>
    <w:rsid w:val="003B36C2"/>
    <w:rsid w:val="003B4F97"/>
    <w:rsid w:val="003B5CC8"/>
    <w:rsid w:val="003C1D44"/>
    <w:rsid w:val="003C3DAD"/>
    <w:rsid w:val="003C476F"/>
    <w:rsid w:val="003D0DB8"/>
    <w:rsid w:val="003D1229"/>
    <w:rsid w:val="003D1C3B"/>
    <w:rsid w:val="003D332C"/>
    <w:rsid w:val="003D5CB0"/>
    <w:rsid w:val="003D7D34"/>
    <w:rsid w:val="003E013D"/>
    <w:rsid w:val="003E01F3"/>
    <w:rsid w:val="003E2843"/>
    <w:rsid w:val="003E3832"/>
    <w:rsid w:val="003E4ABA"/>
    <w:rsid w:val="003F074F"/>
    <w:rsid w:val="003F10E4"/>
    <w:rsid w:val="003F11D9"/>
    <w:rsid w:val="003F3CC2"/>
    <w:rsid w:val="003F4755"/>
    <w:rsid w:val="003F4B3C"/>
    <w:rsid w:val="003F5E7C"/>
    <w:rsid w:val="003F6B5E"/>
    <w:rsid w:val="00400645"/>
    <w:rsid w:val="00400A64"/>
    <w:rsid w:val="0040358F"/>
    <w:rsid w:val="00404EF5"/>
    <w:rsid w:val="00405382"/>
    <w:rsid w:val="00406E7F"/>
    <w:rsid w:val="00407470"/>
    <w:rsid w:val="0040756F"/>
    <w:rsid w:val="0041233C"/>
    <w:rsid w:val="00413373"/>
    <w:rsid w:val="00414100"/>
    <w:rsid w:val="00416503"/>
    <w:rsid w:val="00417BBF"/>
    <w:rsid w:val="0042004A"/>
    <w:rsid w:val="0042131A"/>
    <w:rsid w:val="00424D2C"/>
    <w:rsid w:val="00425B89"/>
    <w:rsid w:val="00430522"/>
    <w:rsid w:val="00432950"/>
    <w:rsid w:val="00433406"/>
    <w:rsid w:val="00433BF2"/>
    <w:rsid w:val="00434119"/>
    <w:rsid w:val="00435B8B"/>
    <w:rsid w:val="00436CF1"/>
    <w:rsid w:val="00436D09"/>
    <w:rsid w:val="00437257"/>
    <w:rsid w:val="00437BE2"/>
    <w:rsid w:val="004406EA"/>
    <w:rsid w:val="00440C98"/>
    <w:rsid w:val="00442037"/>
    <w:rsid w:val="004427D5"/>
    <w:rsid w:val="00442856"/>
    <w:rsid w:val="00443B20"/>
    <w:rsid w:val="00444519"/>
    <w:rsid w:val="00445583"/>
    <w:rsid w:val="0044570A"/>
    <w:rsid w:val="00451CDF"/>
    <w:rsid w:val="00452028"/>
    <w:rsid w:val="00452A99"/>
    <w:rsid w:val="0045431C"/>
    <w:rsid w:val="00454AB3"/>
    <w:rsid w:val="004555A6"/>
    <w:rsid w:val="00455F9B"/>
    <w:rsid w:val="00456014"/>
    <w:rsid w:val="00457333"/>
    <w:rsid w:val="004574B5"/>
    <w:rsid w:val="00457797"/>
    <w:rsid w:val="00457AB0"/>
    <w:rsid w:val="004622B1"/>
    <w:rsid w:val="00463797"/>
    <w:rsid w:val="004655C4"/>
    <w:rsid w:val="00466599"/>
    <w:rsid w:val="00466ECB"/>
    <w:rsid w:val="00466F86"/>
    <w:rsid w:val="004701F8"/>
    <w:rsid w:val="00473469"/>
    <w:rsid w:val="00474372"/>
    <w:rsid w:val="004754AC"/>
    <w:rsid w:val="004773F2"/>
    <w:rsid w:val="004809E5"/>
    <w:rsid w:val="00480B32"/>
    <w:rsid w:val="00481A0E"/>
    <w:rsid w:val="00482B76"/>
    <w:rsid w:val="00484D2F"/>
    <w:rsid w:val="00487A30"/>
    <w:rsid w:val="00487C22"/>
    <w:rsid w:val="00490719"/>
    <w:rsid w:val="00490729"/>
    <w:rsid w:val="004916EB"/>
    <w:rsid w:val="0049281B"/>
    <w:rsid w:val="0049405F"/>
    <w:rsid w:val="004958C0"/>
    <w:rsid w:val="00495B90"/>
    <w:rsid w:val="00496822"/>
    <w:rsid w:val="004A0148"/>
    <w:rsid w:val="004A046D"/>
    <w:rsid w:val="004A5446"/>
    <w:rsid w:val="004A5867"/>
    <w:rsid w:val="004A72C1"/>
    <w:rsid w:val="004A7932"/>
    <w:rsid w:val="004B064B"/>
    <w:rsid w:val="004B25C6"/>
    <w:rsid w:val="004B2A3C"/>
    <w:rsid w:val="004B36B2"/>
    <w:rsid w:val="004B52D6"/>
    <w:rsid w:val="004B546D"/>
    <w:rsid w:val="004B616E"/>
    <w:rsid w:val="004B6222"/>
    <w:rsid w:val="004B64BE"/>
    <w:rsid w:val="004B7327"/>
    <w:rsid w:val="004B7979"/>
    <w:rsid w:val="004B7E51"/>
    <w:rsid w:val="004C045E"/>
    <w:rsid w:val="004C1C53"/>
    <w:rsid w:val="004C1EFA"/>
    <w:rsid w:val="004C391C"/>
    <w:rsid w:val="004C51D1"/>
    <w:rsid w:val="004C5993"/>
    <w:rsid w:val="004D0485"/>
    <w:rsid w:val="004D27DF"/>
    <w:rsid w:val="004D3125"/>
    <w:rsid w:val="004D39EA"/>
    <w:rsid w:val="004D3B3F"/>
    <w:rsid w:val="004D4B08"/>
    <w:rsid w:val="004D5734"/>
    <w:rsid w:val="004D5AF9"/>
    <w:rsid w:val="004D5D2D"/>
    <w:rsid w:val="004D5EBB"/>
    <w:rsid w:val="004D6850"/>
    <w:rsid w:val="004E0917"/>
    <w:rsid w:val="004E13CF"/>
    <w:rsid w:val="004E1DBD"/>
    <w:rsid w:val="004E3374"/>
    <w:rsid w:val="004E4B12"/>
    <w:rsid w:val="004E4ED4"/>
    <w:rsid w:val="004E5276"/>
    <w:rsid w:val="004E6919"/>
    <w:rsid w:val="004E70CC"/>
    <w:rsid w:val="004F10C4"/>
    <w:rsid w:val="004F1BAB"/>
    <w:rsid w:val="004F2F19"/>
    <w:rsid w:val="004F56A0"/>
    <w:rsid w:val="004F6745"/>
    <w:rsid w:val="0050057C"/>
    <w:rsid w:val="00501840"/>
    <w:rsid w:val="005026AB"/>
    <w:rsid w:val="00503C31"/>
    <w:rsid w:val="00503EE9"/>
    <w:rsid w:val="00504480"/>
    <w:rsid w:val="00504577"/>
    <w:rsid w:val="005058C1"/>
    <w:rsid w:val="0050776F"/>
    <w:rsid w:val="005118D6"/>
    <w:rsid w:val="00512AA7"/>
    <w:rsid w:val="0051498D"/>
    <w:rsid w:val="00515CE3"/>
    <w:rsid w:val="00515F3E"/>
    <w:rsid w:val="005162BF"/>
    <w:rsid w:val="00516697"/>
    <w:rsid w:val="00516F06"/>
    <w:rsid w:val="0052071E"/>
    <w:rsid w:val="00520DE2"/>
    <w:rsid w:val="0052114A"/>
    <w:rsid w:val="0052116A"/>
    <w:rsid w:val="00523D51"/>
    <w:rsid w:val="005264E6"/>
    <w:rsid w:val="00530421"/>
    <w:rsid w:val="00531CDE"/>
    <w:rsid w:val="00533F6B"/>
    <w:rsid w:val="005352E1"/>
    <w:rsid w:val="00535678"/>
    <w:rsid w:val="005364A1"/>
    <w:rsid w:val="00537403"/>
    <w:rsid w:val="0053793F"/>
    <w:rsid w:val="005413DE"/>
    <w:rsid w:val="00542EE2"/>
    <w:rsid w:val="005438DA"/>
    <w:rsid w:val="00543C2C"/>
    <w:rsid w:val="005452AB"/>
    <w:rsid w:val="00545AAE"/>
    <w:rsid w:val="00547544"/>
    <w:rsid w:val="00547A2F"/>
    <w:rsid w:val="00550228"/>
    <w:rsid w:val="00551162"/>
    <w:rsid w:val="0055267F"/>
    <w:rsid w:val="0055346F"/>
    <w:rsid w:val="00554160"/>
    <w:rsid w:val="00554168"/>
    <w:rsid w:val="00554C09"/>
    <w:rsid w:val="00556AB3"/>
    <w:rsid w:val="00560B5A"/>
    <w:rsid w:val="005628B9"/>
    <w:rsid w:val="00563DA8"/>
    <w:rsid w:val="005648E7"/>
    <w:rsid w:val="005651A1"/>
    <w:rsid w:val="005653C8"/>
    <w:rsid w:val="00567E80"/>
    <w:rsid w:val="00570AA6"/>
    <w:rsid w:val="00570B37"/>
    <w:rsid w:val="00571578"/>
    <w:rsid w:val="00571DE6"/>
    <w:rsid w:val="00572580"/>
    <w:rsid w:val="00572898"/>
    <w:rsid w:val="00572C38"/>
    <w:rsid w:val="00572F1B"/>
    <w:rsid w:val="00573E44"/>
    <w:rsid w:val="00574448"/>
    <w:rsid w:val="0057497F"/>
    <w:rsid w:val="00575869"/>
    <w:rsid w:val="00576508"/>
    <w:rsid w:val="00576EEC"/>
    <w:rsid w:val="005806F8"/>
    <w:rsid w:val="00581754"/>
    <w:rsid w:val="00581C35"/>
    <w:rsid w:val="0058343F"/>
    <w:rsid w:val="00583917"/>
    <w:rsid w:val="00584126"/>
    <w:rsid w:val="005859F6"/>
    <w:rsid w:val="0058671F"/>
    <w:rsid w:val="0059472C"/>
    <w:rsid w:val="005979BC"/>
    <w:rsid w:val="005A0561"/>
    <w:rsid w:val="005A36B9"/>
    <w:rsid w:val="005A3CE6"/>
    <w:rsid w:val="005A5DE3"/>
    <w:rsid w:val="005A5FC2"/>
    <w:rsid w:val="005A7953"/>
    <w:rsid w:val="005B02D3"/>
    <w:rsid w:val="005B1130"/>
    <w:rsid w:val="005B17AA"/>
    <w:rsid w:val="005B23EA"/>
    <w:rsid w:val="005B33DA"/>
    <w:rsid w:val="005B341A"/>
    <w:rsid w:val="005B3884"/>
    <w:rsid w:val="005B38F9"/>
    <w:rsid w:val="005B41FC"/>
    <w:rsid w:val="005B5A9F"/>
    <w:rsid w:val="005B6B5C"/>
    <w:rsid w:val="005B75E2"/>
    <w:rsid w:val="005C0EC6"/>
    <w:rsid w:val="005C11BF"/>
    <w:rsid w:val="005C1485"/>
    <w:rsid w:val="005C436B"/>
    <w:rsid w:val="005C60C1"/>
    <w:rsid w:val="005D0034"/>
    <w:rsid w:val="005D0C74"/>
    <w:rsid w:val="005D1E21"/>
    <w:rsid w:val="005D2073"/>
    <w:rsid w:val="005D380C"/>
    <w:rsid w:val="005D4B3D"/>
    <w:rsid w:val="005D5886"/>
    <w:rsid w:val="005D6C33"/>
    <w:rsid w:val="005D743B"/>
    <w:rsid w:val="005E14D1"/>
    <w:rsid w:val="005E2F43"/>
    <w:rsid w:val="005E4B9F"/>
    <w:rsid w:val="005E5B2F"/>
    <w:rsid w:val="005E6F8E"/>
    <w:rsid w:val="005E77EC"/>
    <w:rsid w:val="005F3BED"/>
    <w:rsid w:val="006000E6"/>
    <w:rsid w:val="00601010"/>
    <w:rsid w:val="00602BDA"/>
    <w:rsid w:val="00602DB5"/>
    <w:rsid w:val="00602EBF"/>
    <w:rsid w:val="00604420"/>
    <w:rsid w:val="00605134"/>
    <w:rsid w:val="00605CEB"/>
    <w:rsid w:val="0060709B"/>
    <w:rsid w:val="00610939"/>
    <w:rsid w:val="00610C38"/>
    <w:rsid w:val="0061129C"/>
    <w:rsid w:val="00611E65"/>
    <w:rsid w:val="00612629"/>
    <w:rsid w:val="00613220"/>
    <w:rsid w:val="00613553"/>
    <w:rsid w:val="00613E61"/>
    <w:rsid w:val="00614B04"/>
    <w:rsid w:val="00615061"/>
    <w:rsid w:val="006163F8"/>
    <w:rsid w:val="00617076"/>
    <w:rsid w:val="006171E7"/>
    <w:rsid w:val="0061741C"/>
    <w:rsid w:val="00621E71"/>
    <w:rsid w:val="006224C2"/>
    <w:rsid w:val="00623EC7"/>
    <w:rsid w:val="0062440B"/>
    <w:rsid w:val="00624795"/>
    <w:rsid w:val="006258DC"/>
    <w:rsid w:val="00625A2B"/>
    <w:rsid w:val="0062675E"/>
    <w:rsid w:val="0063011F"/>
    <w:rsid w:val="00632B7C"/>
    <w:rsid w:val="006339C3"/>
    <w:rsid w:val="00635BC9"/>
    <w:rsid w:val="00636C8E"/>
    <w:rsid w:val="00637908"/>
    <w:rsid w:val="00637C35"/>
    <w:rsid w:val="006429CB"/>
    <w:rsid w:val="00644578"/>
    <w:rsid w:val="0064496D"/>
    <w:rsid w:val="00644A90"/>
    <w:rsid w:val="00645B64"/>
    <w:rsid w:val="00647EF1"/>
    <w:rsid w:val="0065045C"/>
    <w:rsid w:val="00652F8C"/>
    <w:rsid w:val="006535EA"/>
    <w:rsid w:val="00653853"/>
    <w:rsid w:val="006540F7"/>
    <w:rsid w:val="00660E4B"/>
    <w:rsid w:val="00661B07"/>
    <w:rsid w:val="00661BC4"/>
    <w:rsid w:val="00661C19"/>
    <w:rsid w:val="006622EC"/>
    <w:rsid w:val="0066471B"/>
    <w:rsid w:val="00664B01"/>
    <w:rsid w:val="006650D0"/>
    <w:rsid w:val="00665646"/>
    <w:rsid w:val="00666CEF"/>
    <w:rsid w:val="00667C22"/>
    <w:rsid w:val="00671D22"/>
    <w:rsid w:val="00672AE1"/>
    <w:rsid w:val="00672ED7"/>
    <w:rsid w:val="0067358E"/>
    <w:rsid w:val="00674A6C"/>
    <w:rsid w:val="00674B18"/>
    <w:rsid w:val="00675C9C"/>
    <w:rsid w:val="0068017B"/>
    <w:rsid w:val="00680E7D"/>
    <w:rsid w:val="00681C5C"/>
    <w:rsid w:val="0068270B"/>
    <w:rsid w:val="0068294F"/>
    <w:rsid w:val="006842FC"/>
    <w:rsid w:val="00684D32"/>
    <w:rsid w:val="00685A8E"/>
    <w:rsid w:val="00685F48"/>
    <w:rsid w:val="00687174"/>
    <w:rsid w:val="0069130A"/>
    <w:rsid w:val="0069281D"/>
    <w:rsid w:val="00695205"/>
    <w:rsid w:val="006963B9"/>
    <w:rsid w:val="00696DE1"/>
    <w:rsid w:val="006A0EB2"/>
    <w:rsid w:val="006A2103"/>
    <w:rsid w:val="006A21ED"/>
    <w:rsid w:val="006A4C8B"/>
    <w:rsid w:val="006A5204"/>
    <w:rsid w:val="006A53CB"/>
    <w:rsid w:val="006A701A"/>
    <w:rsid w:val="006B01D7"/>
    <w:rsid w:val="006B1585"/>
    <w:rsid w:val="006B3668"/>
    <w:rsid w:val="006B3970"/>
    <w:rsid w:val="006B39E0"/>
    <w:rsid w:val="006B51DC"/>
    <w:rsid w:val="006B5430"/>
    <w:rsid w:val="006B64EF"/>
    <w:rsid w:val="006B7CA1"/>
    <w:rsid w:val="006C05CC"/>
    <w:rsid w:val="006C0727"/>
    <w:rsid w:val="006C0BA7"/>
    <w:rsid w:val="006C166A"/>
    <w:rsid w:val="006C1B47"/>
    <w:rsid w:val="006C2119"/>
    <w:rsid w:val="006C3401"/>
    <w:rsid w:val="006C4C3A"/>
    <w:rsid w:val="006C5602"/>
    <w:rsid w:val="006C6A2E"/>
    <w:rsid w:val="006C720C"/>
    <w:rsid w:val="006D1933"/>
    <w:rsid w:val="006D633C"/>
    <w:rsid w:val="006D7079"/>
    <w:rsid w:val="006D7843"/>
    <w:rsid w:val="006E145F"/>
    <w:rsid w:val="006E3E56"/>
    <w:rsid w:val="006E3FDC"/>
    <w:rsid w:val="006E4164"/>
    <w:rsid w:val="006E4DDB"/>
    <w:rsid w:val="006E5650"/>
    <w:rsid w:val="006E58E2"/>
    <w:rsid w:val="006F318D"/>
    <w:rsid w:val="006F523F"/>
    <w:rsid w:val="006F5BE5"/>
    <w:rsid w:val="006F62ED"/>
    <w:rsid w:val="007039C3"/>
    <w:rsid w:val="00703D71"/>
    <w:rsid w:val="0070423B"/>
    <w:rsid w:val="007109B4"/>
    <w:rsid w:val="00710F1C"/>
    <w:rsid w:val="00711012"/>
    <w:rsid w:val="007113CD"/>
    <w:rsid w:val="00711AE2"/>
    <w:rsid w:val="007123FC"/>
    <w:rsid w:val="007147DC"/>
    <w:rsid w:val="00715DA2"/>
    <w:rsid w:val="0071740E"/>
    <w:rsid w:val="007206BA"/>
    <w:rsid w:val="0072297D"/>
    <w:rsid w:val="00722FAC"/>
    <w:rsid w:val="00724062"/>
    <w:rsid w:val="007252A3"/>
    <w:rsid w:val="00725509"/>
    <w:rsid w:val="0072649D"/>
    <w:rsid w:val="00727267"/>
    <w:rsid w:val="007276A3"/>
    <w:rsid w:val="0073087C"/>
    <w:rsid w:val="00730E97"/>
    <w:rsid w:val="00732253"/>
    <w:rsid w:val="00732A57"/>
    <w:rsid w:val="00733302"/>
    <w:rsid w:val="0073367B"/>
    <w:rsid w:val="00735672"/>
    <w:rsid w:val="00736762"/>
    <w:rsid w:val="00736D03"/>
    <w:rsid w:val="00736F2C"/>
    <w:rsid w:val="00736FFD"/>
    <w:rsid w:val="00737461"/>
    <w:rsid w:val="00737730"/>
    <w:rsid w:val="00740BF0"/>
    <w:rsid w:val="00743122"/>
    <w:rsid w:val="00744990"/>
    <w:rsid w:val="0074755A"/>
    <w:rsid w:val="00750393"/>
    <w:rsid w:val="007503F5"/>
    <w:rsid w:val="00752005"/>
    <w:rsid w:val="0075228C"/>
    <w:rsid w:val="007528B5"/>
    <w:rsid w:val="0075351A"/>
    <w:rsid w:val="00753D2E"/>
    <w:rsid w:val="00753E18"/>
    <w:rsid w:val="007541F8"/>
    <w:rsid w:val="00754351"/>
    <w:rsid w:val="0075470F"/>
    <w:rsid w:val="007563B3"/>
    <w:rsid w:val="00761ADC"/>
    <w:rsid w:val="007640EC"/>
    <w:rsid w:val="007643A2"/>
    <w:rsid w:val="007646DE"/>
    <w:rsid w:val="007654AA"/>
    <w:rsid w:val="00766BE1"/>
    <w:rsid w:val="00766EC7"/>
    <w:rsid w:val="00767C0C"/>
    <w:rsid w:val="00770572"/>
    <w:rsid w:val="00771598"/>
    <w:rsid w:val="007726DE"/>
    <w:rsid w:val="007729DE"/>
    <w:rsid w:val="00774A07"/>
    <w:rsid w:val="007751CE"/>
    <w:rsid w:val="00775643"/>
    <w:rsid w:val="00776263"/>
    <w:rsid w:val="00783913"/>
    <w:rsid w:val="0078553D"/>
    <w:rsid w:val="0078676B"/>
    <w:rsid w:val="007870BF"/>
    <w:rsid w:val="00787930"/>
    <w:rsid w:val="00790BC9"/>
    <w:rsid w:val="00791DC6"/>
    <w:rsid w:val="00791E38"/>
    <w:rsid w:val="00792020"/>
    <w:rsid w:val="0079279A"/>
    <w:rsid w:val="007929B4"/>
    <w:rsid w:val="00792F55"/>
    <w:rsid w:val="0079306F"/>
    <w:rsid w:val="00796DAE"/>
    <w:rsid w:val="007A1C50"/>
    <w:rsid w:val="007A3B91"/>
    <w:rsid w:val="007A3F63"/>
    <w:rsid w:val="007A4991"/>
    <w:rsid w:val="007A4C75"/>
    <w:rsid w:val="007A6B8D"/>
    <w:rsid w:val="007A6CEE"/>
    <w:rsid w:val="007A761B"/>
    <w:rsid w:val="007B12CE"/>
    <w:rsid w:val="007B1F75"/>
    <w:rsid w:val="007B4D64"/>
    <w:rsid w:val="007B600D"/>
    <w:rsid w:val="007C0CF5"/>
    <w:rsid w:val="007C19F6"/>
    <w:rsid w:val="007C25D1"/>
    <w:rsid w:val="007C2C14"/>
    <w:rsid w:val="007C5A1F"/>
    <w:rsid w:val="007C6872"/>
    <w:rsid w:val="007C726D"/>
    <w:rsid w:val="007C7309"/>
    <w:rsid w:val="007C7BDC"/>
    <w:rsid w:val="007D0610"/>
    <w:rsid w:val="007D0688"/>
    <w:rsid w:val="007D06D7"/>
    <w:rsid w:val="007D06DD"/>
    <w:rsid w:val="007D2973"/>
    <w:rsid w:val="007D4358"/>
    <w:rsid w:val="007D5244"/>
    <w:rsid w:val="007D684C"/>
    <w:rsid w:val="007D6AB0"/>
    <w:rsid w:val="007D784F"/>
    <w:rsid w:val="007E0347"/>
    <w:rsid w:val="007E0666"/>
    <w:rsid w:val="007E19F4"/>
    <w:rsid w:val="007E32E0"/>
    <w:rsid w:val="007E41B4"/>
    <w:rsid w:val="007E47BD"/>
    <w:rsid w:val="007E52CB"/>
    <w:rsid w:val="007E688B"/>
    <w:rsid w:val="007E71CA"/>
    <w:rsid w:val="007E7A8F"/>
    <w:rsid w:val="007F262C"/>
    <w:rsid w:val="007F27CD"/>
    <w:rsid w:val="007F3D4D"/>
    <w:rsid w:val="007F5A40"/>
    <w:rsid w:val="007F63D3"/>
    <w:rsid w:val="007F66C2"/>
    <w:rsid w:val="007F7304"/>
    <w:rsid w:val="007F73CC"/>
    <w:rsid w:val="0080013D"/>
    <w:rsid w:val="008002E6"/>
    <w:rsid w:val="008005B2"/>
    <w:rsid w:val="00800678"/>
    <w:rsid w:val="00800BBF"/>
    <w:rsid w:val="00801480"/>
    <w:rsid w:val="00802890"/>
    <w:rsid w:val="00804416"/>
    <w:rsid w:val="008049D7"/>
    <w:rsid w:val="00805182"/>
    <w:rsid w:val="00805475"/>
    <w:rsid w:val="008071D6"/>
    <w:rsid w:val="00807DDE"/>
    <w:rsid w:val="00811660"/>
    <w:rsid w:val="008126CB"/>
    <w:rsid w:val="008130FD"/>
    <w:rsid w:val="00813A48"/>
    <w:rsid w:val="008143C4"/>
    <w:rsid w:val="00814BE2"/>
    <w:rsid w:val="00817362"/>
    <w:rsid w:val="0081797D"/>
    <w:rsid w:val="008202C1"/>
    <w:rsid w:val="008206D3"/>
    <w:rsid w:val="0082074F"/>
    <w:rsid w:val="00823FA8"/>
    <w:rsid w:val="00824AE9"/>
    <w:rsid w:val="008275AE"/>
    <w:rsid w:val="00827743"/>
    <w:rsid w:val="00827AEB"/>
    <w:rsid w:val="0083034E"/>
    <w:rsid w:val="008305BA"/>
    <w:rsid w:val="00836D3B"/>
    <w:rsid w:val="008401D9"/>
    <w:rsid w:val="0084255F"/>
    <w:rsid w:val="00842B40"/>
    <w:rsid w:val="00844162"/>
    <w:rsid w:val="0084628F"/>
    <w:rsid w:val="008463AD"/>
    <w:rsid w:val="00846784"/>
    <w:rsid w:val="00851917"/>
    <w:rsid w:val="00852179"/>
    <w:rsid w:val="0085294B"/>
    <w:rsid w:val="0085294F"/>
    <w:rsid w:val="00852ED6"/>
    <w:rsid w:val="00855066"/>
    <w:rsid w:val="00855D2D"/>
    <w:rsid w:val="008561CA"/>
    <w:rsid w:val="00860397"/>
    <w:rsid w:val="008617AA"/>
    <w:rsid w:val="00861813"/>
    <w:rsid w:val="008624D4"/>
    <w:rsid w:val="00863195"/>
    <w:rsid w:val="00866BDF"/>
    <w:rsid w:val="008676A5"/>
    <w:rsid w:val="00870CA4"/>
    <w:rsid w:val="00870FD9"/>
    <w:rsid w:val="00871FF9"/>
    <w:rsid w:val="00872093"/>
    <w:rsid w:val="008723F2"/>
    <w:rsid w:val="008727C8"/>
    <w:rsid w:val="008728C0"/>
    <w:rsid w:val="00873F4B"/>
    <w:rsid w:val="0087403B"/>
    <w:rsid w:val="00875B30"/>
    <w:rsid w:val="00877E77"/>
    <w:rsid w:val="00880678"/>
    <w:rsid w:val="00881494"/>
    <w:rsid w:val="008826AD"/>
    <w:rsid w:val="0088556F"/>
    <w:rsid w:val="0088560D"/>
    <w:rsid w:val="008861ED"/>
    <w:rsid w:val="00886D13"/>
    <w:rsid w:val="0089041F"/>
    <w:rsid w:val="00892294"/>
    <w:rsid w:val="00892C49"/>
    <w:rsid w:val="008961B6"/>
    <w:rsid w:val="008966CB"/>
    <w:rsid w:val="0089696C"/>
    <w:rsid w:val="00897087"/>
    <w:rsid w:val="008A003F"/>
    <w:rsid w:val="008A08E1"/>
    <w:rsid w:val="008A0F62"/>
    <w:rsid w:val="008A1939"/>
    <w:rsid w:val="008A6D52"/>
    <w:rsid w:val="008A717F"/>
    <w:rsid w:val="008B01A0"/>
    <w:rsid w:val="008B204C"/>
    <w:rsid w:val="008B3C1E"/>
    <w:rsid w:val="008B5E3A"/>
    <w:rsid w:val="008C00F5"/>
    <w:rsid w:val="008C1AB0"/>
    <w:rsid w:val="008C42D6"/>
    <w:rsid w:val="008C4508"/>
    <w:rsid w:val="008C47F2"/>
    <w:rsid w:val="008D0042"/>
    <w:rsid w:val="008D029C"/>
    <w:rsid w:val="008D081F"/>
    <w:rsid w:val="008D085C"/>
    <w:rsid w:val="008D12B5"/>
    <w:rsid w:val="008D2869"/>
    <w:rsid w:val="008D501D"/>
    <w:rsid w:val="008D5EEE"/>
    <w:rsid w:val="008D716F"/>
    <w:rsid w:val="008D738D"/>
    <w:rsid w:val="008E0C9A"/>
    <w:rsid w:val="008E1AA4"/>
    <w:rsid w:val="008E1ACF"/>
    <w:rsid w:val="008E1D46"/>
    <w:rsid w:val="008E3151"/>
    <w:rsid w:val="008E3855"/>
    <w:rsid w:val="008E4DA6"/>
    <w:rsid w:val="008E6C62"/>
    <w:rsid w:val="008E6CB5"/>
    <w:rsid w:val="008E77FB"/>
    <w:rsid w:val="008E7B8B"/>
    <w:rsid w:val="008F0692"/>
    <w:rsid w:val="008F254D"/>
    <w:rsid w:val="008F2B43"/>
    <w:rsid w:val="008F3AA6"/>
    <w:rsid w:val="008F3AF0"/>
    <w:rsid w:val="008F411A"/>
    <w:rsid w:val="008F4B97"/>
    <w:rsid w:val="008F65F4"/>
    <w:rsid w:val="008F725E"/>
    <w:rsid w:val="008F7A6B"/>
    <w:rsid w:val="00904CC2"/>
    <w:rsid w:val="00905668"/>
    <w:rsid w:val="00905951"/>
    <w:rsid w:val="00905ADD"/>
    <w:rsid w:val="009069C1"/>
    <w:rsid w:val="00906FAA"/>
    <w:rsid w:val="00907A4C"/>
    <w:rsid w:val="00907C14"/>
    <w:rsid w:val="00907EF9"/>
    <w:rsid w:val="00907F30"/>
    <w:rsid w:val="00911648"/>
    <w:rsid w:val="00913028"/>
    <w:rsid w:val="00913ABF"/>
    <w:rsid w:val="00917C91"/>
    <w:rsid w:val="0092299D"/>
    <w:rsid w:val="00922D4C"/>
    <w:rsid w:val="00923796"/>
    <w:rsid w:val="009243BB"/>
    <w:rsid w:val="00924661"/>
    <w:rsid w:val="00924DDD"/>
    <w:rsid w:val="009265CE"/>
    <w:rsid w:val="009267D1"/>
    <w:rsid w:val="00926D2D"/>
    <w:rsid w:val="00927569"/>
    <w:rsid w:val="00930D15"/>
    <w:rsid w:val="00931D42"/>
    <w:rsid w:val="00933C84"/>
    <w:rsid w:val="00934DA1"/>
    <w:rsid w:val="00934DEF"/>
    <w:rsid w:val="0093524C"/>
    <w:rsid w:val="009352C6"/>
    <w:rsid w:val="009376B5"/>
    <w:rsid w:val="00940284"/>
    <w:rsid w:val="00942A4D"/>
    <w:rsid w:val="0094301D"/>
    <w:rsid w:val="00943A55"/>
    <w:rsid w:val="009458AA"/>
    <w:rsid w:val="00945951"/>
    <w:rsid w:val="00947237"/>
    <w:rsid w:val="00950844"/>
    <w:rsid w:val="00950CA3"/>
    <w:rsid w:val="0095278A"/>
    <w:rsid w:val="00952C94"/>
    <w:rsid w:val="00955397"/>
    <w:rsid w:val="00956233"/>
    <w:rsid w:val="00956497"/>
    <w:rsid w:val="00956F1C"/>
    <w:rsid w:val="00957818"/>
    <w:rsid w:val="00960BFD"/>
    <w:rsid w:val="0096140C"/>
    <w:rsid w:val="00961F60"/>
    <w:rsid w:val="00962264"/>
    <w:rsid w:val="009625AA"/>
    <w:rsid w:val="009629DC"/>
    <w:rsid w:val="0096400C"/>
    <w:rsid w:val="0096443F"/>
    <w:rsid w:val="00964819"/>
    <w:rsid w:val="009655CE"/>
    <w:rsid w:val="00965B4F"/>
    <w:rsid w:val="00967441"/>
    <w:rsid w:val="00967C93"/>
    <w:rsid w:val="00971189"/>
    <w:rsid w:val="009728BB"/>
    <w:rsid w:val="00972E37"/>
    <w:rsid w:val="00975242"/>
    <w:rsid w:val="00975AB6"/>
    <w:rsid w:val="00976D68"/>
    <w:rsid w:val="00977FA9"/>
    <w:rsid w:val="009801D5"/>
    <w:rsid w:val="009804D4"/>
    <w:rsid w:val="00982161"/>
    <w:rsid w:val="00983EB7"/>
    <w:rsid w:val="00984B9F"/>
    <w:rsid w:val="009867FE"/>
    <w:rsid w:val="00987FB8"/>
    <w:rsid w:val="00991D65"/>
    <w:rsid w:val="00991EB4"/>
    <w:rsid w:val="0099208A"/>
    <w:rsid w:val="00992113"/>
    <w:rsid w:val="009931FC"/>
    <w:rsid w:val="009941C0"/>
    <w:rsid w:val="009944A2"/>
    <w:rsid w:val="00996581"/>
    <w:rsid w:val="00997D2E"/>
    <w:rsid w:val="009A01CE"/>
    <w:rsid w:val="009A03D6"/>
    <w:rsid w:val="009A0E12"/>
    <w:rsid w:val="009A2575"/>
    <w:rsid w:val="009A2582"/>
    <w:rsid w:val="009A4ACB"/>
    <w:rsid w:val="009A6B9C"/>
    <w:rsid w:val="009A7336"/>
    <w:rsid w:val="009A776E"/>
    <w:rsid w:val="009B44CD"/>
    <w:rsid w:val="009B5B5F"/>
    <w:rsid w:val="009C04C4"/>
    <w:rsid w:val="009C09C6"/>
    <w:rsid w:val="009C1103"/>
    <w:rsid w:val="009C15C2"/>
    <w:rsid w:val="009C2979"/>
    <w:rsid w:val="009C35D2"/>
    <w:rsid w:val="009C486D"/>
    <w:rsid w:val="009C56EC"/>
    <w:rsid w:val="009C6883"/>
    <w:rsid w:val="009D0604"/>
    <w:rsid w:val="009D10B9"/>
    <w:rsid w:val="009D13E3"/>
    <w:rsid w:val="009D3C3E"/>
    <w:rsid w:val="009D4700"/>
    <w:rsid w:val="009D6187"/>
    <w:rsid w:val="009D6746"/>
    <w:rsid w:val="009E0773"/>
    <w:rsid w:val="009E244A"/>
    <w:rsid w:val="009E41D4"/>
    <w:rsid w:val="009E458C"/>
    <w:rsid w:val="009E4CC3"/>
    <w:rsid w:val="009E56E1"/>
    <w:rsid w:val="009E6AF6"/>
    <w:rsid w:val="009E7B1A"/>
    <w:rsid w:val="009F1B84"/>
    <w:rsid w:val="009F2A10"/>
    <w:rsid w:val="009F2FBC"/>
    <w:rsid w:val="009F37EE"/>
    <w:rsid w:val="009F38E1"/>
    <w:rsid w:val="009F4C4A"/>
    <w:rsid w:val="009F570E"/>
    <w:rsid w:val="00A0210A"/>
    <w:rsid w:val="00A025C8"/>
    <w:rsid w:val="00A027CE"/>
    <w:rsid w:val="00A06F63"/>
    <w:rsid w:val="00A070B3"/>
    <w:rsid w:val="00A101F9"/>
    <w:rsid w:val="00A103CD"/>
    <w:rsid w:val="00A140B2"/>
    <w:rsid w:val="00A141E0"/>
    <w:rsid w:val="00A17E70"/>
    <w:rsid w:val="00A21AC8"/>
    <w:rsid w:val="00A2328B"/>
    <w:rsid w:val="00A24DFC"/>
    <w:rsid w:val="00A25EA3"/>
    <w:rsid w:val="00A26D93"/>
    <w:rsid w:val="00A27594"/>
    <w:rsid w:val="00A31489"/>
    <w:rsid w:val="00A31A92"/>
    <w:rsid w:val="00A31AB1"/>
    <w:rsid w:val="00A34A39"/>
    <w:rsid w:val="00A353C3"/>
    <w:rsid w:val="00A35784"/>
    <w:rsid w:val="00A35A05"/>
    <w:rsid w:val="00A35B6C"/>
    <w:rsid w:val="00A35F6E"/>
    <w:rsid w:val="00A36117"/>
    <w:rsid w:val="00A4144A"/>
    <w:rsid w:val="00A42284"/>
    <w:rsid w:val="00A42818"/>
    <w:rsid w:val="00A43398"/>
    <w:rsid w:val="00A459D9"/>
    <w:rsid w:val="00A47169"/>
    <w:rsid w:val="00A47FAA"/>
    <w:rsid w:val="00A5019E"/>
    <w:rsid w:val="00A50BCF"/>
    <w:rsid w:val="00A51E06"/>
    <w:rsid w:val="00A53136"/>
    <w:rsid w:val="00A54157"/>
    <w:rsid w:val="00A5580F"/>
    <w:rsid w:val="00A55BCE"/>
    <w:rsid w:val="00A560CD"/>
    <w:rsid w:val="00A563B9"/>
    <w:rsid w:val="00A57EA7"/>
    <w:rsid w:val="00A60D71"/>
    <w:rsid w:val="00A610D6"/>
    <w:rsid w:val="00A61652"/>
    <w:rsid w:val="00A62EDA"/>
    <w:rsid w:val="00A636F8"/>
    <w:rsid w:val="00A647D6"/>
    <w:rsid w:val="00A65C3B"/>
    <w:rsid w:val="00A70E98"/>
    <w:rsid w:val="00A720B0"/>
    <w:rsid w:val="00A743F6"/>
    <w:rsid w:val="00A745E1"/>
    <w:rsid w:val="00A752C2"/>
    <w:rsid w:val="00A75918"/>
    <w:rsid w:val="00A83121"/>
    <w:rsid w:val="00A85D27"/>
    <w:rsid w:val="00A86621"/>
    <w:rsid w:val="00A86CD1"/>
    <w:rsid w:val="00A87896"/>
    <w:rsid w:val="00A9130D"/>
    <w:rsid w:val="00A92B13"/>
    <w:rsid w:val="00A933DD"/>
    <w:rsid w:val="00A95B70"/>
    <w:rsid w:val="00A96FB0"/>
    <w:rsid w:val="00AA0E90"/>
    <w:rsid w:val="00AA136D"/>
    <w:rsid w:val="00AA18C3"/>
    <w:rsid w:val="00AA26D0"/>
    <w:rsid w:val="00AA427C"/>
    <w:rsid w:val="00AA56F8"/>
    <w:rsid w:val="00AA716D"/>
    <w:rsid w:val="00AB0ECB"/>
    <w:rsid w:val="00AB10E6"/>
    <w:rsid w:val="00AB2177"/>
    <w:rsid w:val="00AB2A02"/>
    <w:rsid w:val="00AB2F1B"/>
    <w:rsid w:val="00AB2FAB"/>
    <w:rsid w:val="00AB44BA"/>
    <w:rsid w:val="00AB4E6E"/>
    <w:rsid w:val="00AB5E59"/>
    <w:rsid w:val="00AB696C"/>
    <w:rsid w:val="00AC03FE"/>
    <w:rsid w:val="00AC14EC"/>
    <w:rsid w:val="00AC235A"/>
    <w:rsid w:val="00AC2CC9"/>
    <w:rsid w:val="00AC304B"/>
    <w:rsid w:val="00AC328B"/>
    <w:rsid w:val="00AC3EAB"/>
    <w:rsid w:val="00AC3FDA"/>
    <w:rsid w:val="00AC4011"/>
    <w:rsid w:val="00AC4710"/>
    <w:rsid w:val="00AC4DDB"/>
    <w:rsid w:val="00AC55C4"/>
    <w:rsid w:val="00AC5A1F"/>
    <w:rsid w:val="00AC5C2C"/>
    <w:rsid w:val="00AC5FE7"/>
    <w:rsid w:val="00AC62A3"/>
    <w:rsid w:val="00AC7AA6"/>
    <w:rsid w:val="00AD1EB2"/>
    <w:rsid w:val="00AD27EC"/>
    <w:rsid w:val="00AD2821"/>
    <w:rsid w:val="00AD3256"/>
    <w:rsid w:val="00AD47E9"/>
    <w:rsid w:val="00AD76AA"/>
    <w:rsid w:val="00AE0136"/>
    <w:rsid w:val="00AE090A"/>
    <w:rsid w:val="00AE0E63"/>
    <w:rsid w:val="00AE1931"/>
    <w:rsid w:val="00AE1989"/>
    <w:rsid w:val="00AE1ABA"/>
    <w:rsid w:val="00AE315F"/>
    <w:rsid w:val="00AE321C"/>
    <w:rsid w:val="00AE6344"/>
    <w:rsid w:val="00AE6FCA"/>
    <w:rsid w:val="00AE7053"/>
    <w:rsid w:val="00AF0BB6"/>
    <w:rsid w:val="00AF0FA4"/>
    <w:rsid w:val="00AF3DA3"/>
    <w:rsid w:val="00AF57A4"/>
    <w:rsid w:val="00AF5BF3"/>
    <w:rsid w:val="00AF70AD"/>
    <w:rsid w:val="00AF7BE7"/>
    <w:rsid w:val="00B00B63"/>
    <w:rsid w:val="00B01931"/>
    <w:rsid w:val="00B01AFD"/>
    <w:rsid w:val="00B028F1"/>
    <w:rsid w:val="00B05E8D"/>
    <w:rsid w:val="00B06328"/>
    <w:rsid w:val="00B0665C"/>
    <w:rsid w:val="00B07675"/>
    <w:rsid w:val="00B12332"/>
    <w:rsid w:val="00B12933"/>
    <w:rsid w:val="00B157C7"/>
    <w:rsid w:val="00B15A75"/>
    <w:rsid w:val="00B178EF"/>
    <w:rsid w:val="00B20109"/>
    <w:rsid w:val="00B20DB6"/>
    <w:rsid w:val="00B233D1"/>
    <w:rsid w:val="00B24C1A"/>
    <w:rsid w:val="00B24CA7"/>
    <w:rsid w:val="00B25C5F"/>
    <w:rsid w:val="00B27127"/>
    <w:rsid w:val="00B27E2C"/>
    <w:rsid w:val="00B30E2C"/>
    <w:rsid w:val="00B30F61"/>
    <w:rsid w:val="00B32CAF"/>
    <w:rsid w:val="00B32DE6"/>
    <w:rsid w:val="00B33917"/>
    <w:rsid w:val="00B33925"/>
    <w:rsid w:val="00B3524E"/>
    <w:rsid w:val="00B35D90"/>
    <w:rsid w:val="00B35DBC"/>
    <w:rsid w:val="00B36216"/>
    <w:rsid w:val="00B36CD5"/>
    <w:rsid w:val="00B37B67"/>
    <w:rsid w:val="00B40558"/>
    <w:rsid w:val="00B41458"/>
    <w:rsid w:val="00B42CDC"/>
    <w:rsid w:val="00B438BB"/>
    <w:rsid w:val="00B46660"/>
    <w:rsid w:val="00B46A90"/>
    <w:rsid w:val="00B50AF3"/>
    <w:rsid w:val="00B556C7"/>
    <w:rsid w:val="00B56119"/>
    <w:rsid w:val="00B565FF"/>
    <w:rsid w:val="00B57679"/>
    <w:rsid w:val="00B57844"/>
    <w:rsid w:val="00B57879"/>
    <w:rsid w:val="00B57887"/>
    <w:rsid w:val="00B57890"/>
    <w:rsid w:val="00B60DEC"/>
    <w:rsid w:val="00B630EE"/>
    <w:rsid w:val="00B631B4"/>
    <w:rsid w:val="00B63568"/>
    <w:rsid w:val="00B63F27"/>
    <w:rsid w:val="00B63F6D"/>
    <w:rsid w:val="00B6527E"/>
    <w:rsid w:val="00B65A60"/>
    <w:rsid w:val="00B65C3E"/>
    <w:rsid w:val="00B66E10"/>
    <w:rsid w:val="00B67037"/>
    <w:rsid w:val="00B70A24"/>
    <w:rsid w:val="00B70EBF"/>
    <w:rsid w:val="00B721B3"/>
    <w:rsid w:val="00B72971"/>
    <w:rsid w:val="00B729CF"/>
    <w:rsid w:val="00B72C5C"/>
    <w:rsid w:val="00B73977"/>
    <w:rsid w:val="00B73A69"/>
    <w:rsid w:val="00B73CCE"/>
    <w:rsid w:val="00B756EC"/>
    <w:rsid w:val="00B75D51"/>
    <w:rsid w:val="00B809CD"/>
    <w:rsid w:val="00B818E3"/>
    <w:rsid w:val="00B81F88"/>
    <w:rsid w:val="00B846DE"/>
    <w:rsid w:val="00B8555D"/>
    <w:rsid w:val="00B87610"/>
    <w:rsid w:val="00B917AB"/>
    <w:rsid w:val="00B91A6A"/>
    <w:rsid w:val="00B91F88"/>
    <w:rsid w:val="00B94F95"/>
    <w:rsid w:val="00B95121"/>
    <w:rsid w:val="00B968E0"/>
    <w:rsid w:val="00B96C68"/>
    <w:rsid w:val="00BA4084"/>
    <w:rsid w:val="00BA6028"/>
    <w:rsid w:val="00BA78A5"/>
    <w:rsid w:val="00BB08D8"/>
    <w:rsid w:val="00BB0981"/>
    <w:rsid w:val="00BB1AC6"/>
    <w:rsid w:val="00BB62E4"/>
    <w:rsid w:val="00BB7243"/>
    <w:rsid w:val="00BB7834"/>
    <w:rsid w:val="00BC1B4B"/>
    <w:rsid w:val="00BC23E1"/>
    <w:rsid w:val="00BC2F5D"/>
    <w:rsid w:val="00BC4710"/>
    <w:rsid w:val="00BC477F"/>
    <w:rsid w:val="00BC4A77"/>
    <w:rsid w:val="00BC4E05"/>
    <w:rsid w:val="00BC5C20"/>
    <w:rsid w:val="00BC668A"/>
    <w:rsid w:val="00BC6CED"/>
    <w:rsid w:val="00BC73F5"/>
    <w:rsid w:val="00BC7917"/>
    <w:rsid w:val="00BD15F5"/>
    <w:rsid w:val="00BD223A"/>
    <w:rsid w:val="00BD3F44"/>
    <w:rsid w:val="00BD45DA"/>
    <w:rsid w:val="00BD47C6"/>
    <w:rsid w:val="00BD4BBB"/>
    <w:rsid w:val="00BD5501"/>
    <w:rsid w:val="00BD55C0"/>
    <w:rsid w:val="00BD582C"/>
    <w:rsid w:val="00BE06CD"/>
    <w:rsid w:val="00BE137F"/>
    <w:rsid w:val="00BE28DB"/>
    <w:rsid w:val="00BE3F01"/>
    <w:rsid w:val="00BE3F43"/>
    <w:rsid w:val="00BE68C2"/>
    <w:rsid w:val="00BF0445"/>
    <w:rsid w:val="00BF2348"/>
    <w:rsid w:val="00BF26D2"/>
    <w:rsid w:val="00BF2A2B"/>
    <w:rsid w:val="00BF32E4"/>
    <w:rsid w:val="00BF6B6F"/>
    <w:rsid w:val="00BF6FFD"/>
    <w:rsid w:val="00BF7D69"/>
    <w:rsid w:val="00C0071B"/>
    <w:rsid w:val="00C01A9F"/>
    <w:rsid w:val="00C0334B"/>
    <w:rsid w:val="00C04451"/>
    <w:rsid w:val="00C10B72"/>
    <w:rsid w:val="00C126CD"/>
    <w:rsid w:val="00C14144"/>
    <w:rsid w:val="00C142AD"/>
    <w:rsid w:val="00C143E1"/>
    <w:rsid w:val="00C16234"/>
    <w:rsid w:val="00C16999"/>
    <w:rsid w:val="00C17F7F"/>
    <w:rsid w:val="00C2383C"/>
    <w:rsid w:val="00C24F87"/>
    <w:rsid w:val="00C25F83"/>
    <w:rsid w:val="00C30506"/>
    <w:rsid w:val="00C3404B"/>
    <w:rsid w:val="00C376E3"/>
    <w:rsid w:val="00C37B5E"/>
    <w:rsid w:val="00C40910"/>
    <w:rsid w:val="00C4144F"/>
    <w:rsid w:val="00C42C9D"/>
    <w:rsid w:val="00C43C7D"/>
    <w:rsid w:val="00C45EDA"/>
    <w:rsid w:val="00C473C3"/>
    <w:rsid w:val="00C556BC"/>
    <w:rsid w:val="00C55AB8"/>
    <w:rsid w:val="00C55F00"/>
    <w:rsid w:val="00C55F91"/>
    <w:rsid w:val="00C560C6"/>
    <w:rsid w:val="00C604D2"/>
    <w:rsid w:val="00C60778"/>
    <w:rsid w:val="00C61759"/>
    <w:rsid w:val="00C61C10"/>
    <w:rsid w:val="00C63928"/>
    <w:rsid w:val="00C63B1E"/>
    <w:rsid w:val="00C6541C"/>
    <w:rsid w:val="00C654D8"/>
    <w:rsid w:val="00C65D74"/>
    <w:rsid w:val="00C677D7"/>
    <w:rsid w:val="00C702F2"/>
    <w:rsid w:val="00C76548"/>
    <w:rsid w:val="00C76CED"/>
    <w:rsid w:val="00C76FB9"/>
    <w:rsid w:val="00C773C4"/>
    <w:rsid w:val="00C775A1"/>
    <w:rsid w:val="00C778A4"/>
    <w:rsid w:val="00C801EB"/>
    <w:rsid w:val="00C80A3A"/>
    <w:rsid w:val="00C80B1C"/>
    <w:rsid w:val="00C83496"/>
    <w:rsid w:val="00C85E1F"/>
    <w:rsid w:val="00C868B8"/>
    <w:rsid w:val="00C86DAD"/>
    <w:rsid w:val="00C91B69"/>
    <w:rsid w:val="00C93286"/>
    <w:rsid w:val="00C96A1A"/>
    <w:rsid w:val="00CA028E"/>
    <w:rsid w:val="00CA09B2"/>
    <w:rsid w:val="00CA0A57"/>
    <w:rsid w:val="00CA3DA7"/>
    <w:rsid w:val="00CA7DB5"/>
    <w:rsid w:val="00CB07A7"/>
    <w:rsid w:val="00CB0A42"/>
    <w:rsid w:val="00CB3FCB"/>
    <w:rsid w:val="00CB5B4E"/>
    <w:rsid w:val="00CB7359"/>
    <w:rsid w:val="00CB75C5"/>
    <w:rsid w:val="00CC0162"/>
    <w:rsid w:val="00CC022E"/>
    <w:rsid w:val="00CC1CA8"/>
    <w:rsid w:val="00CC2B29"/>
    <w:rsid w:val="00CC3C8B"/>
    <w:rsid w:val="00CC4C8F"/>
    <w:rsid w:val="00CC61DB"/>
    <w:rsid w:val="00CC652F"/>
    <w:rsid w:val="00CC6C51"/>
    <w:rsid w:val="00CC72A5"/>
    <w:rsid w:val="00CD0259"/>
    <w:rsid w:val="00CD19D7"/>
    <w:rsid w:val="00CD264E"/>
    <w:rsid w:val="00CD4ACC"/>
    <w:rsid w:val="00CD51FC"/>
    <w:rsid w:val="00CD568A"/>
    <w:rsid w:val="00CD5B7F"/>
    <w:rsid w:val="00CD6382"/>
    <w:rsid w:val="00CD64CE"/>
    <w:rsid w:val="00CD658E"/>
    <w:rsid w:val="00CD7892"/>
    <w:rsid w:val="00CE10E9"/>
    <w:rsid w:val="00CE1444"/>
    <w:rsid w:val="00CE2510"/>
    <w:rsid w:val="00CE2DF6"/>
    <w:rsid w:val="00CE3491"/>
    <w:rsid w:val="00CE5032"/>
    <w:rsid w:val="00CE6972"/>
    <w:rsid w:val="00CE7016"/>
    <w:rsid w:val="00CF1147"/>
    <w:rsid w:val="00CF1270"/>
    <w:rsid w:val="00CF1B3F"/>
    <w:rsid w:val="00CF1DF8"/>
    <w:rsid w:val="00CF27A5"/>
    <w:rsid w:val="00CF4970"/>
    <w:rsid w:val="00CF4A50"/>
    <w:rsid w:val="00CF6B83"/>
    <w:rsid w:val="00D02630"/>
    <w:rsid w:val="00D06A2B"/>
    <w:rsid w:val="00D1060A"/>
    <w:rsid w:val="00D11103"/>
    <w:rsid w:val="00D112FD"/>
    <w:rsid w:val="00D1138B"/>
    <w:rsid w:val="00D12945"/>
    <w:rsid w:val="00D1700E"/>
    <w:rsid w:val="00D218DD"/>
    <w:rsid w:val="00D229B8"/>
    <w:rsid w:val="00D240FC"/>
    <w:rsid w:val="00D243F7"/>
    <w:rsid w:val="00D245CB"/>
    <w:rsid w:val="00D24CB7"/>
    <w:rsid w:val="00D274FE"/>
    <w:rsid w:val="00D34373"/>
    <w:rsid w:val="00D34C02"/>
    <w:rsid w:val="00D35FDD"/>
    <w:rsid w:val="00D366CB"/>
    <w:rsid w:val="00D42851"/>
    <w:rsid w:val="00D432E8"/>
    <w:rsid w:val="00D43DF0"/>
    <w:rsid w:val="00D46B3B"/>
    <w:rsid w:val="00D5157F"/>
    <w:rsid w:val="00D53DBA"/>
    <w:rsid w:val="00D57696"/>
    <w:rsid w:val="00D57B6C"/>
    <w:rsid w:val="00D57F5C"/>
    <w:rsid w:val="00D6056D"/>
    <w:rsid w:val="00D60FE6"/>
    <w:rsid w:val="00D6190D"/>
    <w:rsid w:val="00D61EE3"/>
    <w:rsid w:val="00D63C8C"/>
    <w:rsid w:val="00D6751B"/>
    <w:rsid w:val="00D67D45"/>
    <w:rsid w:val="00D7158F"/>
    <w:rsid w:val="00D7330F"/>
    <w:rsid w:val="00D75714"/>
    <w:rsid w:val="00D80087"/>
    <w:rsid w:val="00D81227"/>
    <w:rsid w:val="00D81881"/>
    <w:rsid w:val="00D818B6"/>
    <w:rsid w:val="00D81C18"/>
    <w:rsid w:val="00D83001"/>
    <w:rsid w:val="00D833A0"/>
    <w:rsid w:val="00D84DF3"/>
    <w:rsid w:val="00D86006"/>
    <w:rsid w:val="00D871B0"/>
    <w:rsid w:val="00D87ACB"/>
    <w:rsid w:val="00D9063F"/>
    <w:rsid w:val="00D90ED4"/>
    <w:rsid w:val="00D945FD"/>
    <w:rsid w:val="00D94C15"/>
    <w:rsid w:val="00D94E00"/>
    <w:rsid w:val="00D95F63"/>
    <w:rsid w:val="00D9717C"/>
    <w:rsid w:val="00DA0560"/>
    <w:rsid w:val="00DA0858"/>
    <w:rsid w:val="00DA15D5"/>
    <w:rsid w:val="00DA1A86"/>
    <w:rsid w:val="00DA3D1B"/>
    <w:rsid w:val="00DA45CB"/>
    <w:rsid w:val="00DA6027"/>
    <w:rsid w:val="00DB2405"/>
    <w:rsid w:val="00DB2CF8"/>
    <w:rsid w:val="00DB463B"/>
    <w:rsid w:val="00DB5A17"/>
    <w:rsid w:val="00DB5DF0"/>
    <w:rsid w:val="00DB6F8B"/>
    <w:rsid w:val="00DB7CF9"/>
    <w:rsid w:val="00DC1EE1"/>
    <w:rsid w:val="00DC2259"/>
    <w:rsid w:val="00DC23C7"/>
    <w:rsid w:val="00DC38D4"/>
    <w:rsid w:val="00DC3CFC"/>
    <w:rsid w:val="00DC5A7B"/>
    <w:rsid w:val="00DC5E0B"/>
    <w:rsid w:val="00DC5F04"/>
    <w:rsid w:val="00DC6554"/>
    <w:rsid w:val="00DD155B"/>
    <w:rsid w:val="00DD2738"/>
    <w:rsid w:val="00DD3EA5"/>
    <w:rsid w:val="00DD4462"/>
    <w:rsid w:val="00DD570D"/>
    <w:rsid w:val="00DD5B8B"/>
    <w:rsid w:val="00DE014E"/>
    <w:rsid w:val="00DE1317"/>
    <w:rsid w:val="00DE46B6"/>
    <w:rsid w:val="00DE5798"/>
    <w:rsid w:val="00DE6A26"/>
    <w:rsid w:val="00DF0D34"/>
    <w:rsid w:val="00DF15DA"/>
    <w:rsid w:val="00DF1971"/>
    <w:rsid w:val="00DF2185"/>
    <w:rsid w:val="00DF3474"/>
    <w:rsid w:val="00DF466D"/>
    <w:rsid w:val="00E00505"/>
    <w:rsid w:val="00E005FB"/>
    <w:rsid w:val="00E023A9"/>
    <w:rsid w:val="00E037D2"/>
    <w:rsid w:val="00E04941"/>
    <w:rsid w:val="00E05129"/>
    <w:rsid w:val="00E05A5C"/>
    <w:rsid w:val="00E06D40"/>
    <w:rsid w:val="00E07BB6"/>
    <w:rsid w:val="00E10414"/>
    <w:rsid w:val="00E10CAA"/>
    <w:rsid w:val="00E13124"/>
    <w:rsid w:val="00E13607"/>
    <w:rsid w:val="00E13A7D"/>
    <w:rsid w:val="00E13F8F"/>
    <w:rsid w:val="00E1440D"/>
    <w:rsid w:val="00E14743"/>
    <w:rsid w:val="00E1485D"/>
    <w:rsid w:val="00E15482"/>
    <w:rsid w:val="00E1733C"/>
    <w:rsid w:val="00E2074D"/>
    <w:rsid w:val="00E22591"/>
    <w:rsid w:val="00E237BE"/>
    <w:rsid w:val="00E247F3"/>
    <w:rsid w:val="00E25F1F"/>
    <w:rsid w:val="00E26740"/>
    <w:rsid w:val="00E268F1"/>
    <w:rsid w:val="00E26D5F"/>
    <w:rsid w:val="00E30472"/>
    <w:rsid w:val="00E3115F"/>
    <w:rsid w:val="00E35367"/>
    <w:rsid w:val="00E37F19"/>
    <w:rsid w:val="00E4127C"/>
    <w:rsid w:val="00E423DE"/>
    <w:rsid w:val="00E427B6"/>
    <w:rsid w:val="00E431C1"/>
    <w:rsid w:val="00E47B5A"/>
    <w:rsid w:val="00E47DFF"/>
    <w:rsid w:val="00E52DD6"/>
    <w:rsid w:val="00E53D8C"/>
    <w:rsid w:val="00E543CC"/>
    <w:rsid w:val="00E55F51"/>
    <w:rsid w:val="00E56331"/>
    <w:rsid w:val="00E56F0D"/>
    <w:rsid w:val="00E60231"/>
    <w:rsid w:val="00E60ED9"/>
    <w:rsid w:val="00E63CD8"/>
    <w:rsid w:val="00E65EA7"/>
    <w:rsid w:val="00E70342"/>
    <w:rsid w:val="00E7149A"/>
    <w:rsid w:val="00E71DC3"/>
    <w:rsid w:val="00E72A24"/>
    <w:rsid w:val="00E73731"/>
    <w:rsid w:val="00E73DC3"/>
    <w:rsid w:val="00E75139"/>
    <w:rsid w:val="00E75687"/>
    <w:rsid w:val="00E767B3"/>
    <w:rsid w:val="00E77301"/>
    <w:rsid w:val="00E773D3"/>
    <w:rsid w:val="00E774D2"/>
    <w:rsid w:val="00E808E1"/>
    <w:rsid w:val="00E84D50"/>
    <w:rsid w:val="00E85423"/>
    <w:rsid w:val="00E85DF8"/>
    <w:rsid w:val="00E85E19"/>
    <w:rsid w:val="00E866B3"/>
    <w:rsid w:val="00E86A59"/>
    <w:rsid w:val="00E92107"/>
    <w:rsid w:val="00E92D8B"/>
    <w:rsid w:val="00E9526B"/>
    <w:rsid w:val="00E95D56"/>
    <w:rsid w:val="00EA07D3"/>
    <w:rsid w:val="00EA251D"/>
    <w:rsid w:val="00EA30C4"/>
    <w:rsid w:val="00EA35AD"/>
    <w:rsid w:val="00EA49DB"/>
    <w:rsid w:val="00EA4CF9"/>
    <w:rsid w:val="00EA515B"/>
    <w:rsid w:val="00EA55C4"/>
    <w:rsid w:val="00EA56C5"/>
    <w:rsid w:val="00EA6164"/>
    <w:rsid w:val="00EB33AE"/>
    <w:rsid w:val="00EB4E97"/>
    <w:rsid w:val="00EC3BA9"/>
    <w:rsid w:val="00EC3DC9"/>
    <w:rsid w:val="00EC58FA"/>
    <w:rsid w:val="00ED18E9"/>
    <w:rsid w:val="00ED2CB3"/>
    <w:rsid w:val="00ED4441"/>
    <w:rsid w:val="00ED5397"/>
    <w:rsid w:val="00ED5940"/>
    <w:rsid w:val="00ED5BE2"/>
    <w:rsid w:val="00ED6BE7"/>
    <w:rsid w:val="00ED79C2"/>
    <w:rsid w:val="00EE2E31"/>
    <w:rsid w:val="00EE2F0A"/>
    <w:rsid w:val="00EE2FC8"/>
    <w:rsid w:val="00EE7C6C"/>
    <w:rsid w:val="00EF006D"/>
    <w:rsid w:val="00EF0C81"/>
    <w:rsid w:val="00EF1602"/>
    <w:rsid w:val="00EF1D98"/>
    <w:rsid w:val="00EF4421"/>
    <w:rsid w:val="00EF4F00"/>
    <w:rsid w:val="00EF5509"/>
    <w:rsid w:val="00EF5871"/>
    <w:rsid w:val="00F00699"/>
    <w:rsid w:val="00F02E6D"/>
    <w:rsid w:val="00F030C3"/>
    <w:rsid w:val="00F04F58"/>
    <w:rsid w:val="00F04FA0"/>
    <w:rsid w:val="00F0657E"/>
    <w:rsid w:val="00F07088"/>
    <w:rsid w:val="00F1055C"/>
    <w:rsid w:val="00F105AC"/>
    <w:rsid w:val="00F10D50"/>
    <w:rsid w:val="00F10D5F"/>
    <w:rsid w:val="00F118F6"/>
    <w:rsid w:val="00F12826"/>
    <w:rsid w:val="00F15498"/>
    <w:rsid w:val="00F154DD"/>
    <w:rsid w:val="00F16447"/>
    <w:rsid w:val="00F16FE1"/>
    <w:rsid w:val="00F174C8"/>
    <w:rsid w:val="00F17FD9"/>
    <w:rsid w:val="00F21C75"/>
    <w:rsid w:val="00F275D5"/>
    <w:rsid w:val="00F2791B"/>
    <w:rsid w:val="00F3124A"/>
    <w:rsid w:val="00F32C15"/>
    <w:rsid w:val="00F3394F"/>
    <w:rsid w:val="00F34C32"/>
    <w:rsid w:val="00F35B11"/>
    <w:rsid w:val="00F35E55"/>
    <w:rsid w:val="00F40440"/>
    <w:rsid w:val="00F4118F"/>
    <w:rsid w:val="00F41944"/>
    <w:rsid w:val="00F41EB9"/>
    <w:rsid w:val="00F4259B"/>
    <w:rsid w:val="00F43D87"/>
    <w:rsid w:val="00F43E08"/>
    <w:rsid w:val="00F44F02"/>
    <w:rsid w:val="00F45376"/>
    <w:rsid w:val="00F463A9"/>
    <w:rsid w:val="00F525CC"/>
    <w:rsid w:val="00F54059"/>
    <w:rsid w:val="00F54FFC"/>
    <w:rsid w:val="00F5569D"/>
    <w:rsid w:val="00F55DC4"/>
    <w:rsid w:val="00F56DA7"/>
    <w:rsid w:val="00F60E4B"/>
    <w:rsid w:val="00F617F8"/>
    <w:rsid w:val="00F61D40"/>
    <w:rsid w:val="00F623D7"/>
    <w:rsid w:val="00F6368B"/>
    <w:rsid w:val="00F63D61"/>
    <w:rsid w:val="00F65419"/>
    <w:rsid w:val="00F662E7"/>
    <w:rsid w:val="00F670DA"/>
    <w:rsid w:val="00F701A3"/>
    <w:rsid w:val="00F7107F"/>
    <w:rsid w:val="00F72890"/>
    <w:rsid w:val="00F73006"/>
    <w:rsid w:val="00F762CF"/>
    <w:rsid w:val="00F768AA"/>
    <w:rsid w:val="00F80082"/>
    <w:rsid w:val="00F80D7E"/>
    <w:rsid w:val="00F81428"/>
    <w:rsid w:val="00F826AD"/>
    <w:rsid w:val="00F83E84"/>
    <w:rsid w:val="00F846B4"/>
    <w:rsid w:val="00F84DE3"/>
    <w:rsid w:val="00F85556"/>
    <w:rsid w:val="00F86E12"/>
    <w:rsid w:val="00F900FD"/>
    <w:rsid w:val="00F9183F"/>
    <w:rsid w:val="00F91DE3"/>
    <w:rsid w:val="00F93266"/>
    <w:rsid w:val="00F93C16"/>
    <w:rsid w:val="00F969E8"/>
    <w:rsid w:val="00F9748C"/>
    <w:rsid w:val="00FA0161"/>
    <w:rsid w:val="00FA0282"/>
    <w:rsid w:val="00FA0891"/>
    <w:rsid w:val="00FA255B"/>
    <w:rsid w:val="00FA3DF7"/>
    <w:rsid w:val="00FA609F"/>
    <w:rsid w:val="00FA67E2"/>
    <w:rsid w:val="00FA7007"/>
    <w:rsid w:val="00FA7958"/>
    <w:rsid w:val="00FB0CDC"/>
    <w:rsid w:val="00FB131D"/>
    <w:rsid w:val="00FB1663"/>
    <w:rsid w:val="00FB27BE"/>
    <w:rsid w:val="00FB2A39"/>
    <w:rsid w:val="00FB6463"/>
    <w:rsid w:val="00FB7AED"/>
    <w:rsid w:val="00FC017F"/>
    <w:rsid w:val="00FC0792"/>
    <w:rsid w:val="00FC707A"/>
    <w:rsid w:val="00FD072A"/>
    <w:rsid w:val="00FD0AA2"/>
    <w:rsid w:val="00FD16C8"/>
    <w:rsid w:val="00FD1918"/>
    <w:rsid w:val="00FD217F"/>
    <w:rsid w:val="00FD2B81"/>
    <w:rsid w:val="00FD3534"/>
    <w:rsid w:val="00FD4359"/>
    <w:rsid w:val="00FD46FD"/>
    <w:rsid w:val="00FD611F"/>
    <w:rsid w:val="00FD63D0"/>
    <w:rsid w:val="00FD709D"/>
    <w:rsid w:val="00FD7144"/>
    <w:rsid w:val="00FE0D53"/>
    <w:rsid w:val="00FE3BDB"/>
    <w:rsid w:val="00FE5850"/>
    <w:rsid w:val="00FE5AD1"/>
    <w:rsid w:val="00FE7E82"/>
    <w:rsid w:val="00FF0336"/>
    <w:rsid w:val="00FF0471"/>
    <w:rsid w:val="00FF2BA9"/>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5BE5"/>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1"/>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 w:type="paragraph" w:customStyle="1" w:styleId="msonormal0">
    <w:name w:val="msonormal"/>
    <w:basedOn w:val="Normal"/>
    <w:rsid w:val="001F0230"/>
    <w:pPr>
      <w:spacing w:before="100" w:beforeAutospacing="1" w:after="100" w:afterAutospacing="1"/>
      <w:jc w:val="left"/>
    </w:pPr>
    <w:rPr>
      <w:rFonts w:eastAsia="Times New Roman"/>
      <w:sz w:val="24"/>
      <w:szCs w:val="24"/>
      <w:lang w:val="en-US"/>
    </w:rPr>
  </w:style>
  <w:style w:type="paragraph" w:styleId="BodyText0">
    <w:name w:val="Body Text"/>
    <w:basedOn w:val="Normal"/>
    <w:link w:val="BodyTextChar"/>
    <w:unhideWhenUsed/>
    <w:rsid w:val="00CF1B3F"/>
    <w:pPr>
      <w:spacing w:after="120"/>
    </w:pPr>
  </w:style>
  <w:style w:type="character" w:customStyle="1" w:styleId="BodyTextChar">
    <w:name w:val="Body Text Char"/>
    <w:basedOn w:val="DefaultParagraphFont"/>
    <w:link w:val="BodyText0"/>
    <w:rsid w:val="00CF1B3F"/>
    <w:rPr>
      <w:sz w:val="22"/>
      <w:lang w:val="en-GB"/>
    </w:rPr>
  </w:style>
  <w:style w:type="paragraph" w:customStyle="1" w:styleId="TableParagraph">
    <w:name w:val="Table Paragraph"/>
    <w:basedOn w:val="Normal"/>
    <w:uiPriority w:val="1"/>
    <w:qFormat/>
    <w:rsid w:val="00A06F63"/>
    <w:pPr>
      <w:widowControl w:val="0"/>
      <w:autoSpaceDE w:val="0"/>
      <w:autoSpaceDN w:val="0"/>
      <w:adjustRightInd w:val="0"/>
      <w:jc w:val="left"/>
    </w:pPr>
    <w:rPr>
      <w:rFonts w:eastAsia="Times New Roman"/>
      <w:sz w:val="24"/>
      <w:szCs w:val="24"/>
      <w:lang w:val="en-US"/>
    </w:rPr>
  </w:style>
  <w:style w:type="paragraph" w:customStyle="1" w:styleId="SP15303498">
    <w:name w:val="SP.15.303498"/>
    <w:basedOn w:val="Default"/>
    <w:next w:val="Default"/>
    <w:uiPriority w:val="99"/>
    <w:rsid w:val="00C25F83"/>
    <w:rPr>
      <w:color w:val="auto"/>
    </w:rPr>
  </w:style>
  <w:style w:type="paragraph" w:customStyle="1" w:styleId="SP15303509">
    <w:name w:val="SP.15.303509"/>
    <w:basedOn w:val="Default"/>
    <w:next w:val="Default"/>
    <w:uiPriority w:val="99"/>
    <w:rsid w:val="00C25F83"/>
    <w:rPr>
      <w:color w:val="auto"/>
    </w:rPr>
  </w:style>
  <w:style w:type="paragraph" w:customStyle="1" w:styleId="SP15303120">
    <w:name w:val="SP.15.303120"/>
    <w:basedOn w:val="Default"/>
    <w:next w:val="Default"/>
    <w:uiPriority w:val="99"/>
    <w:rsid w:val="00C25F83"/>
    <w:rPr>
      <w:color w:val="auto"/>
    </w:rPr>
  </w:style>
  <w:style w:type="character" w:customStyle="1" w:styleId="SC15323589">
    <w:name w:val="SC.15.323589"/>
    <w:uiPriority w:val="99"/>
    <w:rsid w:val="00C25F83"/>
    <w:rPr>
      <w:color w:val="000000"/>
      <w:sz w:val="20"/>
      <w:szCs w:val="20"/>
    </w:rPr>
  </w:style>
  <w:style w:type="paragraph" w:customStyle="1" w:styleId="SP15303465">
    <w:name w:val="SP.15.303465"/>
    <w:basedOn w:val="Default"/>
    <w:next w:val="Default"/>
    <w:uiPriority w:val="99"/>
    <w:rsid w:val="007D684C"/>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3577863">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54336950">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0930872">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5301881">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2348587">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02630939">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D43"/>
    <w:rsid w:val="000030ED"/>
    <w:rsid w:val="000035EF"/>
    <w:rsid w:val="00051B4D"/>
    <w:rsid w:val="00056D1D"/>
    <w:rsid w:val="000B354C"/>
    <w:rsid w:val="000D2C4C"/>
    <w:rsid w:val="000E06BA"/>
    <w:rsid w:val="00127139"/>
    <w:rsid w:val="00146105"/>
    <w:rsid w:val="001C3556"/>
    <w:rsid w:val="001C552A"/>
    <w:rsid w:val="001D6612"/>
    <w:rsid w:val="001F1B74"/>
    <w:rsid w:val="001F3DFE"/>
    <w:rsid w:val="00242423"/>
    <w:rsid w:val="002521B3"/>
    <w:rsid w:val="002A79A0"/>
    <w:rsid w:val="002B22F3"/>
    <w:rsid w:val="00323758"/>
    <w:rsid w:val="00417C1F"/>
    <w:rsid w:val="004266B4"/>
    <w:rsid w:val="004E6C4A"/>
    <w:rsid w:val="00576FF2"/>
    <w:rsid w:val="00622AB1"/>
    <w:rsid w:val="00676EC6"/>
    <w:rsid w:val="006875FE"/>
    <w:rsid w:val="006951DF"/>
    <w:rsid w:val="006C149D"/>
    <w:rsid w:val="006C74B5"/>
    <w:rsid w:val="006E6D43"/>
    <w:rsid w:val="00720BE0"/>
    <w:rsid w:val="007475D0"/>
    <w:rsid w:val="007502BD"/>
    <w:rsid w:val="00795ACB"/>
    <w:rsid w:val="00812D62"/>
    <w:rsid w:val="0086709F"/>
    <w:rsid w:val="00A329D0"/>
    <w:rsid w:val="00B25987"/>
    <w:rsid w:val="00BD63A8"/>
    <w:rsid w:val="00BF4BB9"/>
    <w:rsid w:val="00C21714"/>
    <w:rsid w:val="00C73FFD"/>
    <w:rsid w:val="00E333EF"/>
    <w:rsid w:val="00E777C9"/>
    <w:rsid w:val="00EE4ED6"/>
    <w:rsid w:val="00F5375C"/>
    <w:rsid w:val="00F608B7"/>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D4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s>
</file>

<file path=customXml/itemProps1.xml><?xml version="1.0" encoding="utf-8"?>
<ds:datastoreItem xmlns:ds="http://schemas.openxmlformats.org/officeDocument/2006/customXml" ds:itemID="{57F0B1C3-E82F-4281-86F3-53AB45AE3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136</TotalTime>
  <Pages>14</Pages>
  <Words>3821</Words>
  <Characters>21786</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Intel</Company>
  <LinksUpToDate>false</LinksUpToDate>
  <CharactersWithSpaces>25556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Cariou, Laurent</cp:lastModifiedBy>
  <cp:revision>73</cp:revision>
  <cp:lastPrinted>2014-09-06T00:13:00Z</cp:lastPrinted>
  <dcterms:created xsi:type="dcterms:W3CDTF">2021-02-23T16:38:00Z</dcterms:created>
  <dcterms:modified xsi:type="dcterms:W3CDTF">2021-04-13T17:39:00Z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fa53519b-c1b3-4b6c-ae75-e8b643729907</vt:lpwstr>
  </property>
  <property fmtid="{D5CDD505-2E9C-101B-9397-08002B2CF9AE}" pid="4" name="CTP_BU">
    <vt:lpwstr>TSCG CENTRAL GROUP</vt:lpwstr>
  </property>
  <property fmtid="{D5CDD505-2E9C-101B-9397-08002B2CF9AE}" pid="5" name="CTP_TimeStamp">
    <vt:lpwstr>2020-08-20 15:44:29Z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2021-02-08T17:03:04.1740189Z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ef3d10f8-a34a-4475-ab97-936c9992b684</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ies>
</file>