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1594C5EF" w:rsidR="00B6527E" w:rsidRPr="00E13124" w:rsidRDefault="00E34DAC" w:rsidP="003E4ABA">
            <w:pPr>
              <w:pStyle w:val="T2"/>
              <w:rPr>
                <w:sz w:val="20"/>
              </w:rPr>
            </w:pPr>
            <w:r>
              <w:rPr>
                <w:sz w:val="20"/>
              </w:rPr>
              <w:t>Resolution</w:t>
            </w:r>
            <w:r w:rsidR="00C01AC6">
              <w:rPr>
                <w:sz w:val="20"/>
              </w:rPr>
              <w:t>s</w:t>
            </w:r>
            <w:r>
              <w:rPr>
                <w:sz w:val="20"/>
              </w:rPr>
              <w:t xml:space="preserve"> for </w:t>
            </w:r>
            <w:r w:rsidR="00C01AC6">
              <w:rPr>
                <w:sz w:val="20"/>
              </w:rPr>
              <w:t xml:space="preserve">CC34 </w:t>
            </w:r>
            <w:r w:rsidR="00710630">
              <w:rPr>
                <w:sz w:val="20"/>
              </w:rPr>
              <w:t xml:space="preserve">CIDs for </w:t>
            </w:r>
            <w:r w:rsidR="00BC477F">
              <w:rPr>
                <w:sz w:val="20"/>
              </w:rPr>
              <w:t>MLO Discovery procedures</w:t>
            </w:r>
            <w:r w:rsidR="004D4B08">
              <w:rPr>
                <w:sz w:val="20"/>
              </w:rPr>
              <w:t>,</w:t>
            </w:r>
            <w:r w:rsidR="00BC477F">
              <w:rPr>
                <w:sz w:val="20"/>
              </w:rPr>
              <w:t xml:space="preserve"> RNR</w:t>
            </w:r>
          </w:p>
        </w:tc>
      </w:tr>
      <w:tr w:rsidR="00B6527E" w:rsidRPr="00E13124" w14:paraId="25960C30" w14:textId="77777777" w:rsidTr="001968A8">
        <w:trPr>
          <w:trHeight w:val="359"/>
          <w:jc w:val="center"/>
        </w:trPr>
        <w:tc>
          <w:tcPr>
            <w:tcW w:w="9576" w:type="dxa"/>
            <w:gridSpan w:val="5"/>
            <w:vAlign w:val="center"/>
          </w:tcPr>
          <w:p w14:paraId="5C4A3311" w14:textId="4B4CB6E0" w:rsidR="00B6527E" w:rsidRPr="00E13124" w:rsidRDefault="00B6527E" w:rsidP="00911648">
            <w:pPr>
              <w:pStyle w:val="T2"/>
              <w:ind w:left="0"/>
              <w:rPr>
                <w:sz w:val="14"/>
              </w:rPr>
            </w:pPr>
            <w:r w:rsidRPr="00E13124">
              <w:rPr>
                <w:sz w:val="14"/>
              </w:rPr>
              <w:t>Date:</w:t>
            </w:r>
            <w:r w:rsidR="00215CE5" w:rsidRPr="00E13124">
              <w:rPr>
                <w:b w:val="0"/>
                <w:sz w:val="14"/>
              </w:rPr>
              <w:t xml:space="preserve">  </w:t>
            </w:r>
            <w:r w:rsidR="004D4B08" w:rsidRPr="00E13124">
              <w:rPr>
                <w:b w:val="0"/>
                <w:sz w:val="14"/>
              </w:rPr>
              <w:t>20</w:t>
            </w:r>
            <w:r w:rsidR="004D4B08">
              <w:rPr>
                <w:b w:val="0"/>
                <w:sz w:val="14"/>
              </w:rPr>
              <w:t>21</w:t>
            </w:r>
            <w:r w:rsidR="00BB08D8" w:rsidRPr="00E13124">
              <w:rPr>
                <w:b w:val="0"/>
                <w:sz w:val="14"/>
              </w:rPr>
              <w:t>-</w:t>
            </w:r>
            <w:r w:rsidR="004D4B08">
              <w:rPr>
                <w:b w:val="0"/>
                <w:sz w:val="14"/>
              </w:rPr>
              <w:t>0</w:t>
            </w:r>
            <w:r w:rsidR="00BE281D">
              <w:rPr>
                <w:b w:val="0"/>
                <w:sz w:val="14"/>
              </w:rPr>
              <w:t>3</w:t>
            </w:r>
            <w:r w:rsidRPr="00E13124">
              <w:rPr>
                <w:b w:val="0"/>
                <w:sz w:val="14"/>
              </w:rPr>
              <w:t>-</w:t>
            </w:r>
            <w:r w:rsidR="004D4B08">
              <w:rPr>
                <w:b w:val="0"/>
                <w:sz w:val="14"/>
              </w:rPr>
              <w:t>0</w:t>
            </w:r>
            <w:r w:rsidR="00BE281D">
              <w:rPr>
                <w:b w:val="0"/>
                <w:sz w:val="14"/>
              </w:rPr>
              <w:t>1</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13124" w:rsidRDefault="00B6527E" w:rsidP="007E52CB">
            <w:pPr>
              <w:pStyle w:val="T2"/>
              <w:spacing w:after="0"/>
              <w:ind w:left="0" w:right="0"/>
              <w:jc w:val="left"/>
              <w:rPr>
                <w:sz w:val="14"/>
              </w:rPr>
            </w:pPr>
            <w:r w:rsidRPr="00E13124">
              <w:rPr>
                <w:sz w:val="14"/>
              </w:rPr>
              <w:t>Author(s):</w:t>
            </w:r>
          </w:p>
        </w:tc>
      </w:tr>
      <w:tr w:rsidR="00B6527E" w:rsidRPr="00E13124" w14:paraId="0AA99FD7" w14:textId="77777777" w:rsidTr="001968A8">
        <w:trPr>
          <w:jc w:val="center"/>
        </w:trPr>
        <w:tc>
          <w:tcPr>
            <w:tcW w:w="1615" w:type="dxa"/>
            <w:vAlign w:val="center"/>
          </w:tcPr>
          <w:p w14:paraId="19945108" w14:textId="77777777" w:rsidR="00B6527E" w:rsidRPr="00E13124" w:rsidRDefault="00B6527E" w:rsidP="007E52CB">
            <w:pPr>
              <w:pStyle w:val="T2"/>
              <w:spacing w:after="0"/>
              <w:ind w:left="0" w:right="0"/>
              <w:jc w:val="left"/>
              <w:rPr>
                <w:sz w:val="14"/>
              </w:rPr>
            </w:pPr>
            <w:r w:rsidRPr="00E13124">
              <w:rPr>
                <w:sz w:val="14"/>
              </w:rPr>
              <w:t>Name</w:t>
            </w:r>
          </w:p>
        </w:tc>
        <w:tc>
          <w:tcPr>
            <w:tcW w:w="1530" w:type="dxa"/>
            <w:vAlign w:val="center"/>
          </w:tcPr>
          <w:p w14:paraId="69F56477" w14:textId="77777777" w:rsidR="00B6527E" w:rsidRPr="00E13124" w:rsidRDefault="00B6527E" w:rsidP="007E52CB">
            <w:pPr>
              <w:pStyle w:val="T2"/>
              <w:spacing w:after="0"/>
              <w:ind w:left="0" w:right="0"/>
              <w:jc w:val="left"/>
              <w:rPr>
                <w:sz w:val="14"/>
              </w:rPr>
            </w:pPr>
            <w:r w:rsidRPr="00E13124">
              <w:rPr>
                <w:sz w:val="14"/>
              </w:rPr>
              <w:t>Affiliation</w:t>
            </w:r>
          </w:p>
        </w:tc>
        <w:tc>
          <w:tcPr>
            <w:tcW w:w="2070" w:type="dxa"/>
            <w:vAlign w:val="center"/>
          </w:tcPr>
          <w:p w14:paraId="061C0ACA" w14:textId="26721EDF" w:rsidR="00B6527E" w:rsidRPr="00E13124" w:rsidRDefault="00AE1931" w:rsidP="007E52CB">
            <w:pPr>
              <w:pStyle w:val="T2"/>
              <w:spacing w:after="0"/>
              <w:ind w:left="0" w:right="0"/>
              <w:jc w:val="left"/>
              <w:rPr>
                <w:sz w:val="14"/>
              </w:rPr>
            </w:pPr>
            <w:r w:rsidRPr="00E13124">
              <w:rPr>
                <w:sz w:val="14"/>
              </w:rPr>
              <w:t>Address</w:t>
            </w:r>
          </w:p>
        </w:tc>
        <w:tc>
          <w:tcPr>
            <w:tcW w:w="1440" w:type="dxa"/>
            <w:vAlign w:val="center"/>
          </w:tcPr>
          <w:p w14:paraId="7CD6ADE3" w14:textId="77777777" w:rsidR="00B6527E" w:rsidRPr="00E13124" w:rsidRDefault="00B6527E" w:rsidP="007E52CB">
            <w:pPr>
              <w:pStyle w:val="T2"/>
              <w:spacing w:after="0"/>
              <w:ind w:left="0" w:right="0"/>
              <w:jc w:val="left"/>
              <w:rPr>
                <w:sz w:val="14"/>
              </w:rPr>
            </w:pPr>
            <w:r w:rsidRPr="00E13124">
              <w:rPr>
                <w:sz w:val="14"/>
              </w:rPr>
              <w:t>Phone</w:t>
            </w:r>
          </w:p>
        </w:tc>
        <w:tc>
          <w:tcPr>
            <w:tcW w:w="2921" w:type="dxa"/>
            <w:vAlign w:val="center"/>
          </w:tcPr>
          <w:p w14:paraId="52D9DABE" w14:textId="77777777" w:rsidR="00B6527E" w:rsidRPr="00E13124" w:rsidRDefault="00B6527E" w:rsidP="007E52CB">
            <w:pPr>
              <w:pStyle w:val="T2"/>
              <w:spacing w:after="0"/>
              <w:ind w:left="0" w:right="0"/>
              <w:jc w:val="left"/>
              <w:rPr>
                <w:sz w:val="14"/>
              </w:rPr>
            </w:pPr>
            <w:r w:rsidRPr="00E13124">
              <w:rPr>
                <w:sz w:val="14"/>
              </w:rPr>
              <w:t>email</w:t>
            </w:r>
          </w:p>
        </w:tc>
      </w:tr>
      <w:tr w:rsidR="00B6527E" w:rsidRPr="00E13124" w14:paraId="2A56A94E" w14:textId="77777777" w:rsidTr="001968A8">
        <w:trPr>
          <w:jc w:val="center"/>
        </w:trPr>
        <w:tc>
          <w:tcPr>
            <w:tcW w:w="1615" w:type="dxa"/>
            <w:vAlign w:val="center"/>
          </w:tcPr>
          <w:p w14:paraId="2865B567" w14:textId="77777777" w:rsidR="00B6527E" w:rsidRPr="00E13124" w:rsidRDefault="00B6527E" w:rsidP="00B6527E">
            <w:pPr>
              <w:pStyle w:val="T2"/>
              <w:spacing w:after="0"/>
              <w:ind w:left="0" w:right="0"/>
              <w:jc w:val="left"/>
              <w:rPr>
                <w:sz w:val="14"/>
              </w:rPr>
            </w:pPr>
            <w:r w:rsidRPr="00E13124">
              <w:rPr>
                <w:b w:val="0"/>
                <w:kern w:val="24"/>
                <w:sz w:val="12"/>
                <w:szCs w:val="18"/>
              </w:rPr>
              <w:t>Laurent Cariou</w:t>
            </w:r>
          </w:p>
        </w:tc>
        <w:tc>
          <w:tcPr>
            <w:tcW w:w="1530" w:type="dxa"/>
            <w:vAlign w:val="center"/>
          </w:tcPr>
          <w:p w14:paraId="60ECF008" w14:textId="77777777" w:rsidR="00B6527E" w:rsidRPr="00E13124" w:rsidRDefault="00B6527E" w:rsidP="00B6527E">
            <w:pPr>
              <w:pStyle w:val="T2"/>
              <w:spacing w:after="0"/>
              <w:ind w:left="0" w:right="0"/>
              <w:jc w:val="left"/>
              <w:rPr>
                <w:sz w:val="14"/>
              </w:rPr>
            </w:pPr>
          </w:p>
        </w:tc>
        <w:tc>
          <w:tcPr>
            <w:tcW w:w="2070" w:type="dxa"/>
            <w:vAlign w:val="center"/>
          </w:tcPr>
          <w:p w14:paraId="7CC144E9" w14:textId="77777777" w:rsidR="00B6527E" w:rsidRPr="00E13124" w:rsidRDefault="00B6527E" w:rsidP="00B6527E">
            <w:pPr>
              <w:pStyle w:val="T2"/>
              <w:spacing w:after="0"/>
              <w:ind w:left="0" w:right="0"/>
              <w:jc w:val="left"/>
              <w:rPr>
                <w:sz w:val="14"/>
              </w:rPr>
            </w:pPr>
          </w:p>
        </w:tc>
        <w:tc>
          <w:tcPr>
            <w:tcW w:w="1440" w:type="dxa"/>
            <w:vAlign w:val="center"/>
          </w:tcPr>
          <w:p w14:paraId="1D7D8EF7" w14:textId="77777777" w:rsidR="00B6527E" w:rsidRPr="00E13124" w:rsidRDefault="00B6527E" w:rsidP="00B6527E">
            <w:pPr>
              <w:pStyle w:val="T2"/>
              <w:spacing w:after="0"/>
              <w:ind w:left="0" w:right="0"/>
              <w:jc w:val="left"/>
              <w:rPr>
                <w:sz w:val="14"/>
              </w:rPr>
            </w:pPr>
          </w:p>
        </w:tc>
        <w:tc>
          <w:tcPr>
            <w:tcW w:w="2921" w:type="dxa"/>
            <w:vAlign w:val="center"/>
          </w:tcPr>
          <w:p w14:paraId="74E257FE" w14:textId="77777777" w:rsidR="00B6527E" w:rsidRPr="00E13124" w:rsidRDefault="00B6527E" w:rsidP="00B6527E">
            <w:pPr>
              <w:pStyle w:val="T2"/>
              <w:spacing w:after="0"/>
              <w:ind w:left="0" w:right="0"/>
              <w:jc w:val="left"/>
              <w:rPr>
                <w:sz w:val="14"/>
              </w:rPr>
            </w:pPr>
            <w:r w:rsidRPr="00E13124">
              <w:rPr>
                <w:b w:val="0"/>
                <w:kern w:val="24"/>
                <w:sz w:val="12"/>
                <w:szCs w:val="18"/>
              </w:rPr>
              <w:t>laurent.cariou@intel.com</w:t>
            </w: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eastAsia="ja-JP"/>
          </w:rPr>
          <mc:AlternateContent>
            <mc:Choice Requires="wps">
              <w:drawing>
                <wp:anchor distT="0" distB="0" distL="114300" distR="114300" simplePos="0" relativeHeight="251657728" behindDoc="0" locked="0" layoutInCell="0" allowOverlap="1" wp14:anchorId="4B04A788" wp14:editId="2F306938">
                  <wp:simplePos x="0" y="0"/>
                  <wp:positionH relativeFrom="column">
                    <wp:posOffset>-57150</wp:posOffset>
                  </wp:positionH>
                  <wp:positionV relativeFrom="paragraph">
                    <wp:posOffset>207009</wp:posOffset>
                  </wp:positionV>
                  <wp:extent cx="5943600" cy="22193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219325"/>
                          </a:xfrm>
                          <a:prstGeom prst="rect">
                            <a:avLst/>
                          </a:prstGeom>
                          <a:solidFill>
                            <a:srgbClr val="FFFFFF"/>
                          </a:solidFill>
                          <a:ln>
                            <a:noFill/>
                          </a:ln>
                        </wps:spPr>
                        <wps:txbx>
                          <w:txbxContent>
                            <w:p w14:paraId="2E05FA5C" w14:textId="3366008E" w:rsidR="008826AD" w:rsidRDefault="008826AD">
                              <w:pPr>
                                <w:pStyle w:val="T1"/>
                                <w:spacing w:after="120"/>
                              </w:pPr>
                              <w:r>
                                <w:t>Abstract</w:t>
                              </w:r>
                            </w:p>
                            <w:p w14:paraId="5D5B8AD0" w14:textId="715E7468" w:rsidR="008826AD" w:rsidRDefault="008826AD" w:rsidP="00E13F8F"/>
                            <w:p w14:paraId="4FA4BEC8" w14:textId="2400E341" w:rsidR="008826AD" w:rsidRDefault="008826AD" w:rsidP="00E13F8F">
                              <w:r>
                                <w:t>Comment resolution for CC34</w:t>
                              </w:r>
                              <w:r w:rsidR="00731B38">
                                <w:t xml:space="preserve"> for the following CIDs:</w:t>
                              </w:r>
                            </w:p>
                            <w:p w14:paraId="136887F3" w14:textId="14D826F1" w:rsidR="00731B38" w:rsidRDefault="00731B38" w:rsidP="00731B38">
                              <w:r>
                                <w:t xml:space="preserve">1015 1016 1017 1018 1019 1124 1125 1205 1728 1775 1901 1902 1903 2156 2157 2494 2566 2567 2568 2820 2972 2973 2974 3014 3015 3259 3361 3362 2969 </w:t>
                              </w:r>
                              <w:r w:rsidRPr="00721FCD">
                                <w:rPr>
                                  <w:highlight w:val="yellow"/>
                                </w:rPr>
                                <w:t>2184</w:t>
                              </w:r>
                              <w:r>
                                <w:t xml:space="preserve"> 1042 1044 1045 1046 1047 1048 1049 1187 1188 1189 1190 1420 1421 1422 1423 1673 1675 1676 1782 1793 1808 1926 2124 2150 2151 2310</w:t>
                              </w:r>
                              <w:r w:rsidR="00BE281D">
                                <w:t xml:space="preserve"> </w:t>
                              </w:r>
                              <w:r w:rsidR="00BE281D" w:rsidRPr="00BE281D">
                                <w:rPr>
                                  <w:highlight w:val="yellow"/>
                                </w:rPr>
                                <w:t>2418</w:t>
                              </w:r>
                              <w:r>
                                <w:t xml:space="preserve"> 2419 </w:t>
                              </w:r>
                              <w:r w:rsidRPr="00BE281D">
                                <w:rPr>
                                  <w:highlight w:val="yellow"/>
                                </w:rPr>
                                <w:t>2420</w:t>
                              </w:r>
                              <w:r>
                                <w:t xml:space="preserve"> 2421 2512 2591 2592 2760 2858 3217 3260 1039 1040 1041 1186 1418 1671 1672 1780 1781 1865 1866 1867 1873 1890 1923 1924 1925 1973 2186 2187 2298 2299 2589 2590 2854 2867 2876 2968 2975 2976 3215 3216 </w:t>
                              </w:r>
                            </w:p>
                            <w:p w14:paraId="511AFCFE" w14:textId="77777777" w:rsidR="00731B38" w:rsidRDefault="00731B38" w:rsidP="00E13F8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5pt;margin-top:16.3pt;width:468pt;height:174.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" o:allowincell="f" stroked="f">
                  <v:textbox>
                    <w:txbxContent>
                      <w:p w14:paraId="2E05FA5C" w14:textId="3366008E" w:rsidR="008826AD" w:rsidRDefault="008826AD">
                        <w:pPr>
                          <w:pStyle w:val="T1"/>
                          <w:spacing w:after="120"/>
                        </w:pPr>
                        <w:r>
                          <w:t>Abstract</w:t>
                        </w:r>
                      </w:p>
                      <w:p w14:paraId="5D5B8AD0" w14:textId="715E7468" w:rsidR="008826AD" w:rsidRDefault="008826AD" w:rsidP="00E13F8F"/>
                      <w:p w14:paraId="4FA4BEC8" w14:textId="2400E341" w:rsidR="008826AD" w:rsidRDefault="008826AD" w:rsidP="00E13F8F">
                        <w:r>
                          <w:t>Comment resolution for CC34</w:t>
                        </w:r>
                        <w:r w:rsidR="00731B38">
                          <w:t xml:space="preserve"> for the following CIDs:</w:t>
                        </w:r>
                      </w:p>
                      <w:p w14:paraId="136887F3" w14:textId="14D826F1" w:rsidR="00731B38" w:rsidRDefault="00731B38" w:rsidP="00731B38">
                        <w:r>
                          <w:t xml:space="preserve">1015 1016 1017 1018 1019 1124 1125 1205 1728 1775 1901 1902 1903 2156 2157 2494 2566 2567 2568 2820 2972 2973 2974 3014 3015 3259 3361 3362 2969 </w:t>
                        </w:r>
                        <w:r w:rsidRPr="00721FCD">
                          <w:rPr>
                            <w:highlight w:val="yellow"/>
                          </w:rPr>
                          <w:t>2184</w:t>
                        </w:r>
                        <w:r>
                          <w:t xml:space="preserve"> 1042 1044 1045 1046 1047 1048 1049 1187 1188 1189 1190 1420 1421 1422 1423 1673 1675 1676 1782 1793 1808 1926 2124 2150 2151 2310</w:t>
                        </w:r>
                        <w:r w:rsidR="00BE281D">
                          <w:t xml:space="preserve"> </w:t>
                        </w:r>
                        <w:r w:rsidR="00BE281D" w:rsidRPr="00BE281D">
                          <w:rPr>
                            <w:highlight w:val="yellow"/>
                          </w:rPr>
                          <w:t>2418</w:t>
                        </w:r>
                        <w:r>
                          <w:t xml:space="preserve"> 2419 </w:t>
                        </w:r>
                        <w:r w:rsidRPr="00BE281D">
                          <w:rPr>
                            <w:highlight w:val="yellow"/>
                          </w:rPr>
                          <w:t>2420</w:t>
                        </w:r>
                        <w:r>
                          <w:t xml:space="preserve"> 2421 2512 2591 2592 2760 2858 3217 3260 1039 1040 1041 1186 1418 1671 1672 1780 1781 1865 1866 1867 1873 1890 1923 1924 1925 1973 2186 2187 2298 2299 2589 2590 2854 2867 2876 2968 2975 2976 3215 3216 </w:t>
                        </w:r>
                      </w:p>
                      <w:p w14:paraId="511AFCFE" w14:textId="77777777" w:rsidR="00731B38" w:rsidRDefault="00731B38" w:rsidP="00E13F8F"/>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Strong"/>
          <w:sz w:val="16"/>
        </w:rPr>
      </w:pPr>
    </w:p>
    <w:p w14:paraId="5E73F691" w14:textId="77777777" w:rsidR="001968A8" w:rsidRPr="00E13124" w:rsidRDefault="001968A8">
      <w:pPr>
        <w:rPr>
          <w:rStyle w:val="Strong"/>
          <w:sz w:val="16"/>
        </w:rPr>
      </w:pPr>
    </w:p>
    <w:p w14:paraId="21C6FB35" w14:textId="77777777" w:rsidR="001968A8" w:rsidRPr="00E13124" w:rsidRDefault="001968A8">
      <w:pPr>
        <w:rPr>
          <w:rStyle w:val="Strong"/>
          <w:sz w:val="16"/>
        </w:rPr>
      </w:pPr>
    </w:p>
    <w:p w14:paraId="699FF49F" w14:textId="77777777" w:rsidR="001968A8" w:rsidRPr="00E13124" w:rsidRDefault="001968A8">
      <w:pPr>
        <w:rPr>
          <w:rStyle w:val="Strong"/>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7B2E0E9" w:rsidR="00711AE2" w:rsidRDefault="00711AE2" w:rsidP="002B1A82">
      <w:pPr>
        <w:rPr>
          <w:sz w:val="16"/>
        </w:rPr>
      </w:pPr>
    </w:p>
    <w:p w14:paraId="046B2709" w14:textId="1DC53653" w:rsidR="00711AE2" w:rsidRDefault="00711AE2" w:rsidP="002B1A82">
      <w:pPr>
        <w:rPr>
          <w:sz w:val="16"/>
        </w:rPr>
      </w:pPr>
    </w:p>
    <w:p w14:paraId="31C1CE84" w14:textId="731C78EA" w:rsidR="00711AE2" w:rsidRDefault="00711AE2" w:rsidP="002B1A82">
      <w:pPr>
        <w:rPr>
          <w:sz w:val="16"/>
        </w:rPr>
      </w:pPr>
    </w:p>
    <w:p w14:paraId="2657967B" w14:textId="0934AEB3" w:rsidR="00711AE2" w:rsidRDefault="00711AE2" w:rsidP="002B1A82">
      <w:pPr>
        <w:rPr>
          <w:sz w:val="16"/>
        </w:rPr>
      </w:pPr>
    </w:p>
    <w:p w14:paraId="451EBD7A" w14:textId="4757D0DB" w:rsidR="00711AE2" w:rsidRDefault="00711AE2" w:rsidP="002B1A82">
      <w:pPr>
        <w:rPr>
          <w:sz w:val="16"/>
        </w:rPr>
      </w:pPr>
    </w:p>
    <w:p w14:paraId="0EF42BBE" w14:textId="483EC4C1" w:rsidR="00711AE2" w:rsidRDefault="00711AE2" w:rsidP="002B1A82">
      <w:pPr>
        <w:rPr>
          <w:sz w:val="16"/>
        </w:rPr>
      </w:pPr>
    </w:p>
    <w:p w14:paraId="2B0F0AD0" w14:textId="7B1E9A36" w:rsidR="00711AE2" w:rsidRDefault="00711AE2" w:rsidP="002B1A82">
      <w:pPr>
        <w:rPr>
          <w:sz w:val="16"/>
        </w:rPr>
      </w:pPr>
    </w:p>
    <w:p w14:paraId="600F02D9" w14:textId="3AED3B24" w:rsidR="00711AE2" w:rsidRDefault="00711AE2" w:rsidP="002B1A82">
      <w:pPr>
        <w:rPr>
          <w:sz w:val="16"/>
        </w:rPr>
      </w:pPr>
    </w:p>
    <w:p w14:paraId="3A0294AB" w14:textId="100E2DA1" w:rsidR="00711AE2" w:rsidRDefault="00711AE2" w:rsidP="002B1A82">
      <w:pPr>
        <w:rPr>
          <w:sz w:val="16"/>
        </w:rPr>
      </w:pPr>
    </w:p>
    <w:p w14:paraId="0AF9343C" w14:textId="1555A4DC" w:rsidR="00711AE2" w:rsidRDefault="00711AE2" w:rsidP="002B1A82">
      <w:pPr>
        <w:rPr>
          <w:sz w:val="16"/>
        </w:rPr>
      </w:pPr>
    </w:p>
    <w:p w14:paraId="11A25534" w14:textId="1BAB7818" w:rsidR="00711AE2" w:rsidRDefault="00711AE2" w:rsidP="002B1A82">
      <w:pPr>
        <w:rPr>
          <w:sz w:val="16"/>
        </w:rPr>
      </w:pPr>
    </w:p>
    <w:p w14:paraId="1C2B0025" w14:textId="38B15399" w:rsidR="00711AE2" w:rsidRDefault="00711AE2" w:rsidP="002B1A82">
      <w:pPr>
        <w:rPr>
          <w:sz w:val="16"/>
        </w:rPr>
      </w:pPr>
    </w:p>
    <w:p w14:paraId="05E0EB5A" w14:textId="20B19C36" w:rsidR="00711AE2" w:rsidRDefault="00711AE2" w:rsidP="002B1A82">
      <w:pPr>
        <w:rPr>
          <w:sz w:val="16"/>
        </w:rPr>
      </w:pPr>
    </w:p>
    <w:p w14:paraId="58C28627" w14:textId="39A16B66" w:rsidR="00711AE2" w:rsidRDefault="00711AE2" w:rsidP="002B1A82">
      <w:pPr>
        <w:rPr>
          <w:sz w:val="16"/>
        </w:rPr>
      </w:pPr>
    </w:p>
    <w:p w14:paraId="00A1EABF" w14:textId="5EB747D3" w:rsidR="00711AE2" w:rsidRDefault="00711AE2" w:rsidP="002B1A82">
      <w:pPr>
        <w:rPr>
          <w:sz w:val="16"/>
        </w:rPr>
      </w:pPr>
    </w:p>
    <w:p w14:paraId="384B4A76" w14:textId="3B7469E2" w:rsidR="00711AE2" w:rsidRDefault="00711AE2" w:rsidP="002B1A82">
      <w:pPr>
        <w:rPr>
          <w:sz w:val="16"/>
        </w:rPr>
      </w:pPr>
    </w:p>
    <w:p w14:paraId="7C0ED4D8" w14:textId="60086930" w:rsidR="00711AE2" w:rsidRDefault="00711AE2" w:rsidP="002B1A82">
      <w:pPr>
        <w:rPr>
          <w:sz w:val="16"/>
        </w:rPr>
      </w:pPr>
    </w:p>
    <w:p w14:paraId="3DB8470E" w14:textId="618ABE26" w:rsidR="00711AE2" w:rsidRDefault="00711AE2" w:rsidP="002B1A82">
      <w:pPr>
        <w:rPr>
          <w:sz w:val="16"/>
        </w:rPr>
      </w:pPr>
    </w:p>
    <w:p w14:paraId="22AD9E62" w14:textId="79A1E2A0" w:rsidR="00711AE2" w:rsidRDefault="00711AE2" w:rsidP="002B1A82">
      <w:pPr>
        <w:rPr>
          <w:sz w:val="16"/>
        </w:rPr>
      </w:pPr>
    </w:p>
    <w:p w14:paraId="528009D6" w14:textId="15063E5F" w:rsidR="00711AE2" w:rsidRDefault="00711AE2" w:rsidP="002B1A82">
      <w:pPr>
        <w:rPr>
          <w:sz w:val="16"/>
        </w:rPr>
      </w:pPr>
    </w:p>
    <w:p w14:paraId="2B937E02" w14:textId="5455CEBE"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ListParagraph"/>
        <w:numPr>
          <w:ilvl w:val="0"/>
          <w:numId w:val="2"/>
        </w:numPr>
        <w:rPr>
          <w:b/>
          <w:sz w:val="20"/>
        </w:rPr>
      </w:pPr>
      <w:r w:rsidRPr="00E13124">
        <w:rPr>
          <w:b/>
          <w:sz w:val="20"/>
        </w:rPr>
        <w:t>Introduction</w:t>
      </w:r>
    </w:p>
    <w:p w14:paraId="26D24A72" w14:textId="77777777" w:rsidR="00AA56F8" w:rsidRPr="00E13124" w:rsidRDefault="00AA56F8" w:rsidP="0093524C">
      <w:pPr>
        <w:pStyle w:val="ListParagraph"/>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 xml:space="preserve">A motion to approve this submission means that the editing instructions and any changed or added material are actioned in the </w:t>
      </w:r>
      <w:proofErr w:type="spellStart"/>
      <w:r w:rsidRPr="00E13124">
        <w:rPr>
          <w:sz w:val="16"/>
          <w:lang w:eastAsia="ko-KR"/>
        </w:rPr>
        <w:t>TG</w:t>
      </w:r>
      <w:r w:rsidR="002955E8">
        <w:rPr>
          <w:sz w:val="16"/>
          <w:lang w:eastAsia="ko-KR"/>
        </w:rPr>
        <w:t>be</w:t>
      </w:r>
      <w:proofErr w:type="spellEnd"/>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Pr="00E13124" w:rsidRDefault="00AA56F8" w:rsidP="00AA56F8">
      <w:pPr>
        <w:rPr>
          <w:b/>
          <w:bCs/>
          <w:i/>
          <w:iCs/>
          <w:sz w:val="16"/>
          <w:lang w:eastAsia="ko-KR"/>
        </w:rPr>
      </w:pPr>
      <w:r w:rsidRPr="00E13124">
        <w:rPr>
          <w:b/>
          <w:bCs/>
          <w:i/>
          <w:iCs/>
          <w:sz w:val="16"/>
          <w:lang w:eastAsia="ko-KR"/>
        </w:rPr>
        <w:t xml:space="preserve">Editing instructions formatted like this are intended to be copied into the </w:t>
      </w:r>
      <w:proofErr w:type="spellStart"/>
      <w:r w:rsidRPr="00E13124">
        <w:rPr>
          <w:b/>
          <w:bCs/>
          <w:i/>
          <w:iCs/>
          <w:sz w:val="16"/>
          <w:lang w:eastAsia="ko-KR"/>
        </w:rPr>
        <w:t>TG</w:t>
      </w:r>
      <w:r w:rsidR="002955E8">
        <w:rPr>
          <w:b/>
          <w:bCs/>
          <w:i/>
          <w:iCs/>
          <w:sz w:val="16"/>
          <w:lang w:eastAsia="ko-KR"/>
        </w:rPr>
        <w:t>be</w:t>
      </w:r>
      <w:proofErr w:type="spellEnd"/>
      <w:r w:rsidRPr="00E13124">
        <w:rPr>
          <w:b/>
          <w:bCs/>
          <w:i/>
          <w:iCs/>
          <w:sz w:val="16"/>
          <w:lang w:eastAsia="ko-KR"/>
        </w:rPr>
        <w:t xml:space="preserve"> Draft (i.e. they are instructions to the 802.11 editor on how to merge the text with the baseline documents).</w:t>
      </w:r>
    </w:p>
    <w:p w14:paraId="1CA1657F" w14:textId="77777777" w:rsidR="00AA56F8" w:rsidRPr="00E13124" w:rsidRDefault="00AA56F8" w:rsidP="00AA56F8">
      <w:pPr>
        <w:rPr>
          <w:sz w:val="16"/>
          <w:lang w:eastAsia="ko-KR"/>
        </w:rPr>
      </w:pPr>
    </w:p>
    <w:p w14:paraId="3078F482" w14:textId="07C4C073" w:rsidR="00167DBE" w:rsidRDefault="00167DBE" w:rsidP="0093524C">
      <w:pPr>
        <w:pStyle w:val="ListParagraph"/>
        <w:rPr>
          <w:b/>
          <w:sz w:val="20"/>
        </w:rPr>
      </w:pPr>
    </w:p>
    <w:p w14:paraId="2217AA3D" w14:textId="00EAA1F3" w:rsidR="001F0230" w:rsidRDefault="001F0230" w:rsidP="0093524C">
      <w:pPr>
        <w:pStyle w:val="ListParagraph"/>
        <w:rPr>
          <w:b/>
          <w:sz w:val="20"/>
        </w:rPr>
      </w:pPr>
    </w:p>
    <w:p w14:paraId="4453898F" w14:textId="53D0FD77" w:rsidR="001F0230" w:rsidRDefault="001F0230" w:rsidP="0093524C">
      <w:pPr>
        <w:pStyle w:val="ListParagraph"/>
        <w:rPr>
          <w:b/>
          <w:sz w:val="20"/>
        </w:rPr>
      </w:pPr>
    </w:p>
    <w:tbl>
      <w:tblPr>
        <w:tblW w:w="11918" w:type="dxa"/>
        <w:tblLook w:val="04A0" w:firstRow="1" w:lastRow="0" w:firstColumn="1" w:lastColumn="0" w:noHBand="0" w:noVBand="1"/>
      </w:tblPr>
      <w:tblGrid>
        <w:gridCol w:w="661"/>
        <w:gridCol w:w="1764"/>
        <w:gridCol w:w="1250"/>
        <w:gridCol w:w="828"/>
        <w:gridCol w:w="1762"/>
        <w:gridCol w:w="1573"/>
        <w:gridCol w:w="2751"/>
        <w:gridCol w:w="1329"/>
      </w:tblGrid>
      <w:tr w:rsidR="007B0BDB" w:rsidRPr="001F0230" w14:paraId="2EA53333" w14:textId="77777777" w:rsidTr="00AF11DF">
        <w:trPr>
          <w:trHeight w:val="792"/>
        </w:trPr>
        <w:tc>
          <w:tcPr>
            <w:tcW w:w="661" w:type="dxa"/>
            <w:tcBorders>
              <w:top w:val="single" w:sz="4" w:space="0" w:color="000000"/>
              <w:left w:val="single" w:sz="4" w:space="0" w:color="000000"/>
              <w:bottom w:val="single" w:sz="8" w:space="0" w:color="000000"/>
              <w:right w:val="single" w:sz="4" w:space="0" w:color="000000"/>
            </w:tcBorders>
            <w:shd w:val="clear" w:color="auto" w:fill="auto"/>
            <w:hideMark/>
          </w:tcPr>
          <w:p w14:paraId="627D2903" w14:textId="77777777" w:rsidR="005D380C" w:rsidRPr="001F0230" w:rsidRDefault="005D380C" w:rsidP="005D380C">
            <w:pPr>
              <w:jc w:val="left"/>
              <w:rPr>
                <w:rFonts w:ascii="Arial" w:eastAsia="Times New Roman" w:hAnsi="Arial" w:cs="Arial"/>
                <w:b/>
                <w:bCs/>
                <w:sz w:val="20"/>
                <w:lang w:val="en-US"/>
              </w:rPr>
            </w:pPr>
            <w:r w:rsidRPr="001F0230">
              <w:rPr>
                <w:rFonts w:ascii="Arial" w:eastAsia="Times New Roman" w:hAnsi="Arial" w:cs="Arial"/>
                <w:b/>
                <w:bCs/>
                <w:sz w:val="20"/>
                <w:lang w:val="en-US"/>
              </w:rPr>
              <w:t>CID</w:t>
            </w:r>
          </w:p>
        </w:tc>
        <w:tc>
          <w:tcPr>
            <w:tcW w:w="1764" w:type="dxa"/>
            <w:tcBorders>
              <w:top w:val="single" w:sz="4" w:space="0" w:color="000000"/>
              <w:left w:val="single" w:sz="4" w:space="0" w:color="000000"/>
              <w:bottom w:val="single" w:sz="8" w:space="0" w:color="000000"/>
              <w:right w:val="single" w:sz="4" w:space="0" w:color="000000"/>
            </w:tcBorders>
            <w:shd w:val="clear" w:color="auto" w:fill="auto"/>
            <w:hideMark/>
          </w:tcPr>
          <w:p w14:paraId="769B543E" w14:textId="77777777" w:rsidR="005D380C" w:rsidRPr="001F0230" w:rsidRDefault="005D380C" w:rsidP="005D380C">
            <w:pPr>
              <w:jc w:val="left"/>
              <w:rPr>
                <w:rFonts w:ascii="Arial" w:eastAsia="Times New Roman" w:hAnsi="Arial" w:cs="Arial"/>
                <w:b/>
                <w:bCs/>
                <w:sz w:val="20"/>
                <w:lang w:val="en-US"/>
              </w:rPr>
            </w:pPr>
            <w:r w:rsidRPr="001F0230">
              <w:rPr>
                <w:rFonts w:ascii="Arial" w:eastAsia="Times New Roman" w:hAnsi="Arial" w:cs="Arial"/>
                <w:b/>
                <w:bCs/>
                <w:sz w:val="20"/>
                <w:lang w:val="en-US"/>
              </w:rPr>
              <w:t>Commenter</w:t>
            </w:r>
          </w:p>
        </w:tc>
        <w:tc>
          <w:tcPr>
            <w:tcW w:w="1250" w:type="dxa"/>
            <w:tcBorders>
              <w:top w:val="single" w:sz="4" w:space="0" w:color="000000"/>
              <w:left w:val="single" w:sz="4" w:space="0" w:color="000000"/>
              <w:bottom w:val="single" w:sz="8" w:space="0" w:color="000000"/>
              <w:right w:val="single" w:sz="4" w:space="0" w:color="000000"/>
            </w:tcBorders>
            <w:shd w:val="clear" w:color="auto" w:fill="auto"/>
            <w:hideMark/>
          </w:tcPr>
          <w:p w14:paraId="1BE8A21E" w14:textId="77777777" w:rsidR="005D380C" w:rsidRPr="001F0230" w:rsidRDefault="005D380C" w:rsidP="005D380C">
            <w:pPr>
              <w:jc w:val="left"/>
              <w:rPr>
                <w:rFonts w:ascii="Arial" w:eastAsia="Times New Roman" w:hAnsi="Arial" w:cs="Arial"/>
                <w:b/>
                <w:bCs/>
                <w:sz w:val="20"/>
                <w:lang w:val="en-US"/>
              </w:rPr>
            </w:pPr>
            <w:r w:rsidRPr="001F0230">
              <w:rPr>
                <w:rFonts w:ascii="Arial" w:eastAsia="Times New Roman" w:hAnsi="Arial" w:cs="Arial"/>
                <w:b/>
                <w:bCs/>
                <w:sz w:val="20"/>
                <w:lang w:val="en-US"/>
              </w:rPr>
              <w:t>Clause Number(C)</w:t>
            </w:r>
          </w:p>
        </w:tc>
        <w:tc>
          <w:tcPr>
            <w:tcW w:w="828" w:type="dxa"/>
            <w:tcBorders>
              <w:top w:val="single" w:sz="4" w:space="0" w:color="000000"/>
              <w:left w:val="single" w:sz="4" w:space="0" w:color="000000"/>
              <w:bottom w:val="single" w:sz="8" w:space="0" w:color="000000"/>
              <w:right w:val="single" w:sz="4" w:space="0" w:color="000000"/>
            </w:tcBorders>
            <w:shd w:val="clear" w:color="auto" w:fill="auto"/>
            <w:hideMark/>
          </w:tcPr>
          <w:p w14:paraId="7A71FE41" w14:textId="77777777" w:rsidR="005D380C" w:rsidRDefault="005D380C" w:rsidP="005D380C">
            <w:pPr>
              <w:jc w:val="left"/>
              <w:rPr>
                <w:rFonts w:ascii="Arial" w:eastAsia="Times New Roman" w:hAnsi="Arial" w:cs="Arial"/>
                <w:b/>
                <w:bCs/>
                <w:sz w:val="20"/>
                <w:lang w:val="en-US"/>
              </w:rPr>
            </w:pPr>
          </w:p>
          <w:p w14:paraId="3BB71A83" w14:textId="00A2A3C9" w:rsidR="005D380C" w:rsidRPr="001F0230" w:rsidRDefault="005D380C" w:rsidP="005D380C">
            <w:pPr>
              <w:jc w:val="left"/>
              <w:rPr>
                <w:rFonts w:ascii="Arial" w:eastAsia="Times New Roman" w:hAnsi="Arial" w:cs="Arial"/>
                <w:b/>
                <w:bCs/>
                <w:sz w:val="20"/>
                <w:lang w:val="en-US"/>
              </w:rPr>
            </w:pPr>
            <w:r w:rsidRPr="001F0230">
              <w:rPr>
                <w:rFonts w:ascii="Arial" w:eastAsia="Times New Roman" w:hAnsi="Arial" w:cs="Arial"/>
                <w:b/>
                <w:bCs/>
                <w:sz w:val="20"/>
                <w:lang w:val="en-US"/>
              </w:rPr>
              <w:t>Page</w:t>
            </w:r>
          </w:p>
        </w:tc>
        <w:tc>
          <w:tcPr>
            <w:tcW w:w="1762" w:type="dxa"/>
            <w:tcBorders>
              <w:top w:val="single" w:sz="4" w:space="0" w:color="000000"/>
              <w:left w:val="single" w:sz="4" w:space="0" w:color="000000"/>
              <w:bottom w:val="single" w:sz="8" w:space="0" w:color="000000"/>
              <w:right w:val="single" w:sz="4" w:space="0" w:color="000000"/>
            </w:tcBorders>
            <w:shd w:val="clear" w:color="auto" w:fill="auto"/>
            <w:hideMark/>
          </w:tcPr>
          <w:p w14:paraId="7A5D4BC9" w14:textId="77777777" w:rsidR="005D380C" w:rsidRPr="001F0230" w:rsidRDefault="005D380C" w:rsidP="005D380C">
            <w:pPr>
              <w:jc w:val="left"/>
              <w:rPr>
                <w:rFonts w:ascii="Arial" w:eastAsia="Times New Roman" w:hAnsi="Arial" w:cs="Arial"/>
                <w:b/>
                <w:bCs/>
                <w:sz w:val="20"/>
                <w:lang w:val="en-US"/>
              </w:rPr>
            </w:pPr>
            <w:r w:rsidRPr="001F0230">
              <w:rPr>
                <w:rFonts w:ascii="Arial" w:eastAsia="Times New Roman" w:hAnsi="Arial" w:cs="Arial"/>
                <w:b/>
                <w:bCs/>
                <w:sz w:val="20"/>
                <w:lang w:val="en-US"/>
              </w:rPr>
              <w:t>Comment</w:t>
            </w:r>
          </w:p>
        </w:tc>
        <w:tc>
          <w:tcPr>
            <w:tcW w:w="1573" w:type="dxa"/>
            <w:tcBorders>
              <w:top w:val="single" w:sz="4" w:space="0" w:color="000000"/>
              <w:left w:val="single" w:sz="4" w:space="0" w:color="000000"/>
              <w:bottom w:val="single" w:sz="8" w:space="0" w:color="000000"/>
              <w:right w:val="single" w:sz="4" w:space="0" w:color="000000"/>
            </w:tcBorders>
            <w:shd w:val="clear" w:color="auto" w:fill="auto"/>
            <w:hideMark/>
          </w:tcPr>
          <w:p w14:paraId="68314F75" w14:textId="77777777" w:rsidR="005D380C" w:rsidRPr="001F0230" w:rsidRDefault="005D380C" w:rsidP="005D380C">
            <w:pPr>
              <w:jc w:val="left"/>
              <w:rPr>
                <w:rFonts w:ascii="Arial" w:eastAsia="Times New Roman" w:hAnsi="Arial" w:cs="Arial"/>
                <w:b/>
                <w:bCs/>
                <w:sz w:val="20"/>
                <w:lang w:val="en-US"/>
              </w:rPr>
            </w:pPr>
            <w:r w:rsidRPr="001F0230">
              <w:rPr>
                <w:rFonts w:ascii="Arial" w:eastAsia="Times New Roman" w:hAnsi="Arial" w:cs="Arial"/>
                <w:b/>
                <w:bCs/>
                <w:sz w:val="20"/>
                <w:lang w:val="en-US"/>
              </w:rPr>
              <w:t>Proposed Change</w:t>
            </w:r>
          </w:p>
        </w:tc>
        <w:tc>
          <w:tcPr>
            <w:tcW w:w="2751" w:type="dxa"/>
            <w:tcBorders>
              <w:top w:val="single" w:sz="4" w:space="0" w:color="000000"/>
              <w:left w:val="single" w:sz="4" w:space="0" w:color="000000"/>
              <w:bottom w:val="single" w:sz="8" w:space="0" w:color="000000"/>
              <w:right w:val="single" w:sz="4" w:space="0" w:color="000000"/>
            </w:tcBorders>
            <w:shd w:val="clear" w:color="auto" w:fill="auto"/>
            <w:hideMark/>
          </w:tcPr>
          <w:p w14:paraId="46C23C01" w14:textId="77777777" w:rsidR="005D380C" w:rsidRPr="001F0230" w:rsidRDefault="005D380C" w:rsidP="005D380C">
            <w:pPr>
              <w:jc w:val="left"/>
              <w:rPr>
                <w:rFonts w:ascii="Arial" w:eastAsia="Times New Roman" w:hAnsi="Arial" w:cs="Arial"/>
                <w:b/>
                <w:bCs/>
                <w:sz w:val="20"/>
                <w:lang w:val="en-US"/>
              </w:rPr>
            </w:pPr>
            <w:r w:rsidRPr="001F0230">
              <w:rPr>
                <w:rFonts w:ascii="Arial" w:eastAsia="Times New Roman" w:hAnsi="Arial" w:cs="Arial"/>
                <w:b/>
                <w:bCs/>
                <w:sz w:val="20"/>
                <w:lang w:val="en-US"/>
              </w:rPr>
              <w:t>Resolution</w:t>
            </w:r>
          </w:p>
        </w:tc>
        <w:tc>
          <w:tcPr>
            <w:tcW w:w="1329" w:type="dxa"/>
            <w:tcBorders>
              <w:top w:val="single" w:sz="4" w:space="0" w:color="000000"/>
              <w:left w:val="single" w:sz="4" w:space="0" w:color="000000"/>
              <w:bottom w:val="single" w:sz="8" w:space="0" w:color="000000"/>
              <w:right w:val="single" w:sz="4" w:space="0" w:color="000000"/>
            </w:tcBorders>
            <w:shd w:val="clear" w:color="auto" w:fill="auto"/>
            <w:hideMark/>
          </w:tcPr>
          <w:p w14:paraId="6E903DF1" w14:textId="77777777" w:rsidR="005D380C" w:rsidRPr="001F0230" w:rsidRDefault="005D380C" w:rsidP="005D380C">
            <w:pPr>
              <w:jc w:val="left"/>
              <w:rPr>
                <w:rFonts w:ascii="Arial" w:eastAsia="Times New Roman" w:hAnsi="Arial" w:cs="Arial"/>
                <w:b/>
                <w:bCs/>
                <w:sz w:val="20"/>
                <w:lang w:val="en-US"/>
              </w:rPr>
            </w:pPr>
            <w:r w:rsidRPr="001F0230">
              <w:rPr>
                <w:rFonts w:ascii="Arial" w:eastAsia="Times New Roman" w:hAnsi="Arial" w:cs="Arial"/>
                <w:b/>
                <w:bCs/>
                <w:sz w:val="20"/>
                <w:lang w:val="en-US"/>
              </w:rPr>
              <w:t>Ad-hoc Notes</w:t>
            </w:r>
          </w:p>
        </w:tc>
      </w:tr>
      <w:tr w:rsidR="007B0BDB" w:rsidRPr="001F0230" w14:paraId="17C5A1CC" w14:textId="77777777" w:rsidTr="00AF11DF">
        <w:trPr>
          <w:trHeight w:val="105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12A9EDB1"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1015</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1C1061B1"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Abhishek Patil</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4181A9D6"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9.4.2.170.2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2A8C5D6C"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70.41</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30F42558"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Length 9 octet is a valid combination and not a reserved value</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21495C77"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Fix the numbers to match the entries in Table 9-281</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166CFD40" w14:textId="4772299B" w:rsidR="005D380C" w:rsidRPr="001F0230" w:rsidRDefault="00C04451" w:rsidP="005D380C">
            <w:pPr>
              <w:jc w:val="left"/>
              <w:rPr>
                <w:rFonts w:ascii="Arial" w:eastAsia="Times New Roman" w:hAnsi="Arial" w:cs="Arial"/>
                <w:sz w:val="20"/>
                <w:lang w:val="en-US"/>
              </w:rPr>
            </w:pPr>
            <w:r>
              <w:rPr>
                <w:rFonts w:ascii="Arial" w:eastAsia="Times New Roman" w:hAnsi="Arial" w:cs="Arial"/>
                <w:sz w:val="20"/>
                <w:lang w:val="en-US"/>
              </w:rPr>
              <w:t xml:space="preserve">Revised </w:t>
            </w:r>
            <w:r w:rsidR="00A36117">
              <w:rPr>
                <w:rFonts w:ascii="Arial" w:eastAsia="Times New Roman" w:hAnsi="Arial" w:cs="Arial"/>
                <w:sz w:val="20"/>
                <w:lang w:val="en-US"/>
              </w:rPr>
              <w:t>–</w:t>
            </w:r>
            <w:r>
              <w:rPr>
                <w:rFonts w:ascii="Arial" w:eastAsia="Times New Roman" w:hAnsi="Arial" w:cs="Arial"/>
                <w:sz w:val="20"/>
                <w:lang w:val="en-US"/>
              </w:rPr>
              <w:t xml:space="preserve"> agree</w:t>
            </w:r>
            <w:r w:rsidR="00A36117">
              <w:rPr>
                <w:rFonts w:ascii="Arial" w:eastAsia="Times New Roman" w:hAnsi="Arial" w:cs="Arial"/>
                <w:sz w:val="20"/>
                <w:lang w:val="en-US"/>
              </w:rPr>
              <w:t xml:space="preserve"> with the commenter. Make the change marked as #1015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227FB168"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[2021/02/07, Edward Au] Volunteers:  Jason Guo, Ming Gan</w:t>
            </w:r>
          </w:p>
        </w:tc>
      </w:tr>
      <w:tr w:rsidR="007B0BDB" w:rsidRPr="001F0230" w14:paraId="5BF16A15" w14:textId="77777777" w:rsidTr="00AF11DF">
        <w:trPr>
          <w:trHeight w:val="3432"/>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13DCDFBC"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lastRenderedPageBreak/>
              <w:t>1016</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1B7FF3DC"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Abhishek Patil</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6A00C7B2"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9.4.2.170.2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24621CDB"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71.40</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694F1225"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Fix the TBDs sizes related to the MLD Parameters subfield.</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1978102D"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Update figure 9-632 to show MLD Parameters subfield size as 0 or 2 (consistent with entries in Table 9-281). Update Table 9-632b to show MLD ID size of 4 bits. 4 bits is sufficient to signal up to 16 MLDs. Define the size of Change Sequence field to be 1 octet - consistent with Check Beacon field of TIM frame (11.2.3.15). Remove the Reserved field.</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2E11560E" w14:textId="17AD2C21" w:rsidR="005D380C" w:rsidRPr="001F0230" w:rsidRDefault="0060709B" w:rsidP="005D380C">
            <w:pPr>
              <w:jc w:val="left"/>
              <w:rPr>
                <w:rFonts w:ascii="Arial" w:eastAsia="Times New Roman" w:hAnsi="Arial" w:cs="Arial"/>
                <w:sz w:val="20"/>
                <w:lang w:val="en-US"/>
              </w:rPr>
            </w:pPr>
            <w:r>
              <w:rPr>
                <w:rFonts w:ascii="Arial" w:eastAsia="Times New Roman" w:hAnsi="Arial" w:cs="Arial"/>
                <w:sz w:val="20"/>
                <w:lang w:val="en-US"/>
              </w:rPr>
              <w:t>Revised – fix the TBD is the table. Following this commenter and other commenting on this same topic. Apply the changes marked as #1016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176A1697"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[2021/02/07, Edward Au] Volunteers:  Jason Guo, Ming Gan</w:t>
            </w:r>
          </w:p>
        </w:tc>
      </w:tr>
      <w:tr w:rsidR="007B0BDB" w:rsidRPr="001F0230" w14:paraId="02D01A0B" w14:textId="77777777" w:rsidTr="00AF11DF">
        <w:trPr>
          <w:trHeight w:val="1320"/>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577F8F8E"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1017</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53B311F4"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Abhishek Patil</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65A27309"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9.4.2.170.2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53D1F5B9"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71.54</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6252DC8A"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Limit the amount of information carried in RNR IE. It is already bloated to 16 octets per reported AP. Delete the Reserved field.</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1FE382A9"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As in comment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76184FC7" w14:textId="45D54FE5" w:rsidR="005D380C" w:rsidRPr="001F0230" w:rsidRDefault="0060709B" w:rsidP="005D380C">
            <w:pPr>
              <w:jc w:val="left"/>
              <w:rPr>
                <w:rFonts w:ascii="Arial" w:eastAsia="Times New Roman" w:hAnsi="Arial" w:cs="Arial"/>
                <w:sz w:val="20"/>
                <w:lang w:val="en-US"/>
              </w:rPr>
            </w:pPr>
            <w:r>
              <w:rPr>
                <w:rFonts w:ascii="Arial" w:eastAsia="Times New Roman" w:hAnsi="Arial" w:cs="Arial"/>
                <w:sz w:val="20"/>
                <w:lang w:val="en-US"/>
              </w:rPr>
              <w:t>Revised – fix the TBDs. Apply the changes marked as #1017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54E8D214"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[2021/02/07, Edward Au] Volunteers:  Jason Guo, Ming Gan</w:t>
            </w:r>
          </w:p>
        </w:tc>
      </w:tr>
      <w:tr w:rsidR="007B0BDB" w:rsidRPr="001F0230" w14:paraId="533CB6F7" w14:textId="77777777" w:rsidTr="00AF11DF">
        <w:trPr>
          <w:trHeight w:val="2640"/>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0483C422"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1018</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4E07FF4E"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Abhishek Patil</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017FC492"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9.4.2.170.2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6E93D009"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72.04</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5F8599CB"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If the reported AP is not part of an MLD, then the MLD Parameters subfield must not be carried in the element. If the MLD is within the same physical AP box, then the reporting AP is expected to have the information whether the reported AP is part of an MLD or not.</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2369EB39"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"The MLD ID subfield is set to TBD if the reported AP is not part of an AP MLD, or if the reporting AP does not have that information." Make the same change for the paragraph describing Link ID subfield and the Change Sequence subfield.</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3171A174" w14:textId="7473B102" w:rsidR="005D380C" w:rsidRPr="001F0230" w:rsidRDefault="00F459C8" w:rsidP="005D380C">
            <w:pPr>
              <w:jc w:val="left"/>
              <w:rPr>
                <w:rFonts w:ascii="Arial" w:eastAsia="Times New Roman" w:hAnsi="Arial" w:cs="Arial"/>
                <w:sz w:val="20"/>
                <w:lang w:val="en-US"/>
              </w:rPr>
            </w:pPr>
            <w:r>
              <w:rPr>
                <w:rFonts w:ascii="Arial" w:eastAsia="Times New Roman" w:hAnsi="Arial" w:cs="Arial"/>
                <w:sz w:val="20"/>
                <w:lang w:val="en-US"/>
              </w:rPr>
              <w:t xml:space="preserve">Revised </w:t>
            </w:r>
            <w:r w:rsidR="004D5734">
              <w:rPr>
                <w:rFonts w:ascii="Arial" w:eastAsia="Times New Roman" w:hAnsi="Arial" w:cs="Arial"/>
                <w:sz w:val="20"/>
                <w:lang w:val="en-US"/>
              </w:rPr>
              <w:t xml:space="preserve">– </w:t>
            </w:r>
            <w:r>
              <w:rPr>
                <w:rFonts w:ascii="Arial" w:eastAsia="Times New Roman" w:hAnsi="Arial" w:cs="Arial"/>
                <w:sz w:val="20"/>
                <w:lang w:val="en-US"/>
              </w:rPr>
              <w:t xml:space="preserve">the intention of the comment being to not transmit unnecessarily MLD parameters when not needed, we can add a recommendation that if, for a same channel, APs </w:t>
            </w:r>
            <w:proofErr w:type="spellStart"/>
            <w:r>
              <w:rPr>
                <w:rFonts w:ascii="Arial" w:eastAsia="Times New Roman" w:hAnsi="Arial" w:cs="Arial"/>
                <w:sz w:val="20"/>
                <w:lang w:val="en-US"/>
              </w:rPr>
              <w:t>taffiliated</w:t>
            </w:r>
            <w:proofErr w:type="spellEnd"/>
            <w:r>
              <w:rPr>
                <w:rFonts w:ascii="Arial" w:eastAsia="Times New Roman" w:hAnsi="Arial" w:cs="Arial"/>
                <w:sz w:val="20"/>
                <w:lang w:val="en-US"/>
              </w:rPr>
              <w:t xml:space="preserve"> to an MLD and APs not affiliated to an MLD are reported, they would be reported as part of separate </w:t>
            </w:r>
            <w:r w:rsidR="00E445F1">
              <w:rPr>
                <w:rFonts w:ascii="Arial" w:eastAsia="Times New Roman" w:hAnsi="Arial" w:cs="Arial"/>
                <w:sz w:val="20"/>
                <w:lang w:val="en-US"/>
              </w:rPr>
              <w:t>Neighbor AP Info field. Apply the changes marked as #1018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53893ED8"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[2021/02/07, Edward Au] Volunteers:  Jason Guo, Ming Gan</w:t>
            </w:r>
          </w:p>
        </w:tc>
      </w:tr>
      <w:tr w:rsidR="007B0BDB" w:rsidRPr="001F0230" w14:paraId="37135626" w14:textId="77777777" w:rsidTr="00AF11DF">
        <w:trPr>
          <w:trHeight w:val="105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5B43FB0B"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lastRenderedPageBreak/>
              <w:t>1019</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5A02C29D"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Abhishek Patil</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39E68B50"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9.4.2.170.2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1F752396"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72.11</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7F41BB30"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The paragraph is describing Link ID. Fix error "The MLD ID subfield is set to TBD ..."</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17B72F1B"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Should be "The Link ID subfield is set to ..."</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6996CC4A" w14:textId="256B417D" w:rsidR="005D380C" w:rsidRPr="001F0230" w:rsidRDefault="00B15A75" w:rsidP="005D380C">
            <w:pPr>
              <w:jc w:val="left"/>
              <w:rPr>
                <w:rFonts w:ascii="Arial" w:eastAsia="Times New Roman" w:hAnsi="Arial" w:cs="Arial"/>
                <w:sz w:val="20"/>
                <w:lang w:val="en-US"/>
              </w:rPr>
            </w:pPr>
            <w:r>
              <w:rPr>
                <w:rFonts w:ascii="Arial" w:eastAsia="Times New Roman" w:hAnsi="Arial" w:cs="Arial"/>
                <w:sz w:val="20"/>
                <w:lang w:val="en-US"/>
              </w:rPr>
              <w:t xml:space="preserve">Revised – agree with the commenter. </w:t>
            </w:r>
            <w:r w:rsidR="00066B97">
              <w:rPr>
                <w:rFonts w:ascii="Arial" w:eastAsia="Times New Roman" w:hAnsi="Arial" w:cs="Arial"/>
                <w:sz w:val="20"/>
                <w:lang w:val="en-US"/>
              </w:rPr>
              <w:t>Make</w:t>
            </w:r>
            <w:r>
              <w:rPr>
                <w:rFonts w:ascii="Arial" w:eastAsia="Times New Roman" w:hAnsi="Arial" w:cs="Arial"/>
                <w:sz w:val="20"/>
                <w:lang w:val="en-US"/>
              </w:rPr>
              <w:t xml:space="preserve"> the changes marked as </w:t>
            </w:r>
            <w:r w:rsidR="00066B97">
              <w:rPr>
                <w:rFonts w:ascii="Arial" w:eastAsia="Times New Roman" w:hAnsi="Arial" w:cs="Arial"/>
                <w:sz w:val="20"/>
                <w:lang w:val="en-US"/>
              </w:rPr>
              <w:t>#1019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366E0DC7"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[2021/02/07, Edward Au] Volunteers:  Jason Guo, Ming Gan</w:t>
            </w:r>
          </w:p>
        </w:tc>
      </w:tr>
      <w:tr w:rsidR="007B0BDB" w:rsidRPr="001F0230" w14:paraId="145B8B29" w14:textId="77777777" w:rsidTr="00AF11DF">
        <w:trPr>
          <w:trHeight w:val="2640"/>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7BDCB4E3"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1124</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5D14546F"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Alfred Asterjadhi</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5613B215"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9.4.2.170.2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61B92F8D"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70.41</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3B62241B"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Seems the underlines in this sentence (which values are used for EHT) and the ones listed in the Table below are not consistent. Please ensure consistency between values used for EHT and their actual addition in the table below. Any backwards compatibility?</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3F0FFA79"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As in comment.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6308C58D" w14:textId="3AB12451" w:rsidR="005D380C" w:rsidRPr="001F0230" w:rsidRDefault="008C47F2" w:rsidP="005D380C">
            <w:pPr>
              <w:jc w:val="left"/>
              <w:rPr>
                <w:rFonts w:ascii="Arial" w:eastAsia="Times New Roman" w:hAnsi="Arial" w:cs="Arial"/>
                <w:sz w:val="20"/>
                <w:lang w:val="en-US"/>
              </w:rPr>
            </w:pPr>
            <w:r>
              <w:rPr>
                <w:rFonts w:ascii="Arial" w:eastAsia="Times New Roman" w:hAnsi="Arial" w:cs="Arial"/>
                <w:sz w:val="20"/>
                <w:lang w:val="en-US"/>
              </w:rPr>
              <w:t xml:space="preserve">Revised – agree with the commenter. </w:t>
            </w:r>
            <w:r w:rsidR="00C17F7F">
              <w:rPr>
                <w:rFonts w:ascii="Arial" w:eastAsia="Times New Roman" w:hAnsi="Arial" w:cs="Arial"/>
                <w:sz w:val="20"/>
                <w:lang w:val="en-US"/>
              </w:rPr>
              <w:t>Similar comment as CID1015.</w:t>
            </w:r>
            <w:r>
              <w:rPr>
                <w:rFonts w:ascii="Arial" w:eastAsia="Times New Roman" w:hAnsi="Arial" w:cs="Arial"/>
                <w:sz w:val="20"/>
                <w:lang w:val="en-US"/>
              </w:rPr>
              <w:t xml:space="preserve"> </w:t>
            </w:r>
            <w:r w:rsidR="00C17F7F">
              <w:rPr>
                <w:rFonts w:ascii="Arial" w:eastAsia="Times New Roman" w:hAnsi="Arial" w:cs="Arial"/>
                <w:sz w:val="20"/>
                <w:lang w:val="en-US"/>
              </w:rPr>
              <w:t>Apply the</w:t>
            </w:r>
            <w:r>
              <w:rPr>
                <w:rFonts w:ascii="Arial" w:eastAsia="Times New Roman" w:hAnsi="Arial" w:cs="Arial"/>
                <w:sz w:val="20"/>
                <w:lang w:val="en-US"/>
              </w:rPr>
              <w:t xml:space="preserve"> change </w:t>
            </w:r>
            <w:r w:rsidR="00C17F7F">
              <w:rPr>
                <w:rFonts w:ascii="Arial" w:eastAsia="Times New Roman" w:hAnsi="Arial" w:cs="Arial"/>
                <w:sz w:val="20"/>
                <w:lang w:val="en-US"/>
              </w:rPr>
              <w:t xml:space="preserve">marked </w:t>
            </w:r>
            <w:r>
              <w:rPr>
                <w:rFonts w:ascii="Arial" w:eastAsia="Times New Roman" w:hAnsi="Arial" w:cs="Arial"/>
                <w:sz w:val="20"/>
                <w:lang w:val="en-US"/>
              </w:rPr>
              <w:t xml:space="preserve">as </w:t>
            </w:r>
            <w:r w:rsidR="008B5E3A">
              <w:rPr>
                <w:rFonts w:ascii="Arial" w:eastAsia="Times New Roman" w:hAnsi="Arial" w:cs="Arial"/>
                <w:sz w:val="20"/>
                <w:lang w:val="en-US"/>
              </w:rPr>
              <w:t>#1124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6BB4DBA7"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[2021/02/07, Edward Au] Volunteers:  Jason Guo, Ming Gan</w:t>
            </w:r>
          </w:p>
        </w:tc>
      </w:tr>
      <w:tr w:rsidR="007B0BDB" w:rsidRPr="001F0230" w14:paraId="5164670F" w14:textId="77777777" w:rsidTr="00AF11DF">
        <w:trPr>
          <w:trHeight w:val="1320"/>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16F6502E"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1125</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026EB59A"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Alfred Asterjadhi</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03A82FEA"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9.4.2.170.2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46D90EFA"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71.42</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182A5B16"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Please don't forget to fix the TBD in the figure as well when the other TBDs of the fields within this subfield are solved.</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2BF52B18"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As in comment.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7782F1DC" w14:textId="48A4AD44" w:rsidR="005D380C" w:rsidRPr="001F0230" w:rsidRDefault="0060709B" w:rsidP="005D380C">
            <w:pPr>
              <w:jc w:val="left"/>
              <w:rPr>
                <w:rFonts w:ascii="Arial" w:eastAsia="Times New Roman" w:hAnsi="Arial" w:cs="Arial"/>
                <w:sz w:val="20"/>
                <w:lang w:val="en-US"/>
              </w:rPr>
            </w:pPr>
            <w:r>
              <w:rPr>
                <w:rFonts w:ascii="Arial" w:eastAsia="Times New Roman" w:hAnsi="Arial" w:cs="Arial"/>
                <w:sz w:val="20"/>
                <w:lang w:val="en-US"/>
              </w:rPr>
              <w:t>Revised – agree with the commenter. Apply the changes marked as #1125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4A4B9A1F"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[2021/02/07, Edward Au] Volunteers:  Jason Guo, Ming Gan</w:t>
            </w:r>
          </w:p>
        </w:tc>
      </w:tr>
      <w:tr w:rsidR="007B0BDB" w:rsidRPr="001F0230" w14:paraId="0955510B" w14:textId="77777777" w:rsidTr="00AF11DF">
        <w:trPr>
          <w:trHeight w:val="1320"/>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13D29573"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1205</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10BC1EF1"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Arik Klein</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0E8CBC9D"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9.4.2.170.2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4EC3A58C"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71.20</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7560EBF0"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Table 9-281: Add indication for TBTT Information Length subfield value = 14 case</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22484CCD"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Add reserved indication in the TBTT Information field contents column for the case that TBTT Information Length subfield value = 14</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4AB71CA1" w14:textId="27F62F59" w:rsidR="005D380C" w:rsidRPr="001F0230" w:rsidRDefault="0057497F" w:rsidP="005D380C">
            <w:pPr>
              <w:jc w:val="left"/>
              <w:rPr>
                <w:rFonts w:ascii="Arial" w:eastAsia="Times New Roman" w:hAnsi="Arial" w:cs="Arial"/>
                <w:sz w:val="20"/>
                <w:lang w:val="en-US"/>
              </w:rPr>
            </w:pPr>
            <w:r>
              <w:rPr>
                <w:rFonts w:ascii="Arial" w:eastAsia="Times New Roman" w:hAnsi="Arial" w:cs="Arial"/>
                <w:sz w:val="20"/>
                <w:lang w:val="en-US"/>
              </w:rPr>
              <w:t>Revised – agree with the commenter. Apply the changes marked as #</w:t>
            </w:r>
            <w:r w:rsidR="00D9063F">
              <w:rPr>
                <w:rFonts w:ascii="Arial" w:eastAsia="Times New Roman" w:hAnsi="Arial" w:cs="Arial"/>
                <w:sz w:val="20"/>
                <w:lang w:val="en-US"/>
              </w:rPr>
              <w:t>1205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293FA2CD"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[2021/02/07, Edward Au] Volunteers:  Jason Guo, Ming Gan</w:t>
            </w:r>
          </w:p>
        </w:tc>
      </w:tr>
      <w:tr w:rsidR="007B0BDB" w:rsidRPr="001F0230" w14:paraId="4192F5E1" w14:textId="77777777" w:rsidTr="00AF11DF">
        <w:trPr>
          <w:trHeight w:val="3168"/>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2912B9D0"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1728</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4E6F177C" w14:textId="77777777" w:rsidR="005D380C" w:rsidRPr="001F0230" w:rsidRDefault="005D380C" w:rsidP="005D380C">
            <w:pPr>
              <w:jc w:val="left"/>
              <w:rPr>
                <w:rFonts w:ascii="Arial" w:eastAsia="Times New Roman" w:hAnsi="Arial" w:cs="Arial"/>
                <w:sz w:val="20"/>
                <w:lang w:val="en-US"/>
              </w:rPr>
            </w:pPr>
            <w:proofErr w:type="spellStart"/>
            <w:r w:rsidRPr="001F0230">
              <w:rPr>
                <w:rFonts w:ascii="Arial" w:eastAsia="Times New Roman" w:hAnsi="Arial" w:cs="Arial"/>
                <w:sz w:val="20"/>
                <w:lang w:val="en-US"/>
              </w:rPr>
              <w:t>Hanseul</w:t>
            </w:r>
            <w:proofErr w:type="spellEnd"/>
            <w:r w:rsidRPr="001F0230">
              <w:rPr>
                <w:rFonts w:ascii="Arial" w:eastAsia="Times New Roman" w:hAnsi="Arial" w:cs="Arial"/>
                <w:sz w:val="20"/>
                <w:lang w:val="en-US"/>
              </w:rPr>
              <w:t xml:space="preserve"> Hong</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39F4D920"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9.4.2.170.2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0AB1E5A1"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71.20</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7ED3A884"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 xml:space="preserve">If the TBTT information Length subfield is more than 13, HE STA detects that BSSID/Short BSSID/BSS parameters/20 MHz PSD subfields are included in RNR element. However, when TBTT information Length subfield is 15, 20 MHz PSD subfield is </w:t>
            </w:r>
            <w:r w:rsidRPr="001F0230">
              <w:rPr>
                <w:rFonts w:ascii="Arial" w:eastAsia="Times New Roman" w:hAnsi="Arial" w:cs="Arial"/>
                <w:sz w:val="20"/>
                <w:lang w:val="en-US"/>
              </w:rPr>
              <w:lastRenderedPageBreak/>
              <w:t xml:space="preserve">not </w:t>
            </w:r>
            <w:proofErr w:type="spellStart"/>
            <w:r w:rsidRPr="001F0230">
              <w:rPr>
                <w:rFonts w:ascii="Arial" w:eastAsia="Times New Roman" w:hAnsi="Arial" w:cs="Arial"/>
                <w:sz w:val="20"/>
                <w:lang w:val="en-US"/>
              </w:rPr>
              <w:t>incluided</w:t>
            </w:r>
            <w:proofErr w:type="spellEnd"/>
            <w:r w:rsidRPr="001F0230">
              <w:rPr>
                <w:rFonts w:ascii="Arial" w:eastAsia="Times New Roman" w:hAnsi="Arial" w:cs="Arial"/>
                <w:sz w:val="20"/>
                <w:lang w:val="en-US"/>
              </w:rPr>
              <w:t xml:space="preserve">. This may cause </w:t>
            </w:r>
            <w:proofErr w:type="spellStart"/>
            <w:r w:rsidRPr="001F0230">
              <w:rPr>
                <w:rFonts w:ascii="Arial" w:eastAsia="Times New Roman" w:hAnsi="Arial" w:cs="Arial"/>
                <w:sz w:val="20"/>
                <w:lang w:val="en-US"/>
              </w:rPr>
              <w:t>confilction</w:t>
            </w:r>
            <w:proofErr w:type="spellEnd"/>
            <w:r w:rsidRPr="001F0230">
              <w:rPr>
                <w:rFonts w:ascii="Arial" w:eastAsia="Times New Roman" w:hAnsi="Arial" w:cs="Arial"/>
                <w:sz w:val="20"/>
                <w:lang w:val="en-US"/>
              </w:rPr>
              <w:t xml:space="preserve"> with HE STAs</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18F4CD76"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lastRenderedPageBreak/>
              <w:t>Modify the setting of TBTT Information Length subfield to prevent confliction in HE STAs.</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027AE4F0" w14:textId="3049AF36" w:rsidR="005D380C" w:rsidRPr="001F0230" w:rsidRDefault="0002245F" w:rsidP="005D380C">
            <w:pPr>
              <w:jc w:val="left"/>
              <w:rPr>
                <w:rFonts w:ascii="Arial" w:eastAsia="Times New Roman" w:hAnsi="Arial" w:cs="Arial"/>
                <w:sz w:val="20"/>
                <w:lang w:val="en-US"/>
              </w:rPr>
            </w:pPr>
            <w:r>
              <w:rPr>
                <w:rFonts w:ascii="Arial" w:eastAsia="Times New Roman" w:hAnsi="Arial" w:cs="Arial"/>
                <w:sz w:val="20"/>
                <w:lang w:val="en-US"/>
              </w:rPr>
              <w:t xml:space="preserve">Revised – agree with the commenter. In 11ax we defined that for all lengths above 13 will have same first 13 octets as for length 13, so </w:t>
            </w:r>
            <w:r w:rsidR="00844162">
              <w:rPr>
                <w:rFonts w:ascii="Arial" w:eastAsia="Times New Roman" w:hAnsi="Arial" w:cs="Arial"/>
                <w:sz w:val="20"/>
                <w:lang w:val="en-US"/>
              </w:rPr>
              <w:t xml:space="preserve">the value of 15 currently described is not </w:t>
            </w:r>
            <w:proofErr w:type="gramStart"/>
            <w:r w:rsidR="00844162">
              <w:rPr>
                <w:rFonts w:ascii="Arial" w:eastAsia="Times New Roman" w:hAnsi="Arial" w:cs="Arial"/>
                <w:sz w:val="20"/>
                <w:lang w:val="en-US"/>
              </w:rPr>
              <w:t>really possible</w:t>
            </w:r>
            <w:proofErr w:type="gramEnd"/>
            <w:r w:rsidR="00844162">
              <w:rPr>
                <w:rFonts w:ascii="Arial" w:eastAsia="Times New Roman" w:hAnsi="Arial" w:cs="Arial"/>
                <w:sz w:val="20"/>
                <w:lang w:val="en-US"/>
              </w:rPr>
              <w:t>. Propose to remove that length in the table. Apply the changes marked as #1728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3FBFF125"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[2021/02/07, Edward Au] Volunteers:  Jason Guo, Ming Gan</w:t>
            </w:r>
          </w:p>
        </w:tc>
      </w:tr>
      <w:tr w:rsidR="007B0BDB" w:rsidRPr="001F0230" w14:paraId="10A11639" w14:textId="77777777" w:rsidTr="00AF11DF">
        <w:trPr>
          <w:trHeight w:val="1584"/>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3DEF7F9F"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1775</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27FFCA29" w14:textId="77777777" w:rsidR="005D380C" w:rsidRPr="001F0230" w:rsidRDefault="005D380C" w:rsidP="005D380C">
            <w:pPr>
              <w:jc w:val="left"/>
              <w:rPr>
                <w:rFonts w:ascii="Arial" w:eastAsia="Times New Roman" w:hAnsi="Arial" w:cs="Arial"/>
                <w:sz w:val="20"/>
                <w:lang w:val="en-US"/>
              </w:rPr>
            </w:pPr>
            <w:proofErr w:type="spellStart"/>
            <w:r w:rsidRPr="001F0230">
              <w:rPr>
                <w:rFonts w:ascii="Arial" w:eastAsia="Times New Roman" w:hAnsi="Arial" w:cs="Arial"/>
                <w:sz w:val="20"/>
                <w:lang w:val="en-US"/>
              </w:rPr>
              <w:t>Insun</w:t>
            </w:r>
            <w:proofErr w:type="spellEnd"/>
            <w:r w:rsidRPr="001F0230">
              <w:rPr>
                <w:rFonts w:ascii="Arial" w:eastAsia="Times New Roman" w:hAnsi="Arial" w:cs="Arial"/>
                <w:sz w:val="20"/>
                <w:lang w:val="en-US"/>
              </w:rPr>
              <w:t xml:space="preserve"> Jang</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046FAD2D"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9.4.2.170.2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6A43B2A9"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72.11</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607FCA27"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In "The MLD ID subfield is set to TBD if the reported....", MLD ID should be changed to Link ID since TBD for MLD ID was already mentioned in line 4</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217B2671"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As in the comment, MLD ID should be changed to Link ID</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0C7E8296" w14:textId="7AD5C0B4" w:rsidR="005D380C" w:rsidRPr="001F0230" w:rsidRDefault="009655CE" w:rsidP="005D380C">
            <w:pPr>
              <w:jc w:val="left"/>
              <w:rPr>
                <w:rFonts w:ascii="Arial" w:eastAsia="Times New Roman" w:hAnsi="Arial" w:cs="Arial"/>
                <w:sz w:val="20"/>
                <w:lang w:val="en-US"/>
              </w:rPr>
            </w:pPr>
            <w:r>
              <w:rPr>
                <w:rFonts w:ascii="Arial" w:eastAsia="Times New Roman" w:hAnsi="Arial" w:cs="Arial"/>
                <w:sz w:val="20"/>
                <w:lang w:val="en-US"/>
              </w:rPr>
              <w:t>Revised – agree with the commenter. Apply the changes marked as #1775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6CA4FD94"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[2021/02/07, Edward Au] Volunteers:  Jason Guo, Ming Gan</w:t>
            </w:r>
          </w:p>
        </w:tc>
      </w:tr>
      <w:tr w:rsidR="007B0BDB" w:rsidRPr="001F0230" w14:paraId="5D07469F" w14:textId="77777777" w:rsidTr="00AF11DF">
        <w:trPr>
          <w:trHeight w:val="2112"/>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0EDE3B23"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1901</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7E8F6A8E" w14:textId="77777777" w:rsidR="005D380C" w:rsidRPr="001F0230" w:rsidRDefault="005D380C" w:rsidP="005D380C">
            <w:pPr>
              <w:jc w:val="left"/>
              <w:rPr>
                <w:rFonts w:ascii="Arial" w:eastAsia="Times New Roman" w:hAnsi="Arial" w:cs="Arial"/>
                <w:sz w:val="20"/>
                <w:lang w:val="en-US"/>
              </w:rPr>
            </w:pPr>
            <w:proofErr w:type="spellStart"/>
            <w:r w:rsidRPr="001F0230">
              <w:rPr>
                <w:rFonts w:ascii="Arial" w:eastAsia="Times New Roman" w:hAnsi="Arial" w:cs="Arial"/>
                <w:sz w:val="20"/>
                <w:lang w:val="en-US"/>
              </w:rPr>
              <w:t>Jeongki</w:t>
            </w:r>
            <w:proofErr w:type="spellEnd"/>
            <w:r w:rsidRPr="001F0230">
              <w:rPr>
                <w:rFonts w:ascii="Arial" w:eastAsia="Times New Roman" w:hAnsi="Arial" w:cs="Arial"/>
                <w:sz w:val="20"/>
                <w:lang w:val="en-US"/>
              </w:rPr>
              <w:t xml:space="preserve"> Kim</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569172C6"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9.4.2.170.2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19B23120"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71.56</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63217C02"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 xml:space="preserve">According to the </w:t>
            </w:r>
            <w:proofErr w:type="spellStart"/>
            <w:r w:rsidRPr="001F0230">
              <w:rPr>
                <w:rFonts w:ascii="Arial" w:eastAsia="Times New Roman" w:hAnsi="Arial" w:cs="Arial"/>
                <w:sz w:val="20"/>
                <w:lang w:val="en-US"/>
              </w:rPr>
              <w:t>descrition</w:t>
            </w:r>
            <w:proofErr w:type="spellEnd"/>
            <w:r w:rsidRPr="001F0230">
              <w:rPr>
                <w:rFonts w:ascii="Arial" w:eastAsia="Times New Roman" w:hAnsi="Arial" w:cs="Arial"/>
                <w:sz w:val="20"/>
                <w:lang w:val="en-US"/>
              </w:rPr>
              <w:t xml:space="preserve"> of MLD ID, the MLD ID subfield is set to the same value as in the BSSID Index field in the Multiple BSSID-Index element, which is 1 octet. The size of MLD should be 8 bits.</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169F4108"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Change the size of MLD ID from TBD to 8. And, update the related text in the spec</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768E7D62" w14:textId="5A8DEA32" w:rsidR="005D380C" w:rsidRPr="001F0230" w:rsidRDefault="00C76548" w:rsidP="005D380C">
            <w:pPr>
              <w:jc w:val="left"/>
              <w:rPr>
                <w:rFonts w:ascii="Arial" w:eastAsia="Times New Roman" w:hAnsi="Arial" w:cs="Arial"/>
                <w:sz w:val="20"/>
                <w:lang w:val="en-US"/>
              </w:rPr>
            </w:pPr>
            <w:r>
              <w:rPr>
                <w:rFonts w:ascii="Arial" w:eastAsia="Times New Roman" w:hAnsi="Arial" w:cs="Arial"/>
                <w:sz w:val="20"/>
                <w:lang w:val="en-US"/>
              </w:rPr>
              <w:t>Revised – agree with the commenter. Apply the changes marked as #1901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591385F7"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[2021/02/07, Edward Au] Volunteers:  Jason Guo, Ming Gan</w:t>
            </w:r>
          </w:p>
        </w:tc>
      </w:tr>
      <w:tr w:rsidR="007B0BDB" w:rsidRPr="001F0230" w14:paraId="48DD02A9" w14:textId="77777777" w:rsidTr="00AF11DF">
        <w:trPr>
          <w:trHeight w:val="2112"/>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7B2D1F32"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1902</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0D12AE6A" w14:textId="77777777" w:rsidR="005D380C" w:rsidRPr="001F0230" w:rsidRDefault="005D380C" w:rsidP="005D380C">
            <w:pPr>
              <w:jc w:val="left"/>
              <w:rPr>
                <w:rFonts w:ascii="Arial" w:eastAsia="Times New Roman" w:hAnsi="Arial" w:cs="Arial"/>
                <w:sz w:val="20"/>
                <w:lang w:val="en-US"/>
              </w:rPr>
            </w:pPr>
            <w:proofErr w:type="spellStart"/>
            <w:r w:rsidRPr="001F0230">
              <w:rPr>
                <w:rFonts w:ascii="Arial" w:eastAsia="Times New Roman" w:hAnsi="Arial" w:cs="Arial"/>
                <w:sz w:val="20"/>
                <w:lang w:val="en-US"/>
              </w:rPr>
              <w:t>Jeongki</w:t>
            </w:r>
            <w:proofErr w:type="spellEnd"/>
            <w:r w:rsidRPr="001F0230">
              <w:rPr>
                <w:rFonts w:ascii="Arial" w:eastAsia="Times New Roman" w:hAnsi="Arial" w:cs="Arial"/>
                <w:sz w:val="20"/>
                <w:lang w:val="en-US"/>
              </w:rPr>
              <w:t xml:space="preserve"> Kim</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213802EB"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9.4.2.170.2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06425995"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71.56</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4BC3980B"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 xml:space="preserve">The size of the change sequence field </w:t>
            </w:r>
            <w:proofErr w:type="gramStart"/>
            <w:r w:rsidRPr="001F0230">
              <w:rPr>
                <w:rFonts w:ascii="Arial" w:eastAsia="Times New Roman" w:hAnsi="Arial" w:cs="Arial"/>
                <w:sz w:val="20"/>
                <w:lang w:val="en-US"/>
              </w:rPr>
              <w:t>need</w:t>
            </w:r>
            <w:proofErr w:type="gramEnd"/>
            <w:r w:rsidRPr="001F0230">
              <w:rPr>
                <w:rFonts w:ascii="Arial" w:eastAsia="Times New Roman" w:hAnsi="Arial" w:cs="Arial"/>
                <w:sz w:val="20"/>
                <w:lang w:val="en-US"/>
              </w:rPr>
              <w:t xml:space="preserve"> to be decided. Still TBD. In the baseline spec, the size of the change sequence field is 1 octet. So, 8 bits Change sequence is reasonable value</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29ACAB79"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Change the size of the Change Sequence field from TBD to 8. And, update the related text in the spec</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603B13C0" w14:textId="5A449E82" w:rsidR="005D380C" w:rsidRPr="001F0230" w:rsidRDefault="00C76548" w:rsidP="005D380C">
            <w:pPr>
              <w:jc w:val="left"/>
              <w:rPr>
                <w:rFonts w:ascii="Arial" w:eastAsia="Times New Roman" w:hAnsi="Arial" w:cs="Arial"/>
                <w:sz w:val="20"/>
                <w:lang w:val="en-US"/>
              </w:rPr>
            </w:pPr>
            <w:r>
              <w:rPr>
                <w:rFonts w:ascii="Arial" w:eastAsia="Times New Roman" w:hAnsi="Arial" w:cs="Arial"/>
                <w:sz w:val="20"/>
                <w:lang w:val="en-US"/>
              </w:rPr>
              <w:t>Revised – agree with the commenter. Apply the changes marked as #1902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68CE2E8F" w14:textId="77777777" w:rsidR="005D380C" w:rsidRPr="001F0230" w:rsidRDefault="005D380C" w:rsidP="005D380C">
            <w:pPr>
              <w:jc w:val="left"/>
              <w:rPr>
                <w:rFonts w:ascii="Arial" w:eastAsia="Times New Roman" w:hAnsi="Arial" w:cs="Arial"/>
                <w:sz w:val="20"/>
                <w:lang w:val="en-US"/>
              </w:rPr>
            </w:pPr>
            <w:r w:rsidRPr="001F0230">
              <w:rPr>
                <w:rFonts w:ascii="Arial" w:eastAsia="Times New Roman" w:hAnsi="Arial" w:cs="Arial"/>
                <w:sz w:val="20"/>
                <w:lang w:val="en-US"/>
              </w:rPr>
              <w:t>[2021/02/07, Edward Au] Volunteers:  Jason Guo, Ming Gan</w:t>
            </w:r>
          </w:p>
        </w:tc>
      </w:tr>
      <w:tr w:rsidR="007B0BDB" w:rsidRPr="001F0230" w14:paraId="4865A6E2" w14:textId="77777777" w:rsidTr="00AF11DF">
        <w:trPr>
          <w:trHeight w:val="1584"/>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61BBD7A6"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1903</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7E4CD55D" w14:textId="77777777" w:rsidR="00481A0E" w:rsidRPr="001F0230" w:rsidRDefault="00481A0E" w:rsidP="00481A0E">
            <w:pPr>
              <w:jc w:val="left"/>
              <w:rPr>
                <w:rFonts w:ascii="Arial" w:eastAsia="Times New Roman" w:hAnsi="Arial" w:cs="Arial"/>
                <w:sz w:val="20"/>
                <w:lang w:val="en-US"/>
              </w:rPr>
            </w:pPr>
            <w:proofErr w:type="spellStart"/>
            <w:r w:rsidRPr="001F0230">
              <w:rPr>
                <w:rFonts w:ascii="Arial" w:eastAsia="Times New Roman" w:hAnsi="Arial" w:cs="Arial"/>
                <w:sz w:val="20"/>
                <w:lang w:val="en-US"/>
              </w:rPr>
              <w:t>Jeongki</w:t>
            </w:r>
            <w:proofErr w:type="spellEnd"/>
            <w:r w:rsidRPr="001F0230">
              <w:rPr>
                <w:rFonts w:ascii="Arial" w:eastAsia="Times New Roman" w:hAnsi="Arial" w:cs="Arial"/>
                <w:sz w:val="20"/>
                <w:lang w:val="en-US"/>
              </w:rPr>
              <w:t xml:space="preserve"> Kim</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47991DCD"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9.4.2.170.2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093C7A3F"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71.56</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4D611811"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 xml:space="preserve">If the size of the MLD ID is 8 bits and the size of the Change Sequence field is 8 bits, the reserved should </w:t>
            </w:r>
            <w:r w:rsidRPr="001F0230">
              <w:rPr>
                <w:rFonts w:ascii="Arial" w:eastAsia="Times New Roman" w:hAnsi="Arial" w:cs="Arial"/>
                <w:sz w:val="20"/>
                <w:lang w:val="en-US"/>
              </w:rPr>
              <w:lastRenderedPageBreak/>
              <w:t>be 4 bits because Link ID is 4 bits.</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20E51660"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lastRenderedPageBreak/>
              <w:t>Change the size of the reserved field from TBD to 4. And, update the related text in the spec</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0F981E52" w14:textId="38067135" w:rsidR="00481A0E" w:rsidRPr="001F0230" w:rsidRDefault="00481A0E" w:rsidP="00481A0E">
            <w:pPr>
              <w:jc w:val="left"/>
              <w:rPr>
                <w:rFonts w:ascii="Arial" w:eastAsia="Times New Roman" w:hAnsi="Arial" w:cs="Arial"/>
                <w:sz w:val="20"/>
                <w:lang w:val="en-US"/>
              </w:rPr>
            </w:pPr>
            <w:r>
              <w:rPr>
                <w:rFonts w:ascii="Arial" w:eastAsia="Times New Roman" w:hAnsi="Arial" w:cs="Arial"/>
                <w:sz w:val="20"/>
                <w:lang w:val="en-US"/>
              </w:rPr>
              <w:t>Revised – agree with the commenter. Apply the changes marked as #1903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257D0641"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[2021/02/07, Edward Au] Volunteers:  Jason Guo, Ming Gan</w:t>
            </w:r>
          </w:p>
        </w:tc>
      </w:tr>
      <w:tr w:rsidR="007B0BDB" w:rsidRPr="001F0230" w14:paraId="6ED2D020" w14:textId="77777777" w:rsidTr="00AF11DF">
        <w:trPr>
          <w:trHeight w:val="2640"/>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7EBFF993"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2156</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25D67590"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Laurent Cariou</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54B8B975"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9.4.2.170.2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22E835E9"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0.00</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628CD6CF"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"The MLD ID subfield is set to TBD if the reported AP is not part of an AP MLD, or if the reporting AP does not have that information." Need to resolve the TBD by finding a value that will not be used by an MLD. Seems that using the largest value would be the best option.</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5019A774"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as in comment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0339E855" w14:textId="07BC10CA" w:rsidR="00481A0E" w:rsidRPr="001F0230" w:rsidRDefault="00481A0E" w:rsidP="00481A0E">
            <w:pPr>
              <w:jc w:val="left"/>
              <w:rPr>
                <w:rFonts w:ascii="Arial" w:eastAsia="Times New Roman" w:hAnsi="Arial" w:cs="Arial"/>
                <w:sz w:val="20"/>
                <w:lang w:val="en-US"/>
              </w:rPr>
            </w:pPr>
            <w:r>
              <w:rPr>
                <w:rFonts w:ascii="Arial" w:eastAsia="Times New Roman" w:hAnsi="Arial" w:cs="Arial"/>
                <w:sz w:val="20"/>
                <w:lang w:val="en-US"/>
              </w:rPr>
              <w:t>Revised – agree with the commenter. Apply the changes marked as #2156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6E2A7B8D"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[2021/02/07, Edward Au] Volunteers:  Jason Guo, Ming Gan</w:t>
            </w:r>
          </w:p>
        </w:tc>
      </w:tr>
      <w:tr w:rsidR="007B0BDB" w:rsidRPr="001F0230" w14:paraId="3E4F411A" w14:textId="77777777" w:rsidTr="00AF11DF">
        <w:trPr>
          <w:trHeight w:val="501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28874ECB"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2157</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69E67C43"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Laurent Cariou</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734280C5"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9.4.2.170.2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181C4679"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0.00</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67A65512"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"The Link ID subfield indicates the link identifier of the reported AP within the AP MLD to which the reported AP is affiliated. The MLD ID subfield is set to TBD if the reported AP is not part of an AP MLD, or if the reporting AP does not have that information." Typo on the second sentence, which would start with the Link ID and not the MLD ID. Also, need to resolve the TBD but setting it to value 0 or to the max value. Same issue (TBD) for the change sequence in following paragraph.</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731A89B3"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as in comment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5C218306" w14:textId="083AA189" w:rsidR="00481A0E" w:rsidRPr="001F0230" w:rsidRDefault="00481A0E" w:rsidP="00481A0E">
            <w:pPr>
              <w:jc w:val="left"/>
              <w:rPr>
                <w:rFonts w:ascii="Arial" w:eastAsia="Times New Roman" w:hAnsi="Arial" w:cs="Arial"/>
                <w:sz w:val="20"/>
                <w:lang w:val="en-US"/>
              </w:rPr>
            </w:pPr>
            <w:r>
              <w:rPr>
                <w:rFonts w:ascii="Arial" w:eastAsia="Times New Roman" w:hAnsi="Arial" w:cs="Arial"/>
                <w:sz w:val="20"/>
                <w:lang w:val="en-US"/>
              </w:rPr>
              <w:t>Revised – agree with the commenter. Apply the changes marked as #2157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35133E71"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[2021/02/07, Edward Au] Volunteers:  Jason Guo, Ming Gan</w:t>
            </w:r>
          </w:p>
        </w:tc>
      </w:tr>
      <w:tr w:rsidR="007B0BDB" w:rsidRPr="001F0230" w14:paraId="1E008D9F" w14:textId="77777777" w:rsidTr="00AF11DF">
        <w:trPr>
          <w:trHeight w:val="1848"/>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01816A4D"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lastRenderedPageBreak/>
              <w:t>2494</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5CD7B602"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Po-Kai Huang</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45E72383"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9.4.2.170.2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68EBF0DA"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72.10</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7ED34F61"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 xml:space="preserve">It is not clear if AP MLD can change link ID of a </w:t>
            </w:r>
            <w:proofErr w:type="spellStart"/>
            <w:r w:rsidRPr="001F0230">
              <w:rPr>
                <w:rFonts w:ascii="Arial" w:eastAsia="Times New Roman" w:hAnsi="Arial" w:cs="Arial"/>
                <w:sz w:val="20"/>
                <w:lang w:val="en-US"/>
              </w:rPr>
              <w:t>link.AP</w:t>
            </w:r>
            <w:proofErr w:type="spellEnd"/>
            <w:r w:rsidRPr="001F0230">
              <w:rPr>
                <w:rFonts w:ascii="Arial" w:eastAsia="Times New Roman" w:hAnsi="Arial" w:cs="Arial"/>
                <w:sz w:val="20"/>
                <w:lang w:val="en-US"/>
              </w:rPr>
              <w:t xml:space="preserve"> MLD shall not change the link ID of an affiliated AP, which creates complicated scenario for non-AP MLD to update link ID.</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0B9941FD"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Specify that link ID of an AP in an AP MLD shall not be changed.</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1185433B" w14:textId="3DD46EDB" w:rsidR="00481A0E" w:rsidRPr="001F0230" w:rsidRDefault="00871FF9" w:rsidP="00481A0E">
            <w:pPr>
              <w:jc w:val="left"/>
              <w:rPr>
                <w:rFonts w:ascii="Arial" w:eastAsia="Times New Roman" w:hAnsi="Arial" w:cs="Arial"/>
                <w:sz w:val="20"/>
                <w:lang w:val="en-US"/>
              </w:rPr>
            </w:pPr>
            <w:r>
              <w:rPr>
                <w:rFonts w:ascii="Arial" w:eastAsia="Times New Roman" w:hAnsi="Arial" w:cs="Arial"/>
                <w:sz w:val="20"/>
                <w:lang w:val="en-US"/>
              </w:rPr>
              <w:t>Revised – agree with the commenter. Define that the link ID value is unique and is not changed during the lifetime of the AP MLD in subclause 35.3.4.3.</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5C9A1410"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[2021/02/07, Edward Au] Volunteers:  Jason Guo, Ming Gan</w:t>
            </w:r>
          </w:p>
        </w:tc>
      </w:tr>
      <w:tr w:rsidR="007B0BDB" w:rsidRPr="001F0230" w14:paraId="47460BF5" w14:textId="77777777" w:rsidTr="00AF11DF">
        <w:trPr>
          <w:trHeight w:val="237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1645BE24"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2566</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0C9C3975"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Rojan Chitrakar</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04273D2C"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9.4.2.170.2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7FEC7709"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70.41</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2F516728"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 xml:space="preserve">The newly added "TBTT information length subfield values" of 15 and 16 assumes that the "MLD </w:t>
            </w:r>
            <w:proofErr w:type="spellStart"/>
            <w:r w:rsidRPr="001F0230">
              <w:rPr>
                <w:rFonts w:ascii="Arial" w:eastAsia="Times New Roman" w:hAnsi="Arial" w:cs="Arial"/>
                <w:sz w:val="20"/>
                <w:lang w:val="en-US"/>
              </w:rPr>
              <w:t>Paramters</w:t>
            </w:r>
            <w:proofErr w:type="spellEnd"/>
            <w:r w:rsidRPr="001F0230">
              <w:rPr>
                <w:rFonts w:ascii="Arial" w:eastAsia="Times New Roman" w:hAnsi="Arial" w:cs="Arial"/>
                <w:sz w:val="20"/>
                <w:lang w:val="en-US"/>
              </w:rPr>
              <w:t xml:space="preserve">" sub-field is 3 octets long; </w:t>
            </w:r>
            <w:proofErr w:type="gramStart"/>
            <w:r w:rsidRPr="001F0230">
              <w:rPr>
                <w:rFonts w:ascii="Arial" w:eastAsia="Times New Roman" w:hAnsi="Arial" w:cs="Arial"/>
                <w:sz w:val="20"/>
                <w:lang w:val="en-US"/>
              </w:rPr>
              <w:t>however</w:t>
            </w:r>
            <w:proofErr w:type="gramEnd"/>
            <w:r w:rsidRPr="001F0230">
              <w:rPr>
                <w:rFonts w:ascii="Arial" w:eastAsia="Times New Roman" w:hAnsi="Arial" w:cs="Arial"/>
                <w:sz w:val="20"/>
                <w:lang w:val="en-US"/>
              </w:rPr>
              <w:t xml:space="preserve"> figure 9-632 shows the size of the "MLD </w:t>
            </w:r>
            <w:proofErr w:type="spellStart"/>
            <w:r w:rsidRPr="001F0230">
              <w:rPr>
                <w:rFonts w:ascii="Arial" w:eastAsia="Times New Roman" w:hAnsi="Arial" w:cs="Arial"/>
                <w:sz w:val="20"/>
                <w:lang w:val="en-US"/>
              </w:rPr>
              <w:t>Paramters</w:t>
            </w:r>
            <w:proofErr w:type="spellEnd"/>
            <w:r w:rsidRPr="001F0230">
              <w:rPr>
                <w:rFonts w:ascii="Arial" w:eastAsia="Times New Roman" w:hAnsi="Arial" w:cs="Arial"/>
                <w:sz w:val="20"/>
                <w:lang w:val="en-US"/>
              </w:rPr>
              <w:t>" sub-field is TBD. This is not consistent.</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60EF33A2"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 xml:space="preserve">Fix the inconsistency in the size of the "MLD </w:t>
            </w:r>
            <w:proofErr w:type="spellStart"/>
            <w:r w:rsidRPr="001F0230">
              <w:rPr>
                <w:rFonts w:ascii="Arial" w:eastAsia="Times New Roman" w:hAnsi="Arial" w:cs="Arial"/>
                <w:sz w:val="20"/>
                <w:lang w:val="en-US"/>
              </w:rPr>
              <w:t>Paramters</w:t>
            </w:r>
            <w:proofErr w:type="spellEnd"/>
            <w:r w:rsidRPr="001F0230">
              <w:rPr>
                <w:rFonts w:ascii="Arial" w:eastAsia="Times New Roman" w:hAnsi="Arial" w:cs="Arial"/>
                <w:sz w:val="20"/>
                <w:lang w:val="en-US"/>
              </w:rPr>
              <w:t>" sub-field.</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539CC057" w14:textId="5D70F4D5" w:rsidR="00481A0E" w:rsidRPr="001F0230" w:rsidRDefault="00D274FE" w:rsidP="00481A0E">
            <w:pPr>
              <w:jc w:val="left"/>
              <w:rPr>
                <w:rFonts w:ascii="Arial" w:eastAsia="Times New Roman" w:hAnsi="Arial" w:cs="Arial"/>
                <w:sz w:val="20"/>
                <w:lang w:val="en-US"/>
              </w:rPr>
            </w:pPr>
            <w:r>
              <w:rPr>
                <w:rFonts w:ascii="Arial" w:eastAsia="Times New Roman" w:hAnsi="Arial" w:cs="Arial"/>
                <w:sz w:val="20"/>
                <w:lang w:val="en-US"/>
              </w:rPr>
              <w:t>Revised – agree with the commenter. Apply the changes marked as #2566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560635AD"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[2021/02/07, Edward Au] Volunteers:  Jason Guo, Ming Gan</w:t>
            </w:r>
          </w:p>
        </w:tc>
      </w:tr>
      <w:tr w:rsidR="007B0BDB" w:rsidRPr="001F0230" w14:paraId="1B97E76B" w14:textId="77777777" w:rsidTr="00AF11DF">
        <w:trPr>
          <w:trHeight w:val="6600"/>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6545953C"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2567</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397B19D4"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Rojan Chitrakar</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4F3B389C"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9.4.2.170.2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2C975360"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70.47</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20621F7E"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 xml:space="preserve">The way the presence of sub-fields </w:t>
            </w:r>
            <w:proofErr w:type="gramStart"/>
            <w:r w:rsidRPr="001F0230">
              <w:rPr>
                <w:rFonts w:ascii="Arial" w:eastAsia="Times New Roman" w:hAnsi="Arial" w:cs="Arial"/>
                <w:sz w:val="20"/>
                <w:lang w:val="en-US"/>
              </w:rPr>
              <w:t>are</w:t>
            </w:r>
            <w:proofErr w:type="gramEnd"/>
            <w:r w:rsidRPr="001F0230">
              <w:rPr>
                <w:rFonts w:ascii="Arial" w:eastAsia="Times New Roman" w:hAnsi="Arial" w:cs="Arial"/>
                <w:sz w:val="20"/>
                <w:lang w:val="en-US"/>
              </w:rPr>
              <w:t xml:space="preserve"> signaled in the </w:t>
            </w:r>
            <w:proofErr w:type="spellStart"/>
            <w:r w:rsidRPr="001F0230">
              <w:rPr>
                <w:rFonts w:ascii="Arial" w:eastAsia="Times New Roman" w:hAnsi="Arial" w:cs="Arial"/>
                <w:sz w:val="20"/>
                <w:lang w:val="en-US"/>
              </w:rPr>
              <w:t>RnR</w:t>
            </w:r>
            <w:proofErr w:type="spellEnd"/>
            <w:r w:rsidRPr="001F0230">
              <w:rPr>
                <w:rFonts w:ascii="Arial" w:eastAsia="Times New Roman" w:hAnsi="Arial" w:cs="Arial"/>
                <w:sz w:val="20"/>
                <w:lang w:val="en-US"/>
              </w:rPr>
              <w:t xml:space="preserve"> element (using different TBTT Information Length subfield value) is very inefficient. </w:t>
            </w:r>
            <w:proofErr w:type="gramStart"/>
            <w:r w:rsidRPr="001F0230">
              <w:rPr>
                <w:rFonts w:ascii="Arial" w:eastAsia="Times New Roman" w:hAnsi="Arial" w:cs="Arial"/>
                <w:sz w:val="20"/>
                <w:lang w:val="en-US"/>
              </w:rPr>
              <w:t>In order to</w:t>
            </w:r>
            <w:proofErr w:type="gramEnd"/>
            <w:r w:rsidRPr="001F0230">
              <w:rPr>
                <w:rFonts w:ascii="Arial" w:eastAsia="Times New Roman" w:hAnsi="Arial" w:cs="Arial"/>
                <w:sz w:val="20"/>
                <w:lang w:val="en-US"/>
              </w:rPr>
              <w:t xml:space="preserve"> maintain legacy compatibility, the minimum size of the TBTT Information field is either 15 or 16 octets if the "MLD Parameters" sub-field is to be included. More efficient </w:t>
            </w:r>
            <w:proofErr w:type="spellStart"/>
            <w:r w:rsidRPr="001F0230">
              <w:rPr>
                <w:rFonts w:ascii="Arial" w:eastAsia="Times New Roman" w:hAnsi="Arial" w:cs="Arial"/>
                <w:sz w:val="20"/>
                <w:lang w:val="en-US"/>
              </w:rPr>
              <w:t>signalling</w:t>
            </w:r>
            <w:proofErr w:type="spellEnd"/>
            <w:r w:rsidRPr="001F0230">
              <w:rPr>
                <w:rFonts w:ascii="Arial" w:eastAsia="Times New Roman" w:hAnsi="Arial" w:cs="Arial"/>
                <w:sz w:val="20"/>
                <w:lang w:val="en-US"/>
              </w:rPr>
              <w:t xml:space="preserve"> that de-couples the inclusion of the "MLD Parameters" subfield from the other sub-fields </w:t>
            </w:r>
            <w:r w:rsidRPr="001F0230">
              <w:rPr>
                <w:rFonts w:ascii="Arial" w:eastAsia="Times New Roman" w:hAnsi="Arial" w:cs="Arial"/>
                <w:sz w:val="20"/>
                <w:lang w:val="en-US"/>
              </w:rPr>
              <w:lastRenderedPageBreak/>
              <w:t>is desired. E.g. can values 4, 10 be used to signal inclusion of the "MLD parameters" sub-field only with the Neighbor AP TBTT Offset subfield, or only with the Neighbor AP TBTT Offset subfield and the BSSID subfield?</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6F5EF685"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lastRenderedPageBreak/>
              <w:t xml:space="preserve">Use a more efficient method to signal the presence of sub-fields in the </w:t>
            </w:r>
            <w:proofErr w:type="spellStart"/>
            <w:r w:rsidRPr="001F0230">
              <w:rPr>
                <w:rFonts w:ascii="Arial" w:eastAsia="Times New Roman" w:hAnsi="Arial" w:cs="Arial"/>
                <w:sz w:val="20"/>
                <w:lang w:val="en-US"/>
              </w:rPr>
              <w:t>RnR</w:t>
            </w:r>
            <w:proofErr w:type="spellEnd"/>
            <w:r w:rsidRPr="001F0230">
              <w:rPr>
                <w:rFonts w:ascii="Arial" w:eastAsia="Times New Roman" w:hAnsi="Arial" w:cs="Arial"/>
                <w:sz w:val="20"/>
                <w:lang w:val="en-US"/>
              </w:rPr>
              <w:t xml:space="preserve"> element that would allow de-coupling of the inclusion of the "MLD Parameters" subfield from the other sub-fields of the RNR element.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29242CAD" w14:textId="4A9EE675" w:rsidR="00481A0E" w:rsidRPr="001F0230" w:rsidRDefault="00E47B5A" w:rsidP="00481A0E">
            <w:pPr>
              <w:jc w:val="left"/>
              <w:rPr>
                <w:rFonts w:ascii="Arial" w:eastAsia="Times New Roman" w:hAnsi="Arial" w:cs="Arial"/>
                <w:sz w:val="20"/>
                <w:lang w:val="en-US"/>
              </w:rPr>
            </w:pPr>
            <w:r>
              <w:rPr>
                <w:rFonts w:ascii="Arial" w:eastAsia="Times New Roman" w:hAnsi="Arial" w:cs="Arial"/>
                <w:sz w:val="20"/>
                <w:lang w:val="en-US"/>
              </w:rPr>
              <w:t xml:space="preserve">Revised – not sure it will help that much but it is fine to define value 4 and 10 as the commenter suggests. Apply the changes marked as #2567 in this document. </w:t>
            </w:r>
            <w:r w:rsidR="00F55DC4">
              <w:rPr>
                <w:rFonts w:ascii="Arial" w:eastAsia="Times New Roman" w:hAnsi="Arial" w:cs="Arial"/>
                <w:sz w:val="20"/>
                <w:lang w:val="en-US"/>
              </w:rPr>
              <w:t xml:space="preserve"> </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22791E9B"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[2021/02/07, Edward Au] Volunteers:  Jason Guo, Ming Gan</w:t>
            </w:r>
          </w:p>
        </w:tc>
      </w:tr>
      <w:tr w:rsidR="007B0BDB" w:rsidRPr="001F0230" w14:paraId="548BAD12" w14:textId="77777777" w:rsidTr="00AF11DF">
        <w:trPr>
          <w:trHeight w:val="1848"/>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2D95B5CF"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2568</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636C9A0B"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Rojan Chitrakar</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7CB91B92"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9.4.2.170.2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5C225B17"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72.11</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208F3A30"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"The MLD ID subfield is set to TBD if the reported AP is not part of an AP MLD, or if the reporting AP does not have that information." The MLD ID subfield is supposed to be Link ID subfield?</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31B7FA96"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Change the MLD ID subfield to Link ID subfield.</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7A151A57" w14:textId="2BD036E3" w:rsidR="00481A0E" w:rsidRPr="001F0230" w:rsidRDefault="00E47B5A" w:rsidP="00481A0E">
            <w:pPr>
              <w:jc w:val="left"/>
              <w:rPr>
                <w:rFonts w:ascii="Arial" w:eastAsia="Times New Roman" w:hAnsi="Arial" w:cs="Arial"/>
                <w:sz w:val="20"/>
                <w:lang w:val="en-US"/>
              </w:rPr>
            </w:pPr>
            <w:r>
              <w:rPr>
                <w:rFonts w:ascii="Arial" w:eastAsia="Times New Roman" w:hAnsi="Arial" w:cs="Arial"/>
                <w:sz w:val="20"/>
                <w:lang w:val="en-US"/>
              </w:rPr>
              <w:t>Revised – agree with the commenter. Apply the changes marked as #2568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732B05D5"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[2021/02/07, Edward Au] Volunteers:  Jason Guo, Ming Gan</w:t>
            </w:r>
          </w:p>
        </w:tc>
      </w:tr>
      <w:tr w:rsidR="007B0BDB" w:rsidRPr="001F0230" w14:paraId="79CFA784" w14:textId="77777777" w:rsidTr="00AF11DF">
        <w:trPr>
          <w:trHeight w:val="2904"/>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0D7B6C93"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2820</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5300FF7E"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Srinivas Kandala</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38CCDD50"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9.4.2.170.2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76E81AAD"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71.61</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021BE2A7"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 xml:space="preserve">What is the difference between Link ID and MLD ID? I read it many </w:t>
            </w:r>
            <w:proofErr w:type="gramStart"/>
            <w:r w:rsidRPr="001F0230">
              <w:rPr>
                <w:rFonts w:ascii="Arial" w:eastAsia="Times New Roman" w:hAnsi="Arial" w:cs="Arial"/>
                <w:sz w:val="20"/>
                <w:lang w:val="en-US"/>
              </w:rPr>
              <w:t>times</w:t>
            </w:r>
            <w:proofErr w:type="gramEnd"/>
            <w:r w:rsidRPr="001F0230">
              <w:rPr>
                <w:rFonts w:ascii="Arial" w:eastAsia="Times New Roman" w:hAnsi="Arial" w:cs="Arial"/>
                <w:sz w:val="20"/>
                <w:lang w:val="en-US"/>
              </w:rPr>
              <w:t xml:space="preserve"> but I couldn't tell. It appears that MLD ID is related to MBSSID. Please identify (no pun) clearly the differences and how they are being used (the explanation is not </w:t>
            </w:r>
            <w:proofErr w:type="gramStart"/>
            <w:r w:rsidRPr="001F0230">
              <w:rPr>
                <w:rFonts w:ascii="Arial" w:eastAsia="Times New Roman" w:hAnsi="Arial" w:cs="Arial"/>
                <w:sz w:val="20"/>
                <w:lang w:val="en-US"/>
              </w:rPr>
              <w:t xml:space="preserve">sufficient </w:t>
            </w:r>
            <w:r w:rsidRPr="001F0230">
              <w:rPr>
                <w:rFonts w:ascii="Arial" w:eastAsia="Times New Roman" w:hAnsi="Arial" w:cs="Arial"/>
                <w:sz w:val="20"/>
                <w:lang w:val="en-US"/>
              </w:rPr>
              <w:lastRenderedPageBreak/>
              <w:t>enough</w:t>
            </w:r>
            <w:proofErr w:type="gramEnd"/>
            <w:r w:rsidRPr="001F0230">
              <w:rPr>
                <w:rFonts w:ascii="Arial" w:eastAsia="Times New Roman" w:hAnsi="Arial" w:cs="Arial"/>
                <w:sz w:val="20"/>
                <w:lang w:val="en-US"/>
              </w:rPr>
              <w:t xml:space="preserve"> to say much right now)</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02D2C65C"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lastRenderedPageBreak/>
              <w:t>As in the Comment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6B1078E9" w14:textId="58EED3D2" w:rsidR="00481A0E" w:rsidRPr="001F0230" w:rsidRDefault="006F5BE5" w:rsidP="00481A0E">
            <w:pPr>
              <w:jc w:val="left"/>
              <w:rPr>
                <w:rFonts w:ascii="Arial" w:eastAsia="Times New Roman" w:hAnsi="Arial" w:cs="Arial"/>
                <w:sz w:val="20"/>
                <w:lang w:val="en-US"/>
              </w:rPr>
            </w:pPr>
            <w:r>
              <w:rPr>
                <w:rFonts w:ascii="Arial" w:eastAsia="Times New Roman" w:hAnsi="Arial" w:cs="Arial"/>
                <w:sz w:val="20"/>
                <w:lang w:val="en-US"/>
              </w:rPr>
              <w:t>Revised – The MLD ID is used to determine to which AP MLD a reported AP is affiliated to. This is especially useful when multiple AP MLDs are reported in the same element, which will be the case in presence of multiple BSSID set. Add a NOTE to clarify that. Apply the changes marked as #2820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2F2D5982"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[2021/02/07, Edward Au] Volunteers:  Jason Guo, Ming Gan</w:t>
            </w:r>
          </w:p>
        </w:tc>
      </w:tr>
      <w:tr w:rsidR="007B0BDB" w:rsidRPr="001F0230" w14:paraId="40F4BBAB" w14:textId="77777777" w:rsidTr="00AF11DF">
        <w:trPr>
          <w:trHeight w:val="1848"/>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2E5A643F"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2972</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5CC490F0"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Tomoko Adachi</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6E79FFFF"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9.4.2.170.2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25EA9F82"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72.01</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30F83C07"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Here, the case when the reported AP is part of another AP MLD refers to 35.3.4.1 (AP behavior). But all the other cases are also described in 35.3.4.1. Unify the description level.</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3E23A1AC"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As in comment.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77FE281C" w14:textId="318A16AA" w:rsidR="00481A0E" w:rsidRPr="001F0230" w:rsidRDefault="00934DA1" w:rsidP="00481A0E">
            <w:pPr>
              <w:jc w:val="left"/>
              <w:rPr>
                <w:rFonts w:ascii="Arial" w:eastAsia="Times New Roman" w:hAnsi="Arial" w:cs="Arial"/>
                <w:sz w:val="20"/>
                <w:lang w:val="en-US"/>
              </w:rPr>
            </w:pPr>
            <w:r>
              <w:rPr>
                <w:rFonts w:ascii="Arial" w:eastAsia="Times New Roman" w:hAnsi="Arial" w:cs="Arial"/>
                <w:sz w:val="20"/>
                <w:lang w:val="en-US"/>
              </w:rPr>
              <w:t>Revised – agree with the commenter. Propose to harmonize the 2 subclauses. Also propose to resolve the TBD procedure by using unique values that are different from the ones used by a multiple BSSID set. Apply the changes marked as #2972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077F7D40"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[2021/02/07, Edward Au] Volunteers:  Jason Guo, Ming Gan</w:t>
            </w:r>
          </w:p>
        </w:tc>
      </w:tr>
      <w:tr w:rsidR="007B0BDB" w:rsidRPr="001F0230" w14:paraId="79B8B322" w14:textId="77777777" w:rsidTr="00AF11DF">
        <w:trPr>
          <w:trHeight w:val="2904"/>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07D06A8A"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2973</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6193D452"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Tomoko Adachi</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10A6A45C"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9.4.2.170.2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77B3ADAE"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72.03</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487A8CD4"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"The MLD ID subfield is set to TBD if the reported AP is not part of an AP MLD, ..." The case when the reported AP is a part of another AP MLD is already described. So, is this case when the reported AP is not part of any AP MLD? If so, why does the MLD Parameters subfield need to be present?</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207970D1"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Change it to "The MLD ID subfield is set to TBD if the reporting AP does not have that information."</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6DE9C68F" w14:textId="7C229201" w:rsidR="00481A0E" w:rsidRPr="001F0230" w:rsidRDefault="00934DA1" w:rsidP="00481A0E">
            <w:pPr>
              <w:jc w:val="left"/>
              <w:rPr>
                <w:rFonts w:ascii="Arial" w:eastAsia="Times New Roman" w:hAnsi="Arial" w:cs="Arial"/>
                <w:sz w:val="20"/>
                <w:lang w:val="en-US"/>
              </w:rPr>
            </w:pPr>
            <w:r>
              <w:rPr>
                <w:rFonts w:ascii="Arial" w:eastAsia="Times New Roman" w:hAnsi="Arial" w:cs="Arial"/>
                <w:sz w:val="20"/>
                <w:lang w:val="en-US"/>
              </w:rPr>
              <w:t>Rejected – There are 2 different cases, when the reported AP is part of another AP MLD and when the reported AP is not part of an AP MLD. We therefore need to describe both.</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48A4EA2E"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[2021/02/07, Edward Au] Volunteers:  Jason Guo, Ming Gan</w:t>
            </w:r>
          </w:p>
        </w:tc>
      </w:tr>
      <w:tr w:rsidR="007B0BDB" w:rsidRPr="001F0230" w14:paraId="1DBB601C" w14:textId="77777777" w:rsidTr="00AF11DF">
        <w:trPr>
          <w:trHeight w:val="3168"/>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3DBD2A0B"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lastRenderedPageBreak/>
              <w:t>2974</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1D02CA3B"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Tomoko Adachi</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4B6F4B7D"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9.4.2.170.2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765DD0D4"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72.11</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4E72E3ED"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"The MLD ID subfield is set to TBD if the reported AP is not part of an AP MLD, or if the reporting AP does not have that information." Firstly, the MLD ID subfield should be Link ID subfield. Secondly, if the reported AP is not part of any AP MLD, the MLD Parameters subfield itself needs not to be present.</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289EEA4B"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Change it to "The Link ID subfield is set to TBD if the reporting AP does not have that information."</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59054C1D" w14:textId="77777777" w:rsidR="00481A0E" w:rsidRDefault="00934DA1" w:rsidP="00481A0E">
            <w:pPr>
              <w:jc w:val="left"/>
              <w:rPr>
                <w:rFonts w:ascii="Arial" w:eastAsia="Times New Roman" w:hAnsi="Arial" w:cs="Arial"/>
                <w:sz w:val="20"/>
                <w:lang w:val="en-US"/>
              </w:rPr>
            </w:pPr>
            <w:r>
              <w:rPr>
                <w:rFonts w:ascii="Arial" w:eastAsia="Times New Roman" w:hAnsi="Arial" w:cs="Arial"/>
                <w:sz w:val="20"/>
                <w:lang w:val="en-US"/>
              </w:rPr>
              <w:t>Revised – change it to Link ID. With regards to the second point. When possible, if an AP is not part of an AP MLD, the MLD parameters will not be present, but if multiple APs are operating on the same channels they will be reported with the same length and will therefore have to include the MLD parameters. In that case, we need a way to discard these fields, even if they are present.</w:t>
            </w:r>
          </w:p>
          <w:p w14:paraId="738F0800" w14:textId="097F7670" w:rsidR="00934DA1" w:rsidRPr="001F0230" w:rsidRDefault="00934DA1" w:rsidP="00481A0E">
            <w:pPr>
              <w:jc w:val="left"/>
              <w:rPr>
                <w:rFonts w:ascii="Arial" w:eastAsia="Times New Roman" w:hAnsi="Arial" w:cs="Arial"/>
                <w:sz w:val="20"/>
                <w:lang w:val="en-US"/>
              </w:rPr>
            </w:pPr>
            <w:r>
              <w:rPr>
                <w:rFonts w:ascii="Arial" w:eastAsia="Times New Roman" w:hAnsi="Arial" w:cs="Arial"/>
                <w:sz w:val="20"/>
                <w:lang w:val="en-US"/>
              </w:rPr>
              <w:t>Apply the changes marked as #2974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3E4CA74F"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[2021/02/07, Edward Au] Volunteers:  Jason Guo, Ming Gan</w:t>
            </w:r>
          </w:p>
        </w:tc>
      </w:tr>
      <w:tr w:rsidR="007B0BDB" w:rsidRPr="001F0230" w14:paraId="21C465E8" w14:textId="77777777" w:rsidTr="00AF11DF">
        <w:trPr>
          <w:trHeight w:val="3432"/>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3862E6EB"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3014</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4541898E" w14:textId="77777777" w:rsidR="00481A0E" w:rsidRPr="001F0230" w:rsidRDefault="00481A0E" w:rsidP="00481A0E">
            <w:pPr>
              <w:jc w:val="left"/>
              <w:rPr>
                <w:rFonts w:ascii="Arial" w:eastAsia="Times New Roman" w:hAnsi="Arial" w:cs="Arial"/>
                <w:sz w:val="20"/>
                <w:lang w:val="en-US"/>
              </w:rPr>
            </w:pPr>
            <w:proofErr w:type="spellStart"/>
            <w:r w:rsidRPr="001F0230">
              <w:rPr>
                <w:rFonts w:ascii="Arial" w:eastAsia="Times New Roman" w:hAnsi="Arial" w:cs="Arial"/>
                <w:sz w:val="20"/>
                <w:lang w:val="en-US"/>
              </w:rPr>
              <w:t>Xiaofei</w:t>
            </w:r>
            <w:proofErr w:type="spellEnd"/>
            <w:r w:rsidRPr="001F0230">
              <w:rPr>
                <w:rFonts w:ascii="Arial" w:eastAsia="Times New Roman" w:hAnsi="Arial" w:cs="Arial"/>
                <w:sz w:val="20"/>
                <w:lang w:val="en-US"/>
              </w:rPr>
              <w:t xml:space="preserve"> Wang</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7D32FD0D"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9.4.2.170.2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355C8844"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72.06</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652FEE00"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 xml:space="preserve">The sentence "The MLD ID is unique to an AP MLD in the frame on which it is carried as it is used to identify the list of reported APs affiliated to the same AP MLD." is very confusing. What does it mean to be "unique to an AP MLD"? Does it mean the MLD ID will </w:t>
            </w:r>
            <w:proofErr w:type="spellStart"/>
            <w:r w:rsidRPr="001F0230">
              <w:rPr>
                <w:rFonts w:ascii="Arial" w:eastAsia="Times New Roman" w:hAnsi="Arial" w:cs="Arial"/>
                <w:sz w:val="20"/>
                <w:lang w:val="en-US"/>
              </w:rPr>
              <w:t>nto</w:t>
            </w:r>
            <w:proofErr w:type="spellEnd"/>
            <w:r w:rsidRPr="001F0230">
              <w:rPr>
                <w:rFonts w:ascii="Arial" w:eastAsia="Times New Roman" w:hAnsi="Arial" w:cs="Arial"/>
                <w:sz w:val="20"/>
                <w:lang w:val="en-US"/>
              </w:rPr>
              <w:t xml:space="preserve"> appear in any other frames sent out by another AP MLD? Please clarify</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7ACA73E0"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As in comment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43CC5E92" w14:textId="1F30BA0B" w:rsidR="00481A0E" w:rsidRPr="001F0230" w:rsidRDefault="00934DA1" w:rsidP="00481A0E">
            <w:pPr>
              <w:jc w:val="left"/>
              <w:rPr>
                <w:rFonts w:ascii="Arial" w:eastAsia="Times New Roman" w:hAnsi="Arial" w:cs="Arial"/>
                <w:sz w:val="20"/>
                <w:lang w:val="en-US"/>
              </w:rPr>
            </w:pPr>
            <w:r>
              <w:rPr>
                <w:rFonts w:ascii="Arial" w:eastAsia="Times New Roman" w:hAnsi="Arial" w:cs="Arial"/>
                <w:sz w:val="20"/>
                <w:lang w:val="en-US"/>
              </w:rPr>
              <w:t xml:space="preserve">Revised </w:t>
            </w:r>
            <w:r w:rsidR="002E7325">
              <w:rPr>
                <w:rFonts w:ascii="Arial" w:eastAsia="Times New Roman" w:hAnsi="Arial" w:cs="Arial"/>
                <w:sz w:val="20"/>
                <w:lang w:val="en-US"/>
              </w:rPr>
              <w:t>–</w:t>
            </w:r>
            <w:r>
              <w:rPr>
                <w:rFonts w:ascii="Arial" w:eastAsia="Times New Roman" w:hAnsi="Arial" w:cs="Arial"/>
                <w:sz w:val="20"/>
                <w:lang w:val="en-US"/>
              </w:rPr>
              <w:t xml:space="preserve"> </w:t>
            </w:r>
            <w:r w:rsidR="002E7325">
              <w:rPr>
                <w:rFonts w:ascii="Arial" w:eastAsia="Times New Roman" w:hAnsi="Arial" w:cs="Arial"/>
                <w:sz w:val="20"/>
                <w:lang w:val="en-US"/>
              </w:rPr>
              <w:t>following the rules of how to set the MLD ID. The MLD ID will be unique to an AP MLD in the frame where it is carried. However, if another AP is reporting APs affiliated to the same AP MLD, it may use another MLD ID. Clarify that in the note</w:t>
            </w:r>
            <w:r w:rsidR="00073D5F">
              <w:rPr>
                <w:rFonts w:ascii="Arial" w:eastAsia="Times New Roman" w:hAnsi="Arial" w:cs="Arial"/>
                <w:sz w:val="20"/>
                <w:lang w:val="en-US"/>
              </w:rPr>
              <w:t>. Apply the changes marked as #3014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03DBC941"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[2021/02/07, Edward Au] Volunteers:  Jason Guo, Ming Gan</w:t>
            </w:r>
          </w:p>
        </w:tc>
      </w:tr>
      <w:tr w:rsidR="007B0BDB" w:rsidRPr="001F0230" w14:paraId="4BCED3B2" w14:textId="77777777" w:rsidTr="00AF11DF">
        <w:trPr>
          <w:trHeight w:val="105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06863DF7"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3015</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6703E78C" w14:textId="77777777" w:rsidR="00481A0E" w:rsidRPr="001F0230" w:rsidRDefault="00481A0E" w:rsidP="00481A0E">
            <w:pPr>
              <w:jc w:val="left"/>
              <w:rPr>
                <w:rFonts w:ascii="Arial" w:eastAsia="Times New Roman" w:hAnsi="Arial" w:cs="Arial"/>
                <w:sz w:val="20"/>
                <w:lang w:val="en-US"/>
              </w:rPr>
            </w:pPr>
            <w:proofErr w:type="spellStart"/>
            <w:r w:rsidRPr="001F0230">
              <w:rPr>
                <w:rFonts w:ascii="Arial" w:eastAsia="Times New Roman" w:hAnsi="Arial" w:cs="Arial"/>
                <w:sz w:val="20"/>
                <w:lang w:val="en-US"/>
              </w:rPr>
              <w:t>Xiaofei</w:t>
            </w:r>
            <w:proofErr w:type="spellEnd"/>
            <w:r w:rsidRPr="001F0230">
              <w:rPr>
                <w:rFonts w:ascii="Arial" w:eastAsia="Times New Roman" w:hAnsi="Arial" w:cs="Arial"/>
                <w:sz w:val="20"/>
                <w:lang w:val="en-US"/>
              </w:rPr>
              <w:t xml:space="preserve"> Wang</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6B4FB881"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9.4.2.170.2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1F37300A"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72.11</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4778EFA2"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Why is MLD ID mentioned in a paragraph discussing Link ID? Change "MLD ID" to "Link ID"</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058DEB87"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As in comment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30914D12" w14:textId="4651D259" w:rsidR="00481A0E" w:rsidRPr="001F0230" w:rsidRDefault="00073D5F" w:rsidP="00481A0E">
            <w:pPr>
              <w:jc w:val="left"/>
              <w:rPr>
                <w:rFonts w:ascii="Arial" w:eastAsia="Times New Roman" w:hAnsi="Arial" w:cs="Arial"/>
                <w:sz w:val="20"/>
                <w:lang w:val="en-US"/>
              </w:rPr>
            </w:pPr>
            <w:r>
              <w:rPr>
                <w:rFonts w:ascii="Arial" w:eastAsia="Times New Roman" w:hAnsi="Arial" w:cs="Arial"/>
                <w:sz w:val="20"/>
                <w:lang w:val="en-US"/>
              </w:rPr>
              <w:t>Revised – agree with the commenter. Apply the changes marked as #3015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00800F12" w14:textId="77777777" w:rsidR="00481A0E" w:rsidRPr="001F0230" w:rsidRDefault="00481A0E" w:rsidP="00481A0E">
            <w:pPr>
              <w:jc w:val="left"/>
              <w:rPr>
                <w:rFonts w:ascii="Arial" w:eastAsia="Times New Roman" w:hAnsi="Arial" w:cs="Arial"/>
                <w:sz w:val="20"/>
                <w:lang w:val="en-US"/>
              </w:rPr>
            </w:pPr>
            <w:r w:rsidRPr="001F0230">
              <w:rPr>
                <w:rFonts w:ascii="Arial" w:eastAsia="Times New Roman" w:hAnsi="Arial" w:cs="Arial"/>
                <w:sz w:val="20"/>
                <w:lang w:val="en-US"/>
              </w:rPr>
              <w:t>[2021/02/07, Edward Au] Volunteers:  Jason Guo, Ming Gan</w:t>
            </w:r>
          </w:p>
        </w:tc>
      </w:tr>
      <w:tr w:rsidR="007B0BDB" w:rsidRPr="001F0230" w14:paraId="47F8EFBA" w14:textId="77777777" w:rsidTr="00AF11DF">
        <w:trPr>
          <w:trHeight w:val="105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589C294F" w14:textId="77777777" w:rsidR="00073D5F" w:rsidRPr="001F0230" w:rsidRDefault="00073D5F" w:rsidP="00073D5F">
            <w:pPr>
              <w:jc w:val="left"/>
              <w:rPr>
                <w:rFonts w:ascii="Arial" w:eastAsia="Times New Roman" w:hAnsi="Arial" w:cs="Arial"/>
                <w:sz w:val="20"/>
                <w:lang w:val="en-US"/>
              </w:rPr>
            </w:pPr>
            <w:r w:rsidRPr="001F0230">
              <w:rPr>
                <w:rFonts w:ascii="Arial" w:eastAsia="Times New Roman" w:hAnsi="Arial" w:cs="Arial"/>
                <w:sz w:val="20"/>
                <w:lang w:val="en-US"/>
              </w:rPr>
              <w:t>3259</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79E9923D" w14:textId="77777777" w:rsidR="00073D5F" w:rsidRPr="001F0230" w:rsidRDefault="00073D5F" w:rsidP="00073D5F">
            <w:pPr>
              <w:jc w:val="left"/>
              <w:rPr>
                <w:rFonts w:ascii="Arial" w:eastAsia="Times New Roman" w:hAnsi="Arial" w:cs="Arial"/>
                <w:sz w:val="20"/>
                <w:lang w:val="en-US"/>
              </w:rPr>
            </w:pPr>
            <w:r w:rsidRPr="001F0230">
              <w:rPr>
                <w:rFonts w:ascii="Arial" w:eastAsia="Times New Roman" w:hAnsi="Arial" w:cs="Arial"/>
                <w:sz w:val="20"/>
                <w:lang w:val="en-US"/>
              </w:rPr>
              <w:t>Yuchen Guo</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5C36EE1D" w14:textId="77777777" w:rsidR="00073D5F" w:rsidRPr="001F0230" w:rsidRDefault="00073D5F" w:rsidP="00073D5F">
            <w:pPr>
              <w:jc w:val="left"/>
              <w:rPr>
                <w:rFonts w:ascii="Arial" w:eastAsia="Times New Roman" w:hAnsi="Arial" w:cs="Arial"/>
                <w:sz w:val="20"/>
                <w:lang w:val="en-US"/>
              </w:rPr>
            </w:pPr>
            <w:r w:rsidRPr="001F0230">
              <w:rPr>
                <w:rFonts w:ascii="Arial" w:eastAsia="Times New Roman" w:hAnsi="Arial" w:cs="Arial"/>
                <w:sz w:val="20"/>
                <w:lang w:val="en-US"/>
              </w:rPr>
              <w:t>9.4.2.170.2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294A4192" w14:textId="77777777" w:rsidR="00073D5F" w:rsidRPr="001F0230" w:rsidRDefault="00073D5F" w:rsidP="00073D5F">
            <w:pPr>
              <w:jc w:val="left"/>
              <w:rPr>
                <w:rFonts w:ascii="Arial" w:eastAsia="Times New Roman" w:hAnsi="Arial" w:cs="Arial"/>
                <w:sz w:val="20"/>
                <w:lang w:val="en-US"/>
              </w:rPr>
            </w:pPr>
            <w:r w:rsidRPr="001F0230">
              <w:rPr>
                <w:rFonts w:ascii="Arial" w:eastAsia="Times New Roman" w:hAnsi="Arial" w:cs="Arial"/>
                <w:sz w:val="20"/>
                <w:lang w:val="en-US"/>
              </w:rPr>
              <w:t>72.11</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7330C09F" w14:textId="77777777" w:rsidR="00073D5F" w:rsidRPr="001F0230" w:rsidRDefault="00073D5F" w:rsidP="00073D5F">
            <w:pPr>
              <w:jc w:val="left"/>
              <w:rPr>
                <w:rFonts w:ascii="Arial" w:eastAsia="Times New Roman" w:hAnsi="Arial" w:cs="Arial"/>
                <w:sz w:val="20"/>
                <w:lang w:val="en-US"/>
              </w:rPr>
            </w:pPr>
            <w:r w:rsidRPr="001F0230">
              <w:rPr>
                <w:rFonts w:ascii="Arial" w:eastAsia="Times New Roman" w:hAnsi="Arial" w:cs="Arial"/>
                <w:sz w:val="20"/>
                <w:lang w:val="en-US"/>
              </w:rPr>
              <w:t>The "MLD ID" should be "Link ID" since this paragraph is talking about Link ID</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305A7F49" w14:textId="77777777" w:rsidR="00073D5F" w:rsidRPr="001F0230" w:rsidRDefault="00073D5F" w:rsidP="00073D5F">
            <w:pPr>
              <w:jc w:val="left"/>
              <w:rPr>
                <w:rFonts w:ascii="Arial" w:eastAsia="Times New Roman" w:hAnsi="Arial" w:cs="Arial"/>
                <w:sz w:val="20"/>
                <w:lang w:val="en-US"/>
              </w:rPr>
            </w:pPr>
            <w:r w:rsidRPr="001F0230">
              <w:rPr>
                <w:rFonts w:ascii="Arial" w:eastAsia="Times New Roman" w:hAnsi="Arial" w:cs="Arial"/>
                <w:sz w:val="20"/>
                <w:lang w:val="en-US"/>
              </w:rPr>
              <w:t>as in comment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1AD1E02C" w14:textId="57576451" w:rsidR="00073D5F" w:rsidRPr="001F0230" w:rsidRDefault="00073D5F" w:rsidP="00073D5F">
            <w:pPr>
              <w:jc w:val="left"/>
              <w:rPr>
                <w:rFonts w:ascii="Arial" w:eastAsia="Times New Roman" w:hAnsi="Arial" w:cs="Arial"/>
                <w:sz w:val="20"/>
                <w:lang w:val="en-US"/>
              </w:rPr>
            </w:pPr>
            <w:r>
              <w:rPr>
                <w:rFonts w:ascii="Arial" w:eastAsia="Times New Roman" w:hAnsi="Arial" w:cs="Arial"/>
                <w:sz w:val="20"/>
                <w:lang w:val="en-US"/>
              </w:rPr>
              <w:t>Revised – agree with the commenter. Apply the changes marked as #3259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67231567" w14:textId="77777777" w:rsidR="00073D5F" w:rsidRPr="001F0230" w:rsidRDefault="00073D5F" w:rsidP="00073D5F">
            <w:pPr>
              <w:jc w:val="left"/>
              <w:rPr>
                <w:rFonts w:ascii="Arial" w:eastAsia="Times New Roman" w:hAnsi="Arial" w:cs="Arial"/>
                <w:sz w:val="20"/>
                <w:lang w:val="en-US"/>
              </w:rPr>
            </w:pPr>
            <w:r w:rsidRPr="001F0230">
              <w:rPr>
                <w:rFonts w:ascii="Arial" w:eastAsia="Times New Roman" w:hAnsi="Arial" w:cs="Arial"/>
                <w:sz w:val="20"/>
                <w:lang w:val="en-US"/>
              </w:rPr>
              <w:t>[2021/02/07, Edward Au] Volunteers:  Jason Guo, Ming Gan</w:t>
            </w:r>
          </w:p>
        </w:tc>
      </w:tr>
      <w:tr w:rsidR="007B0BDB" w:rsidRPr="001F0230" w14:paraId="7FD09F4B" w14:textId="77777777" w:rsidTr="00AF11DF">
        <w:trPr>
          <w:trHeight w:val="105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34118E35" w14:textId="77777777" w:rsidR="00073D5F" w:rsidRPr="001F0230" w:rsidRDefault="00073D5F" w:rsidP="00073D5F">
            <w:pPr>
              <w:jc w:val="left"/>
              <w:rPr>
                <w:rFonts w:ascii="Arial" w:eastAsia="Times New Roman" w:hAnsi="Arial" w:cs="Arial"/>
                <w:sz w:val="20"/>
                <w:lang w:val="en-US"/>
              </w:rPr>
            </w:pPr>
            <w:r w:rsidRPr="001F0230">
              <w:rPr>
                <w:rFonts w:ascii="Arial" w:eastAsia="Times New Roman" w:hAnsi="Arial" w:cs="Arial"/>
                <w:sz w:val="20"/>
                <w:lang w:val="en-US"/>
              </w:rPr>
              <w:lastRenderedPageBreak/>
              <w:t>3361</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208966B7" w14:textId="77777777" w:rsidR="00073D5F" w:rsidRPr="001F0230" w:rsidRDefault="00073D5F" w:rsidP="00073D5F">
            <w:pPr>
              <w:jc w:val="left"/>
              <w:rPr>
                <w:rFonts w:ascii="Arial" w:eastAsia="Times New Roman" w:hAnsi="Arial" w:cs="Arial"/>
                <w:sz w:val="20"/>
                <w:lang w:val="en-US"/>
              </w:rPr>
            </w:pPr>
            <w:proofErr w:type="spellStart"/>
            <w:r w:rsidRPr="001F0230">
              <w:rPr>
                <w:rFonts w:ascii="Arial" w:eastAsia="Times New Roman" w:hAnsi="Arial" w:cs="Arial"/>
                <w:sz w:val="20"/>
                <w:lang w:val="en-US"/>
              </w:rPr>
              <w:t>Zhiqiang</w:t>
            </w:r>
            <w:proofErr w:type="spellEnd"/>
            <w:r w:rsidRPr="001F0230">
              <w:rPr>
                <w:rFonts w:ascii="Arial" w:eastAsia="Times New Roman" w:hAnsi="Arial" w:cs="Arial"/>
                <w:sz w:val="20"/>
                <w:lang w:val="en-US"/>
              </w:rPr>
              <w:t xml:space="preserve"> Han</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6ADA6046" w14:textId="77777777" w:rsidR="00073D5F" w:rsidRPr="001F0230" w:rsidRDefault="00073D5F" w:rsidP="00073D5F">
            <w:pPr>
              <w:jc w:val="left"/>
              <w:rPr>
                <w:rFonts w:ascii="Arial" w:eastAsia="Times New Roman" w:hAnsi="Arial" w:cs="Arial"/>
                <w:sz w:val="20"/>
                <w:lang w:val="en-US"/>
              </w:rPr>
            </w:pPr>
            <w:r w:rsidRPr="001F0230">
              <w:rPr>
                <w:rFonts w:ascii="Arial" w:eastAsia="Times New Roman" w:hAnsi="Arial" w:cs="Arial"/>
                <w:sz w:val="20"/>
                <w:lang w:val="en-US"/>
              </w:rPr>
              <w:t>9.4.2.170.2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218507C3" w14:textId="77777777" w:rsidR="00073D5F" w:rsidRPr="001F0230" w:rsidRDefault="00073D5F" w:rsidP="00073D5F">
            <w:pPr>
              <w:jc w:val="left"/>
              <w:rPr>
                <w:rFonts w:ascii="Arial" w:eastAsia="Times New Roman" w:hAnsi="Arial" w:cs="Arial"/>
                <w:sz w:val="20"/>
                <w:lang w:val="en-US"/>
              </w:rPr>
            </w:pPr>
            <w:r w:rsidRPr="001F0230">
              <w:rPr>
                <w:rFonts w:ascii="Arial" w:eastAsia="Times New Roman" w:hAnsi="Arial" w:cs="Arial"/>
                <w:sz w:val="20"/>
                <w:lang w:val="en-US"/>
              </w:rPr>
              <w:t>71.61</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59447C33" w14:textId="77777777" w:rsidR="00073D5F" w:rsidRPr="001F0230" w:rsidRDefault="00073D5F" w:rsidP="00073D5F">
            <w:pPr>
              <w:jc w:val="left"/>
              <w:rPr>
                <w:rFonts w:ascii="Arial" w:eastAsia="Times New Roman" w:hAnsi="Arial" w:cs="Arial"/>
                <w:sz w:val="20"/>
                <w:lang w:val="en-US"/>
              </w:rPr>
            </w:pPr>
            <w:r w:rsidRPr="001F0230">
              <w:rPr>
                <w:rFonts w:ascii="Arial" w:eastAsia="Times New Roman" w:hAnsi="Arial" w:cs="Arial"/>
                <w:sz w:val="20"/>
                <w:lang w:val="en-US"/>
              </w:rPr>
              <w:t xml:space="preserve">MLD ID is not defined in multi-link element or </w:t>
            </w:r>
            <w:proofErr w:type="gramStart"/>
            <w:r w:rsidRPr="001F0230">
              <w:rPr>
                <w:rFonts w:ascii="Arial" w:eastAsia="Times New Roman" w:hAnsi="Arial" w:cs="Arial"/>
                <w:sz w:val="20"/>
                <w:lang w:val="en-US"/>
              </w:rPr>
              <w:t>other</w:t>
            </w:r>
            <w:proofErr w:type="gramEnd"/>
            <w:r w:rsidRPr="001F0230">
              <w:rPr>
                <w:rFonts w:ascii="Arial" w:eastAsia="Times New Roman" w:hAnsi="Arial" w:cs="Arial"/>
                <w:sz w:val="20"/>
                <w:lang w:val="en-US"/>
              </w:rPr>
              <w:t xml:space="preserve"> element. How to obtain the value? Please clarify it</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335D8473" w14:textId="77777777" w:rsidR="00073D5F" w:rsidRPr="001F0230" w:rsidRDefault="00073D5F" w:rsidP="00073D5F">
            <w:pPr>
              <w:jc w:val="left"/>
              <w:rPr>
                <w:rFonts w:ascii="Arial" w:eastAsia="Times New Roman" w:hAnsi="Arial" w:cs="Arial"/>
                <w:sz w:val="20"/>
                <w:lang w:val="en-US"/>
              </w:rPr>
            </w:pPr>
            <w:r w:rsidRPr="001F0230">
              <w:rPr>
                <w:rFonts w:ascii="Arial" w:eastAsia="Times New Roman" w:hAnsi="Arial" w:cs="Arial"/>
                <w:sz w:val="20"/>
                <w:lang w:val="en-US"/>
              </w:rPr>
              <w:t xml:space="preserve">MLD ID may be indicated in multi-link </w:t>
            </w:r>
            <w:proofErr w:type="spellStart"/>
            <w:proofErr w:type="gramStart"/>
            <w:r w:rsidRPr="001F0230">
              <w:rPr>
                <w:rFonts w:ascii="Arial" w:eastAsia="Times New Roman" w:hAnsi="Arial" w:cs="Arial"/>
                <w:sz w:val="20"/>
                <w:lang w:val="en-US"/>
              </w:rPr>
              <w:t>element,please</w:t>
            </w:r>
            <w:proofErr w:type="spellEnd"/>
            <w:proofErr w:type="gramEnd"/>
            <w:r w:rsidRPr="001F0230">
              <w:rPr>
                <w:rFonts w:ascii="Arial" w:eastAsia="Times New Roman" w:hAnsi="Arial" w:cs="Arial"/>
                <w:sz w:val="20"/>
                <w:lang w:val="en-US"/>
              </w:rPr>
              <w:t xml:space="preserve"> clarify it.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25AEF40A" w14:textId="19EB4AA2" w:rsidR="00073D5F" w:rsidRPr="001F0230" w:rsidRDefault="00073D5F" w:rsidP="00073D5F">
            <w:pPr>
              <w:jc w:val="left"/>
              <w:rPr>
                <w:rFonts w:ascii="Arial" w:eastAsia="Times New Roman" w:hAnsi="Arial" w:cs="Arial"/>
                <w:sz w:val="20"/>
                <w:lang w:val="en-US"/>
              </w:rPr>
            </w:pPr>
            <w:r>
              <w:rPr>
                <w:rFonts w:ascii="Arial" w:eastAsia="Times New Roman" w:hAnsi="Arial" w:cs="Arial"/>
                <w:sz w:val="20"/>
                <w:lang w:val="en-US"/>
              </w:rPr>
              <w:t xml:space="preserve">Revised – MLD ID is not used in the Multi-link element. However, in case of multiple BSSID ID, the MLD ID is set to the </w:t>
            </w:r>
            <w:proofErr w:type="spellStart"/>
            <w:r>
              <w:rPr>
                <w:rFonts w:ascii="Arial" w:eastAsia="Times New Roman" w:hAnsi="Arial" w:cs="Arial"/>
                <w:sz w:val="20"/>
                <w:lang w:val="en-US"/>
              </w:rPr>
              <w:t>nontransmitted</w:t>
            </w:r>
            <w:proofErr w:type="spellEnd"/>
            <w:r>
              <w:rPr>
                <w:rFonts w:ascii="Arial" w:eastAsia="Times New Roman" w:hAnsi="Arial" w:cs="Arial"/>
                <w:sz w:val="20"/>
                <w:lang w:val="en-US"/>
              </w:rPr>
              <w:t xml:space="preserve"> BSSID Index, and the Multilink element will be included in the corresponding </w:t>
            </w:r>
            <w:proofErr w:type="spellStart"/>
            <w:r>
              <w:rPr>
                <w:rFonts w:ascii="Arial" w:eastAsia="Times New Roman" w:hAnsi="Arial" w:cs="Arial"/>
                <w:sz w:val="20"/>
                <w:lang w:val="en-US"/>
              </w:rPr>
              <w:t>nontransmitted</w:t>
            </w:r>
            <w:proofErr w:type="spellEnd"/>
            <w:r>
              <w:rPr>
                <w:rFonts w:ascii="Arial" w:eastAsia="Times New Roman" w:hAnsi="Arial" w:cs="Arial"/>
                <w:sz w:val="20"/>
                <w:lang w:val="en-US"/>
              </w:rPr>
              <w:t xml:space="preserve"> BSSID profile. Clarify all the rules to set the MLD ID. Apply the changes marked as 3361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2EE7706C" w14:textId="77777777" w:rsidR="00073D5F" w:rsidRPr="001F0230" w:rsidRDefault="00073D5F" w:rsidP="00073D5F">
            <w:pPr>
              <w:jc w:val="left"/>
              <w:rPr>
                <w:rFonts w:ascii="Arial" w:eastAsia="Times New Roman" w:hAnsi="Arial" w:cs="Arial"/>
                <w:sz w:val="20"/>
                <w:lang w:val="en-US"/>
              </w:rPr>
            </w:pPr>
            <w:r w:rsidRPr="001F0230">
              <w:rPr>
                <w:rFonts w:ascii="Arial" w:eastAsia="Times New Roman" w:hAnsi="Arial" w:cs="Arial"/>
                <w:sz w:val="20"/>
                <w:lang w:val="en-US"/>
              </w:rPr>
              <w:t>[2021/02/07, Edward Au] Volunteers:  Jason Guo, Ming Gan</w:t>
            </w:r>
          </w:p>
        </w:tc>
      </w:tr>
      <w:tr w:rsidR="007B0BDB" w:rsidRPr="001F0230" w14:paraId="29227AE5" w14:textId="77777777" w:rsidTr="00AF11DF">
        <w:trPr>
          <w:trHeight w:val="105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017C0C11" w14:textId="77777777" w:rsidR="00073D5F" w:rsidRPr="001F0230" w:rsidRDefault="00073D5F" w:rsidP="00073D5F">
            <w:pPr>
              <w:jc w:val="left"/>
              <w:rPr>
                <w:rFonts w:ascii="Arial" w:eastAsia="Times New Roman" w:hAnsi="Arial" w:cs="Arial"/>
                <w:sz w:val="20"/>
                <w:lang w:val="en-US"/>
              </w:rPr>
            </w:pPr>
            <w:r w:rsidRPr="001F0230">
              <w:rPr>
                <w:rFonts w:ascii="Arial" w:eastAsia="Times New Roman" w:hAnsi="Arial" w:cs="Arial"/>
                <w:sz w:val="20"/>
                <w:lang w:val="en-US"/>
              </w:rPr>
              <w:t>3362</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0EE7998F" w14:textId="77777777" w:rsidR="00073D5F" w:rsidRPr="001F0230" w:rsidRDefault="00073D5F" w:rsidP="00073D5F">
            <w:pPr>
              <w:jc w:val="left"/>
              <w:rPr>
                <w:rFonts w:ascii="Arial" w:eastAsia="Times New Roman" w:hAnsi="Arial" w:cs="Arial"/>
                <w:sz w:val="20"/>
                <w:lang w:val="en-US"/>
              </w:rPr>
            </w:pPr>
            <w:proofErr w:type="spellStart"/>
            <w:r w:rsidRPr="001F0230">
              <w:rPr>
                <w:rFonts w:ascii="Arial" w:eastAsia="Times New Roman" w:hAnsi="Arial" w:cs="Arial"/>
                <w:sz w:val="20"/>
                <w:lang w:val="en-US"/>
              </w:rPr>
              <w:t>Zhiqiang</w:t>
            </w:r>
            <w:proofErr w:type="spellEnd"/>
            <w:r w:rsidRPr="001F0230">
              <w:rPr>
                <w:rFonts w:ascii="Arial" w:eastAsia="Times New Roman" w:hAnsi="Arial" w:cs="Arial"/>
                <w:sz w:val="20"/>
                <w:lang w:val="en-US"/>
              </w:rPr>
              <w:t xml:space="preserve"> Han</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5653345F" w14:textId="77777777" w:rsidR="00073D5F" w:rsidRPr="001F0230" w:rsidRDefault="00073D5F" w:rsidP="00073D5F">
            <w:pPr>
              <w:jc w:val="left"/>
              <w:rPr>
                <w:rFonts w:ascii="Arial" w:eastAsia="Times New Roman" w:hAnsi="Arial" w:cs="Arial"/>
                <w:sz w:val="20"/>
                <w:lang w:val="en-US"/>
              </w:rPr>
            </w:pPr>
            <w:r w:rsidRPr="001F0230">
              <w:rPr>
                <w:rFonts w:ascii="Arial" w:eastAsia="Times New Roman" w:hAnsi="Arial" w:cs="Arial"/>
                <w:sz w:val="20"/>
                <w:lang w:val="en-US"/>
              </w:rPr>
              <w:t>9.4.2.170.2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5615A725" w14:textId="77777777" w:rsidR="00073D5F" w:rsidRPr="001F0230" w:rsidRDefault="00073D5F" w:rsidP="00073D5F">
            <w:pPr>
              <w:jc w:val="left"/>
              <w:rPr>
                <w:rFonts w:ascii="Arial" w:eastAsia="Times New Roman" w:hAnsi="Arial" w:cs="Arial"/>
                <w:sz w:val="20"/>
                <w:lang w:val="en-US"/>
              </w:rPr>
            </w:pPr>
            <w:r w:rsidRPr="001F0230">
              <w:rPr>
                <w:rFonts w:ascii="Arial" w:eastAsia="Times New Roman" w:hAnsi="Arial" w:cs="Arial"/>
                <w:sz w:val="20"/>
                <w:lang w:val="en-US"/>
              </w:rPr>
              <w:t>72.11</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3ED73D85" w14:textId="77777777" w:rsidR="00073D5F" w:rsidRPr="001F0230" w:rsidRDefault="00073D5F" w:rsidP="00073D5F">
            <w:pPr>
              <w:jc w:val="left"/>
              <w:rPr>
                <w:rFonts w:ascii="Arial" w:eastAsia="Times New Roman" w:hAnsi="Arial" w:cs="Arial"/>
                <w:sz w:val="20"/>
                <w:lang w:val="en-US"/>
              </w:rPr>
            </w:pPr>
            <w:r w:rsidRPr="001F0230">
              <w:rPr>
                <w:rFonts w:ascii="Arial" w:eastAsia="Times New Roman" w:hAnsi="Arial" w:cs="Arial"/>
                <w:sz w:val="20"/>
                <w:lang w:val="en-US"/>
              </w:rPr>
              <w:t>Here should be Link ID. change MLD ID to Link ID or remove this sentence.</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625FE46A" w14:textId="77777777" w:rsidR="00073D5F" w:rsidRPr="001F0230" w:rsidRDefault="00073D5F" w:rsidP="00073D5F">
            <w:pPr>
              <w:jc w:val="left"/>
              <w:rPr>
                <w:rFonts w:ascii="Arial" w:eastAsia="Times New Roman" w:hAnsi="Arial" w:cs="Arial"/>
                <w:sz w:val="20"/>
                <w:lang w:val="en-US"/>
              </w:rPr>
            </w:pPr>
            <w:r w:rsidRPr="001F0230">
              <w:rPr>
                <w:rFonts w:ascii="Arial" w:eastAsia="Times New Roman" w:hAnsi="Arial" w:cs="Arial"/>
                <w:sz w:val="20"/>
                <w:lang w:val="en-US"/>
              </w:rPr>
              <w:t>change MLD ID to Link ID or remove this sentence.</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13CAB331" w14:textId="7293C89A" w:rsidR="00073D5F" w:rsidRPr="001F0230" w:rsidRDefault="00073D5F" w:rsidP="00073D5F">
            <w:pPr>
              <w:jc w:val="left"/>
              <w:rPr>
                <w:rFonts w:ascii="Arial" w:eastAsia="Times New Roman" w:hAnsi="Arial" w:cs="Arial"/>
                <w:sz w:val="20"/>
                <w:lang w:val="en-US"/>
              </w:rPr>
            </w:pPr>
            <w:r>
              <w:rPr>
                <w:rFonts w:ascii="Arial" w:eastAsia="Times New Roman" w:hAnsi="Arial" w:cs="Arial"/>
                <w:sz w:val="20"/>
                <w:lang w:val="en-US"/>
              </w:rPr>
              <w:t>Revised – agree with the commenter. Apply the changes marked as #3362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628F28F0" w14:textId="77777777" w:rsidR="00073D5F" w:rsidRPr="001F0230" w:rsidRDefault="00073D5F" w:rsidP="00073D5F">
            <w:pPr>
              <w:jc w:val="left"/>
              <w:rPr>
                <w:rFonts w:ascii="Arial" w:eastAsia="Times New Roman" w:hAnsi="Arial" w:cs="Arial"/>
                <w:sz w:val="20"/>
                <w:lang w:val="en-US"/>
              </w:rPr>
            </w:pPr>
            <w:r w:rsidRPr="001F0230">
              <w:rPr>
                <w:rFonts w:ascii="Arial" w:eastAsia="Times New Roman" w:hAnsi="Arial" w:cs="Arial"/>
                <w:sz w:val="20"/>
                <w:lang w:val="en-US"/>
              </w:rPr>
              <w:t>[2021/02/07, Edward Au] Volunteers:  Jason Guo, Ming Gan</w:t>
            </w:r>
          </w:p>
        </w:tc>
      </w:tr>
      <w:tr w:rsidR="007B0BDB" w:rsidRPr="001F0230" w14:paraId="292B593E" w14:textId="77777777" w:rsidTr="00AF11DF">
        <w:trPr>
          <w:trHeight w:val="1320"/>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2AD178C3" w14:textId="77777777" w:rsidR="00073D5F" w:rsidRPr="001F0230" w:rsidRDefault="00073D5F" w:rsidP="00073D5F">
            <w:pPr>
              <w:jc w:val="left"/>
              <w:rPr>
                <w:rFonts w:ascii="Arial" w:eastAsia="Times New Roman" w:hAnsi="Arial" w:cs="Arial"/>
                <w:sz w:val="20"/>
                <w:lang w:val="en-US"/>
              </w:rPr>
            </w:pPr>
            <w:r w:rsidRPr="001F0230">
              <w:rPr>
                <w:rFonts w:ascii="Arial" w:eastAsia="Times New Roman" w:hAnsi="Arial" w:cs="Arial"/>
                <w:sz w:val="20"/>
                <w:lang w:val="en-US"/>
              </w:rPr>
              <w:t>2969</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411294F3" w14:textId="77777777" w:rsidR="00073D5F" w:rsidRPr="001F0230" w:rsidRDefault="00073D5F" w:rsidP="00073D5F">
            <w:pPr>
              <w:jc w:val="left"/>
              <w:rPr>
                <w:rFonts w:ascii="Arial" w:eastAsia="Times New Roman" w:hAnsi="Arial" w:cs="Arial"/>
                <w:sz w:val="20"/>
                <w:lang w:val="en-US"/>
              </w:rPr>
            </w:pPr>
            <w:r w:rsidRPr="001F0230">
              <w:rPr>
                <w:rFonts w:ascii="Arial" w:eastAsia="Times New Roman" w:hAnsi="Arial" w:cs="Arial"/>
                <w:sz w:val="20"/>
                <w:lang w:val="en-US"/>
              </w:rPr>
              <w:t>Tomoko Adachi</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49D9A632" w14:textId="77777777" w:rsidR="00073D5F" w:rsidRPr="001F0230" w:rsidRDefault="00073D5F" w:rsidP="00073D5F">
            <w:pPr>
              <w:jc w:val="left"/>
              <w:rPr>
                <w:rFonts w:ascii="Arial" w:eastAsia="Times New Roman" w:hAnsi="Arial" w:cs="Arial"/>
                <w:sz w:val="20"/>
                <w:lang w:val="en-US"/>
              </w:rPr>
            </w:pPr>
            <w:r w:rsidRPr="001F0230">
              <w:rPr>
                <w:rFonts w:ascii="Arial" w:eastAsia="Times New Roman" w:hAnsi="Arial" w:cs="Arial"/>
                <w:sz w:val="20"/>
                <w:lang w:val="en-US"/>
              </w:rPr>
              <w:t>9.4.2.170</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2526C599" w14:textId="77777777" w:rsidR="00073D5F" w:rsidRPr="001F0230" w:rsidRDefault="00073D5F" w:rsidP="00073D5F">
            <w:pPr>
              <w:jc w:val="left"/>
              <w:rPr>
                <w:rFonts w:ascii="Arial" w:eastAsia="Times New Roman" w:hAnsi="Arial" w:cs="Arial"/>
                <w:sz w:val="20"/>
                <w:lang w:val="en-US"/>
              </w:rPr>
            </w:pPr>
            <w:r w:rsidRPr="001F0230">
              <w:rPr>
                <w:rFonts w:ascii="Arial" w:eastAsia="Times New Roman" w:hAnsi="Arial" w:cs="Arial"/>
                <w:sz w:val="20"/>
                <w:lang w:val="en-US"/>
              </w:rPr>
              <w:t>71.20</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56F50DBC" w14:textId="77777777" w:rsidR="00073D5F" w:rsidRPr="001F0230" w:rsidRDefault="00073D5F" w:rsidP="00073D5F">
            <w:pPr>
              <w:jc w:val="left"/>
              <w:rPr>
                <w:rFonts w:ascii="Arial" w:eastAsia="Times New Roman" w:hAnsi="Arial" w:cs="Arial"/>
                <w:sz w:val="20"/>
                <w:lang w:val="en-US"/>
              </w:rPr>
            </w:pPr>
            <w:r w:rsidRPr="001F0230">
              <w:rPr>
                <w:rFonts w:ascii="Arial" w:eastAsia="Times New Roman" w:hAnsi="Arial" w:cs="Arial"/>
                <w:sz w:val="20"/>
                <w:lang w:val="en-US"/>
              </w:rPr>
              <w:t>By the way that the TBTT Information Length subfield value is defined, the MLD Parameters subfield needs to be 2 octets.</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121CBA92" w14:textId="77777777" w:rsidR="00073D5F" w:rsidRPr="001F0230" w:rsidRDefault="00073D5F" w:rsidP="00073D5F">
            <w:pPr>
              <w:jc w:val="left"/>
              <w:rPr>
                <w:rFonts w:ascii="Arial" w:eastAsia="Times New Roman" w:hAnsi="Arial" w:cs="Arial"/>
                <w:sz w:val="20"/>
                <w:lang w:val="en-US"/>
              </w:rPr>
            </w:pPr>
            <w:r w:rsidRPr="001F0230">
              <w:rPr>
                <w:rFonts w:ascii="Arial" w:eastAsia="Times New Roman" w:hAnsi="Arial" w:cs="Arial"/>
                <w:sz w:val="20"/>
                <w:lang w:val="en-US"/>
              </w:rPr>
              <w:t>Change the TBD in Figure 9-632 to 2.</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732E1B46" w14:textId="56223D97" w:rsidR="00073D5F" w:rsidRPr="001F0230" w:rsidRDefault="00073D5F" w:rsidP="00073D5F">
            <w:pPr>
              <w:jc w:val="left"/>
              <w:rPr>
                <w:rFonts w:ascii="Arial" w:eastAsia="Times New Roman" w:hAnsi="Arial" w:cs="Arial"/>
                <w:sz w:val="20"/>
                <w:lang w:val="en-US"/>
              </w:rPr>
            </w:pPr>
            <w:r>
              <w:rPr>
                <w:rFonts w:ascii="Arial" w:eastAsia="Times New Roman" w:hAnsi="Arial" w:cs="Arial"/>
                <w:sz w:val="20"/>
                <w:lang w:val="en-US"/>
              </w:rPr>
              <w:t xml:space="preserve">Revised – </w:t>
            </w:r>
            <w:proofErr w:type="gramStart"/>
            <w:r>
              <w:rPr>
                <w:rFonts w:ascii="Arial" w:eastAsia="Times New Roman" w:hAnsi="Arial" w:cs="Arial"/>
                <w:sz w:val="20"/>
                <w:lang w:val="en-US"/>
              </w:rPr>
              <w:t>actually the</w:t>
            </w:r>
            <w:proofErr w:type="gramEnd"/>
            <w:r>
              <w:rPr>
                <w:rFonts w:ascii="Arial" w:eastAsia="Times New Roman" w:hAnsi="Arial" w:cs="Arial"/>
                <w:sz w:val="20"/>
                <w:lang w:val="en-US"/>
              </w:rPr>
              <w:t xml:space="preserve"> value is 3 based on the table and as suggested by many commenters. Set the corresponding value in table 9-632. Apply the changes marked as #2969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4AC2AB1D" w14:textId="77777777" w:rsidR="00073D5F" w:rsidRPr="001F0230" w:rsidRDefault="00073D5F" w:rsidP="00073D5F">
            <w:pPr>
              <w:jc w:val="left"/>
              <w:rPr>
                <w:rFonts w:ascii="Arial" w:eastAsia="Times New Roman" w:hAnsi="Arial" w:cs="Arial"/>
                <w:sz w:val="20"/>
                <w:lang w:val="en-US"/>
              </w:rPr>
            </w:pPr>
            <w:r w:rsidRPr="001F0230">
              <w:rPr>
                <w:rFonts w:ascii="Arial" w:eastAsia="Times New Roman" w:hAnsi="Arial" w:cs="Arial"/>
                <w:sz w:val="20"/>
                <w:lang w:val="en-US"/>
              </w:rPr>
              <w:t>[2021/02/07, Edward Au] Volunteers:  Jason Guo, Ming Gan</w:t>
            </w:r>
          </w:p>
        </w:tc>
      </w:tr>
      <w:tr w:rsidR="007B0BDB" w:rsidRPr="001F0230" w14:paraId="5AB19093" w14:textId="77777777" w:rsidTr="00AF11DF">
        <w:trPr>
          <w:trHeight w:val="2640"/>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7F0B73F7" w14:textId="77777777" w:rsidR="00073D5F" w:rsidRPr="00721FCD" w:rsidRDefault="00073D5F" w:rsidP="00073D5F">
            <w:pPr>
              <w:jc w:val="left"/>
              <w:rPr>
                <w:rFonts w:ascii="Arial" w:eastAsia="Times New Roman" w:hAnsi="Arial" w:cs="Arial"/>
                <w:sz w:val="20"/>
                <w:highlight w:val="yellow"/>
                <w:lang w:val="en-US"/>
              </w:rPr>
            </w:pPr>
            <w:r w:rsidRPr="00721FCD">
              <w:rPr>
                <w:rFonts w:ascii="Arial" w:eastAsia="Times New Roman" w:hAnsi="Arial" w:cs="Arial"/>
                <w:sz w:val="20"/>
                <w:highlight w:val="yellow"/>
                <w:lang w:val="en-US"/>
              </w:rPr>
              <w:t>2184</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756CBFC4" w14:textId="77777777" w:rsidR="00073D5F" w:rsidRPr="00721FCD" w:rsidRDefault="00073D5F" w:rsidP="00073D5F">
            <w:pPr>
              <w:jc w:val="left"/>
              <w:rPr>
                <w:rFonts w:ascii="Arial" w:eastAsia="Times New Roman" w:hAnsi="Arial" w:cs="Arial"/>
                <w:sz w:val="20"/>
                <w:highlight w:val="yellow"/>
                <w:lang w:val="en-US"/>
              </w:rPr>
            </w:pPr>
            <w:r w:rsidRPr="00721FCD">
              <w:rPr>
                <w:rFonts w:ascii="Arial" w:eastAsia="Times New Roman" w:hAnsi="Arial" w:cs="Arial"/>
                <w:sz w:val="20"/>
                <w:highlight w:val="yellow"/>
                <w:lang w:val="en-US"/>
              </w:rPr>
              <w:t>Li-Hsiang Sun</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07F9EFB6" w14:textId="77777777" w:rsidR="00073D5F" w:rsidRPr="00721FCD" w:rsidRDefault="00073D5F" w:rsidP="00073D5F">
            <w:pPr>
              <w:jc w:val="left"/>
              <w:rPr>
                <w:rFonts w:ascii="Arial" w:eastAsia="Times New Roman" w:hAnsi="Arial" w:cs="Arial"/>
                <w:sz w:val="20"/>
                <w:highlight w:val="yellow"/>
                <w:lang w:val="en-US"/>
              </w:rPr>
            </w:pPr>
            <w:r w:rsidRPr="00721FCD">
              <w:rPr>
                <w:rFonts w:ascii="Arial" w:eastAsia="Times New Roman" w:hAnsi="Arial" w:cs="Arial"/>
                <w:sz w:val="20"/>
                <w:highlight w:val="yellow"/>
                <w:lang w:val="en-US"/>
              </w:rPr>
              <w:t>9.3.3.6</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73E97DDB" w14:textId="77777777" w:rsidR="00073D5F" w:rsidRPr="00721FCD" w:rsidRDefault="00073D5F" w:rsidP="00073D5F">
            <w:pPr>
              <w:jc w:val="left"/>
              <w:rPr>
                <w:rFonts w:ascii="Arial" w:eastAsia="Times New Roman" w:hAnsi="Arial" w:cs="Arial"/>
                <w:sz w:val="20"/>
                <w:highlight w:val="yellow"/>
                <w:lang w:val="en-US"/>
              </w:rPr>
            </w:pPr>
            <w:r w:rsidRPr="00721FCD">
              <w:rPr>
                <w:rFonts w:ascii="Arial" w:eastAsia="Times New Roman" w:hAnsi="Arial" w:cs="Arial"/>
                <w:sz w:val="20"/>
                <w:highlight w:val="yellow"/>
                <w:lang w:val="en-US"/>
              </w:rPr>
              <w:t>58.28</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7889C69E" w14:textId="77777777" w:rsidR="00073D5F" w:rsidRPr="00721FCD" w:rsidRDefault="00073D5F" w:rsidP="00073D5F">
            <w:pPr>
              <w:jc w:val="left"/>
              <w:rPr>
                <w:rFonts w:ascii="Arial" w:eastAsia="Times New Roman" w:hAnsi="Arial" w:cs="Arial"/>
                <w:sz w:val="20"/>
                <w:highlight w:val="yellow"/>
                <w:lang w:val="en-US"/>
              </w:rPr>
            </w:pPr>
            <w:r w:rsidRPr="00721FCD">
              <w:rPr>
                <w:rFonts w:ascii="Arial" w:eastAsia="Times New Roman" w:hAnsi="Arial" w:cs="Arial"/>
                <w:sz w:val="20"/>
                <w:highlight w:val="yellow"/>
                <w:lang w:val="en-US"/>
              </w:rPr>
              <w:t xml:space="preserve">Association response frame contains complete ML information. </w:t>
            </w:r>
            <w:proofErr w:type="gramStart"/>
            <w:r w:rsidRPr="00721FCD">
              <w:rPr>
                <w:rFonts w:ascii="Arial" w:eastAsia="Times New Roman" w:hAnsi="Arial" w:cs="Arial"/>
                <w:sz w:val="20"/>
                <w:highlight w:val="yellow"/>
                <w:lang w:val="en-US"/>
              </w:rPr>
              <w:t>However</w:t>
            </w:r>
            <w:proofErr w:type="gramEnd"/>
            <w:r w:rsidRPr="00721FCD">
              <w:rPr>
                <w:rFonts w:ascii="Arial" w:eastAsia="Times New Roman" w:hAnsi="Arial" w:cs="Arial"/>
                <w:sz w:val="20"/>
                <w:highlight w:val="yellow"/>
                <w:lang w:val="en-US"/>
              </w:rPr>
              <w:t xml:space="preserve"> some fields/elements are timing related whose interpretation rely on TBTT offset to the reporting AP's TBTT, but this info with MLD ID/Link ID is in RNR which is not in association response frame</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5895A514" w14:textId="77777777" w:rsidR="00073D5F" w:rsidRPr="00721FCD" w:rsidRDefault="00073D5F" w:rsidP="00073D5F">
            <w:pPr>
              <w:jc w:val="left"/>
              <w:rPr>
                <w:rFonts w:ascii="Arial" w:eastAsia="Times New Roman" w:hAnsi="Arial" w:cs="Arial"/>
                <w:sz w:val="20"/>
                <w:highlight w:val="yellow"/>
                <w:lang w:val="en-US"/>
              </w:rPr>
            </w:pPr>
            <w:r w:rsidRPr="00721FCD">
              <w:rPr>
                <w:rFonts w:ascii="Arial" w:eastAsia="Times New Roman" w:hAnsi="Arial" w:cs="Arial"/>
                <w:sz w:val="20"/>
                <w:highlight w:val="yellow"/>
                <w:lang w:val="en-US"/>
              </w:rPr>
              <w:t xml:space="preserve">add timestamp information and RNR element in (re)association </w:t>
            </w:r>
            <w:proofErr w:type="spellStart"/>
            <w:r w:rsidRPr="00721FCD">
              <w:rPr>
                <w:rFonts w:ascii="Arial" w:eastAsia="Times New Roman" w:hAnsi="Arial" w:cs="Arial"/>
                <w:sz w:val="20"/>
                <w:highlight w:val="yellow"/>
                <w:lang w:val="en-US"/>
              </w:rPr>
              <w:t>reponse</w:t>
            </w:r>
            <w:proofErr w:type="spellEnd"/>
            <w:r w:rsidRPr="00721FCD">
              <w:rPr>
                <w:rFonts w:ascii="Arial" w:eastAsia="Times New Roman" w:hAnsi="Arial" w:cs="Arial"/>
                <w:sz w:val="20"/>
                <w:highlight w:val="yellow"/>
                <w:lang w:val="en-US"/>
              </w:rPr>
              <w:t xml:space="preserve"> frame, or mandate a ML probe before association if non-AP MLD does not have complete info</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7FEAD44B" w14:textId="3B2BE5FA" w:rsidR="00073D5F" w:rsidRPr="00721FCD" w:rsidRDefault="00073D5F" w:rsidP="00073D5F">
            <w:pPr>
              <w:jc w:val="left"/>
              <w:rPr>
                <w:rFonts w:ascii="Arial" w:eastAsia="Times New Roman" w:hAnsi="Arial" w:cs="Arial"/>
                <w:sz w:val="20"/>
                <w:highlight w:val="yellow"/>
                <w:lang w:val="en-US"/>
              </w:rPr>
            </w:pP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41364994" w14:textId="77777777" w:rsidR="00073D5F" w:rsidRPr="001F0230" w:rsidRDefault="00073D5F" w:rsidP="00073D5F">
            <w:pPr>
              <w:jc w:val="left"/>
              <w:rPr>
                <w:rFonts w:ascii="Arial" w:eastAsia="Times New Roman" w:hAnsi="Arial" w:cs="Arial"/>
                <w:sz w:val="20"/>
                <w:lang w:val="en-US"/>
              </w:rPr>
            </w:pPr>
            <w:r w:rsidRPr="00721FCD">
              <w:rPr>
                <w:rFonts w:ascii="Arial" w:eastAsia="Times New Roman" w:hAnsi="Arial" w:cs="Arial"/>
                <w:sz w:val="20"/>
                <w:highlight w:val="yellow"/>
                <w:lang w:val="en-US"/>
              </w:rPr>
              <w:t xml:space="preserve">[2021/02/07, Edward Au] Volunteer: </w:t>
            </w:r>
            <w:proofErr w:type="spellStart"/>
            <w:r w:rsidRPr="00721FCD">
              <w:rPr>
                <w:rFonts w:ascii="Arial" w:eastAsia="Times New Roman" w:hAnsi="Arial" w:cs="Arial"/>
                <w:sz w:val="20"/>
                <w:highlight w:val="yellow"/>
                <w:lang w:val="en-US"/>
              </w:rPr>
              <w:t>Yiqing</w:t>
            </w:r>
            <w:proofErr w:type="spellEnd"/>
            <w:r w:rsidRPr="00721FCD">
              <w:rPr>
                <w:rFonts w:ascii="Arial" w:eastAsia="Times New Roman" w:hAnsi="Arial" w:cs="Arial"/>
                <w:sz w:val="20"/>
                <w:highlight w:val="yellow"/>
                <w:lang w:val="en-US"/>
              </w:rPr>
              <w:t xml:space="preserve"> Li</w:t>
            </w:r>
          </w:p>
        </w:tc>
      </w:tr>
      <w:tr w:rsidR="007B0BDB" w:rsidRPr="001F0230" w14:paraId="7F61085C" w14:textId="77777777" w:rsidTr="00AF11DF">
        <w:trPr>
          <w:trHeight w:val="1584"/>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69044120" w14:textId="77777777" w:rsidR="008826AD" w:rsidRPr="001F0230" w:rsidRDefault="008826AD" w:rsidP="008826AD">
            <w:pPr>
              <w:jc w:val="left"/>
              <w:rPr>
                <w:rFonts w:ascii="Arial" w:eastAsia="Times New Roman" w:hAnsi="Arial" w:cs="Arial"/>
                <w:sz w:val="20"/>
                <w:lang w:val="en-US"/>
              </w:rPr>
            </w:pPr>
            <w:bookmarkStart w:id="1" w:name="_Hlk63968205"/>
            <w:r w:rsidRPr="001F0230">
              <w:rPr>
                <w:rFonts w:ascii="Arial" w:eastAsia="Times New Roman" w:hAnsi="Arial" w:cs="Arial"/>
                <w:sz w:val="20"/>
                <w:lang w:val="en-US"/>
              </w:rPr>
              <w:t>1042</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63434DC7"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Abhishek Patil</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2082CE8B"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7E9684CF"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129.55</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1BFBDA70"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 xml:space="preserve">It is not clear when a STA of a non-AP MLD </w:t>
            </w:r>
            <w:proofErr w:type="gramStart"/>
            <w:r w:rsidRPr="001F0230">
              <w:rPr>
                <w:rFonts w:ascii="Arial" w:eastAsia="Times New Roman" w:hAnsi="Arial" w:cs="Arial"/>
                <w:sz w:val="20"/>
                <w:lang w:val="en-US"/>
              </w:rPr>
              <w:t>is allowed to</w:t>
            </w:r>
            <w:proofErr w:type="gramEnd"/>
            <w:r w:rsidRPr="001F0230">
              <w:rPr>
                <w:rFonts w:ascii="Arial" w:eastAsia="Times New Roman" w:hAnsi="Arial" w:cs="Arial"/>
                <w:sz w:val="20"/>
                <w:lang w:val="en-US"/>
              </w:rPr>
              <w:t xml:space="preserve"> send ML Probe Request frame.</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27F7AD44"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 xml:space="preserve">Provide clear rules on when a STA of a non-AP MLD </w:t>
            </w:r>
            <w:proofErr w:type="gramStart"/>
            <w:r w:rsidRPr="001F0230">
              <w:rPr>
                <w:rFonts w:ascii="Arial" w:eastAsia="Times New Roman" w:hAnsi="Arial" w:cs="Arial"/>
                <w:sz w:val="20"/>
                <w:lang w:val="en-US"/>
              </w:rPr>
              <w:t>is allowed to</w:t>
            </w:r>
            <w:proofErr w:type="gramEnd"/>
            <w:r w:rsidRPr="001F0230">
              <w:rPr>
                <w:rFonts w:ascii="Arial" w:eastAsia="Times New Roman" w:hAnsi="Arial" w:cs="Arial"/>
                <w:sz w:val="20"/>
                <w:lang w:val="en-US"/>
              </w:rPr>
              <w:t xml:space="preserve"> send ML Probe Request frame to solicit complete information or </w:t>
            </w:r>
            <w:r w:rsidRPr="001F0230">
              <w:rPr>
                <w:rFonts w:ascii="Arial" w:eastAsia="Times New Roman" w:hAnsi="Arial" w:cs="Arial"/>
                <w:sz w:val="20"/>
                <w:lang w:val="en-US"/>
              </w:rPr>
              <w:lastRenderedPageBreak/>
              <w:t>partial information.</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63BED47B" w14:textId="44CD3468" w:rsidR="008826AD" w:rsidRPr="001F0230" w:rsidRDefault="008826AD" w:rsidP="008826AD">
            <w:pPr>
              <w:jc w:val="left"/>
              <w:rPr>
                <w:rFonts w:ascii="Arial" w:eastAsia="Times New Roman" w:hAnsi="Arial" w:cs="Arial"/>
                <w:sz w:val="20"/>
                <w:lang w:val="en-US"/>
              </w:rPr>
            </w:pPr>
            <w:r>
              <w:rPr>
                <w:rFonts w:ascii="Arial" w:eastAsia="Times New Roman" w:hAnsi="Arial" w:cs="Arial"/>
                <w:sz w:val="20"/>
                <w:lang w:val="en-US"/>
              </w:rPr>
              <w:lastRenderedPageBreak/>
              <w:t xml:space="preserve">Revised – agree with the commenter. 11ax limited probing to 3 directed probes per 20TUs. Propose to reuse that same concept for MLD probe requests. Also, if during the current full scan, if a non-AP MLD has already received complete information for an AP MLD, it makes sense to not send </w:t>
            </w:r>
            <w:r>
              <w:rPr>
                <w:rFonts w:ascii="Arial" w:eastAsia="Times New Roman" w:hAnsi="Arial" w:cs="Arial"/>
                <w:sz w:val="20"/>
                <w:lang w:val="en-US"/>
              </w:rPr>
              <w:lastRenderedPageBreak/>
              <w:t>another MLD probe request to any of the APs of the AP MLD. Apply the changes marked as #1042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674FE715" w14:textId="77777777" w:rsidR="008826AD" w:rsidRPr="001F0230" w:rsidRDefault="008826AD" w:rsidP="008826AD">
            <w:pPr>
              <w:jc w:val="left"/>
              <w:rPr>
                <w:rFonts w:eastAsia="Times New Roman"/>
                <w:sz w:val="20"/>
                <w:lang w:val="en-US"/>
              </w:rPr>
            </w:pPr>
          </w:p>
        </w:tc>
      </w:tr>
      <w:bookmarkEnd w:id="1"/>
      <w:tr w:rsidR="007B0BDB" w:rsidRPr="001F0230" w14:paraId="7DED5E32" w14:textId="77777777" w:rsidTr="00AF11DF">
        <w:trPr>
          <w:trHeight w:val="4488"/>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488ABBAA"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1044</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0D4E478C"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Abhishek Patil</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2683BDF9"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4A9ADD2D"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129.55</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6F7E6B43"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 xml:space="preserve">ML Probe Response frames sent in response to an ML Probe Request frame requesting complete information would carry a large amount of information. Therefore, spec must provide rules to limit the frequency of ML Probe Request frames STA(s) of a non-AP MLD are allowed to </w:t>
            </w:r>
            <w:proofErr w:type="gramStart"/>
            <w:r w:rsidRPr="001F0230">
              <w:rPr>
                <w:rFonts w:ascii="Arial" w:eastAsia="Times New Roman" w:hAnsi="Arial" w:cs="Arial"/>
                <w:sz w:val="20"/>
                <w:lang w:val="en-US"/>
              </w:rPr>
              <w:t>transmits</w:t>
            </w:r>
            <w:proofErr w:type="gramEnd"/>
            <w:r w:rsidRPr="001F0230">
              <w:rPr>
                <w:rFonts w:ascii="Arial" w:eastAsia="Times New Roman" w:hAnsi="Arial" w:cs="Arial"/>
                <w:sz w:val="20"/>
                <w:lang w:val="en-US"/>
              </w:rPr>
              <w:t xml:space="preserve">. Such rules must be </w:t>
            </w:r>
            <w:proofErr w:type="gramStart"/>
            <w:r w:rsidRPr="001F0230">
              <w:rPr>
                <w:rFonts w:ascii="Arial" w:eastAsia="Times New Roman" w:hAnsi="Arial" w:cs="Arial"/>
                <w:sz w:val="20"/>
                <w:lang w:val="en-US"/>
              </w:rPr>
              <w:t>similar to</w:t>
            </w:r>
            <w:proofErr w:type="gramEnd"/>
            <w:r w:rsidRPr="001F0230">
              <w:rPr>
                <w:rFonts w:ascii="Arial" w:eastAsia="Times New Roman" w:hAnsi="Arial" w:cs="Arial"/>
                <w:sz w:val="20"/>
                <w:lang w:val="en-US"/>
              </w:rPr>
              <w:t xml:space="preserve"> those described by 802.11ax for limiting the number of probe request frames in 6 GHz can be applied to ML Probe Request frames.</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5FE5D5D6"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As in comment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0F494D2F" w14:textId="7341ED4A" w:rsidR="008826AD" w:rsidRPr="001F0230" w:rsidRDefault="008826AD" w:rsidP="008826AD">
            <w:pPr>
              <w:jc w:val="left"/>
              <w:rPr>
                <w:rFonts w:ascii="Arial" w:eastAsia="Times New Roman" w:hAnsi="Arial" w:cs="Arial"/>
                <w:sz w:val="20"/>
                <w:lang w:val="en-US"/>
              </w:rPr>
            </w:pPr>
            <w:r>
              <w:rPr>
                <w:rFonts w:ascii="Arial" w:eastAsia="Times New Roman" w:hAnsi="Arial" w:cs="Arial"/>
                <w:sz w:val="20"/>
                <w:lang w:val="en-US"/>
              </w:rPr>
              <w:t>Revised – agree with the commenter. 11ax limited probing to 3 directed probes per 20TUs. Propose to reuse that same concept for MLD probe requests. Also, if during the current full scan, if a non-AP MLD has already received complete information for an AP MLD, it makes sense to not send another MLD probe request to any of the APs of the AP MLD. Apply the changes marked as #1044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2322824C" w14:textId="77777777" w:rsidR="008826AD" w:rsidRPr="001F0230" w:rsidRDefault="008826AD" w:rsidP="008826AD">
            <w:pPr>
              <w:jc w:val="left"/>
              <w:rPr>
                <w:rFonts w:eastAsia="Times New Roman"/>
                <w:sz w:val="20"/>
                <w:lang w:val="en-US"/>
              </w:rPr>
            </w:pPr>
          </w:p>
        </w:tc>
      </w:tr>
      <w:tr w:rsidR="007B0BDB" w:rsidRPr="001F0230" w14:paraId="5EFE1A36" w14:textId="77777777" w:rsidTr="00AF11DF">
        <w:trPr>
          <w:trHeight w:val="4224"/>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16439409"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1045</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3992D817"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Abhishek Patil</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6DC43B33"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0DC47CF0"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129.60</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3FC26B15"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 xml:space="preserve">ML probe response frame is expected to be a long frame as it would be carrying information related to each AP of the AP MLD. The two (addressing) schemes mentioned in the 1st bullet ensure that a STA of a non-AP MLD performs ML probing with a single AP MLD. The spec </w:t>
            </w:r>
            <w:r w:rsidRPr="001F0230">
              <w:rPr>
                <w:rFonts w:ascii="Arial" w:eastAsia="Times New Roman" w:hAnsi="Arial" w:cs="Arial"/>
                <w:sz w:val="20"/>
                <w:lang w:val="en-US"/>
              </w:rPr>
              <w:lastRenderedPageBreak/>
              <w:t>shouldn't provide any scheme that enables ML probing to more than one AP or requesting information of more than one AP MLD</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2092EA3C"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lastRenderedPageBreak/>
              <w:t>Delete ", or other address TBD"</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3F30BEF6" w14:textId="54F204EE" w:rsidR="008826AD" w:rsidRPr="001F0230" w:rsidRDefault="008826AD" w:rsidP="008826AD">
            <w:pPr>
              <w:jc w:val="left"/>
              <w:rPr>
                <w:rFonts w:ascii="Arial" w:eastAsia="Times New Roman" w:hAnsi="Arial" w:cs="Arial"/>
                <w:sz w:val="20"/>
                <w:lang w:val="en-US"/>
              </w:rPr>
            </w:pPr>
            <w:r>
              <w:rPr>
                <w:rFonts w:ascii="Arial" w:eastAsia="Times New Roman" w:hAnsi="Arial" w:cs="Arial"/>
                <w:sz w:val="20"/>
                <w:lang w:val="en-US"/>
              </w:rPr>
              <w:t>Revised – agree with the commenter. Apply the changes marked as #1045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74FB1268" w14:textId="77777777" w:rsidR="008826AD" w:rsidRPr="001F0230" w:rsidRDefault="008826AD" w:rsidP="008826AD">
            <w:pPr>
              <w:jc w:val="left"/>
              <w:rPr>
                <w:rFonts w:eastAsia="Times New Roman"/>
                <w:sz w:val="20"/>
                <w:lang w:val="en-US"/>
              </w:rPr>
            </w:pPr>
          </w:p>
        </w:tc>
      </w:tr>
      <w:tr w:rsidR="007B0BDB" w:rsidRPr="001F0230" w14:paraId="45D782FE" w14:textId="77777777" w:rsidTr="00AF11DF">
        <w:trPr>
          <w:trHeight w:val="105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55408253"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1046</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26D49BE5"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Abhishek Patil</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6DE4303E"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30B91128"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130.01</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0CA0FC1E"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The intention of the NOTE is unclear.</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16F4CF89"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Delete the NOTE</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48CA7CEE" w14:textId="0F893F9B" w:rsidR="008826AD" w:rsidRPr="001F0230" w:rsidRDefault="008826AD" w:rsidP="008826AD">
            <w:pPr>
              <w:jc w:val="left"/>
              <w:rPr>
                <w:rFonts w:ascii="Arial" w:eastAsia="Times New Roman" w:hAnsi="Arial" w:cs="Arial"/>
                <w:sz w:val="20"/>
                <w:lang w:val="en-US"/>
              </w:rPr>
            </w:pPr>
            <w:r>
              <w:rPr>
                <w:rFonts w:ascii="Arial" w:eastAsia="Times New Roman" w:hAnsi="Arial" w:cs="Arial"/>
                <w:sz w:val="20"/>
                <w:lang w:val="en-US"/>
              </w:rPr>
              <w:t>Revised – agree with the commenter. Apply the changes marked as #1046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62788D74" w14:textId="77777777" w:rsidR="008826AD" w:rsidRPr="001F0230" w:rsidRDefault="008826AD" w:rsidP="008826AD">
            <w:pPr>
              <w:jc w:val="left"/>
              <w:rPr>
                <w:rFonts w:eastAsia="Times New Roman"/>
                <w:sz w:val="20"/>
                <w:lang w:val="en-US"/>
              </w:rPr>
            </w:pPr>
          </w:p>
        </w:tc>
      </w:tr>
      <w:tr w:rsidR="007B0BDB" w:rsidRPr="001F0230" w14:paraId="3F135664" w14:textId="77777777" w:rsidTr="00AF11DF">
        <w:trPr>
          <w:trHeight w:val="1584"/>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77C91AAB"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1047</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79110E80"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Abhishek Patil</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600B54C0"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05AB4B18"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130.14</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198D071F"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This paragraph is a duplication of the 2nd paragraph in clause 35.3.2.2.</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5256F366"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 xml:space="preserve">Delete the paragraph and </w:t>
            </w:r>
            <w:proofErr w:type="gramStart"/>
            <w:r w:rsidRPr="001F0230">
              <w:rPr>
                <w:rFonts w:ascii="Arial" w:eastAsia="Times New Roman" w:hAnsi="Arial" w:cs="Arial"/>
                <w:sz w:val="20"/>
                <w:lang w:val="en-US"/>
              </w:rPr>
              <w:t>make reference</w:t>
            </w:r>
            <w:proofErr w:type="gramEnd"/>
            <w:r w:rsidRPr="001F0230">
              <w:rPr>
                <w:rFonts w:ascii="Arial" w:eastAsia="Times New Roman" w:hAnsi="Arial" w:cs="Arial"/>
                <w:sz w:val="20"/>
                <w:lang w:val="en-US"/>
              </w:rPr>
              <w:t xml:space="preserve"> to clause 35.3.2.2: "The complete information of the requested AP is sent by following the rules in 35.3.2.2)</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6CC4604D" w14:textId="44C12025" w:rsidR="008826AD" w:rsidRPr="001F0230" w:rsidRDefault="008826AD" w:rsidP="008826AD">
            <w:pPr>
              <w:jc w:val="left"/>
              <w:rPr>
                <w:rFonts w:ascii="Arial" w:eastAsia="Times New Roman" w:hAnsi="Arial" w:cs="Arial"/>
                <w:sz w:val="20"/>
                <w:lang w:val="en-US"/>
              </w:rPr>
            </w:pPr>
            <w:r>
              <w:rPr>
                <w:rFonts w:ascii="Arial" w:eastAsia="Times New Roman" w:hAnsi="Arial" w:cs="Arial"/>
                <w:sz w:val="20"/>
                <w:lang w:val="en-US"/>
              </w:rPr>
              <w:t>Revised – agree with the commenter. Move the definition of complete information into 35.3.2.2 and remove the duplicates. Apply the changes marked as #1047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268B0A35" w14:textId="77777777" w:rsidR="008826AD" w:rsidRPr="001F0230" w:rsidRDefault="008826AD" w:rsidP="008826AD">
            <w:pPr>
              <w:jc w:val="left"/>
              <w:rPr>
                <w:rFonts w:eastAsia="Times New Roman"/>
                <w:sz w:val="20"/>
                <w:lang w:val="en-US"/>
              </w:rPr>
            </w:pPr>
          </w:p>
        </w:tc>
      </w:tr>
      <w:tr w:rsidR="007B0BDB" w:rsidRPr="001F0230" w14:paraId="31DF8537" w14:textId="77777777" w:rsidTr="00AF11DF">
        <w:trPr>
          <w:trHeight w:val="3168"/>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63E60A93"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1048</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0B3097DA"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Abhishek Patil</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13BC6393"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34A278E5"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130.32</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62D47169"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If the ML Probe Request frame includes FILS Request Parameters element, then the AP of the AP MLD shall not respond if it cannot satisfy the condition(s) such as the time constraints specified in the Max Channel Time field of the element.</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0B0FC335"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 xml:space="preserve">An AP of an AP ML shall not respond to an ML Probe Request frame if the frame carries a FILS Request Parameters element and the AP is unable to satisfy the condition(s) such as response time constraint specified in the Max Channel Time field in the element (see 11.1.4.3.4 (Criteria for </w:t>
            </w:r>
            <w:r w:rsidRPr="001F0230">
              <w:rPr>
                <w:rFonts w:ascii="Arial" w:eastAsia="Times New Roman" w:hAnsi="Arial" w:cs="Arial"/>
                <w:sz w:val="20"/>
                <w:lang w:val="en-US"/>
              </w:rPr>
              <w:lastRenderedPageBreak/>
              <w:t>sending a response)).</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76C0779B" w14:textId="7979A0CF" w:rsidR="008826AD" w:rsidRPr="001F0230" w:rsidRDefault="008826AD" w:rsidP="008826AD">
            <w:pPr>
              <w:jc w:val="left"/>
              <w:rPr>
                <w:rFonts w:ascii="Arial" w:eastAsia="Times New Roman" w:hAnsi="Arial" w:cs="Arial"/>
                <w:sz w:val="20"/>
                <w:lang w:val="en-US"/>
              </w:rPr>
            </w:pPr>
            <w:r>
              <w:rPr>
                <w:rFonts w:ascii="Arial" w:eastAsia="Times New Roman" w:hAnsi="Arial" w:cs="Arial"/>
                <w:sz w:val="20"/>
                <w:lang w:val="en-US"/>
              </w:rPr>
              <w:lastRenderedPageBreak/>
              <w:t xml:space="preserve">Revised – agree with the commenter that the rules defined in 11.1.4.3.4 </w:t>
            </w:r>
            <w:proofErr w:type="gramStart"/>
            <w:r>
              <w:rPr>
                <w:rFonts w:ascii="Arial" w:eastAsia="Times New Roman" w:hAnsi="Arial" w:cs="Arial"/>
                <w:sz w:val="20"/>
                <w:lang w:val="en-US"/>
              </w:rPr>
              <w:t>have to</w:t>
            </w:r>
            <w:proofErr w:type="gramEnd"/>
            <w:r>
              <w:rPr>
                <w:rFonts w:ascii="Arial" w:eastAsia="Times New Roman" w:hAnsi="Arial" w:cs="Arial"/>
                <w:sz w:val="20"/>
                <w:lang w:val="en-US"/>
              </w:rPr>
              <w:t xml:space="preserve"> be respected. Apply the changes marked as #1048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63D9B41C" w14:textId="77777777" w:rsidR="008826AD" w:rsidRPr="001F0230" w:rsidRDefault="008826AD" w:rsidP="008826AD">
            <w:pPr>
              <w:jc w:val="left"/>
              <w:rPr>
                <w:rFonts w:eastAsia="Times New Roman"/>
                <w:sz w:val="20"/>
                <w:lang w:val="en-US"/>
              </w:rPr>
            </w:pPr>
          </w:p>
        </w:tc>
      </w:tr>
      <w:tr w:rsidR="007B0BDB" w:rsidRPr="001F0230" w14:paraId="3ACE0D1A" w14:textId="77777777" w:rsidTr="00AF11DF">
        <w:trPr>
          <w:trHeight w:val="1584"/>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67067029"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1049</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7D09C549"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Abhishek Patil</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0D91B241"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28A17CDE"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130.36</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5D7BC080"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Add a NOTE that an AP operating in 6 GHz sets the Address 1 field of the Probe Response frame to broadcast address as defined in 26.17.2.3.2</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6F94E269"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As in comment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3DBED646" w14:textId="40AFB2BE" w:rsidR="008826AD" w:rsidRPr="001F0230" w:rsidRDefault="008826AD" w:rsidP="008826AD">
            <w:pPr>
              <w:jc w:val="left"/>
              <w:rPr>
                <w:rFonts w:ascii="Arial" w:eastAsia="Times New Roman" w:hAnsi="Arial" w:cs="Arial"/>
                <w:sz w:val="20"/>
                <w:lang w:val="en-US"/>
              </w:rPr>
            </w:pPr>
            <w:r>
              <w:rPr>
                <w:rFonts w:ascii="Arial" w:eastAsia="Times New Roman" w:hAnsi="Arial" w:cs="Arial"/>
                <w:sz w:val="20"/>
                <w:lang w:val="en-US"/>
              </w:rPr>
              <w:t>Revised – agree with the commenter. This will help the reader understand why the new rules only apply to 2.4 and 5 GHz. Apply the changes marked as #1049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20F6E579" w14:textId="77777777" w:rsidR="008826AD" w:rsidRPr="001F0230" w:rsidRDefault="008826AD" w:rsidP="008826AD">
            <w:pPr>
              <w:jc w:val="left"/>
              <w:rPr>
                <w:rFonts w:eastAsia="Times New Roman"/>
                <w:sz w:val="20"/>
                <w:lang w:val="en-US"/>
              </w:rPr>
            </w:pPr>
          </w:p>
        </w:tc>
      </w:tr>
      <w:tr w:rsidR="007B0BDB" w:rsidRPr="001F0230" w14:paraId="6BA32804" w14:textId="77777777" w:rsidTr="00AF11DF">
        <w:trPr>
          <w:trHeight w:val="3168"/>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0DD9767D" w14:textId="77777777" w:rsidR="008826AD" w:rsidRPr="001F0230" w:rsidRDefault="008826AD" w:rsidP="008826AD">
            <w:pPr>
              <w:jc w:val="left"/>
              <w:rPr>
                <w:rFonts w:ascii="Arial" w:eastAsia="Times New Roman" w:hAnsi="Arial" w:cs="Arial"/>
                <w:sz w:val="20"/>
                <w:lang w:val="en-US"/>
              </w:rPr>
            </w:pPr>
            <w:bookmarkStart w:id="2" w:name="_Hlk63970813"/>
            <w:r w:rsidRPr="001F0230">
              <w:rPr>
                <w:rFonts w:ascii="Arial" w:eastAsia="Times New Roman" w:hAnsi="Arial" w:cs="Arial"/>
                <w:sz w:val="20"/>
                <w:lang w:val="en-US"/>
              </w:rPr>
              <w:t>1187</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6AA35D4B"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Arik Klein</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54D0B070"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57013CE9"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129.59</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476A55C3"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In the 1st paragraph it is mentioned that MLD Probe request is Probe Request with the Address 1 *and* Address 3 fields set to the BSSID of an AP".</w:t>
            </w:r>
            <w:r w:rsidRPr="001F0230">
              <w:rPr>
                <w:rFonts w:ascii="Arial" w:eastAsia="Times New Roman" w:hAnsi="Arial" w:cs="Arial"/>
                <w:sz w:val="20"/>
                <w:lang w:val="en-US"/>
              </w:rPr>
              <w:br/>
              <w:t xml:space="preserve">Such a condition is not aligned with 802.11 </w:t>
            </w:r>
            <w:proofErr w:type="spellStart"/>
            <w:r w:rsidRPr="001F0230">
              <w:rPr>
                <w:rFonts w:ascii="Arial" w:eastAsia="Times New Roman" w:hAnsi="Arial" w:cs="Arial"/>
                <w:sz w:val="20"/>
                <w:lang w:val="en-US"/>
              </w:rPr>
              <w:t>REVmd</w:t>
            </w:r>
            <w:proofErr w:type="spellEnd"/>
            <w:r w:rsidRPr="001F0230">
              <w:rPr>
                <w:rFonts w:ascii="Arial" w:eastAsia="Times New Roman" w:hAnsi="Arial" w:cs="Arial"/>
                <w:sz w:val="20"/>
                <w:lang w:val="en-US"/>
              </w:rPr>
              <w:t xml:space="preserve"> section 11.1.4.3.4 where either </w:t>
            </w:r>
            <w:proofErr w:type="spellStart"/>
            <w:r w:rsidRPr="001F0230">
              <w:rPr>
                <w:rFonts w:ascii="Arial" w:eastAsia="Times New Roman" w:hAnsi="Arial" w:cs="Arial"/>
                <w:sz w:val="20"/>
                <w:lang w:val="en-US"/>
              </w:rPr>
              <w:t>Adress</w:t>
            </w:r>
            <w:proofErr w:type="spellEnd"/>
            <w:r w:rsidRPr="001F0230">
              <w:rPr>
                <w:rFonts w:ascii="Arial" w:eastAsia="Times New Roman" w:hAnsi="Arial" w:cs="Arial"/>
                <w:sz w:val="20"/>
                <w:lang w:val="en-US"/>
              </w:rPr>
              <w:t xml:space="preserve"> 1 or </w:t>
            </w:r>
            <w:proofErr w:type="spellStart"/>
            <w:r w:rsidRPr="001F0230">
              <w:rPr>
                <w:rFonts w:ascii="Arial" w:eastAsia="Times New Roman" w:hAnsi="Arial" w:cs="Arial"/>
                <w:sz w:val="20"/>
                <w:lang w:val="en-US"/>
              </w:rPr>
              <w:t>Adress</w:t>
            </w:r>
            <w:proofErr w:type="spellEnd"/>
            <w:r w:rsidRPr="001F0230">
              <w:rPr>
                <w:rFonts w:ascii="Arial" w:eastAsia="Times New Roman" w:hAnsi="Arial" w:cs="Arial"/>
                <w:sz w:val="20"/>
                <w:lang w:val="en-US"/>
              </w:rPr>
              <w:t xml:space="preserve"> 3 are checked to be equal to the BSSID of the AP</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5568EF8F"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change the text to "Probe Request with the Address 1 *or* Address 3 fields set to the BSSID of an AP"</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35BB2A00" w14:textId="548E1DD6" w:rsidR="008826AD" w:rsidRPr="001F0230" w:rsidRDefault="008826AD" w:rsidP="008826AD">
            <w:pPr>
              <w:jc w:val="left"/>
              <w:rPr>
                <w:rFonts w:ascii="Arial" w:eastAsia="Times New Roman" w:hAnsi="Arial" w:cs="Arial"/>
                <w:sz w:val="20"/>
                <w:lang w:val="en-US"/>
              </w:rPr>
            </w:pPr>
            <w:r>
              <w:rPr>
                <w:rFonts w:ascii="Arial" w:eastAsia="Times New Roman" w:hAnsi="Arial" w:cs="Arial"/>
                <w:sz w:val="20"/>
                <w:lang w:val="en-US"/>
              </w:rPr>
              <w:t>Revised – it is true. However, is it possible to have a probe request frame with address 1 set to the BSSID of an AP, and address 3 set to another address? Unless this is true, no changes seem needed. This sentence should however be cleaned to remove the TBD. Apply the changes marked as #1187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35A73B85" w14:textId="77777777" w:rsidR="008826AD" w:rsidRPr="001F0230" w:rsidRDefault="008826AD" w:rsidP="008826AD">
            <w:pPr>
              <w:jc w:val="left"/>
              <w:rPr>
                <w:rFonts w:eastAsia="Times New Roman"/>
                <w:sz w:val="20"/>
                <w:lang w:val="en-US"/>
              </w:rPr>
            </w:pPr>
          </w:p>
        </w:tc>
      </w:tr>
      <w:bookmarkEnd w:id="2"/>
      <w:tr w:rsidR="007B0BDB" w:rsidRPr="001F0230" w14:paraId="1D7B02AC" w14:textId="77777777" w:rsidTr="00AF11DF">
        <w:trPr>
          <w:trHeight w:val="3168"/>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6D432553"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1188</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43FBD55E"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Arik Klein</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52BD03D3"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243B53ED"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130.13</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2C123666"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It is not specified how the non-AP indicates in the MLD Probe request that it requests a complete information of the requested AP.</w:t>
            </w:r>
            <w:r w:rsidRPr="001F0230">
              <w:rPr>
                <w:rFonts w:ascii="Arial" w:eastAsia="Times New Roman" w:hAnsi="Arial" w:cs="Arial"/>
                <w:sz w:val="20"/>
                <w:lang w:val="en-US"/>
              </w:rPr>
              <w:br/>
              <w:t xml:space="preserve">If it is done by setting the "Complete Profile" field (in the Per-STA Control field) to 1 </w:t>
            </w:r>
            <w:r w:rsidRPr="001F0230">
              <w:rPr>
                <w:rFonts w:ascii="Arial" w:eastAsia="Times New Roman" w:hAnsi="Arial" w:cs="Arial"/>
                <w:sz w:val="20"/>
                <w:lang w:val="en-US"/>
              </w:rPr>
              <w:lastRenderedPageBreak/>
              <w:t>, it should be described in section 9.4.2.259b.2 (P75L56) as well</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51BDB4FB"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lastRenderedPageBreak/>
              <w:t>1. Add description how the non-AP STA indicates that it requires a complete information on the requested AP in the MLD Probe Request.</w:t>
            </w:r>
            <w:r w:rsidRPr="001F0230">
              <w:rPr>
                <w:rFonts w:ascii="Arial" w:eastAsia="Times New Roman" w:hAnsi="Arial" w:cs="Arial"/>
                <w:sz w:val="20"/>
                <w:lang w:val="en-US"/>
              </w:rPr>
              <w:br/>
              <w:t xml:space="preserve">2. If the method is by using </w:t>
            </w:r>
            <w:r w:rsidRPr="001F0230">
              <w:rPr>
                <w:rFonts w:ascii="Arial" w:eastAsia="Times New Roman" w:hAnsi="Arial" w:cs="Arial"/>
                <w:sz w:val="20"/>
                <w:lang w:val="en-US"/>
              </w:rPr>
              <w:lastRenderedPageBreak/>
              <w:t>"Complete Profile" field - add this option in section 9.4.2.259b.2 (P75L56)</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75D4D76C" w14:textId="308F7D1C" w:rsidR="008826AD" w:rsidRPr="001F0230" w:rsidRDefault="008826AD" w:rsidP="008826AD">
            <w:pPr>
              <w:jc w:val="left"/>
              <w:rPr>
                <w:rFonts w:ascii="Arial" w:eastAsia="Times New Roman" w:hAnsi="Arial" w:cs="Arial"/>
                <w:sz w:val="20"/>
                <w:lang w:val="en-US"/>
              </w:rPr>
            </w:pPr>
            <w:r>
              <w:rPr>
                <w:rFonts w:ascii="Arial" w:eastAsia="Times New Roman" w:hAnsi="Arial" w:cs="Arial"/>
                <w:sz w:val="20"/>
                <w:lang w:val="en-US"/>
              </w:rPr>
              <w:lastRenderedPageBreak/>
              <w:t>Revised – this has been clarified in document 1667r5.</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095F0622" w14:textId="77777777" w:rsidR="008826AD" w:rsidRPr="001F0230" w:rsidRDefault="008826AD" w:rsidP="008826AD">
            <w:pPr>
              <w:jc w:val="left"/>
              <w:rPr>
                <w:rFonts w:eastAsia="Times New Roman"/>
                <w:sz w:val="20"/>
                <w:lang w:val="en-US"/>
              </w:rPr>
            </w:pPr>
          </w:p>
        </w:tc>
      </w:tr>
      <w:tr w:rsidR="007B0BDB" w:rsidRPr="001F0230" w14:paraId="7B63EEA2" w14:textId="77777777" w:rsidTr="00AF11DF">
        <w:trPr>
          <w:trHeight w:val="501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13223C6E"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1189</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2375076D"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Arik Klein</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78E7C53A"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1455BFC3"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130.23</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07997EAB"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 xml:space="preserve">The </w:t>
            </w:r>
            <w:proofErr w:type="spellStart"/>
            <w:r w:rsidRPr="001F0230">
              <w:rPr>
                <w:rFonts w:ascii="Arial" w:eastAsia="Times New Roman" w:hAnsi="Arial" w:cs="Arial"/>
                <w:sz w:val="20"/>
                <w:lang w:val="en-US"/>
              </w:rPr>
              <w:t>TGbe</w:t>
            </w:r>
            <w:proofErr w:type="spellEnd"/>
            <w:r w:rsidRPr="001F0230">
              <w:rPr>
                <w:rFonts w:ascii="Arial" w:eastAsia="Times New Roman" w:hAnsi="Arial" w:cs="Arial"/>
                <w:sz w:val="20"/>
                <w:lang w:val="en-US"/>
              </w:rPr>
              <w:t xml:space="preserve"> D0.3 specifies that "If it receives an MLD probe request from a non-AP STA requesting partial information, it shall respond with an MLD probe response that includes a Basic variant Multi-Link element with a STA profile with at least the elements requested for each of the APs that are affiliated to the same AP MLD as the AP and *that are requested by the MLD probe request* " - it is not explained how the non-AP indicates which partial information it requires for the requested AP in the MLD Probe Request</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269D249D"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Please add the explanation how the non-AP indicates which partial information it requires for the requested AP in the MLD Probe Request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7592613D" w14:textId="46C7CCDF" w:rsidR="008826AD" w:rsidRPr="001F0230" w:rsidRDefault="008826AD" w:rsidP="008826AD">
            <w:pPr>
              <w:jc w:val="left"/>
              <w:rPr>
                <w:rFonts w:ascii="Arial" w:eastAsia="Times New Roman" w:hAnsi="Arial" w:cs="Arial"/>
                <w:sz w:val="20"/>
                <w:lang w:val="en-US"/>
              </w:rPr>
            </w:pPr>
            <w:r>
              <w:rPr>
                <w:rFonts w:ascii="Arial" w:eastAsia="Times New Roman" w:hAnsi="Arial" w:cs="Arial"/>
                <w:sz w:val="20"/>
                <w:lang w:val="en-US"/>
              </w:rPr>
              <w:t>Revised – this has been clarified in document 1667r5.</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4D4F6F0C" w14:textId="77777777" w:rsidR="008826AD" w:rsidRPr="001F0230" w:rsidRDefault="008826AD" w:rsidP="008826AD">
            <w:pPr>
              <w:jc w:val="left"/>
              <w:rPr>
                <w:rFonts w:eastAsia="Times New Roman"/>
                <w:sz w:val="20"/>
                <w:lang w:val="en-US"/>
              </w:rPr>
            </w:pPr>
          </w:p>
        </w:tc>
      </w:tr>
      <w:tr w:rsidR="007B0BDB" w:rsidRPr="001F0230" w14:paraId="087E8EEA" w14:textId="77777777" w:rsidTr="00AF11DF">
        <w:trPr>
          <w:trHeight w:val="5808"/>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43C6B470"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lastRenderedPageBreak/>
              <w:t>1190</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390502A2"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Arik Klein</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6A2489B1"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32C619D7"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130.34</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465E75AF"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"If an AP that is operating in the 2.4 GHz band or the 5 GHz band that is part of an AP MLD receives an MLD probe request frame requesting complete information and responds with an MLD probe response frame (per 11.1.4.3.4 (Criteria for sending a response)), the Address 1 field of the Probe Response frame *may be set to the broadcast address*" - it is not aligned with the strict rule of 802.11REVmd section 11.1.4.3.9 - "A non-FILS STA that transmits a Probe Response frame shall set the Address 1 field to the address of the STA that generated the probe request"</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30D5A7F9"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should be either explained (in a separate note) why the Address1 may be set to broadcast address in the Probe Response frame or be modified to align with the rule in 802.11REVmd section 11.1.4.3.9 to use unicast address.</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0F99B66E" w14:textId="2D9ADC98" w:rsidR="008826AD" w:rsidRPr="001F0230" w:rsidRDefault="008826AD" w:rsidP="008826AD">
            <w:pPr>
              <w:jc w:val="left"/>
              <w:rPr>
                <w:rFonts w:ascii="Arial" w:eastAsia="Times New Roman" w:hAnsi="Arial" w:cs="Arial"/>
                <w:sz w:val="20"/>
                <w:lang w:val="en-US"/>
              </w:rPr>
            </w:pPr>
            <w:r>
              <w:rPr>
                <w:rFonts w:ascii="Arial" w:eastAsia="Times New Roman" w:hAnsi="Arial" w:cs="Arial"/>
                <w:sz w:val="20"/>
                <w:lang w:val="en-US"/>
              </w:rPr>
              <w:t>Rejected – the sentence cited in 11.1.4.3.9 is contradicting another sentence cited in 11.1.4.3.4. This comment is therefore out of the scope of 11be and should be submitted to REV group.</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066269B9" w14:textId="77777777" w:rsidR="008826AD" w:rsidRPr="001F0230" w:rsidRDefault="008826AD" w:rsidP="008826AD">
            <w:pPr>
              <w:jc w:val="left"/>
              <w:rPr>
                <w:rFonts w:eastAsia="Times New Roman"/>
                <w:sz w:val="20"/>
                <w:lang w:val="en-US"/>
              </w:rPr>
            </w:pPr>
          </w:p>
        </w:tc>
      </w:tr>
      <w:tr w:rsidR="007B0BDB" w:rsidRPr="001F0230" w14:paraId="1297B0E4" w14:textId="77777777" w:rsidTr="00AF11DF">
        <w:trPr>
          <w:trHeight w:val="105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7A3D5D07"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1420</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1F26D453" w14:textId="77777777" w:rsidR="008826AD" w:rsidRPr="001F0230" w:rsidRDefault="008826AD" w:rsidP="008826AD">
            <w:pPr>
              <w:jc w:val="left"/>
              <w:rPr>
                <w:rFonts w:ascii="Arial" w:eastAsia="Times New Roman" w:hAnsi="Arial" w:cs="Arial"/>
                <w:sz w:val="20"/>
                <w:lang w:val="en-US"/>
              </w:rPr>
            </w:pPr>
            <w:proofErr w:type="spellStart"/>
            <w:r w:rsidRPr="001F0230">
              <w:rPr>
                <w:rFonts w:ascii="Arial" w:eastAsia="Times New Roman" w:hAnsi="Arial" w:cs="Arial"/>
                <w:sz w:val="20"/>
                <w:lang w:val="en-US"/>
              </w:rPr>
              <w:t>Chien</w:t>
            </w:r>
            <w:proofErr w:type="spellEnd"/>
            <w:r w:rsidRPr="001F0230">
              <w:rPr>
                <w:rFonts w:ascii="Arial" w:eastAsia="Times New Roman" w:hAnsi="Arial" w:cs="Arial"/>
                <w:sz w:val="20"/>
                <w:lang w:val="en-US"/>
              </w:rPr>
              <w:t>-Fang Hsu</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2AAFAC7B"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71F322C1"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130.10</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1FD3141F"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Meaning of "corresponds" here is not clear. Does that mean the Link IDs are the same?</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7FB7B563"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Clarify it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45B685C9" w14:textId="7B3E8C04" w:rsidR="008826AD" w:rsidRPr="001F0230" w:rsidRDefault="008826AD" w:rsidP="008826AD">
            <w:pPr>
              <w:jc w:val="left"/>
              <w:rPr>
                <w:rFonts w:ascii="Arial" w:eastAsia="Times New Roman" w:hAnsi="Arial" w:cs="Arial"/>
                <w:sz w:val="20"/>
                <w:lang w:val="en-US"/>
              </w:rPr>
            </w:pPr>
            <w:r>
              <w:rPr>
                <w:rFonts w:ascii="Arial" w:eastAsia="Times New Roman" w:hAnsi="Arial" w:cs="Arial"/>
                <w:sz w:val="20"/>
                <w:lang w:val="en-US"/>
              </w:rPr>
              <w:t>Revised – clarify the sentence by using the term “is equal to”. Apply the changes marked as #1420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05A12867" w14:textId="77777777" w:rsidR="008826AD" w:rsidRPr="001F0230" w:rsidRDefault="008826AD" w:rsidP="008826AD">
            <w:pPr>
              <w:jc w:val="left"/>
              <w:rPr>
                <w:rFonts w:eastAsia="Times New Roman"/>
                <w:sz w:val="20"/>
                <w:lang w:val="en-US"/>
              </w:rPr>
            </w:pPr>
          </w:p>
        </w:tc>
      </w:tr>
      <w:tr w:rsidR="007B0BDB" w:rsidRPr="001F0230" w14:paraId="4BBF9D03" w14:textId="77777777" w:rsidTr="00AF11DF">
        <w:trPr>
          <w:trHeight w:val="105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6069DA84"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1421</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57F0E2ED" w14:textId="77777777" w:rsidR="008826AD" w:rsidRPr="001F0230" w:rsidRDefault="008826AD" w:rsidP="008826AD">
            <w:pPr>
              <w:jc w:val="left"/>
              <w:rPr>
                <w:rFonts w:ascii="Arial" w:eastAsia="Times New Roman" w:hAnsi="Arial" w:cs="Arial"/>
                <w:sz w:val="20"/>
                <w:lang w:val="en-US"/>
              </w:rPr>
            </w:pPr>
            <w:proofErr w:type="spellStart"/>
            <w:r w:rsidRPr="001F0230">
              <w:rPr>
                <w:rFonts w:ascii="Arial" w:eastAsia="Times New Roman" w:hAnsi="Arial" w:cs="Arial"/>
                <w:sz w:val="20"/>
                <w:lang w:val="en-US"/>
              </w:rPr>
              <w:t>Chien</w:t>
            </w:r>
            <w:proofErr w:type="spellEnd"/>
            <w:r w:rsidRPr="001F0230">
              <w:rPr>
                <w:rFonts w:ascii="Arial" w:eastAsia="Times New Roman" w:hAnsi="Arial" w:cs="Arial"/>
                <w:sz w:val="20"/>
                <w:lang w:val="en-US"/>
              </w:rPr>
              <w:t>-Fang Hsu</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61E03F86"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5F139241"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130.13</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2A2DE3D1"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if "all elements" include elements not available on the AP side?</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3D899AD3"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Change to "all available elements"</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63055895" w14:textId="09F138BE" w:rsidR="008826AD" w:rsidRPr="001F0230" w:rsidRDefault="008826AD" w:rsidP="008826AD">
            <w:pPr>
              <w:jc w:val="left"/>
              <w:rPr>
                <w:rFonts w:ascii="Arial" w:eastAsia="Times New Roman" w:hAnsi="Arial" w:cs="Arial"/>
                <w:sz w:val="20"/>
                <w:lang w:val="en-US"/>
              </w:rPr>
            </w:pPr>
            <w:r>
              <w:rPr>
                <w:rFonts w:ascii="Arial" w:eastAsia="Times New Roman" w:hAnsi="Arial" w:cs="Arial"/>
                <w:sz w:val="20"/>
                <w:lang w:val="en-US"/>
              </w:rPr>
              <w:t>Rejected – the definition of complete information is the information that would be provided if the AP was sending the frame. Per the agreed motions, that information has therefore to be available at the AP sending the probe response.</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542FE060" w14:textId="77777777" w:rsidR="008826AD" w:rsidRPr="001F0230" w:rsidRDefault="008826AD" w:rsidP="008826AD">
            <w:pPr>
              <w:jc w:val="left"/>
              <w:rPr>
                <w:rFonts w:eastAsia="Times New Roman"/>
                <w:sz w:val="20"/>
                <w:lang w:val="en-US"/>
              </w:rPr>
            </w:pPr>
          </w:p>
        </w:tc>
      </w:tr>
      <w:tr w:rsidR="007B0BDB" w:rsidRPr="001F0230" w14:paraId="15536220" w14:textId="77777777" w:rsidTr="00AF11DF">
        <w:trPr>
          <w:trHeight w:val="105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10F769A3"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lastRenderedPageBreak/>
              <w:t>1422</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7E9C5B1E" w14:textId="77777777" w:rsidR="008826AD" w:rsidRPr="001F0230" w:rsidRDefault="008826AD" w:rsidP="008826AD">
            <w:pPr>
              <w:jc w:val="left"/>
              <w:rPr>
                <w:rFonts w:ascii="Arial" w:eastAsia="Times New Roman" w:hAnsi="Arial" w:cs="Arial"/>
                <w:sz w:val="20"/>
                <w:lang w:val="en-US"/>
              </w:rPr>
            </w:pPr>
            <w:proofErr w:type="spellStart"/>
            <w:r w:rsidRPr="001F0230">
              <w:rPr>
                <w:rFonts w:ascii="Arial" w:eastAsia="Times New Roman" w:hAnsi="Arial" w:cs="Arial"/>
                <w:sz w:val="20"/>
                <w:lang w:val="en-US"/>
              </w:rPr>
              <w:t>Chien</w:t>
            </w:r>
            <w:proofErr w:type="spellEnd"/>
            <w:r w:rsidRPr="001F0230">
              <w:rPr>
                <w:rFonts w:ascii="Arial" w:eastAsia="Times New Roman" w:hAnsi="Arial" w:cs="Arial"/>
                <w:sz w:val="20"/>
                <w:lang w:val="en-US"/>
              </w:rPr>
              <w:t>-Fang Hsu</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51D17A0C"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4A71AAEB"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130.19</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10C695F5"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"part of" means the same as "</w:t>
            </w:r>
            <w:proofErr w:type="spellStart"/>
            <w:r w:rsidRPr="001F0230">
              <w:rPr>
                <w:rFonts w:ascii="Arial" w:eastAsia="Times New Roman" w:hAnsi="Arial" w:cs="Arial"/>
                <w:sz w:val="20"/>
                <w:lang w:val="en-US"/>
              </w:rPr>
              <w:t>affliated</w:t>
            </w:r>
            <w:proofErr w:type="spellEnd"/>
            <w:r w:rsidRPr="001F0230">
              <w:rPr>
                <w:rFonts w:ascii="Arial" w:eastAsia="Times New Roman" w:hAnsi="Arial" w:cs="Arial"/>
                <w:sz w:val="20"/>
                <w:lang w:val="en-US"/>
              </w:rPr>
              <w:t>"? If yes, unify the terminology.</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2D73814A"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 xml:space="preserve">change </w:t>
            </w:r>
            <w:proofErr w:type="gramStart"/>
            <w:r w:rsidRPr="001F0230">
              <w:rPr>
                <w:rFonts w:ascii="Arial" w:eastAsia="Times New Roman" w:hAnsi="Arial" w:cs="Arial"/>
                <w:sz w:val="20"/>
                <w:lang w:val="en-US"/>
              </w:rPr>
              <w:t>to  "</w:t>
            </w:r>
            <w:proofErr w:type="gramEnd"/>
            <w:r w:rsidRPr="001F0230">
              <w:rPr>
                <w:rFonts w:ascii="Arial" w:eastAsia="Times New Roman" w:hAnsi="Arial" w:cs="Arial"/>
                <w:sz w:val="20"/>
                <w:lang w:val="en-US"/>
              </w:rPr>
              <w:t>part of " to "</w:t>
            </w:r>
            <w:proofErr w:type="spellStart"/>
            <w:r w:rsidRPr="001F0230">
              <w:rPr>
                <w:rFonts w:ascii="Arial" w:eastAsia="Times New Roman" w:hAnsi="Arial" w:cs="Arial"/>
                <w:sz w:val="20"/>
                <w:lang w:val="en-US"/>
              </w:rPr>
              <w:t>affliated</w:t>
            </w:r>
            <w:proofErr w:type="spellEnd"/>
            <w:r w:rsidRPr="001F0230">
              <w:rPr>
                <w:rFonts w:ascii="Arial" w:eastAsia="Times New Roman" w:hAnsi="Arial" w:cs="Arial"/>
                <w:sz w:val="20"/>
                <w:lang w:val="en-US"/>
              </w:rPr>
              <w:t xml:space="preserve"> to"</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4333D0F2" w14:textId="74F8CFFC" w:rsidR="008826AD" w:rsidRPr="001F0230" w:rsidRDefault="008826AD" w:rsidP="008826AD">
            <w:pPr>
              <w:jc w:val="left"/>
              <w:rPr>
                <w:rFonts w:ascii="Arial" w:eastAsia="Times New Roman" w:hAnsi="Arial" w:cs="Arial"/>
                <w:sz w:val="20"/>
                <w:lang w:val="en-US"/>
              </w:rPr>
            </w:pPr>
            <w:r>
              <w:rPr>
                <w:rFonts w:ascii="Arial" w:eastAsia="Times New Roman" w:hAnsi="Arial" w:cs="Arial"/>
                <w:sz w:val="20"/>
                <w:lang w:val="en-US"/>
              </w:rPr>
              <w:t>Revised – agree with the commenter. Apply the changes marked as #1422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5E08DEAC" w14:textId="77777777" w:rsidR="008826AD" w:rsidRPr="001F0230" w:rsidRDefault="008826AD" w:rsidP="008826AD">
            <w:pPr>
              <w:jc w:val="left"/>
              <w:rPr>
                <w:rFonts w:eastAsia="Times New Roman"/>
                <w:sz w:val="20"/>
                <w:lang w:val="en-US"/>
              </w:rPr>
            </w:pPr>
          </w:p>
        </w:tc>
      </w:tr>
      <w:tr w:rsidR="007B0BDB" w:rsidRPr="001F0230" w14:paraId="3FF0A7EB" w14:textId="77777777" w:rsidTr="00AF11DF">
        <w:trPr>
          <w:trHeight w:val="105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3AE81FD8"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1423</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761A807A" w14:textId="77777777" w:rsidR="008826AD" w:rsidRPr="001F0230" w:rsidRDefault="008826AD" w:rsidP="008826AD">
            <w:pPr>
              <w:jc w:val="left"/>
              <w:rPr>
                <w:rFonts w:ascii="Arial" w:eastAsia="Times New Roman" w:hAnsi="Arial" w:cs="Arial"/>
                <w:sz w:val="20"/>
                <w:lang w:val="en-US"/>
              </w:rPr>
            </w:pPr>
            <w:proofErr w:type="spellStart"/>
            <w:r w:rsidRPr="001F0230">
              <w:rPr>
                <w:rFonts w:ascii="Arial" w:eastAsia="Times New Roman" w:hAnsi="Arial" w:cs="Arial"/>
                <w:sz w:val="20"/>
                <w:lang w:val="en-US"/>
              </w:rPr>
              <w:t>Chien</w:t>
            </w:r>
            <w:proofErr w:type="spellEnd"/>
            <w:r w:rsidRPr="001F0230">
              <w:rPr>
                <w:rFonts w:ascii="Arial" w:eastAsia="Times New Roman" w:hAnsi="Arial" w:cs="Arial"/>
                <w:sz w:val="20"/>
                <w:lang w:val="en-US"/>
              </w:rPr>
              <w:t>-Fang Hsu</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0EB8DA15"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50B8EC4B"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130.33</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4343D84F"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MLD probe request/response frames are not defined</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1CCE2D7C"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change to MLD probe request and MLD probe response</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2CB3BF45" w14:textId="596C0995" w:rsidR="008826AD" w:rsidRPr="001F0230" w:rsidRDefault="008826AD" w:rsidP="008826AD">
            <w:pPr>
              <w:jc w:val="left"/>
              <w:rPr>
                <w:rFonts w:ascii="Arial" w:eastAsia="Times New Roman" w:hAnsi="Arial" w:cs="Arial"/>
                <w:sz w:val="20"/>
                <w:lang w:val="en-US"/>
              </w:rPr>
            </w:pPr>
            <w:r>
              <w:rPr>
                <w:rFonts w:ascii="Arial" w:eastAsia="Times New Roman" w:hAnsi="Arial" w:cs="Arial"/>
                <w:sz w:val="20"/>
                <w:lang w:val="en-US"/>
              </w:rPr>
              <w:t>Revised – agree with the commenter. Apply the changes marked as #1423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30261497" w14:textId="77777777" w:rsidR="008826AD" w:rsidRPr="001F0230" w:rsidRDefault="008826AD" w:rsidP="008826AD">
            <w:pPr>
              <w:jc w:val="left"/>
              <w:rPr>
                <w:rFonts w:eastAsia="Times New Roman"/>
                <w:sz w:val="20"/>
                <w:lang w:val="en-US"/>
              </w:rPr>
            </w:pPr>
          </w:p>
        </w:tc>
      </w:tr>
      <w:tr w:rsidR="007B0BDB" w:rsidRPr="001F0230" w14:paraId="1F3618D6" w14:textId="77777777" w:rsidTr="00AF11DF">
        <w:trPr>
          <w:trHeight w:val="237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059BAD9B"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1673</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405FC0F1"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GEORGE CHERIAN</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2DC3B5B6"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40935C9B"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129.58</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6954E6D7"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"with the Address 1 field set to the broadcast address and the Address 3 field set to the BSSID of an AP, or with the Address 1 and Address 3 fields set to the BSSID of an AP, or other addressing TBD".</w:t>
            </w:r>
            <w:r w:rsidRPr="001F0230">
              <w:rPr>
                <w:rFonts w:ascii="Arial" w:eastAsia="Times New Roman" w:hAnsi="Arial" w:cs="Arial"/>
                <w:sz w:val="20"/>
                <w:lang w:val="en-US"/>
              </w:rPr>
              <w:br/>
              <w:t>Remove the TBD.</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7928B106"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As in the comment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291C3B1A" w14:textId="28CB6AB9" w:rsidR="008826AD" w:rsidRPr="001F0230" w:rsidRDefault="008826AD" w:rsidP="008826AD">
            <w:pPr>
              <w:jc w:val="left"/>
              <w:rPr>
                <w:rFonts w:ascii="Arial" w:eastAsia="Times New Roman" w:hAnsi="Arial" w:cs="Arial"/>
                <w:sz w:val="20"/>
                <w:lang w:val="en-US"/>
              </w:rPr>
            </w:pPr>
            <w:r>
              <w:rPr>
                <w:rFonts w:ascii="Arial" w:eastAsia="Times New Roman" w:hAnsi="Arial" w:cs="Arial"/>
                <w:sz w:val="20"/>
                <w:lang w:val="en-US"/>
              </w:rPr>
              <w:t>Revised – agree with the commenter. Apply the changes marked as #1673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0795F71F" w14:textId="77777777" w:rsidR="008826AD" w:rsidRPr="001F0230" w:rsidRDefault="008826AD" w:rsidP="008826AD">
            <w:pPr>
              <w:jc w:val="left"/>
              <w:rPr>
                <w:rFonts w:eastAsia="Times New Roman"/>
                <w:sz w:val="20"/>
                <w:lang w:val="en-US"/>
              </w:rPr>
            </w:pPr>
          </w:p>
        </w:tc>
      </w:tr>
      <w:tr w:rsidR="007B0BDB" w:rsidRPr="001F0230" w14:paraId="12C0B4C0" w14:textId="77777777" w:rsidTr="00AF11DF">
        <w:trPr>
          <w:trHeight w:val="237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08A31BC5"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1675</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746D0198"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GEORGE CHERIAN</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54050A60"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1703E8BB"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130.06</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0A9FB284"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"The information of an AP affiliated to the same AP MLD as the AP identified in the Address 1 or Address 3 field of the Probe Request frame is requested"</w:t>
            </w:r>
            <w:r w:rsidRPr="001F0230">
              <w:rPr>
                <w:rFonts w:ascii="Arial" w:eastAsia="Times New Roman" w:hAnsi="Arial" w:cs="Arial"/>
                <w:sz w:val="20"/>
                <w:lang w:val="en-US"/>
              </w:rPr>
              <w:br/>
              <w:t>The above text is not clear about its intent. Please re-write</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2B903743"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As in the comment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56A4DFDA" w14:textId="23ABE6F1" w:rsidR="008826AD" w:rsidRPr="001F0230" w:rsidRDefault="008826AD" w:rsidP="008826AD">
            <w:pPr>
              <w:jc w:val="left"/>
              <w:rPr>
                <w:rFonts w:ascii="Arial" w:eastAsia="Times New Roman" w:hAnsi="Arial" w:cs="Arial"/>
                <w:sz w:val="20"/>
                <w:lang w:val="en-US"/>
              </w:rPr>
            </w:pPr>
            <w:r>
              <w:rPr>
                <w:rFonts w:ascii="Arial" w:eastAsia="Times New Roman" w:hAnsi="Arial" w:cs="Arial"/>
                <w:sz w:val="20"/>
                <w:lang w:val="en-US"/>
              </w:rPr>
              <w:t>Revised – change the formulation of the sentence to improve its readability. Apply the changes marked as #1675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3B219793" w14:textId="77777777" w:rsidR="008826AD" w:rsidRPr="001F0230" w:rsidRDefault="008826AD" w:rsidP="008826AD">
            <w:pPr>
              <w:jc w:val="left"/>
              <w:rPr>
                <w:rFonts w:eastAsia="Times New Roman"/>
                <w:sz w:val="20"/>
                <w:lang w:val="en-US"/>
              </w:rPr>
            </w:pPr>
          </w:p>
        </w:tc>
      </w:tr>
      <w:tr w:rsidR="007B0BDB" w:rsidRPr="001F0230" w14:paraId="252F455F" w14:textId="77777777" w:rsidTr="00AF11DF">
        <w:trPr>
          <w:trHeight w:val="105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05E2F522"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1676</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6EE2C27C"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GEORGE CHERIAN</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2C399FC3"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472095A7"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130.01</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2C970F81"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Specify the rules on when to send the MLD Probe Request (such as after the regular Probe Request)</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3A3A9351"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As in the comment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743260E4" w14:textId="599D719C" w:rsidR="008826AD" w:rsidRPr="001F0230" w:rsidRDefault="008826AD" w:rsidP="008826AD">
            <w:pPr>
              <w:jc w:val="left"/>
              <w:rPr>
                <w:rFonts w:ascii="Arial" w:eastAsia="Times New Roman" w:hAnsi="Arial" w:cs="Arial"/>
                <w:sz w:val="20"/>
                <w:lang w:val="en-US"/>
              </w:rPr>
            </w:pPr>
            <w:r>
              <w:rPr>
                <w:rFonts w:ascii="Arial" w:eastAsia="Times New Roman" w:hAnsi="Arial" w:cs="Arial"/>
                <w:sz w:val="20"/>
                <w:lang w:val="en-US"/>
              </w:rPr>
              <w:t>Revised – agree with the commenter. 11ax limited probing to 3 directed probes per 20TUs. Propose to reuse that same concept for MLD probe requests. Also, if during the current full scan, if a non-AP MLD has already received complete information for an AP MLD, it makes sense to not send another MLD probe request to any of the APs of the AP MLD. Apply the changes marked as #1676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12501481" w14:textId="77777777" w:rsidR="008826AD" w:rsidRPr="001F0230" w:rsidRDefault="008826AD" w:rsidP="008826AD">
            <w:pPr>
              <w:jc w:val="left"/>
              <w:rPr>
                <w:rFonts w:eastAsia="Times New Roman"/>
                <w:sz w:val="20"/>
                <w:lang w:val="en-US"/>
              </w:rPr>
            </w:pPr>
          </w:p>
        </w:tc>
      </w:tr>
      <w:tr w:rsidR="007B0BDB" w:rsidRPr="001F0230" w14:paraId="6DB7731B" w14:textId="77777777" w:rsidTr="00AF11DF">
        <w:trPr>
          <w:trHeight w:val="237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2185234F"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lastRenderedPageBreak/>
              <w:t>1782</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0BA8405B" w14:textId="77777777" w:rsidR="008826AD" w:rsidRPr="001F0230" w:rsidRDefault="008826AD" w:rsidP="008826AD">
            <w:pPr>
              <w:jc w:val="left"/>
              <w:rPr>
                <w:rFonts w:ascii="Arial" w:eastAsia="Times New Roman" w:hAnsi="Arial" w:cs="Arial"/>
                <w:sz w:val="20"/>
                <w:lang w:val="en-US"/>
              </w:rPr>
            </w:pPr>
            <w:proofErr w:type="spellStart"/>
            <w:r w:rsidRPr="001F0230">
              <w:rPr>
                <w:rFonts w:ascii="Arial" w:eastAsia="Times New Roman" w:hAnsi="Arial" w:cs="Arial"/>
                <w:sz w:val="20"/>
                <w:lang w:val="en-US"/>
              </w:rPr>
              <w:t>Insun</w:t>
            </w:r>
            <w:proofErr w:type="spellEnd"/>
            <w:r w:rsidRPr="001F0230">
              <w:rPr>
                <w:rFonts w:ascii="Arial" w:eastAsia="Times New Roman" w:hAnsi="Arial" w:cs="Arial"/>
                <w:sz w:val="20"/>
                <w:lang w:val="en-US"/>
              </w:rPr>
              <w:t xml:space="preserve"> Jang</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33313740"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5394299D"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129.57</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31FF99A9"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 xml:space="preserve">For "An MLD probe request is a Probe Request frame" is a </w:t>
            </w:r>
            <w:proofErr w:type="spellStart"/>
            <w:r w:rsidRPr="001F0230">
              <w:rPr>
                <w:rFonts w:ascii="Arial" w:eastAsia="Times New Roman" w:hAnsi="Arial" w:cs="Arial"/>
                <w:sz w:val="20"/>
                <w:lang w:val="en-US"/>
              </w:rPr>
              <w:t>reqeust</w:t>
            </w:r>
            <w:proofErr w:type="spellEnd"/>
            <w:r w:rsidRPr="001F0230">
              <w:rPr>
                <w:rFonts w:ascii="Arial" w:eastAsia="Times New Roman" w:hAnsi="Arial" w:cs="Arial"/>
                <w:sz w:val="20"/>
                <w:lang w:val="en-US"/>
              </w:rPr>
              <w:t xml:space="preserve"> a frame? It is not very clear because when ML probe </w:t>
            </w:r>
            <w:proofErr w:type="spellStart"/>
            <w:r w:rsidRPr="001F0230">
              <w:rPr>
                <w:rFonts w:ascii="Arial" w:eastAsia="Times New Roman" w:hAnsi="Arial" w:cs="Arial"/>
                <w:sz w:val="20"/>
                <w:lang w:val="en-US"/>
              </w:rPr>
              <w:t>reqeust</w:t>
            </w:r>
            <w:proofErr w:type="spellEnd"/>
            <w:r w:rsidRPr="001F0230">
              <w:rPr>
                <w:rFonts w:ascii="Arial" w:eastAsia="Times New Roman" w:hAnsi="Arial" w:cs="Arial"/>
                <w:sz w:val="20"/>
                <w:lang w:val="en-US"/>
              </w:rPr>
              <w:t xml:space="preserve"> is performed, a non- AP MLD "uses" a Probe Request frame. Therefore, the term 'is' should be changed to "uses"</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35B6C6A8"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As in the comment, the term 'is' should be changed to "uses"</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3FEFE1D7" w14:textId="7C3BCAFF" w:rsidR="008826AD" w:rsidRPr="001F0230" w:rsidRDefault="002F2E08" w:rsidP="008826AD">
            <w:pPr>
              <w:jc w:val="left"/>
              <w:rPr>
                <w:rFonts w:ascii="Arial" w:eastAsia="Times New Roman" w:hAnsi="Arial" w:cs="Arial"/>
                <w:sz w:val="20"/>
                <w:lang w:val="en-US"/>
              </w:rPr>
            </w:pPr>
            <w:r>
              <w:rPr>
                <w:rFonts w:ascii="Arial" w:eastAsia="Times New Roman" w:hAnsi="Arial" w:cs="Arial"/>
                <w:sz w:val="20"/>
                <w:lang w:val="en-US"/>
              </w:rPr>
              <w:t>Rejected – we define in this paragraph what an MLD probe request is, and it is a Probe Request frame that includes some specific elements. The term “is” seems therefore well used here.</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3E8E21E7" w14:textId="77777777" w:rsidR="008826AD" w:rsidRPr="001F0230" w:rsidRDefault="008826AD" w:rsidP="008826AD">
            <w:pPr>
              <w:jc w:val="left"/>
              <w:rPr>
                <w:rFonts w:eastAsia="Times New Roman"/>
                <w:sz w:val="20"/>
                <w:lang w:val="en-US"/>
              </w:rPr>
            </w:pPr>
          </w:p>
        </w:tc>
      </w:tr>
      <w:tr w:rsidR="007B0BDB" w:rsidRPr="001F0230" w14:paraId="035378E8" w14:textId="77777777" w:rsidTr="00AF11DF">
        <w:trPr>
          <w:trHeight w:val="4752"/>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31C7CAFF"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1793</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58C35999" w14:textId="77777777" w:rsidR="008826AD" w:rsidRPr="001F0230" w:rsidRDefault="008826AD" w:rsidP="008826AD">
            <w:pPr>
              <w:jc w:val="left"/>
              <w:rPr>
                <w:rFonts w:ascii="Arial" w:eastAsia="Times New Roman" w:hAnsi="Arial" w:cs="Arial"/>
                <w:sz w:val="20"/>
                <w:lang w:val="en-US"/>
              </w:rPr>
            </w:pPr>
            <w:proofErr w:type="spellStart"/>
            <w:r w:rsidRPr="001F0230">
              <w:rPr>
                <w:rFonts w:ascii="Arial" w:eastAsia="Times New Roman" w:hAnsi="Arial" w:cs="Arial"/>
                <w:sz w:val="20"/>
                <w:lang w:val="en-US"/>
              </w:rPr>
              <w:t>Insun</w:t>
            </w:r>
            <w:proofErr w:type="spellEnd"/>
            <w:r w:rsidRPr="001F0230">
              <w:rPr>
                <w:rFonts w:ascii="Arial" w:eastAsia="Times New Roman" w:hAnsi="Arial" w:cs="Arial"/>
                <w:sz w:val="20"/>
                <w:lang w:val="en-US"/>
              </w:rPr>
              <w:t xml:space="preserve"> Jang</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0F03C4AB"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237F8E25"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129.54</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346365A8"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 xml:space="preserve">We've resolved how to signal when a critical update occurs on the side of AP MLD. However, on the side of non-AP MLD, there is </w:t>
            </w:r>
            <w:proofErr w:type="gramStart"/>
            <w:r w:rsidRPr="001F0230">
              <w:rPr>
                <w:rFonts w:ascii="Arial" w:eastAsia="Times New Roman" w:hAnsi="Arial" w:cs="Arial"/>
                <w:sz w:val="20"/>
                <w:lang w:val="en-US"/>
              </w:rPr>
              <w:t>no</w:t>
            </w:r>
            <w:proofErr w:type="gramEnd"/>
            <w:r w:rsidRPr="001F0230">
              <w:rPr>
                <w:rFonts w:ascii="Arial" w:eastAsia="Times New Roman" w:hAnsi="Arial" w:cs="Arial"/>
                <w:sz w:val="20"/>
                <w:lang w:val="en-US"/>
              </w:rPr>
              <w:t xml:space="preserve"> how to retrieve the </w:t>
            </w:r>
            <w:proofErr w:type="spellStart"/>
            <w:r w:rsidRPr="001F0230">
              <w:rPr>
                <w:rFonts w:ascii="Arial" w:eastAsia="Times New Roman" w:hAnsi="Arial" w:cs="Arial"/>
                <w:sz w:val="20"/>
                <w:lang w:val="en-US"/>
              </w:rPr>
              <w:t>udpated</w:t>
            </w:r>
            <w:proofErr w:type="spellEnd"/>
            <w:r w:rsidRPr="001F0230">
              <w:rPr>
                <w:rFonts w:ascii="Arial" w:eastAsia="Times New Roman" w:hAnsi="Arial" w:cs="Arial"/>
                <w:sz w:val="20"/>
                <w:lang w:val="en-US"/>
              </w:rPr>
              <w:t xml:space="preserve"> information for critical update yet. We need to design it (Please see Doc. 20/1737 (with the latest version))</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643FB5C5"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 xml:space="preserve">We need to design how to retrieve the </w:t>
            </w:r>
            <w:proofErr w:type="spellStart"/>
            <w:r w:rsidRPr="001F0230">
              <w:rPr>
                <w:rFonts w:ascii="Arial" w:eastAsia="Times New Roman" w:hAnsi="Arial" w:cs="Arial"/>
                <w:sz w:val="20"/>
                <w:lang w:val="en-US"/>
              </w:rPr>
              <w:t>udpated</w:t>
            </w:r>
            <w:proofErr w:type="spellEnd"/>
            <w:r w:rsidRPr="001F0230">
              <w:rPr>
                <w:rFonts w:ascii="Arial" w:eastAsia="Times New Roman" w:hAnsi="Arial" w:cs="Arial"/>
                <w:sz w:val="20"/>
                <w:lang w:val="en-US"/>
              </w:rPr>
              <w:t xml:space="preserve"> information for critical update as in the comment. For example, to retrieve the updated information, a non-AP MLD transmits a Probe Request frame by including the most recently stored change </w:t>
            </w:r>
            <w:proofErr w:type="spellStart"/>
            <w:r w:rsidRPr="001F0230">
              <w:rPr>
                <w:rFonts w:ascii="Arial" w:eastAsia="Times New Roman" w:hAnsi="Arial" w:cs="Arial"/>
                <w:sz w:val="20"/>
                <w:lang w:val="en-US"/>
              </w:rPr>
              <w:t>sequnce</w:t>
            </w:r>
            <w:proofErr w:type="spellEnd"/>
            <w:r w:rsidRPr="001F0230">
              <w:rPr>
                <w:rFonts w:ascii="Arial" w:eastAsia="Times New Roman" w:hAnsi="Arial" w:cs="Arial"/>
                <w:sz w:val="20"/>
                <w:lang w:val="en-US"/>
              </w:rPr>
              <w:t xml:space="preserve"> element/field in ML element. Without a change sequence element/field, it indicates that the request is critical update request as an additional signaling (Please see Doc. 20/1737 (with the latest version)).</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7B2D3B4D" w14:textId="77777777" w:rsidR="008826AD" w:rsidRPr="001F0230" w:rsidRDefault="008826AD" w:rsidP="008826AD">
            <w:pPr>
              <w:jc w:val="left"/>
              <w:rPr>
                <w:rFonts w:ascii="Arial" w:eastAsia="Times New Roman" w:hAnsi="Arial" w:cs="Arial"/>
                <w:sz w:val="20"/>
                <w:lang w:val="en-US"/>
              </w:rPr>
            </w:pP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130A0AF8"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[2021/02/07, Edward Au] Volunteer: Namyeong Kim</w:t>
            </w:r>
          </w:p>
        </w:tc>
      </w:tr>
      <w:tr w:rsidR="007B0BDB" w:rsidRPr="001F0230" w14:paraId="56329EB8" w14:textId="77777777" w:rsidTr="00AF11DF">
        <w:trPr>
          <w:trHeight w:val="2640"/>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34520139"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lastRenderedPageBreak/>
              <w:t>1808</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4905B03D"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James Yee</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1D780102"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4402E479"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129.61</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5D40A0D4"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This definition of a MLD Probe Request is a bit convoluted. It lists a bunch of criteria and then states the inclusion of a Probe Request variant ML element as what makes the Probe Request a MLD Probe Request (also appears elsewhere in the draft).</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1366CFF1"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Remove "to identify that ...an MLD Probe Request", and make other clarifications as needed.</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6A440BBE" w14:textId="7E6DAD5B" w:rsidR="008826AD" w:rsidRPr="001F0230" w:rsidRDefault="002F2E08" w:rsidP="008826AD">
            <w:pPr>
              <w:jc w:val="left"/>
              <w:rPr>
                <w:rFonts w:ascii="Arial" w:eastAsia="Times New Roman" w:hAnsi="Arial" w:cs="Arial"/>
                <w:sz w:val="20"/>
                <w:lang w:val="en-US"/>
              </w:rPr>
            </w:pPr>
            <w:r>
              <w:rPr>
                <w:rFonts w:ascii="Arial" w:eastAsia="Times New Roman" w:hAnsi="Arial" w:cs="Arial"/>
                <w:sz w:val="20"/>
                <w:lang w:val="en-US"/>
              </w:rPr>
              <w:t>Revised – agree with the commenter. Remove the end of the sentence. Apply the changes marked as #1808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1691107F" w14:textId="77777777" w:rsidR="008826AD" w:rsidRPr="001F0230" w:rsidRDefault="008826AD" w:rsidP="008826AD">
            <w:pPr>
              <w:jc w:val="left"/>
              <w:rPr>
                <w:rFonts w:eastAsia="Times New Roman"/>
                <w:sz w:val="20"/>
                <w:lang w:val="en-US"/>
              </w:rPr>
            </w:pPr>
          </w:p>
        </w:tc>
      </w:tr>
      <w:tr w:rsidR="007B0BDB" w:rsidRPr="001F0230" w14:paraId="545534A7" w14:textId="77777777" w:rsidTr="00AF11DF">
        <w:trPr>
          <w:trHeight w:val="2640"/>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6EFFD6BA"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1926</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67DD8E43" w14:textId="77777777" w:rsidR="008826AD" w:rsidRPr="001F0230" w:rsidRDefault="008826AD" w:rsidP="008826AD">
            <w:pPr>
              <w:jc w:val="left"/>
              <w:rPr>
                <w:rFonts w:ascii="Arial" w:eastAsia="Times New Roman" w:hAnsi="Arial" w:cs="Arial"/>
                <w:sz w:val="20"/>
                <w:lang w:val="en-US"/>
              </w:rPr>
            </w:pPr>
            <w:proofErr w:type="spellStart"/>
            <w:r w:rsidRPr="001F0230">
              <w:rPr>
                <w:rFonts w:ascii="Arial" w:eastAsia="Times New Roman" w:hAnsi="Arial" w:cs="Arial"/>
                <w:sz w:val="20"/>
                <w:lang w:val="en-US"/>
              </w:rPr>
              <w:t>Jeongki</w:t>
            </w:r>
            <w:proofErr w:type="spellEnd"/>
            <w:r w:rsidRPr="001F0230">
              <w:rPr>
                <w:rFonts w:ascii="Arial" w:eastAsia="Times New Roman" w:hAnsi="Arial" w:cs="Arial"/>
                <w:sz w:val="20"/>
                <w:lang w:val="en-US"/>
              </w:rPr>
              <w:t xml:space="preserve"> Kim</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2841267F"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5E423DCC"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130.31</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79E92701"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AP that is operating in 6GHz and that is part of an AP MLD can send the broadcast Probe Response frame in response to the MLD Probe Request Frame. Need to clarify the text although the same procedure of the AP in a single link is already defined in 11ax spec</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008A4069"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Add the 6GHz band in the indicated text.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52D5B71D" w14:textId="00875092" w:rsidR="008826AD" w:rsidRPr="001F0230" w:rsidRDefault="002F2E08" w:rsidP="008826AD">
            <w:pPr>
              <w:jc w:val="left"/>
              <w:rPr>
                <w:rFonts w:ascii="Arial" w:eastAsia="Times New Roman" w:hAnsi="Arial" w:cs="Arial"/>
                <w:sz w:val="20"/>
                <w:lang w:val="en-US"/>
              </w:rPr>
            </w:pPr>
            <w:r>
              <w:rPr>
                <w:rFonts w:ascii="Arial" w:eastAsia="Times New Roman" w:hAnsi="Arial" w:cs="Arial"/>
                <w:sz w:val="20"/>
                <w:lang w:val="en-US"/>
              </w:rPr>
              <w:t xml:space="preserve">Revised – agree with the commenter in principle. Suggest </w:t>
            </w:r>
            <w:proofErr w:type="gramStart"/>
            <w:r>
              <w:rPr>
                <w:rFonts w:ascii="Arial" w:eastAsia="Times New Roman" w:hAnsi="Arial" w:cs="Arial"/>
                <w:sz w:val="20"/>
                <w:lang w:val="en-US"/>
              </w:rPr>
              <w:t>to resolve</w:t>
            </w:r>
            <w:proofErr w:type="gramEnd"/>
            <w:r>
              <w:rPr>
                <w:rFonts w:ascii="Arial" w:eastAsia="Times New Roman" w:hAnsi="Arial" w:cs="Arial"/>
                <w:sz w:val="20"/>
                <w:lang w:val="en-US"/>
              </w:rPr>
              <w:t xml:space="preserve"> this as suggested by the commenter in CID1049 by adding a note to clarify that this rule is already defined. Apply the changes marked as #1926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64C0D26B" w14:textId="77777777" w:rsidR="008826AD" w:rsidRPr="001F0230" w:rsidRDefault="008826AD" w:rsidP="008826AD">
            <w:pPr>
              <w:jc w:val="left"/>
              <w:rPr>
                <w:rFonts w:eastAsia="Times New Roman"/>
                <w:sz w:val="20"/>
                <w:lang w:val="en-US"/>
              </w:rPr>
            </w:pPr>
          </w:p>
        </w:tc>
      </w:tr>
      <w:tr w:rsidR="007B0BDB" w:rsidRPr="001F0230" w14:paraId="04977A6F" w14:textId="77777777" w:rsidTr="00AF11DF">
        <w:trPr>
          <w:trHeight w:val="105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63D1C614"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2124</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01A8DE30"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Laurent Cariou</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1117C10C"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7A151230"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0.00</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3CE76B07"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reference subclause for probe request variant ml element</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1501B6A0"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as in comment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7DC7CBBF" w14:textId="15215E26" w:rsidR="008826AD" w:rsidRPr="001F0230" w:rsidRDefault="004B52D6" w:rsidP="008826AD">
            <w:pPr>
              <w:jc w:val="left"/>
              <w:rPr>
                <w:rFonts w:ascii="Arial" w:eastAsia="Times New Roman" w:hAnsi="Arial" w:cs="Arial"/>
                <w:sz w:val="20"/>
                <w:lang w:val="en-US"/>
              </w:rPr>
            </w:pPr>
            <w:r>
              <w:rPr>
                <w:rFonts w:ascii="Arial" w:eastAsia="Times New Roman" w:hAnsi="Arial" w:cs="Arial"/>
                <w:sz w:val="20"/>
                <w:lang w:val="en-US"/>
              </w:rPr>
              <w:t>Revised – agree with the commenter. Apply the changes marked as #2124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70E10C08" w14:textId="77777777" w:rsidR="008826AD" w:rsidRPr="001F0230" w:rsidRDefault="008826AD" w:rsidP="008826AD">
            <w:pPr>
              <w:jc w:val="left"/>
              <w:rPr>
                <w:rFonts w:eastAsia="Times New Roman"/>
                <w:sz w:val="20"/>
                <w:lang w:val="en-US"/>
              </w:rPr>
            </w:pPr>
          </w:p>
        </w:tc>
      </w:tr>
      <w:tr w:rsidR="007B0BDB" w:rsidRPr="001F0230" w14:paraId="0B856BAC" w14:textId="77777777" w:rsidTr="00AF11DF">
        <w:trPr>
          <w:trHeight w:val="105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42409A9D"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2150</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43784BE8"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Laurent Cariou</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442CB71E"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7C36E065"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0.00</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69E4D0C0"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 xml:space="preserve">Remove: "other </w:t>
            </w:r>
            <w:proofErr w:type="spellStart"/>
            <w:r w:rsidRPr="001F0230">
              <w:rPr>
                <w:rFonts w:ascii="Arial" w:eastAsia="Times New Roman" w:hAnsi="Arial" w:cs="Arial"/>
                <w:sz w:val="20"/>
                <w:lang w:val="en-US"/>
              </w:rPr>
              <w:t>adressing</w:t>
            </w:r>
            <w:proofErr w:type="spellEnd"/>
            <w:r w:rsidRPr="001F0230">
              <w:rPr>
                <w:rFonts w:ascii="Arial" w:eastAsia="Times New Roman" w:hAnsi="Arial" w:cs="Arial"/>
                <w:sz w:val="20"/>
                <w:lang w:val="en-US"/>
              </w:rPr>
              <w:t xml:space="preserve"> TBD" as the main usage is covered with the already defined </w:t>
            </w:r>
            <w:proofErr w:type="spellStart"/>
            <w:r w:rsidRPr="001F0230">
              <w:rPr>
                <w:rFonts w:ascii="Arial" w:eastAsia="Times New Roman" w:hAnsi="Arial" w:cs="Arial"/>
                <w:sz w:val="20"/>
                <w:lang w:val="en-US"/>
              </w:rPr>
              <w:t>adressings</w:t>
            </w:r>
            <w:proofErr w:type="spellEnd"/>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0A294D6A"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as in comment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6D8B920E" w14:textId="28AC7FD9" w:rsidR="008826AD" w:rsidRPr="001F0230" w:rsidRDefault="004B52D6" w:rsidP="008826AD">
            <w:pPr>
              <w:jc w:val="left"/>
              <w:rPr>
                <w:rFonts w:ascii="Arial" w:eastAsia="Times New Roman" w:hAnsi="Arial" w:cs="Arial"/>
                <w:sz w:val="20"/>
                <w:lang w:val="en-US"/>
              </w:rPr>
            </w:pPr>
            <w:r>
              <w:rPr>
                <w:rFonts w:ascii="Arial" w:eastAsia="Times New Roman" w:hAnsi="Arial" w:cs="Arial"/>
                <w:sz w:val="20"/>
                <w:lang w:val="en-US"/>
              </w:rPr>
              <w:t>Revised – agree with the commenter. Other addressing would create risk for MLD probe storms. Remove the TBD. Apply the changes marked as #2150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31545674" w14:textId="77777777" w:rsidR="008826AD" w:rsidRPr="001F0230" w:rsidRDefault="008826AD" w:rsidP="008826AD">
            <w:pPr>
              <w:jc w:val="left"/>
              <w:rPr>
                <w:rFonts w:eastAsia="Times New Roman"/>
                <w:sz w:val="20"/>
                <w:lang w:val="en-US"/>
              </w:rPr>
            </w:pPr>
          </w:p>
        </w:tc>
      </w:tr>
      <w:tr w:rsidR="007B0BDB" w:rsidRPr="001F0230" w14:paraId="5497EBDF" w14:textId="77777777" w:rsidTr="00AF11DF">
        <w:trPr>
          <w:trHeight w:val="3960"/>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18805C8F"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lastRenderedPageBreak/>
              <w:t>2151</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0F6BA0D6"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Laurent Cariou</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2CD04B3F"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63E42BB0"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0.00</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21316073"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"If and how the transmitting AP info can be explicitly requested or not requested is TBD". It is much simpler if the transmitting AP info is always requested, as it is based on a regular probe request on which we provide additional information specifically for other APs. The regular probe request part therefore requests a response from the AP that is addressed by the probe request.</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7E4DE26E"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as in comment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0CF4A12E" w14:textId="715B5C3D" w:rsidR="008826AD" w:rsidRPr="001F0230" w:rsidRDefault="004B52D6" w:rsidP="008826AD">
            <w:pPr>
              <w:jc w:val="left"/>
              <w:rPr>
                <w:rFonts w:ascii="Arial" w:eastAsia="Times New Roman" w:hAnsi="Arial" w:cs="Arial"/>
                <w:sz w:val="20"/>
                <w:lang w:val="en-US"/>
              </w:rPr>
            </w:pPr>
            <w:r>
              <w:rPr>
                <w:rFonts w:ascii="Arial" w:eastAsia="Times New Roman" w:hAnsi="Arial" w:cs="Arial"/>
                <w:sz w:val="20"/>
                <w:lang w:val="en-US"/>
              </w:rPr>
              <w:t>Revised – agree with the commenter. Apply the changes marked as #2151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3BA218A3" w14:textId="77777777" w:rsidR="008826AD" w:rsidRPr="001F0230" w:rsidRDefault="008826AD" w:rsidP="008826AD">
            <w:pPr>
              <w:jc w:val="left"/>
              <w:rPr>
                <w:rFonts w:eastAsia="Times New Roman"/>
                <w:sz w:val="20"/>
                <w:lang w:val="en-US"/>
              </w:rPr>
            </w:pPr>
          </w:p>
        </w:tc>
      </w:tr>
      <w:tr w:rsidR="007B0BDB" w:rsidRPr="001F0230" w14:paraId="7A227D16" w14:textId="77777777" w:rsidTr="00AF11DF">
        <w:trPr>
          <w:trHeight w:val="4488"/>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6340AEDD"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2310</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438140DB"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Ming Gan</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50A274EB"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224DDEBF"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130.03</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1BBF0EDA"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MLD Probe Request could also be used to solicit the following two kinds of MLD:</w:t>
            </w:r>
            <w:r w:rsidRPr="001F0230">
              <w:rPr>
                <w:rFonts w:ascii="Arial" w:eastAsia="Times New Roman" w:hAnsi="Arial" w:cs="Arial"/>
                <w:sz w:val="20"/>
                <w:lang w:val="en-US"/>
              </w:rPr>
              <w:br/>
              <w:t>1)An AP MLD which contains the non-transmitted BSSID that in the same multiple BSSID set as the recipient AP</w:t>
            </w:r>
            <w:r w:rsidRPr="001F0230">
              <w:rPr>
                <w:rFonts w:ascii="Arial" w:eastAsia="Times New Roman" w:hAnsi="Arial" w:cs="Arial"/>
                <w:sz w:val="20"/>
                <w:lang w:val="en-US"/>
              </w:rPr>
              <w:br/>
              <w:t>2)An AP MLD for which there is no affiliated AP working on the same link as the recipient AP and there is at least one AP of the AP MLD is in the same multiple BSSID set as an AP affiliated with the AP MLD of the recipient AP</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0BA98DC7"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A corresponding contribution (DCN1124) is submitted</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02B0B0D6" w14:textId="221FA502" w:rsidR="008826AD" w:rsidRPr="001F0230" w:rsidRDefault="004B52D6" w:rsidP="008826AD">
            <w:pPr>
              <w:jc w:val="left"/>
              <w:rPr>
                <w:rFonts w:ascii="Arial" w:eastAsia="Times New Roman" w:hAnsi="Arial" w:cs="Arial"/>
                <w:sz w:val="20"/>
                <w:lang w:val="en-US"/>
              </w:rPr>
            </w:pPr>
            <w:r>
              <w:rPr>
                <w:rFonts w:ascii="Arial" w:eastAsia="Times New Roman" w:hAnsi="Arial" w:cs="Arial"/>
                <w:sz w:val="20"/>
                <w:lang w:val="en-US"/>
              </w:rPr>
              <w:t>Revised – partly agree with the commenter. MLD Probe Request should surely be able to be sent to a non-transmitted BSSID. That seems however to be possible with current spec and no additional mechanism need to be defined.</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55174E45"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[2021/02/07, Edward Au] Volunteer: Ming Gan</w:t>
            </w:r>
          </w:p>
        </w:tc>
      </w:tr>
      <w:tr w:rsidR="007B0BDB" w:rsidRPr="001F0230" w14:paraId="19C703A3" w14:textId="77777777" w:rsidTr="00AF11DF">
        <w:trPr>
          <w:trHeight w:val="2904"/>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1825B4E6" w14:textId="77777777" w:rsidR="008826AD" w:rsidRPr="00120215" w:rsidRDefault="008826AD" w:rsidP="008826AD">
            <w:pPr>
              <w:jc w:val="left"/>
              <w:rPr>
                <w:rFonts w:ascii="Arial" w:eastAsia="Times New Roman" w:hAnsi="Arial" w:cs="Arial"/>
                <w:sz w:val="20"/>
                <w:highlight w:val="yellow"/>
                <w:lang w:val="en-US"/>
              </w:rPr>
            </w:pPr>
            <w:r w:rsidRPr="00120215">
              <w:rPr>
                <w:rFonts w:ascii="Arial" w:eastAsia="Times New Roman" w:hAnsi="Arial" w:cs="Arial"/>
                <w:sz w:val="20"/>
                <w:highlight w:val="yellow"/>
                <w:lang w:val="en-US"/>
              </w:rPr>
              <w:lastRenderedPageBreak/>
              <w:t>2418</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7999916D" w14:textId="77777777" w:rsidR="008826AD" w:rsidRPr="00120215" w:rsidRDefault="008826AD" w:rsidP="008826AD">
            <w:pPr>
              <w:jc w:val="left"/>
              <w:rPr>
                <w:rFonts w:ascii="Arial" w:eastAsia="Times New Roman" w:hAnsi="Arial" w:cs="Arial"/>
                <w:sz w:val="20"/>
                <w:highlight w:val="yellow"/>
                <w:lang w:val="en-US"/>
              </w:rPr>
            </w:pPr>
            <w:proofErr w:type="spellStart"/>
            <w:r w:rsidRPr="00120215">
              <w:rPr>
                <w:rFonts w:ascii="Arial" w:eastAsia="Times New Roman" w:hAnsi="Arial" w:cs="Arial"/>
                <w:sz w:val="20"/>
                <w:highlight w:val="yellow"/>
                <w:lang w:val="en-US"/>
              </w:rPr>
              <w:t>namyeong</w:t>
            </w:r>
            <w:proofErr w:type="spellEnd"/>
            <w:r w:rsidRPr="00120215">
              <w:rPr>
                <w:rFonts w:ascii="Arial" w:eastAsia="Times New Roman" w:hAnsi="Arial" w:cs="Arial"/>
                <w:sz w:val="20"/>
                <w:highlight w:val="yellow"/>
                <w:lang w:val="en-US"/>
              </w:rPr>
              <w:t xml:space="preserve"> </w:t>
            </w:r>
            <w:proofErr w:type="spellStart"/>
            <w:r w:rsidRPr="00120215">
              <w:rPr>
                <w:rFonts w:ascii="Arial" w:eastAsia="Times New Roman" w:hAnsi="Arial" w:cs="Arial"/>
                <w:sz w:val="20"/>
                <w:highlight w:val="yellow"/>
                <w:lang w:val="en-US"/>
              </w:rPr>
              <w:t>kim</w:t>
            </w:r>
            <w:proofErr w:type="spellEnd"/>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5B130CFC" w14:textId="77777777" w:rsidR="008826AD" w:rsidRPr="00120215" w:rsidRDefault="008826AD" w:rsidP="008826AD">
            <w:pPr>
              <w:jc w:val="left"/>
              <w:rPr>
                <w:rFonts w:ascii="Arial" w:eastAsia="Times New Roman" w:hAnsi="Arial" w:cs="Arial"/>
                <w:sz w:val="20"/>
                <w:highlight w:val="yellow"/>
                <w:lang w:val="en-US"/>
              </w:rPr>
            </w:pPr>
            <w:r w:rsidRPr="00120215">
              <w:rPr>
                <w:rFonts w:ascii="Arial" w:eastAsia="Times New Roman" w:hAnsi="Arial" w:cs="Arial"/>
                <w:sz w:val="20"/>
                <w:highlight w:val="yellow"/>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2BDAB272" w14:textId="77777777" w:rsidR="008826AD" w:rsidRPr="00120215" w:rsidRDefault="008826AD" w:rsidP="008826AD">
            <w:pPr>
              <w:jc w:val="left"/>
              <w:rPr>
                <w:rFonts w:ascii="Arial" w:eastAsia="Times New Roman" w:hAnsi="Arial" w:cs="Arial"/>
                <w:sz w:val="20"/>
                <w:highlight w:val="yellow"/>
                <w:lang w:val="en-US"/>
              </w:rPr>
            </w:pPr>
            <w:r w:rsidRPr="00120215">
              <w:rPr>
                <w:rFonts w:ascii="Arial" w:eastAsia="Times New Roman" w:hAnsi="Arial" w:cs="Arial"/>
                <w:sz w:val="20"/>
                <w:highlight w:val="yellow"/>
                <w:lang w:val="en-US"/>
              </w:rPr>
              <w:t>130.18</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2355198D" w14:textId="77777777" w:rsidR="008826AD" w:rsidRPr="00120215" w:rsidRDefault="008826AD" w:rsidP="008826AD">
            <w:pPr>
              <w:jc w:val="left"/>
              <w:rPr>
                <w:rFonts w:ascii="Arial" w:eastAsia="Times New Roman" w:hAnsi="Arial" w:cs="Arial"/>
                <w:sz w:val="20"/>
                <w:highlight w:val="yellow"/>
                <w:lang w:val="en-US"/>
              </w:rPr>
            </w:pPr>
            <w:r w:rsidRPr="00120215">
              <w:rPr>
                <w:rFonts w:ascii="Arial" w:eastAsia="Times New Roman" w:hAnsi="Arial" w:cs="Arial"/>
                <w:sz w:val="20"/>
                <w:highlight w:val="yellow"/>
                <w:lang w:val="en-US"/>
              </w:rPr>
              <w:t xml:space="preserve">We allow that a STA can request partial information of other APs using MLD probe request in D0.3. We need to define a detail </w:t>
            </w:r>
            <w:proofErr w:type="spellStart"/>
            <w:r w:rsidRPr="00120215">
              <w:rPr>
                <w:rFonts w:ascii="Arial" w:eastAsia="Times New Roman" w:hAnsi="Arial" w:cs="Arial"/>
                <w:sz w:val="20"/>
                <w:highlight w:val="yellow"/>
                <w:lang w:val="en-US"/>
              </w:rPr>
              <w:t>siganliing</w:t>
            </w:r>
            <w:proofErr w:type="spellEnd"/>
            <w:r w:rsidRPr="00120215">
              <w:rPr>
                <w:rFonts w:ascii="Arial" w:eastAsia="Times New Roman" w:hAnsi="Arial" w:cs="Arial"/>
                <w:sz w:val="20"/>
                <w:highlight w:val="yellow"/>
                <w:lang w:val="en-US"/>
              </w:rPr>
              <w:t xml:space="preserve"> for partial information request.</w:t>
            </w:r>
            <w:r w:rsidRPr="00120215">
              <w:rPr>
                <w:rFonts w:ascii="Arial" w:eastAsia="Times New Roman" w:hAnsi="Arial" w:cs="Arial"/>
                <w:sz w:val="20"/>
                <w:highlight w:val="yellow"/>
                <w:lang w:val="en-US"/>
              </w:rPr>
              <w:br/>
              <w:t>(Please see document 20/1667)</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12C1EB6D" w14:textId="77777777" w:rsidR="008826AD" w:rsidRPr="00120215" w:rsidRDefault="008826AD" w:rsidP="008826AD">
            <w:pPr>
              <w:jc w:val="left"/>
              <w:rPr>
                <w:rFonts w:ascii="Arial" w:eastAsia="Times New Roman" w:hAnsi="Arial" w:cs="Arial"/>
                <w:sz w:val="20"/>
                <w:highlight w:val="yellow"/>
                <w:lang w:val="en-US"/>
              </w:rPr>
            </w:pPr>
            <w:r w:rsidRPr="00120215">
              <w:rPr>
                <w:rFonts w:ascii="Arial" w:eastAsia="Times New Roman" w:hAnsi="Arial" w:cs="Arial"/>
                <w:sz w:val="20"/>
                <w:highlight w:val="yellow"/>
                <w:lang w:val="en-US"/>
              </w:rPr>
              <w:t xml:space="preserve">Please define the detail signaling for partial information request using MLD probe request. For example, a STA of a non-AP MLD may send MLD probe request including (Extended) Request element in a Per-STA Profile </w:t>
            </w:r>
            <w:proofErr w:type="spellStart"/>
            <w:r w:rsidRPr="00120215">
              <w:rPr>
                <w:rFonts w:ascii="Arial" w:eastAsia="Times New Roman" w:hAnsi="Arial" w:cs="Arial"/>
                <w:sz w:val="20"/>
                <w:highlight w:val="yellow"/>
                <w:lang w:val="en-US"/>
              </w:rPr>
              <w:t>subelement</w:t>
            </w:r>
            <w:proofErr w:type="spellEnd"/>
            <w:r w:rsidRPr="00120215">
              <w:rPr>
                <w:rFonts w:ascii="Arial" w:eastAsia="Times New Roman" w:hAnsi="Arial" w:cs="Arial"/>
                <w:sz w:val="20"/>
                <w:highlight w:val="yellow"/>
                <w:lang w:val="en-US"/>
              </w:rPr>
              <w:t xml:space="preserve"> corresponding </w:t>
            </w:r>
            <w:proofErr w:type="gramStart"/>
            <w:r w:rsidRPr="00120215">
              <w:rPr>
                <w:rFonts w:ascii="Arial" w:eastAsia="Times New Roman" w:hAnsi="Arial" w:cs="Arial"/>
                <w:sz w:val="20"/>
                <w:highlight w:val="yellow"/>
                <w:lang w:val="en-US"/>
              </w:rPr>
              <w:t>an</w:t>
            </w:r>
            <w:proofErr w:type="gramEnd"/>
            <w:r w:rsidRPr="00120215">
              <w:rPr>
                <w:rFonts w:ascii="Arial" w:eastAsia="Times New Roman" w:hAnsi="Arial" w:cs="Arial"/>
                <w:sz w:val="20"/>
                <w:highlight w:val="yellow"/>
                <w:lang w:val="en-US"/>
              </w:rPr>
              <w:t xml:space="preserve"> </w:t>
            </w:r>
            <w:proofErr w:type="spellStart"/>
            <w:r w:rsidRPr="00120215">
              <w:rPr>
                <w:rFonts w:ascii="Arial" w:eastAsia="Times New Roman" w:hAnsi="Arial" w:cs="Arial"/>
                <w:sz w:val="20"/>
                <w:highlight w:val="yellow"/>
                <w:lang w:val="en-US"/>
              </w:rPr>
              <w:t>requeseted</w:t>
            </w:r>
            <w:proofErr w:type="spellEnd"/>
            <w:r w:rsidRPr="00120215">
              <w:rPr>
                <w:rFonts w:ascii="Arial" w:eastAsia="Times New Roman" w:hAnsi="Arial" w:cs="Arial"/>
                <w:sz w:val="20"/>
                <w:highlight w:val="yellow"/>
                <w:lang w:val="en-US"/>
              </w:rPr>
              <w:t xml:space="preserve"> AP.</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347166BA" w14:textId="62CADE4F" w:rsidR="008826AD" w:rsidRPr="00120215" w:rsidRDefault="004B52D6" w:rsidP="008826AD">
            <w:pPr>
              <w:jc w:val="left"/>
              <w:rPr>
                <w:rFonts w:ascii="Arial" w:eastAsia="Times New Roman" w:hAnsi="Arial" w:cs="Arial"/>
                <w:sz w:val="20"/>
                <w:highlight w:val="yellow"/>
                <w:lang w:val="en-US"/>
              </w:rPr>
            </w:pPr>
            <w:r w:rsidRPr="00120215">
              <w:rPr>
                <w:rFonts w:ascii="Arial" w:eastAsia="Times New Roman" w:hAnsi="Arial" w:cs="Arial"/>
                <w:sz w:val="20"/>
                <w:highlight w:val="yellow"/>
                <w:lang w:val="en-US"/>
              </w:rPr>
              <w:t xml:space="preserve"> </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6E5DA670" w14:textId="77777777" w:rsidR="008826AD" w:rsidRPr="001F0230" w:rsidRDefault="008826AD" w:rsidP="008826AD">
            <w:pPr>
              <w:jc w:val="left"/>
              <w:rPr>
                <w:rFonts w:ascii="Arial" w:eastAsia="Times New Roman" w:hAnsi="Arial" w:cs="Arial"/>
                <w:sz w:val="20"/>
                <w:lang w:val="en-US"/>
              </w:rPr>
            </w:pPr>
            <w:r w:rsidRPr="00120215">
              <w:rPr>
                <w:rFonts w:ascii="Arial" w:eastAsia="Times New Roman" w:hAnsi="Arial" w:cs="Arial"/>
                <w:sz w:val="20"/>
                <w:highlight w:val="yellow"/>
                <w:lang w:val="en-US"/>
              </w:rPr>
              <w:t>[2021/02/07, Edward Au] Volunteer: Namyeong Kim</w:t>
            </w:r>
          </w:p>
        </w:tc>
      </w:tr>
      <w:tr w:rsidR="007B0BDB" w:rsidRPr="001F0230" w14:paraId="7FC6C44F" w14:textId="77777777" w:rsidTr="00AF11DF">
        <w:trPr>
          <w:trHeight w:val="105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02E33BE4"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2419</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627D4BBB" w14:textId="77777777" w:rsidR="008826AD" w:rsidRPr="001F0230" w:rsidRDefault="008826AD" w:rsidP="008826AD">
            <w:pPr>
              <w:jc w:val="left"/>
              <w:rPr>
                <w:rFonts w:ascii="Arial" w:eastAsia="Times New Roman" w:hAnsi="Arial" w:cs="Arial"/>
                <w:sz w:val="20"/>
                <w:lang w:val="en-US"/>
              </w:rPr>
            </w:pPr>
            <w:proofErr w:type="spellStart"/>
            <w:r w:rsidRPr="001F0230">
              <w:rPr>
                <w:rFonts w:ascii="Arial" w:eastAsia="Times New Roman" w:hAnsi="Arial" w:cs="Arial"/>
                <w:sz w:val="20"/>
                <w:lang w:val="en-US"/>
              </w:rPr>
              <w:t>namyeong</w:t>
            </w:r>
            <w:proofErr w:type="spellEnd"/>
            <w:r w:rsidRPr="001F0230">
              <w:rPr>
                <w:rFonts w:ascii="Arial" w:eastAsia="Times New Roman" w:hAnsi="Arial" w:cs="Arial"/>
                <w:sz w:val="20"/>
                <w:lang w:val="en-US"/>
              </w:rPr>
              <w:t xml:space="preserve"> </w:t>
            </w:r>
            <w:proofErr w:type="spellStart"/>
            <w:r w:rsidRPr="001F0230">
              <w:rPr>
                <w:rFonts w:ascii="Arial" w:eastAsia="Times New Roman" w:hAnsi="Arial" w:cs="Arial"/>
                <w:sz w:val="20"/>
                <w:lang w:val="en-US"/>
              </w:rPr>
              <w:t>kim</w:t>
            </w:r>
            <w:proofErr w:type="spellEnd"/>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447E923D"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4CDA0B0D"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130.25</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7D2D52AC"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Modify "a STA profile" to "a per-STA Profile".</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4EC987FF"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Please see comment.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247310B0" w14:textId="23A20723" w:rsidR="008826AD" w:rsidRPr="001F0230" w:rsidRDefault="00BB7834" w:rsidP="008826AD">
            <w:pPr>
              <w:jc w:val="left"/>
              <w:rPr>
                <w:rFonts w:ascii="Arial" w:eastAsia="Times New Roman" w:hAnsi="Arial" w:cs="Arial"/>
                <w:sz w:val="20"/>
                <w:lang w:val="en-US"/>
              </w:rPr>
            </w:pPr>
            <w:r>
              <w:rPr>
                <w:rFonts w:ascii="Arial" w:eastAsia="Times New Roman" w:hAnsi="Arial" w:cs="Arial"/>
                <w:sz w:val="20"/>
                <w:lang w:val="en-US"/>
              </w:rPr>
              <w:t>Revised – agree with the commenter.  Apply the changes marked as #2419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14258E0A" w14:textId="77777777" w:rsidR="008826AD" w:rsidRPr="001F0230" w:rsidRDefault="008826AD" w:rsidP="008826AD">
            <w:pPr>
              <w:jc w:val="left"/>
              <w:rPr>
                <w:rFonts w:eastAsia="Times New Roman"/>
                <w:sz w:val="20"/>
                <w:lang w:val="en-US"/>
              </w:rPr>
            </w:pPr>
          </w:p>
        </w:tc>
      </w:tr>
      <w:tr w:rsidR="007B0BDB" w:rsidRPr="001F0230" w14:paraId="408CB722" w14:textId="77777777" w:rsidTr="00AF11DF">
        <w:trPr>
          <w:trHeight w:val="5544"/>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07661120" w14:textId="77777777" w:rsidR="008826AD" w:rsidRPr="00120215" w:rsidRDefault="008826AD" w:rsidP="008826AD">
            <w:pPr>
              <w:jc w:val="left"/>
              <w:rPr>
                <w:rFonts w:ascii="Arial" w:eastAsia="Times New Roman" w:hAnsi="Arial" w:cs="Arial"/>
                <w:sz w:val="20"/>
                <w:highlight w:val="yellow"/>
                <w:lang w:val="en-US"/>
              </w:rPr>
            </w:pPr>
            <w:r w:rsidRPr="00120215">
              <w:rPr>
                <w:rFonts w:ascii="Arial" w:eastAsia="Times New Roman" w:hAnsi="Arial" w:cs="Arial"/>
                <w:sz w:val="20"/>
                <w:highlight w:val="yellow"/>
                <w:lang w:val="en-US"/>
              </w:rPr>
              <w:t>2420</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71ABA701" w14:textId="77777777" w:rsidR="008826AD" w:rsidRPr="00120215" w:rsidRDefault="008826AD" w:rsidP="008826AD">
            <w:pPr>
              <w:jc w:val="left"/>
              <w:rPr>
                <w:rFonts w:ascii="Arial" w:eastAsia="Times New Roman" w:hAnsi="Arial" w:cs="Arial"/>
                <w:sz w:val="20"/>
                <w:highlight w:val="yellow"/>
                <w:lang w:val="en-US"/>
              </w:rPr>
            </w:pPr>
            <w:proofErr w:type="spellStart"/>
            <w:r w:rsidRPr="00120215">
              <w:rPr>
                <w:rFonts w:ascii="Arial" w:eastAsia="Times New Roman" w:hAnsi="Arial" w:cs="Arial"/>
                <w:sz w:val="20"/>
                <w:highlight w:val="yellow"/>
                <w:lang w:val="en-US"/>
              </w:rPr>
              <w:t>namyeong</w:t>
            </w:r>
            <w:proofErr w:type="spellEnd"/>
            <w:r w:rsidRPr="00120215">
              <w:rPr>
                <w:rFonts w:ascii="Arial" w:eastAsia="Times New Roman" w:hAnsi="Arial" w:cs="Arial"/>
                <w:sz w:val="20"/>
                <w:highlight w:val="yellow"/>
                <w:lang w:val="en-US"/>
              </w:rPr>
              <w:t xml:space="preserve"> </w:t>
            </w:r>
            <w:proofErr w:type="spellStart"/>
            <w:r w:rsidRPr="00120215">
              <w:rPr>
                <w:rFonts w:ascii="Arial" w:eastAsia="Times New Roman" w:hAnsi="Arial" w:cs="Arial"/>
                <w:sz w:val="20"/>
                <w:highlight w:val="yellow"/>
                <w:lang w:val="en-US"/>
              </w:rPr>
              <w:t>kim</w:t>
            </w:r>
            <w:proofErr w:type="spellEnd"/>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5E2A5A0F" w14:textId="77777777" w:rsidR="008826AD" w:rsidRPr="00120215" w:rsidRDefault="008826AD" w:rsidP="008826AD">
            <w:pPr>
              <w:jc w:val="left"/>
              <w:rPr>
                <w:rFonts w:ascii="Arial" w:eastAsia="Times New Roman" w:hAnsi="Arial" w:cs="Arial"/>
                <w:sz w:val="20"/>
                <w:highlight w:val="yellow"/>
                <w:lang w:val="en-US"/>
              </w:rPr>
            </w:pPr>
            <w:r w:rsidRPr="00120215">
              <w:rPr>
                <w:rFonts w:ascii="Arial" w:eastAsia="Times New Roman" w:hAnsi="Arial" w:cs="Arial"/>
                <w:sz w:val="20"/>
                <w:highlight w:val="yellow"/>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4A001592" w14:textId="77777777" w:rsidR="008826AD" w:rsidRPr="00120215" w:rsidRDefault="008826AD" w:rsidP="008826AD">
            <w:pPr>
              <w:jc w:val="left"/>
              <w:rPr>
                <w:rFonts w:ascii="Arial" w:eastAsia="Times New Roman" w:hAnsi="Arial" w:cs="Arial"/>
                <w:sz w:val="20"/>
                <w:highlight w:val="yellow"/>
                <w:lang w:val="en-US"/>
              </w:rPr>
            </w:pPr>
            <w:r w:rsidRPr="00120215">
              <w:rPr>
                <w:rFonts w:ascii="Arial" w:eastAsia="Times New Roman" w:hAnsi="Arial" w:cs="Arial"/>
                <w:sz w:val="20"/>
                <w:highlight w:val="yellow"/>
                <w:lang w:val="en-US"/>
              </w:rPr>
              <w:t>130.30</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60081ADD" w14:textId="77777777" w:rsidR="008826AD" w:rsidRPr="00120215" w:rsidRDefault="008826AD" w:rsidP="008826AD">
            <w:pPr>
              <w:jc w:val="left"/>
              <w:rPr>
                <w:rFonts w:ascii="Arial" w:eastAsia="Times New Roman" w:hAnsi="Arial" w:cs="Arial"/>
                <w:sz w:val="20"/>
                <w:highlight w:val="yellow"/>
                <w:lang w:val="en-US"/>
              </w:rPr>
            </w:pPr>
            <w:r w:rsidRPr="00120215">
              <w:rPr>
                <w:rFonts w:ascii="Arial" w:eastAsia="Times New Roman" w:hAnsi="Arial" w:cs="Arial"/>
                <w:sz w:val="20"/>
                <w:highlight w:val="yellow"/>
                <w:lang w:val="en-US"/>
              </w:rPr>
              <w:t xml:space="preserve">We need to define solicited method for critical update information of other APs. In baseline spec., a STA shall awake to gather the updated parameters from AP's </w:t>
            </w:r>
            <w:proofErr w:type="gramStart"/>
            <w:r w:rsidRPr="00120215">
              <w:rPr>
                <w:rFonts w:ascii="Arial" w:eastAsia="Times New Roman" w:hAnsi="Arial" w:cs="Arial"/>
                <w:sz w:val="20"/>
                <w:highlight w:val="yellow"/>
                <w:lang w:val="en-US"/>
              </w:rPr>
              <w:t>Beacon</w:t>
            </w:r>
            <w:proofErr w:type="gramEnd"/>
            <w:r w:rsidRPr="00120215">
              <w:rPr>
                <w:rFonts w:ascii="Arial" w:eastAsia="Times New Roman" w:hAnsi="Arial" w:cs="Arial"/>
                <w:sz w:val="20"/>
                <w:highlight w:val="yellow"/>
                <w:lang w:val="en-US"/>
              </w:rPr>
              <w:t xml:space="preserve"> and this may be inefficient when the STA is in doze state. If we can use MLD probe request to retrieve the critical update information, it is beneficial for power saving. (Please see contribution 20/1737)</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31FB72BE" w14:textId="77777777" w:rsidR="008826AD" w:rsidRPr="00120215" w:rsidRDefault="008826AD" w:rsidP="008826AD">
            <w:pPr>
              <w:jc w:val="left"/>
              <w:rPr>
                <w:rFonts w:ascii="Arial" w:eastAsia="Times New Roman" w:hAnsi="Arial" w:cs="Arial"/>
                <w:sz w:val="20"/>
                <w:highlight w:val="yellow"/>
                <w:lang w:val="en-US"/>
              </w:rPr>
            </w:pPr>
            <w:r w:rsidRPr="00120215">
              <w:rPr>
                <w:rFonts w:ascii="Arial" w:eastAsia="Times New Roman" w:hAnsi="Arial" w:cs="Arial"/>
                <w:sz w:val="20"/>
                <w:highlight w:val="yellow"/>
                <w:lang w:val="en-US"/>
              </w:rPr>
              <w:t>Please define method to retrieve critical update information of other APs using MLD probe request as follows.</w:t>
            </w:r>
            <w:r w:rsidRPr="00120215">
              <w:rPr>
                <w:rFonts w:ascii="Arial" w:eastAsia="Times New Roman" w:hAnsi="Arial" w:cs="Arial"/>
                <w:sz w:val="20"/>
                <w:highlight w:val="yellow"/>
                <w:lang w:val="en-US"/>
              </w:rPr>
              <w:br/>
              <w:t xml:space="preserve">a STA sends MLD probe request indicating request of critical update </w:t>
            </w:r>
            <w:proofErr w:type="spellStart"/>
            <w:r w:rsidRPr="00120215">
              <w:rPr>
                <w:rFonts w:ascii="Arial" w:eastAsia="Times New Roman" w:hAnsi="Arial" w:cs="Arial"/>
                <w:sz w:val="20"/>
                <w:highlight w:val="yellow"/>
                <w:lang w:val="en-US"/>
              </w:rPr>
              <w:t>infomation</w:t>
            </w:r>
            <w:proofErr w:type="spellEnd"/>
            <w:r w:rsidRPr="00120215">
              <w:rPr>
                <w:rFonts w:ascii="Arial" w:eastAsia="Times New Roman" w:hAnsi="Arial" w:cs="Arial"/>
                <w:sz w:val="20"/>
                <w:highlight w:val="yellow"/>
                <w:lang w:val="en-US"/>
              </w:rPr>
              <w:t xml:space="preserve"> (e.g. "critical update request" subfield in Per-STA Control field of Per-STA Profile in Probe Request variant Multi-Link element is set to 1). And, a STA may include the value of the most recently </w:t>
            </w:r>
            <w:r w:rsidRPr="00120215">
              <w:rPr>
                <w:rFonts w:ascii="Arial" w:eastAsia="Times New Roman" w:hAnsi="Arial" w:cs="Arial"/>
                <w:sz w:val="20"/>
                <w:highlight w:val="yellow"/>
                <w:lang w:val="en-US"/>
              </w:rPr>
              <w:lastRenderedPageBreak/>
              <w:t xml:space="preserve">received change sequence number of </w:t>
            </w:r>
            <w:proofErr w:type="gramStart"/>
            <w:r w:rsidRPr="00120215">
              <w:rPr>
                <w:rFonts w:ascii="Arial" w:eastAsia="Times New Roman" w:hAnsi="Arial" w:cs="Arial"/>
                <w:sz w:val="20"/>
                <w:highlight w:val="yellow"/>
                <w:lang w:val="en-US"/>
              </w:rPr>
              <w:t>the another</w:t>
            </w:r>
            <w:proofErr w:type="gramEnd"/>
            <w:r w:rsidRPr="00120215">
              <w:rPr>
                <w:rFonts w:ascii="Arial" w:eastAsia="Times New Roman" w:hAnsi="Arial" w:cs="Arial"/>
                <w:sz w:val="20"/>
                <w:highlight w:val="yellow"/>
                <w:lang w:val="en-US"/>
              </w:rPr>
              <w:t xml:space="preserve"> AP in the MLD probe request to retrieve only elements that need to be updated by the STA.</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166DB06D" w14:textId="77777777" w:rsidR="008826AD" w:rsidRPr="00120215" w:rsidRDefault="008826AD" w:rsidP="008826AD">
            <w:pPr>
              <w:jc w:val="left"/>
              <w:rPr>
                <w:rFonts w:ascii="Arial" w:eastAsia="Times New Roman" w:hAnsi="Arial" w:cs="Arial"/>
                <w:sz w:val="20"/>
                <w:highlight w:val="yellow"/>
                <w:lang w:val="en-US"/>
              </w:rPr>
            </w:pP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0CBCC2E0" w14:textId="77777777" w:rsidR="008826AD" w:rsidRPr="001F0230" w:rsidRDefault="008826AD" w:rsidP="008826AD">
            <w:pPr>
              <w:jc w:val="left"/>
              <w:rPr>
                <w:rFonts w:ascii="Arial" w:eastAsia="Times New Roman" w:hAnsi="Arial" w:cs="Arial"/>
                <w:sz w:val="20"/>
                <w:lang w:val="en-US"/>
              </w:rPr>
            </w:pPr>
            <w:r w:rsidRPr="00120215">
              <w:rPr>
                <w:rFonts w:ascii="Arial" w:eastAsia="Times New Roman" w:hAnsi="Arial" w:cs="Arial"/>
                <w:sz w:val="20"/>
                <w:highlight w:val="yellow"/>
                <w:lang w:val="en-US"/>
              </w:rPr>
              <w:t>[2021/02/07, Edward Au] Volunteer: Namyeong Kim</w:t>
            </w:r>
          </w:p>
        </w:tc>
      </w:tr>
      <w:tr w:rsidR="007B0BDB" w:rsidRPr="001F0230" w14:paraId="657E70BA" w14:textId="77777777" w:rsidTr="00AF11DF">
        <w:trPr>
          <w:trHeight w:val="2904"/>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715A702F"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2421</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358EBD4D" w14:textId="77777777" w:rsidR="008826AD" w:rsidRPr="001F0230" w:rsidRDefault="008826AD" w:rsidP="008826AD">
            <w:pPr>
              <w:jc w:val="left"/>
              <w:rPr>
                <w:rFonts w:ascii="Arial" w:eastAsia="Times New Roman" w:hAnsi="Arial" w:cs="Arial"/>
                <w:sz w:val="20"/>
                <w:lang w:val="en-US"/>
              </w:rPr>
            </w:pPr>
            <w:proofErr w:type="spellStart"/>
            <w:r w:rsidRPr="001F0230">
              <w:rPr>
                <w:rFonts w:ascii="Arial" w:eastAsia="Times New Roman" w:hAnsi="Arial" w:cs="Arial"/>
                <w:sz w:val="20"/>
                <w:lang w:val="en-US"/>
              </w:rPr>
              <w:t>namyeong</w:t>
            </w:r>
            <w:proofErr w:type="spellEnd"/>
            <w:r w:rsidRPr="001F0230">
              <w:rPr>
                <w:rFonts w:ascii="Arial" w:eastAsia="Times New Roman" w:hAnsi="Arial" w:cs="Arial"/>
                <w:sz w:val="20"/>
                <w:lang w:val="en-US"/>
              </w:rPr>
              <w:t xml:space="preserve"> </w:t>
            </w:r>
            <w:proofErr w:type="spellStart"/>
            <w:r w:rsidRPr="001F0230">
              <w:rPr>
                <w:rFonts w:ascii="Arial" w:eastAsia="Times New Roman" w:hAnsi="Arial" w:cs="Arial"/>
                <w:sz w:val="20"/>
                <w:lang w:val="en-US"/>
              </w:rPr>
              <w:t>kim</w:t>
            </w:r>
            <w:proofErr w:type="spellEnd"/>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4964A53E"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6008F97C"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130.31</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69072C9F"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 xml:space="preserve">We consider an AP that is operating in the 2.4 GHz band or the 5 GHz band that is part of an AP MLD receives an MLD probe request frame requesting complete information and responds with an MLD probe response frame. However, we need to consider </w:t>
            </w:r>
            <w:proofErr w:type="gramStart"/>
            <w:r w:rsidRPr="001F0230">
              <w:rPr>
                <w:rFonts w:ascii="Arial" w:eastAsia="Times New Roman" w:hAnsi="Arial" w:cs="Arial"/>
                <w:sz w:val="20"/>
                <w:lang w:val="en-US"/>
              </w:rPr>
              <w:t>other</w:t>
            </w:r>
            <w:proofErr w:type="gramEnd"/>
            <w:r w:rsidRPr="001F0230">
              <w:rPr>
                <w:rFonts w:ascii="Arial" w:eastAsia="Times New Roman" w:hAnsi="Arial" w:cs="Arial"/>
                <w:sz w:val="20"/>
                <w:lang w:val="en-US"/>
              </w:rPr>
              <w:t xml:space="preserve"> band (e.g. 6GHz) in 11be.</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5347B01E" w14:textId="77777777" w:rsidR="008826AD" w:rsidRPr="001F0230" w:rsidRDefault="008826AD" w:rsidP="008826AD">
            <w:pPr>
              <w:jc w:val="left"/>
              <w:rPr>
                <w:rFonts w:ascii="Arial" w:eastAsia="Times New Roman" w:hAnsi="Arial" w:cs="Arial"/>
                <w:sz w:val="20"/>
                <w:lang w:val="en-US"/>
              </w:rPr>
            </w:pPr>
            <w:r w:rsidRPr="001F0230">
              <w:rPr>
                <w:rFonts w:ascii="Arial" w:eastAsia="Times New Roman" w:hAnsi="Arial" w:cs="Arial"/>
                <w:sz w:val="20"/>
                <w:lang w:val="en-US"/>
              </w:rPr>
              <w:t>Please add text to allow an AP is operating in the 6GHz band responses MLD probe response when it receives an MLD probe request frame requesting complete information.</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003C5F5F" w14:textId="3F9A8645" w:rsidR="008826AD" w:rsidRPr="001F0230" w:rsidRDefault="00BB7834" w:rsidP="008826AD">
            <w:pPr>
              <w:jc w:val="left"/>
              <w:rPr>
                <w:rFonts w:ascii="Arial" w:eastAsia="Times New Roman" w:hAnsi="Arial" w:cs="Arial"/>
                <w:sz w:val="20"/>
                <w:lang w:val="en-US"/>
              </w:rPr>
            </w:pPr>
            <w:r>
              <w:rPr>
                <w:rFonts w:ascii="Arial" w:eastAsia="Times New Roman" w:hAnsi="Arial" w:cs="Arial"/>
                <w:sz w:val="20"/>
                <w:lang w:val="en-US"/>
              </w:rPr>
              <w:t>Revised – the intent at the sentence is clearly not to exclude 6 GHz band from 11be. The rules defined in this sentence only apply to APs operating at 2.4 and 5 GHz as similar rules have already been defined for regular probe responses, and therefore apply also to MLD probe responses, for 6 GHz. Adding a note to clarify that such rules have been defined and to reference where to find those rules in the spec will surely help the understanding of this sentence. Apply the changes marked as #2421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14D5B49C" w14:textId="77777777" w:rsidR="008826AD" w:rsidRPr="001F0230" w:rsidRDefault="008826AD" w:rsidP="008826AD">
            <w:pPr>
              <w:jc w:val="left"/>
              <w:rPr>
                <w:rFonts w:eastAsia="Times New Roman"/>
                <w:sz w:val="20"/>
                <w:lang w:val="en-US"/>
              </w:rPr>
            </w:pPr>
          </w:p>
        </w:tc>
      </w:tr>
      <w:tr w:rsidR="00717D16" w:rsidRPr="001F0230" w14:paraId="3E8E0C4A" w14:textId="77777777" w:rsidTr="00AF11DF">
        <w:trPr>
          <w:trHeight w:val="237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3EB78848"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2512</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21F3FD89"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Pooya Monajemi</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03F53873"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4470E3F7"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130.23</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1F41BD3B"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In 35.3.4.1 (</w:t>
            </w:r>
            <w:proofErr w:type="spellStart"/>
            <w:r w:rsidRPr="001F0230">
              <w:rPr>
                <w:rFonts w:ascii="Arial" w:eastAsia="Times New Roman" w:hAnsi="Arial" w:cs="Arial"/>
                <w:sz w:val="20"/>
                <w:lang w:val="en-US"/>
              </w:rPr>
              <w:t>lin</w:t>
            </w:r>
            <w:proofErr w:type="spellEnd"/>
            <w:r w:rsidRPr="001F0230">
              <w:rPr>
                <w:rFonts w:ascii="Arial" w:eastAsia="Times New Roman" w:hAnsi="Arial" w:cs="Arial"/>
                <w:sz w:val="20"/>
                <w:lang w:val="en-US"/>
              </w:rPr>
              <w:t xml:space="preserve"> 10) spec is </w:t>
            </w:r>
            <w:proofErr w:type="spellStart"/>
            <w:r w:rsidRPr="001F0230">
              <w:rPr>
                <w:rFonts w:ascii="Arial" w:eastAsia="Times New Roman" w:hAnsi="Arial" w:cs="Arial"/>
                <w:sz w:val="20"/>
                <w:lang w:val="en-US"/>
              </w:rPr>
              <w:t>accomodating</w:t>
            </w:r>
            <w:proofErr w:type="spellEnd"/>
            <w:r w:rsidRPr="001F0230">
              <w:rPr>
                <w:rFonts w:ascii="Arial" w:eastAsia="Times New Roman" w:hAnsi="Arial" w:cs="Arial"/>
                <w:sz w:val="20"/>
                <w:lang w:val="en-US"/>
              </w:rPr>
              <w:t xml:space="preserve"> for an AP of an AP MLD that does not intend to be discovered by STAs. Meanwhile in 35.3.4.2, the language is mandating that all APs affiliated </w:t>
            </w:r>
            <w:r w:rsidRPr="001F0230">
              <w:rPr>
                <w:rFonts w:ascii="Arial" w:eastAsia="Times New Roman" w:hAnsi="Arial" w:cs="Arial"/>
                <w:sz w:val="20"/>
                <w:lang w:val="en-US"/>
              </w:rPr>
              <w:lastRenderedPageBreak/>
              <w:t>with the MLD be included in a probe response.</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3805448B"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lastRenderedPageBreak/>
              <w:t>Add "and that are intended to be discovered by STAs"</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3D23669B" w14:textId="582FB3E7" w:rsidR="009A6C1B" w:rsidRPr="001F0230" w:rsidRDefault="009A6C1B" w:rsidP="009A6C1B">
            <w:pPr>
              <w:jc w:val="left"/>
              <w:rPr>
                <w:rFonts w:ascii="Arial" w:eastAsia="Times New Roman" w:hAnsi="Arial" w:cs="Arial"/>
                <w:sz w:val="20"/>
                <w:lang w:val="en-US"/>
              </w:rPr>
            </w:pPr>
            <w:r>
              <w:rPr>
                <w:rFonts w:ascii="Arial" w:eastAsia="Times New Roman" w:hAnsi="Arial" w:cs="Arial"/>
                <w:sz w:val="20"/>
                <w:lang w:val="en-US"/>
              </w:rPr>
              <w:t xml:space="preserve">Revised – Commenter of CID2968 suggests that AP MLD are the ones that can be </w:t>
            </w:r>
            <w:proofErr w:type="spellStart"/>
            <w:r>
              <w:rPr>
                <w:rFonts w:ascii="Arial" w:eastAsia="Times New Roman" w:hAnsi="Arial" w:cs="Arial"/>
                <w:sz w:val="20"/>
                <w:lang w:val="en-US"/>
              </w:rPr>
              <w:t>non discoverable</w:t>
            </w:r>
            <w:proofErr w:type="spellEnd"/>
            <w:r>
              <w:rPr>
                <w:rFonts w:ascii="Arial" w:eastAsia="Times New Roman" w:hAnsi="Arial" w:cs="Arial"/>
                <w:sz w:val="20"/>
                <w:lang w:val="en-US"/>
              </w:rPr>
              <w:t>. Propose to therefore remove that condition. Apply the changes marked as #</w:t>
            </w:r>
            <w:r w:rsidR="00261947">
              <w:rPr>
                <w:rFonts w:ascii="Arial" w:eastAsia="Times New Roman" w:hAnsi="Arial" w:cs="Arial"/>
                <w:sz w:val="20"/>
                <w:lang w:val="en-US"/>
              </w:rPr>
              <w:t>2512</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465824F1" w14:textId="77777777" w:rsidR="009A6C1B" w:rsidRPr="001F0230" w:rsidRDefault="009A6C1B" w:rsidP="009A6C1B">
            <w:pPr>
              <w:jc w:val="left"/>
              <w:rPr>
                <w:rFonts w:eastAsia="Times New Roman"/>
                <w:sz w:val="20"/>
                <w:lang w:val="en-US"/>
              </w:rPr>
            </w:pPr>
          </w:p>
        </w:tc>
      </w:tr>
      <w:tr w:rsidR="00717D16" w:rsidRPr="001F0230" w14:paraId="45D9A157" w14:textId="77777777" w:rsidTr="00AF11DF">
        <w:trPr>
          <w:trHeight w:val="105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6A7A4B72"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2591</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70AD4913"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Rojan Chitrakar</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1DFD1376"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6F7E0EEC"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126.57</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6588D48D"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MLD Probe Request frame is called ML probe request in clause 9.3.3.9; which is correct?</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4D4F0248"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Use consistent name for MLD probe request.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6B1774EC" w14:textId="6F2F4B4A" w:rsidR="009A6C1B" w:rsidRPr="001F0230" w:rsidRDefault="009A6C1B" w:rsidP="009A6C1B">
            <w:pPr>
              <w:jc w:val="left"/>
              <w:rPr>
                <w:rFonts w:ascii="Arial" w:eastAsia="Times New Roman" w:hAnsi="Arial" w:cs="Arial"/>
                <w:sz w:val="20"/>
                <w:lang w:val="en-US"/>
              </w:rPr>
            </w:pPr>
            <w:r>
              <w:rPr>
                <w:rFonts w:ascii="Arial" w:eastAsia="Times New Roman" w:hAnsi="Arial" w:cs="Arial"/>
                <w:sz w:val="20"/>
                <w:lang w:val="en-US"/>
              </w:rPr>
              <w:t>Revised – Seems that the term MLD probe request is the most used. Instruct the editor to change all occurrences of “ML probe” in D0.3 by “MLD probe”, and all occurrences of “non-ML probe” with “non-MLD probe”.</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08DDF3AB" w14:textId="77777777" w:rsidR="009A6C1B" w:rsidRPr="001F0230" w:rsidRDefault="009A6C1B" w:rsidP="009A6C1B">
            <w:pPr>
              <w:jc w:val="left"/>
              <w:rPr>
                <w:rFonts w:eastAsia="Times New Roman"/>
                <w:sz w:val="20"/>
                <w:lang w:val="en-US"/>
              </w:rPr>
            </w:pPr>
          </w:p>
        </w:tc>
      </w:tr>
      <w:tr w:rsidR="00717D16" w:rsidRPr="001F0230" w14:paraId="260285BD" w14:textId="77777777" w:rsidTr="00AF11DF">
        <w:trPr>
          <w:trHeight w:val="2112"/>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490F659D"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2592</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6EBA1E29"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Rojan Chitrakar</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364FB60C"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3A54234A"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130.31</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56276A46"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 xml:space="preserve">It is not clear why the 6 GHz band is left out. This paragraph seems to imply that an AP operating in the 6 GHz band shall not send a </w:t>
            </w:r>
            <w:proofErr w:type="spellStart"/>
            <w:r w:rsidRPr="001F0230">
              <w:rPr>
                <w:rFonts w:ascii="Arial" w:eastAsia="Times New Roman" w:hAnsi="Arial" w:cs="Arial"/>
                <w:sz w:val="20"/>
                <w:lang w:val="en-US"/>
              </w:rPr>
              <w:t>braodcasted</w:t>
            </w:r>
            <w:proofErr w:type="spellEnd"/>
            <w:r w:rsidRPr="001F0230">
              <w:rPr>
                <w:rFonts w:ascii="Arial" w:eastAsia="Times New Roman" w:hAnsi="Arial" w:cs="Arial"/>
                <w:sz w:val="20"/>
                <w:lang w:val="en-US"/>
              </w:rPr>
              <w:t xml:space="preserve"> MLD Probe </w:t>
            </w:r>
            <w:proofErr w:type="spellStart"/>
            <w:r w:rsidRPr="001F0230">
              <w:rPr>
                <w:rFonts w:ascii="Arial" w:eastAsia="Times New Roman" w:hAnsi="Arial" w:cs="Arial"/>
                <w:sz w:val="20"/>
                <w:lang w:val="en-US"/>
              </w:rPr>
              <w:t>resposne</w:t>
            </w:r>
            <w:proofErr w:type="spellEnd"/>
            <w:r w:rsidRPr="001F0230">
              <w:rPr>
                <w:rFonts w:ascii="Arial" w:eastAsia="Times New Roman" w:hAnsi="Arial" w:cs="Arial"/>
                <w:sz w:val="20"/>
                <w:lang w:val="en-US"/>
              </w:rPr>
              <w:t xml:space="preserve">. If so, state that </w:t>
            </w:r>
            <w:proofErr w:type="spellStart"/>
            <w:r w:rsidRPr="001F0230">
              <w:rPr>
                <w:rFonts w:ascii="Arial" w:eastAsia="Times New Roman" w:hAnsi="Arial" w:cs="Arial"/>
                <w:sz w:val="20"/>
                <w:lang w:val="en-US"/>
              </w:rPr>
              <w:t>explicitely</w:t>
            </w:r>
            <w:proofErr w:type="spellEnd"/>
            <w:r w:rsidRPr="001F0230">
              <w:rPr>
                <w:rFonts w:ascii="Arial" w:eastAsia="Times New Roman" w:hAnsi="Arial" w:cs="Arial"/>
                <w:sz w:val="20"/>
                <w:lang w:val="en-US"/>
              </w:rPr>
              <w:t>.</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4124F358"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 xml:space="preserve">State </w:t>
            </w:r>
            <w:proofErr w:type="spellStart"/>
            <w:r w:rsidRPr="001F0230">
              <w:rPr>
                <w:rFonts w:ascii="Arial" w:eastAsia="Times New Roman" w:hAnsi="Arial" w:cs="Arial"/>
                <w:sz w:val="20"/>
                <w:lang w:val="en-US"/>
              </w:rPr>
              <w:t>explicitely</w:t>
            </w:r>
            <w:proofErr w:type="spellEnd"/>
            <w:r w:rsidRPr="001F0230">
              <w:rPr>
                <w:rFonts w:ascii="Arial" w:eastAsia="Times New Roman" w:hAnsi="Arial" w:cs="Arial"/>
                <w:sz w:val="20"/>
                <w:lang w:val="en-US"/>
              </w:rPr>
              <w:t xml:space="preserve"> that an AP operating in the 6 GHz band shall not send a </w:t>
            </w:r>
            <w:proofErr w:type="spellStart"/>
            <w:r w:rsidRPr="001F0230">
              <w:rPr>
                <w:rFonts w:ascii="Arial" w:eastAsia="Times New Roman" w:hAnsi="Arial" w:cs="Arial"/>
                <w:sz w:val="20"/>
                <w:lang w:val="en-US"/>
              </w:rPr>
              <w:t>braodcasted</w:t>
            </w:r>
            <w:proofErr w:type="spellEnd"/>
            <w:r w:rsidRPr="001F0230">
              <w:rPr>
                <w:rFonts w:ascii="Arial" w:eastAsia="Times New Roman" w:hAnsi="Arial" w:cs="Arial"/>
                <w:sz w:val="20"/>
                <w:lang w:val="en-US"/>
              </w:rPr>
              <w:t xml:space="preserve"> MLD Probe </w:t>
            </w:r>
            <w:proofErr w:type="spellStart"/>
            <w:r w:rsidRPr="001F0230">
              <w:rPr>
                <w:rFonts w:ascii="Arial" w:eastAsia="Times New Roman" w:hAnsi="Arial" w:cs="Arial"/>
                <w:sz w:val="20"/>
                <w:lang w:val="en-US"/>
              </w:rPr>
              <w:t>resposne</w:t>
            </w:r>
            <w:proofErr w:type="spellEnd"/>
            <w:r w:rsidRPr="001F0230">
              <w:rPr>
                <w:rFonts w:ascii="Arial" w:eastAsia="Times New Roman" w:hAnsi="Arial" w:cs="Arial"/>
                <w:sz w:val="20"/>
                <w:lang w:val="en-US"/>
              </w:rPr>
              <w:t xml:space="preserve"> if that is the intention.</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419850BC" w14:textId="6098582B" w:rsidR="009A6C1B" w:rsidRPr="001F0230" w:rsidRDefault="009A6C1B" w:rsidP="009A6C1B">
            <w:pPr>
              <w:jc w:val="left"/>
              <w:rPr>
                <w:rFonts w:ascii="Arial" w:eastAsia="Times New Roman" w:hAnsi="Arial" w:cs="Arial"/>
                <w:sz w:val="20"/>
                <w:lang w:val="en-US"/>
              </w:rPr>
            </w:pPr>
            <w:r>
              <w:rPr>
                <w:rFonts w:ascii="Arial" w:eastAsia="Times New Roman" w:hAnsi="Arial" w:cs="Arial"/>
                <w:sz w:val="20"/>
                <w:lang w:val="en-US"/>
              </w:rPr>
              <w:t>Revised –The rules defined in this sentence only apply to APs operating at 2.4 and 5 GHz as similar rules have already been defined for regular probe responses, and therefore apply also to MLD probe responses, for 6 GHz. Adding a note to clarify that such rules have been defined and to reference where to find those rules in the spec will surely help the understanding of this sentence. Apply the changes marked as #2592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58F0B953" w14:textId="77777777" w:rsidR="009A6C1B" w:rsidRPr="001F0230" w:rsidRDefault="009A6C1B" w:rsidP="009A6C1B">
            <w:pPr>
              <w:jc w:val="left"/>
              <w:rPr>
                <w:rFonts w:eastAsia="Times New Roman"/>
                <w:sz w:val="20"/>
                <w:lang w:val="en-US"/>
              </w:rPr>
            </w:pPr>
          </w:p>
        </w:tc>
      </w:tr>
      <w:tr w:rsidR="00717D16" w:rsidRPr="001F0230" w14:paraId="02DBFB38" w14:textId="77777777" w:rsidTr="00AF11DF">
        <w:trPr>
          <w:trHeight w:val="2904"/>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49D15C4E"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2760</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7FCF0276"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Sharan Naribole</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258B537A"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093B4608"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129.54</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37327E40"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Per-band rules for MLD Probe Request not defined. It is not clear if existing 802.11ax rules for Probe Request transmissions differentiated for 2.4/5 GHz and 6 GHz still apply for EHT (e.g. no wildcard Probe Requests in 6 GHz, limit on Probe Requests per 20ms, etc.)</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272237FD"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MLD Probe Request limitations for EHT STAs need to be added</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66CABD79" w14:textId="46CD8BCD" w:rsidR="009A6C1B" w:rsidRPr="001F0230" w:rsidRDefault="009A6C1B" w:rsidP="009A6C1B">
            <w:pPr>
              <w:jc w:val="left"/>
              <w:rPr>
                <w:rFonts w:ascii="Arial" w:eastAsia="Times New Roman" w:hAnsi="Arial" w:cs="Arial"/>
                <w:sz w:val="20"/>
                <w:lang w:val="en-US"/>
              </w:rPr>
            </w:pPr>
            <w:r>
              <w:rPr>
                <w:rFonts w:ascii="Arial" w:eastAsia="Times New Roman" w:hAnsi="Arial" w:cs="Arial"/>
                <w:sz w:val="20"/>
                <w:lang w:val="en-US"/>
              </w:rPr>
              <w:t>Revised – agree with the commenter. The rules defined for limiting the number of Probe Request frames and Probe Response frames do apply to MLD probe request and responses as these are Probe Request and Response frames. However, additional rules specific to MLD probes need to be defined, as suggested by commenters in CID1676, 1042, 1044. Apply the changes marked as #2760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65EAFC3F" w14:textId="77777777" w:rsidR="009A6C1B" w:rsidRPr="001F0230" w:rsidRDefault="009A6C1B" w:rsidP="009A6C1B">
            <w:pPr>
              <w:jc w:val="left"/>
              <w:rPr>
                <w:rFonts w:eastAsia="Times New Roman"/>
                <w:sz w:val="20"/>
                <w:lang w:val="en-US"/>
              </w:rPr>
            </w:pPr>
          </w:p>
        </w:tc>
      </w:tr>
      <w:tr w:rsidR="00717D16" w:rsidRPr="001F0230" w14:paraId="5F08B9CD" w14:textId="77777777" w:rsidTr="00AF11DF">
        <w:trPr>
          <w:trHeight w:val="1848"/>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4C415043"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lastRenderedPageBreak/>
              <w:t>2858</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00B0E7AC"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Stephen McCann</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19F8A693"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6102CF76"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130.31</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4BCCEBCD"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Why is an AP operating in the 6 GHz band not mentioned in this sentence?</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0F7F0133"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Change the text "in the 2.4 GHz band or the 5 GHz band"</w:t>
            </w:r>
            <w:r w:rsidRPr="001F0230">
              <w:rPr>
                <w:rFonts w:ascii="Arial" w:eastAsia="Times New Roman" w:hAnsi="Arial" w:cs="Arial"/>
                <w:sz w:val="20"/>
                <w:lang w:val="en-US"/>
              </w:rPr>
              <w:br/>
              <w:t>to</w:t>
            </w:r>
            <w:r w:rsidRPr="001F0230">
              <w:rPr>
                <w:rFonts w:ascii="Arial" w:eastAsia="Times New Roman" w:hAnsi="Arial" w:cs="Arial"/>
                <w:sz w:val="20"/>
                <w:lang w:val="en-US"/>
              </w:rPr>
              <w:br/>
              <w:t>"in the 2.4 GHz band, the 5 GHz band or the 6 GHz band"</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165DC052" w14:textId="554D2456" w:rsidR="009A6C1B" w:rsidRPr="001F0230" w:rsidRDefault="009A6C1B" w:rsidP="009A6C1B">
            <w:pPr>
              <w:jc w:val="left"/>
              <w:rPr>
                <w:rFonts w:ascii="Arial" w:eastAsia="Times New Roman" w:hAnsi="Arial" w:cs="Arial"/>
                <w:sz w:val="20"/>
                <w:lang w:val="en-US"/>
              </w:rPr>
            </w:pPr>
            <w:r>
              <w:rPr>
                <w:rFonts w:ascii="Arial" w:eastAsia="Times New Roman" w:hAnsi="Arial" w:cs="Arial"/>
                <w:sz w:val="20"/>
                <w:lang w:val="en-US"/>
              </w:rPr>
              <w:t>Revised –The rules defined in this sentence only apply to APs operating at 2.4 and 5 GHz as similar rules have already been defined for regular probe responses, and therefore apply also to MLD probe responses, for 6 GHz. Adding a note to clarify that such rules have been defined and to reference where to find those rules in the spec will surely help the understanding of this sentence. Apply the changes marked as #2858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3827843C" w14:textId="77777777" w:rsidR="009A6C1B" w:rsidRPr="001F0230" w:rsidRDefault="009A6C1B" w:rsidP="009A6C1B">
            <w:pPr>
              <w:jc w:val="left"/>
              <w:rPr>
                <w:rFonts w:eastAsia="Times New Roman"/>
                <w:sz w:val="20"/>
                <w:lang w:val="en-US"/>
              </w:rPr>
            </w:pPr>
          </w:p>
        </w:tc>
      </w:tr>
      <w:tr w:rsidR="00717D16" w:rsidRPr="001F0230" w14:paraId="4486BE53" w14:textId="77777777" w:rsidTr="00AF11DF">
        <w:trPr>
          <w:trHeight w:val="105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6CCCDCAA"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3217</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0A3A54E1"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Young Hoon Kwon</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390A6537"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0871FCF8"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129.62</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3360F1F9"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Probe request frame request information "to APs of AP MLD", not "from APs of AP MLD".</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292F9FD8"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Change "from which APs" to "to which APs".</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2313F8C3" w14:textId="0C923EF1" w:rsidR="009A6C1B" w:rsidRPr="001F0230" w:rsidRDefault="009A6C1B" w:rsidP="009A6C1B">
            <w:pPr>
              <w:jc w:val="left"/>
              <w:rPr>
                <w:rFonts w:ascii="Arial" w:eastAsia="Times New Roman" w:hAnsi="Arial" w:cs="Arial"/>
                <w:sz w:val="20"/>
                <w:lang w:val="en-US"/>
              </w:rPr>
            </w:pPr>
            <w:r>
              <w:rPr>
                <w:rFonts w:ascii="Arial" w:eastAsia="Times New Roman" w:hAnsi="Arial" w:cs="Arial"/>
                <w:sz w:val="20"/>
                <w:lang w:val="en-US"/>
              </w:rPr>
              <w:t>Revised – this sentence is changed by resolution to CID1808 and that also resolves that comment. Apply the changes marked as #3217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65C4A8A5" w14:textId="77777777" w:rsidR="009A6C1B" w:rsidRPr="001F0230" w:rsidRDefault="009A6C1B" w:rsidP="009A6C1B">
            <w:pPr>
              <w:jc w:val="left"/>
              <w:rPr>
                <w:rFonts w:eastAsia="Times New Roman"/>
                <w:sz w:val="20"/>
                <w:lang w:val="en-US"/>
              </w:rPr>
            </w:pPr>
          </w:p>
        </w:tc>
      </w:tr>
      <w:tr w:rsidR="00717D16" w:rsidRPr="001F0230" w14:paraId="791CF693" w14:textId="77777777" w:rsidTr="00AF11DF">
        <w:trPr>
          <w:trHeight w:val="2112"/>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00403DB7"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3260</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3B8C3480"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Yuchen Guo</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349F7033"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35.3.4.2</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1B7F6D5C"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130.01</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3ABF2FB5"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 xml:space="preserve">The transmitting AP info may be </w:t>
            </w:r>
            <w:proofErr w:type="spellStart"/>
            <w:r w:rsidRPr="001F0230">
              <w:rPr>
                <w:rFonts w:ascii="Arial" w:eastAsia="Times New Roman" w:hAnsi="Arial" w:cs="Arial"/>
                <w:sz w:val="20"/>
                <w:lang w:val="en-US"/>
              </w:rPr>
              <w:t>be</w:t>
            </w:r>
            <w:proofErr w:type="spellEnd"/>
            <w:r w:rsidRPr="001F0230">
              <w:rPr>
                <w:rFonts w:ascii="Arial" w:eastAsia="Times New Roman" w:hAnsi="Arial" w:cs="Arial"/>
                <w:sz w:val="20"/>
                <w:lang w:val="en-US"/>
              </w:rPr>
              <w:t xml:space="preserve"> requested sometimes. Add a bit in the common info field of the probe request variant of Multi-link element to indicate whether the transmitting AP info is requested or not.</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53960686"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as in comment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3D851F5E" w14:textId="5671BFE6" w:rsidR="009A6C1B" w:rsidRPr="001F0230" w:rsidRDefault="009A6C1B" w:rsidP="009A6C1B">
            <w:pPr>
              <w:jc w:val="left"/>
              <w:rPr>
                <w:rFonts w:ascii="Arial" w:eastAsia="Times New Roman" w:hAnsi="Arial" w:cs="Arial"/>
                <w:sz w:val="20"/>
                <w:lang w:val="en-US"/>
              </w:rPr>
            </w:pPr>
            <w:r>
              <w:rPr>
                <w:rFonts w:ascii="Arial" w:eastAsia="Times New Roman" w:hAnsi="Arial" w:cs="Arial"/>
                <w:sz w:val="20"/>
                <w:lang w:val="en-US"/>
              </w:rPr>
              <w:t>Rejected – other commenters were proposing to remove that note, as it is simpler to assume that as the MLD probe response is a Probe response, it will anyway include the information of the transmitting AP. There seems to be relatively little need to defining a bit to explicitly not request the information from the transmitting AP.</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2F7A124E" w14:textId="77777777" w:rsidR="009A6C1B" w:rsidRPr="001F0230" w:rsidRDefault="009A6C1B" w:rsidP="009A6C1B">
            <w:pPr>
              <w:jc w:val="left"/>
              <w:rPr>
                <w:rFonts w:eastAsia="Times New Roman"/>
                <w:sz w:val="20"/>
                <w:lang w:val="en-US"/>
              </w:rPr>
            </w:pPr>
          </w:p>
        </w:tc>
      </w:tr>
      <w:tr w:rsidR="00717D16" w:rsidRPr="001F0230" w14:paraId="4C81ABE3" w14:textId="77777777" w:rsidTr="00AF11DF">
        <w:trPr>
          <w:trHeight w:val="1848"/>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672C671A"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1039</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2D7C3A78"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Abhishek Patil</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4931C2D3"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35.3.4.1</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6591D8AA"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129.04</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38500131"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There are several long sentences describing different cases and conditions under which certain rules apply. The long sentences are harder to follow and are error prone.</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704A9575"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Split the long sentences into smaller ones to address each condition and case separately. It will also help to separately address the MBSSID cases</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78548F7A" w14:textId="2BE44095" w:rsidR="009A6C1B" w:rsidRPr="001F0230" w:rsidRDefault="009A6C1B" w:rsidP="009A6C1B">
            <w:pPr>
              <w:jc w:val="left"/>
              <w:rPr>
                <w:rFonts w:ascii="Arial" w:eastAsia="Times New Roman" w:hAnsi="Arial" w:cs="Arial"/>
                <w:sz w:val="20"/>
                <w:lang w:val="en-US"/>
              </w:rPr>
            </w:pPr>
            <w:r>
              <w:rPr>
                <w:rFonts w:ascii="Arial" w:eastAsia="Times New Roman" w:hAnsi="Arial" w:cs="Arial"/>
                <w:sz w:val="20"/>
                <w:lang w:val="en-US"/>
              </w:rPr>
              <w:t>Revised – agree with the commenter. Simplify the sentence by splitting non-transmitted BSSID case and other cases. Apply the changes marked as #1039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5886F569" w14:textId="77777777" w:rsidR="009A6C1B" w:rsidRPr="001F0230" w:rsidRDefault="009A6C1B" w:rsidP="009A6C1B">
            <w:pPr>
              <w:jc w:val="left"/>
              <w:rPr>
                <w:rFonts w:eastAsia="Times New Roman"/>
                <w:sz w:val="20"/>
                <w:lang w:val="en-US"/>
              </w:rPr>
            </w:pPr>
          </w:p>
        </w:tc>
      </w:tr>
      <w:tr w:rsidR="00717D16" w:rsidRPr="001F0230" w14:paraId="1A311087" w14:textId="77777777" w:rsidTr="00AF11DF">
        <w:trPr>
          <w:trHeight w:val="369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25AC0F24"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lastRenderedPageBreak/>
              <w:t>1040</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54CD8C3A"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Abhishek Patil</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5EF0B759"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35.3.4.1</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5A1ECA17"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129.44</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509F00C8"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If the reported AP is not part of an MLD, then the MLD Parameters subfield must not be carried in the element. If the MLD is within the same physical AP box, then the reporting AP is expected to have the information whether the reported AP is part of an MLD or not. Same comment applies to the next bullet on Link ID.</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7EEDEAFE"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Delete the sentence (P129L44): "Otherwise, the MLD ID subfield shall be set to TBD if the reported AP is not part of an AP MLD, or if the reporting AP does not have that information."</w:t>
            </w:r>
            <w:r w:rsidRPr="001F0230">
              <w:rPr>
                <w:rFonts w:ascii="Arial" w:eastAsia="Times New Roman" w:hAnsi="Arial" w:cs="Arial"/>
                <w:sz w:val="20"/>
                <w:lang w:val="en-US"/>
              </w:rPr>
              <w:br/>
              <w:t>Delete the sentence (P129L51): "The Link ID subfield shall be set to TBD if the reported AP is not part of an AP MLD, or if the reporting AP does not have that information."</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085D1986" w14:textId="1B751886" w:rsidR="009A6C1B" w:rsidRPr="001F0230" w:rsidRDefault="009A6C1B" w:rsidP="009A6C1B">
            <w:pPr>
              <w:jc w:val="left"/>
              <w:rPr>
                <w:rFonts w:ascii="Arial" w:eastAsia="Times New Roman" w:hAnsi="Arial" w:cs="Arial"/>
                <w:sz w:val="20"/>
                <w:lang w:val="en-US"/>
              </w:rPr>
            </w:pPr>
            <w:r>
              <w:rPr>
                <w:rFonts w:ascii="Arial" w:eastAsia="Times New Roman" w:hAnsi="Arial" w:cs="Arial"/>
                <w:sz w:val="20"/>
                <w:lang w:val="en-US"/>
              </w:rPr>
              <w:t>Rejected – as explained in a previous resolution, it is possible that the MLD information has to be included in the RNR for a reported AP that is not part of an AP MLD, and we therefore need a way for the receiver to ignore these fields. These values are the way to achieve this.</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555ADF30" w14:textId="77777777" w:rsidR="009A6C1B" w:rsidRPr="001F0230" w:rsidRDefault="009A6C1B" w:rsidP="009A6C1B">
            <w:pPr>
              <w:jc w:val="left"/>
              <w:rPr>
                <w:rFonts w:eastAsia="Times New Roman"/>
                <w:sz w:val="20"/>
                <w:lang w:val="en-US"/>
              </w:rPr>
            </w:pPr>
          </w:p>
        </w:tc>
      </w:tr>
      <w:tr w:rsidR="00717D16" w:rsidRPr="001F0230" w14:paraId="4F3A6607" w14:textId="77777777" w:rsidTr="00AF11DF">
        <w:trPr>
          <w:trHeight w:val="105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6753C795"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1041</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141C9658"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Abhishek Patil</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5A8027ED"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35.3.4.1</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0039851A"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129.42</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674AE4B8"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Remove the TBD condition.</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3F355178"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Delete: "and shall be selected with additional TBD rules"</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7B832E46" w14:textId="40EFDFE1" w:rsidR="009A6C1B" w:rsidRPr="001F0230" w:rsidRDefault="009A6C1B" w:rsidP="009A6C1B">
            <w:pPr>
              <w:jc w:val="left"/>
              <w:rPr>
                <w:rFonts w:ascii="Arial" w:eastAsia="Times New Roman" w:hAnsi="Arial" w:cs="Arial"/>
                <w:sz w:val="20"/>
                <w:lang w:val="en-US"/>
              </w:rPr>
            </w:pPr>
            <w:r>
              <w:rPr>
                <w:rFonts w:ascii="Arial" w:eastAsia="Times New Roman" w:hAnsi="Arial" w:cs="Arial"/>
                <w:sz w:val="20"/>
                <w:lang w:val="en-US"/>
              </w:rPr>
              <w:t>Revised – define these rules and remove the TBD rules. Apply the changes marked as #1041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2ADF2FD2" w14:textId="77777777" w:rsidR="009A6C1B" w:rsidRPr="001F0230" w:rsidRDefault="009A6C1B" w:rsidP="009A6C1B">
            <w:pPr>
              <w:jc w:val="left"/>
              <w:rPr>
                <w:rFonts w:eastAsia="Times New Roman"/>
                <w:sz w:val="20"/>
                <w:lang w:val="en-US"/>
              </w:rPr>
            </w:pPr>
          </w:p>
        </w:tc>
      </w:tr>
      <w:tr w:rsidR="00717D16" w:rsidRPr="001F0230" w14:paraId="0A2A0F09" w14:textId="77777777" w:rsidTr="00AF11DF">
        <w:trPr>
          <w:trHeight w:val="4224"/>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0E68F31D"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1186</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6B434778"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Arik Klein</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1AE8F36F"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35.3.4.1</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42954472"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129.15</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3AECF7F4"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 xml:space="preserve">The content of the RNR transmitted by the reporting AP (or by the AP corresponding to the transmitted BSSID of the same multiple BSSID set as the reporting AP) shall include TBTT Information field with Neighbor AP TBTT Offset subfield, the BSSID subfield, the Short-SSID subfield, the BSS Parameters subfield and the MLD Parameters subfield - but the 20MHz PSD </w:t>
            </w:r>
            <w:r w:rsidRPr="001F0230">
              <w:rPr>
                <w:rFonts w:ascii="Arial" w:eastAsia="Times New Roman" w:hAnsi="Arial" w:cs="Arial"/>
                <w:sz w:val="20"/>
                <w:lang w:val="en-US"/>
              </w:rPr>
              <w:lastRenderedPageBreak/>
              <w:t>subfield is missing.....</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2FF11CA4"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lastRenderedPageBreak/>
              <w:t>Need to add the 20MHz PSD subfield to this list.</w:t>
            </w:r>
            <w:r w:rsidRPr="001F0230">
              <w:rPr>
                <w:rFonts w:ascii="Arial" w:eastAsia="Times New Roman" w:hAnsi="Arial" w:cs="Arial"/>
                <w:sz w:val="20"/>
                <w:lang w:val="en-US"/>
              </w:rPr>
              <w:br/>
              <w:t>Specifically, if TBTT Information field type = 16, the 20MHz PSD subfield shall be included....</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4FE4809E" w14:textId="44BF22FB" w:rsidR="009A6C1B" w:rsidRPr="001F0230" w:rsidRDefault="009A6C1B" w:rsidP="009A6C1B">
            <w:pPr>
              <w:jc w:val="left"/>
              <w:rPr>
                <w:rFonts w:ascii="Arial" w:eastAsia="Times New Roman" w:hAnsi="Arial" w:cs="Arial"/>
                <w:sz w:val="20"/>
                <w:lang w:val="en-US"/>
              </w:rPr>
            </w:pPr>
            <w:r>
              <w:rPr>
                <w:rFonts w:ascii="Arial" w:eastAsia="Times New Roman" w:hAnsi="Arial" w:cs="Arial"/>
                <w:sz w:val="20"/>
                <w:lang w:val="en-US"/>
              </w:rPr>
              <w:t xml:space="preserve">Revised – agree with the commenter. Originally the intent was to be able to use length 15 for an AP not operating at 6 GHz, but as stated in several CIDs, we </w:t>
            </w:r>
            <w:proofErr w:type="spellStart"/>
            <w:r>
              <w:rPr>
                <w:rFonts w:ascii="Arial" w:eastAsia="Times New Roman" w:hAnsi="Arial" w:cs="Arial"/>
                <w:sz w:val="20"/>
                <w:lang w:val="en-US"/>
              </w:rPr>
              <w:t>can not</w:t>
            </w:r>
            <w:proofErr w:type="spellEnd"/>
            <w:r>
              <w:rPr>
                <w:rFonts w:ascii="Arial" w:eastAsia="Times New Roman" w:hAnsi="Arial" w:cs="Arial"/>
                <w:sz w:val="20"/>
                <w:lang w:val="en-US"/>
              </w:rPr>
              <w:t xml:space="preserve"> use value 15. Apply the changes marked as #1186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2C9924EB"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[2021/02/07, Edward Au] Volunteer: Arik Klein</w:t>
            </w:r>
          </w:p>
        </w:tc>
      </w:tr>
      <w:tr w:rsidR="00717D16" w:rsidRPr="001F0230" w14:paraId="21D13E90" w14:textId="77777777" w:rsidTr="00AF11DF">
        <w:trPr>
          <w:trHeight w:val="1848"/>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0A8F8093"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1418</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3E4432A3" w14:textId="77777777" w:rsidR="009A6C1B" w:rsidRPr="001F0230" w:rsidRDefault="009A6C1B" w:rsidP="009A6C1B">
            <w:pPr>
              <w:jc w:val="left"/>
              <w:rPr>
                <w:rFonts w:ascii="Arial" w:eastAsia="Times New Roman" w:hAnsi="Arial" w:cs="Arial"/>
                <w:sz w:val="20"/>
                <w:lang w:val="en-US"/>
              </w:rPr>
            </w:pPr>
            <w:proofErr w:type="spellStart"/>
            <w:r w:rsidRPr="001F0230">
              <w:rPr>
                <w:rFonts w:ascii="Arial" w:eastAsia="Times New Roman" w:hAnsi="Arial" w:cs="Arial"/>
                <w:sz w:val="20"/>
                <w:lang w:val="en-US"/>
              </w:rPr>
              <w:t>Chien</w:t>
            </w:r>
            <w:proofErr w:type="spellEnd"/>
            <w:r w:rsidRPr="001F0230">
              <w:rPr>
                <w:rFonts w:ascii="Arial" w:eastAsia="Times New Roman" w:hAnsi="Arial" w:cs="Arial"/>
                <w:sz w:val="20"/>
                <w:lang w:val="en-US"/>
              </w:rPr>
              <w:t>-Fang Hsu</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042AB3B2"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35.3.4.1</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67EFE62A"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129.20</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24353BDC"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 xml:space="preserve">The conditions mix the </w:t>
            </w:r>
            <w:proofErr w:type="spellStart"/>
            <w:r w:rsidRPr="001F0230">
              <w:rPr>
                <w:rFonts w:ascii="Arial" w:eastAsia="Times New Roman" w:hAnsi="Arial" w:cs="Arial"/>
                <w:sz w:val="20"/>
                <w:lang w:val="en-US"/>
              </w:rPr>
              <w:t>colocated</w:t>
            </w:r>
            <w:proofErr w:type="spellEnd"/>
            <w:r w:rsidRPr="001F0230">
              <w:rPr>
                <w:rFonts w:ascii="Arial" w:eastAsia="Times New Roman" w:hAnsi="Arial" w:cs="Arial"/>
                <w:sz w:val="20"/>
                <w:lang w:val="en-US"/>
              </w:rPr>
              <w:t xml:space="preserve"> set and multiple BSSID set. The collocate set appears first and the MBSSID set appears last. The </w:t>
            </w:r>
            <w:proofErr w:type="spellStart"/>
            <w:r w:rsidRPr="001F0230">
              <w:rPr>
                <w:rFonts w:ascii="Arial" w:eastAsia="Times New Roman" w:hAnsi="Arial" w:cs="Arial"/>
                <w:sz w:val="20"/>
                <w:lang w:val="en-US"/>
              </w:rPr>
              <w:t>descrption</w:t>
            </w:r>
            <w:proofErr w:type="spellEnd"/>
            <w:r w:rsidRPr="001F0230">
              <w:rPr>
                <w:rFonts w:ascii="Arial" w:eastAsia="Times New Roman" w:hAnsi="Arial" w:cs="Arial"/>
                <w:sz w:val="20"/>
                <w:lang w:val="en-US"/>
              </w:rPr>
              <w:t xml:space="preserve"> is hard to understand.</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29461D65"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 xml:space="preserve">Put all the </w:t>
            </w:r>
            <w:proofErr w:type="spellStart"/>
            <w:r w:rsidRPr="001F0230">
              <w:rPr>
                <w:rFonts w:ascii="Arial" w:eastAsia="Times New Roman" w:hAnsi="Arial" w:cs="Arial"/>
                <w:sz w:val="20"/>
                <w:lang w:val="en-US"/>
              </w:rPr>
              <w:t>conditons</w:t>
            </w:r>
            <w:proofErr w:type="spellEnd"/>
            <w:r w:rsidRPr="001F0230">
              <w:rPr>
                <w:rFonts w:ascii="Arial" w:eastAsia="Times New Roman" w:hAnsi="Arial" w:cs="Arial"/>
                <w:sz w:val="20"/>
                <w:lang w:val="en-US"/>
              </w:rPr>
              <w:t xml:space="preserve"> at the same </w:t>
            </w:r>
            <w:proofErr w:type="spellStart"/>
            <w:r w:rsidRPr="001F0230">
              <w:rPr>
                <w:rFonts w:ascii="Arial" w:eastAsia="Times New Roman" w:hAnsi="Arial" w:cs="Arial"/>
                <w:sz w:val="20"/>
                <w:lang w:val="en-US"/>
              </w:rPr>
              <w:t>loactions</w:t>
            </w:r>
            <w:proofErr w:type="spellEnd"/>
            <w:r w:rsidRPr="001F0230">
              <w:rPr>
                <w:rFonts w:ascii="Arial" w:eastAsia="Times New Roman" w:hAnsi="Arial" w:cs="Arial"/>
                <w:sz w:val="20"/>
                <w:lang w:val="en-US"/>
              </w:rPr>
              <w:t xml:space="preserve"> of the </w:t>
            </w:r>
            <w:proofErr w:type="spellStart"/>
            <w:r w:rsidRPr="001F0230">
              <w:rPr>
                <w:rFonts w:ascii="Arial" w:eastAsia="Times New Roman" w:hAnsi="Arial" w:cs="Arial"/>
                <w:sz w:val="20"/>
                <w:lang w:val="en-US"/>
              </w:rPr>
              <w:t>descrption</w:t>
            </w:r>
            <w:proofErr w:type="spellEnd"/>
            <w:r w:rsidRPr="001F0230">
              <w:rPr>
                <w:rFonts w:ascii="Arial" w:eastAsia="Times New Roman" w:hAnsi="Arial" w:cs="Arial"/>
                <w:sz w:val="20"/>
                <w:lang w:val="en-US"/>
              </w:rPr>
              <w:t xml:space="preserve"> and give an example to illustrate which APs are included in the RNR</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01E2878F" w14:textId="6E7F8B89" w:rsidR="009A6C1B" w:rsidRPr="001F0230" w:rsidRDefault="009A6C1B" w:rsidP="009A6C1B">
            <w:pPr>
              <w:jc w:val="left"/>
              <w:rPr>
                <w:rFonts w:ascii="Arial" w:eastAsia="Times New Roman" w:hAnsi="Arial" w:cs="Arial"/>
                <w:sz w:val="20"/>
                <w:lang w:val="en-US"/>
              </w:rPr>
            </w:pPr>
            <w:r>
              <w:rPr>
                <w:rFonts w:ascii="Arial" w:eastAsia="Times New Roman" w:hAnsi="Arial" w:cs="Arial"/>
                <w:sz w:val="20"/>
                <w:lang w:val="en-US"/>
              </w:rPr>
              <w:t>Revised – agree with the commenter. Simplify the sentence by splitting non-transmitted BSSID case and other cases. Apply the changes marked as #1418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39663A24" w14:textId="77777777" w:rsidR="009A6C1B" w:rsidRPr="001F0230" w:rsidRDefault="009A6C1B" w:rsidP="009A6C1B">
            <w:pPr>
              <w:jc w:val="left"/>
              <w:rPr>
                <w:rFonts w:eastAsia="Times New Roman"/>
                <w:sz w:val="20"/>
                <w:lang w:val="en-US"/>
              </w:rPr>
            </w:pPr>
          </w:p>
        </w:tc>
      </w:tr>
      <w:tr w:rsidR="00717D16" w:rsidRPr="001F0230" w14:paraId="42A57F59" w14:textId="77777777" w:rsidTr="00AF11DF">
        <w:trPr>
          <w:trHeight w:val="5808"/>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7359D8BA"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1671</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58DC3D2C"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GEORGE CHERIAN</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446C6A7C"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35.3.4.1</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6FB61D75"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129.14</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5AC30505"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 xml:space="preserve">"If an AP is affiliated to an AP MLD then the Beacon and Probe Response frames transmitted by the AP or by the AP corresponding to the transmitted BSSID of the same multiple BSSID set as the AP shall include a TBTT Information field in a Reduced Neighbor Report element with the Neighbor AP TBTT Offset subfield, the BSSID subfield, the Short-SSID subfield, the BSS Parameters subfield, and the </w:t>
            </w:r>
            <w:r w:rsidRPr="001F0230">
              <w:rPr>
                <w:rFonts w:ascii="Arial" w:eastAsia="Times New Roman" w:hAnsi="Arial" w:cs="Arial"/>
                <w:sz w:val="20"/>
                <w:lang w:val="en-US"/>
              </w:rPr>
              <w:lastRenderedPageBreak/>
              <w:t>MLD Parameters subfield, for each of the other APs affiliated to the same AP MLD."</w:t>
            </w:r>
            <w:r w:rsidRPr="001F0230">
              <w:rPr>
                <w:rFonts w:ascii="Arial" w:eastAsia="Times New Roman" w:hAnsi="Arial" w:cs="Arial"/>
                <w:sz w:val="20"/>
                <w:lang w:val="en-US"/>
              </w:rPr>
              <w:br/>
            </w:r>
            <w:r w:rsidRPr="001F0230">
              <w:rPr>
                <w:rFonts w:ascii="Arial" w:eastAsia="Times New Roman" w:hAnsi="Arial" w:cs="Arial"/>
                <w:sz w:val="20"/>
                <w:lang w:val="en-US"/>
              </w:rPr>
              <w:br/>
              <w:t>The above text does not read correctly. Please fix</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06A46C15"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lastRenderedPageBreak/>
              <w:t>As in the comment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6CD31E3E" w14:textId="06A4C7AB" w:rsidR="009A6C1B" w:rsidRPr="001F0230" w:rsidRDefault="009A6C1B" w:rsidP="009A6C1B">
            <w:pPr>
              <w:jc w:val="left"/>
              <w:rPr>
                <w:rFonts w:ascii="Arial" w:eastAsia="Times New Roman" w:hAnsi="Arial" w:cs="Arial"/>
                <w:sz w:val="20"/>
                <w:lang w:val="en-US"/>
              </w:rPr>
            </w:pPr>
            <w:r>
              <w:rPr>
                <w:rFonts w:ascii="Arial" w:eastAsia="Times New Roman" w:hAnsi="Arial" w:cs="Arial"/>
                <w:sz w:val="20"/>
                <w:lang w:val="en-US"/>
              </w:rPr>
              <w:t>Revised – agree with the commenter. Simplify the sentence by splitting non-transmitted BSSID case and other cases. Apply the changes marked as #1671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47AFE9B4" w14:textId="77777777" w:rsidR="009A6C1B" w:rsidRPr="001F0230" w:rsidRDefault="009A6C1B" w:rsidP="009A6C1B">
            <w:pPr>
              <w:jc w:val="left"/>
              <w:rPr>
                <w:rFonts w:eastAsia="Times New Roman"/>
                <w:sz w:val="20"/>
                <w:lang w:val="en-US"/>
              </w:rPr>
            </w:pPr>
          </w:p>
        </w:tc>
      </w:tr>
      <w:tr w:rsidR="00717D16" w:rsidRPr="001F0230" w14:paraId="0184F966" w14:textId="77777777" w:rsidTr="00AF11DF">
        <w:trPr>
          <w:trHeight w:val="7920"/>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621354D1"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lastRenderedPageBreak/>
              <w:t>1672</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1AA9CDD0"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GEORGE CHERIAN</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25E46BE4"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35.3.4.1</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70842981"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129.20</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02CBA30F"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"If a reporting AP is part of an AP MLD and is in the same collocated set as APs affiliated with another AP MLD for which there are no affiliated APs operating on the same channel as the reporting AP, each AP of the other AP MLD shall be reported in the Reduced Neighbor Report element that is included in the Beacon frames and broadcast Probe Response frames transmitted by the reporting AP if at least one AP of the other AP MLD is in the same multiple BSSID set as an AP affiliated with the AP MLD of the reporting AP, unless the APs of the other AP MLDs are already reported in Beacon frames and broadcast Probe Response frames transmitted by an AP in the same collocated set as the reporting AP"</w:t>
            </w:r>
            <w:r w:rsidRPr="001F0230">
              <w:rPr>
                <w:rFonts w:ascii="Arial" w:eastAsia="Times New Roman" w:hAnsi="Arial" w:cs="Arial"/>
                <w:sz w:val="20"/>
                <w:lang w:val="en-US"/>
              </w:rPr>
              <w:br/>
            </w:r>
            <w:r w:rsidRPr="001F0230">
              <w:rPr>
                <w:rFonts w:ascii="Arial" w:eastAsia="Times New Roman" w:hAnsi="Arial" w:cs="Arial"/>
                <w:sz w:val="20"/>
                <w:lang w:val="en-US"/>
              </w:rPr>
              <w:br/>
              <w:t>This text is not clear. Please re-write</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593B243B"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As in the comment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4CE9C49A" w14:textId="57A2938B" w:rsidR="009A6C1B" w:rsidRPr="001F0230" w:rsidRDefault="00743CDF" w:rsidP="009A6C1B">
            <w:pPr>
              <w:jc w:val="left"/>
              <w:rPr>
                <w:rFonts w:ascii="Arial" w:eastAsia="Times New Roman" w:hAnsi="Arial" w:cs="Arial"/>
                <w:sz w:val="20"/>
                <w:lang w:val="en-US"/>
              </w:rPr>
            </w:pPr>
            <w:r>
              <w:rPr>
                <w:rFonts w:ascii="Arial" w:eastAsia="Times New Roman" w:hAnsi="Arial" w:cs="Arial"/>
                <w:sz w:val="20"/>
                <w:lang w:val="en-US"/>
              </w:rPr>
              <w:t xml:space="preserve">Rejected – the sentence is indeed </w:t>
            </w:r>
            <w:proofErr w:type="gramStart"/>
            <w:r>
              <w:rPr>
                <w:rFonts w:ascii="Arial" w:eastAsia="Times New Roman" w:hAnsi="Arial" w:cs="Arial"/>
                <w:sz w:val="20"/>
                <w:lang w:val="en-US"/>
              </w:rPr>
              <w:t>complex, but</w:t>
            </w:r>
            <w:proofErr w:type="gramEnd"/>
            <w:r>
              <w:rPr>
                <w:rFonts w:ascii="Arial" w:eastAsia="Times New Roman" w:hAnsi="Arial" w:cs="Arial"/>
                <w:sz w:val="20"/>
                <w:lang w:val="en-US"/>
              </w:rPr>
              <w:t xml:space="preserve"> reflects the complexity of the case and condition that some contributors </w:t>
            </w:r>
            <w:r w:rsidR="001A6769">
              <w:rPr>
                <w:rFonts w:ascii="Arial" w:eastAsia="Times New Roman" w:hAnsi="Arial" w:cs="Arial"/>
                <w:sz w:val="20"/>
                <w:lang w:val="en-US"/>
              </w:rPr>
              <w:t>insisted on having in the specification. The sentence is hard to make less complex as it is the conditions under which the “shall” statement applies that are complex.</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0E2A22C8" w14:textId="77777777" w:rsidR="009A6C1B" w:rsidRPr="001F0230" w:rsidRDefault="009A6C1B" w:rsidP="009A6C1B">
            <w:pPr>
              <w:jc w:val="left"/>
              <w:rPr>
                <w:rFonts w:eastAsia="Times New Roman"/>
                <w:sz w:val="20"/>
                <w:lang w:val="en-US"/>
              </w:rPr>
            </w:pPr>
          </w:p>
        </w:tc>
      </w:tr>
      <w:tr w:rsidR="00717D16" w:rsidRPr="001F0230" w14:paraId="38B1659B" w14:textId="77777777" w:rsidTr="00AF11DF">
        <w:trPr>
          <w:trHeight w:val="2640"/>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65606E02"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lastRenderedPageBreak/>
              <w:t>1780</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3F692628" w14:textId="77777777" w:rsidR="009A6C1B" w:rsidRPr="001F0230" w:rsidRDefault="009A6C1B" w:rsidP="009A6C1B">
            <w:pPr>
              <w:jc w:val="left"/>
              <w:rPr>
                <w:rFonts w:ascii="Arial" w:eastAsia="Times New Roman" w:hAnsi="Arial" w:cs="Arial"/>
                <w:sz w:val="20"/>
                <w:lang w:val="en-US"/>
              </w:rPr>
            </w:pPr>
            <w:proofErr w:type="spellStart"/>
            <w:r w:rsidRPr="001F0230">
              <w:rPr>
                <w:rFonts w:ascii="Arial" w:eastAsia="Times New Roman" w:hAnsi="Arial" w:cs="Arial"/>
                <w:sz w:val="20"/>
                <w:lang w:val="en-US"/>
              </w:rPr>
              <w:t>Insun</w:t>
            </w:r>
            <w:proofErr w:type="spellEnd"/>
            <w:r w:rsidRPr="001F0230">
              <w:rPr>
                <w:rFonts w:ascii="Arial" w:eastAsia="Times New Roman" w:hAnsi="Arial" w:cs="Arial"/>
                <w:sz w:val="20"/>
                <w:lang w:val="en-US"/>
              </w:rPr>
              <w:t xml:space="preserve"> Jang</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174C75A9"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35.3.4.1</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75C0BD03"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129.14</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5EF97861"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 xml:space="preserve">"If an AP is affiliated to an AP MLD then the Beacon and Probe Response frames transmitted by the AP or....". What </w:t>
            </w:r>
            <w:proofErr w:type="spellStart"/>
            <w:r w:rsidRPr="001F0230">
              <w:rPr>
                <w:rFonts w:ascii="Arial" w:eastAsia="Times New Roman" w:hAnsi="Arial" w:cs="Arial"/>
                <w:sz w:val="20"/>
                <w:lang w:val="en-US"/>
              </w:rPr>
              <w:t>condiition</w:t>
            </w:r>
            <w:proofErr w:type="spellEnd"/>
            <w:r w:rsidRPr="001F0230">
              <w:rPr>
                <w:rFonts w:ascii="Arial" w:eastAsia="Times New Roman" w:hAnsi="Arial" w:cs="Arial"/>
                <w:sz w:val="20"/>
                <w:lang w:val="en-US"/>
              </w:rPr>
              <w:t xml:space="preserve"> the AP is on seems to be missing. </w:t>
            </w:r>
            <w:proofErr w:type="spellStart"/>
            <w:r w:rsidRPr="001F0230">
              <w:rPr>
                <w:rFonts w:ascii="Arial" w:eastAsia="Times New Roman" w:hAnsi="Arial" w:cs="Arial"/>
                <w:sz w:val="20"/>
                <w:lang w:val="en-US"/>
              </w:rPr>
              <w:t>Accoridng</w:t>
            </w:r>
            <w:proofErr w:type="spellEnd"/>
            <w:r w:rsidRPr="001F0230">
              <w:rPr>
                <w:rFonts w:ascii="Arial" w:eastAsia="Times New Roman" w:hAnsi="Arial" w:cs="Arial"/>
                <w:sz w:val="20"/>
                <w:lang w:val="en-US"/>
              </w:rPr>
              <w:t xml:space="preserve"> to the SFD, it should be the AP which is not part of a </w:t>
            </w:r>
            <w:proofErr w:type="spellStart"/>
            <w:r w:rsidRPr="001F0230">
              <w:rPr>
                <w:rFonts w:ascii="Arial" w:eastAsia="Times New Roman" w:hAnsi="Arial" w:cs="Arial"/>
                <w:sz w:val="20"/>
                <w:lang w:val="en-US"/>
              </w:rPr>
              <w:t>mulitple</w:t>
            </w:r>
            <w:proofErr w:type="spellEnd"/>
            <w:r w:rsidRPr="001F0230">
              <w:rPr>
                <w:rFonts w:ascii="Arial" w:eastAsia="Times New Roman" w:hAnsi="Arial" w:cs="Arial"/>
                <w:sz w:val="20"/>
                <w:lang w:val="en-US"/>
              </w:rPr>
              <w:t xml:space="preserve"> BSSID set</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238C06EB"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 xml:space="preserve">As in the comment, the AP should be the AP which is not part of a </w:t>
            </w:r>
            <w:proofErr w:type="spellStart"/>
            <w:r w:rsidRPr="001F0230">
              <w:rPr>
                <w:rFonts w:ascii="Arial" w:eastAsia="Times New Roman" w:hAnsi="Arial" w:cs="Arial"/>
                <w:sz w:val="20"/>
                <w:lang w:val="en-US"/>
              </w:rPr>
              <w:t>mulitple</w:t>
            </w:r>
            <w:proofErr w:type="spellEnd"/>
            <w:r w:rsidRPr="001F0230">
              <w:rPr>
                <w:rFonts w:ascii="Arial" w:eastAsia="Times New Roman" w:hAnsi="Arial" w:cs="Arial"/>
                <w:sz w:val="20"/>
                <w:lang w:val="en-US"/>
              </w:rPr>
              <w:t xml:space="preserve"> BSSID set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4DF22B81" w14:textId="7C826B7D" w:rsidR="009A6C1B" w:rsidRPr="001F0230" w:rsidRDefault="009A6C1B" w:rsidP="009A6C1B">
            <w:pPr>
              <w:jc w:val="left"/>
              <w:rPr>
                <w:rFonts w:ascii="Arial" w:eastAsia="Times New Roman" w:hAnsi="Arial" w:cs="Arial"/>
                <w:sz w:val="20"/>
                <w:lang w:val="en-US"/>
              </w:rPr>
            </w:pPr>
            <w:r>
              <w:rPr>
                <w:rFonts w:ascii="Arial" w:eastAsia="Times New Roman" w:hAnsi="Arial" w:cs="Arial"/>
                <w:sz w:val="20"/>
                <w:lang w:val="en-US"/>
              </w:rPr>
              <w:t>Revised – agree with the commenter. Simplify the sentence by splitting non-transmitted BSSID case and other cases. Apply the changes marked as #1780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7D0B61BC" w14:textId="77777777" w:rsidR="009A6C1B" w:rsidRPr="001F0230" w:rsidRDefault="009A6C1B" w:rsidP="009A6C1B">
            <w:pPr>
              <w:jc w:val="left"/>
              <w:rPr>
                <w:rFonts w:eastAsia="Times New Roman"/>
                <w:sz w:val="20"/>
                <w:lang w:val="en-US"/>
              </w:rPr>
            </w:pPr>
          </w:p>
        </w:tc>
      </w:tr>
      <w:tr w:rsidR="00717D16" w:rsidRPr="001F0230" w14:paraId="173A566F" w14:textId="77777777" w:rsidTr="00AF11DF">
        <w:trPr>
          <w:trHeight w:val="2640"/>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0893ABFA"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1781</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24393FEF" w14:textId="77777777" w:rsidR="009A6C1B" w:rsidRPr="001F0230" w:rsidRDefault="009A6C1B" w:rsidP="009A6C1B">
            <w:pPr>
              <w:jc w:val="left"/>
              <w:rPr>
                <w:rFonts w:ascii="Arial" w:eastAsia="Times New Roman" w:hAnsi="Arial" w:cs="Arial"/>
                <w:sz w:val="20"/>
                <w:lang w:val="en-US"/>
              </w:rPr>
            </w:pPr>
            <w:proofErr w:type="spellStart"/>
            <w:r w:rsidRPr="001F0230">
              <w:rPr>
                <w:rFonts w:ascii="Arial" w:eastAsia="Times New Roman" w:hAnsi="Arial" w:cs="Arial"/>
                <w:sz w:val="20"/>
                <w:lang w:val="en-US"/>
              </w:rPr>
              <w:t>Insun</w:t>
            </w:r>
            <w:proofErr w:type="spellEnd"/>
            <w:r w:rsidRPr="001F0230">
              <w:rPr>
                <w:rFonts w:ascii="Arial" w:eastAsia="Times New Roman" w:hAnsi="Arial" w:cs="Arial"/>
                <w:sz w:val="20"/>
                <w:lang w:val="en-US"/>
              </w:rPr>
              <w:t xml:space="preserve"> Jang</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29EFE0BE"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35.3.4.1</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44403262"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129.29</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33B9781D"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A case that RNR element shall include APs that are part of the same MLD as a non-transmitted BSSID and that are collocated with the non-transmitted BSSID (which is based on SFD) is missing. Note that for MLD ID setting rule, the case is included</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6D41CF9E"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As in the comment, the case needs to be added (i.e., for non-transmitted BSSID case)</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0692565F" w14:textId="77777777" w:rsidR="009A6C1B" w:rsidRDefault="009A6C1B" w:rsidP="009A6C1B">
            <w:pPr>
              <w:jc w:val="left"/>
              <w:rPr>
                <w:rFonts w:ascii="Arial" w:eastAsia="Times New Roman" w:hAnsi="Arial" w:cs="Arial"/>
                <w:sz w:val="20"/>
                <w:lang w:val="en-US"/>
              </w:rPr>
            </w:pPr>
            <w:r>
              <w:rPr>
                <w:rFonts w:ascii="Arial" w:eastAsia="Times New Roman" w:hAnsi="Arial" w:cs="Arial"/>
                <w:sz w:val="20"/>
                <w:lang w:val="en-US"/>
              </w:rPr>
              <w:t xml:space="preserve">Revised – this is included in the current sentences but is hard to read and comprehend as mentioned by several commenters. </w:t>
            </w:r>
          </w:p>
          <w:p w14:paraId="10C6CD7F" w14:textId="64EFB478" w:rsidR="009A6C1B" w:rsidRPr="001F0230" w:rsidRDefault="009A6C1B" w:rsidP="009A6C1B">
            <w:pPr>
              <w:jc w:val="left"/>
              <w:rPr>
                <w:rFonts w:ascii="Arial" w:eastAsia="Times New Roman" w:hAnsi="Arial" w:cs="Arial"/>
                <w:sz w:val="20"/>
                <w:lang w:val="en-US"/>
              </w:rPr>
            </w:pPr>
            <w:r>
              <w:rPr>
                <w:rFonts w:ascii="Arial" w:eastAsia="Times New Roman" w:hAnsi="Arial" w:cs="Arial"/>
                <w:sz w:val="20"/>
                <w:lang w:val="en-US"/>
              </w:rPr>
              <w:t>Split the sentence in 2 parts for the 2 different cases. Apply the changes marked as #1781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0D191B55" w14:textId="77777777" w:rsidR="009A6C1B" w:rsidRPr="001F0230" w:rsidRDefault="009A6C1B" w:rsidP="009A6C1B">
            <w:pPr>
              <w:jc w:val="left"/>
              <w:rPr>
                <w:rFonts w:eastAsia="Times New Roman"/>
                <w:sz w:val="20"/>
                <w:lang w:val="en-US"/>
              </w:rPr>
            </w:pPr>
          </w:p>
        </w:tc>
      </w:tr>
      <w:tr w:rsidR="00717D16" w:rsidRPr="001F0230" w14:paraId="78A6C6AC" w14:textId="77777777" w:rsidTr="00AF11DF">
        <w:trPr>
          <w:trHeight w:val="2112"/>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3412AFE6"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1865</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4BF2E0A6"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Jarkko Kneckt</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6AB1EF6F"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35.3.4.1</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0279BE0E"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129.07</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6A964C6C"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Please clarify what is the purpose of the sentence. It seems very niche case that STA has transmitted probe request on a channel in which it is not able to operate. Why do we have such condition?</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22FEBC27"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Please clarify the purpose of the sentence or delete the sentence.</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2184F3BE" w14:textId="215C9A70" w:rsidR="009A6C1B" w:rsidRPr="001F0230" w:rsidRDefault="00DB2678" w:rsidP="009A6C1B">
            <w:pPr>
              <w:jc w:val="left"/>
              <w:rPr>
                <w:rFonts w:ascii="Arial" w:eastAsia="Times New Roman" w:hAnsi="Arial" w:cs="Arial"/>
                <w:sz w:val="20"/>
                <w:lang w:val="en-US"/>
              </w:rPr>
            </w:pPr>
            <w:r>
              <w:rPr>
                <w:rFonts w:ascii="Arial" w:eastAsia="Times New Roman" w:hAnsi="Arial" w:cs="Arial"/>
                <w:sz w:val="20"/>
                <w:lang w:val="en-US"/>
              </w:rPr>
              <w:t>Re</w:t>
            </w:r>
            <w:r w:rsidR="002A6669">
              <w:rPr>
                <w:rFonts w:ascii="Arial" w:eastAsia="Times New Roman" w:hAnsi="Arial" w:cs="Arial"/>
                <w:sz w:val="20"/>
                <w:lang w:val="en-US"/>
              </w:rPr>
              <w:t xml:space="preserve">vised – agree with the commenter. As suggested by other commenters, it is possible to simplify the </w:t>
            </w:r>
            <w:r w:rsidR="00AF11DF">
              <w:rPr>
                <w:rFonts w:ascii="Arial" w:eastAsia="Times New Roman" w:hAnsi="Arial" w:cs="Arial"/>
                <w:sz w:val="20"/>
                <w:lang w:val="en-US"/>
              </w:rPr>
              <w:t>rules by removing these sentences. Apply the changes marked as #1865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65473AC7" w14:textId="77777777" w:rsidR="009A6C1B" w:rsidRPr="001F0230" w:rsidRDefault="009A6C1B" w:rsidP="009A6C1B">
            <w:pPr>
              <w:jc w:val="left"/>
              <w:rPr>
                <w:rFonts w:eastAsia="Times New Roman"/>
                <w:sz w:val="20"/>
                <w:lang w:val="en-US"/>
              </w:rPr>
            </w:pPr>
          </w:p>
        </w:tc>
      </w:tr>
      <w:tr w:rsidR="00717D16" w:rsidRPr="001F0230" w14:paraId="58E3CDA0" w14:textId="77777777" w:rsidTr="00AF11DF">
        <w:trPr>
          <w:trHeight w:val="1584"/>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3120A148"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1866</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4BD8171B"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Jarkko Kneckt</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1E00BDD1"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35.3.4.1</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468F2F7B"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129.10</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1C2CB801"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 xml:space="preserve">The AP MLD should control whether </w:t>
            </w:r>
            <w:proofErr w:type="gramStart"/>
            <w:r w:rsidRPr="001F0230">
              <w:rPr>
                <w:rFonts w:ascii="Arial" w:eastAsia="Times New Roman" w:hAnsi="Arial" w:cs="Arial"/>
                <w:sz w:val="20"/>
                <w:lang w:val="en-US"/>
              </w:rPr>
              <w:t>it</w:t>
            </w:r>
            <w:proofErr w:type="gramEnd"/>
            <w:r w:rsidRPr="001F0230">
              <w:rPr>
                <w:rFonts w:ascii="Arial" w:eastAsia="Times New Roman" w:hAnsi="Arial" w:cs="Arial"/>
                <w:sz w:val="20"/>
                <w:lang w:val="en-US"/>
              </w:rPr>
              <w:t xml:space="preserve"> </w:t>
            </w:r>
            <w:proofErr w:type="spellStart"/>
            <w:r w:rsidRPr="001F0230">
              <w:rPr>
                <w:rFonts w:ascii="Arial" w:eastAsia="Times New Roman" w:hAnsi="Arial" w:cs="Arial"/>
                <w:sz w:val="20"/>
                <w:lang w:val="en-US"/>
              </w:rPr>
              <w:t>intents</w:t>
            </w:r>
            <w:proofErr w:type="spellEnd"/>
            <w:r w:rsidRPr="001F0230">
              <w:rPr>
                <w:rFonts w:ascii="Arial" w:eastAsia="Times New Roman" w:hAnsi="Arial" w:cs="Arial"/>
                <w:sz w:val="20"/>
                <w:lang w:val="en-US"/>
              </w:rPr>
              <w:t xml:space="preserve"> to make its affiliated APs discoverable, </w:t>
            </w:r>
            <w:proofErr w:type="spellStart"/>
            <w:r w:rsidRPr="001F0230">
              <w:rPr>
                <w:rFonts w:ascii="Arial" w:eastAsia="Times New Roman" w:hAnsi="Arial" w:cs="Arial"/>
                <w:sz w:val="20"/>
                <w:lang w:val="en-US"/>
              </w:rPr>
              <w:t>itshould</w:t>
            </w:r>
            <w:proofErr w:type="spellEnd"/>
            <w:r w:rsidRPr="001F0230">
              <w:rPr>
                <w:rFonts w:ascii="Arial" w:eastAsia="Times New Roman" w:hAnsi="Arial" w:cs="Arial"/>
                <w:sz w:val="20"/>
                <w:lang w:val="en-US"/>
              </w:rPr>
              <w:t xml:space="preserve"> not be the affiliated APs that control the operation.</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7A9BC59E"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 xml:space="preserve">Please change </w:t>
            </w:r>
            <w:proofErr w:type="spellStart"/>
            <w:r w:rsidRPr="001F0230">
              <w:rPr>
                <w:rFonts w:ascii="Arial" w:eastAsia="Times New Roman" w:hAnsi="Arial" w:cs="Arial"/>
                <w:sz w:val="20"/>
                <w:lang w:val="en-US"/>
              </w:rPr>
              <w:t>to"The</w:t>
            </w:r>
            <w:proofErr w:type="spellEnd"/>
            <w:r w:rsidRPr="001F0230">
              <w:rPr>
                <w:rFonts w:ascii="Arial" w:eastAsia="Times New Roman" w:hAnsi="Arial" w:cs="Arial"/>
                <w:sz w:val="20"/>
                <w:lang w:val="en-US"/>
              </w:rPr>
              <w:t xml:space="preserve"> AP MLD does not intend to make the affiliated APs to be discovered by STAs"</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44F934A3" w14:textId="44E21AE3" w:rsidR="009A6C1B" w:rsidRPr="001F0230" w:rsidRDefault="009A6C1B" w:rsidP="009A6C1B">
            <w:pPr>
              <w:jc w:val="left"/>
              <w:rPr>
                <w:rFonts w:ascii="Arial" w:eastAsia="Times New Roman" w:hAnsi="Arial" w:cs="Arial"/>
                <w:sz w:val="20"/>
                <w:lang w:val="en-US"/>
              </w:rPr>
            </w:pPr>
            <w:r>
              <w:rPr>
                <w:rFonts w:ascii="Arial" w:eastAsia="Times New Roman" w:hAnsi="Arial" w:cs="Arial"/>
                <w:sz w:val="20"/>
                <w:lang w:val="en-US"/>
              </w:rPr>
              <w:t xml:space="preserve">Revised – Commenter of CID2968 suggests that AP MLD are the ones that can be </w:t>
            </w:r>
            <w:proofErr w:type="spellStart"/>
            <w:r>
              <w:rPr>
                <w:rFonts w:ascii="Arial" w:eastAsia="Times New Roman" w:hAnsi="Arial" w:cs="Arial"/>
                <w:sz w:val="20"/>
                <w:lang w:val="en-US"/>
              </w:rPr>
              <w:t>non discoverable</w:t>
            </w:r>
            <w:proofErr w:type="spellEnd"/>
            <w:r>
              <w:rPr>
                <w:rFonts w:ascii="Arial" w:eastAsia="Times New Roman" w:hAnsi="Arial" w:cs="Arial"/>
                <w:sz w:val="20"/>
                <w:lang w:val="en-US"/>
              </w:rPr>
              <w:t>. Propose to therefore remove that condition. Apply the changes marked as #1866</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5D491CD4" w14:textId="77777777" w:rsidR="009A6C1B" w:rsidRPr="001F0230" w:rsidRDefault="009A6C1B" w:rsidP="009A6C1B">
            <w:pPr>
              <w:jc w:val="left"/>
              <w:rPr>
                <w:rFonts w:eastAsia="Times New Roman"/>
                <w:sz w:val="20"/>
                <w:lang w:val="en-US"/>
              </w:rPr>
            </w:pPr>
          </w:p>
        </w:tc>
      </w:tr>
      <w:tr w:rsidR="00717D16" w:rsidRPr="00120215" w14:paraId="4EAAE92B" w14:textId="77777777" w:rsidTr="00AF11DF">
        <w:trPr>
          <w:trHeight w:val="1848"/>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36546072" w14:textId="77777777" w:rsidR="009A6C1B" w:rsidRPr="001D6F70" w:rsidRDefault="009A6C1B" w:rsidP="009A6C1B">
            <w:pPr>
              <w:jc w:val="left"/>
              <w:rPr>
                <w:rFonts w:ascii="Arial" w:eastAsia="Times New Roman" w:hAnsi="Arial" w:cs="Arial"/>
                <w:sz w:val="20"/>
                <w:lang w:val="en-US"/>
              </w:rPr>
            </w:pPr>
            <w:r w:rsidRPr="001D6F70">
              <w:rPr>
                <w:rFonts w:ascii="Arial" w:eastAsia="Times New Roman" w:hAnsi="Arial" w:cs="Arial"/>
                <w:sz w:val="20"/>
                <w:lang w:val="en-US"/>
              </w:rPr>
              <w:lastRenderedPageBreak/>
              <w:t>1867</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5E04CFC7" w14:textId="77777777" w:rsidR="009A6C1B" w:rsidRPr="001D6F70" w:rsidRDefault="009A6C1B" w:rsidP="009A6C1B">
            <w:pPr>
              <w:jc w:val="left"/>
              <w:rPr>
                <w:rFonts w:ascii="Arial" w:eastAsia="Times New Roman" w:hAnsi="Arial" w:cs="Arial"/>
                <w:sz w:val="20"/>
                <w:lang w:val="en-US"/>
              </w:rPr>
            </w:pPr>
            <w:r w:rsidRPr="001D6F70">
              <w:rPr>
                <w:rFonts w:ascii="Arial" w:eastAsia="Times New Roman" w:hAnsi="Arial" w:cs="Arial"/>
                <w:sz w:val="20"/>
                <w:lang w:val="en-US"/>
              </w:rPr>
              <w:t>Jarkko Kneckt</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63D9414A" w14:textId="77777777" w:rsidR="009A6C1B" w:rsidRPr="001D6F70" w:rsidRDefault="009A6C1B" w:rsidP="009A6C1B">
            <w:pPr>
              <w:jc w:val="left"/>
              <w:rPr>
                <w:rFonts w:ascii="Arial" w:eastAsia="Times New Roman" w:hAnsi="Arial" w:cs="Arial"/>
                <w:sz w:val="20"/>
                <w:lang w:val="en-US"/>
              </w:rPr>
            </w:pPr>
            <w:r w:rsidRPr="001D6F70">
              <w:rPr>
                <w:rFonts w:ascii="Arial" w:eastAsia="Times New Roman" w:hAnsi="Arial" w:cs="Arial"/>
                <w:sz w:val="20"/>
                <w:lang w:val="en-US"/>
              </w:rPr>
              <w:t>35.3.4.1</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35133CE4" w14:textId="77777777" w:rsidR="009A6C1B" w:rsidRPr="001D6F70" w:rsidRDefault="009A6C1B" w:rsidP="009A6C1B">
            <w:pPr>
              <w:jc w:val="left"/>
              <w:rPr>
                <w:rFonts w:ascii="Arial" w:eastAsia="Times New Roman" w:hAnsi="Arial" w:cs="Arial"/>
                <w:sz w:val="20"/>
                <w:lang w:val="en-US"/>
              </w:rPr>
            </w:pPr>
            <w:r w:rsidRPr="001D6F70">
              <w:rPr>
                <w:rFonts w:ascii="Arial" w:eastAsia="Times New Roman" w:hAnsi="Arial" w:cs="Arial"/>
                <w:sz w:val="20"/>
                <w:lang w:val="en-US"/>
              </w:rPr>
              <w:t>129.05</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5445590A" w14:textId="77777777" w:rsidR="009A6C1B" w:rsidRPr="001D6F70" w:rsidRDefault="009A6C1B" w:rsidP="009A6C1B">
            <w:pPr>
              <w:jc w:val="left"/>
              <w:rPr>
                <w:rFonts w:ascii="Arial" w:eastAsia="Times New Roman" w:hAnsi="Arial" w:cs="Arial"/>
                <w:sz w:val="20"/>
                <w:lang w:val="en-US"/>
              </w:rPr>
            </w:pPr>
            <w:r w:rsidRPr="001D6F70">
              <w:rPr>
                <w:rFonts w:ascii="Arial" w:eastAsia="Times New Roman" w:hAnsi="Arial" w:cs="Arial"/>
                <w:sz w:val="20"/>
                <w:lang w:val="en-US"/>
              </w:rPr>
              <w:t xml:space="preserve">The AP MLD may desire to add an affiliated AP. The process of adding a new affiliated AP </w:t>
            </w:r>
            <w:proofErr w:type="gramStart"/>
            <w:r w:rsidRPr="001D6F70">
              <w:rPr>
                <w:rFonts w:ascii="Arial" w:eastAsia="Times New Roman" w:hAnsi="Arial" w:cs="Arial"/>
                <w:sz w:val="20"/>
                <w:lang w:val="en-US"/>
              </w:rPr>
              <w:t>and  making</w:t>
            </w:r>
            <w:proofErr w:type="gramEnd"/>
            <w:r w:rsidRPr="001D6F70">
              <w:rPr>
                <w:rFonts w:ascii="Arial" w:eastAsia="Times New Roman" w:hAnsi="Arial" w:cs="Arial"/>
                <w:sz w:val="20"/>
                <w:lang w:val="en-US"/>
              </w:rPr>
              <w:t xml:space="preserve"> the new AP discoverable for STAs should be specified in 802.11be.</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0375B1EC" w14:textId="77777777" w:rsidR="009A6C1B" w:rsidRPr="001D6F70" w:rsidRDefault="009A6C1B" w:rsidP="009A6C1B">
            <w:pPr>
              <w:jc w:val="left"/>
              <w:rPr>
                <w:rFonts w:ascii="Arial" w:eastAsia="Times New Roman" w:hAnsi="Arial" w:cs="Arial"/>
                <w:sz w:val="20"/>
                <w:lang w:val="en-US"/>
              </w:rPr>
            </w:pPr>
            <w:r w:rsidRPr="001D6F70">
              <w:rPr>
                <w:rFonts w:ascii="Arial" w:eastAsia="Times New Roman" w:hAnsi="Arial" w:cs="Arial"/>
                <w:sz w:val="20"/>
                <w:lang w:val="en-US"/>
              </w:rPr>
              <w:t>Please add description how AP MLD adds a new AP and makes it discoverable.</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553763AE" w14:textId="5137EB5A" w:rsidR="009A6C1B" w:rsidRPr="001D6F70" w:rsidRDefault="001D6F70" w:rsidP="009A6C1B">
            <w:pPr>
              <w:jc w:val="left"/>
              <w:rPr>
                <w:rFonts w:ascii="Arial" w:eastAsia="Times New Roman" w:hAnsi="Arial" w:cs="Arial"/>
                <w:sz w:val="20"/>
                <w:lang w:val="en-US"/>
              </w:rPr>
            </w:pPr>
            <w:r w:rsidRPr="001D6F70">
              <w:rPr>
                <w:rFonts w:ascii="Arial" w:eastAsia="Times New Roman" w:hAnsi="Arial" w:cs="Arial"/>
                <w:sz w:val="20"/>
                <w:lang w:val="en-US"/>
              </w:rPr>
              <w:t xml:space="preserve">Rejected </w:t>
            </w:r>
            <w:r w:rsidR="00E75279">
              <w:rPr>
                <w:rFonts w:ascii="Arial" w:eastAsia="Times New Roman" w:hAnsi="Arial" w:cs="Arial"/>
                <w:sz w:val="20"/>
                <w:lang w:val="en-US"/>
              </w:rPr>
              <w:t>–</w:t>
            </w:r>
            <w:r w:rsidRPr="001D6F70">
              <w:rPr>
                <w:rFonts w:ascii="Arial" w:eastAsia="Times New Roman" w:hAnsi="Arial" w:cs="Arial"/>
                <w:sz w:val="20"/>
                <w:lang w:val="en-US"/>
              </w:rPr>
              <w:t xml:space="preserve"> </w:t>
            </w:r>
            <w:r w:rsidR="00E75279">
              <w:rPr>
                <w:rFonts w:ascii="Arial" w:eastAsia="Times New Roman" w:hAnsi="Arial" w:cs="Arial"/>
                <w:sz w:val="20"/>
                <w:lang w:val="en-US"/>
              </w:rPr>
              <w:t xml:space="preserve">There is already a way to discover that the AP MLD has added an AP. It is mandated for the AP to report in RNR all its </w:t>
            </w:r>
            <w:r w:rsidR="00E86DBC">
              <w:rPr>
                <w:rFonts w:ascii="Arial" w:eastAsia="Times New Roman" w:hAnsi="Arial" w:cs="Arial"/>
                <w:sz w:val="20"/>
                <w:lang w:val="en-US"/>
              </w:rPr>
              <w:t xml:space="preserve">affiliated APs, so when adding a new AP, the AP MLD will include a new report in the RNR and the non-AP MLD that anyway needs to parse the RNR to check Critical Updates will discover that the AP MLD added a new AP. Furthermore, it is also possible </w:t>
            </w:r>
            <w:r w:rsidR="009005BC">
              <w:rPr>
                <w:rFonts w:ascii="Arial" w:eastAsia="Times New Roman" w:hAnsi="Arial" w:cs="Arial"/>
                <w:sz w:val="20"/>
                <w:lang w:val="en-US"/>
              </w:rPr>
              <w:t>send a BTM request with a neighbor report element for all APs affiliated to an AP MLD,</w:t>
            </w:r>
            <w:r w:rsidR="00D04408">
              <w:rPr>
                <w:rFonts w:ascii="Arial" w:eastAsia="Times New Roman" w:hAnsi="Arial" w:cs="Arial"/>
                <w:sz w:val="20"/>
                <w:lang w:val="en-US"/>
              </w:rPr>
              <w:t xml:space="preserve"> which would be a unicast information that a new AP got added, in case the broadcast version was not sufficient. The commenter is right that there should be a mechanism for this discovery, but that mechanism is already defined and therefore no additional action is needed to satisfy this comment.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4F0D5CB8" w14:textId="77777777" w:rsidR="009A6C1B" w:rsidRPr="00120215" w:rsidRDefault="009A6C1B" w:rsidP="009A6C1B">
            <w:pPr>
              <w:jc w:val="left"/>
              <w:rPr>
                <w:rFonts w:eastAsia="Times New Roman"/>
                <w:sz w:val="20"/>
                <w:highlight w:val="yellow"/>
                <w:lang w:val="en-US"/>
              </w:rPr>
            </w:pPr>
          </w:p>
        </w:tc>
      </w:tr>
      <w:tr w:rsidR="00717D16" w:rsidRPr="001F0230" w14:paraId="2C241D92" w14:textId="77777777" w:rsidTr="00AF11DF">
        <w:trPr>
          <w:trHeight w:val="1320"/>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146505E0"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1873</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029F1841"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Jarkko Kneckt</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50931659"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35.3.4.1</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2B906856"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130.35</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7138480B"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 xml:space="preserve">There are many APs here: responding AP, reported AP(s). Please clarify which AP is meant </w:t>
            </w:r>
            <w:proofErr w:type="spellStart"/>
            <w:r w:rsidRPr="001F0230">
              <w:rPr>
                <w:rFonts w:ascii="Arial" w:eastAsia="Times New Roman" w:hAnsi="Arial" w:cs="Arial"/>
                <w:sz w:val="20"/>
                <w:lang w:val="en-US"/>
              </w:rPr>
              <w:t>in:"unless</w:t>
            </w:r>
            <w:proofErr w:type="spellEnd"/>
            <w:r w:rsidRPr="001F0230">
              <w:rPr>
                <w:rFonts w:ascii="Arial" w:eastAsia="Times New Roman" w:hAnsi="Arial" w:cs="Arial"/>
                <w:sz w:val="20"/>
                <w:lang w:val="en-US"/>
              </w:rPr>
              <w:t xml:space="preserve"> the AP is not..."</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1730AEE2"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 xml:space="preserve">Please change </w:t>
            </w:r>
            <w:proofErr w:type="gramStart"/>
            <w:r w:rsidRPr="001F0230">
              <w:rPr>
                <w:rFonts w:ascii="Arial" w:eastAsia="Times New Roman" w:hAnsi="Arial" w:cs="Arial"/>
                <w:sz w:val="20"/>
                <w:lang w:val="en-US"/>
              </w:rPr>
              <w:t>to:</w:t>
            </w:r>
            <w:proofErr w:type="gramEnd"/>
            <w:r w:rsidRPr="001F0230">
              <w:rPr>
                <w:rFonts w:ascii="Arial" w:eastAsia="Times New Roman" w:hAnsi="Arial" w:cs="Arial"/>
                <w:sz w:val="20"/>
                <w:lang w:val="en-US"/>
              </w:rPr>
              <w:t xml:space="preserve"> unless the responding or the reported AP is not..."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41B1C255" w14:textId="176E543A" w:rsidR="009A6C1B" w:rsidRPr="001F0230" w:rsidRDefault="009A6C1B" w:rsidP="009A6C1B">
            <w:pPr>
              <w:jc w:val="left"/>
              <w:rPr>
                <w:rFonts w:ascii="Arial" w:eastAsia="Times New Roman" w:hAnsi="Arial" w:cs="Arial"/>
                <w:sz w:val="20"/>
                <w:lang w:val="en-US"/>
              </w:rPr>
            </w:pPr>
            <w:r>
              <w:rPr>
                <w:rFonts w:ascii="Arial" w:eastAsia="Times New Roman" w:hAnsi="Arial" w:cs="Arial"/>
                <w:sz w:val="20"/>
                <w:lang w:val="en-US"/>
              </w:rPr>
              <w:t>Rejected – this sentence only talks about the AP that is addressed by the Probe Request frame.</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1649E6B3" w14:textId="77777777" w:rsidR="009A6C1B" w:rsidRPr="001F0230" w:rsidRDefault="009A6C1B" w:rsidP="009A6C1B">
            <w:pPr>
              <w:jc w:val="left"/>
              <w:rPr>
                <w:rFonts w:eastAsia="Times New Roman"/>
                <w:sz w:val="20"/>
                <w:lang w:val="en-US"/>
              </w:rPr>
            </w:pPr>
          </w:p>
        </w:tc>
      </w:tr>
      <w:tr w:rsidR="00717D16" w:rsidRPr="001F0230" w14:paraId="1975F1E5" w14:textId="77777777" w:rsidTr="00AF11DF">
        <w:trPr>
          <w:trHeight w:val="369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7F2D9082" w14:textId="77777777" w:rsidR="009A6C1B" w:rsidRPr="009A7B74" w:rsidRDefault="009A6C1B" w:rsidP="009A6C1B">
            <w:pPr>
              <w:jc w:val="left"/>
              <w:rPr>
                <w:rFonts w:ascii="Arial" w:eastAsia="Times New Roman" w:hAnsi="Arial" w:cs="Arial"/>
                <w:sz w:val="20"/>
                <w:lang w:val="en-US"/>
              </w:rPr>
            </w:pPr>
            <w:r w:rsidRPr="009A7B74">
              <w:rPr>
                <w:rFonts w:ascii="Arial" w:eastAsia="Times New Roman" w:hAnsi="Arial" w:cs="Arial"/>
                <w:sz w:val="20"/>
                <w:lang w:val="en-US"/>
              </w:rPr>
              <w:t>1890</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120DD972" w14:textId="77777777" w:rsidR="009A6C1B" w:rsidRPr="009A7B74" w:rsidRDefault="009A6C1B" w:rsidP="009A6C1B">
            <w:pPr>
              <w:jc w:val="left"/>
              <w:rPr>
                <w:rFonts w:ascii="Arial" w:eastAsia="Times New Roman" w:hAnsi="Arial" w:cs="Arial"/>
                <w:sz w:val="20"/>
                <w:lang w:val="en-US"/>
              </w:rPr>
            </w:pPr>
            <w:r w:rsidRPr="009A7B74">
              <w:rPr>
                <w:rFonts w:ascii="Arial" w:eastAsia="Times New Roman" w:hAnsi="Arial" w:cs="Arial"/>
                <w:sz w:val="20"/>
                <w:lang w:val="en-US"/>
              </w:rPr>
              <w:t>Jarkko Kneckt</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10558E73" w14:textId="77777777" w:rsidR="009A6C1B" w:rsidRPr="009A7B74" w:rsidRDefault="009A6C1B" w:rsidP="009A6C1B">
            <w:pPr>
              <w:jc w:val="left"/>
              <w:rPr>
                <w:rFonts w:ascii="Arial" w:eastAsia="Times New Roman" w:hAnsi="Arial" w:cs="Arial"/>
                <w:sz w:val="20"/>
                <w:lang w:val="en-US"/>
              </w:rPr>
            </w:pPr>
            <w:r w:rsidRPr="009A7B74">
              <w:rPr>
                <w:rFonts w:ascii="Arial" w:eastAsia="Times New Roman" w:hAnsi="Arial" w:cs="Arial"/>
                <w:sz w:val="20"/>
                <w:lang w:val="en-US"/>
              </w:rPr>
              <w:t>35.3.4.1</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5995BAB8" w14:textId="77777777" w:rsidR="009A6C1B" w:rsidRPr="009A7B74" w:rsidRDefault="009A6C1B" w:rsidP="009A6C1B">
            <w:pPr>
              <w:jc w:val="left"/>
              <w:rPr>
                <w:rFonts w:ascii="Arial" w:eastAsia="Times New Roman" w:hAnsi="Arial" w:cs="Arial"/>
                <w:sz w:val="20"/>
                <w:lang w:val="en-US"/>
              </w:rPr>
            </w:pPr>
            <w:r w:rsidRPr="009A7B74">
              <w:rPr>
                <w:rFonts w:ascii="Arial" w:eastAsia="Times New Roman" w:hAnsi="Arial" w:cs="Arial"/>
                <w:sz w:val="20"/>
                <w:lang w:val="en-US"/>
              </w:rPr>
              <w:t>129.05</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47E7C49C" w14:textId="77777777" w:rsidR="009A6C1B" w:rsidRPr="009A7B74" w:rsidRDefault="009A6C1B" w:rsidP="009A6C1B">
            <w:pPr>
              <w:jc w:val="left"/>
              <w:rPr>
                <w:rFonts w:ascii="Arial" w:eastAsia="Times New Roman" w:hAnsi="Arial" w:cs="Arial"/>
                <w:sz w:val="20"/>
                <w:lang w:val="en-US"/>
              </w:rPr>
            </w:pPr>
            <w:r w:rsidRPr="009A7B74">
              <w:rPr>
                <w:rFonts w:ascii="Arial" w:eastAsia="Times New Roman" w:hAnsi="Arial" w:cs="Arial"/>
                <w:sz w:val="20"/>
                <w:lang w:val="en-US"/>
              </w:rPr>
              <w:t xml:space="preserve">An AP MLD should have means to hide some of its links from all non-AP MLDs. For instance, if AP MLD adds an AP, there is a risk that all non-AP MLDs will try to create a link to the new AP at the same time. This will cause high number of management frames to be transmitted. To mitigate this, the AP should be </w:t>
            </w:r>
            <w:r w:rsidRPr="009A7B74">
              <w:rPr>
                <w:rFonts w:ascii="Arial" w:eastAsia="Times New Roman" w:hAnsi="Arial" w:cs="Arial"/>
                <w:sz w:val="20"/>
                <w:lang w:val="en-US"/>
              </w:rPr>
              <w:lastRenderedPageBreak/>
              <w:t>able to gradually make the new AP available.</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216E6632" w14:textId="77777777" w:rsidR="009A6C1B" w:rsidRPr="009A7B74" w:rsidRDefault="009A6C1B" w:rsidP="009A6C1B">
            <w:pPr>
              <w:jc w:val="left"/>
              <w:rPr>
                <w:rFonts w:ascii="Arial" w:eastAsia="Times New Roman" w:hAnsi="Arial" w:cs="Arial"/>
                <w:sz w:val="20"/>
                <w:lang w:val="en-US"/>
              </w:rPr>
            </w:pPr>
            <w:r w:rsidRPr="009A7B74">
              <w:rPr>
                <w:rFonts w:ascii="Arial" w:eastAsia="Times New Roman" w:hAnsi="Arial" w:cs="Arial"/>
                <w:sz w:val="20"/>
                <w:lang w:val="en-US"/>
              </w:rPr>
              <w:lastRenderedPageBreak/>
              <w:t>Please allow AP MLD to hide its AP. AP MLD may selectively allow non-AP STAs and non-AP MLDs to find the AP and to establish a link to it.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2353579E" w14:textId="4F47CD44" w:rsidR="009A6C1B" w:rsidRPr="001F0230" w:rsidRDefault="005D3B6E" w:rsidP="009A6C1B">
            <w:pPr>
              <w:jc w:val="left"/>
              <w:rPr>
                <w:rFonts w:ascii="Arial" w:eastAsia="Times New Roman" w:hAnsi="Arial" w:cs="Arial"/>
                <w:sz w:val="20"/>
                <w:lang w:val="en-US"/>
              </w:rPr>
            </w:pPr>
            <w:r w:rsidRPr="009A7B74">
              <w:rPr>
                <w:rFonts w:ascii="Arial" w:eastAsia="Times New Roman" w:hAnsi="Arial" w:cs="Arial"/>
                <w:sz w:val="20"/>
                <w:lang w:val="en-US"/>
              </w:rPr>
              <w:t>Re</w:t>
            </w:r>
            <w:r w:rsidR="00E66F53" w:rsidRPr="009A7B74">
              <w:rPr>
                <w:rFonts w:ascii="Arial" w:eastAsia="Times New Roman" w:hAnsi="Arial" w:cs="Arial"/>
                <w:sz w:val="20"/>
                <w:lang w:val="en-US"/>
              </w:rPr>
              <w:t xml:space="preserve">vised – Based on other comments, making an AP of an AP MLD non-discoverable is suggested to be removed, as this AP should not be part of an AP MLD in that case. </w:t>
            </w:r>
            <w:r w:rsidR="00AC0217" w:rsidRPr="009A7B74">
              <w:rPr>
                <w:rFonts w:ascii="Arial" w:eastAsia="Times New Roman" w:hAnsi="Arial" w:cs="Arial"/>
                <w:sz w:val="20"/>
                <w:lang w:val="en-US"/>
              </w:rPr>
              <w:t>If an AP is newly added, it will be discoverable in the RNR. Th</w:t>
            </w:r>
            <w:r w:rsidR="00E167EA" w:rsidRPr="009A7B74">
              <w:rPr>
                <w:rFonts w:ascii="Arial" w:eastAsia="Times New Roman" w:hAnsi="Arial" w:cs="Arial"/>
                <w:sz w:val="20"/>
                <w:lang w:val="en-US"/>
              </w:rPr>
              <w:t xml:space="preserve">e problem of storm seems fine as anyway, STAs will be initiating the (re)association if they are interested to </w:t>
            </w:r>
            <w:r w:rsidR="0047312A" w:rsidRPr="009A7B74">
              <w:rPr>
                <w:rFonts w:ascii="Arial" w:eastAsia="Times New Roman" w:hAnsi="Arial" w:cs="Arial"/>
                <w:sz w:val="20"/>
                <w:lang w:val="en-US"/>
              </w:rPr>
              <w:t>include</w:t>
            </w:r>
            <w:r w:rsidR="00E167EA" w:rsidRPr="009A7B74">
              <w:rPr>
                <w:rFonts w:ascii="Arial" w:eastAsia="Times New Roman" w:hAnsi="Arial" w:cs="Arial"/>
                <w:sz w:val="20"/>
                <w:lang w:val="en-US"/>
              </w:rPr>
              <w:t xml:space="preserve"> the new AP as well</w:t>
            </w:r>
            <w:r w:rsidR="0047312A" w:rsidRPr="009A7B74">
              <w:rPr>
                <w:rFonts w:ascii="Arial" w:eastAsia="Times New Roman" w:hAnsi="Arial" w:cs="Arial"/>
                <w:sz w:val="20"/>
                <w:lang w:val="en-US"/>
              </w:rPr>
              <w:t xml:space="preserve"> to its ML setup, and they would naturally spread </w:t>
            </w:r>
            <w:r w:rsidR="00E4729B" w:rsidRPr="009A7B74">
              <w:rPr>
                <w:rFonts w:ascii="Arial" w:eastAsia="Times New Roman" w:hAnsi="Arial" w:cs="Arial"/>
                <w:sz w:val="20"/>
                <w:lang w:val="en-US"/>
              </w:rPr>
              <w:t xml:space="preserve">based on when they learn that information, when would be the right time to do it, and the (re)association frame </w:t>
            </w:r>
            <w:r w:rsidR="00E4729B" w:rsidRPr="009A7B74">
              <w:rPr>
                <w:rFonts w:ascii="Arial" w:eastAsia="Times New Roman" w:hAnsi="Arial" w:cs="Arial"/>
                <w:sz w:val="20"/>
                <w:lang w:val="en-US"/>
              </w:rPr>
              <w:lastRenderedPageBreak/>
              <w:t xml:space="preserve">can be sent on any link, which further </w:t>
            </w:r>
            <w:r w:rsidR="00717D16" w:rsidRPr="009A7B74">
              <w:rPr>
                <w:rFonts w:ascii="Arial" w:eastAsia="Times New Roman" w:hAnsi="Arial" w:cs="Arial"/>
                <w:sz w:val="20"/>
                <w:lang w:val="en-US"/>
              </w:rPr>
              <w:t xml:space="preserve">reduces the issue. Recommendations/guidance through BTM requests can be used to further guide the STAs to do an ML (re)setup. </w:t>
            </w:r>
            <w:r w:rsidR="009A7B74" w:rsidRPr="009A7B74">
              <w:rPr>
                <w:rFonts w:ascii="Arial" w:eastAsia="Times New Roman" w:hAnsi="Arial" w:cs="Arial"/>
                <w:sz w:val="20"/>
                <w:lang w:val="en-US"/>
              </w:rPr>
              <w:t>No additional mechanisms seem needed compared to what is available right now.</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657375AA" w14:textId="77777777" w:rsidR="009A6C1B" w:rsidRPr="001F0230" w:rsidRDefault="009A6C1B" w:rsidP="009A6C1B">
            <w:pPr>
              <w:jc w:val="left"/>
              <w:rPr>
                <w:rFonts w:eastAsia="Times New Roman"/>
                <w:sz w:val="20"/>
                <w:lang w:val="en-US"/>
              </w:rPr>
            </w:pPr>
          </w:p>
        </w:tc>
      </w:tr>
      <w:tr w:rsidR="00717D16" w:rsidRPr="001F0230" w14:paraId="4436100C" w14:textId="77777777" w:rsidTr="00AF11DF">
        <w:trPr>
          <w:trHeight w:val="1320"/>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5CCDB0B0"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1923</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5A002940" w14:textId="77777777" w:rsidR="009A6C1B" w:rsidRPr="001F0230" w:rsidRDefault="009A6C1B" w:rsidP="009A6C1B">
            <w:pPr>
              <w:jc w:val="left"/>
              <w:rPr>
                <w:rFonts w:ascii="Arial" w:eastAsia="Times New Roman" w:hAnsi="Arial" w:cs="Arial"/>
                <w:sz w:val="20"/>
                <w:lang w:val="en-US"/>
              </w:rPr>
            </w:pPr>
            <w:proofErr w:type="spellStart"/>
            <w:r w:rsidRPr="001F0230">
              <w:rPr>
                <w:rFonts w:ascii="Arial" w:eastAsia="Times New Roman" w:hAnsi="Arial" w:cs="Arial"/>
                <w:sz w:val="20"/>
                <w:lang w:val="en-US"/>
              </w:rPr>
              <w:t>Jeongki</w:t>
            </w:r>
            <w:proofErr w:type="spellEnd"/>
            <w:r w:rsidRPr="001F0230">
              <w:rPr>
                <w:rFonts w:ascii="Arial" w:eastAsia="Times New Roman" w:hAnsi="Arial" w:cs="Arial"/>
                <w:sz w:val="20"/>
                <w:lang w:val="en-US"/>
              </w:rPr>
              <w:t xml:space="preserve"> Kim</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64C05311"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35.3.4.1</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2009A9FF"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129.42</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40A6CF41"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What is the additional TBD rule? Define the additional TBD rule or remove the text "and shall be selected with additional TBD rules"</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5A69CBA6"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Define the additional TBD rule or remove the text "and shall be selected with additional TBD rules</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27B693BF" w14:textId="31BC0D0E" w:rsidR="009A6C1B" w:rsidRPr="001F0230" w:rsidRDefault="009A6C1B" w:rsidP="009A6C1B">
            <w:pPr>
              <w:jc w:val="left"/>
              <w:rPr>
                <w:rFonts w:ascii="Arial" w:eastAsia="Times New Roman" w:hAnsi="Arial" w:cs="Arial"/>
                <w:sz w:val="20"/>
                <w:lang w:val="en-US"/>
              </w:rPr>
            </w:pPr>
            <w:r>
              <w:rPr>
                <w:rFonts w:ascii="Arial" w:eastAsia="Times New Roman" w:hAnsi="Arial" w:cs="Arial"/>
                <w:sz w:val="20"/>
                <w:lang w:val="en-US"/>
              </w:rPr>
              <w:t>Revised – agree with the commenter. Define the rules and remove the TBD. Apply the changes marked as #1923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5735C0E6" w14:textId="77777777" w:rsidR="009A6C1B" w:rsidRPr="001F0230" w:rsidRDefault="009A6C1B" w:rsidP="009A6C1B">
            <w:pPr>
              <w:jc w:val="left"/>
              <w:rPr>
                <w:rFonts w:eastAsia="Times New Roman"/>
                <w:sz w:val="20"/>
                <w:lang w:val="en-US"/>
              </w:rPr>
            </w:pPr>
          </w:p>
        </w:tc>
      </w:tr>
      <w:tr w:rsidR="00717D16" w:rsidRPr="001F0230" w14:paraId="3EEF2C46" w14:textId="77777777" w:rsidTr="00AF11DF">
        <w:trPr>
          <w:trHeight w:val="237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691263B0"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1924</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01875426" w14:textId="77777777" w:rsidR="009A6C1B" w:rsidRPr="001F0230" w:rsidRDefault="009A6C1B" w:rsidP="009A6C1B">
            <w:pPr>
              <w:jc w:val="left"/>
              <w:rPr>
                <w:rFonts w:ascii="Arial" w:eastAsia="Times New Roman" w:hAnsi="Arial" w:cs="Arial"/>
                <w:sz w:val="20"/>
                <w:lang w:val="en-US"/>
              </w:rPr>
            </w:pPr>
            <w:proofErr w:type="spellStart"/>
            <w:r w:rsidRPr="001F0230">
              <w:rPr>
                <w:rFonts w:ascii="Arial" w:eastAsia="Times New Roman" w:hAnsi="Arial" w:cs="Arial"/>
                <w:sz w:val="20"/>
                <w:lang w:val="en-US"/>
              </w:rPr>
              <w:t>Jeongki</w:t>
            </w:r>
            <w:proofErr w:type="spellEnd"/>
            <w:r w:rsidRPr="001F0230">
              <w:rPr>
                <w:rFonts w:ascii="Arial" w:eastAsia="Times New Roman" w:hAnsi="Arial" w:cs="Arial"/>
                <w:sz w:val="20"/>
                <w:lang w:val="en-US"/>
              </w:rPr>
              <w:t xml:space="preserve"> Kim</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18A592A9"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35.3.4.1</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3A6DDE35"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129.44</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75EDE1E8"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"Otherwise, the MLD ID subfield shall be set to TBD if the reported AP is not part of an AP MLD, or if the reporting AP does not have that information." This text has TBD value. Resolve the TBD. In this case which value is the MLD ID set to?</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420080F6"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Define the TBD value of MLD ID subfield in the indicated condition.</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286024A0" w14:textId="6F67CC64" w:rsidR="009A6C1B" w:rsidRPr="001F0230" w:rsidRDefault="009A6C1B" w:rsidP="009A6C1B">
            <w:pPr>
              <w:jc w:val="left"/>
              <w:rPr>
                <w:rFonts w:ascii="Arial" w:eastAsia="Times New Roman" w:hAnsi="Arial" w:cs="Arial"/>
                <w:sz w:val="20"/>
                <w:lang w:val="en-US"/>
              </w:rPr>
            </w:pPr>
            <w:r>
              <w:rPr>
                <w:rFonts w:ascii="Arial" w:eastAsia="Times New Roman" w:hAnsi="Arial" w:cs="Arial"/>
                <w:sz w:val="20"/>
                <w:lang w:val="en-US"/>
              </w:rPr>
              <w:t>Revised – agree with the commenter. Apply the changes marked as #1924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5A671075" w14:textId="77777777" w:rsidR="009A6C1B" w:rsidRPr="001F0230" w:rsidRDefault="009A6C1B" w:rsidP="009A6C1B">
            <w:pPr>
              <w:jc w:val="left"/>
              <w:rPr>
                <w:rFonts w:eastAsia="Times New Roman"/>
                <w:sz w:val="20"/>
                <w:lang w:val="en-US"/>
              </w:rPr>
            </w:pPr>
          </w:p>
        </w:tc>
      </w:tr>
      <w:tr w:rsidR="00717D16" w:rsidRPr="001F0230" w14:paraId="61ECA316" w14:textId="77777777" w:rsidTr="00AF11DF">
        <w:trPr>
          <w:trHeight w:val="237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7882561D"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1925</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3B2E8AD3" w14:textId="77777777" w:rsidR="009A6C1B" w:rsidRPr="001F0230" w:rsidRDefault="009A6C1B" w:rsidP="009A6C1B">
            <w:pPr>
              <w:jc w:val="left"/>
              <w:rPr>
                <w:rFonts w:ascii="Arial" w:eastAsia="Times New Roman" w:hAnsi="Arial" w:cs="Arial"/>
                <w:sz w:val="20"/>
                <w:lang w:val="en-US"/>
              </w:rPr>
            </w:pPr>
            <w:proofErr w:type="spellStart"/>
            <w:r w:rsidRPr="001F0230">
              <w:rPr>
                <w:rFonts w:ascii="Arial" w:eastAsia="Times New Roman" w:hAnsi="Arial" w:cs="Arial"/>
                <w:sz w:val="20"/>
                <w:lang w:val="en-US"/>
              </w:rPr>
              <w:t>Jeongki</w:t>
            </w:r>
            <w:proofErr w:type="spellEnd"/>
            <w:r w:rsidRPr="001F0230">
              <w:rPr>
                <w:rFonts w:ascii="Arial" w:eastAsia="Times New Roman" w:hAnsi="Arial" w:cs="Arial"/>
                <w:sz w:val="20"/>
                <w:lang w:val="en-US"/>
              </w:rPr>
              <w:t xml:space="preserve"> Kim</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713B050D"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35.3.4.1</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20B1369B"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129.51</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503F6666"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"The Link ID subfield shall be set to TBD if the reported AP is not part of an AP MLD, or if the reporting AP does not have that information" This text still has TBD value. Resolve the TBD. In this case which value is the Link ID set to?</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2B483311"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Define the TBD value of Link ID subfield in the indicated condition.</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0BDBEF1E" w14:textId="2FFAF2B3" w:rsidR="009A6C1B" w:rsidRPr="001F0230" w:rsidRDefault="009A6C1B" w:rsidP="009A6C1B">
            <w:pPr>
              <w:jc w:val="left"/>
              <w:rPr>
                <w:rFonts w:ascii="Arial" w:eastAsia="Times New Roman" w:hAnsi="Arial" w:cs="Arial"/>
                <w:sz w:val="20"/>
                <w:lang w:val="en-US"/>
              </w:rPr>
            </w:pPr>
            <w:r>
              <w:rPr>
                <w:rFonts w:ascii="Arial" w:eastAsia="Times New Roman" w:hAnsi="Arial" w:cs="Arial"/>
                <w:sz w:val="20"/>
                <w:lang w:val="en-US"/>
              </w:rPr>
              <w:t>Revised – agree with the commenter. Apply the changes marked as #1925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0754F94D" w14:textId="77777777" w:rsidR="009A6C1B" w:rsidRPr="001F0230" w:rsidRDefault="009A6C1B" w:rsidP="009A6C1B">
            <w:pPr>
              <w:jc w:val="left"/>
              <w:rPr>
                <w:rFonts w:eastAsia="Times New Roman"/>
                <w:sz w:val="20"/>
                <w:lang w:val="en-US"/>
              </w:rPr>
            </w:pPr>
          </w:p>
        </w:tc>
      </w:tr>
      <w:tr w:rsidR="00717D16" w:rsidRPr="001F0230" w14:paraId="66F34CE0" w14:textId="77777777" w:rsidTr="00AF11DF">
        <w:trPr>
          <w:trHeight w:val="3432"/>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4E3971F6"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lastRenderedPageBreak/>
              <w:t>1973</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0CD5C496"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Jinjing Jiang</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5BD009CC"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35.3.4.1</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0A11E490"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131.41</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475EB340"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If the reported AP is affiliated to another AP MLD and the reporting AP intends to carry MLD information for that AP, the MLD ID for this AP MLD shall be unique in the frame that carries the Reduced Neighbor Report element and shall be selected with additional TBD rules.</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170F7565"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If the AP MLD has a AP which is in the same Multiple BSSID set as the reporting AP, MLD ID should be the BSSID index; if not, MLD ID should be set as a specific value (1111) that is indicating to the reporting AP is a "co-hosted" BSSID to some AP of the reported AP MLD. In addition, the whole paragraph is quite confusing, need better wording...</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471760AF" w14:textId="00A5459E" w:rsidR="009A6C1B" w:rsidRPr="001F0230" w:rsidRDefault="009A6C1B" w:rsidP="009A6C1B">
            <w:pPr>
              <w:jc w:val="left"/>
              <w:rPr>
                <w:rFonts w:ascii="Arial" w:eastAsia="Times New Roman" w:hAnsi="Arial" w:cs="Arial"/>
                <w:sz w:val="20"/>
                <w:lang w:val="en-US"/>
              </w:rPr>
            </w:pPr>
            <w:r>
              <w:rPr>
                <w:rFonts w:ascii="Arial" w:eastAsia="Times New Roman" w:hAnsi="Arial" w:cs="Arial"/>
                <w:sz w:val="20"/>
                <w:lang w:val="en-US"/>
              </w:rPr>
              <w:t>Revised – clarify the rules and remove the TBD. Apply the changes marked as #1973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5B1F9DBD" w14:textId="77777777" w:rsidR="009A6C1B" w:rsidRPr="001F0230" w:rsidRDefault="009A6C1B" w:rsidP="009A6C1B">
            <w:pPr>
              <w:jc w:val="left"/>
              <w:rPr>
                <w:rFonts w:eastAsia="Times New Roman"/>
                <w:sz w:val="20"/>
                <w:lang w:val="en-US"/>
              </w:rPr>
            </w:pPr>
          </w:p>
        </w:tc>
      </w:tr>
      <w:tr w:rsidR="00717D16" w:rsidRPr="001F0230" w14:paraId="32FB0F06" w14:textId="77777777" w:rsidTr="00AF11DF">
        <w:trPr>
          <w:trHeight w:val="2904"/>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1ED918D3" w14:textId="77777777" w:rsidR="009A6C1B" w:rsidRPr="00A73FBA" w:rsidRDefault="009A6C1B" w:rsidP="009A6C1B">
            <w:pPr>
              <w:jc w:val="left"/>
              <w:rPr>
                <w:rFonts w:ascii="Arial" w:eastAsia="Times New Roman" w:hAnsi="Arial" w:cs="Arial"/>
                <w:sz w:val="20"/>
                <w:lang w:val="en-US"/>
              </w:rPr>
            </w:pPr>
            <w:r w:rsidRPr="00A73FBA">
              <w:rPr>
                <w:rFonts w:ascii="Arial" w:eastAsia="Times New Roman" w:hAnsi="Arial" w:cs="Arial"/>
                <w:sz w:val="20"/>
                <w:lang w:val="en-US"/>
              </w:rPr>
              <w:t>2186</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099A1C44" w14:textId="77777777" w:rsidR="009A6C1B" w:rsidRPr="00A73FBA" w:rsidRDefault="009A6C1B" w:rsidP="009A6C1B">
            <w:pPr>
              <w:jc w:val="left"/>
              <w:rPr>
                <w:rFonts w:ascii="Arial" w:eastAsia="Times New Roman" w:hAnsi="Arial" w:cs="Arial"/>
                <w:sz w:val="20"/>
                <w:lang w:val="en-US"/>
              </w:rPr>
            </w:pPr>
            <w:r w:rsidRPr="00A73FBA">
              <w:rPr>
                <w:rFonts w:ascii="Arial" w:eastAsia="Times New Roman" w:hAnsi="Arial" w:cs="Arial"/>
                <w:sz w:val="20"/>
                <w:lang w:val="en-US"/>
              </w:rPr>
              <w:t>Li-Hsiang Sun</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61700763" w14:textId="77777777" w:rsidR="009A6C1B" w:rsidRPr="00A73FBA" w:rsidRDefault="009A6C1B" w:rsidP="009A6C1B">
            <w:pPr>
              <w:jc w:val="left"/>
              <w:rPr>
                <w:rFonts w:ascii="Arial" w:eastAsia="Times New Roman" w:hAnsi="Arial" w:cs="Arial"/>
                <w:sz w:val="20"/>
                <w:lang w:val="en-US"/>
              </w:rPr>
            </w:pPr>
            <w:r w:rsidRPr="00A73FBA">
              <w:rPr>
                <w:rFonts w:ascii="Arial" w:eastAsia="Times New Roman" w:hAnsi="Arial" w:cs="Arial"/>
                <w:sz w:val="20"/>
                <w:lang w:val="en-US"/>
              </w:rPr>
              <w:t>35.3.4.1</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4527902A" w14:textId="77777777" w:rsidR="009A6C1B" w:rsidRPr="00A73FBA" w:rsidRDefault="009A6C1B" w:rsidP="009A6C1B">
            <w:pPr>
              <w:jc w:val="left"/>
              <w:rPr>
                <w:rFonts w:ascii="Arial" w:eastAsia="Times New Roman" w:hAnsi="Arial" w:cs="Arial"/>
                <w:sz w:val="20"/>
                <w:lang w:val="en-US"/>
              </w:rPr>
            </w:pPr>
            <w:r w:rsidRPr="00A73FBA">
              <w:rPr>
                <w:rFonts w:ascii="Arial" w:eastAsia="Times New Roman" w:hAnsi="Arial" w:cs="Arial"/>
                <w:sz w:val="20"/>
                <w:lang w:val="en-US"/>
              </w:rPr>
              <w:t>129.14</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6EDECB63" w14:textId="77777777" w:rsidR="009A6C1B" w:rsidRPr="00A73FBA" w:rsidRDefault="009A6C1B" w:rsidP="009A6C1B">
            <w:pPr>
              <w:jc w:val="left"/>
              <w:rPr>
                <w:rFonts w:ascii="Arial" w:eastAsia="Times New Roman" w:hAnsi="Arial" w:cs="Arial"/>
                <w:sz w:val="20"/>
                <w:lang w:val="en-US"/>
              </w:rPr>
            </w:pPr>
            <w:r w:rsidRPr="00A73FBA">
              <w:rPr>
                <w:rFonts w:ascii="Arial" w:eastAsia="Times New Roman" w:hAnsi="Arial" w:cs="Arial"/>
                <w:sz w:val="20"/>
                <w:lang w:val="en-US"/>
              </w:rPr>
              <w:t xml:space="preserve">11ax has defined </w:t>
            </w:r>
            <w:proofErr w:type="spellStart"/>
            <w:r w:rsidRPr="00A73FBA">
              <w:rPr>
                <w:rFonts w:ascii="Arial" w:eastAsia="Times New Roman" w:hAnsi="Arial" w:cs="Arial"/>
                <w:sz w:val="20"/>
                <w:lang w:val="en-US"/>
              </w:rPr>
              <w:t>mutiple</w:t>
            </w:r>
            <w:proofErr w:type="spellEnd"/>
            <w:r w:rsidRPr="00A73FBA">
              <w:rPr>
                <w:rFonts w:ascii="Arial" w:eastAsia="Times New Roman" w:hAnsi="Arial" w:cs="Arial"/>
                <w:sz w:val="20"/>
                <w:lang w:val="en-US"/>
              </w:rPr>
              <w:t xml:space="preserve"> BSSID configuration element that allows some non-TXBSSID not advertised in some beacons. In the case that non-TXBSSID is not included in a beacon, can reporting AP </w:t>
            </w:r>
            <w:proofErr w:type="spellStart"/>
            <w:r w:rsidRPr="00A73FBA">
              <w:rPr>
                <w:rFonts w:ascii="Arial" w:eastAsia="Times New Roman" w:hAnsi="Arial" w:cs="Arial"/>
                <w:sz w:val="20"/>
                <w:lang w:val="en-US"/>
              </w:rPr>
              <w:t>aslo</w:t>
            </w:r>
            <w:proofErr w:type="spellEnd"/>
            <w:r w:rsidRPr="00A73FBA">
              <w:rPr>
                <w:rFonts w:ascii="Arial" w:eastAsia="Times New Roman" w:hAnsi="Arial" w:cs="Arial"/>
                <w:sz w:val="20"/>
                <w:lang w:val="en-US"/>
              </w:rPr>
              <w:t xml:space="preserve"> omit the TBTT info field for the APs in the same MLD as the non-TXBSSID?</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742D8B20" w14:textId="77777777" w:rsidR="009A6C1B" w:rsidRPr="00A73FBA" w:rsidRDefault="009A6C1B" w:rsidP="009A6C1B">
            <w:pPr>
              <w:jc w:val="left"/>
              <w:rPr>
                <w:rFonts w:ascii="Arial" w:eastAsia="Times New Roman" w:hAnsi="Arial" w:cs="Arial"/>
                <w:sz w:val="20"/>
                <w:lang w:val="en-US"/>
              </w:rPr>
            </w:pPr>
            <w:r w:rsidRPr="00A73FBA">
              <w:rPr>
                <w:rFonts w:ascii="Arial" w:eastAsia="Times New Roman" w:hAnsi="Arial" w:cs="Arial"/>
                <w:sz w:val="20"/>
                <w:lang w:val="en-US"/>
              </w:rPr>
              <w:t>allow reporting AP to omit the TBTT info field for the APs in the same MLD as the non-TXBSSID not included in the Multiple BSSID element in the current beacon</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123F35B3" w14:textId="5CBFC304" w:rsidR="009A6C1B" w:rsidRPr="00A73FBA" w:rsidRDefault="00A73FBA" w:rsidP="009A6C1B">
            <w:pPr>
              <w:jc w:val="left"/>
              <w:rPr>
                <w:rFonts w:ascii="Arial" w:eastAsia="Times New Roman" w:hAnsi="Arial" w:cs="Arial"/>
                <w:sz w:val="20"/>
                <w:lang w:val="en-US"/>
              </w:rPr>
            </w:pPr>
            <w:r w:rsidRPr="00A73FBA">
              <w:rPr>
                <w:rFonts w:ascii="Arial" w:eastAsia="Times New Roman" w:hAnsi="Arial" w:cs="Arial"/>
                <w:sz w:val="20"/>
                <w:lang w:val="en-US"/>
              </w:rPr>
              <w:t xml:space="preserve">Rejected </w:t>
            </w:r>
            <w:r w:rsidR="00F025A5">
              <w:rPr>
                <w:rFonts w:ascii="Arial" w:eastAsia="Times New Roman" w:hAnsi="Arial" w:cs="Arial"/>
                <w:sz w:val="20"/>
                <w:lang w:val="en-US"/>
              </w:rPr>
              <w:t>–</w:t>
            </w:r>
            <w:r w:rsidRPr="00A73FBA">
              <w:rPr>
                <w:rFonts w:ascii="Arial" w:eastAsia="Times New Roman" w:hAnsi="Arial" w:cs="Arial"/>
                <w:sz w:val="20"/>
                <w:lang w:val="en-US"/>
              </w:rPr>
              <w:t xml:space="preserve"> </w:t>
            </w:r>
            <w:r w:rsidR="00F025A5">
              <w:rPr>
                <w:rFonts w:ascii="Arial" w:eastAsia="Times New Roman" w:hAnsi="Arial" w:cs="Arial"/>
                <w:sz w:val="20"/>
                <w:lang w:val="en-US"/>
              </w:rPr>
              <w:t xml:space="preserve">there is no need to report in RNR the non-transmitted BSSIDs because they are described in the Multiple BSSID element. On the contrary, APs affiliated to the same MLD as a non-transmitted BSSID have to be included in the RNR as this is the </w:t>
            </w:r>
            <w:proofErr w:type="gramStart"/>
            <w:r w:rsidR="00F025A5">
              <w:rPr>
                <w:rFonts w:ascii="Arial" w:eastAsia="Times New Roman" w:hAnsi="Arial" w:cs="Arial"/>
                <w:sz w:val="20"/>
                <w:lang w:val="en-US"/>
              </w:rPr>
              <w:t>container</w:t>
            </w:r>
            <w:proofErr w:type="gramEnd"/>
            <w:r w:rsidR="00F025A5">
              <w:rPr>
                <w:rFonts w:ascii="Arial" w:eastAsia="Times New Roman" w:hAnsi="Arial" w:cs="Arial"/>
                <w:sz w:val="20"/>
                <w:lang w:val="en-US"/>
              </w:rPr>
              <w:t xml:space="preserve"> we chose in 11be to do basic discovery. The paragraph therefore explicitly includes th</w:t>
            </w:r>
            <w:r w:rsidR="00EB613B">
              <w:rPr>
                <w:rFonts w:ascii="Arial" w:eastAsia="Times New Roman" w:hAnsi="Arial" w:cs="Arial"/>
                <w:sz w:val="20"/>
                <w:lang w:val="en-US"/>
              </w:rPr>
              <w:t>ese APs.</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57BAC3EC" w14:textId="77777777" w:rsidR="009A6C1B" w:rsidRPr="001F0230" w:rsidRDefault="009A6C1B" w:rsidP="009A6C1B">
            <w:pPr>
              <w:jc w:val="left"/>
              <w:rPr>
                <w:rFonts w:ascii="Arial" w:eastAsia="Times New Roman" w:hAnsi="Arial" w:cs="Arial"/>
                <w:sz w:val="20"/>
                <w:lang w:val="en-US"/>
              </w:rPr>
            </w:pPr>
            <w:r w:rsidRPr="00A73FBA">
              <w:rPr>
                <w:rFonts w:ascii="Arial" w:eastAsia="Times New Roman" w:hAnsi="Arial" w:cs="Arial"/>
                <w:sz w:val="20"/>
                <w:lang w:val="en-US"/>
              </w:rPr>
              <w:t>[2021/02/07, Edward Au] Volunteer: Abhishek Patil</w:t>
            </w:r>
          </w:p>
        </w:tc>
      </w:tr>
      <w:tr w:rsidR="00717D16" w:rsidRPr="001F0230" w14:paraId="2A1E23B9" w14:textId="77777777" w:rsidTr="00AF11DF">
        <w:trPr>
          <w:trHeight w:val="3960"/>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647C2E4C" w14:textId="77777777" w:rsidR="009A6C1B" w:rsidRPr="00DC213F" w:rsidRDefault="009A6C1B" w:rsidP="009A6C1B">
            <w:pPr>
              <w:jc w:val="left"/>
              <w:rPr>
                <w:rFonts w:ascii="Arial" w:eastAsia="Times New Roman" w:hAnsi="Arial" w:cs="Arial"/>
                <w:sz w:val="20"/>
                <w:lang w:val="en-US"/>
              </w:rPr>
            </w:pPr>
            <w:r w:rsidRPr="00DC213F">
              <w:rPr>
                <w:rFonts w:ascii="Arial" w:eastAsia="Times New Roman" w:hAnsi="Arial" w:cs="Arial"/>
                <w:sz w:val="20"/>
                <w:lang w:val="en-US"/>
              </w:rPr>
              <w:lastRenderedPageBreak/>
              <w:t>2187</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0B0900A4" w14:textId="77777777" w:rsidR="009A6C1B" w:rsidRPr="00DC213F" w:rsidRDefault="009A6C1B" w:rsidP="009A6C1B">
            <w:pPr>
              <w:jc w:val="left"/>
              <w:rPr>
                <w:rFonts w:ascii="Arial" w:eastAsia="Times New Roman" w:hAnsi="Arial" w:cs="Arial"/>
                <w:sz w:val="20"/>
                <w:lang w:val="en-US"/>
              </w:rPr>
            </w:pPr>
            <w:r w:rsidRPr="00DC213F">
              <w:rPr>
                <w:rFonts w:ascii="Arial" w:eastAsia="Times New Roman" w:hAnsi="Arial" w:cs="Arial"/>
                <w:sz w:val="20"/>
                <w:lang w:val="en-US"/>
              </w:rPr>
              <w:t>Li-Hsiang Sun</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5BCBF89B" w14:textId="77777777" w:rsidR="009A6C1B" w:rsidRPr="00DC213F" w:rsidRDefault="009A6C1B" w:rsidP="009A6C1B">
            <w:pPr>
              <w:jc w:val="left"/>
              <w:rPr>
                <w:rFonts w:ascii="Arial" w:eastAsia="Times New Roman" w:hAnsi="Arial" w:cs="Arial"/>
                <w:sz w:val="20"/>
                <w:lang w:val="en-US"/>
              </w:rPr>
            </w:pPr>
            <w:r w:rsidRPr="00DC213F">
              <w:rPr>
                <w:rFonts w:ascii="Arial" w:eastAsia="Times New Roman" w:hAnsi="Arial" w:cs="Arial"/>
                <w:sz w:val="20"/>
                <w:lang w:val="en-US"/>
              </w:rPr>
              <w:t>35.3.4.1</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04542714" w14:textId="77777777" w:rsidR="009A6C1B" w:rsidRPr="00DC213F" w:rsidRDefault="009A6C1B" w:rsidP="009A6C1B">
            <w:pPr>
              <w:jc w:val="left"/>
              <w:rPr>
                <w:rFonts w:ascii="Arial" w:eastAsia="Times New Roman" w:hAnsi="Arial" w:cs="Arial"/>
                <w:sz w:val="20"/>
                <w:lang w:val="en-US"/>
              </w:rPr>
            </w:pPr>
            <w:r w:rsidRPr="00DC213F">
              <w:rPr>
                <w:rFonts w:ascii="Arial" w:eastAsia="Times New Roman" w:hAnsi="Arial" w:cs="Arial"/>
                <w:sz w:val="20"/>
                <w:lang w:val="en-US"/>
              </w:rPr>
              <w:t>129.26</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60B41973" w14:textId="77777777" w:rsidR="009A6C1B" w:rsidRPr="00DC213F" w:rsidRDefault="009A6C1B" w:rsidP="009A6C1B">
            <w:pPr>
              <w:jc w:val="left"/>
              <w:rPr>
                <w:rFonts w:ascii="Arial" w:eastAsia="Times New Roman" w:hAnsi="Arial" w:cs="Arial"/>
                <w:sz w:val="20"/>
                <w:lang w:val="en-US"/>
              </w:rPr>
            </w:pPr>
            <w:r w:rsidRPr="00DC213F">
              <w:rPr>
                <w:rFonts w:ascii="Arial" w:eastAsia="Times New Roman" w:hAnsi="Arial" w:cs="Arial"/>
                <w:sz w:val="20"/>
                <w:lang w:val="en-US"/>
              </w:rPr>
              <w:t>1) "the APs of the other AP MLDs are already reported in Beacon frames and broadcast Probe Response frames transmitted by an AP in the same collocated set as the reporting AP"</w:t>
            </w:r>
            <w:r w:rsidRPr="00DC213F">
              <w:rPr>
                <w:rFonts w:ascii="Arial" w:eastAsia="Times New Roman" w:hAnsi="Arial" w:cs="Arial"/>
                <w:sz w:val="20"/>
                <w:lang w:val="en-US"/>
              </w:rPr>
              <w:br/>
              <w:t>2) "if at least one AP of the other AP MLD is in the same multiple BSSID set as an AP affiliated with the AP MLD of the reporting AP"</w:t>
            </w:r>
            <w:r w:rsidRPr="00DC213F">
              <w:rPr>
                <w:rFonts w:ascii="Arial" w:eastAsia="Times New Roman" w:hAnsi="Arial" w:cs="Arial"/>
                <w:sz w:val="20"/>
                <w:lang w:val="en-US"/>
              </w:rPr>
              <w:br/>
              <w:t>Is there a case that 2) is satisfied but 1) is not satisfied?</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78413F38" w14:textId="77777777" w:rsidR="009A6C1B" w:rsidRPr="00DC213F" w:rsidRDefault="009A6C1B" w:rsidP="009A6C1B">
            <w:pPr>
              <w:jc w:val="left"/>
              <w:rPr>
                <w:rFonts w:ascii="Arial" w:eastAsia="Times New Roman" w:hAnsi="Arial" w:cs="Arial"/>
                <w:sz w:val="20"/>
                <w:lang w:val="en-US"/>
              </w:rPr>
            </w:pPr>
            <w:r w:rsidRPr="00DC213F">
              <w:rPr>
                <w:rFonts w:ascii="Arial" w:eastAsia="Times New Roman" w:hAnsi="Arial" w:cs="Arial"/>
                <w:sz w:val="20"/>
                <w:lang w:val="en-US"/>
              </w:rPr>
              <w:t>add a note to clarify the case at L26 "unless</w:t>
            </w:r>
            <w:proofErr w:type="gramStart"/>
            <w:r w:rsidRPr="00DC213F">
              <w:rPr>
                <w:rFonts w:ascii="Arial" w:eastAsia="Times New Roman" w:hAnsi="Arial" w:cs="Arial"/>
                <w:sz w:val="20"/>
                <w:lang w:val="en-US"/>
              </w:rPr>
              <w:t>"  refers</w:t>
            </w:r>
            <w:proofErr w:type="gramEnd"/>
            <w:r w:rsidRPr="00DC213F">
              <w:rPr>
                <w:rFonts w:ascii="Arial" w:eastAsia="Times New Roman" w:hAnsi="Arial" w:cs="Arial"/>
                <w:sz w:val="20"/>
                <w:lang w:val="en-US"/>
              </w:rPr>
              <w:t xml:space="preserve"> to</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7A233D81" w14:textId="50363BAF" w:rsidR="009A6C1B" w:rsidRPr="00DC213F" w:rsidRDefault="00CF560C" w:rsidP="009A6C1B">
            <w:pPr>
              <w:jc w:val="left"/>
              <w:rPr>
                <w:rFonts w:ascii="Arial" w:eastAsia="Times New Roman" w:hAnsi="Arial" w:cs="Arial"/>
                <w:sz w:val="20"/>
                <w:lang w:val="en-US"/>
              </w:rPr>
            </w:pPr>
            <w:r w:rsidRPr="00DC213F">
              <w:rPr>
                <w:rFonts w:ascii="Arial" w:eastAsia="Times New Roman" w:hAnsi="Arial" w:cs="Arial"/>
                <w:sz w:val="20"/>
                <w:lang w:val="en-US"/>
              </w:rPr>
              <w:t xml:space="preserve">Rejected – </w:t>
            </w:r>
            <w:r w:rsidR="00855D92" w:rsidRPr="00DC213F">
              <w:rPr>
                <w:rFonts w:ascii="Arial" w:eastAsia="Times New Roman" w:hAnsi="Arial" w:cs="Arial"/>
                <w:sz w:val="20"/>
                <w:lang w:val="en-US"/>
              </w:rPr>
              <w:t xml:space="preserve">a Note would not really improve the readability. </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59CD0AA4" w14:textId="77777777" w:rsidR="009A6C1B" w:rsidRPr="001F0230" w:rsidRDefault="009A6C1B" w:rsidP="009A6C1B">
            <w:pPr>
              <w:jc w:val="left"/>
              <w:rPr>
                <w:rFonts w:eastAsia="Times New Roman"/>
                <w:sz w:val="20"/>
                <w:lang w:val="en-US"/>
              </w:rPr>
            </w:pPr>
          </w:p>
        </w:tc>
      </w:tr>
      <w:tr w:rsidR="00717D16" w:rsidRPr="001F0230" w14:paraId="63B952C0" w14:textId="77777777" w:rsidTr="00AF11DF">
        <w:trPr>
          <w:trHeight w:val="8192"/>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614D4A7E"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lastRenderedPageBreak/>
              <w:t>2298</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6D2FBF41"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Michael Montemurro</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38808295"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35.3.4.1</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4A92278B"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129.03</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64C2D69F"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AP behavior for AP MLD discovery is overly complex and can be significantly simplified.</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21B07F3C"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An MLD AP is identified by an MLD AP address. The MLD AP address represents the BSSID for the MLD BSS.</w:t>
            </w:r>
            <w:r w:rsidRPr="001F0230">
              <w:rPr>
                <w:rFonts w:ascii="Arial" w:eastAsia="Times New Roman" w:hAnsi="Arial" w:cs="Arial"/>
                <w:sz w:val="20"/>
                <w:lang w:val="en-US"/>
              </w:rPr>
              <w:br/>
            </w:r>
            <w:r w:rsidRPr="001F0230">
              <w:rPr>
                <w:rFonts w:ascii="Arial" w:eastAsia="Times New Roman" w:hAnsi="Arial" w:cs="Arial"/>
                <w:sz w:val="20"/>
                <w:lang w:val="en-US"/>
              </w:rPr>
              <w:br/>
              <w:t>The MLD AP Address is included in the ML element and advertised by APs affiliated with the MLD AP. The Affiliated AP filters probe requests directed to the MLD AP BSSID and responds with an MLD Probe Response.</w:t>
            </w:r>
            <w:r w:rsidRPr="001F0230">
              <w:rPr>
                <w:rFonts w:ascii="Arial" w:eastAsia="Times New Roman" w:hAnsi="Arial" w:cs="Arial"/>
                <w:sz w:val="20"/>
                <w:lang w:val="en-US"/>
              </w:rPr>
              <w:br/>
            </w:r>
            <w:r w:rsidRPr="001F0230">
              <w:rPr>
                <w:rFonts w:ascii="Arial" w:eastAsia="Times New Roman" w:hAnsi="Arial" w:cs="Arial"/>
                <w:sz w:val="20"/>
                <w:lang w:val="en-US"/>
              </w:rPr>
              <w:br/>
              <w:t>An MLD STA (or a STA affiliated with the non-AP MLD) sends probe requests and discovers an AP affiliated with an AP affiliated with an MLD. The non-AP MLD sends an MLD probe request to the MLD AP and receives an MLD probe response.</w:t>
            </w:r>
            <w:r w:rsidRPr="001F0230">
              <w:rPr>
                <w:rFonts w:ascii="Arial" w:eastAsia="Times New Roman" w:hAnsi="Arial" w:cs="Arial"/>
                <w:sz w:val="20"/>
                <w:lang w:val="en-US"/>
              </w:rPr>
              <w:br/>
            </w:r>
            <w:r w:rsidRPr="001F0230">
              <w:rPr>
                <w:rFonts w:ascii="Arial" w:eastAsia="Times New Roman" w:hAnsi="Arial" w:cs="Arial"/>
                <w:sz w:val="20"/>
                <w:lang w:val="en-US"/>
              </w:rPr>
              <w:br/>
              <w:t>MBSSID elements and RNR elements can be used as described.</w:t>
            </w:r>
            <w:r w:rsidRPr="001F0230">
              <w:rPr>
                <w:rFonts w:ascii="Arial" w:eastAsia="Times New Roman" w:hAnsi="Arial" w:cs="Arial"/>
                <w:sz w:val="20"/>
                <w:lang w:val="en-US"/>
              </w:rPr>
              <w:br/>
            </w:r>
            <w:r w:rsidRPr="001F0230">
              <w:rPr>
                <w:rFonts w:ascii="Arial" w:eastAsia="Times New Roman" w:hAnsi="Arial" w:cs="Arial"/>
                <w:sz w:val="20"/>
                <w:lang w:val="en-US"/>
              </w:rPr>
              <w:br/>
              <w:t xml:space="preserve">The commenter is willing to work to create a contribution to </w:t>
            </w:r>
            <w:r w:rsidRPr="001F0230">
              <w:rPr>
                <w:rFonts w:ascii="Arial" w:eastAsia="Times New Roman" w:hAnsi="Arial" w:cs="Arial"/>
                <w:sz w:val="20"/>
                <w:lang w:val="en-US"/>
              </w:rPr>
              <w:lastRenderedPageBreak/>
              <w:t>resolve this comment.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48A1BD93" w14:textId="77777777" w:rsidR="009A6C1B" w:rsidRDefault="009A6C1B" w:rsidP="009A6C1B">
            <w:pPr>
              <w:jc w:val="left"/>
              <w:rPr>
                <w:rFonts w:ascii="Arial" w:eastAsia="Times New Roman" w:hAnsi="Arial" w:cs="Arial"/>
                <w:sz w:val="20"/>
                <w:lang w:val="en-US"/>
              </w:rPr>
            </w:pPr>
            <w:r>
              <w:rPr>
                <w:rFonts w:ascii="Arial" w:eastAsia="Times New Roman" w:hAnsi="Arial" w:cs="Arial"/>
                <w:sz w:val="20"/>
                <w:lang w:val="en-US"/>
              </w:rPr>
              <w:lastRenderedPageBreak/>
              <w:t xml:space="preserve">Revised – this sentence and procedure is not about MLD probing, but about the mandate by APs of an AP MLD to provide in all its beacons and probe responses a basic set of information about the AP MLD (and other APs of the AP MLD). To not bloat beacons, we are using the RNR to carry </w:t>
            </w:r>
            <w:proofErr w:type="gramStart"/>
            <w:r>
              <w:rPr>
                <w:rFonts w:ascii="Arial" w:eastAsia="Times New Roman" w:hAnsi="Arial" w:cs="Arial"/>
                <w:sz w:val="20"/>
                <w:lang w:val="en-US"/>
              </w:rPr>
              <w:t>that  basic</w:t>
            </w:r>
            <w:proofErr w:type="gramEnd"/>
            <w:r>
              <w:rPr>
                <w:rFonts w:ascii="Arial" w:eastAsia="Times New Roman" w:hAnsi="Arial" w:cs="Arial"/>
                <w:sz w:val="20"/>
                <w:lang w:val="en-US"/>
              </w:rPr>
              <w:t xml:space="preserve"> information. </w:t>
            </w:r>
          </w:p>
          <w:p w14:paraId="0C570B72" w14:textId="77777777" w:rsidR="009A6C1B" w:rsidRDefault="009A6C1B" w:rsidP="009A6C1B">
            <w:pPr>
              <w:jc w:val="left"/>
              <w:rPr>
                <w:rFonts w:ascii="Arial" w:eastAsia="Times New Roman" w:hAnsi="Arial" w:cs="Arial"/>
                <w:sz w:val="20"/>
                <w:lang w:val="en-US"/>
              </w:rPr>
            </w:pPr>
          </w:p>
          <w:p w14:paraId="1664448E" w14:textId="77777777" w:rsidR="009A6C1B" w:rsidRDefault="009A6C1B" w:rsidP="009A6C1B">
            <w:pPr>
              <w:jc w:val="left"/>
              <w:rPr>
                <w:rFonts w:ascii="Arial" w:eastAsia="Times New Roman" w:hAnsi="Arial" w:cs="Arial"/>
                <w:sz w:val="20"/>
                <w:lang w:val="en-US"/>
              </w:rPr>
            </w:pPr>
            <w:r>
              <w:rPr>
                <w:rFonts w:ascii="Arial" w:eastAsia="Times New Roman" w:hAnsi="Arial" w:cs="Arial"/>
                <w:sz w:val="20"/>
                <w:lang w:val="en-US"/>
              </w:rPr>
              <w:t xml:space="preserve">Agree that the sentences are not easy to parse. As suggested by other commenters, split the sentences into the 2 cases of interest (AP is </w:t>
            </w:r>
            <w:proofErr w:type="spellStart"/>
            <w:r>
              <w:rPr>
                <w:rFonts w:ascii="Arial" w:eastAsia="Times New Roman" w:hAnsi="Arial" w:cs="Arial"/>
                <w:sz w:val="20"/>
                <w:lang w:val="en-US"/>
              </w:rPr>
              <w:t>nonTxBSSID</w:t>
            </w:r>
            <w:proofErr w:type="spellEnd"/>
            <w:r>
              <w:rPr>
                <w:rFonts w:ascii="Arial" w:eastAsia="Times New Roman" w:hAnsi="Arial" w:cs="Arial"/>
                <w:sz w:val="20"/>
                <w:lang w:val="en-US"/>
              </w:rPr>
              <w:t xml:space="preserve"> or not).</w:t>
            </w:r>
          </w:p>
          <w:p w14:paraId="0B0DE2BD" w14:textId="00C9ADFF" w:rsidR="009A6C1B" w:rsidRPr="001F0230" w:rsidRDefault="009A6C1B" w:rsidP="009A6C1B">
            <w:pPr>
              <w:jc w:val="left"/>
              <w:rPr>
                <w:rFonts w:ascii="Arial" w:eastAsia="Times New Roman" w:hAnsi="Arial" w:cs="Arial"/>
                <w:sz w:val="20"/>
                <w:lang w:val="en-US"/>
              </w:rPr>
            </w:pPr>
            <w:r>
              <w:rPr>
                <w:rFonts w:ascii="Arial" w:eastAsia="Times New Roman" w:hAnsi="Arial" w:cs="Arial"/>
                <w:sz w:val="20"/>
                <w:lang w:val="en-US"/>
              </w:rPr>
              <w:t xml:space="preserve">Apply the changes marked as #2298 in this document. </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7209240F" w14:textId="77777777" w:rsidR="009A6C1B" w:rsidRPr="001F0230" w:rsidRDefault="009A6C1B" w:rsidP="009A6C1B">
            <w:pPr>
              <w:jc w:val="left"/>
              <w:rPr>
                <w:rFonts w:eastAsia="Times New Roman"/>
                <w:sz w:val="20"/>
                <w:lang w:val="en-US"/>
              </w:rPr>
            </w:pPr>
          </w:p>
        </w:tc>
      </w:tr>
      <w:tr w:rsidR="00717D16" w:rsidRPr="001F0230" w14:paraId="320870D5" w14:textId="77777777" w:rsidTr="00AF11DF">
        <w:trPr>
          <w:trHeight w:val="105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57A880F7"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2299</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76686F2D"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Michael Montemurro</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2DB79EF9"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35.3.4.1</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5F4B53D2"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129.10</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4110E693"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APs do not practice intent.</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406A6547"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Change "do not intend to be discovered by STAs" to "are configured not discoverable to STAs"</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4CBC2065" w14:textId="2A1A36FE" w:rsidR="009A6C1B" w:rsidRPr="001F0230" w:rsidRDefault="009A6C1B" w:rsidP="009A6C1B">
            <w:pPr>
              <w:jc w:val="left"/>
              <w:rPr>
                <w:rFonts w:ascii="Arial" w:eastAsia="Times New Roman" w:hAnsi="Arial" w:cs="Arial"/>
                <w:sz w:val="20"/>
                <w:lang w:val="en-US"/>
              </w:rPr>
            </w:pPr>
            <w:r>
              <w:rPr>
                <w:rFonts w:ascii="Arial" w:eastAsia="Times New Roman" w:hAnsi="Arial" w:cs="Arial"/>
                <w:sz w:val="20"/>
                <w:lang w:val="en-US"/>
              </w:rPr>
              <w:t xml:space="preserve">Revised – Commenter of CID2968 suggests that AP MLD are the ones that can be </w:t>
            </w:r>
            <w:proofErr w:type="spellStart"/>
            <w:r>
              <w:rPr>
                <w:rFonts w:ascii="Arial" w:eastAsia="Times New Roman" w:hAnsi="Arial" w:cs="Arial"/>
                <w:sz w:val="20"/>
                <w:lang w:val="en-US"/>
              </w:rPr>
              <w:t>non discoverable</w:t>
            </w:r>
            <w:proofErr w:type="spellEnd"/>
            <w:r>
              <w:rPr>
                <w:rFonts w:ascii="Arial" w:eastAsia="Times New Roman" w:hAnsi="Arial" w:cs="Arial"/>
                <w:sz w:val="20"/>
                <w:lang w:val="en-US"/>
              </w:rPr>
              <w:t>. Propose to therefore remove that condition. Apply the changes marked as #2299</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6699B6D8" w14:textId="77777777" w:rsidR="009A6C1B" w:rsidRPr="001F0230" w:rsidRDefault="009A6C1B" w:rsidP="009A6C1B">
            <w:pPr>
              <w:jc w:val="left"/>
              <w:rPr>
                <w:rFonts w:eastAsia="Times New Roman"/>
                <w:sz w:val="20"/>
                <w:lang w:val="en-US"/>
              </w:rPr>
            </w:pPr>
          </w:p>
        </w:tc>
      </w:tr>
      <w:tr w:rsidR="00717D16" w:rsidRPr="001F0230" w14:paraId="2AAE9729" w14:textId="77777777" w:rsidTr="00AF11DF">
        <w:trPr>
          <w:trHeight w:val="105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08DD7898"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2589</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33681132"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Rojan Chitrakar</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24906506"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35.3.4.1</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38E4C26A"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129.20</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71158F3D"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What is a "collocated set"?</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63251018"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Provide clear definition of a collocated set.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1FE74927" w14:textId="7541A069" w:rsidR="009A6C1B" w:rsidRPr="001F0230" w:rsidRDefault="009A6C1B" w:rsidP="009A6C1B">
            <w:pPr>
              <w:jc w:val="left"/>
              <w:rPr>
                <w:rFonts w:ascii="Arial" w:eastAsia="Times New Roman" w:hAnsi="Arial" w:cs="Arial"/>
                <w:sz w:val="20"/>
                <w:lang w:val="en-US"/>
              </w:rPr>
            </w:pPr>
            <w:r>
              <w:rPr>
                <w:rFonts w:ascii="Arial" w:eastAsia="Times New Roman" w:hAnsi="Arial" w:cs="Arial"/>
                <w:sz w:val="20"/>
                <w:lang w:val="en-US"/>
              </w:rPr>
              <w:t>Revised – correct named defined in 11ax is co-located AP set. Change to that term. Apply the changes marked as #2589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009336EB" w14:textId="77777777" w:rsidR="009A6C1B" w:rsidRPr="001F0230" w:rsidRDefault="009A6C1B" w:rsidP="009A6C1B">
            <w:pPr>
              <w:jc w:val="left"/>
              <w:rPr>
                <w:rFonts w:eastAsia="Times New Roman"/>
                <w:sz w:val="20"/>
                <w:lang w:val="en-US"/>
              </w:rPr>
            </w:pPr>
          </w:p>
        </w:tc>
      </w:tr>
      <w:tr w:rsidR="00717D16" w:rsidRPr="001F0230" w14:paraId="1621402F" w14:textId="77777777" w:rsidTr="00AF11DF">
        <w:trPr>
          <w:trHeight w:val="3168"/>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06E9C5CF"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lastRenderedPageBreak/>
              <w:t>2590</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515640DF"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Rojan Chitrakar</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687D7416"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35.3.4.1</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0284F910"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129.34</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3DE7E599"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 xml:space="preserve">The MLD Parameters subfield should also carry the MLD MAC Address of the AP MLD with which the reported AP is affiliated with, especially for the case where the reported AP is affiliated to the same AP MLD as a </w:t>
            </w:r>
            <w:proofErr w:type="spellStart"/>
            <w:r w:rsidRPr="001F0230">
              <w:rPr>
                <w:rFonts w:ascii="Arial" w:eastAsia="Times New Roman" w:hAnsi="Arial" w:cs="Arial"/>
                <w:sz w:val="20"/>
                <w:lang w:val="en-US"/>
              </w:rPr>
              <w:t>nontransmitted</w:t>
            </w:r>
            <w:proofErr w:type="spellEnd"/>
            <w:r w:rsidRPr="001F0230">
              <w:rPr>
                <w:rFonts w:ascii="Arial" w:eastAsia="Times New Roman" w:hAnsi="Arial" w:cs="Arial"/>
                <w:sz w:val="20"/>
                <w:lang w:val="en-US"/>
              </w:rPr>
              <w:t xml:space="preserve"> BSSID that is in the same multiple BSSID set as the reporting AP.</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045FE385"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 xml:space="preserve">Include the MLD MAC Address of the AP MLD with which the reported AP is affiliated with in the MLD Parameters subfields of the reported AP, especially for the case where the reported AP is affiliated to the same AP MLD as a </w:t>
            </w:r>
            <w:proofErr w:type="spellStart"/>
            <w:r w:rsidRPr="001F0230">
              <w:rPr>
                <w:rFonts w:ascii="Arial" w:eastAsia="Times New Roman" w:hAnsi="Arial" w:cs="Arial"/>
                <w:sz w:val="20"/>
                <w:lang w:val="en-US"/>
              </w:rPr>
              <w:t>nontransmitted</w:t>
            </w:r>
            <w:proofErr w:type="spellEnd"/>
            <w:r w:rsidRPr="001F0230">
              <w:rPr>
                <w:rFonts w:ascii="Arial" w:eastAsia="Times New Roman" w:hAnsi="Arial" w:cs="Arial"/>
                <w:sz w:val="20"/>
                <w:lang w:val="en-US"/>
              </w:rPr>
              <w:t xml:space="preserve"> BSSID that is in the same multiple BSSID set as the reporting AP.</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6DA81CFC" w14:textId="435BDB1D" w:rsidR="009A6C1B" w:rsidRPr="001F0230" w:rsidRDefault="009A6C1B" w:rsidP="009A6C1B">
            <w:pPr>
              <w:jc w:val="left"/>
              <w:rPr>
                <w:rFonts w:ascii="Arial" w:eastAsia="Times New Roman" w:hAnsi="Arial" w:cs="Arial"/>
                <w:sz w:val="20"/>
                <w:lang w:val="en-US"/>
              </w:rPr>
            </w:pPr>
            <w:r>
              <w:rPr>
                <w:rFonts w:ascii="Arial" w:eastAsia="Times New Roman" w:hAnsi="Arial" w:cs="Arial"/>
                <w:sz w:val="20"/>
                <w:lang w:val="en-US"/>
              </w:rPr>
              <w:t>Rejected – the MLD MAC address of the AP MLD is included in the ML element under specific conditions. It therefore does not need to be added to the RNR.</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1F2629E0" w14:textId="77777777" w:rsidR="009A6C1B" w:rsidRPr="001F0230" w:rsidRDefault="009A6C1B" w:rsidP="009A6C1B">
            <w:pPr>
              <w:jc w:val="left"/>
              <w:rPr>
                <w:rFonts w:eastAsia="Times New Roman"/>
                <w:sz w:val="20"/>
                <w:lang w:val="en-US"/>
              </w:rPr>
            </w:pPr>
          </w:p>
        </w:tc>
      </w:tr>
      <w:tr w:rsidR="00717D16" w:rsidRPr="001F0230" w14:paraId="6F06D82D" w14:textId="77777777" w:rsidTr="00AF11DF">
        <w:trPr>
          <w:trHeight w:val="3960"/>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14A7FB55"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2854</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0B619E76"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Stephen McCann</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4801ADF2"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35.3.4.1</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3C2CFF15"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129.07</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3B00D893"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 xml:space="preserve">According to 9.4.2.53 (Supported Operating Classes element), STAs do not transmit information about bands that they do not support. </w:t>
            </w:r>
            <w:proofErr w:type="gramStart"/>
            <w:r w:rsidRPr="001F0230">
              <w:rPr>
                <w:rFonts w:ascii="Arial" w:eastAsia="Times New Roman" w:hAnsi="Arial" w:cs="Arial"/>
                <w:sz w:val="20"/>
                <w:lang w:val="en-US"/>
              </w:rPr>
              <w:t>Therefore</w:t>
            </w:r>
            <w:proofErr w:type="gramEnd"/>
            <w:r w:rsidRPr="001F0230">
              <w:rPr>
                <w:rFonts w:ascii="Arial" w:eastAsia="Times New Roman" w:hAnsi="Arial" w:cs="Arial"/>
                <w:sz w:val="20"/>
                <w:lang w:val="en-US"/>
              </w:rPr>
              <w:t xml:space="preserve"> the sentence is not valid, as a STA does not signal negative information to the AP. In addition, what does a "given band" mean and where is it decided what the "given band" is.  It appears that "given band" is not defined in 11be or </w:t>
            </w:r>
            <w:proofErr w:type="spellStart"/>
            <w:r w:rsidRPr="001F0230">
              <w:rPr>
                <w:rFonts w:ascii="Arial" w:eastAsia="Times New Roman" w:hAnsi="Arial" w:cs="Arial"/>
                <w:sz w:val="20"/>
                <w:lang w:val="en-US"/>
              </w:rPr>
              <w:t>REVmd</w:t>
            </w:r>
            <w:proofErr w:type="spellEnd"/>
            <w:r w:rsidRPr="001F0230">
              <w:rPr>
                <w:rFonts w:ascii="Arial" w:eastAsia="Times New Roman" w:hAnsi="Arial" w:cs="Arial"/>
                <w:sz w:val="20"/>
                <w:lang w:val="en-US"/>
              </w:rPr>
              <w:t>.</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2A815799"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Delete the cited sentence.</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3F0A4B0B" w14:textId="123F8982" w:rsidR="009A6C1B" w:rsidRPr="001F0230" w:rsidRDefault="009A6C1B" w:rsidP="009A6C1B">
            <w:pPr>
              <w:jc w:val="left"/>
              <w:rPr>
                <w:rFonts w:ascii="Arial" w:eastAsia="Times New Roman" w:hAnsi="Arial" w:cs="Arial"/>
                <w:sz w:val="20"/>
                <w:lang w:val="en-US"/>
              </w:rPr>
            </w:pPr>
            <w:r>
              <w:rPr>
                <w:rFonts w:ascii="Arial" w:eastAsia="Times New Roman" w:hAnsi="Arial" w:cs="Arial"/>
                <w:sz w:val="20"/>
                <w:lang w:val="en-US"/>
              </w:rPr>
              <w:t>Revised – agree with the commenter. The added value for this sentence is anyway very limited. Delete the cited sentence. Make the changes marked as #2854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54E1A1BE" w14:textId="77777777" w:rsidR="009A6C1B" w:rsidRPr="001F0230" w:rsidRDefault="009A6C1B" w:rsidP="009A6C1B">
            <w:pPr>
              <w:jc w:val="left"/>
              <w:rPr>
                <w:rFonts w:eastAsia="Times New Roman"/>
                <w:sz w:val="20"/>
                <w:lang w:val="en-US"/>
              </w:rPr>
            </w:pPr>
          </w:p>
        </w:tc>
      </w:tr>
      <w:tr w:rsidR="00717D16" w:rsidRPr="001F0230" w14:paraId="00A3CB1F" w14:textId="77777777" w:rsidTr="00AF11DF">
        <w:trPr>
          <w:trHeight w:val="105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74A03499"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2867</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410ED455"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Stephen McCann</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62706D4F"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35.3.4.1</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2D465541"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129.20</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774410E6"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Is the "same collocated set" an ESS? If not, I think it needs to be defined.</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09493747"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Replace "same collocated set" with "ESS"</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58DA4BAD" w14:textId="6F973936" w:rsidR="009A6C1B" w:rsidRPr="001F0230" w:rsidRDefault="009A6C1B" w:rsidP="009A6C1B">
            <w:pPr>
              <w:jc w:val="left"/>
              <w:rPr>
                <w:rFonts w:ascii="Arial" w:eastAsia="Times New Roman" w:hAnsi="Arial" w:cs="Arial"/>
                <w:sz w:val="20"/>
                <w:lang w:val="en-US"/>
              </w:rPr>
            </w:pPr>
            <w:r>
              <w:rPr>
                <w:rFonts w:ascii="Arial" w:eastAsia="Times New Roman" w:hAnsi="Arial" w:cs="Arial"/>
                <w:sz w:val="20"/>
                <w:lang w:val="en-US"/>
              </w:rPr>
              <w:t xml:space="preserve">Revised – it is not the same as ESS. </w:t>
            </w:r>
            <w:proofErr w:type="gramStart"/>
            <w:r>
              <w:rPr>
                <w:rFonts w:ascii="Arial" w:eastAsia="Times New Roman" w:hAnsi="Arial" w:cs="Arial"/>
                <w:sz w:val="20"/>
                <w:lang w:val="en-US"/>
              </w:rPr>
              <w:t>Actually</w:t>
            </w:r>
            <w:proofErr w:type="gramEnd"/>
            <w:r>
              <w:rPr>
                <w:rFonts w:ascii="Arial" w:eastAsia="Times New Roman" w:hAnsi="Arial" w:cs="Arial"/>
                <w:sz w:val="20"/>
                <w:lang w:val="en-US"/>
              </w:rPr>
              <w:t xml:space="preserve"> the right definition is co-located AP set and was defined in 11ax. Use the correct name. Apply the changes marked as #2867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1D813390" w14:textId="77777777" w:rsidR="009A6C1B" w:rsidRPr="001F0230" w:rsidRDefault="009A6C1B" w:rsidP="009A6C1B">
            <w:pPr>
              <w:jc w:val="left"/>
              <w:rPr>
                <w:rFonts w:eastAsia="Times New Roman"/>
                <w:sz w:val="20"/>
                <w:lang w:val="en-US"/>
              </w:rPr>
            </w:pPr>
          </w:p>
        </w:tc>
      </w:tr>
      <w:tr w:rsidR="00717D16" w:rsidRPr="001F0230" w14:paraId="0179FC61" w14:textId="77777777" w:rsidTr="00AF11DF">
        <w:trPr>
          <w:trHeight w:val="105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26B41365"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lastRenderedPageBreak/>
              <w:t>2876</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6558C6D5"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Stephen McCann</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5BD1DDBF"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35.3.4.1</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504A3787"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129.22</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6E57A5E0"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The text "the other AP MLD" implies that there are only 2 AP MLDs in the Reduced Neighbor Report.</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33836847"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Change "the other AP MLD" to "another AP MLD"</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534446D4" w14:textId="516C7C43" w:rsidR="009A6C1B" w:rsidRPr="001F0230" w:rsidRDefault="009A6C1B" w:rsidP="009A6C1B">
            <w:pPr>
              <w:jc w:val="left"/>
              <w:rPr>
                <w:rFonts w:ascii="Arial" w:eastAsia="Times New Roman" w:hAnsi="Arial" w:cs="Arial"/>
                <w:sz w:val="20"/>
                <w:lang w:val="en-US"/>
              </w:rPr>
            </w:pPr>
            <w:r>
              <w:rPr>
                <w:rFonts w:ascii="Arial" w:eastAsia="Times New Roman" w:hAnsi="Arial" w:cs="Arial"/>
                <w:sz w:val="20"/>
                <w:lang w:val="en-US"/>
              </w:rPr>
              <w:t>Rejected – if we say another AP MLD, it’s hard to do the connection with the first another AP MLD”. Better to keep this like this, as anyway this would apply to each AP MLD individually if there are more than 1.</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3265ABBB" w14:textId="77777777" w:rsidR="009A6C1B" w:rsidRPr="001F0230" w:rsidRDefault="009A6C1B" w:rsidP="009A6C1B">
            <w:pPr>
              <w:jc w:val="left"/>
              <w:rPr>
                <w:rFonts w:eastAsia="Times New Roman"/>
                <w:sz w:val="20"/>
                <w:lang w:val="en-US"/>
              </w:rPr>
            </w:pPr>
          </w:p>
        </w:tc>
      </w:tr>
      <w:tr w:rsidR="00717D16" w:rsidRPr="001F0230" w14:paraId="74B1F124" w14:textId="77777777" w:rsidTr="00AF11DF">
        <w:trPr>
          <w:trHeight w:val="1584"/>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3FD3C7BE"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2968</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3AA287D6"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Tomoko Adachi</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1E472694"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35.3.4.1</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0A05F517"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128.10</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7DE82848"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"the APs affiliated to the AP MLD do not intend to be discovered by STAs" I think it won't be used as MLO anyway. Why is this allowed?</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4E5E4060"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 xml:space="preserve">Delete </w:t>
            </w:r>
            <w:proofErr w:type="spellStart"/>
            <w:proofErr w:type="gramStart"/>
            <w:r w:rsidRPr="001F0230">
              <w:rPr>
                <w:rFonts w:ascii="Arial" w:eastAsia="Times New Roman" w:hAnsi="Arial" w:cs="Arial"/>
                <w:sz w:val="20"/>
                <w:lang w:val="en-US"/>
              </w:rPr>
              <w:t>pp.ll</w:t>
            </w:r>
            <w:proofErr w:type="spellEnd"/>
            <w:proofErr w:type="gramEnd"/>
            <w:r w:rsidRPr="001F0230">
              <w:rPr>
                <w:rFonts w:ascii="Arial" w:eastAsia="Times New Roman" w:hAnsi="Arial" w:cs="Arial"/>
                <w:sz w:val="20"/>
                <w:lang w:val="en-US"/>
              </w:rPr>
              <w:t xml:space="preserve"> 128.10.</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10D88436" w14:textId="469B6EE8" w:rsidR="009A6C1B" w:rsidRPr="001F0230" w:rsidRDefault="009A6C1B" w:rsidP="009A6C1B">
            <w:pPr>
              <w:jc w:val="left"/>
              <w:rPr>
                <w:rFonts w:ascii="Arial" w:eastAsia="Times New Roman" w:hAnsi="Arial" w:cs="Arial"/>
                <w:sz w:val="20"/>
                <w:lang w:val="en-US"/>
              </w:rPr>
            </w:pPr>
            <w:r>
              <w:rPr>
                <w:rFonts w:ascii="Arial" w:eastAsia="Times New Roman" w:hAnsi="Arial" w:cs="Arial"/>
                <w:sz w:val="20"/>
                <w:lang w:val="en-US"/>
              </w:rPr>
              <w:t>Revised – agree with the commenter. It is true that the fact of being “non discoverable by non-AP STAs” should apply to an AP MLD and not to an AP. Suppress that condition. Apply the changes marked as #2968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2C73E200" w14:textId="77777777" w:rsidR="009A6C1B" w:rsidRPr="001F0230" w:rsidRDefault="009A6C1B" w:rsidP="009A6C1B">
            <w:pPr>
              <w:jc w:val="left"/>
              <w:rPr>
                <w:rFonts w:eastAsia="Times New Roman"/>
                <w:sz w:val="20"/>
                <w:lang w:val="en-US"/>
              </w:rPr>
            </w:pPr>
          </w:p>
        </w:tc>
      </w:tr>
      <w:tr w:rsidR="00717D16" w:rsidRPr="001F0230" w14:paraId="1C24161D" w14:textId="77777777" w:rsidTr="00AF11DF">
        <w:trPr>
          <w:trHeight w:val="3168"/>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697CD56E"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2975</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7514D7C4"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Tomoko Adachi</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408B8E90"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35.3.4.1</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4DA9D971"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129.44</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13FE568C"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"Otherwise, the MLD ID subfield shall be set to TBD if the reported AP is not part of an AP MLD, ..."  The case when the reported AP is a part of another AP MLD is already described. So, is this case when the reported AP is not part of any AP MLD? If so, why does the MLD Parameters subfield need to be present?</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1F4AED89"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Change it to "Otherwise, the MLD ID subfield shall be set to TBD if the reporting AP does not have that information."</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18876ED9" w14:textId="0A5C1A11" w:rsidR="009A6C1B" w:rsidRPr="001F0230" w:rsidRDefault="009A6C1B" w:rsidP="009A6C1B">
            <w:pPr>
              <w:jc w:val="left"/>
              <w:rPr>
                <w:rFonts w:ascii="Arial" w:eastAsia="Times New Roman" w:hAnsi="Arial" w:cs="Arial"/>
                <w:sz w:val="20"/>
                <w:lang w:val="en-US"/>
              </w:rPr>
            </w:pPr>
            <w:r>
              <w:rPr>
                <w:rFonts w:ascii="Arial" w:eastAsia="Times New Roman" w:hAnsi="Arial" w:cs="Arial"/>
                <w:sz w:val="20"/>
                <w:lang w:val="en-US"/>
              </w:rPr>
              <w:t>Rejected – same resolution as CID2973</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5A201720" w14:textId="77777777" w:rsidR="009A6C1B" w:rsidRPr="001F0230" w:rsidRDefault="009A6C1B" w:rsidP="009A6C1B">
            <w:pPr>
              <w:jc w:val="left"/>
              <w:rPr>
                <w:rFonts w:eastAsia="Times New Roman"/>
                <w:sz w:val="20"/>
                <w:lang w:val="en-US"/>
              </w:rPr>
            </w:pPr>
          </w:p>
        </w:tc>
      </w:tr>
      <w:tr w:rsidR="00717D16" w:rsidRPr="001F0230" w14:paraId="4C59C609" w14:textId="77777777" w:rsidTr="00AF11DF">
        <w:trPr>
          <w:trHeight w:val="2376"/>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2F71280F"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2976</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231A92E7"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Tomoko Adachi</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42760B1D"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35.3.4.1</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3CEE4AC8"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129.51</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599D29D5"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"The Link ID subfield shall be set to TBD if the reported AP is not part of an AP MLD, or if the reporting AP does not have that information." If the reported AP is not part of any AP MLD, the MLD Parameters subfield itself needs not to be present.</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7D5AAD96"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Change it to "The Link ID subfield shall be set to TBD if the reporting AP does not have that information."</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1AC25233" w14:textId="323E8E76" w:rsidR="009A6C1B" w:rsidRPr="001F0230" w:rsidRDefault="009A6C1B" w:rsidP="009A6C1B">
            <w:pPr>
              <w:jc w:val="left"/>
              <w:rPr>
                <w:rFonts w:ascii="Arial" w:eastAsia="Times New Roman" w:hAnsi="Arial" w:cs="Arial"/>
                <w:sz w:val="20"/>
                <w:lang w:val="en-US"/>
              </w:rPr>
            </w:pPr>
            <w:r>
              <w:rPr>
                <w:rFonts w:ascii="Arial" w:eastAsia="Times New Roman" w:hAnsi="Arial" w:cs="Arial"/>
                <w:sz w:val="20"/>
                <w:lang w:val="en-US"/>
              </w:rPr>
              <w:t>Revised – same resolution as CID2974. Apply the changes marked as #2976 in this document.</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26A2BDD8" w14:textId="77777777" w:rsidR="009A6C1B" w:rsidRPr="001F0230" w:rsidRDefault="009A6C1B" w:rsidP="009A6C1B">
            <w:pPr>
              <w:jc w:val="left"/>
              <w:rPr>
                <w:rFonts w:eastAsia="Times New Roman"/>
                <w:sz w:val="20"/>
                <w:lang w:val="en-US"/>
              </w:rPr>
            </w:pPr>
          </w:p>
        </w:tc>
      </w:tr>
      <w:tr w:rsidR="00717D16" w:rsidRPr="001F0230" w14:paraId="1BB5E72A" w14:textId="77777777" w:rsidTr="00AF11DF">
        <w:trPr>
          <w:trHeight w:val="5544"/>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2B0F1473"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lastRenderedPageBreak/>
              <w:t>3215</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7C9036B2"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Young Hoon Kwon</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4F526D32"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35.3.4.1</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0E88B19E"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129.27</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31986202"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 unless the APs of the other AP MLDs are already reported..." part is not clear. For example, the APs of the other AP MLDs are in the same multiple BSSID set as an AP affiliated with the AP MLD of the reporting AP, which implies that a Beacon frame from an AP corresponding to transmitted BSSID will include the information of the APs of the other AP MLD, and this can be considered as "the other AP MLDs are already reported". Therefore, with this "unless ..." text, the whole bullet point is vague. Further clarification is needed.</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3DF4B913"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As shown in the comment.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706CD947" w14:textId="1BE4271B" w:rsidR="009A6C1B" w:rsidRPr="001F0230" w:rsidRDefault="00C17DEB" w:rsidP="009A6C1B">
            <w:pPr>
              <w:jc w:val="left"/>
              <w:rPr>
                <w:rFonts w:ascii="Arial" w:eastAsia="Times New Roman" w:hAnsi="Arial" w:cs="Arial"/>
                <w:sz w:val="20"/>
                <w:lang w:val="en-US"/>
              </w:rPr>
            </w:pPr>
            <w:r>
              <w:rPr>
                <w:rFonts w:ascii="Arial" w:eastAsia="Times New Roman" w:hAnsi="Arial" w:cs="Arial"/>
                <w:sz w:val="20"/>
                <w:lang w:val="en-US"/>
              </w:rPr>
              <w:t>Rejected – the sentence is indeed complex, but it is the conditions that are relatively complex to parse.</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503EFE7D" w14:textId="77777777" w:rsidR="009A6C1B" w:rsidRPr="001F0230" w:rsidRDefault="009A6C1B" w:rsidP="009A6C1B">
            <w:pPr>
              <w:jc w:val="left"/>
              <w:rPr>
                <w:rFonts w:eastAsia="Times New Roman"/>
                <w:sz w:val="20"/>
                <w:lang w:val="en-US"/>
              </w:rPr>
            </w:pPr>
          </w:p>
        </w:tc>
      </w:tr>
      <w:tr w:rsidR="00717D16" w:rsidRPr="001F0230" w14:paraId="31780B61" w14:textId="77777777" w:rsidTr="00AF11DF">
        <w:trPr>
          <w:trHeight w:val="1584"/>
        </w:trPr>
        <w:tc>
          <w:tcPr>
            <w:tcW w:w="661" w:type="dxa"/>
            <w:tcBorders>
              <w:top w:val="single" w:sz="4" w:space="0" w:color="000000"/>
              <w:left w:val="single" w:sz="4" w:space="0" w:color="000000"/>
              <w:bottom w:val="single" w:sz="4" w:space="0" w:color="000000"/>
              <w:right w:val="single" w:sz="4" w:space="0" w:color="000000"/>
            </w:tcBorders>
            <w:shd w:val="clear" w:color="auto" w:fill="auto"/>
            <w:hideMark/>
          </w:tcPr>
          <w:p w14:paraId="2C72035C"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3216</w:t>
            </w:r>
          </w:p>
        </w:tc>
        <w:tc>
          <w:tcPr>
            <w:tcW w:w="1764" w:type="dxa"/>
            <w:tcBorders>
              <w:top w:val="single" w:sz="4" w:space="0" w:color="000000"/>
              <w:left w:val="single" w:sz="4" w:space="0" w:color="000000"/>
              <w:bottom w:val="single" w:sz="4" w:space="0" w:color="000000"/>
              <w:right w:val="single" w:sz="4" w:space="0" w:color="000000"/>
            </w:tcBorders>
            <w:shd w:val="clear" w:color="auto" w:fill="auto"/>
            <w:hideMark/>
          </w:tcPr>
          <w:p w14:paraId="2CF7B6BE"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Young Hoon Kwon</w:t>
            </w:r>
          </w:p>
        </w:tc>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14:paraId="4EBE7D61"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35.3.4.1</w:t>
            </w:r>
          </w:p>
        </w:tc>
        <w:tc>
          <w:tcPr>
            <w:tcW w:w="828" w:type="dxa"/>
            <w:tcBorders>
              <w:top w:val="single" w:sz="4" w:space="0" w:color="000000"/>
              <w:left w:val="single" w:sz="4" w:space="0" w:color="000000"/>
              <w:bottom w:val="single" w:sz="4" w:space="0" w:color="000000"/>
              <w:right w:val="single" w:sz="4" w:space="0" w:color="000000"/>
            </w:tcBorders>
            <w:shd w:val="clear" w:color="auto" w:fill="auto"/>
            <w:hideMark/>
          </w:tcPr>
          <w:p w14:paraId="0E82A9F5"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129.44</w:t>
            </w:r>
          </w:p>
        </w:tc>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78D52A92"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The following case is missing: If the reporting AP does not intend to carry MLD information for that AP. Further clarification is needed.</w:t>
            </w:r>
          </w:p>
        </w:tc>
        <w:tc>
          <w:tcPr>
            <w:tcW w:w="1573" w:type="dxa"/>
            <w:tcBorders>
              <w:top w:val="single" w:sz="4" w:space="0" w:color="000000"/>
              <w:left w:val="single" w:sz="4" w:space="0" w:color="000000"/>
              <w:bottom w:val="single" w:sz="4" w:space="0" w:color="000000"/>
              <w:right w:val="single" w:sz="4" w:space="0" w:color="000000"/>
            </w:tcBorders>
            <w:shd w:val="clear" w:color="auto" w:fill="auto"/>
            <w:hideMark/>
          </w:tcPr>
          <w:p w14:paraId="24CF2737" w14:textId="77777777" w:rsidR="009A6C1B" w:rsidRPr="001F0230" w:rsidRDefault="009A6C1B" w:rsidP="009A6C1B">
            <w:pPr>
              <w:jc w:val="left"/>
              <w:rPr>
                <w:rFonts w:ascii="Arial" w:eastAsia="Times New Roman" w:hAnsi="Arial" w:cs="Arial"/>
                <w:sz w:val="20"/>
                <w:lang w:val="en-US"/>
              </w:rPr>
            </w:pPr>
            <w:r w:rsidRPr="001F0230">
              <w:rPr>
                <w:rFonts w:ascii="Arial" w:eastAsia="Times New Roman" w:hAnsi="Arial" w:cs="Arial"/>
                <w:sz w:val="20"/>
                <w:lang w:val="en-US"/>
              </w:rPr>
              <w:t>As shown in the comment.</w:t>
            </w:r>
          </w:p>
        </w:tc>
        <w:tc>
          <w:tcPr>
            <w:tcW w:w="2751" w:type="dxa"/>
            <w:tcBorders>
              <w:top w:val="single" w:sz="4" w:space="0" w:color="000000"/>
              <w:left w:val="single" w:sz="4" w:space="0" w:color="000000"/>
              <w:bottom w:val="single" w:sz="4" w:space="0" w:color="000000"/>
              <w:right w:val="single" w:sz="4" w:space="0" w:color="000000"/>
            </w:tcBorders>
            <w:shd w:val="clear" w:color="auto" w:fill="auto"/>
            <w:hideMark/>
          </w:tcPr>
          <w:p w14:paraId="3A202C57" w14:textId="59BE4ACC" w:rsidR="009A6C1B" w:rsidRPr="001F0230" w:rsidRDefault="00E83BB4" w:rsidP="009A6C1B">
            <w:pPr>
              <w:jc w:val="left"/>
              <w:rPr>
                <w:rFonts w:ascii="Arial" w:eastAsia="Times New Roman" w:hAnsi="Arial" w:cs="Arial"/>
                <w:sz w:val="20"/>
                <w:lang w:val="en-US"/>
              </w:rPr>
            </w:pPr>
            <w:r>
              <w:rPr>
                <w:rFonts w:ascii="Arial" w:eastAsia="Times New Roman" w:hAnsi="Arial" w:cs="Arial"/>
                <w:sz w:val="20"/>
                <w:lang w:val="en-US"/>
              </w:rPr>
              <w:t>Rejected</w:t>
            </w:r>
            <w:r w:rsidR="005873AF">
              <w:rPr>
                <w:rFonts w:ascii="Arial" w:eastAsia="Times New Roman" w:hAnsi="Arial" w:cs="Arial"/>
                <w:sz w:val="20"/>
                <w:lang w:val="en-US"/>
              </w:rPr>
              <w:t xml:space="preserve"> – That condition would fall under the condition</w:t>
            </w:r>
            <w:r>
              <w:rPr>
                <w:rFonts w:ascii="Arial" w:eastAsia="Times New Roman" w:hAnsi="Arial" w:cs="Arial"/>
                <w:sz w:val="20"/>
                <w:lang w:val="en-US"/>
              </w:rPr>
              <w:t xml:space="preserve"> that the AP does not have the information, As the result would be the same, we don’t </w:t>
            </w:r>
            <w:r w:rsidR="00A60C15">
              <w:rPr>
                <w:rFonts w:ascii="Arial" w:eastAsia="Times New Roman" w:hAnsi="Arial" w:cs="Arial"/>
                <w:sz w:val="20"/>
                <w:lang w:val="en-US"/>
              </w:rPr>
              <w:t xml:space="preserve">need </w:t>
            </w:r>
            <w:r>
              <w:rPr>
                <w:rFonts w:ascii="Arial" w:eastAsia="Times New Roman" w:hAnsi="Arial" w:cs="Arial"/>
                <w:sz w:val="20"/>
                <w:lang w:val="en-US"/>
              </w:rPr>
              <w:t>to complexify further t</w:t>
            </w:r>
            <w:r w:rsidR="00A60C15">
              <w:rPr>
                <w:rFonts w:ascii="Arial" w:eastAsia="Times New Roman" w:hAnsi="Arial" w:cs="Arial"/>
                <w:sz w:val="20"/>
                <w:lang w:val="en-US"/>
              </w:rPr>
              <w:t>hese rules.</w:t>
            </w:r>
          </w:p>
        </w:tc>
        <w:tc>
          <w:tcPr>
            <w:tcW w:w="1329" w:type="dxa"/>
            <w:tcBorders>
              <w:top w:val="single" w:sz="4" w:space="0" w:color="000000"/>
              <w:left w:val="single" w:sz="4" w:space="0" w:color="000000"/>
              <w:bottom w:val="single" w:sz="4" w:space="0" w:color="000000"/>
              <w:right w:val="single" w:sz="4" w:space="0" w:color="000000"/>
            </w:tcBorders>
            <w:shd w:val="clear" w:color="auto" w:fill="auto"/>
            <w:hideMark/>
          </w:tcPr>
          <w:p w14:paraId="3E53D751" w14:textId="77777777" w:rsidR="009A6C1B" w:rsidRPr="001F0230" w:rsidRDefault="009A6C1B" w:rsidP="009A6C1B">
            <w:pPr>
              <w:jc w:val="left"/>
              <w:rPr>
                <w:rFonts w:eastAsia="Times New Roman"/>
                <w:sz w:val="20"/>
                <w:lang w:val="en-US"/>
              </w:rPr>
            </w:pPr>
          </w:p>
        </w:tc>
      </w:tr>
    </w:tbl>
    <w:p w14:paraId="1398A902" w14:textId="77777777" w:rsidR="001F0230" w:rsidRDefault="001F0230" w:rsidP="0093524C">
      <w:pPr>
        <w:pStyle w:val="ListParagraph"/>
        <w:rPr>
          <w:b/>
          <w:sz w:val="20"/>
        </w:rPr>
      </w:pPr>
    </w:p>
    <w:p w14:paraId="4ECC177F" w14:textId="77777777" w:rsidR="00167DBE" w:rsidRPr="00E13124" w:rsidRDefault="00167DBE" w:rsidP="0093524C">
      <w:pPr>
        <w:pStyle w:val="ListParagraph"/>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ListParagraph"/>
        <w:numPr>
          <w:ilvl w:val="0"/>
          <w:numId w:val="2"/>
        </w:numPr>
        <w:rPr>
          <w:b/>
          <w:sz w:val="20"/>
        </w:rPr>
      </w:pPr>
      <w:r w:rsidRPr="00E13124">
        <w:rPr>
          <w:b/>
          <w:sz w:val="20"/>
        </w:rPr>
        <w:t xml:space="preserve">Proposed </w:t>
      </w:r>
      <w:r w:rsidR="00BC477F">
        <w:rPr>
          <w:b/>
          <w:sz w:val="20"/>
        </w:rPr>
        <w:t>spec text</w:t>
      </w:r>
    </w:p>
    <w:p w14:paraId="4C3D819A" w14:textId="65B1087A" w:rsidR="00A141E0" w:rsidRDefault="00A141E0" w:rsidP="00A141E0">
      <w:pPr>
        <w:rPr>
          <w:b/>
          <w:sz w:val="20"/>
        </w:rPr>
      </w:pPr>
    </w:p>
    <w:p w14:paraId="539F1C11" w14:textId="5657AC37" w:rsidR="000E12C8" w:rsidRDefault="000E12C8" w:rsidP="00A141E0">
      <w:pPr>
        <w:rPr>
          <w:b/>
          <w:sz w:val="20"/>
        </w:rPr>
      </w:pPr>
    </w:p>
    <w:p w14:paraId="7C76A19A" w14:textId="7FA52F92" w:rsidR="005D380C" w:rsidRDefault="006A0461" w:rsidP="00A141E0">
      <w:pPr>
        <w:rPr>
          <w:b/>
          <w:sz w:val="20"/>
        </w:rPr>
      </w:pPr>
      <w:proofErr w:type="spellStart"/>
      <w:r w:rsidRPr="009237A8">
        <w:rPr>
          <w:highlight w:val="yellow"/>
        </w:rPr>
        <w:t>TGbe</w:t>
      </w:r>
      <w:proofErr w:type="spellEnd"/>
      <w:r w:rsidRPr="009237A8">
        <w:rPr>
          <w:highlight w:val="yellow"/>
        </w:rPr>
        <w:t xml:space="preserve"> editor: Please update the following subclause</w:t>
      </w:r>
      <w:r w:rsidR="009237A8" w:rsidRPr="009237A8">
        <w:rPr>
          <w:highlight w:val="yellow"/>
        </w:rPr>
        <w:t xml:space="preserve"> (9.4.2.170 Reduced </w:t>
      </w:r>
      <w:proofErr w:type="spellStart"/>
      <w:r w:rsidR="009237A8" w:rsidRPr="009237A8">
        <w:rPr>
          <w:highlight w:val="yellow"/>
        </w:rPr>
        <w:t>Neighbor</w:t>
      </w:r>
      <w:proofErr w:type="spellEnd"/>
      <w:r w:rsidR="009237A8" w:rsidRPr="009237A8">
        <w:rPr>
          <w:highlight w:val="yellow"/>
        </w:rPr>
        <w:t xml:space="preserve"> Report element)</w:t>
      </w:r>
      <w:r w:rsidRPr="009237A8">
        <w:rPr>
          <w:highlight w:val="yellow"/>
        </w:rPr>
        <w:t xml:space="preserve"> as shown </w:t>
      </w:r>
      <w:r>
        <w:rPr>
          <w:highlight w:val="yellow"/>
        </w:rPr>
        <w:t>belo</w:t>
      </w:r>
      <w:r w:rsidR="009237A8">
        <w:rPr>
          <w:highlight w:val="yellow"/>
        </w:rPr>
        <w:t>w</w:t>
      </w:r>
    </w:p>
    <w:p w14:paraId="405AC2CA" w14:textId="74EF93D3" w:rsidR="005D380C" w:rsidRDefault="005D380C" w:rsidP="00A141E0">
      <w:pPr>
        <w:rPr>
          <w:b/>
          <w:sz w:val="20"/>
        </w:rPr>
      </w:pPr>
    </w:p>
    <w:p w14:paraId="320AA744" w14:textId="77777777" w:rsidR="00A06F63" w:rsidRPr="00A06F63" w:rsidRDefault="00A06F63" w:rsidP="00A06F63">
      <w:pPr>
        <w:widowControl w:val="0"/>
        <w:tabs>
          <w:tab w:val="left" w:pos="659"/>
        </w:tabs>
        <w:kinsoku w:val="0"/>
        <w:overflowPunct w:val="0"/>
        <w:autoSpaceDE w:val="0"/>
        <w:autoSpaceDN w:val="0"/>
        <w:adjustRightInd w:val="0"/>
        <w:spacing w:line="237" w:lineRule="exact"/>
        <w:ind w:left="106"/>
        <w:jc w:val="left"/>
        <w:outlineLvl w:val="2"/>
        <w:rPr>
          <w:rFonts w:ascii="Arial" w:eastAsia="Times New Roman" w:hAnsi="Arial" w:cs="Arial"/>
          <w:b/>
          <w:bCs/>
          <w:sz w:val="20"/>
          <w:lang w:val="en-US"/>
        </w:rPr>
      </w:pPr>
      <w:r w:rsidRPr="00A06F63">
        <w:rPr>
          <w:rFonts w:ascii="Arial" w:eastAsia="Times New Roman" w:hAnsi="Arial" w:cs="Arial"/>
          <w:b/>
          <w:bCs/>
          <w:sz w:val="20"/>
          <w:lang w:val="en-US"/>
        </w:rPr>
        <w:t>9.4.2.170 Reduced Neighbor Report</w:t>
      </w:r>
      <w:r w:rsidRPr="00A06F63">
        <w:rPr>
          <w:rFonts w:ascii="Arial" w:eastAsia="Times New Roman" w:hAnsi="Arial" w:cs="Arial"/>
          <w:b/>
          <w:bCs/>
          <w:spacing w:val="-1"/>
          <w:sz w:val="20"/>
          <w:lang w:val="en-US"/>
        </w:rPr>
        <w:t xml:space="preserve"> </w:t>
      </w:r>
      <w:r w:rsidRPr="00A06F63">
        <w:rPr>
          <w:rFonts w:ascii="Arial" w:eastAsia="Times New Roman" w:hAnsi="Arial" w:cs="Arial"/>
          <w:b/>
          <w:bCs/>
          <w:sz w:val="20"/>
          <w:lang w:val="en-US"/>
        </w:rPr>
        <w:t>element</w:t>
      </w:r>
    </w:p>
    <w:p w14:paraId="5DBFA98D" w14:textId="77777777" w:rsidR="00A06F63" w:rsidRPr="00A06F63" w:rsidRDefault="00A06F63" w:rsidP="00A06F63">
      <w:pPr>
        <w:widowControl w:val="0"/>
        <w:kinsoku w:val="0"/>
        <w:overflowPunct w:val="0"/>
        <w:autoSpaceDE w:val="0"/>
        <w:autoSpaceDN w:val="0"/>
        <w:adjustRightInd w:val="0"/>
        <w:spacing w:line="162" w:lineRule="exact"/>
        <w:ind w:left="106"/>
        <w:jc w:val="left"/>
        <w:rPr>
          <w:rFonts w:eastAsia="Times New Roman"/>
          <w:sz w:val="18"/>
          <w:szCs w:val="18"/>
          <w:lang w:val="en-US"/>
        </w:rPr>
      </w:pPr>
      <w:r w:rsidRPr="00A06F63">
        <w:rPr>
          <w:rFonts w:eastAsia="Times New Roman"/>
          <w:sz w:val="18"/>
          <w:szCs w:val="18"/>
          <w:lang w:val="en-US"/>
        </w:rPr>
        <w:lastRenderedPageBreak/>
        <w:t>25</w:t>
      </w:r>
    </w:p>
    <w:p w14:paraId="1CD87BDD" w14:textId="77777777" w:rsidR="00A06F63" w:rsidRPr="00A06F63" w:rsidRDefault="00A06F63" w:rsidP="00A06F63">
      <w:pPr>
        <w:widowControl w:val="0"/>
        <w:kinsoku w:val="0"/>
        <w:overflowPunct w:val="0"/>
        <w:autoSpaceDE w:val="0"/>
        <w:autoSpaceDN w:val="0"/>
        <w:adjustRightInd w:val="0"/>
        <w:spacing w:line="190" w:lineRule="exact"/>
        <w:ind w:left="106"/>
        <w:jc w:val="left"/>
        <w:rPr>
          <w:rFonts w:eastAsia="Times New Roman"/>
          <w:sz w:val="18"/>
          <w:szCs w:val="18"/>
          <w:lang w:val="en-US"/>
        </w:rPr>
      </w:pPr>
      <w:r w:rsidRPr="00A06F63">
        <w:rPr>
          <w:rFonts w:eastAsia="Times New Roman"/>
          <w:sz w:val="18"/>
          <w:szCs w:val="18"/>
          <w:lang w:val="en-US"/>
        </w:rPr>
        <w:t>26</w:t>
      </w:r>
    </w:p>
    <w:p w14:paraId="38148781" w14:textId="77777777" w:rsidR="00A06F63" w:rsidRPr="00A06F63" w:rsidRDefault="00A06F63" w:rsidP="00A06F63">
      <w:pPr>
        <w:widowControl w:val="0"/>
        <w:tabs>
          <w:tab w:val="left" w:pos="659"/>
        </w:tabs>
        <w:kinsoku w:val="0"/>
        <w:overflowPunct w:val="0"/>
        <w:autoSpaceDE w:val="0"/>
        <w:autoSpaceDN w:val="0"/>
        <w:adjustRightInd w:val="0"/>
        <w:spacing w:line="211" w:lineRule="exact"/>
        <w:ind w:left="106"/>
        <w:jc w:val="left"/>
        <w:outlineLvl w:val="2"/>
        <w:rPr>
          <w:rFonts w:ascii="Arial" w:eastAsia="Times New Roman" w:hAnsi="Arial" w:cs="Arial"/>
          <w:b/>
          <w:bCs/>
          <w:sz w:val="20"/>
          <w:lang w:val="en-US"/>
        </w:rPr>
      </w:pPr>
      <w:r w:rsidRPr="00A06F63">
        <w:rPr>
          <w:rFonts w:eastAsia="Times New Roman"/>
          <w:sz w:val="18"/>
          <w:szCs w:val="18"/>
          <w:lang w:val="en-US"/>
        </w:rPr>
        <w:t>27</w:t>
      </w:r>
      <w:r w:rsidRPr="00A06F63">
        <w:rPr>
          <w:rFonts w:eastAsia="Times New Roman"/>
          <w:sz w:val="18"/>
          <w:szCs w:val="18"/>
          <w:lang w:val="en-US"/>
        </w:rPr>
        <w:tab/>
      </w:r>
      <w:bookmarkStart w:id="3" w:name="9.4.2.170.2_Neighbor_AP_Information_fiel"/>
      <w:bookmarkEnd w:id="3"/>
      <w:r w:rsidRPr="00A06F63">
        <w:rPr>
          <w:rFonts w:ascii="Arial" w:eastAsia="Times New Roman" w:hAnsi="Arial" w:cs="Arial"/>
          <w:b/>
          <w:bCs/>
          <w:sz w:val="20"/>
          <w:lang w:val="en-US"/>
        </w:rPr>
        <w:t>9.4.2.170.2 Neighbor AP Information</w:t>
      </w:r>
      <w:r w:rsidRPr="00A06F63">
        <w:rPr>
          <w:rFonts w:ascii="Arial" w:eastAsia="Times New Roman" w:hAnsi="Arial" w:cs="Arial"/>
          <w:b/>
          <w:bCs/>
          <w:spacing w:val="-1"/>
          <w:sz w:val="20"/>
          <w:lang w:val="en-US"/>
        </w:rPr>
        <w:t xml:space="preserve"> </w:t>
      </w:r>
      <w:r w:rsidRPr="00A06F63">
        <w:rPr>
          <w:rFonts w:ascii="Arial" w:eastAsia="Times New Roman" w:hAnsi="Arial" w:cs="Arial"/>
          <w:b/>
          <w:bCs/>
          <w:sz w:val="20"/>
          <w:lang w:val="en-US"/>
        </w:rPr>
        <w:t>field</w:t>
      </w:r>
    </w:p>
    <w:p w14:paraId="069F3EE0" w14:textId="77777777" w:rsidR="00A06F63" w:rsidRPr="00A06F63" w:rsidRDefault="00A06F63" w:rsidP="00A06F63">
      <w:pPr>
        <w:widowControl w:val="0"/>
        <w:kinsoku w:val="0"/>
        <w:overflowPunct w:val="0"/>
        <w:autoSpaceDE w:val="0"/>
        <w:autoSpaceDN w:val="0"/>
        <w:adjustRightInd w:val="0"/>
        <w:spacing w:line="199" w:lineRule="exact"/>
        <w:ind w:left="106"/>
        <w:jc w:val="left"/>
        <w:rPr>
          <w:rFonts w:eastAsia="Times New Roman"/>
          <w:sz w:val="18"/>
          <w:szCs w:val="18"/>
          <w:lang w:val="en-US"/>
        </w:rPr>
      </w:pPr>
      <w:r w:rsidRPr="00A06F63">
        <w:rPr>
          <w:rFonts w:eastAsia="Times New Roman"/>
          <w:sz w:val="18"/>
          <w:szCs w:val="18"/>
          <w:lang w:val="en-US"/>
        </w:rPr>
        <w:t>28</w:t>
      </w:r>
    </w:p>
    <w:p w14:paraId="263BD724" w14:textId="77777777" w:rsidR="00A06F63" w:rsidRPr="00A06F63" w:rsidRDefault="00A06F63" w:rsidP="00A06F63">
      <w:pPr>
        <w:widowControl w:val="0"/>
        <w:kinsoku w:val="0"/>
        <w:overflowPunct w:val="0"/>
        <w:autoSpaceDE w:val="0"/>
        <w:autoSpaceDN w:val="0"/>
        <w:adjustRightInd w:val="0"/>
        <w:spacing w:line="159" w:lineRule="exact"/>
        <w:ind w:left="106"/>
        <w:jc w:val="left"/>
        <w:rPr>
          <w:rFonts w:eastAsia="Times New Roman"/>
          <w:sz w:val="18"/>
          <w:szCs w:val="18"/>
          <w:lang w:val="en-US"/>
        </w:rPr>
      </w:pPr>
      <w:r w:rsidRPr="00A06F63">
        <w:rPr>
          <w:rFonts w:eastAsia="Times New Roman"/>
          <w:sz w:val="18"/>
          <w:szCs w:val="18"/>
          <w:lang w:val="en-US"/>
        </w:rPr>
        <w:t>29</w:t>
      </w:r>
    </w:p>
    <w:p w14:paraId="60B949A8" w14:textId="77777777" w:rsidR="00A06F63" w:rsidRPr="00A06F63" w:rsidRDefault="00A06F63" w:rsidP="00A06F63">
      <w:pPr>
        <w:widowControl w:val="0"/>
        <w:tabs>
          <w:tab w:val="left" w:pos="659"/>
        </w:tabs>
        <w:kinsoku w:val="0"/>
        <w:overflowPunct w:val="0"/>
        <w:autoSpaceDE w:val="0"/>
        <w:autoSpaceDN w:val="0"/>
        <w:adjustRightInd w:val="0"/>
        <w:spacing w:line="243" w:lineRule="exact"/>
        <w:ind w:left="106"/>
        <w:jc w:val="left"/>
        <w:outlineLvl w:val="1"/>
        <w:rPr>
          <w:rFonts w:eastAsia="Times New Roman"/>
          <w:b/>
          <w:bCs/>
          <w:i/>
          <w:iCs/>
          <w:szCs w:val="22"/>
          <w:lang w:val="en-US"/>
        </w:rPr>
      </w:pPr>
      <w:r w:rsidRPr="00A06F63">
        <w:rPr>
          <w:rFonts w:eastAsia="Times New Roman"/>
          <w:position w:val="-5"/>
          <w:sz w:val="18"/>
          <w:szCs w:val="18"/>
          <w:lang w:val="en-US"/>
        </w:rPr>
        <w:t>30</w:t>
      </w:r>
      <w:r w:rsidRPr="00A06F63">
        <w:rPr>
          <w:rFonts w:eastAsia="Times New Roman"/>
          <w:position w:val="-5"/>
          <w:sz w:val="18"/>
          <w:szCs w:val="18"/>
          <w:lang w:val="en-US"/>
        </w:rPr>
        <w:tab/>
      </w:r>
      <w:r w:rsidRPr="00A06F63">
        <w:rPr>
          <w:rFonts w:eastAsia="Times New Roman"/>
          <w:b/>
          <w:bCs/>
          <w:i/>
          <w:iCs/>
          <w:szCs w:val="22"/>
          <w:lang w:val="en-US"/>
        </w:rPr>
        <w:t xml:space="preserve">Change the sixth paragraph and </w:t>
      </w:r>
      <w:hyperlink w:anchor="bookmark33" w:history="1">
        <w:r w:rsidRPr="00A06F63">
          <w:rPr>
            <w:rFonts w:eastAsia="Times New Roman"/>
            <w:b/>
            <w:bCs/>
            <w:i/>
            <w:iCs/>
            <w:szCs w:val="22"/>
            <w:lang w:val="en-US"/>
          </w:rPr>
          <w:t xml:space="preserve">Table 9-281 (TBTT Information field contents) </w:t>
        </w:r>
      </w:hyperlink>
      <w:r w:rsidRPr="00A06F63">
        <w:rPr>
          <w:rFonts w:eastAsia="Times New Roman"/>
          <w:b/>
          <w:bCs/>
          <w:i/>
          <w:iCs/>
          <w:szCs w:val="22"/>
          <w:lang w:val="en-US"/>
        </w:rPr>
        <w:t>as</w:t>
      </w:r>
      <w:r w:rsidRPr="00A06F63">
        <w:rPr>
          <w:rFonts w:eastAsia="Times New Roman"/>
          <w:b/>
          <w:bCs/>
          <w:i/>
          <w:iCs/>
          <w:spacing w:val="-22"/>
          <w:szCs w:val="22"/>
          <w:lang w:val="en-US"/>
        </w:rPr>
        <w:t xml:space="preserve"> </w:t>
      </w:r>
      <w:r w:rsidRPr="00A06F63">
        <w:rPr>
          <w:rFonts w:eastAsia="Times New Roman"/>
          <w:b/>
          <w:bCs/>
          <w:i/>
          <w:iCs/>
          <w:szCs w:val="22"/>
          <w:lang w:val="en-US"/>
        </w:rPr>
        <w:t>follows:</w:t>
      </w:r>
    </w:p>
    <w:p w14:paraId="3F4B9A1B" w14:textId="77777777" w:rsidR="00A06F63" w:rsidRPr="00A06F63" w:rsidRDefault="00A06F63" w:rsidP="00A06F63">
      <w:pPr>
        <w:widowControl w:val="0"/>
        <w:kinsoku w:val="0"/>
        <w:overflowPunct w:val="0"/>
        <w:autoSpaceDE w:val="0"/>
        <w:autoSpaceDN w:val="0"/>
        <w:adjustRightInd w:val="0"/>
        <w:spacing w:line="198" w:lineRule="exact"/>
        <w:ind w:left="106"/>
        <w:jc w:val="left"/>
        <w:rPr>
          <w:rFonts w:eastAsia="Times New Roman"/>
          <w:sz w:val="18"/>
          <w:szCs w:val="18"/>
          <w:lang w:val="en-US"/>
        </w:rPr>
      </w:pPr>
      <w:r w:rsidRPr="00A06F63">
        <w:rPr>
          <w:rFonts w:eastAsia="Times New Roman"/>
          <w:sz w:val="18"/>
          <w:szCs w:val="18"/>
          <w:lang w:val="en-US"/>
        </w:rPr>
        <w:t>31</w:t>
      </w:r>
    </w:p>
    <w:p w14:paraId="5263E31C" w14:textId="53D14CDD" w:rsidR="00A06F63" w:rsidRPr="00A06F63" w:rsidRDefault="00A06F63" w:rsidP="00A06F63">
      <w:pPr>
        <w:widowControl w:val="0"/>
        <w:tabs>
          <w:tab w:val="left" w:pos="659"/>
        </w:tabs>
        <w:kinsoku w:val="0"/>
        <w:overflowPunct w:val="0"/>
        <w:autoSpaceDE w:val="0"/>
        <w:autoSpaceDN w:val="0"/>
        <w:adjustRightInd w:val="0"/>
        <w:spacing w:line="338" w:lineRule="exact"/>
        <w:ind w:left="106"/>
        <w:jc w:val="left"/>
        <w:rPr>
          <w:rFonts w:eastAsia="Times New Roman"/>
          <w:sz w:val="20"/>
          <w:lang w:val="en-US"/>
        </w:rPr>
      </w:pPr>
      <w:r w:rsidRPr="00A06F63">
        <w:rPr>
          <w:rFonts w:eastAsia="Times New Roman"/>
          <w:noProof/>
          <w:sz w:val="20"/>
          <w:lang w:val="en-US"/>
        </w:rPr>
        <mc:AlternateContent>
          <mc:Choice Requires="wps">
            <w:drawing>
              <wp:anchor distT="0" distB="0" distL="114300" distR="114300" simplePos="0" relativeHeight="251659776" behindDoc="1" locked="0" layoutInCell="0" allowOverlap="1" wp14:anchorId="0D452011" wp14:editId="6E412264">
                <wp:simplePos x="0" y="0"/>
                <wp:positionH relativeFrom="page">
                  <wp:posOffset>791845</wp:posOffset>
                </wp:positionH>
                <wp:positionV relativeFrom="paragraph">
                  <wp:posOffset>128905</wp:posOffset>
                </wp:positionV>
                <wp:extent cx="114300" cy="127000"/>
                <wp:effectExtent l="1270" t="0" r="0" b="635"/>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C66160" w14:textId="77777777" w:rsidR="008826AD" w:rsidRDefault="008826AD" w:rsidP="00A06F63">
                            <w:pPr>
                              <w:pStyle w:val="BodyText0"/>
                              <w:kinsoku w:val="0"/>
                              <w:overflowPunct w:val="0"/>
                              <w:spacing w:line="199" w:lineRule="exact"/>
                              <w:rPr>
                                <w:sz w:val="18"/>
                                <w:szCs w:val="18"/>
                              </w:rPr>
                            </w:pPr>
                            <w:r>
                              <w:rPr>
                                <w:sz w:val="18"/>
                                <w:szCs w:val="18"/>
                              </w:rPr>
                              <w:t>33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452011" id="Text Box 31" o:spid="_x0000_s1027" type="#_x0000_t202" style="position:absolute;left:0;text-align:left;margin-left:62.35pt;margin-top:10.15pt;width:9pt;height:10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" o:allowincell="f" filled="f" stroked="f">
                <v:textbox inset="0,0,0,0">
                  <w:txbxContent>
                    <w:p w14:paraId="1BC66160" w14:textId="77777777" w:rsidR="008826AD" w:rsidRDefault="008826AD" w:rsidP="00A06F63">
                      <w:pPr>
                        <w:pStyle w:val="BodyText0"/>
                        <w:kinsoku w:val="0"/>
                        <w:overflowPunct w:val="0"/>
                        <w:spacing w:line="199" w:lineRule="exact"/>
                        <w:rPr>
                          <w:sz w:val="18"/>
                          <w:szCs w:val="18"/>
                        </w:rPr>
                      </w:pPr>
                      <w:r>
                        <w:rPr>
                          <w:sz w:val="18"/>
                          <w:szCs w:val="18"/>
                        </w:rPr>
                        <w:t>33</w:t>
                      </w:r>
                    </w:p>
                  </w:txbxContent>
                </v:textbox>
                <w10:wrap anchorx="page"/>
              </v:shape>
            </w:pict>
          </mc:Fallback>
        </mc:AlternateContent>
      </w:r>
      <w:r w:rsidRPr="00A06F63">
        <w:rPr>
          <w:rFonts w:eastAsia="Times New Roman"/>
          <w:position w:val="13"/>
          <w:sz w:val="18"/>
          <w:szCs w:val="18"/>
          <w:lang w:val="en-US"/>
        </w:rPr>
        <w:t>32</w:t>
      </w:r>
      <w:r w:rsidRPr="00A06F63">
        <w:rPr>
          <w:rFonts w:eastAsia="Times New Roman"/>
          <w:position w:val="13"/>
          <w:sz w:val="18"/>
          <w:szCs w:val="18"/>
          <w:lang w:val="en-US"/>
        </w:rPr>
        <w:tab/>
      </w:r>
      <w:r w:rsidRPr="00A06F63">
        <w:rPr>
          <w:rFonts w:eastAsia="Times New Roman"/>
          <w:sz w:val="20"/>
          <w:lang w:val="en-US"/>
        </w:rPr>
        <w:t>The TBTT Information Length subfield is 1 octet in length and indicates the length of each</w:t>
      </w:r>
      <w:r w:rsidRPr="00A06F63">
        <w:rPr>
          <w:rFonts w:eastAsia="Times New Roman"/>
          <w:spacing w:val="39"/>
          <w:sz w:val="20"/>
          <w:lang w:val="en-US"/>
        </w:rPr>
        <w:t xml:space="preserve"> </w:t>
      </w:r>
      <w:r w:rsidRPr="00A06F63">
        <w:rPr>
          <w:rFonts w:eastAsia="Times New Roman"/>
          <w:sz w:val="20"/>
          <w:lang w:val="en-US"/>
        </w:rPr>
        <w:t>TBTT</w:t>
      </w:r>
    </w:p>
    <w:p w14:paraId="5D0C9930" w14:textId="77777777" w:rsidR="00A06F63" w:rsidRPr="00A06F63" w:rsidRDefault="00A06F63" w:rsidP="00A06F63">
      <w:pPr>
        <w:widowControl w:val="0"/>
        <w:numPr>
          <w:ilvl w:val="0"/>
          <w:numId w:val="18"/>
        </w:numPr>
        <w:tabs>
          <w:tab w:val="left" w:pos="660"/>
        </w:tabs>
        <w:kinsoku w:val="0"/>
        <w:overflowPunct w:val="0"/>
        <w:autoSpaceDE w:val="0"/>
        <w:autoSpaceDN w:val="0"/>
        <w:adjustRightInd w:val="0"/>
        <w:spacing w:before="29" w:line="234" w:lineRule="exact"/>
        <w:jc w:val="left"/>
        <w:rPr>
          <w:rFonts w:eastAsia="Times New Roman"/>
          <w:position w:val="1"/>
          <w:sz w:val="20"/>
          <w:lang w:val="en-US"/>
        </w:rPr>
      </w:pPr>
      <w:r w:rsidRPr="00A06F63">
        <w:rPr>
          <w:rFonts w:eastAsia="Times New Roman"/>
          <w:position w:val="1"/>
          <w:sz w:val="20"/>
          <w:lang w:val="en-US"/>
        </w:rPr>
        <w:t>Information</w:t>
      </w:r>
      <w:r w:rsidRPr="00A06F63">
        <w:rPr>
          <w:rFonts w:eastAsia="Times New Roman"/>
          <w:spacing w:val="9"/>
          <w:position w:val="1"/>
          <w:sz w:val="20"/>
          <w:lang w:val="en-US"/>
        </w:rPr>
        <w:t xml:space="preserve"> </w:t>
      </w:r>
      <w:r w:rsidRPr="00A06F63">
        <w:rPr>
          <w:rFonts w:eastAsia="Times New Roman"/>
          <w:position w:val="1"/>
          <w:sz w:val="20"/>
          <w:lang w:val="en-US"/>
        </w:rPr>
        <w:t>field</w:t>
      </w:r>
      <w:r w:rsidRPr="00A06F63">
        <w:rPr>
          <w:rFonts w:eastAsia="Times New Roman"/>
          <w:spacing w:val="10"/>
          <w:position w:val="1"/>
          <w:sz w:val="20"/>
          <w:lang w:val="en-US"/>
        </w:rPr>
        <w:t xml:space="preserve"> </w:t>
      </w:r>
      <w:r w:rsidRPr="00A06F63">
        <w:rPr>
          <w:rFonts w:eastAsia="Times New Roman"/>
          <w:position w:val="1"/>
          <w:sz w:val="20"/>
          <w:lang w:val="en-US"/>
        </w:rPr>
        <w:t>included</w:t>
      </w:r>
      <w:r w:rsidRPr="00A06F63">
        <w:rPr>
          <w:rFonts w:eastAsia="Times New Roman"/>
          <w:spacing w:val="8"/>
          <w:position w:val="1"/>
          <w:sz w:val="20"/>
          <w:lang w:val="en-US"/>
        </w:rPr>
        <w:t xml:space="preserve"> </w:t>
      </w:r>
      <w:r w:rsidRPr="00A06F63">
        <w:rPr>
          <w:rFonts w:eastAsia="Times New Roman"/>
          <w:position w:val="1"/>
          <w:sz w:val="20"/>
          <w:lang w:val="en-US"/>
        </w:rPr>
        <w:t>in</w:t>
      </w:r>
      <w:r w:rsidRPr="00A06F63">
        <w:rPr>
          <w:rFonts w:eastAsia="Times New Roman"/>
          <w:spacing w:val="10"/>
          <w:position w:val="1"/>
          <w:sz w:val="20"/>
          <w:lang w:val="en-US"/>
        </w:rPr>
        <w:t xml:space="preserve"> </w:t>
      </w:r>
      <w:r w:rsidRPr="00A06F63">
        <w:rPr>
          <w:rFonts w:eastAsia="Times New Roman"/>
          <w:position w:val="1"/>
          <w:sz w:val="20"/>
          <w:lang w:val="en-US"/>
        </w:rPr>
        <w:t>the</w:t>
      </w:r>
      <w:r w:rsidRPr="00A06F63">
        <w:rPr>
          <w:rFonts w:eastAsia="Times New Roman"/>
          <w:spacing w:val="10"/>
          <w:position w:val="1"/>
          <w:sz w:val="20"/>
          <w:lang w:val="en-US"/>
        </w:rPr>
        <w:t xml:space="preserve"> </w:t>
      </w:r>
      <w:r w:rsidRPr="00A06F63">
        <w:rPr>
          <w:rFonts w:eastAsia="Times New Roman"/>
          <w:position w:val="1"/>
          <w:sz w:val="20"/>
          <w:lang w:val="en-US"/>
        </w:rPr>
        <w:t>TBTT</w:t>
      </w:r>
      <w:r w:rsidRPr="00A06F63">
        <w:rPr>
          <w:rFonts w:eastAsia="Times New Roman"/>
          <w:spacing w:val="9"/>
          <w:position w:val="1"/>
          <w:sz w:val="20"/>
          <w:lang w:val="en-US"/>
        </w:rPr>
        <w:t xml:space="preserve"> </w:t>
      </w:r>
      <w:r w:rsidRPr="00A06F63">
        <w:rPr>
          <w:rFonts w:eastAsia="Times New Roman"/>
          <w:position w:val="1"/>
          <w:sz w:val="20"/>
          <w:lang w:val="en-US"/>
        </w:rPr>
        <w:t>Information</w:t>
      </w:r>
      <w:r w:rsidRPr="00A06F63">
        <w:rPr>
          <w:rFonts w:eastAsia="Times New Roman"/>
          <w:spacing w:val="10"/>
          <w:position w:val="1"/>
          <w:sz w:val="20"/>
          <w:lang w:val="en-US"/>
        </w:rPr>
        <w:t xml:space="preserve"> </w:t>
      </w:r>
      <w:r w:rsidRPr="00A06F63">
        <w:rPr>
          <w:rFonts w:eastAsia="Times New Roman"/>
          <w:position w:val="1"/>
          <w:sz w:val="20"/>
          <w:lang w:val="en-US"/>
        </w:rPr>
        <w:t>Set</w:t>
      </w:r>
      <w:r w:rsidRPr="00A06F63">
        <w:rPr>
          <w:rFonts w:eastAsia="Times New Roman"/>
          <w:spacing w:val="10"/>
          <w:position w:val="1"/>
          <w:sz w:val="20"/>
          <w:lang w:val="en-US"/>
        </w:rPr>
        <w:t xml:space="preserve"> </w:t>
      </w:r>
      <w:r w:rsidRPr="00A06F63">
        <w:rPr>
          <w:rFonts w:eastAsia="Times New Roman"/>
          <w:position w:val="1"/>
          <w:sz w:val="20"/>
          <w:lang w:val="en-US"/>
        </w:rPr>
        <w:t>field</w:t>
      </w:r>
      <w:r w:rsidRPr="00A06F63">
        <w:rPr>
          <w:rFonts w:eastAsia="Times New Roman"/>
          <w:spacing w:val="10"/>
          <w:position w:val="1"/>
          <w:sz w:val="20"/>
          <w:lang w:val="en-US"/>
        </w:rPr>
        <w:t xml:space="preserve"> </w:t>
      </w:r>
      <w:r w:rsidRPr="00A06F63">
        <w:rPr>
          <w:rFonts w:eastAsia="Times New Roman"/>
          <w:position w:val="1"/>
          <w:sz w:val="20"/>
          <w:lang w:val="en-US"/>
        </w:rPr>
        <w:t>of</w:t>
      </w:r>
      <w:r w:rsidRPr="00A06F63">
        <w:rPr>
          <w:rFonts w:eastAsia="Times New Roman"/>
          <w:spacing w:val="11"/>
          <w:position w:val="1"/>
          <w:sz w:val="20"/>
          <w:lang w:val="en-US"/>
        </w:rPr>
        <w:t xml:space="preserve"> </w:t>
      </w:r>
      <w:r w:rsidRPr="00A06F63">
        <w:rPr>
          <w:rFonts w:eastAsia="Times New Roman"/>
          <w:position w:val="1"/>
          <w:sz w:val="20"/>
          <w:lang w:val="en-US"/>
        </w:rPr>
        <w:t>the</w:t>
      </w:r>
      <w:r w:rsidRPr="00A06F63">
        <w:rPr>
          <w:rFonts w:eastAsia="Times New Roman"/>
          <w:spacing w:val="9"/>
          <w:position w:val="1"/>
          <w:sz w:val="20"/>
          <w:lang w:val="en-US"/>
        </w:rPr>
        <w:t xml:space="preserve"> </w:t>
      </w:r>
      <w:r w:rsidRPr="00A06F63">
        <w:rPr>
          <w:rFonts w:eastAsia="Times New Roman"/>
          <w:position w:val="1"/>
          <w:sz w:val="20"/>
          <w:lang w:val="en-US"/>
        </w:rPr>
        <w:t>Neighbor</w:t>
      </w:r>
      <w:r w:rsidRPr="00A06F63">
        <w:rPr>
          <w:rFonts w:eastAsia="Times New Roman"/>
          <w:spacing w:val="9"/>
          <w:position w:val="1"/>
          <w:sz w:val="20"/>
          <w:lang w:val="en-US"/>
        </w:rPr>
        <w:t xml:space="preserve"> </w:t>
      </w:r>
      <w:r w:rsidRPr="00A06F63">
        <w:rPr>
          <w:rFonts w:eastAsia="Times New Roman"/>
          <w:position w:val="1"/>
          <w:sz w:val="20"/>
          <w:lang w:val="en-US"/>
        </w:rPr>
        <w:t>AP</w:t>
      </w:r>
      <w:r w:rsidRPr="00A06F63">
        <w:rPr>
          <w:rFonts w:eastAsia="Times New Roman"/>
          <w:spacing w:val="10"/>
          <w:position w:val="1"/>
          <w:sz w:val="20"/>
          <w:lang w:val="en-US"/>
        </w:rPr>
        <w:t xml:space="preserve"> </w:t>
      </w:r>
      <w:r w:rsidRPr="00A06F63">
        <w:rPr>
          <w:rFonts w:eastAsia="Times New Roman"/>
          <w:position w:val="1"/>
          <w:sz w:val="20"/>
          <w:lang w:val="en-US"/>
        </w:rPr>
        <w:t>Information</w:t>
      </w:r>
      <w:r w:rsidRPr="00A06F63">
        <w:rPr>
          <w:rFonts w:eastAsia="Times New Roman"/>
          <w:spacing w:val="9"/>
          <w:position w:val="1"/>
          <w:sz w:val="20"/>
          <w:lang w:val="en-US"/>
        </w:rPr>
        <w:t xml:space="preserve"> </w:t>
      </w:r>
      <w:r w:rsidRPr="00A06F63">
        <w:rPr>
          <w:rFonts w:eastAsia="Times New Roman"/>
          <w:position w:val="1"/>
          <w:sz w:val="20"/>
          <w:lang w:val="en-US"/>
        </w:rPr>
        <w:t>field.</w:t>
      </w:r>
      <w:r w:rsidRPr="00A06F63">
        <w:rPr>
          <w:rFonts w:eastAsia="Times New Roman"/>
          <w:spacing w:val="10"/>
          <w:position w:val="1"/>
          <w:sz w:val="20"/>
          <w:lang w:val="en-US"/>
        </w:rPr>
        <w:t xml:space="preserve"> </w:t>
      </w:r>
      <w:r w:rsidRPr="00A06F63">
        <w:rPr>
          <w:rFonts w:eastAsia="Times New Roman"/>
          <w:position w:val="1"/>
          <w:sz w:val="20"/>
          <w:lang w:val="en-US"/>
        </w:rPr>
        <w:t>If</w:t>
      </w:r>
      <w:r w:rsidRPr="00A06F63">
        <w:rPr>
          <w:rFonts w:eastAsia="Times New Roman"/>
          <w:spacing w:val="11"/>
          <w:position w:val="1"/>
          <w:sz w:val="20"/>
          <w:lang w:val="en-US"/>
        </w:rPr>
        <w:t xml:space="preserve"> </w:t>
      </w:r>
      <w:r w:rsidRPr="00A06F63">
        <w:rPr>
          <w:rFonts w:eastAsia="Times New Roman"/>
          <w:position w:val="1"/>
          <w:sz w:val="20"/>
          <w:lang w:val="en-US"/>
        </w:rPr>
        <w:t>the</w:t>
      </w:r>
    </w:p>
    <w:p w14:paraId="475DB57B" w14:textId="77777777" w:rsidR="00A06F63" w:rsidRPr="00A06F63" w:rsidRDefault="00A06F63" w:rsidP="00A06F63">
      <w:pPr>
        <w:widowControl w:val="0"/>
        <w:numPr>
          <w:ilvl w:val="0"/>
          <w:numId w:val="18"/>
        </w:numPr>
        <w:tabs>
          <w:tab w:val="left" w:pos="660"/>
        </w:tabs>
        <w:kinsoku w:val="0"/>
        <w:overflowPunct w:val="0"/>
        <w:autoSpaceDE w:val="0"/>
        <w:autoSpaceDN w:val="0"/>
        <w:adjustRightInd w:val="0"/>
        <w:spacing w:line="227" w:lineRule="exact"/>
        <w:jc w:val="left"/>
        <w:rPr>
          <w:rFonts w:eastAsia="Times New Roman"/>
          <w:sz w:val="20"/>
          <w:lang w:val="en-US"/>
        </w:rPr>
      </w:pPr>
      <w:r w:rsidRPr="00A06F63">
        <w:rPr>
          <w:rFonts w:eastAsia="Times New Roman"/>
          <w:sz w:val="20"/>
          <w:lang w:val="en-US"/>
        </w:rPr>
        <w:t>TBTT Information Field Type subfield is 0, the TBTT Information Length</w:t>
      </w:r>
      <w:r w:rsidRPr="00A06F63">
        <w:rPr>
          <w:rFonts w:eastAsia="Times New Roman"/>
          <w:spacing w:val="-7"/>
          <w:sz w:val="20"/>
          <w:lang w:val="en-US"/>
        </w:rPr>
        <w:t xml:space="preserve"> </w:t>
      </w:r>
      <w:r w:rsidRPr="00A06F63">
        <w:rPr>
          <w:rFonts w:eastAsia="Times New Roman"/>
          <w:sz w:val="20"/>
          <w:lang w:val="en-US"/>
        </w:rPr>
        <w:t>subfield:</w:t>
      </w:r>
    </w:p>
    <w:p w14:paraId="710810DD" w14:textId="77777777" w:rsidR="00A06F63" w:rsidRPr="00A06F63" w:rsidRDefault="00A06F63" w:rsidP="00A06F63">
      <w:pPr>
        <w:widowControl w:val="0"/>
        <w:kinsoku w:val="0"/>
        <w:overflowPunct w:val="0"/>
        <w:autoSpaceDE w:val="0"/>
        <w:autoSpaceDN w:val="0"/>
        <w:adjustRightInd w:val="0"/>
        <w:spacing w:line="171" w:lineRule="exact"/>
        <w:ind w:left="106"/>
        <w:jc w:val="left"/>
        <w:rPr>
          <w:rFonts w:eastAsia="Times New Roman"/>
          <w:sz w:val="18"/>
          <w:szCs w:val="18"/>
          <w:lang w:val="en-US"/>
        </w:rPr>
      </w:pPr>
      <w:r w:rsidRPr="00A06F63">
        <w:rPr>
          <w:rFonts w:eastAsia="Times New Roman"/>
          <w:sz w:val="18"/>
          <w:szCs w:val="18"/>
          <w:lang w:val="en-US"/>
        </w:rPr>
        <w:t>36</w:t>
      </w:r>
    </w:p>
    <w:p w14:paraId="5D7BDEAD" w14:textId="77777777" w:rsidR="00A06F63" w:rsidRPr="00A06F63" w:rsidRDefault="00A06F63" w:rsidP="00A06F63">
      <w:pPr>
        <w:widowControl w:val="0"/>
        <w:kinsoku w:val="0"/>
        <w:overflowPunct w:val="0"/>
        <w:autoSpaceDE w:val="0"/>
        <w:autoSpaceDN w:val="0"/>
        <w:adjustRightInd w:val="0"/>
        <w:spacing w:line="168" w:lineRule="exact"/>
        <w:ind w:left="106"/>
        <w:jc w:val="left"/>
        <w:rPr>
          <w:rFonts w:eastAsia="Times New Roman"/>
          <w:sz w:val="18"/>
          <w:szCs w:val="18"/>
          <w:lang w:val="en-US"/>
        </w:rPr>
      </w:pPr>
      <w:r w:rsidRPr="00A06F63">
        <w:rPr>
          <w:rFonts w:eastAsia="Times New Roman"/>
          <w:sz w:val="18"/>
          <w:szCs w:val="18"/>
          <w:lang w:val="en-US"/>
        </w:rPr>
        <w:t>37</w:t>
      </w:r>
    </w:p>
    <w:p w14:paraId="741A7E5E" w14:textId="77777777" w:rsidR="00A06F63" w:rsidRPr="00A06F63" w:rsidRDefault="00A06F63" w:rsidP="00A06F63">
      <w:pPr>
        <w:widowControl w:val="0"/>
        <w:numPr>
          <w:ilvl w:val="0"/>
          <w:numId w:val="17"/>
        </w:numPr>
        <w:tabs>
          <w:tab w:val="left" w:pos="861"/>
          <w:tab w:val="left" w:pos="1259"/>
        </w:tabs>
        <w:kinsoku w:val="0"/>
        <w:overflowPunct w:val="0"/>
        <w:autoSpaceDE w:val="0"/>
        <w:autoSpaceDN w:val="0"/>
        <w:adjustRightInd w:val="0"/>
        <w:spacing w:line="185" w:lineRule="auto"/>
        <w:ind w:hanging="755"/>
        <w:jc w:val="left"/>
        <w:rPr>
          <w:rFonts w:eastAsia="Times New Roman"/>
          <w:sz w:val="20"/>
          <w:lang w:val="en-US"/>
        </w:rPr>
      </w:pPr>
      <w:r w:rsidRPr="00A06F63">
        <w:rPr>
          <w:rFonts w:eastAsia="Times New Roman"/>
          <w:sz w:val="20"/>
          <w:lang w:val="en-US"/>
        </w:rPr>
        <w:t>—</w:t>
      </w:r>
      <w:r w:rsidRPr="00A06F63">
        <w:rPr>
          <w:rFonts w:eastAsia="Times New Roman"/>
          <w:sz w:val="20"/>
          <w:lang w:val="en-US"/>
        </w:rPr>
        <w:tab/>
        <w:t>contains</w:t>
      </w:r>
      <w:r w:rsidRPr="00A06F63">
        <w:rPr>
          <w:rFonts w:eastAsia="Times New Roman"/>
          <w:spacing w:val="5"/>
          <w:sz w:val="20"/>
          <w:lang w:val="en-US"/>
        </w:rPr>
        <w:t xml:space="preserve"> </w:t>
      </w:r>
      <w:r w:rsidRPr="00A06F63">
        <w:rPr>
          <w:rFonts w:eastAsia="Times New Roman"/>
          <w:sz w:val="20"/>
          <w:lang w:val="en-US"/>
        </w:rPr>
        <w:t>the</w:t>
      </w:r>
      <w:r w:rsidRPr="00A06F63">
        <w:rPr>
          <w:rFonts w:eastAsia="Times New Roman"/>
          <w:spacing w:val="5"/>
          <w:sz w:val="20"/>
          <w:lang w:val="en-US"/>
        </w:rPr>
        <w:t xml:space="preserve"> </w:t>
      </w:r>
      <w:r w:rsidRPr="00A06F63">
        <w:rPr>
          <w:rFonts w:eastAsia="Times New Roman"/>
          <w:sz w:val="20"/>
          <w:lang w:val="en-US"/>
        </w:rPr>
        <w:t>length</w:t>
      </w:r>
      <w:r w:rsidRPr="00A06F63">
        <w:rPr>
          <w:rFonts w:eastAsia="Times New Roman"/>
          <w:spacing w:val="6"/>
          <w:sz w:val="20"/>
          <w:lang w:val="en-US"/>
        </w:rPr>
        <w:t xml:space="preserve"> </w:t>
      </w:r>
      <w:r w:rsidRPr="00A06F63">
        <w:rPr>
          <w:rFonts w:eastAsia="Times New Roman"/>
          <w:sz w:val="20"/>
          <w:lang w:val="en-US"/>
        </w:rPr>
        <w:t>in</w:t>
      </w:r>
      <w:r w:rsidRPr="00A06F63">
        <w:rPr>
          <w:rFonts w:eastAsia="Times New Roman"/>
          <w:spacing w:val="5"/>
          <w:sz w:val="20"/>
          <w:lang w:val="en-US"/>
        </w:rPr>
        <w:t xml:space="preserve"> </w:t>
      </w:r>
      <w:r w:rsidRPr="00A06F63">
        <w:rPr>
          <w:rFonts w:eastAsia="Times New Roman"/>
          <w:sz w:val="20"/>
          <w:lang w:val="en-US"/>
        </w:rPr>
        <w:t>octets</w:t>
      </w:r>
      <w:r w:rsidRPr="00A06F63">
        <w:rPr>
          <w:rFonts w:eastAsia="Times New Roman"/>
          <w:spacing w:val="6"/>
          <w:sz w:val="20"/>
          <w:lang w:val="en-US"/>
        </w:rPr>
        <w:t xml:space="preserve"> </w:t>
      </w:r>
      <w:r w:rsidRPr="00A06F63">
        <w:rPr>
          <w:rFonts w:eastAsia="Times New Roman"/>
          <w:sz w:val="20"/>
          <w:lang w:val="en-US"/>
        </w:rPr>
        <w:t>of</w:t>
      </w:r>
      <w:r w:rsidRPr="00A06F63">
        <w:rPr>
          <w:rFonts w:eastAsia="Times New Roman"/>
          <w:spacing w:val="4"/>
          <w:sz w:val="20"/>
          <w:lang w:val="en-US"/>
        </w:rPr>
        <w:t xml:space="preserve"> </w:t>
      </w:r>
      <w:r w:rsidRPr="00A06F63">
        <w:rPr>
          <w:rFonts w:eastAsia="Times New Roman"/>
          <w:sz w:val="20"/>
          <w:lang w:val="en-US"/>
        </w:rPr>
        <w:t>each</w:t>
      </w:r>
      <w:r w:rsidRPr="00A06F63">
        <w:rPr>
          <w:rFonts w:eastAsia="Times New Roman"/>
          <w:spacing w:val="6"/>
          <w:sz w:val="20"/>
          <w:lang w:val="en-US"/>
        </w:rPr>
        <w:t xml:space="preserve"> </w:t>
      </w:r>
      <w:r w:rsidRPr="00A06F63">
        <w:rPr>
          <w:rFonts w:eastAsia="Times New Roman"/>
          <w:sz w:val="20"/>
          <w:lang w:val="en-US"/>
        </w:rPr>
        <w:t>TBTT</w:t>
      </w:r>
      <w:r w:rsidRPr="00A06F63">
        <w:rPr>
          <w:rFonts w:eastAsia="Times New Roman"/>
          <w:spacing w:val="5"/>
          <w:sz w:val="20"/>
          <w:lang w:val="en-US"/>
        </w:rPr>
        <w:t xml:space="preserve"> </w:t>
      </w:r>
      <w:r w:rsidRPr="00A06F63">
        <w:rPr>
          <w:rFonts w:eastAsia="Times New Roman"/>
          <w:sz w:val="20"/>
          <w:lang w:val="en-US"/>
        </w:rPr>
        <w:t>Information</w:t>
      </w:r>
      <w:r w:rsidRPr="00A06F63">
        <w:rPr>
          <w:rFonts w:eastAsia="Times New Roman"/>
          <w:spacing w:val="6"/>
          <w:sz w:val="20"/>
          <w:lang w:val="en-US"/>
        </w:rPr>
        <w:t xml:space="preserve"> </w:t>
      </w:r>
      <w:r w:rsidRPr="00A06F63">
        <w:rPr>
          <w:rFonts w:eastAsia="Times New Roman"/>
          <w:sz w:val="20"/>
          <w:lang w:val="en-US"/>
        </w:rPr>
        <w:t>field</w:t>
      </w:r>
      <w:r w:rsidRPr="00A06F63">
        <w:rPr>
          <w:rFonts w:eastAsia="Times New Roman"/>
          <w:spacing w:val="5"/>
          <w:sz w:val="20"/>
          <w:lang w:val="en-US"/>
        </w:rPr>
        <w:t xml:space="preserve"> </w:t>
      </w:r>
      <w:r w:rsidRPr="00A06F63">
        <w:rPr>
          <w:rFonts w:eastAsia="Times New Roman"/>
          <w:sz w:val="20"/>
          <w:lang w:val="en-US"/>
        </w:rPr>
        <w:t>that</w:t>
      </w:r>
      <w:r w:rsidRPr="00A06F63">
        <w:rPr>
          <w:rFonts w:eastAsia="Times New Roman"/>
          <w:spacing w:val="6"/>
          <w:sz w:val="20"/>
          <w:lang w:val="en-US"/>
        </w:rPr>
        <w:t xml:space="preserve"> </w:t>
      </w:r>
      <w:r w:rsidRPr="00A06F63">
        <w:rPr>
          <w:rFonts w:eastAsia="Times New Roman"/>
          <w:sz w:val="20"/>
          <w:lang w:val="en-US"/>
        </w:rPr>
        <w:t>is</w:t>
      </w:r>
      <w:r w:rsidRPr="00A06F63">
        <w:rPr>
          <w:rFonts w:eastAsia="Times New Roman"/>
          <w:spacing w:val="6"/>
          <w:sz w:val="20"/>
          <w:lang w:val="en-US"/>
        </w:rPr>
        <w:t xml:space="preserve"> </w:t>
      </w:r>
      <w:r w:rsidRPr="00A06F63">
        <w:rPr>
          <w:rFonts w:eastAsia="Times New Roman"/>
          <w:sz w:val="20"/>
          <w:lang w:val="en-US"/>
        </w:rPr>
        <w:t>included</w:t>
      </w:r>
      <w:r w:rsidRPr="00A06F63">
        <w:rPr>
          <w:rFonts w:eastAsia="Times New Roman"/>
          <w:spacing w:val="6"/>
          <w:sz w:val="20"/>
          <w:lang w:val="en-US"/>
        </w:rPr>
        <w:t xml:space="preserve"> </w:t>
      </w:r>
      <w:r w:rsidRPr="00A06F63">
        <w:rPr>
          <w:rFonts w:eastAsia="Times New Roman"/>
          <w:sz w:val="20"/>
          <w:lang w:val="en-US"/>
        </w:rPr>
        <w:t>in</w:t>
      </w:r>
      <w:r w:rsidRPr="00A06F63">
        <w:rPr>
          <w:rFonts w:eastAsia="Times New Roman"/>
          <w:spacing w:val="7"/>
          <w:sz w:val="20"/>
          <w:lang w:val="en-US"/>
        </w:rPr>
        <w:t xml:space="preserve"> </w:t>
      </w:r>
      <w:r w:rsidRPr="00A06F63">
        <w:rPr>
          <w:rFonts w:eastAsia="Times New Roman"/>
          <w:sz w:val="20"/>
          <w:lang w:val="en-US"/>
        </w:rPr>
        <w:t>the</w:t>
      </w:r>
      <w:r w:rsidRPr="00A06F63">
        <w:rPr>
          <w:rFonts w:eastAsia="Times New Roman"/>
          <w:spacing w:val="6"/>
          <w:sz w:val="20"/>
          <w:lang w:val="en-US"/>
        </w:rPr>
        <w:t xml:space="preserve"> </w:t>
      </w:r>
      <w:r w:rsidRPr="00A06F63">
        <w:rPr>
          <w:rFonts w:eastAsia="Times New Roman"/>
          <w:sz w:val="20"/>
          <w:lang w:val="en-US"/>
        </w:rPr>
        <w:t>TBTT</w:t>
      </w:r>
      <w:r w:rsidRPr="00A06F63">
        <w:rPr>
          <w:rFonts w:eastAsia="Times New Roman"/>
          <w:spacing w:val="7"/>
          <w:sz w:val="20"/>
          <w:lang w:val="en-US"/>
        </w:rPr>
        <w:t xml:space="preserve"> </w:t>
      </w:r>
      <w:r w:rsidRPr="00A06F63">
        <w:rPr>
          <w:rFonts w:eastAsia="Times New Roman"/>
          <w:sz w:val="20"/>
          <w:lang w:val="en-US"/>
        </w:rPr>
        <w:t>Informa-</w:t>
      </w:r>
    </w:p>
    <w:p w14:paraId="376ECF17" w14:textId="77777777" w:rsidR="00A06F63" w:rsidRPr="00A06F63" w:rsidRDefault="00A06F63" w:rsidP="00A06F63">
      <w:pPr>
        <w:widowControl w:val="0"/>
        <w:numPr>
          <w:ilvl w:val="0"/>
          <w:numId w:val="17"/>
        </w:numPr>
        <w:tabs>
          <w:tab w:val="left" w:pos="1260"/>
        </w:tabs>
        <w:kinsoku w:val="0"/>
        <w:overflowPunct w:val="0"/>
        <w:autoSpaceDE w:val="0"/>
        <w:autoSpaceDN w:val="0"/>
        <w:adjustRightInd w:val="0"/>
        <w:spacing w:line="213" w:lineRule="exact"/>
        <w:ind w:left="1260" w:hanging="1154"/>
        <w:jc w:val="left"/>
        <w:rPr>
          <w:rFonts w:eastAsia="Times New Roman"/>
          <w:position w:val="1"/>
          <w:sz w:val="20"/>
          <w:lang w:val="en-US"/>
        </w:rPr>
      </w:pPr>
      <w:proofErr w:type="spellStart"/>
      <w:r w:rsidRPr="00A06F63">
        <w:rPr>
          <w:rFonts w:eastAsia="Times New Roman"/>
          <w:position w:val="1"/>
          <w:sz w:val="20"/>
          <w:lang w:val="en-US"/>
        </w:rPr>
        <w:t>tion</w:t>
      </w:r>
      <w:proofErr w:type="spellEnd"/>
      <w:r w:rsidRPr="00A06F63">
        <w:rPr>
          <w:rFonts w:eastAsia="Times New Roman"/>
          <w:position w:val="1"/>
          <w:sz w:val="20"/>
          <w:lang w:val="en-US"/>
        </w:rPr>
        <w:t xml:space="preserve"> Set field of the Neighbor AP Information</w:t>
      </w:r>
      <w:r w:rsidRPr="00A06F63">
        <w:rPr>
          <w:rFonts w:eastAsia="Times New Roman"/>
          <w:spacing w:val="-2"/>
          <w:position w:val="1"/>
          <w:sz w:val="20"/>
          <w:lang w:val="en-US"/>
        </w:rPr>
        <w:t xml:space="preserve"> </w:t>
      </w:r>
      <w:r w:rsidRPr="00A06F63">
        <w:rPr>
          <w:rFonts w:eastAsia="Times New Roman"/>
          <w:position w:val="1"/>
          <w:sz w:val="20"/>
          <w:lang w:val="en-US"/>
        </w:rPr>
        <w:t>field</w:t>
      </w:r>
    </w:p>
    <w:p w14:paraId="310B7169" w14:textId="52BB227B" w:rsidR="00A06F63" w:rsidRPr="00A06F63" w:rsidRDefault="00A06F63" w:rsidP="00A06F63">
      <w:pPr>
        <w:widowControl w:val="0"/>
        <w:numPr>
          <w:ilvl w:val="0"/>
          <w:numId w:val="17"/>
        </w:numPr>
        <w:tabs>
          <w:tab w:val="left" w:pos="861"/>
          <w:tab w:val="left" w:pos="1259"/>
        </w:tabs>
        <w:kinsoku w:val="0"/>
        <w:overflowPunct w:val="0"/>
        <w:autoSpaceDE w:val="0"/>
        <w:autoSpaceDN w:val="0"/>
        <w:adjustRightInd w:val="0"/>
        <w:spacing w:line="348" w:lineRule="exact"/>
        <w:ind w:hanging="755"/>
        <w:jc w:val="left"/>
        <w:rPr>
          <w:rFonts w:eastAsia="Times New Roman"/>
          <w:sz w:val="20"/>
          <w:lang w:val="en-US"/>
        </w:rPr>
      </w:pPr>
      <w:r w:rsidRPr="00A06F63">
        <w:rPr>
          <w:rFonts w:eastAsia="Times New Roman"/>
          <w:noProof/>
          <w:sz w:val="24"/>
          <w:szCs w:val="24"/>
          <w:lang w:val="en-US"/>
        </w:rPr>
        <mc:AlternateContent>
          <mc:Choice Requires="wps">
            <w:drawing>
              <wp:anchor distT="0" distB="0" distL="114300" distR="114300" simplePos="0" relativeHeight="251660800" behindDoc="1" locked="0" layoutInCell="0" allowOverlap="1" wp14:anchorId="2FEBEF17" wp14:editId="45D9913F">
                <wp:simplePos x="0" y="0"/>
                <wp:positionH relativeFrom="page">
                  <wp:posOffset>791845</wp:posOffset>
                </wp:positionH>
                <wp:positionV relativeFrom="paragraph">
                  <wp:posOffset>130175</wp:posOffset>
                </wp:positionV>
                <wp:extent cx="114300" cy="127000"/>
                <wp:effectExtent l="1270" t="0" r="0" b="127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9259A6" w14:textId="77777777" w:rsidR="008826AD" w:rsidRDefault="008826AD" w:rsidP="00A06F63">
                            <w:pPr>
                              <w:pStyle w:val="BodyText0"/>
                              <w:kinsoku w:val="0"/>
                              <w:overflowPunct w:val="0"/>
                              <w:spacing w:line="199" w:lineRule="exact"/>
                              <w:rPr>
                                <w:sz w:val="18"/>
                                <w:szCs w:val="18"/>
                              </w:rPr>
                            </w:pPr>
                            <w:r>
                              <w:rPr>
                                <w:sz w:val="18"/>
                                <w:szCs w:val="18"/>
                              </w:rPr>
                              <w:t>41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EBEF17" id="Text Box 30" o:spid="_x0000_s1028" type="#_x0000_t202" style="position:absolute;left:0;text-align:left;margin-left:62.35pt;margin-top:10.25pt;width:9pt;height:10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" o:allowincell="f" filled="f" stroked="f">
                <v:textbox inset="0,0,0,0">
                  <w:txbxContent>
                    <w:p w14:paraId="249259A6" w14:textId="77777777" w:rsidR="008826AD" w:rsidRDefault="008826AD" w:rsidP="00A06F63">
                      <w:pPr>
                        <w:pStyle w:val="BodyText0"/>
                        <w:kinsoku w:val="0"/>
                        <w:overflowPunct w:val="0"/>
                        <w:spacing w:line="199" w:lineRule="exact"/>
                        <w:rPr>
                          <w:sz w:val="18"/>
                          <w:szCs w:val="18"/>
                        </w:rPr>
                      </w:pPr>
                      <w:r>
                        <w:rPr>
                          <w:sz w:val="18"/>
                          <w:szCs w:val="18"/>
                        </w:rPr>
                        <w:t>41</w:t>
                      </w:r>
                    </w:p>
                  </w:txbxContent>
                </v:textbox>
                <w10:wrap anchorx="page"/>
              </v:shape>
            </w:pict>
          </mc:Fallback>
        </mc:AlternateContent>
      </w:r>
      <w:r w:rsidRPr="00A06F63">
        <w:rPr>
          <w:rFonts w:eastAsia="Times New Roman"/>
          <w:sz w:val="20"/>
          <w:lang w:val="en-US"/>
        </w:rPr>
        <w:t>—</w:t>
      </w:r>
      <w:r w:rsidRPr="00A06F63">
        <w:rPr>
          <w:rFonts w:eastAsia="Times New Roman"/>
          <w:sz w:val="20"/>
          <w:lang w:val="en-US"/>
        </w:rPr>
        <w:tab/>
        <w:t xml:space="preserve">is set to 1, 2, </w:t>
      </w:r>
      <w:ins w:id="4" w:author="Cariou, Laurent" w:date="2021-03-01T16:47:00Z">
        <w:r w:rsidR="005B7084">
          <w:rPr>
            <w:rFonts w:eastAsia="Times New Roman"/>
            <w:sz w:val="20"/>
            <w:lang w:val="en-US"/>
          </w:rPr>
          <w:t xml:space="preserve">4, </w:t>
        </w:r>
      </w:ins>
      <w:r w:rsidRPr="00A06F63">
        <w:rPr>
          <w:rFonts w:eastAsia="Times New Roman"/>
          <w:sz w:val="20"/>
          <w:lang w:val="en-US"/>
        </w:rPr>
        <w:t xml:space="preserve">5, 6, 7, 8, </w:t>
      </w:r>
      <w:ins w:id="5" w:author="Cariou, Laurent" w:date="2021-02-10T17:55:00Z">
        <w:r w:rsidR="00C04451">
          <w:rPr>
            <w:rFonts w:eastAsia="Times New Roman"/>
            <w:sz w:val="20"/>
            <w:lang w:val="en-US"/>
          </w:rPr>
          <w:t xml:space="preserve">9, </w:t>
        </w:r>
      </w:ins>
      <w:ins w:id="6" w:author="Cariou, Laurent" w:date="2021-03-01T16:47:00Z">
        <w:r w:rsidR="005B7084">
          <w:rPr>
            <w:rFonts w:eastAsia="Times New Roman"/>
            <w:sz w:val="20"/>
            <w:lang w:val="en-US"/>
          </w:rPr>
          <w:t xml:space="preserve">10, </w:t>
        </w:r>
      </w:ins>
      <w:r w:rsidRPr="00A06F63">
        <w:rPr>
          <w:rFonts w:eastAsia="Times New Roman"/>
          <w:sz w:val="20"/>
          <w:lang w:val="en-US"/>
        </w:rPr>
        <w:t xml:space="preserve">11, </w:t>
      </w:r>
      <w:r w:rsidRPr="00A06F63">
        <w:rPr>
          <w:rFonts w:eastAsia="Times New Roman"/>
          <w:strike/>
          <w:sz w:val="20"/>
          <w:lang w:val="en-US"/>
        </w:rPr>
        <w:t>or</w:t>
      </w:r>
      <w:r w:rsidRPr="00A06F63">
        <w:rPr>
          <w:rFonts w:eastAsia="Times New Roman"/>
          <w:sz w:val="20"/>
          <w:lang w:val="en-US"/>
        </w:rPr>
        <w:t xml:space="preserve"> 12</w:t>
      </w:r>
      <w:r w:rsidRPr="00A06F63">
        <w:rPr>
          <w:rFonts w:eastAsia="Times New Roman"/>
          <w:sz w:val="20"/>
          <w:u w:val="single" w:color="000000"/>
          <w:lang w:val="en-US"/>
        </w:rPr>
        <w:t>, 13, 15, or 16</w:t>
      </w:r>
      <w:r w:rsidRPr="00A06F63">
        <w:rPr>
          <w:rFonts w:eastAsia="Times New Roman"/>
          <w:sz w:val="20"/>
          <w:lang w:val="en-US"/>
        </w:rPr>
        <w:t>; other values are</w:t>
      </w:r>
      <w:r w:rsidRPr="00A06F63">
        <w:rPr>
          <w:rFonts w:eastAsia="Times New Roman"/>
          <w:spacing w:val="-14"/>
          <w:sz w:val="20"/>
          <w:lang w:val="en-US"/>
        </w:rPr>
        <w:t xml:space="preserve"> </w:t>
      </w:r>
      <w:r w:rsidRPr="00A06F63">
        <w:rPr>
          <w:rFonts w:eastAsia="Times New Roman"/>
          <w:sz w:val="20"/>
          <w:lang w:val="en-US"/>
        </w:rPr>
        <w:t>reserved.</w:t>
      </w:r>
      <w:ins w:id="7" w:author="Cariou, Laurent" w:date="2021-02-10T17:56:00Z">
        <w:r w:rsidR="00A36117">
          <w:rPr>
            <w:rFonts w:eastAsia="Times New Roman"/>
            <w:sz w:val="20"/>
            <w:lang w:val="en-US"/>
          </w:rPr>
          <w:t xml:space="preserve"> (#1015</w:t>
        </w:r>
      </w:ins>
      <w:ins w:id="8" w:author="Cariou, Laurent" w:date="2021-02-10T18:22:00Z">
        <w:r w:rsidR="008B5E3A">
          <w:rPr>
            <w:rFonts w:eastAsia="Times New Roman"/>
            <w:sz w:val="20"/>
            <w:lang w:val="en-US"/>
          </w:rPr>
          <w:t>, #1124</w:t>
        </w:r>
      </w:ins>
      <w:ins w:id="9" w:author="Cariou, Laurent" w:date="2021-03-01T16:49:00Z">
        <w:r w:rsidR="009F61A9">
          <w:rPr>
            <w:rFonts w:eastAsia="Times New Roman"/>
            <w:sz w:val="20"/>
            <w:lang w:val="en-US"/>
          </w:rPr>
          <w:t xml:space="preserve">, </w:t>
        </w:r>
        <w:r w:rsidR="009F61A9" w:rsidRPr="009F61A9">
          <w:rPr>
            <w:rFonts w:eastAsia="Times New Roman"/>
            <w:sz w:val="20"/>
            <w:lang w:val="en-US"/>
          </w:rPr>
          <w:t>#2567</w:t>
        </w:r>
      </w:ins>
      <w:ins w:id="10" w:author="Cariou, Laurent" w:date="2021-02-10T17:56:00Z">
        <w:r w:rsidR="00A36117">
          <w:rPr>
            <w:rFonts w:eastAsia="Times New Roman"/>
            <w:sz w:val="20"/>
            <w:lang w:val="en-US"/>
          </w:rPr>
          <w:t>)</w:t>
        </w:r>
      </w:ins>
    </w:p>
    <w:p w14:paraId="1F0A8AA2" w14:textId="77777777" w:rsidR="00A06F63" w:rsidRPr="00A06F63" w:rsidRDefault="00A06F63" w:rsidP="00A06F63">
      <w:pPr>
        <w:widowControl w:val="0"/>
        <w:kinsoku w:val="0"/>
        <w:overflowPunct w:val="0"/>
        <w:autoSpaceDE w:val="0"/>
        <w:autoSpaceDN w:val="0"/>
        <w:adjustRightInd w:val="0"/>
        <w:spacing w:before="45" w:line="206" w:lineRule="exact"/>
        <w:ind w:left="106"/>
        <w:jc w:val="left"/>
        <w:rPr>
          <w:rFonts w:eastAsia="Times New Roman"/>
          <w:sz w:val="18"/>
          <w:szCs w:val="18"/>
          <w:lang w:val="en-US"/>
        </w:rPr>
      </w:pPr>
      <w:r w:rsidRPr="00A06F63">
        <w:rPr>
          <w:rFonts w:eastAsia="Times New Roman"/>
          <w:sz w:val="18"/>
          <w:szCs w:val="18"/>
          <w:lang w:val="en-US"/>
        </w:rPr>
        <w:t>42</w:t>
      </w:r>
    </w:p>
    <w:p w14:paraId="7275393F" w14:textId="77777777" w:rsidR="00A06F63" w:rsidRPr="00A06F63" w:rsidRDefault="00A06F63" w:rsidP="00A06F63">
      <w:pPr>
        <w:widowControl w:val="0"/>
        <w:tabs>
          <w:tab w:val="left" w:pos="659"/>
        </w:tabs>
        <w:kinsoku w:val="0"/>
        <w:overflowPunct w:val="0"/>
        <w:autoSpaceDE w:val="0"/>
        <w:autoSpaceDN w:val="0"/>
        <w:adjustRightInd w:val="0"/>
        <w:spacing w:line="233" w:lineRule="exact"/>
        <w:ind w:left="106"/>
        <w:jc w:val="left"/>
        <w:rPr>
          <w:rFonts w:eastAsia="Times New Roman"/>
          <w:sz w:val="20"/>
          <w:lang w:val="en-US"/>
        </w:rPr>
      </w:pPr>
      <w:r w:rsidRPr="00A06F63">
        <w:rPr>
          <w:rFonts w:eastAsia="Times New Roman"/>
          <w:position w:val="6"/>
          <w:sz w:val="18"/>
          <w:szCs w:val="18"/>
          <w:lang w:val="en-US"/>
        </w:rPr>
        <w:t>43</w:t>
      </w:r>
      <w:r w:rsidRPr="00A06F63">
        <w:rPr>
          <w:rFonts w:eastAsia="Times New Roman"/>
          <w:position w:val="6"/>
          <w:sz w:val="18"/>
          <w:szCs w:val="18"/>
          <w:lang w:val="en-US"/>
        </w:rPr>
        <w:tab/>
      </w:r>
      <w:r w:rsidRPr="00A06F63">
        <w:rPr>
          <w:rFonts w:eastAsia="Times New Roman"/>
          <w:sz w:val="20"/>
          <w:lang w:val="en-US"/>
        </w:rPr>
        <w:t xml:space="preserve">indicates the TBTT Information field contents as shown in </w:t>
      </w:r>
      <w:hyperlink w:anchor="bookmark33" w:history="1">
        <w:r w:rsidRPr="00A06F63">
          <w:rPr>
            <w:rFonts w:eastAsia="Times New Roman"/>
            <w:sz w:val="20"/>
            <w:lang w:val="en-US"/>
          </w:rPr>
          <w:t>Table 9-281 (TBTT Information field</w:t>
        </w:r>
        <w:r w:rsidRPr="00A06F63">
          <w:rPr>
            <w:rFonts w:eastAsia="Times New Roman"/>
            <w:spacing w:val="-30"/>
            <w:sz w:val="20"/>
            <w:lang w:val="en-US"/>
          </w:rPr>
          <w:t xml:space="preserve"> </w:t>
        </w:r>
        <w:r w:rsidRPr="00A06F63">
          <w:rPr>
            <w:rFonts w:eastAsia="Times New Roman"/>
            <w:sz w:val="20"/>
            <w:lang w:val="en-US"/>
          </w:rPr>
          <w:t>contents)</w:t>
        </w:r>
      </w:hyperlink>
      <w:r w:rsidRPr="00A06F63">
        <w:rPr>
          <w:rFonts w:eastAsia="Times New Roman"/>
          <w:sz w:val="20"/>
          <w:lang w:val="en-US"/>
        </w:rPr>
        <w:t>.</w:t>
      </w:r>
    </w:p>
    <w:p w14:paraId="16222245" w14:textId="77777777" w:rsidR="00A06F63" w:rsidRPr="00A06F63" w:rsidRDefault="00A06F63" w:rsidP="00A06F63">
      <w:pPr>
        <w:widowControl w:val="0"/>
        <w:kinsoku w:val="0"/>
        <w:overflowPunct w:val="0"/>
        <w:autoSpaceDE w:val="0"/>
        <w:autoSpaceDN w:val="0"/>
        <w:adjustRightInd w:val="0"/>
        <w:spacing w:line="165" w:lineRule="exact"/>
        <w:ind w:left="106"/>
        <w:jc w:val="left"/>
        <w:rPr>
          <w:rFonts w:eastAsia="Times New Roman"/>
          <w:sz w:val="18"/>
          <w:szCs w:val="18"/>
          <w:lang w:val="en-US"/>
        </w:rPr>
      </w:pPr>
      <w:r w:rsidRPr="00A06F63">
        <w:rPr>
          <w:rFonts w:eastAsia="Times New Roman"/>
          <w:sz w:val="18"/>
          <w:szCs w:val="18"/>
          <w:lang w:val="en-US"/>
        </w:rPr>
        <w:t>44</w:t>
      </w:r>
    </w:p>
    <w:p w14:paraId="368978A0" w14:textId="77777777" w:rsidR="00A06F63" w:rsidRPr="00A06F63" w:rsidRDefault="00A06F63" w:rsidP="00A06F63">
      <w:pPr>
        <w:widowControl w:val="0"/>
        <w:kinsoku w:val="0"/>
        <w:overflowPunct w:val="0"/>
        <w:autoSpaceDE w:val="0"/>
        <w:autoSpaceDN w:val="0"/>
        <w:adjustRightInd w:val="0"/>
        <w:spacing w:line="202" w:lineRule="exact"/>
        <w:ind w:left="106"/>
        <w:jc w:val="left"/>
        <w:rPr>
          <w:rFonts w:eastAsia="Times New Roman"/>
          <w:sz w:val="18"/>
          <w:szCs w:val="18"/>
          <w:lang w:val="en-US"/>
        </w:rPr>
      </w:pPr>
      <w:r w:rsidRPr="00A06F63">
        <w:rPr>
          <w:rFonts w:eastAsia="Times New Roman"/>
          <w:sz w:val="18"/>
          <w:szCs w:val="18"/>
          <w:lang w:val="en-US"/>
        </w:rPr>
        <w:t>45</w:t>
      </w:r>
    </w:p>
    <w:p w14:paraId="52E55782" w14:textId="37EC40E6" w:rsidR="00A06F63" w:rsidRPr="00A06F63" w:rsidRDefault="00A06F63" w:rsidP="00A06F63">
      <w:pPr>
        <w:widowControl w:val="0"/>
        <w:tabs>
          <w:tab w:val="left" w:pos="2824"/>
        </w:tabs>
        <w:kinsoku w:val="0"/>
        <w:overflowPunct w:val="0"/>
        <w:autoSpaceDE w:val="0"/>
        <w:autoSpaceDN w:val="0"/>
        <w:adjustRightInd w:val="0"/>
        <w:spacing w:line="350" w:lineRule="exact"/>
        <w:ind w:left="106"/>
        <w:jc w:val="left"/>
        <w:outlineLvl w:val="2"/>
        <w:rPr>
          <w:rFonts w:ascii="Arial" w:eastAsia="Times New Roman" w:hAnsi="Arial" w:cs="Arial"/>
          <w:b/>
          <w:bCs/>
          <w:sz w:val="20"/>
          <w:lang w:val="en-US"/>
        </w:rPr>
      </w:pPr>
      <w:r w:rsidRPr="00A06F63">
        <w:rPr>
          <w:rFonts w:ascii="Arial" w:eastAsia="Times New Roman" w:hAnsi="Arial" w:cs="Arial"/>
          <w:b/>
          <w:bCs/>
          <w:noProof/>
          <w:sz w:val="20"/>
          <w:lang w:val="en-US"/>
        </w:rPr>
        <mc:AlternateContent>
          <mc:Choice Requires="wps">
            <w:drawing>
              <wp:anchor distT="0" distB="0" distL="114300" distR="114300" simplePos="0" relativeHeight="251661824" behindDoc="1" locked="0" layoutInCell="0" allowOverlap="1" wp14:anchorId="094000B4" wp14:editId="1646DF2B">
                <wp:simplePos x="0" y="0"/>
                <wp:positionH relativeFrom="page">
                  <wp:posOffset>791845</wp:posOffset>
                </wp:positionH>
                <wp:positionV relativeFrom="paragraph">
                  <wp:posOffset>128270</wp:posOffset>
                </wp:positionV>
                <wp:extent cx="114300" cy="127000"/>
                <wp:effectExtent l="1270" t="2540" r="0" b="381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85EA82" w14:textId="77777777" w:rsidR="008826AD" w:rsidRDefault="008826AD" w:rsidP="00A06F63">
                            <w:pPr>
                              <w:pStyle w:val="BodyText0"/>
                              <w:kinsoku w:val="0"/>
                              <w:overflowPunct w:val="0"/>
                              <w:spacing w:line="199" w:lineRule="exact"/>
                              <w:rPr>
                                <w:sz w:val="18"/>
                                <w:szCs w:val="18"/>
                              </w:rPr>
                            </w:pPr>
                            <w:r>
                              <w:rPr>
                                <w:sz w:val="18"/>
                                <w:szCs w:val="18"/>
                              </w:rPr>
                              <w:t>47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4000B4" id="Text Box 29" o:spid="_x0000_s1029" type="#_x0000_t202" style="position:absolute;left:0;text-align:left;margin-left:62.35pt;margin-top:10.1pt;width:9pt;height:10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" o:allowincell="f" filled="f" stroked="f">
                <v:textbox inset="0,0,0,0">
                  <w:txbxContent>
                    <w:p w14:paraId="1D85EA82" w14:textId="77777777" w:rsidR="008826AD" w:rsidRDefault="008826AD" w:rsidP="00A06F63">
                      <w:pPr>
                        <w:pStyle w:val="BodyText0"/>
                        <w:kinsoku w:val="0"/>
                        <w:overflowPunct w:val="0"/>
                        <w:spacing w:line="199" w:lineRule="exact"/>
                        <w:rPr>
                          <w:sz w:val="18"/>
                          <w:szCs w:val="18"/>
                        </w:rPr>
                      </w:pPr>
                      <w:r>
                        <w:rPr>
                          <w:sz w:val="18"/>
                          <w:szCs w:val="18"/>
                        </w:rPr>
                        <w:t>47</w:t>
                      </w:r>
                    </w:p>
                  </w:txbxContent>
                </v:textbox>
                <w10:wrap anchorx="page"/>
              </v:shape>
            </w:pict>
          </mc:Fallback>
        </mc:AlternateContent>
      </w:r>
      <w:r w:rsidRPr="00A06F63">
        <w:rPr>
          <w:rFonts w:eastAsia="Times New Roman"/>
          <w:position w:val="14"/>
          <w:sz w:val="18"/>
          <w:szCs w:val="18"/>
          <w:lang w:val="en-US"/>
        </w:rPr>
        <w:t>46</w:t>
      </w:r>
      <w:r w:rsidRPr="00A06F63">
        <w:rPr>
          <w:rFonts w:eastAsia="Times New Roman"/>
          <w:position w:val="14"/>
          <w:sz w:val="18"/>
          <w:szCs w:val="18"/>
          <w:lang w:val="en-US"/>
        </w:rPr>
        <w:tab/>
      </w:r>
      <w:bookmarkStart w:id="11" w:name="_bookmark33"/>
      <w:bookmarkEnd w:id="11"/>
      <w:r w:rsidRPr="00A06F63">
        <w:rPr>
          <w:rFonts w:ascii="Arial" w:eastAsia="Times New Roman" w:hAnsi="Arial" w:cs="Arial"/>
          <w:b/>
          <w:bCs/>
          <w:sz w:val="20"/>
          <w:lang w:val="en-US"/>
        </w:rPr>
        <w:t>Table 9-281—TBTT Information field</w:t>
      </w:r>
      <w:r w:rsidRPr="00A06F63">
        <w:rPr>
          <w:rFonts w:ascii="Arial" w:eastAsia="Times New Roman" w:hAnsi="Arial" w:cs="Arial"/>
          <w:b/>
          <w:bCs/>
          <w:spacing w:val="-3"/>
          <w:sz w:val="20"/>
          <w:lang w:val="en-US"/>
        </w:rPr>
        <w:t xml:space="preserve"> </w:t>
      </w:r>
      <w:r w:rsidRPr="00A06F63">
        <w:rPr>
          <w:rFonts w:ascii="Arial" w:eastAsia="Times New Roman" w:hAnsi="Arial" w:cs="Arial"/>
          <w:b/>
          <w:bCs/>
          <w:sz w:val="20"/>
          <w:lang w:val="en-US"/>
        </w:rPr>
        <w:t>contents</w:t>
      </w:r>
    </w:p>
    <w:p w14:paraId="435AF7B5" w14:textId="1A3A271C" w:rsidR="00A06F63" w:rsidRPr="00A06F63" w:rsidRDefault="00E47B5A" w:rsidP="00A06F63">
      <w:pPr>
        <w:widowControl w:val="0"/>
        <w:kinsoku w:val="0"/>
        <w:overflowPunct w:val="0"/>
        <w:autoSpaceDE w:val="0"/>
        <w:autoSpaceDN w:val="0"/>
        <w:adjustRightInd w:val="0"/>
        <w:spacing w:before="44" w:line="204" w:lineRule="exact"/>
        <w:ind w:left="106"/>
        <w:jc w:val="left"/>
        <w:rPr>
          <w:rFonts w:eastAsia="Times New Roman"/>
          <w:sz w:val="18"/>
          <w:szCs w:val="18"/>
          <w:lang w:val="en-US"/>
        </w:rPr>
      </w:pPr>
      <w:r w:rsidRPr="00A06F63">
        <w:rPr>
          <w:rFonts w:eastAsia="Times New Roman"/>
          <w:noProof/>
          <w:sz w:val="20"/>
          <w:lang w:val="en-US"/>
        </w:rPr>
        <mc:AlternateContent>
          <mc:Choice Requires="wps">
            <w:drawing>
              <wp:anchor distT="0" distB="0" distL="114300" distR="114300" simplePos="0" relativeHeight="251662848" behindDoc="0" locked="0" layoutInCell="0" allowOverlap="1" wp14:anchorId="7767A778" wp14:editId="6E6DE15F">
                <wp:simplePos x="0" y="0"/>
                <wp:positionH relativeFrom="page">
                  <wp:posOffset>1621766</wp:posOffset>
                </wp:positionH>
                <wp:positionV relativeFrom="paragraph">
                  <wp:posOffset>156498</wp:posOffset>
                </wp:positionV>
                <wp:extent cx="4545965" cy="3010618"/>
                <wp:effectExtent l="0" t="0" r="6985" b="18415"/>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5965" cy="30106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2227"/>
                              <w:gridCol w:w="4895"/>
                            </w:tblGrid>
                            <w:tr w:rsidR="008826AD" w14:paraId="105A3C2C" w14:textId="77777777">
                              <w:trPr>
                                <w:trHeight w:val="579"/>
                              </w:trPr>
                              <w:tc>
                                <w:tcPr>
                                  <w:tcW w:w="2227" w:type="dxa"/>
                                  <w:tcBorders>
                                    <w:top w:val="single" w:sz="12" w:space="0" w:color="000000"/>
                                    <w:left w:val="single" w:sz="12" w:space="0" w:color="000000"/>
                                    <w:bottom w:val="single" w:sz="12" w:space="0" w:color="000000"/>
                                    <w:right w:val="single" w:sz="2" w:space="0" w:color="000000"/>
                                  </w:tcBorders>
                                </w:tcPr>
                                <w:p w14:paraId="35822F5B" w14:textId="77777777" w:rsidR="008826AD" w:rsidRDefault="008826AD">
                                  <w:pPr>
                                    <w:pStyle w:val="TableParagraph"/>
                                    <w:kinsoku w:val="0"/>
                                    <w:overflowPunct w:val="0"/>
                                    <w:spacing w:before="83" w:line="230" w:lineRule="auto"/>
                                    <w:ind w:left="281" w:right="248" w:firstLine="97"/>
                                    <w:rPr>
                                      <w:b/>
                                      <w:bCs/>
                                      <w:sz w:val="18"/>
                                      <w:szCs w:val="18"/>
                                    </w:rPr>
                                  </w:pPr>
                                  <w:r>
                                    <w:rPr>
                                      <w:b/>
                                      <w:bCs/>
                                      <w:sz w:val="18"/>
                                      <w:szCs w:val="18"/>
                                    </w:rPr>
                                    <w:t>TBTT Information Length subfield value</w:t>
                                  </w:r>
                                </w:p>
                              </w:tc>
                              <w:tc>
                                <w:tcPr>
                                  <w:tcW w:w="4895" w:type="dxa"/>
                                  <w:tcBorders>
                                    <w:top w:val="single" w:sz="12" w:space="0" w:color="000000"/>
                                    <w:left w:val="single" w:sz="2" w:space="0" w:color="000000"/>
                                    <w:bottom w:val="single" w:sz="12" w:space="0" w:color="000000"/>
                                    <w:right w:val="single" w:sz="12" w:space="0" w:color="000000"/>
                                  </w:tcBorders>
                                </w:tcPr>
                                <w:p w14:paraId="5E5F7D64" w14:textId="77777777" w:rsidR="008826AD" w:rsidRDefault="008826AD">
                                  <w:pPr>
                                    <w:pStyle w:val="TableParagraph"/>
                                    <w:kinsoku w:val="0"/>
                                    <w:overflowPunct w:val="0"/>
                                    <w:spacing w:before="176"/>
                                    <w:ind w:left="1191"/>
                                    <w:rPr>
                                      <w:b/>
                                      <w:bCs/>
                                      <w:sz w:val="18"/>
                                      <w:szCs w:val="18"/>
                                    </w:rPr>
                                  </w:pPr>
                                  <w:r>
                                    <w:rPr>
                                      <w:b/>
                                      <w:bCs/>
                                      <w:sz w:val="18"/>
                                      <w:szCs w:val="18"/>
                                    </w:rPr>
                                    <w:t>TBTT Information field contents</w:t>
                                  </w:r>
                                </w:p>
                              </w:tc>
                            </w:tr>
                            <w:tr w:rsidR="008826AD" w14:paraId="39CE8768" w14:textId="77777777">
                              <w:trPr>
                                <w:trHeight w:val="311"/>
                              </w:trPr>
                              <w:tc>
                                <w:tcPr>
                                  <w:tcW w:w="2227" w:type="dxa"/>
                                  <w:tcBorders>
                                    <w:top w:val="single" w:sz="12" w:space="0" w:color="000000"/>
                                    <w:left w:val="single" w:sz="12" w:space="0" w:color="000000"/>
                                    <w:bottom w:val="single" w:sz="2" w:space="0" w:color="000000"/>
                                    <w:right w:val="single" w:sz="2" w:space="0" w:color="000000"/>
                                  </w:tcBorders>
                                </w:tcPr>
                                <w:p w14:paraId="70C32B77" w14:textId="77777777" w:rsidR="008826AD" w:rsidRDefault="008826AD">
                                  <w:pPr>
                                    <w:pStyle w:val="TableParagraph"/>
                                    <w:kinsoku w:val="0"/>
                                    <w:overflowPunct w:val="0"/>
                                    <w:spacing w:before="37"/>
                                    <w:ind w:left="1066"/>
                                    <w:rPr>
                                      <w:sz w:val="18"/>
                                      <w:szCs w:val="18"/>
                                    </w:rPr>
                                  </w:pPr>
                                  <w:r>
                                    <w:rPr>
                                      <w:sz w:val="18"/>
                                      <w:szCs w:val="18"/>
                                    </w:rPr>
                                    <w:t>1</w:t>
                                  </w:r>
                                </w:p>
                              </w:tc>
                              <w:tc>
                                <w:tcPr>
                                  <w:tcW w:w="4895" w:type="dxa"/>
                                  <w:tcBorders>
                                    <w:top w:val="single" w:sz="12" w:space="0" w:color="000000"/>
                                    <w:left w:val="single" w:sz="2" w:space="0" w:color="000000"/>
                                    <w:bottom w:val="single" w:sz="2" w:space="0" w:color="000000"/>
                                    <w:right w:val="single" w:sz="12" w:space="0" w:color="000000"/>
                                  </w:tcBorders>
                                </w:tcPr>
                                <w:p w14:paraId="0A675903" w14:textId="77777777" w:rsidR="008826AD" w:rsidRDefault="008826AD">
                                  <w:pPr>
                                    <w:pStyle w:val="TableParagraph"/>
                                    <w:kinsoku w:val="0"/>
                                    <w:overflowPunct w:val="0"/>
                                    <w:spacing w:before="37"/>
                                    <w:ind w:left="129"/>
                                    <w:rPr>
                                      <w:sz w:val="18"/>
                                      <w:szCs w:val="18"/>
                                    </w:rPr>
                                  </w:pPr>
                                  <w:r>
                                    <w:rPr>
                                      <w:sz w:val="18"/>
                                      <w:szCs w:val="18"/>
                                    </w:rPr>
                                    <w:t>The Neighbor AP TBTT Offset subfield</w:t>
                                  </w:r>
                                </w:p>
                              </w:tc>
                            </w:tr>
                            <w:tr w:rsidR="008826AD" w14:paraId="755B6D77" w14:textId="77777777">
                              <w:trPr>
                                <w:trHeight w:val="525"/>
                              </w:trPr>
                              <w:tc>
                                <w:tcPr>
                                  <w:tcW w:w="2227" w:type="dxa"/>
                                  <w:tcBorders>
                                    <w:top w:val="single" w:sz="2" w:space="0" w:color="000000"/>
                                    <w:left w:val="single" w:sz="12" w:space="0" w:color="000000"/>
                                    <w:bottom w:val="single" w:sz="2" w:space="0" w:color="000000"/>
                                    <w:right w:val="single" w:sz="2" w:space="0" w:color="000000"/>
                                  </w:tcBorders>
                                </w:tcPr>
                                <w:p w14:paraId="432D66EA" w14:textId="77777777" w:rsidR="008826AD" w:rsidRDefault="008826AD">
                                  <w:pPr>
                                    <w:pStyle w:val="TableParagraph"/>
                                    <w:kinsoku w:val="0"/>
                                    <w:overflowPunct w:val="0"/>
                                    <w:spacing w:before="50"/>
                                    <w:ind w:left="1066"/>
                                    <w:rPr>
                                      <w:sz w:val="18"/>
                                      <w:szCs w:val="18"/>
                                    </w:rPr>
                                  </w:pPr>
                                  <w:r>
                                    <w:rPr>
                                      <w:sz w:val="18"/>
                                      <w:szCs w:val="18"/>
                                    </w:rPr>
                                    <w:t>2</w:t>
                                  </w:r>
                                </w:p>
                              </w:tc>
                              <w:tc>
                                <w:tcPr>
                                  <w:tcW w:w="4895" w:type="dxa"/>
                                  <w:tcBorders>
                                    <w:top w:val="single" w:sz="2" w:space="0" w:color="000000"/>
                                    <w:left w:val="single" w:sz="2" w:space="0" w:color="000000"/>
                                    <w:bottom w:val="single" w:sz="2" w:space="0" w:color="000000"/>
                                    <w:right w:val="single" w:sz="12" w:space="0" w:color="000000"/>
                                  </w:tcBorders>
                                </w:tcPr>
                                <w:p w14:paraId="3FD1F972" w14:textId="77777777" w:rsidR="008826AD" w:rsidRDefault="008826AD">
                                  <w:pPr>
                                    <w:pStyle w:val="TableParagraph"/>
                                    <w:kinsoku w:val="0"/>
                                    <w:overflowPunct w:val="0"/>
                                    <w:spacing w:before="57" w:line="230" w:lineRule="auto"/>
                                    <w:ind w:left="129"/>
                                    <w:rPr>
                                      <w:sz w:val="18"/>
                                      <w:szCs w:val="18"/>
                                    </w:rPr>
                                  </w:pPr>
                                  <w:r>
                                    <w:rPr>
                                      <w:sz w:val="18"/>
                                      <w:szCs w:val="18"/>
                                    </w:rPr>
                                    <w:t>The Neighbor AP TBTT Offset subfield and the BSS Parameters subfield</w:t>
                                  </w:r>
                                </w:p>
                              </w:tc>
                            </w:tr>
                            <w:tr w:rsidR="008826AD" w14:paraId="74E371A1" w14:textId="77777777">
                              <w:trPr>
                                <w:trHeight w:val="525"/>
                                <w:ins w:id="12" w:author="Cariou, Laurent" w:date="2021-02-11T16:34:00Z"/>
                              </w:trPr>
                              <w:tc>
                                <w:tcPr>
                                  <w:tcW w:w="2227" w:type="dxa"/>
                                  <w:tcBorders>
                                    <w:top w:val="single" w:sz="2" w:space="0" w:color="000000"/>
                                    <w:left w:val="single" w:sz="12" w:space="0" w:color="000000"/>
                                    <w:bottom w:val="single" w:sz="2" w:space="0" w:color="000000"/>
                                    <w:right w:val="single" w:sz="2" w:space="0" w:color="000000"/>
                                  </w:tcBorders>
                                </w:tcPr>
                                <w:p w14:paraId="06A05376" w14:textId="548B3243" w:rsidR="008826AD" w:rsidRDefault="008826AD">
                                  <w:pPr>
                                    <w:pStyle w:val="TableParagraph"/>
                                    <w:kinsoku w:val="0"/>
                                    <w:overflowPunct w:val="0"/>
                                    <w:spacing w:before="50"/>
                                    <w:ind w:left="1066"/>
                                    <w:rPr>
                                      <w:ins w:id="13" w:author="Cariou, Laurent" w:date="2021-02-11T16:34:00Z"/>
                                      <w:sz w:val="18"/>
                                      <w:szCs w:val="18"/>
                                    </w:rPr>
                                  </w:pPr>
                                  <w:ins w:id="14" w:author="Cariou, Laurent" w:date="2021-02-11T16:34:00Z">
                                    <w:r>
                                      <w:rPr>
                                        <w:sz w:val="18"/>
                                        <w:szCs w:val="18"/>
                                      </w:rPr>
                                      <w:t>4</w:t>
                                    </w:r>
                                  </w:ins>
                                </w:p>
                              </w:tc>
                              <w:tc>
                                <w:tcPr>
                                  <w:tcW w:w="4895" w:type="dxa"/>
                                  <w:tcBorders>
                                    <w:top w:val="single" w:sz="2" w:space="0" w:color="000000"/>
                                    <w:left w:val="single" w:sz="2" w:space="0" w:color="000000"/>
                                    <w:bottom w:val="single" w:sz="2" w:space="0" w:color="000000"/>
                                    <w:right w:val="single" w:sz="12" w:space="0" w:color="000000"/>
                                  </w:tcBorders>
                                </w:tcPr>
                                <w:p w14:paraId="4FAE82F9" w14:textId="180EB484" w:rsidR="008826AD" w:rsidRDefault="008826AD">
                                  <w:pPr>
                                    <w:pStyle w:val="TableParagraph"/>
                                    <w:kinsoku w:val="0"/>
                                    <w:overflowPunct w:val="0"/>
                                    <w:spacing w:before="57" w:line="230" w:lineRule="auto"/>
                                    <w:ind w:left="129"/>
                                    <w:rPr>
                                      <w:ins w:id="15" w:author="Cariou, Laurent" w:date="2021-02-11T16:34:00Z"/>
                                      <w:sz w:val="18"/>
                                      <w:szCs w:val="18"/>
                                    </w:rPr>
                                  </w:pPr>
                                  <w:ins w:id="16" w:author="Cariou, Laurent" w:date="2021-02-11T16:34:00Z">
                                    <w:r>
                                      <w:rPr>
                                        <w:sz w:val="18"/>
                                        <w:szCs w:val="18"/>
                                      </w:rPr>
                                      <w:t xml:space="preserve">The Neighbor AP TBTT Offset subfield </w:t>
                                    </w:r>
                                  </w:ins>
                                  <w:ins w:id="17" w:author="Cariou, Laurent" w:date="2021-02-11T16:35:00Z">
                                    <w:r>
                                      <w:rPr>
                                        <w:sz w:val="18"/>
                                        <w:szCs w:val="18"/>
                                        <w:u w:val="single" w:color="000000"/>
                                      </w:rPr>
                                      <w:t>and the MLD Parameters</w:t>
                                    </w:r>
                                    <w:r>
                                      <w:rPr>
                                        <w:spacing w:val="-6"/>
                                        <w:sz w:val="18"/>
                                        <w:szCs w:val="18"/>
                                        <w:u w:val="single" w:color="000000"/>
                                      </w:rPr>
                                      <w:t xml:space="preserve"> </w:t>
                                    </w:r>
                                    <w:r>
                                      <w:rPr>
                                        <w:sz w:val="18"/>
                                        <w:szCs w:val="18"/>
                                        <w:u w:val="single" w:color="000000"/>
                                      </w:rPr>
                                      <w:t>subfield</w:t>
                                    </w:r>
                                  </w:ins>
                                </w:p>
                              </w:tc>
                            </w:tr>
                            <w:tr w:rsidR="008826AD" w14:paraId="4A8961AE" w14:textId="77777777">
                              <w:trPr>
                                <w:trHeight w:val="525"/>
                              </w:trPr>
                              <w:tc>
                                <w:tcPr>
                                  <w:tcW w:w="2227" w:type="dxa"/>
                                  <w:tcBorders>
                                    <w:top w:val="single" w:sz="2" w:space="0" w:color="000000"/>
                                    <w:left w:val="single" w:sz="12" w:space="0" w:color="000000"/>
                                    <w:bottom w:val="single" w:sz="2" w:space="0" w:color="000000"/>
                                    <w:right w:val="single" w:sz="2" w:space="0" w:color="000000"/>
                                  </w:tcBorders>
                                </w:tcPr>
                                <w:p w14:paraId="4F837361" w14:textId="77777777" w:rsidR="008826AD" w:rsidRDefault="008826AD">
                                  <w:pPr>
                                    <w:pStyle w:val="TableParagraph"/>
                                    <w:kinsoku w:val="0"/>
                                    <w:overflowPunct w:val="0"/>
                                    <w:spacing w:before="49"/>
                                    <w:ind w:left="1066"/>
                                    <w:rPr>
                                      <w:sz w:val="18"/>
                                      <w:szCs w:val="18"/>
                                    </w:rPr>
                                  </w:pPr>
                                  <w:r>
                                    <w:rPr>
                                      <w:sz w:val="18"/>
                                      <w:szCs w:val="18"/>
                                    </w:rPr>
                                    <w:t>5</w:t>
                                  </w:r>
                                </w:p>
                              </w:tc>
                              <w:tc>
                                <w:tcPr>
                                  <w:tcW w:w="4895" w:type="dxa"/>
                                  <w:tcBorders>
                                    <w:top w:val="single" w:sz="2" w:space="0" w:color="000000"/>
                                    <w:left w:val="single" w:sz="2" w:space="0" w:color="000000"/>
                                    <w:bottom w:val="single" w:sz="2" w:space="0" w:color="000000"/>
                                    <w:right w:val="single" w:sz="12" w:space="0" w:color="000000"/>
                                  </w:tcBorders>
                                </w:tcPr>
                                <w:p w14:paraId="00EE218A" w14:textId="77777777" w:rsidR="008826AD" w:rsidRDefault="008826AD">
                                  <w:pPr>
                                    <w:pStyle w:val="TableParagraph"/>
                                    <w:kinsoku w:val="0"/>
                                    <w:overflowPunct w:val="0"/>
                                    <w:spacing w:before="54" w:line="232" w:lineRule="auto"/>
                                    <w:ind w:left="129" w:right="59"/>
                                    <w:rPr>
                                      <w:sz w:val="18"/>
                                      <w:szCs w:val="18"/>
                                    </w:rPr>
                                  </w:pPr>
                                  <w:r>
                                    <w:rPr>
                                      <w:sz w:val="18"/>
                                      <w:szCs w:val="18"/>
                                    </w:rPr>
                                    <w:t>The Neighbor AP TBTT Offset subfield and the Short SSID subfield</w:t>
                                  </w:r>
                                </w:p>
                              </w:tc>
                            </w:tr>
                            <w:tr w:rsidR="008826AD" w14:paraId="704A992C" w14:textId="77777777">
                              <w:trPr>
                                <w:trHeight w:val="525"/>
                              </w:trPr>
                              <w:tc>
                                <w:tcPr>
                                  <w:tcW w:w="2227" w:type="dxa"/>
                                  <w:tcBorders>
                                    <w:top w:val="single" w:sz="2" w:space="0" w:color="000000"/>
                                    <w:left w:val="single" w:sz="12" w:space="0" w:color="000000"/>
                                    <w:bottom w:val="single" w:sz="2" w:space="0" w:color="000000"/>
                                    <w:right w:val="single" w:sz="2" w:space="0" w:color="000000"/>
                                  </w:tcBorders>
                                </w:tcPr>
                                <w:p w14:paraId="1375330C" w14:textId="77777777" w:rsidR="008826AD" w:rsidRDefault="008826AD">
                                  <w:pPr>
                                    <w:pStyle w:val="TableParagraph"/>
                                    <w:kinsoku w:val="0"/>
                                    <w:overflowPunct w:val="0"/>
                                    <w:spacing w:before="49"/>
                                    <w:ind w:left="1066"/>
                                    <w:rPr>
                                      <w:sz w:val="18"/>
                                      <w:szCs w:val="18"/>
                                    </w:rPr>
                                  </w:pPr>
                                  <w:r>
                                    <w:rPr>
                                      <w:sz w:val="18"/>
                                      <w:szCs w:val="18"/>
                                    </w:rPr>
                                    <w:t>6</w:t>
                                  </w:r>
                                </w:p>
                              </w:tc>
                              <w:tc>
                                <w:tcPr>
                                  <w:tcW w:w="4895" w:type="dxa"/>
                                  <w:tcBorders>
                                    <w:top w:val="single" w:sz="2" w:space="0" w:color="000000"/>
                                    <w:left w:val="single" w:sz="2" w:space="0" w:color="000000"/>
                                    <w:bottom w:val="single" w:sz="2" w:space="0" w:color="000000"/>
                                    <w:right w:val="single" w:sz="12" w:space="0" w:color="000000"/>
                                  </w:tcBorders>
                                </w:tcPr>
                                <w:p w14:paraId="12340258" w14:textId="77777777" w:rsidR="008826AD" w:rsidRDefault="008826AD">
                                  <w:pPr>
                                    <w:pStyle w:val="TableParagraph"/>
                                    <w:kinsoku w:val="0"/>
                                    <w:overflowPunct w:val="0"/>
                                    <w:spacing w:before="54" w:line="232" w:lineRule="auto"/>
                                    <w:ind w:left="129" w:right="59" w:hanging="1"/>
                                    <w:rPr>
                                      <w:sz w:val="18"/>
                                      <w:szCs w:val="18"/>
                                    </w:rPr>
                                  </w:pPr>
                                  <w:r>
                                    <w:rPr>
                                      <w:sz w:val="18"/>
                                      <w:szCs w:val="18"/>
                                    </w:rPr>
                                    <w:t>The Neighbor AP TBTT Offset subfield, the Short-SSID sub- field, and the BSS Parameters subfield</w:t>
                                  </w:r>
                                </w:p>
                              </w:tc>
                            </w:tr>
                            <w:tr w:rsidR="008826AD" w14:paraId="339E6337" w14:textId="77777777">
                              <w:trPr>
                                <w:trHeight w:val="325"/>
                              </w:trPr>
                              <w:tc>
                                <w:tcPr>
                                  <w:tcW w:w="2227" w:type="dxa"/>
                                  <w:tcBorders>
                                    <w:top w:val="single" w:sz="2" w:space="0" w:color="000000"/>
                                    <w:left w:val="single" w:sz="12" w:space="0" w:color="000000"/>
                                    <w:bottom w:val="single" w:sz="2" w:space="0" w:color="000000"/>
                                    <w:right w:val="single" w:sz="2" w:space="0" w:color="000000"/>
                                  </w:tcBorders>
                                </w:tcPr>
                                <w:p w14:paraId="78E31774" w14:textId="77777777" w:rsidR="008826AD" w:rsidRDefault="008826AD">
                                  <w:pPr>
                                    <w:pStyle w:val="TableParagraph"/>
                                    <w:kinsoku w:val="0"/>
                                    <w:overflowPunct w:val="0"/>
                                    <w:spacing w:before="49"/>
                                    <w:ind w:left="1066"/>
                                    <w:rPr>
                                      <w:sz w:val="18"/>
                                      <w:szCs w:val="18"/>
                                    </w:rPr>
                                  </w:pPr>
                                  <w:r>
                                    <w:rPr>
                                      <w:sz w:val="18"/>
                                      <w:szCs w:val="18"/>
                                    </w:rPr>
                                    <w:t>7</w:t>
                                  </w:r>
                                </w:p>
                              </w:tc>
                              <w:tc>
                                <w:tcPr>
                                  <w:tcW w:w="4895" w:type="dxa"/>
                                  <w:tcBorders>
                                    <w:top w:val="single" w:sz="2" w:space="0" w:color="000000"/>
                                    <w:left w:val="single" w:sz="2" w:space="0" w:color="000000"/>
                                    <w:bottom w:val="single" w:sz="2" w:space="0" w:color="000000"/>
                                    <w:right w:val="single" w:sz="12" w:space="0" w:color="000000"/>
                                  </w:tcBorders>
                                </w:tcPr>
                                <w:p w14:paraId="3B07C1B0" w14:textId="77777777" w:rsidR="008826AD" w:rsidRDefault="008826AD">
                                  <w:pPr>
                                    <w:pStyle w:val="TableParagraph"/>
                                    <w:kinsoku w:val="0"/>
                                    <w:overflowPunct w:val="0"/>
                                    <w:spacing w:before="49"/>
                                    <w:ind w:left="129"/>
                                    <w:rPr>
                                      <w:sz w:val="18"/>
                                      <w:szCs w:val="18"/>
                                    </w:rPr>
                                  </w:pPr>
                                  <w:r>
                                    <w:rPr>
                                      <w:sz w:val="18"/>
                                      <w:szCs w:val="18"/>
                                    </w:rPr>
                                    <w:t>The Neighbor AP TBTT Offset subfield and the BSSID subfield</w:t>
                                  </w:r>
                                </w:p>
                              </w:tc>
                            </w:tr>
                            <w:tr w:rsidR="008826AD" w14:paraId="09916726" w14:textId="77777777">
                              <w:trPr>
                                <w:trHeight w:val="512"/>
                              </w:trPr>
                              <w:tc>
                                <w:tcPr>
                                  <w:tcW w:w="2227" w:type="dxa"/>
                                  <w:tcBorders>
                                    <w:top w:val="single" w:sz="2" w:space="0" w:color="000000"/>
                                    <w:left w:val="single" w:sz="12" w:space="0" w:color="000000"/>
                                    <w:bottom w:val="single" w:sz="12" w:space="0" w:color="000000"/>
                                    <w:right w:val="single" w:sz="2" w:space="0" w:color="000000"/>
                                  </w:tcBorders>
                                </w:tcPr>
                                <w:p w14:paraId="5E510C7F" w14:textId="77777777" w:rsidR="008826AD" w:rsidRDefault="008826AD">
                                  <w:pPr>
                                    <w:pStyle w:val="TableParagraph"/>
                                    <w:kinsoku w:val="0"/>
                                    <w:overflowPunct w:val="0"/>
                                    <w:spacing w:before="49"/>
                                    <w:ind w:left="1066"/>
                                    <w:rPr>
                                      <w:sz w:val="18"/>
                                      <w:szCs w:val="18"/>
                                    </w:rPr>
                                  </w:pPr>
                                  <w:r>
                                    <w:rPr>
                                      <w:sz w:val="18"/>
                                      <w:szCs w:val="18"/>
                                    </w:rPr>
                                    <w:t>8</w:t>
                                  </w:r>
                                </w:p>
                              </w:tc>
                              <w:tc>
                                <w:tcPr>
                                  <w:tcW w:w="4895" w:type="dxa"/>
                                  <w:tcBorders>
                                    <w:top w:val="single" w:sz="2" w:space="0" w:color="000000"/>
                                    <w:left w:val="single" w:sz="2" w:space="0" w:color="000000"/>
                                    <w:bottom w:val="single" w:sz="12" w:space="0" w:color="000000"/>
                                    <w:right w:val="single" w:sz="12" w:space="0" w:color="000000"/>
                                  </w:tcBorders>
                                </w:tcPr>
                                <w:p w14:paraId="665943F8" w14:textId="77777777" w:rsidR="008826AD" w:rsidRDefault="008826AD">
                                  <w:pPr>
                                    <w:pStyle w:val="TableParagraph"/>
                                    <w:kinsoku w:val="0"/>
                                    <w:overflowPunct w:val="0"/>
                                    <w:spacing w:before="54" w:line="232" w:lineRule="auto"/>
                                    <w:ind w:left="129" w:right="79"/>
                                    <w:rPr>
                                      <w:sz w:val="18"/>
                                      <w:szCs w:val="18"/>
                                    </w:rPr>
                                  </w:pPr>
                                  <w:r>
                                    <w:rPr>
                                      <w:sz w:val="18"/>
                                      <w:szCs w:val="18"/>
                                    </w:rPr>
                                    <w:t>The Neighbor AP TBTT Offset subfield, the BSSID subfield, and the BSS Parameters subfield</w:t>
                                  </w:r>
                                </w:p>
                              </w:tc>
                            </w:tr>
                          </w:tbl>
                          <w:p w14:paraId="2A2EDF6B" w14:textId="77777777" w:rsidR="008826AD" w:rsidRDefault="008826AD" w:rsidP="00A06F63">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67A778" id="Text Box 28" o:spid="_x0000_s1030" type="#_x0000_t202" style="position:absolute;left:0;text-align:left;margin-left:127.7pt;margin-top:12.3pt;width:357.95pt;height:237.0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2227"/>
                        <w:gridCol w:w="4895"/>
                      </w:tblGrid>
                      <w:tr w:rsidR="008826AD" w14:paraId="105A3C2C" w14:textId="77777777">
                        <w:trPr>
                          <w:trHeight w:val="579"/>
                        </w:trPr>
                        <w:tc>
                          <w:tcPr>
                            <w:tcW w:w="2227" w:type="dxa"/>
                            <w:tcBorders>
                              <w:top w:val="single" w:sz="12" w:space="0" w:color="000000"/>
                              <w:left w:val="single" w:sz="12" w:space="0" w:color="000000"/>
                              <w:bottom w:val="single" w:sz="12" w:space="0" w:color="000000"/>
                              <w:right w:val="single" w:sz="2" w:space="0" w:color="000000"/>
                            </w:tcBorders>
                          </w:tcPr>
                          <w:p w14:paraId="35822F5B" w14:textId="77777777" w:rsidR="008826AD" w:rsidRDefault="008826AD">
                            <w:pPr>
                              <w:pStyle w:val="TableParagraph"/>
                              <w:kinsoku w:val="0"/>
                              <w:overflowPunct w:val="0"/>
                              <w:spacing w:before="83" w:line="230" w:lineRule="auto"/>
                              <w:ind w:left="281" w:right="248" w:firstLine="97"/>
                              <w:rPr>
                                <w:b/>
                                <w:bCs/>
                                <w:sz w:val="18"/>
                                <w:szCs w:val="18"/>
                              </w:rPr>
                            </w:pPr>
                            <w:r>
                              <w:rPr>
                                <w:b/>
                                <w:bCs/>
                                <w:sz w:val="18"/>
                                <w:szCs w:val="18"/>
                              </w:rPr>
                              <w:t>TBTT Information Length subfield value</w:t>
                            </w:r>
                          </w:p>
                        </w:tc>
                        <w:tc>
                          <w:tcPr>
                            <w:tcW w:w="4895" w:type="dxa"/>
                            <w:tcBorders>
                              <w:top w:val="single" w:sz="12" w:space="0" w:color="000000"/>
                              <w:left w:val="single" w:sz="2" w:space="0" w:color="000000"/>
                              <w:bottom w:val="single" w:sz="12" w:space="0" w:color="000000"/>
                              <w:right w:val="single" w:sz="12" w:space="0" w:color="000000"/>
                            </w:tcBorders>
                          </w:tcPr>
                          <w:p w14:paraId="5E5F7D64" w14:textId="77777777" w:rsidR="008826AD" w:rsidRDefault="008826AD">
                            <w:pPr>
                              <w:pStyle w:val="TableParagraph"/>
                              <w:kinsoku w:val="0"/>
                              <w:overflowPunct w:val="0"/>
                              <w:spacing w:before="176"/>
                              <w:ind w:left="1191"/>
                              <w:rPr>
                                <w:b/>
                                <w:bCs/>
                                <w:sz w:val="18"/>
                                <w:szCs w:val="18"/>
                              </w:rPr>
                            </w:pPr>
                            <w:r>
                              <w:rPr>
                                <w:b/>
                                <w:bCs/>
                                <w:sz w:val="18"/>
                                <w:szCs w:val="18"/>
                              </w:rPr>
                              <w:t>TBTT Information field contents</w:t>
                            </w:r>
                          </w:p>
                        </w:tc>
                      </w:tr>
                      <w:tr w:rsidR="008826AD" w14:paraId="39CE8768" w14:textId="77777777">
                        <w:trPr>
                          <w:trHeight w:val="311"/>
                        </w:trPr>
                        <w:tc>
                          <w:tcPr>
                            <w:tcW w:w="2227" w:type="dxa"/>
                            <w:tcBorders>
                              <w:top w:val="single" w:sz="12" w:space="0" w:color="000000"/>
                              <w:left w:val="single" w:sz="12" w:space="0" w:color="000000"/>
                              <w:bottom w:val="single" w:sz="2" w:space="0" w:color="000000"/>
                              <w:right w:val="single" w:sz="2" w:space="0" w:color="000000"/>
                            </w:tcBorders>
                          </w:tcPr>
                          <w:p w14:paraId="70C32B77" w14:textId="77777777" w:rsidR="008826AD" w:rsidRDefault="008826AD">
                            <w:pPr>
                              <w:pStyle w:val="TableParagraph"/>
                              <w:kinsoku w:val="0"/>
                              <w:overflowPunct w:val="0"/>
                              <w:spacing w:before="37"/>
                              <w:ind w:left="1066"/>
                              <w:rPr>
                                <w:sz w:val="18"/>
                                <w:szCs w:val="18"/>
                              </w:rPr>
                            </w:pPr>
                            <w:r>
                              <w:rPr>
                                <w:sz w:val="18"/>
                                <w:szCs w:val="18"/>
                              </w:rPr>
                              <w:t>1</w:t>
                            </w:r>
                          </w:p>
                        </w:tc>
                        <w:tc>
                          <w:tcPr>
                            <w:tcW w:w="4895" w:type="dxa"/>
                            <w:tcBorders>
                              <w:top w:val="single" w:sz="12" w:space="0" w:color="000000"/>
                              <w:left w:val="single" w:sz="2" w:space="0" w:color="000000"/>
                              <w:bottom w:val="single" w:sz="2" w:space="0" w:color="000000"/>
                              <w:right w:val="single" w:sz="12" w:space="0" w:color="000000"/>
                            </w:tcBorders>
                          </w:tcPr>
                          <w:p w14:paraId="0A675903" w14:textId="77777777" w:rsidR="008826AD" w:rsidRDefault="008826AD">
                            <w:pPr>
                              <w:pStyle w:val="TableParagraph"/>
                              <w:kinsoku w:val="0"/>
                              <w:overflowPunct w:val="0"/>
                              <w:spacing w:before="37"/>
                              <w:ind w:left="129"/>
                              <w:rPr>
                                <w:sz w:val="18"/>
                                <w:szCs w:val="18"/>
                              </w:rPr>
                            </w:pPr>
                            <w:r>
                              <w:rPr>
                                <w:sz w:val="18"/>
                                <w:szCs w:val="18"/>
                              </w:rPr>
                              <w:t>The Neighbor AP TBTT Offset subfield</w:t>
                            </w:r>
                          </w:p>
                        </w:tc>
                      </w:tr>
                      <w:tr w:rsidR="008826AD" w14:paraId="755B6D77" w14:textId="77777777">
                        <w:trPr>
                          <w:trHeight w:val="525"/>
                        </w:trPr>
                        <w:tc>
                          <w:tcPr>
                            <w:tcW w:w="2227" w:type="dxa"/>
                            <w:tcBorders>
                              <w:top w:val="single" w:sz="2" w:space="0" w:color="000000"/>
                              <w:left w:val="single" w:sz="12" w:space="0" w:color="000000"/>
                              <w:bottom w:val="single" w:sz="2" w:space="0" w:color="000000"/>
                              <w:right w:val="single" w:sz="2" w:space="0" w:color="000000"/>
                            </w:tcBorders>
                          </w:tcPr>
                          <w:p w14:paraId="432D66EA" w14:textId="77777777" w:rsidR="008826AD" w:rsidRDefault="008826AD">
                            <w:pPr>
                              <w:pStyle w:val="TableParagraph"/>
                              <w:kinsoku w:val="0"/>
                              <w:overflowPunct w:val="0"/>
                              <w:spacing w:before="50"/>
                              <w:ind w:left="1066"/>
                              <w:rPr>
                                <w:sz w:val="18"/>
                                <w:szCs w:val="18"/>
                              </w:rPr>
                            </w:pPr>
                            <w:r>
                              <w:rPr>
                                <w:sz w:val="18"/>
                                <w:szCs w:val="18"/>
                              </w:rPr>
                              <w:t>2</w:t>
                            </w:r>
                          </w:p>
                        </w:tc>
                        <w:tc>
                          <w:tcPr>
                            <w:tcW w:w="4895" w:type="dxa"/>
                            <w:tcBorders>
                              <w:top w:val="single" w:sz="2" w:space="0" w:color="000000"/>
                              <w:left w:val="single" w:sz="2" w:space="0" w:color="000000"/>
                              <w:bottom w:val="single" w:sz="2" w:space="0" w:color="000000"/>
                              <w:right w:val="single" w:sz="12" w:space="0" w:color="000000"/>
                            </w:tcBorders>
                          </w:tcPr>
                          <w:p w14:paraId="3FD1F972" w14:textId="77777777" w:rsidR="008826AD" w:rsidRDefault="008826AD">
                            <w:pPr>
                              <w:pStyle w:val="TableParagraph"/>
                              <w:kinsoku w:val="0"/>
                              <w:overflowPunct w:val="0"/>
                              <w:spacing w:before="57" w:line="230" w:lineRule="auto"/>
                              <w:ind w:left="129"/>
                              <w:rPr>
                                <w:sz w:val="18"/>
                                <w:szCs w:val="18"/>
                              </w:rPr>
                            </w:pPr>
                            <w:r>
                              <w:rPr>
                                <w:sz w:val="18"/>
                                <w:szCs w:val="18"/>
                              </w:rPr>
                              <w:t>The Neighbor AP TBTT Offset subfield and the BSS Parameters subfield</w:t>
                            </w:r>
                          </w:p>
                        </w:tc>
                      </w:tr>
                      <w:tr w:rsidR="008826AD" w14:paraId="74E371A1" w14:textId="77777777">
                        <w:trPr>
                          <w:trHeight w:val="525"/>
                          <w:ins w:id="18" w:author="Cariou, Laurent" w:date="2021-02-11T16:34:00Z"/>
                        </w:trPr>
                        <w:tc>
                          <w:tcPr>
                            <w:tcW w:w="2227" w:type="dxa"/>
                            <w:tcBorders>
                              <w:top w:val="single" w:sz="2" w:space="0" w:color="000000"/>
                              <w:left w:val="single" w:sz="12" w:space="0" w:color="000000"/>
                              <w:bottom w:val="single" w:sz="2" w:space="0" w:color="000000"/>
                              <w:right w:val="single" w:sz="2" w:space="0" w:color="000000"/>
                            </w:tcBorders>
                          </w:tcPr>
                          <w:p w14:paraId="06A05376" w14:textId="548B3243" w:rsidR="008826AD" w:rsidRDefault="008826AD">
                            <w:pPr>
                              <w:pStyle w:val="TableParagraph"/>
                              <w:kinsoku w:val="0"/>
                              <w:overflowPunct w:val="0"/>
                              <w:spacing w:before="50"/>
                              <w:ind w:left="1066"/>
                              <w:rPr>
                                <w:ins w:id="19" w:author="Cariou, Laurent" w:date="2021-02-11T16:34:00Z"/>
                                <w:sz w:val="18"/>
                                <w:szCs w:val="18"/>
                              </w:rPr>
                            </w:pPr>
                            <w:ins w:id="20" w:author="Cariou, Laurent" w:date="2021-02-11T16:34:00Z">
                              <w:r>
                                <w:rPr>
                                  <w:sz w:val="18"/>
                                  <w:szCs w:val="18"/>
                                </w:rPr>
                                <w:t>4</w:t>
                              </w:r>
                            </w:ins>
                          </w:p>
                        </w:tc>
                        <w:tc>
                          <w:tcPr>
                            <w:tcW w:w="4895" w:type="dxa"/>
                            <w:tcBorders>
                              <w:top w:val="single" w:sz="2" w:space="0" w:color="000000"/>
                              <w:left w:val="single" w:sz="2" w:space="0" w:color="000000"/>
                              <w:bottom w:val="single" w:sz="2" w:space="0" w:color="000000"/>
                              <w:right w:val="single" w:sz="12" w:space="0" w:color="000000"/>
                            </w:tcBorders>
                          </w:tcPr>
                          <w:p w14:paraId="4FAE82F9" w14:textId="180EB484" w:rsidR="008826AD" w:rsidRDefault="008826AD">
                            <w:pPr>
                              <w:pStyle w:val="TableParagraph"/>
                              <w:kinsoku w:val="0"/>
                              <w:overflowPunct w:val="0"/>
                              <w:spacing w:before="57" w:line="230" w:lineRule="auto"/>
                              <w:ind w:left="129"/>
                              <w:rPr>
                                <w:ins w:id="21" w:author="Cariou, Laurent" w:date="2021-02-11T16:34:00Z"/>
                                <w:sz w:val="18"/>
                                <w:szCs w:val="18"/>
                              </w:rPr>
                            </w:pPr>
                            <w:ins w:id="22" w:author="Cariou, Laurent" w:date="2021-02-11T16:34:00Z">
                              <w:r>
                                <w:rPr>
                                  <w:sz w:val="18"/>
                                  <w:szCs w:val="18"/>
                                </w:rPr>
                                <w:t xml:space="preserve">The Neighbor AP TBTT Offset subfield </w:t>
                              </w:r>
                            </w:ins>
                            <w:ins w:id="23" w:author="Cariou, Laurent" w:date="2021-02-11T16:35:00Z">
                              <w:r>
                                <w:rPr>
                                  <w:sz w:val="18"/>
                                  <w:szCs w:val="18"/>
                                  <w:u w:val="single" w:color="000000"/>
                                </w:rPr>
                                <w:t>and the MLD Parameters</w:t>
                              </w:r>
                              <w:r>
                                <w:rPr>
                                  <w:spacing w:val="-6"/>
                                  <w:sz w:val="18"/>
                                  <w:szCs w:val="18"/>
                                  <w:u w:val="single" w:color="000000"/>
                                </w:rPr>
                                <w:t xml:space="preserve"> </w:t>
                              </w:r>
                              <w:r>
                                <w:rPr>
                                  <w:sz w:val="18"/>
                                  <w:szCs w:val="18"/>
                                  <w:u w:val="single" w:color="000000"/>
                                </w:rPr>
                                <w:t>subfield</w:t>
                              </w:r>
                            </w:ins>
                          </w:p>
                        </w:tc>
                      </w:tr>
                      <w:tr w:rsidR="008826AD" w14:paraId="4A8961AE" w14:textId="77777777">
                        <w:trPr>
                          <w:trHeight w:val="525"/>
                        </w:trPr>
                        <w:tc>
                          <w:tcPr>
                            <w:tcW w:w="2227" w:type="dxa"/>
                            <w:tcBorders>
                              <w:top w:val="single" w:sz="2" w:space="0" w:color="000000"/>
                              <w:left w:val="single" w:sz="12" w:space="0" w:color="000000"/>
                              <w:bottom w:val="single" w:sz="2" w:space="0" w:color="000000"/>
                              <w:right w:val="single" w:sz="2" w:space="0" w:color="000000"/>
                            </w:tcBorders>
                          </w:tcPr>
                          <w:p w14:paraId="4F837361" w14:textId="77777777" w:rsidR="008826AD" w:rsidRDefault="008826AD">
                            <w:pPr>
                              <w:pStyle w:val="TableParagraph"/>
                              <w:kinsoku w:val="0"/>
                              <w:overflowPunct w:val="0"/>
                              <w:spacing w:before="49"/>
                              <w:ind w:left="1066"/>
                              <w:rPr>
                                <w:sz w:val="18"/>
                                <w:szCs w:val="18"/>
                              </w:rPr>
                            </w:pPr>
                            <w:r>
                              <w:rPr>
                                <w:sz w:val="18"/>
                                <w:szCs w:val="18"/>
                              </w:rPr>
                              <w:t>5</w:t>
                            </w:r>
                          </w:p>
                        </w:tc>
                        <w:tc>
                          <w:tcPr>
                            <w:tcW w:w="4895" w:type="dxa"/>
                            <w:tcBorders>
                              <w:top w:val="single" w:sz="2" w:space="0" w:color="000000"/>
                              <w:left w:val="single" w:sz="2" w:space="0" w:color="000000"/>
                              <w:bottom w:val="single" w:sz="2" w:space="0" w:color="000000"/>
                              <w:right w:val="single" w:sz="12" w:space="0" w:color="000000"/>
                            </w:tcBorders>
                          </w:tcPr>
                          <w:p w14:paraId="00EE218A" w14:textId="77777777" w:rsidR="008826AD" w:rsidRDefault="008826AD">
                            <w:pPr>
                              <w:pStyle w:val="TableParagraph"/>
                              <w:kinsoku w:val="0"/>
                              <w:overflowPunct w:val="0"/>
                              <w:spacing w:before="54" w:line="232" w:lineRule="auto"/>
                              <w:ind w:left="129" w:right="59"/>
                              <w:rPr>
                                <w:sz w:val="18"/>
                                <w:szCs w:val="18"/>
                              </w:rPr>
                            </w:pPr>
                            <w:r>
                              <w:rPr>
                                <w:sz w:val="18"/>
                                <w:szCs w:val="18"/>
                              </w:rPr>
                              <w:t>The Neighbor AP TBTT Offset subfield and the Short SSID subfield</w:t>
                            </w:r>
                          </w:p>
                        </w:tc>
                      </w:tr>
                      <w:tr w:rsidR="008826AD" w14:paraId="704A992C" w14:textId="77777777">
                        <w:trPr>
                          <w:trHeight w:val="525"/>
                        </w:trPr>
                        <w:tc>
                          <w:tcPr>
                            <w:tcW w:w="2227" w:type="dxa"/>
                            <w:tcBorders>
                              <w:top w:val="single" w:sz="2" w:space="0" w:color="000000"/>
                              <w:left w:val="single" w:sz="12" w:space="0" w:color="000000"/>
                              <w:bottom w:val="single" w:sz="2" w:space="0" w:color="000000"/>
                              <w:right w:val="single" w:sz="2" w:space="0" w:color="000000"/>
                            </w:tcBorders>
                          </w:tcPr>
                          <w:p w14:paraId="1375330C" w14:textId="77777777" w:rsidR="008826AD" w:rsidRDefault="008826AD">
                            <w:pPr>
                              <w:pStyle w:val="TableParagraph"/>
                              <w:kinsoku w:val="0"/>
                              <w:overflowPunct w:val="0"/>
                              <w:spacing w:before="49"/>
                              <w:ind w:left="1066"/>
                              <w:rPr>
                                <w:sz w:val="18"/>
                                <w:szCs w:val="18"/>
                              </w:rPr>
                            </w:pPr>
                            <w:r>
                              <w:rPr>
                                <w:sz w:val="18"/>
                                <w:szCs w:val="18"/>
                              </w:rPr>
                              <w:t>6</w:t>
                            </w:r>
                          </w:p>
                        </w:tc>
                        <w:tc>
                          <w:tcPr>
                            <w:tcW w:w="4895" w:type="dxa"/>
                            <w:tcBorders>
                              <w:top w:val="single" w:sz="2" w:space="0" w:color="000000"/>
                              <w:left w:val="single" w:sz="2" w:space="0" w:color="000000"/>
                              <w:bottom w:val="single" w:sz="2" w:space="0" w:color="000000"/>
                              <w:right w:val="single" w:sz="12" w:space="0" w:color="000000"/>
                            </w:tcBorders>
                          </w:tcPr>
                          <w:p w14:paraId="12340258" w14:textId="77777777" w:rsidR="008826AD" w:rsidRDefault="008826AD">
                            <w:pPr>
                              <w:pStyle w:val="TableParagraph"/>
                              <w:kinsoku w:val="0"/>
                              <w:overflowPunct w:val="0"/>
                              <w:spacing w:before="54" w:line="232" w:lineRule="auto"/>
                              <w:ind w:left="129" w:right="59" w:hanging="1"/>
                              <w:rPr>
                                <w:sz w:val="18"/>
                                <w:szCs w:val="18"/>
                              </w:rPr>
                            </w:pPr>
                            <w:r>
                              <w:rPr>
                                <w:sz w:val="18"/>
                                <w:szCs w:val="18"/>
                              </w:rPr>
                              <w:t>The Neighbor AP TBTT Offset subfield, the Short-SSID sub- field, and the BSS Parameters subfield</w:t>
                            </w:r>
                          </w:p>
                        </w:tc>
                      </w:tr>
                      <w:tr w:rsidR="008826AD" w14:paraId="339E6337" w14:textId="77777777">
                        <w:trPr>
                          <w:trHeight w:val="325"/>
                        </w:trPr>
                        <w:tc>
                          <w:tcPr>
                            <w:tcW w:w="2227" w:type="dxa"/>
                            <w:tcBorders>
                              <w:top w:val="single" w:sz="2" w:space="0" w:color="000000"/>
                              <w:left w:val="single" w:sz="12" w:space="0" w:color="000000"/>
                              <w:bottom w:val="single" w:sz="2" w:space="0" w:color="000000"/>
                              <w:right w:val="single" w:sz="2" w:space="0" w:color="000000"/>
                            </w:tcBorders>
                          </w:tcPr>
                          <w:p w14:paraId="78E31774" w14:textId="77777777" w:rsidR="008826AD" w:rsidRDefault="008826AD">
                            <w:pPr>
                              <w:pStyle w:val="TableParagraph"/>
                              <w:kinsoku w:val="0"/>
                              <w:overflowPunct w:val="0"/>
                              <w:spacing w:before="49"/>
                              <w:ind w:left="1066"/>
                              <w:rPr>
                                <w:sz w:val="18"/>
                                <w:szCs w:val="18"/>
                              </w:rPr>
                            </w:pPr>
                            <w:r>
                              <w:rPr>
                                <w:sz w:val="18"/>
                                <w:szCs w:val="18"/>
                              </w:rPr>
                              <w:t>7</w:t>
                            </w:r>
                          </w:p>
                        </w:tc>
                        <w:tc>
                          <w:tcPr>
                            <w:tcW w:w="4895" w:type="dxa"/>
                            <w:tcBorders>
                              <w:top w:val="single" w:sz="2" w:space="0" w:color="000000"/>
                              <w:left w:val="single" w:sz="2" w:space="0" w:color="000000"/>
                              <w:bottom w:val="single" w:sz="2" w:space="0" w:color="000000"/>
                              <w:right w:val="single" w:sz="12" w:space="0" w:color="000000"/>
                            </w:tcBorders>
                          </w:tcPr>
                          <w:p w14:paraId="3B07C1B0" w14:textId="77777777" w:rsidR="008826AD" w:rsidRDefault="008826AD">
                            <w:pPr>
                              <w:pStyle w:val="TableParagraph"/>
                              <w:kinsoku w:val="0"/>
                              <w:overflowPunct w:val="0"/>
                              <w:spacing w:before="49"/>
                              <w:ind w:left="129"/>
                              <w:rPr>
                                <w:sz w:val="18"/>
                                <w:szCs w:val="18"/>
                              </w:rPr>
                            </w:pPr>
                            <w:r>
                              <w:rPr>
                                <w:sz w:val="18"/>
                                <w:szCs w:val="18"/>
                              </w:rPr>
                              <w:t>The Neighbor AP TBTT Offset subfield and the BSSID subfield</w:t>
                            </w:r>
                          </w:p>
                        </w:tc>
                      </w:tr>
                      <w:tr w:rsidR="008826AD" w14:paraId="09916726" w14:textId="77777777">
                        <w:trPr>
                          <w:trHeight w:val="512"/>
                        </w:trPr>
                        <w:tc>
                          <w:tcPr>
                            <w:tcW w:w="2227" w:type="dxa"/>
                            <w:tcBorders>
                              <w:top w:val="single" w:sz="2" w:space="0" w:color="000000"/>
                              <w:left w:val="single" w:sz="12" w:space="0" w:color="000000"/>
                              <w:bottom w:val="single" w:sz="12" w:space="0" w:color="000000"/>
                              <w:right w:val="single" w:sz="2" w:space="0" w:color="000000"/>
                            </w:tcBorders>
                          </w:tcPr>
                          <w:p w14:paraId="5E510C7F" w14:textId="77777777" w:rsidR="008826AD" w:rsidRDefault="008826AD">
                            <w:pPr>
                              <w:pStyle w:val="TableParagraph"/>
                              <w:kinsoku w:val="0"/>
                              <w:overflowPunct w:val="0"/>
                              <w:spacing w:before="49"/>
                              <w:ind w:left="1066"/>
                              <w:rPr>
                                <w:sz w:val="18"/>
                                <w:szCs w:val="18"/>
                              </w:rPr>
                            </w:pPr>
                            <w:r>
                              <w:rPr>
                                <w:sz w:val="18"/>
                                <w:szCs w:val="18"/>
                              </w:rPr>
                              <w:t>8</w:t>
                            </w:r>
                          </w:p>
                        </w:tc>
                        <w:tc>
                          <w:tcPr>
                            <w:tcW w:w="4895" w:type="dxa"/>
                            <w:tcBorders>
                              <w:top w:val="single" w:sz="2" w:space="0" w:color="000000"/>
                              <w:left w:val="single" w:sz="2" w:space="0" w:color="000000"/>
                              <w:bottom w:val="single" w:sz="12" w:space="0" w:color="000000"/>
                              <w:right w:val="single" w:sz="12" w:space="0" w:color="000000"/>
                            </w:tcBorders>
                          </w:tcPr>
                          <w:p w14:paraId="665943F8" w14:textId="77777777" w:rsidR="008826AD" w:rsidRDefault="008826AD">
                            <w:pPr>
                              <w:pStyle w:val="TableParagraph"/>
                              <w:kinsoku w:val="0"/>
                              <w:overflowPunct w:val="0"/>
                              <w:spacing w:before="54" w:line="232" w:lineRule="auto"/>
                              <w:ind w:left="129" w:right="79"/>
                              <w:rPr>
                                <w:sz w:val="18"/>
                                <w:szCs w:val="18"/>
                              </w:rPr>
                            </w:pPr>
                            <w:r>
                              <w:rPr>
                                <w:sz w:val="18"/>
                                <w:szCs w:val="18"/>
                              </w:rPr>
                              <w:t>The Neighbor AP TBTT Offset subfield, the BSSID subfield, and the BSS Parameters subfield</w:t>
                            </w:r>
                          </w:p>
                        </w:tc>
                      </w:tr>
                    </w:tbl>
                    <w:p w14:paraId="2A2EDF6B" w14:textId="77777777" w:rsidR="008826AD" w:rsidRDefault="008826AD" w:rsidP="00A06F63">
                      <w:pPr>
                        <w:pStyle w:val="BodyText0"/>
                        <w:kinsoku w:val="0"/>
                        <w:overflowPunct w:val="0"/>
                        <w:rPr>
                          <w:sz w:val="24"/>
                          <w:szCs w:val="24"/>
                        </w:rPr>
                      </w:pPr>
                    </w:p>
                  </w:txbxContent>
                </v:textbox>
                <w10:wrap anchorx="page"/>
              </v:shape>
            </w:pict>
          </mc:Fallback>
        </mc:AlternateContent>
      </w:r>
      <w:r w:rsidR="00A06F63" w:rsidRPr="00A06F63">
        <w:rPr>
          <w:rFonts w:eastAsia="Times New Roman"/>
          <w:sz w:val="18"/>
          <w:szCs w:val="18"/>
          <w:lang w:val="en-US"/>
        </w:rPr>
        <w:t>48</w:t>
      </w:r>
    </w:p>
    <w:p w14:paraId="13DDC0A9" w14:textId="270C342B"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49</w:t>
      </w:r>
    </w:p>
    <w:p w14:paraId="3D34C812"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50</w:t>
      </w:r>
    </w:p>
    <w:p w14:paraId="2CEC289E"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51</w:t>
      </w:r>
    </w:p>
    <w:p w14:paraId="7ADEF336"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52</w:t>
      </w:r>
    </w:p>
    <w:p w14:paraId="56255933"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53</w:t>
      </w:r>
    </w:p>
    <w:p w14:paraId="71DBD9A8"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54</w:t>
      </w:r>
    </w:p>
    <w:p w14:paraId="1A3A03F6"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55</w:t>
      </w:r>
    </w:p>
    <w:p w14:paraId="3EB6A6A5"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56</w:t>
      </w:r>
    </w:p>
    <w:p w14:paraId="0023DD37"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57</w:t>
      </w:r>
    </w:p>
    <w:p w14:paraId="7AEA2F37"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58</w:t>
      </w:r>
    </w:p>
    <w:p w14:paraId="05223F94"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59</w:t>
      </w:r>
    </w:p>
    <w:p w14:paraId="0DEDD687"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60</w:t>
      </w:r>
    </w:p>
    <w:p w14:paraId="784BB0A3"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61</w:t>
      </w:r>
    </w:p>
    <w:p w14:paraId="0AC454E1"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62</w:t>
      </w:r>
    </w:p>
    <w:p w14:paraId="28F8F25D"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63</w:t>
      </w:r>
    </w:p>
    <w:p w14:paraId="71769D38"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64</w:t>
      </w:r>
    </w:p>
    <w:p w14:paraId="6E7A5976" w14:textId="77777777" w:rsidR="00A06F63" w:rsidRPr="00A06F63" w:rsidRDefault="00A06F63" w:rsidP="00A06F63">
      <w:pPr>
        <w:widowControl w:val="0"/>
        <w:kinsoku w:val="0"/>
        <w:overflowPunct w:val="0"/>
        <w:autoSpaceDE w:val="0"/>
        <w:autoSpaceDN w:val="0"/>
        <w:adjustRightInd w:val="0"/>
        <w:spacing w:line="204" w:lineRule="exact"/>
        <w:ind w:left="106"/>
        <w:jc w:val="left"/>
        <w:rPr>
          <w:rFonts w:eastAsia="Times New Roman"/>
          <w:sz w:val="18"/>
          <w:szCs w:val="18"/>
          <w:lang w:val="en-US"/>
        </w:rPr>
      </w:pPr>
      <w:r w:rsidRPr="00A06F63">
        <w:rPr>
          <w:rFonts w:eastAsia="Times New Roman"/>
          <w:sz w:val="18"/>
          <w:szCs w:val="18"/>
          <w:lang w:val="en-US"/>
        </w:rPr>
        <w:t>65</w:t>
      </w:r>
    </w:p>
    <w:p w14:paraId="66C70843" w14:textId="77777777" w:rsidR="00A06F63" w:rsidRPr="00A06F63" w:rsidRDefault="00A06F63" w:rsidP="00A06F63">
      <w:pPr>
        <w:widowControl w:val="0"/>
        <w:kinsoku w:val="0"/>
        <w:overflowPunct w:val="0"/>
        <w:autoSpaceDE w:val="0"/>
        <w:autoSpaceDN w:val="0"/>
        <w:adjustRightInd w:val="0"/>
        <w:spacing w:line="204" w:lineRule="exact"/>
        <w:ind w:left="106"/>
        <w:jc w:val="left"/>
        <w:rPr>
          <w:rFonts w:eastAsia="Times New Roman"/>
          <w:sz w:val="18"/>
          <w:szCs w:val="18"/>
          <w:lang w:val="en-US"/>
        </w:rPr>
        <w:sectPr w:rsidR="00A06F63" w:rsidRPr="00A06F63">
          <w:headerReference w:type="even" r:id="rId8"/>
          <w:headerReference w:type="default" r:id="rId9"/>
          <w:footerReference w:type="even" r:id="rId10"/>
          <w:footerReference w:type="default" r:id="rId11"/>
          <w:headerReference w:type="first" r:id="rId12"/>
          <w:footerReference w:type="first" r:id="rId13"/>
          <w:pgSz w:w="12240" w:h="15840"/>
          <w:pgMar w:top="1280" w:right="1660" w:bottom="880" w:left="1140" w:header="661" w:footer="681" w:gutter="0"/>
          <w:cols w:space="720"/>
          <w:noEndnote/>
        </w:sectPr>
      </w:pPr>
    </w:p>
    <w:p w14:paraId="7C94F10A" w14:textId="2050D794" w:rsidR="00A06F63" w:rsidRPr="00A06F63" w:rsidRDefault="00A06F63" w:rsidP="00A06F63">
      <w:pPr>
        <w:widowControl w:val="0"/>
        <w:tabs>
          <w:tab w:val="left" w:pos="2824"/>
        </w:tabs>
        <w:kinsoku w:val="0"/>
        <w:overflowPunct w:val="0"/>
        <w:autoSpaceDE w:val="0"/>
        <w:autoSpaceDN w:val="0"/>
        <w:adjustRightInd w:val="0"/>
        <w:spacing w:before="102" w:line="218" w:lineRule="exact"/>
        <w:ind w:left="196"/>
        <w:jc w:val="left"/>
        <w:outlineLvl w:val="2"/>
        <w:rPr>
          <w:rFonts w:ascii="Arial" w:eastAsia="Times New Roman" w:hAnsi="Arial" w:cs="Arial"/>
          <w:b/>
          <w:bCs/>
          <w:sz w:val="20"/>
          <w:lang w:val="en-US"/>
        </w:rPr>
      </w:pPr>
      <w:r w:rsidRPr="00A06F63">
        <w:rPr>
          <w:rFonts w:eastAsia="Times New Roman"/>
          <w:position w:val="1"/>
          <w:sz w:val="18"/>
          <w:szCs w:val="18"/>
          <w:lang w:val="en-US"/>
        </w:rPr>
        <w:lastRenderedPageBreak/>
        <w:t>1</w:t>
      </w:r>
      <w:r w:rsidRPr="00A06F63">
        <w:rPr>
          <w:rFonts w:eastAsia="Times New Roman"/>
          <w:position w:val="1"/>
          <w:sz w:val="18"/>
          <w:szCs w:val="18"/>
          <w:lang w:val="en-US"/>
        </w:rPr>
        <w:tab/>
      </w:r>
      <w:r w:rsidRPr="00A06F63">
        <w:rPr>
          <w:rFonts w:ascii="Arial" w:eastAsia="Times New Roman" w:hAnsi="Arial" w:cs="Arial"/>
          <w:b/>
          <w:bCs/>
          <w:sz w:val="20"/>
          <w:lang w:val="en-US"/>
        </w:rPr>
        <w:t>Table 9-281—TBTT Information field</w:t>
      </w:r>
      <w:r w:rsidRPr="00A06F63">
        <w:rPr>
          <w:rFonts w:ascii="Arial" w:eastAsia="Times New Roman" w:hAnsi="Arial" w:cs="Arial"/>
          <w:b/>
          <w:bCs/>
          <w:spacing w:val="-3"/>
          <w:sz w:val="20"/>
          <w:lang w:val="en-US"/>
        </w:rPr>
        <w:t xml:space="preserve"> </w:t>
      </w:r>
      <w:r w:rsidRPr="00A06F63">
        <w:rPr>
          <w:rFonts w:ascii="Arial" w:eastAsia="Times New Roman" w:hAnsi="Arial" w:cs="Arial"/>
          <w:b/>
          <w:bCs/>
          <w:sz w:val="20"/>
          <w:lang w:val="en-US"/>
        </w:rPr>
        <w:t>contents</w:t>
      </w:r>
      <w:ins w:id="24" w:author="Cariou, Laurent" w:date="2021-02-10T18:24:00Z">
        <w:r w:rsidR="00D9063F">
          <w:rPr>
            <w:rFonts w:ascii="Arial" w:eastAsia="Times New Roman" w:hAnsi="Arial" w:cs="Arial"/>
            <w:b/>
            <w:bCs/>
            <w:sz w:val="20"/>
            <w:lang w:val="en-US"/>
          </w:rPr>
          <w:t xml:space="preserve"> (#1205</w:t>
        </w:r>
      </w:ins>
      <w:ins w:id="25" w:author="Cariou, Laurent" w:date="2021-02-10T18:26:00Z">
        <w:r w:rsidR="00B00B63">
          <w:rPr>
            <w:rFonts w:ascii="Arial" w:eastAsia="Times New Roman" w:hAnsi="Arial" w:cs="Arial"/>
            <w:b/>
            <w:bCs/>
            <w:sz w:val="20"/>
            <w:lang w:val="en-US"/>
          </w:rPr>
          <w:t>, #</w:t>
        </w:r>
        <w:r w:rsidR="0002245F">
          <w:rPr>
            <w:rFonts w:ascii="Arial" w:eastAsia="Times New Roman" w:hAnsi="Arial" w:cs="Arial"/>
            <w:b/>
            <w:bCs/>
            <w:sz w:val="20"/>
            <w:lang w:val="en-US"/>
          </w:rPr>
          <w:t>1728</w:t>
        </w:r>
      </w:ins>
      <w:ins w:id="26" w:author="Cariou, Laurent" w:date="2021-02-11T16:36:00Z">
        <w:r w:rsidR="00E47B5A">
          <w:rPr>
            <w:rFonts w:ascii="Arial" w:eastAsia="Times New Roman" w:hAnsi="Arial" w:cs="Arial"/>
            <w:b/>
            <w:bCs/>
            <w:sz w:val="20"/>
            <w:lang w:val="en-US"/>
          </w:rPr>
          <w:t xml:space="preserve">, </w:t>
        </w:r>
        <w:r w:rsidR="00E47B5A" w:rsidRPr="009F61A9">
          <w:rPr>
            <w:rFonts w:ascii="Arial" w:eastAsia="Times New Roman" w:hAnsi="Arial" w:cs="Arial"/>
            <w:b/>
            <w:bCs/>
            <w:sz w:val="20"/>
            <w:lang w:val="en-US"/>
          </w:rPr>
          <w:t>#2567</w:t>
        </w:r>
      </w:ins>
      <w:ins w:id="27" w:author="Cariou, Laurent" w:date="2021-02-10T18:24:00Z">
        <w:r w:rsidR="00D9063F">
          <w:rPr>
            <w:rFonts w:ascii="Arial" w:eastAsia="Times New Roman" w:hAnsi="Arial" w:cs="Arial"/>
            <w:b/>
            <w:bCs/>
            <w:sz w:val="20"/>
            <w:lang w:val="en-US"/>
          </w:rPr>
          <w:t>)</w:t>
        </w:r>
      </w:ins>
    </w:p>
    <w:p w14:paraId="78F012C0" w14:textId="77777777" w:rsidR="00A06F63" w:rsidRPr="00A06F63" w:rsidRDefault="00A06F63" w:rsidP="00A06F63">
      <w:pPr>
        <w:widowControl w:val="0"/>
        <w:kinsoku w:val="0"/>
        <w:overflowPunct w:val="0"/>
        <w:autoSpaceDE w:val="0"/>
        <w:autoSpaceDN w:val="0"/>
        <w:adjustRightInd w:val="0"/>
        <w:spacing w:line="191" w:lineRule="exact"/>
        <w:ind w:left="196"/>
        <w:jc w:val="left"/>
        <w:rPr>
          <w:rFonts w:eastAsia="Times New Roman"/>
          <w:sz w:val="18"/>
          <w:szCs w:val="18"/>
          <w:lang w:val="en-US"/>
        </w:rPr>
      </w:pPr>
      <w:r w:rsidRPr="00A06F63">
        <w:rPr>
          <w:rFonts w:eastAsia="Times New Roman"/>
          <w:sz w:val="18"/>
          <w:szCs w:val="18"/>
          <w:lang w:val="en-US"/>
        </w:rPr>
        <w:t>2</w:t>
      </w:r>
    </w:p>
    <w:p w14:paraId="2D0C5559" w14:textId="77EA4DA2" w:rsidR="00A06F63" w:rsidRPr="00A06F63" w:rsidRDefault="00A06F63" w:rsidP="00A06F63">
      <w:pPr>
        <w:widowControl w:val="0"/>
        <w:kinsoku w:val="0"/>
        <w:overflowPunct w:val="0"/>
        <w:autoSpaceDE w:val="0"/>
        <w:autoSpaceDN w:val="0"/>
        <w:adjustRightInd w:val="0"/>
        <w:spacing w:line="200" w:lineRule="exact"/>
        <w:ind w:left="196"/>
        <w:jc w:val="left"/>
        <w:rPr>
          <w:rFonts w:eastAsia="Times New Roman"/>
          <w:sz w:val="18"/>
          <w:szCs w:val="18"/>
          <w:lang w:val="en-US"/>
        </w:rPr>
      </w:pPr>
      <w:r w:rsidRPr="00A06F63">
        <w:rPr>
          <w:rFonts w:eastAsia="Times New Roman"/>
          <w:noProof/>
          <w:sz w:val="20"/>
          <w:lang w:val="en-US"/>
        </w:rPr>
        <mc:AlternateContent>
          <mc:Choice Requires="wps">
            <w:drawing>
              <wp:anchor distT="0" distB="0" distL="114300" distR="114300" simplePos="0" relativeHeight="251664896" behindDoc="0" locked="0" layoutInCell="0" allowOverlap="1" wp14:anchorId="5E909BA1" wp14:editId="0506FB7B">
                <wp:simplePos x="0" y="0"/>
                <wp:positionH relativeFrom="page">
                  <wp:posOffset>1617980</wp:posOffset>
                </wp:positionH>
                <wp:positionV relativeFrom="paragraph">
                  <wp:posOffset>45720</wp:posOffset>
                </wp:positionV>
                <wp:extent cx="4545965" cy="3858260"/>
                <wp:effectExtent l="0" t="1905"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5965" cy="3858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2227"/>
                              <w:gridCol w:w="4895"/>
                            </w:tblGrid>
                            <w:tr w:rsidR="008826AD" w14:paraId="615ED5F7" w14:textId="77777777">
                              <w:trPr>
                                <w:trHeight w:val="580"/>
                              </w:trPr>
                              <w:tc>
                                <w:tcPr>
                                  <w:tcW w:w="2227" w:type="dxa"/>
                                  <w:tcBorders>
                                    <w:top w:val="single" w:sz="12" w:space="0" w:color="000000"/>
                                    <w:left w:val="single" w:sz="12" w:space="0" w:color="000000"/>
                                    <w:bottom w:val="single" w:sz="12" w:space="0" w:color="000000"/>
                                    <w:right w:val="single" w:sz="2" w:space="0" w:color="000000"/>
                                  </w:tcBorders>
                                </w:tcPr>
                                <w:p w14:paraId="633DD1B4" w14:textId="77777777" w:rsidR="008826AD" w:rsidRDefault="008826AD">
                                  <w:pPr>
                                    <w:pStyle w:val="TableParagraph"/>
                                    <w:kinsoku w:val="0"/>
                                    <w:overflowPunct w:val="0"/>
                                    <w:spacing w:before="81" w:line="232" w:lineRule="auto"/>
                                    <w:ind w:left="281" w:right="248" w:firstLine="97"/>
                                    <w:rPr>
                                      <w:b/>
                                      <w:bCs/>
                                      <w:sz w:val="18"/>
                                      <w:szCs w:val="18"/>
                                    </w:rPr>
                                  </w:pPr>
                                  <w:r>
                                    <w:rPr>
                                      <w:b/>
                                      <w:bCs/>
                                      <w:sz w:val="18"/>
                                      <w:szCs w:val="18"/>
                                    </w:rPr>
                                    <w:t>TBTT Information Length subfield value</w:t>
                                  </w:r>
                                </w:p>
                              </w:tc>
                              <w:tc>
                                <w:tcPr>
                                  <w:tcW w:w="4895" w:type="dxa"/>
                                  <w:tcBorders>
                                    <w:top w:val="single" w:sz="12" w:space="0" w:color="000000"/>
                                    <w:left w:val="single" w:sz="2" w:space="0" w:color="000000"/>
                                    <w:bottom w:val="single" w:sz="12" w:space="0" w:color="000000"/>
                                    <w:right w:val="single" w:sz="12" w:space="0" w:color="000000"/>
                                  </w:tcBorders>
                                </w:tcPr>
                                <w:p w14:paraId="55A2CB51" w14:textId="77777777" w:rsidR="008826AD" w:rsidRDefault="008826AD">
                                  <w:pPr>
                                    <w:pStyle w:val="TableParagraph"/>
                                    <w:kinsoku w:val="0"/>
                                    <w:overflowPunct w:val="0"/>
                                    <w:spacing w:before="176"/>
                                    <w:ind w:left="1191"/>
                                    <w:rPr>
                                      <w:b/>
                                      <w:bCs/>
                                      <w:sz w:val="18"/>
                                      <w:szCs w:val="18"/>
                                    </w:rPr>
                                  </w:pPr>
                                  <w:r>
                                    <w:rPr>
                                      <w:b/>
                                      <w:bCs/>
                                      <w:sz w:val="18"/>
                                      <w:szCs w:val="18"/>
                                    </w:rPr>
                                    <w:t>TBTT Information field contents</w:t>
                                  </w:r>
                                </w:p>
                              </w:tc>
                            </w:tr>
                            <w:tr w:rsidR="008826AD" w14:paraId="07677E7B" w14:textId="77777777">
                              <w:trPr>
                                <w:trHeight w:val="512"/>
                              </w:trPr>
                              <w:tc>
                                <w:tcPr>
                                  <w:tcW w:w="2227" w:type="dxa"/>
                                  <w:tcBorders>
                                    <w:top w:val="single" w:sz="12" w:space="0" w:color="000000"/>
                                    <w:left w:val="single" w:sz="12" w:space="0" w:color="000000"/>
                                    <w:bottom w:val="single" w:sz="2" w:space="0" w:color="000000"/>
                                    <w:right w:val="single" w:sz="2" w:space="0" w:color="000000"/>
                                  </w:tcBorders>
                                </w:tcPr>
                                <w:p w14:paraId="0E434205" w14:textId="77777777" w:rsidR="008826AD" w:rsidRDefault="008826AD">
                                  <w:pPr>
                                    <w:pStyle w:val="TableParagraph"/>
                                    <w:kinsoku w:val="0"/>
                                    <w:overflowPunct w:val="0"/>
                                    <w:spacing w:before="36"/>
                                    <w:ind w:left="12"/>
                                    <w:jc w:val="center"/>
                                    <w:rPr>
                                      <w:sz w:val="18"/>
                                      <w:szCs w:val="18"/>
                                    </w:rPr>
                                  </w:pPr>
                                  <w:r>
                                    <w:rPr>
                                      <w:sz w:val="18"/>
                                      <w:szCs w:val="18"/>
                                    </w:rPr>
                                    <w:t>9</w:t>
                                  </w:r>
                                </w:p>
                              </w:tc>
                              <w:tc>
                                <w:tcPr>
                                  <w:tcW w:w="4895" w:type="dxa"/>
                                  <w:tcBorders>
                                    <w:top w:val="single" w:sz="12" w:space="0" w:color="000000"/>
                                    <w:left w:val="single" w:sz="2" w:space="0" w:color="000000"/>
                                    <w:bottom w:val="single" w:sz="2" w:space="0" w:color="000000"/>
                                    <w:right w:val="single" w:sz="12" w:space="0" w:color="000000"/>
                                  </w:tcBorders>
                                </w:tcPr>
                                <w:p w14:paraId="454872C3" w14:textId="77777777" w:rsidR="008826AD" w:rsidRDefault="008826AD">
                                  <w:pPr>
                                    <w:pStyle w:val="TableParagraph"/>
                                    <w:kinsoku w:val="0"/>
                                    <w:overflowPunct w:val="0"/>
                                    <w:spacing w:before="41" w:line="232" w:lineRule="auto"/>
                                    <w:ind w:left="129" w:right="34"/>
                                    <w:rPr>
                                      <w:sz w:val="18"/>
                                      <w:szCs w:val="18"/>
                                    </w:rPr>
                                  </w:pPr>
                                  <w:r>
                                    <w:rPr>
                                      <w:sz w:val="18"/>
                                      <w:szCs w:val="18"/>
                                    </w:rPr>
                                    <w:t>The Neighbor AP TBTT Offset subfield, the BSSID subfield, the BSS Parameters subfield, and the 20 MHz PSD subfield</w:t>
                                  </w:r>
                                </w:p>
                              </w:tc>
                            </w:tr>
                            <w:tr w:rsidR="008826AD" w14:paraId="589B343B" w14:textId="77777777">
                              <w:trPr>
                                <w:trHeight w:val="512"/>
                                <w:ins w:id="28" w:author="Cariou, Laurent" w:date="2021-02-11T16:35:00Z"/>
                              </w:trPr>
                              <w:tc>
                                <w:tcPr>
                                  <w:tcW w:w="2227" w:type="dxa"/>
                                  <w:tcBorders>
                                    <w:top w:val="single" w:sz="12" w:space="0" w:color="000000"/>
                                    <w:left w:val="single" w:sz="12" w:space="0" w:color="000000"/>
                                    <w:bottom w:val="single" w:sz="2" w:space="0" w:color="000000"/>
                                    <w:right w:val="single" w:sz="2" w:space="0" w:color="000000"/>
                                  </w:tcBorders>
                                </w:tcPr>
                                <w:p w14:paraId="44E96A42" w14:textId="21B73F7A" w:rsidR="008826AD" w:rsidRDefault="008826AD">
                                  <w:pPr>
                                    <w:pStyle w:val="TableParagraph"/>
                                    <w:kinsoku w:val="0"/>
                                    <w:overflowPunct w:val="0"/>
                                    <w:spacing w:before="36"/>
                                    <w:ind w:left="12"/>
                                    <w:jc w:val="center"/>
                                    <w:rPr>
                                      <w:ins w:id="29" w:author="Cariou, Laurent" w:date="2021-02-11T16:35:00Z"/>
                                      <w:sz w:val="18"/>
                                      <w:szCs w:val="18"/>
                                    </w:rPr>
                                  </w:pPr>
                                  <w:ins w:id="30" w:author="Cariou, Laurent" w:date="2021-02-11T16:35:00Z">
                                    <w:r>
                                      <w:rPr>
                                        <w:sz w:val="18"/>
                                        <w:szCs w:val="18"/>
                                      </w:rPr>
                                      <w:t>10</w:t>
                                    </w:r>
                                  </w:ins>
                                </w:p>
                              </w:tc>
                              <w:tc>
                                <w:tcPr>
                                  <w:tcW w:w="4895" w:type="dxa"/>
                                  <w:tcBorders>
                                    <w:top w:val="single" w:sz="12" w:space="0" w:color="000000"/>
                                    <w:left w:val="single" w:sz="2" w:space="0" w:color="000000"/>
                                    <w:bottom w:val="single" w:sz="2" w:space="0" w:color="000000"/>
                                    <w:right w:val="single" w:sz="12" w:space="0" w:color="000000"/>
                                  </w:tcBorders>
                                </w:tcPr>
                                <w:p w14:paraId="499E4A75" w14:textId="36D3B0DC" w:rsidR="008826AD" w:rsidRDefault="008826AD">
                                  <w:pPr>
                                    <w:pStyle w:val="TableParagraph"/>
                                    <w:kinsoku w:val="0"/>
                                    <w:overflowPunct w:val="0"/>
                                    <w:spacing w:before="41" w:line="232" w:lineRule="auto"/>
                                    <w:ind w:left="129" w:right="34"/>
                                    <w:rPr>
                                      <w:ins w:id="31" w:author="Cariou, Laurent" w:date="2021-02-11T16:35:00Z"/>
                                      <w:sz w:val="18"/>
                                      <w:szCs w:val="18"/>
                                    </w:rPr>
                                  </w:pPr>
                                  <w:ins w:id="32" w:author="Cariou, Laurent" w:date="2021-02-11T16:36:00Z">
                                    <w:r>
                                      <w:rPr>
                                        <w:sz w:val="18"/>
                                        <w:szCs w:val="18"/>
                                      </w:rPr>
                                      <w:t xml:space="preserve">The Neighbor AP TBTT Offset subfield, the BSSID subfield </w:t>
                                    </w:r>
                                    <w:r>
                                      <w:rPr>
                                        <w:sz w:val="18"/>
                                        <w:szCs w:val="18"/>
                                        <w:u w:val="single" w:color="000000"/>
                                      </w:rPr>
                                      <w:t>and the MLD Parameters</w:t>
                                    </w:r>
                                    <w:r>
                                      <w:rPr>
                                        <w:spacing w:val="-6"/>
                                        <w:sz w:val="18"/>
                                        <w:szCs w:val="18"/>
                                        <w:u w:val="single" w:color="000000"/>
                                      </w:rPr>
                                      <w:t xml:space="preserve"> </w:t>
                                    </w:r>
                                    <w:r>
                                      <w:rPr>
                                        <w:sz w:val="18"/>
                                        <w:szCs w:val="18"/>
                                        <w:u w:val="single" w:color="000000"/>
                                      </w:rPr>
                                      <w:t>subfield</w:t>
                                    </w:r>
                                  </w:ins>
                                </w:p>
                              </w:tc>
                            </w:tr>
                            <w:tr w:rsidR="008826AD" w14:paraId="0F2C1FDE" w14:textId="77777777">
                              <w:trPr>
                                <w:trHeight w:val="524"/>
                              </w:trPr>
                              <w:tc>
                                <w:tcPr>
                                  <w:tcW w:w="2227" w:type="dxa"/>
                                  <w:tcBorders>
                                    <w:top w:val="single" w:sz="2" w:space="0" w:color="000000"/>
                                    <w:left w:val="single" w:sz="12" w:space="0" w:color="000000"/>
                                    <w:bottom w:val="single" w:sz="2" w:space="0" w:color="000000"/>
                                    <w:right w:val="single" w:sz="2" w:space="0" w:color="000000"/>
                                  </w:tcBorders>
                                </w:tcPr>
                                <w:p w14:paraId="286BEDC8" w14:textId="77777777" w:rsidR="008826AD" w:rsidRDefault="008826AD">
                                  <w:pPr>
                                    <w:pStyle w:val="TableParagraph"/>
                                    <w:kinsoku w:val="0"/>
                                    <w:overflowPunct w:val="0"/>
                                    <w:spacing w:before="49"/>
                                    <w:ind w:left="723" w:right="719"/>
                                    <w:jc w:val="center"/>
                                    <w:rPr>
                                      <w:sz w:val="18"/>
                                      <w:szCs w:val="18"/>
                                    </w:rPr>
                                  </w:pPr>
                                  <w:r>
                                    <w:rPr>
                                      <w:sz w:val="18"/>
                                      <w:szCs w:val="18"/>
                                    </w:rPr>
                                    <w:t>11</w:t>
                                  </w:r>
                                </w:p>
                              </w:tc>
                              <w:tc>
                                <w:tcPr>
                                  <w:tcW w:w="4895" w:type="dxa"/>
                                  <w:tcBorders>
                                    <w:top w:val="single" w:sz="2" w:space="0" w:color="000000"/>
                                    <w:left w:val="single" w:sz="2" w:space="0" w:color="000000"/>
                                    <w:bottom w:val="single" w:sz="2" w:space="0" w:color="000000"/>
                                    <w:right w:val="single" w:sz="12" w:space="0" w:color="000000"/>
                                  </w:tcBorders>
                                </w:tcPr>
                                <w:p w14:paraId="4F8DD4DE" w14:textId="77777777" w:rsidR="008826AD" w:rsidRDefault="008826AD">
                                  <w:pPr>
                                    <w:pStyle w:val="TableParagraph"/>
                                    <w:kinsoku w:val="0"/>
                                    <w:overflowPunct w:val="0"/>
                                    <w:spacing w:before="54" w:line="232" w:lineRule="auto"/>
                                    <w:ind w:left="129" w:right="39"/>
                                    <w:rPr>
                                      <w:sz w:val="18"/>
                                      <w:szCs w:val="18"/>
                                    </w:rPr>
                                  </w:pPr>
                                  <w:r>
                                    <w:rPr>
                                      <w:sz w:val="18"/>
                                      <w:szCs w:val="18"/>
                                    </w:rPr>
                                    <w:t>The Neighbor AP TBTT Offset subfield, the BSSID subfield and the Short SSID subfield</w:t>
                                  </w:r>
                                </w:p>
                              </w:tc>
                            </w:tr>
                            <w:tr w:rsidR="008826AD" w14:paraId="729398F1" w14:textId="77777777">
                              <w:trPr>
                                <w:trHeight w:val="525"/>
                              </w:trPr>
                              <w:tc>
                                <w:tcPr>
                                  <w:tcW w:w="2227" w:type="dxa"/>
                                  <w:tcBorders>
                                    <w:top w:val="single" w:sz="2" w:space="0" w:color="000000"/>
                                    <w:left w:val="single" w:sz="12" w:space="0" w:color="000000"/>
                                    <w:bottom w:val="single" w:sz="2" w:space="0" w:color="000000"/>
                                    <w:right w:val="single" w:sz="2" w:space="0" w:color="000000"/>
                                  </w:tcBorders>
                                </w:tcPr>
                                <w:p w14:paraId="2ACF4B9C" w14:textId="77777777" w:rsidR="008826AD" w:rsidRDefault="008826AD">
                                  <w:pPr>
                                    <w:pStyle w:val="TableParagraph"/>
                                    <w:kinsoku w:val="0"/>
                                    <w:overflowPunct w:val="0"/>
                                    <w:spacing w:before="50"/>
                                    <w:ind w:left="730" w:right="719"/>
                                    <w:jc w:val="center"/>
                                    <w:rPr>
                                      <w:sz w:val="18"/>
                                      <w:szCs w:val="18"/>
                                    </w:rPr>
                                  </w:pPr>
                                  <w:r>
                                    <w:rPr>
                                      <w:sz w:val="18"/>
                                      <w:szCs w:val="18"/>
                                    </w:rPr>
                                    <w:t>12</w:t>
                                  </w:r>
                                </w:p>
                              </w:tc>
                              <w:tc>
                                <w:tcPr>
                                  <w:tcW w:w="4895" w:type="dxa"/>
                                  <w:tcBorders>
                                    <w:top w:val="single" w:sz="2" w:space="0" w:color="000000"/>
                                    <w:left w:val="single" w:sz="2" w:space="0" w:color="000000"/>
                                    <w:bottom w:val="single" w:sz="2" w:space="0" w:color="000000"/>
                                    <w:right w:val="single" w:sz="12" w:space="0" w:color="000000"/>
                                  </w:tcBorders>
                                </w:tcPr>
                                <w:p w14:paraId="6D946FD8" w14:textId="77777777" w:rsidR="008826AD" w:rsidRDefault="008826AD">
                                  <w:pPr>
                                    <w:pStyle w:val="TableParagraph"/>
                                    <w:kinsoku w:val="0"/>
                                    <w:overflowPunct w:val="0"/>
                                    <w:spacing w:before="57" w:line="230" w:lineRule="auto"/>
                                    <w:ind w:left="129" w:right="50"/>
                                    <w:rPr>
                                      <w:sz w:val="18"/>
                                      <w:szCs w:val="18"/>
                                    </w:rPr>
                                  </w:pPr>
                                  <w:r>
                                    <w:rPr>
                                      <w:sz w:val="18"/>
                                      <w:szCs w:val="18"/>
                                    </w:rPr>
                                    <w:t>The Neighbor AP TBTT Offset subfield, the BSSID subfield, the Short-SSID subfield and the BSS Parameters subfield</w:t>
                                  </w:r>
                                </w:p>
                              </w:tc>
                            </w:tr>
                            <w:tr w:rsidR="008826AD" w14:paraId="248BFACF" w14:textId="77777777">
                              <w:trPr>
                                <w:trHeight w:val="325"/>
                              </w:trPr>
                              <w:tc>
                                <w:tcPr>
                                  <w:tcW w:w="2227" w:type="dxa"/>
                                  <w:tcBorders>
                                    <w:top w:val="single" w:sz="2" w:space="0" w:color="000000"/>
                                    <w:left w:val="single" w:sz="12" w:space="0" w:color="000000"/>
                                    <w:bottom w:val="single" w:sz="2" w:space="0" w:color="000000"/>
                                    <w:right w:val="single" w:sz="2" w:space="0" w:color="000000"/>
                                  </w:tcBorders>
                                </w:tcPr>
                                <w:p w14:paraId="235F4FE9" w14:textId="27E085EC" w:rsidR="008826AD" w:rsidRDefault="008826AD">
                                  <w:pPr>
                                    <w:pStyle w:val="TableParagraph"/>
                                    <w:kinsoku w:val="0"/>
                                    <w:overflowPunct w:val="0"/>
                                    <w:spacing w:before="49"/>
                                    <w:ind w:left="730" w:right="719"/>
                                    <w:jc w:val="center"/>
                                    <w:rPr>
                                      <w:sz w:val="18"/>
                                      <w:szCs w:val="18"/>
                                    </w:rPr>
                                  </w:pPr>
                                  <w:r>
                                    <w:rPr>
                                      <w:sz w:val="18"/>
                                      <w:szCs w:val="18"/>
                                    </w:rPr>
                                    <w:t xml:space="preserve">0, 3, </w:t>
                                  </w:r>
                                  <w:del w:id="33" w:author="Cariou, Laurent" w:date="2021-02-11T16:36:00Z">
                                    <w:r w:rsidDel="00E47B5A">
                                      <w:rPr>
                                        <w:sz w:val="18"/>
                                        <w:szCs w:val="18"/>
                                      </w:rPr>
                                      <w:delText>4, 10</w:delText>
                                    </w:r>
                                  </w:del>
                                  <w:ins w:id="34" w:author="Cariou, Laurent" w:date="2021-02-10T18:23:00Z">
                                    <w:r>
                                      <w:rPr>
                                        <w:sz w:val="18"/>
                                        <w:szCs w:val="18"/>
                                      </w:rPr>
                                      <w:t>14</w:t>
                                    </w:r>
                                  </w:ins>
                                  <w:ins w:id="35" w:author="Cariou, Laurent" w:date="2021-02-10T18:26:00Z">
                                    <w:r>
                                      <w:rPr>
                                        <w:sz w:val="18"/>
                                        <w:szCs w:val="18"/>
                                      </w:rPr>
                                      <w:t>, 15</w:t>
                                    </w:r>
                                  </w:ins>
                                </w:p>
                              </w:tc>
                              <w:tc>
                                <w:tcPr>
                                  <w:tcW w:w="4895" w:type="dxa"/>
                                  <w:tcBorders>
                                    <w:top w:val="single" w:sz="2" w:space="0" w:color="000000"/>
                                    <w:left w:val="single" w:sz="2" w:space="0" w:color="000000"/>
                                    <w:bottom w:val="single" w:sz="2" w:space="0" w:color="000000"/>
                                    <w:right w:val="single" w:sz="12" w:space="0" w:color="000000"/>
                                  </w:tcBorders>
                                </w:tcPr>
                                <w:p w14:paraId="1A8968F3" w14:textId="77777777" w:rsidR="008826AD" w:rsidRDefault="008826AD">
                                  <w:pPr>
                                    <w:pStyle w:val="TableParagraph"/>
                                    <w:kinsoku w:val="0"/>
                                    <w:overflowPunct w:val="0"/>
                                    <w:spacing w:before="49"/>
                                    <w:ind w:left="129"/>
                                    <w:rPr>
                                      <w:sz w:val="18"/>
                                      <w:szCs w:val="18"/>
                                    </w:rPr>
                                  </w:pPr>
                                  <w:r>
                                    <w:rPr>
                                      <w:sz w:val="18"/>
                                      <w:szCs w:val="18"/>
                                    </w:rPr>
                                    <w:t>Reserved</w:t>
                                  </w:r>
                                </w:p>
                              </w:tc>
                            </w:tr>
                            <w:tr w:rsidR="008826AD" w14:paraId="3727EEF4" w14:textId="77777777">
                              <w:trPr>
                                <w:trHeight w:val="724"/>
                              </w:trPr>
                              <w:tc>
                                <w:tcPr>
                                  <w:tcW w:w="2227" w:type="dxa"/>
                                  <w:tcBorders>
                                    <w:top w:val="single" w:sz="2" w:space="0" w:color="000000"/>
                                    <w:left w:val="single" w:sz="12" w:space="0" w:color="000000"/>
                                    <w:bottom w:val="single" w:sz="2" w:space="0" w:color="000000"/>
                                    <w:right w:val="single" w:sz="2" w:space="0" w:color="000000"/>
                                  </w:tcBorders>
                                </w:tcPr>
                                <w:p w14:paraId="2921AA72" w14:textId="77777777" w:rsidR="008826AD" w:rsidRDefault="008826AD">
                                  <w:pPr>
                                    <w:pStyle w:val="TableParagraph"/>
                                    <w:kinsoku w:val="0"/>
                                    <w:overflowPunct w:val="0"/>
                                    <w:spacing w:before="49"/>
                                    <w:ind w:left="730" w:right="719"/>
                                    <w:jc w:val="center"/>
                                    <w:rPr>
                                      <w:sz w:val="18"/>
                                      <w:szCs w:val="18"/>
                                    </w:rPr>
                                  </w:pPr>
                                  <w:r>
                                    <w:rPr>
                                      <w:sz w:val="18"/>
                                      <w:szCs w:val="18"/>
                                    </w:rPr>
                                    <w:t>13</w:t>
                                  </w:r>
                                </w:p>
                              </w:tc>
                              <w:tc>
                                <w:tcPr>
                                  <w:tcW w:w="4895" w:type="dxa"/>
                                  <w:tcBorders>
                                    <w:top w:val="single" w:sz="2" w:space="0" w:color="000000"/>
                                    <w:left w:val="single" w:sz="2" w:space="0" w:color="000000"/>
                                    <w:bottom w:val="single" w:sz="2" w:space="0" w:color="000000"/>
                                    <w:right w:val="single" w:sz="12" w:space="0" w:color="000000"/>
                                  </w:tcBorders>
                                </w:tcPr>
                                <w:p w14:paraId="0B94A9B0" w14:textId="77777777" w:rsidR="008826AD" w:rsidRDefault="008826AD">
                                  <w:pPr>
                                    <w:pStyle w:val="TableParagraph"/>
                                    <w:kinsoku w:val="0"/>
                                    <w:overflowPunct w:val="0"/>
                                    <w:spacing w:before="54" w:line="232" w:lineRule="auto"/>
                                    <w:ind w:left="129" w:right="50"/>
                                    <w:rPr>
                                      <w:sz w:val="18"/>
                                      <w:szCs w:val="18"/>
                                    </w:rPr>
                                  </w:pPr>
                                  <w:r>
                                    <w:rPr>
                                      <w:sz w:val="18"/>
                                      <w:szCs w:val="18"/>
                                    </w:rPr>
                                    <w:t>The Neighbor AP TBTT Offset subfield, the BSSID subfield, the Short-SSID subfield, the BSS Parameters subfield and the</w:t>
                                  </w:r>
                                </w:p>
                                <w:p w14:paraId="613E8958" w14:textId="77777777" w:rsidR="008826AD" w:rsidRDefault="008826AD">
                                  <w:pPr>
                                    <w:pStyle w:val="TableParagraph"/>
                                    <w:kinsoku w:val="0"/>
                                    <w:overflowPunct w:val="0"/>
                                    <w:spacing w:line="201" w:lineRule="exact"/>
                                    <w:ind w:left="129"/>
                                    <w:rPr>
                                      <w:sz w:val="18"/>
                                      <w:szCs w:val="18"/>
                                    </w:rPr>
                                  </w:pPr>
                                  <w:r>
                                    <w:rPr>
                                      <w:sz w:val="18"/>
                                      <w:szCs w:val="18"/>
                                    </w:rPr>
                                    <w:t>20 MHz PSD subfield</w:t>
                                  </w:r>
                                </w:p>
                              </w:tc>
                            </w:tr>
                            <w:tr w:rsidR="008826AD" w14:paraId="330564A2" w14:textId="77777777">
                              <w:trPr>
                                <w:trHeight w:val="725"/>
                              </w:trPr>
                              <w:tc>
                                <w:tcPr>
                                  <w:tcW w:w="2227" w:type="dxa"/>
                                  <w:tcBorders>
                                    <w:top w:val="single" w:sz="2" w:space="0" w:color="000000"/>
                                    <w:left w:val="single" w:sz="12" w:space="0" w:color="000000"/>
                                    <w:bottom w:val="single" w:sz="2" w:space="0" w:color="000000"/>
                                    <w:right w:val="single" w:sz="2" w:space="0" w:color="000000"/>
                                  </w:tcBorders>
                                </w:tcPr>
                                <w:p w14:paraId="1206D565" w14:textId="3F1CA80A" w:rsidR="008826AD" w:rsidRDefault="008826AD">
                                  <w:pPr>
                                    <w:pStyle w:val="TableParagraph"/>
                                    <w:kinsoku w:val="0"/>
                                    <w:overflowPunct w:val="0"/>
                                    <w:spacing w:before="50"/>
                                    <w:ind w:left="730" w:right="719"/>
                                    <w:jc w:val="center"/>
                                    <w:rPr>
                                      <w:sz w:val="18"/>
                                      <w:szCs w:val="18"/>
                                    </w:rPr>
                                  </w:pPr>
                                  <w:del w:id="36" w:author="Cariou, Laurent" w:date="2021-02-10T18:26:00Z">
                                    <w:r w:rsidDel="00B00B63">
                                      <w:rPr>
                                        <w:sz w:val="18"/>
                                        <w:szCs w:val="18"/>
                                        <w:u w:val="single" w:color="000000"/>
                                      </w:rPr>
                                      <w:delText>15</w:delText>
                                    </w:r>
                                  </w:del>
                                </w:p>
                              </w:tc>
                              <w:tc>
                                <w:tcPr>
                                  <w:tcW w:w="4895" w:type="dxa"/>
                                  <w:tcBorders>
                                    <w:top w:val="single" w:sz="2" w:space="0" w:color="000000"/>
                                    <w:left w:val="single" w:sz="2" w:space="0" w:color="000000"/>
                                    <w:bottom w:val="single" w:sz="2" w:space="0" w:color="000000"/>
                                    <w:right w:val="single" w:sz="12" w:space="0" w:color="000000"/>
                                  </w:tcBorders>
                                </w:tcPr>
                                <w:p w14:paraId="2B35337F" w14:textId="60D74FC8" w:rsidR="008826AD" w:rsidRDefault="008826AD">
                                  <w:pPr>
                                    <w:pStyle w:val="TableParagraph"/>
                                    <w:kinsoku w:val="0"/>
                                    <w:overflowPunct w:val="0"/>
                                    <w:spacing w:before="55" w:line="232" w:lineRule="auto"/>
                                    <w:ind w:left="129" w:right="127"/>
                                    <w:jc w:val="both"/>
                                    <w:rPr>
                                      <w:sz w:val="18"/>
                                      <w:szCs w:val="18"/>
                                    </w:rPr>
                                  </w:pPr>
                                  <w:del w:id="37" w:author="Cariou, Laurent" w:date="2021-02-10T18:26:00Z">
                                    <w:r w:rsidDel="00B00B63">
                                      <w:rPr>
                                        <w:sz w:val="18"/>
                                        <w:szCs w:val="18"/>
                                        <w:u w:val="single" w:color="000000"/>
                                      </w:rPr>
                                      <w:delText>The</w:delText>
                                    </w:r>
                                    <w:r w:rsidDel="00B00B63">
                                      <w:rPr>
                                        <w:spacing w:val="-11"/>
                                        <w:sz w:val="18"/>
                                        <w:szCs w:val="18"/>
                                        <w:u w:val="single" w:color="000000"/>
                                      </w:rPr>
                                      <w:delText xml:space="preserve"> </w:delText>
                                    </w:r>
                                    <w:r w:rsidDel="00B00B63">
                                      <w:rPr>
                                        <w:sz w:val="18"/>
                                        <w:szCs w:val="18"/>
                                        <w:u w:val="single" w:color="000000"/>
                                      </w:rPr>
                                      <w:delText>Neighbor</w:delText>
                                    </w:r>
                                    <w:r w:rsidDel="00B00B63">
                                      <w:rPr>
                                        <w:spacing w:val="-9"/>
                                        <w:sz w:val="18"/>
                                        <w:szCs w:val="18"/>
                                        <w:u w:val="single" w:color="000000"/>
                                      </w:rPr>
                                      <w:delText xml:space="preserve"> </w:delText>
                                    </w:r>
                                    <w:r w:rsidDel="00B00B63">
                                      <w:rPr>
                                        <w:sz w:val="18"/>
                                        <w:szCs w:val="18"/>
                                        <w:u w:val="single" w:color="000000"/>
                                      </w:rPr>
                                      <w:delText>AP</w:delText>
                                    </w:r>
                                    <w:r w:rsidDel="00B00B63">
                                      <w:rPr>
                                        <w:spacing w:val="-9"/>
                                        <w:sz w:val="18"/>
                                        <w:szCs w:val="18"/>
                                        <w:u w:val="single" w:color="000000"/>
                                      </w:rPr>
                                      <w:delText xml:space="preserve"> </w:delText>
                                    </w:r>
                                    <w:r w:rsidDel="00B00B63">
                                      <w:rPr>
                                        <w:sz w:val="18"/>
                                        <w:szCs w:val="18"/>
                                        <w:u w:val="single" w:color="000000"/>
                                      </w:rPr>
                                      <w:delText>TBTT</w:delText>
                                    </w:r>
                                    <w:r w:rsidDel="00B00B63">
                                      <w:rPr>
                                        <w:spacing w:val="-11"/>
                                        <w:sz w:val="18"/>
                                        <w:szCs w:val="18"/>
                                        <w:u w:val="single" w:color="000000"/>
                                      </w:rPr>
                                      <w:delText xml:space="preserve"> </w:delText>
                                    </w:r>
                                    <w:r w:rsidDel="00B00B63">
                                      <w:rPr>
                                        <w:sz w:val="18"/>
                                        <w:szCs w:val="18"/>
                                        <w:u w:val="single" w:color="000000"/>
                                      </w:rPr>
                                      <w:delText>Offset</w:delText>
                                    </w:r>
                                    <w:r w:rsidDel="00B00B63">
                                      <w:rPr>
                                        <w:spacing w:val="-9"/>
                                        <w:sz w:val="18"/>
                                        <w:szCs w:val="18"/>
                                        <w:u w:val="single" w:color="000000"/>
                                      </w:rPr>
                                      <w:delText xml:space="preserve"> </w:delText>
                                    </w:r>
                                    <w:r w:rsidDel="00B00B63">
                                      <w:rPr>
                                        <w:sz w:val="18"/>
                                        <w:szCs w:val="18"/>
                                        <w:u w:val="single" w:color="000000"/>
                                      </w:rPr>
                                      <w:delText>subfield,</w:delText>
                                    </w:r>
                                    <w:r w:rsidDel="00B00B63">
                                      <w:rPr>
                                        <w:spacing w:val="-10"/>
                                        <w:sz w:val="18"/>
                                        <w:szCs w:val="18"/>
                                        <w:u w:val="single" w:color="000000"/>
                                      </w:rPr>
                                      <w:delText xml:space="preserve"> </w:delText>
                                    </w:r>
                                    <w:r w:rsidDel="00B00B63">
                                      <w:rPr>
                                        <w:sz w:val="18"/>
                                        <w:szCs w:val="18"/>
                                        <w:u w:val="single" w:color="000000"/>
                                      </w:rPr>
                                      <w:delText>the</w:delText>
                                    </w:r>
                                    <w:r w:rsidDel="00B00B63">
                                      <w:rPr>
                                        <w:spacing w:val="-10"/>
                                        <w:sz w:val="18"/>
                                        <w:szCs w:val="18"/>
                                        <w:u w:val="single" w:color="000000"/>
                                      </w:rPr>
                                      <w:delText xml:space="preserve"> </w:delText>
                                    </w:r>
                                    <w:r w:rsidDel="00B00B63">
                                      <w:rPr>
                                        <w:sz w:val="18"/>
                                        <w:szCs w:val="18"/>
                                        <w:u w:val="single" w:color="000000"/>
                                      </w:rPr>
                                      <w:delText>BSSID</w:delText>
                                    </w:r>
                                    <w:r w:rsidDel="00B00B63">
                                      <w:rPr>
                                        <w:spacing w:val="-10"/>
                                        <w:sz w:val="18"/>
                                        <w:szCs w:val="18"/>
                                        <w:u w:val="single" w:color="000000"/>
                                      </w:rPr>
                                      <w:delText xml:space="preserve"> </w:delText>
                                    </w:r>
                                    <w:r w:rsidDel="00B00B63">
                                      <w:rPr>
                                        <w:sz w:val="18"/>
                                        <w:szCs w:val="18"/>
                                        <w:u w:val="single" w:color="000000"/>
                                      </w:rPr>
                                      <w:delText>subfield,</w:delText>
                                    </w:r>
                                    <w:r w:rsidDel="00B00B63">
                                      <w:rPr>
                                        <w:spacing w:val="-10"/>
                                        <w:sz w:val="18"/>
                                        <w:szCs w:val="18"/>
                                        <w:u w:val="single" w:color="000000"/>
                                      </w:rPr>
                                      <w:delText xml:space="preserve"> </w:delText>
                                    </w:r>
                                    <w:r w:rsidDel="00B00B63">
                                      <w:rPr>
                                        <w:sz w:val="18"/>
                                        <w:szCs w:val="18"/>
                                        <w:u w:val="single" w:color="000000"/>
                                      </w:rPr>
                                      <w:delText>the</w:delText>
                                    </w:r>
                                    <w:r w:rsidDel="00B00B63">
                                      <w:rPr>
                                        <w:sz w:val="18"/>
                                        <w:szCs w:val="18"/>
                                      </w:rPr>
                                      <w:delText xml:space="preserve"> </w:delText>
                                    </w:r>
                                    <w:r w:rsidDel="00B00B63">
                                      <w:rPr>
                                        <w:sz w:val="18"/>
                                        <w:szCs w:val="18"/>
                                        <w:u w:val="single" w:color="000000"/>
                                      </w:rPr>
                                      <w:delText>Short-SSID subfield, the BSS Parameters subfield and the</w:delText>
                                    </w:r>
                                    <w:r w:rsidDel="00B00B63">
                                      <w:rPr>
                                        <w:spacing w:val="-26"/>
                                        <w:sz w:val="18"/>
                                        <w:szCs w:val="18"/>
                                        <w:u w:val="single" w:color="000000"/>
                                      </w:rPr>
                                      <w:delText xml:space="preserve"> </w:delText>
                                    </w:r>
                                    <w:r w:rsidDel="00B00B63">
                                      <w:rPr>
                                        <w:sz w:val="18"/>
                                        <w:szCs w:val="18"/>
                                        <w:u w:val="single" w:color="000000"/>
                                      </w:rPr>
                                      <w:delText>MLD</w:delText>
                                    </w:r>
                                    <w:r w:rsidDel="00B00B63">
                                      <w:rPr>
                                        <w:sz w:val="18"/>
                                        <w:szCs w:val="18"/>
                                      </w:rPr>
                                      <w:delText xml:space="preserve"> </w:delText>
                                    </w:r>
                                    <w:r w:rsidDel="00B00B63">
                                      <w:rPr>
                                        <w:sz w:val="18"/>
                                        <w:szCs w:val="18"/>
                                        <w:u w:val="single" w:color="000000"/>
                                      </w:rPr>
                                      <w:delText>Parameters</w:delText>
                                    </w:r>
                                    <w:r w:rsidDel="00B00B63">
                                      <w:rPr>
                                        <w:spacing w:val="-3"/>
                                        <w:sz w:val="18"/>
                                        <w:szCs w:val="18"/>
                                        <w:u w:val="single" w:color="000000"/>
                                      </w:rPr>
                                      <w:delText xml:space="preserve"> </w:delText>
                                    </w:r>
                                    <w:r w:rsidDel="00B00B63">
                                      <w:rPr>
                                        <w:sz w:val="18"/>
                                        <w:szCs w:val="18"/>
                                        <w:u w:val="single" w:color="000000"/>
                                      </w:rPr>
                                      <w:delText>subfield</w:delText>
                                    </w:r>
                                  </w:del>
                                </w:p>
                              </w:tc>
                            </w:tr>
                            <w:tr w:rsidR="008826AD" w14:paraId="0E0F6CCD" w14:textId="77777777">
                              <w:trPr>
                                <w:trHeight w:val="724"/>
                              </w:trPr>
                              <w:tc>
                                <w:tcPr>
                                  <w:tcW w:w="2227" w:type="dxa"/>
                                  <w:tcBorders>
                                    <w:top w:val="single" w:sz="2" w:space="0" w:color="000000"/>
                                    <w:left w:val="single" w:sz="12" w:space="0" w:color="000000"/>
                                    <w:bottom w:val="single" w:sz="2" w:space="0" w:color="000000"/>
                                    <w:right w:val="single" w:sz="2" w:space="0" w:color="000000"/>
                                  </w:tcBorders>
                                </w:tcPr>
                                <w:p w14:paraId="70F257FE" w14:textId="77777777" w:rsidR="008826AD" w:rsidRDefault="008826AD">
                                  <w:pPr>
                                    <w:pStyle w:val="TableParagraph"/>
                                    <w:kinsoku w:val="0"/>
                                    <w:overflowPunct w:val="0"/>
                                    <w:spacing w:before="49"/>
                                    <w:ind w:left="730" w:right="719"/>
                                    <w:jc w:val="center"/>
                                    <w:rPr>
                                      <w:sz w:val="18"/>
                                      <w:szCs w:val="18"/>
                                    </w:rPr>
                                  </w:pPr>
                                  <w:r>
                                    <w:rPr>
                                      <w:sz w:val="18"/>
                                      <w:szCs w:val="18"/>
                                      <w:u w:val="single" w:color="000000"/>
                                    </w:rPr>
                                    <w:t>16</w:t>
                                  </w:r>
                                </w:p>
                              </w:tc>
                              <w:tc>
                                <w:tcPr>
                                  <w:tcW w:w="4895" w:type="dxa"/>
                                  <w:tcBorders>
                                    <w:top w:val="single" w:sz="2" w:space="0" w:color="000000"/>
                                    <w:left w:val="single" w:sz="2" w:space="0" w:color="000000"/>
                                    <w:bottom w:val="single" w:sz="2" w:space="0" w:color="000000"/>
                                    <w:right w:val="single" w:sz="12" w:space="0" w:color="000000"/>
                                  </w:tcBorders>
                                </w:tcPr>
                                <w:p w14:paraId="1C268D82" w14:textId="77777777" w:rsidR="008826AD" w:rsidRDefault="008826AD">
                                  <w:pPr>
                                    <w:pStyle w:val="TableParagraph"/>
                                    <w:kinsoku w:val="0"/>
                                    <w:overflowPunct w:val="0"/>
                                    <w:spacing w:before="54" w:line="232" w:lineRule="auto"/>
                                    <w:ind w:left="129" w:right="127"/>
                                    <w:jc w:val="both"/>
                                    <w:rPr>
                                      <w:sz w:val="18"/>
                                      <w:szCs w:val="18"/>
                                    </w:rPr>
                                  </w:pPr>
                                  <w:r>
                                    <w:rPr>
                                      <w:sz w:val="18"/>
                                      <w:szCs w:val="18"/>
                                      <w:u w:val="single" w:color="000000"/>
                                    </w:rPr>
                                    <w:t>The</w:t>
                                  </w:r>
                                  <w:r>
                                    <w:rPr>
                                      <w:spacing w:val="-11"/>
                                      <w:sz w:val="18"/>
                                      <w:szCs w:val="18"/>
                                      <w:u w:val="single" w:color="000000"/>
                                    </w:rPr>
                                    <w:t xml:space="preserve"> </w:t>
                                  </w:r>
                                  <w:r>
                                    <w:rPr>
                                      <w:sz w:val="18"/>
                                      <w:szCs w:val="18"/>
                                      <w:u w:val="single" w:color="000000"/>
                                    </w:rPr>
                                    <w:t>Neighbor</w:t>
                                  </w:r>
                                  <w:r>
                                    <w:rPr>
                                      <w:spacing w:val="-9"/>
                                      <w:sz w:val="18"/>
                                      <w:szCs w:val="18"/>
                                      <w:u w:val="single" w:color="000000"/>
                                    </w:rPr>
                                    <w:t xml:space="preserve"> </w:t>
                                  </w:r>
                                  <w:r>
                                    <w:rPr>
                                      <w:sz w:val="18"/>
                                      <w:szCs w:val="18"/>
                                      <w:u w:val="single" w:color="000000"/>
                                    </w:rPr>
                                    <w:t>AP</w:t>
                                  </w:r>
                                  <w:r>
                                    <w:rPr>
                                      <w:spacing w:val="-9"/>
                                      <w:sz w:val="18"/>
                                      <w:szCs w:val="18"/>
                                      <w:u w:val="single" w:color="000000"/>
                                    </w:rPr>
                                    <w:t xml:space="preserve"> </w:t>
                                  </w:r>
                                  <w:r>
                                    <w:rPr>
                                      <w:sz w:val="18"/>
                                      <w:szCs w:val="18"/>
                                      <w:u w:val="single" w:color="000000"/>
                                    </w:rPr>
                                    <w:t>TBTT</w:t>
                                  </w:r>
                                  <w:r>
                                    <w:rPr>
                                      <w:spacing w:val="-11"/>
                                      <w:sz w:val="18"/>
                                      <w:szCs w:val="18"/>
                                      <w:u w:val="single" w:color="000000"/>
                                    </w:rPr>
                                    <w:t xml:space="preserve"> </w:t>
                                  </w:r>
                                  <w:r>
                                    <w:rPr>
                                      <w:sz w:val="18"/>
                                      <w:szCs w:val="18"/>
                                      <w:u w:val="single" w:color="000000"/>
                                    </w:rPr>
                                    <w:t>Offset</w:t>
                                  </w:r>
                                  <w:r>
                                    <w:rPr>
                                      <w:spacing w:val="-9"/>
                                      <w:sz w:val="18"/>
                                      <w:szCs w:val="18"/>
                                      <w:u w:val="single" w:color="000000"/>
                                    </w:rPr>
                                    <w:t xml:space="preserve"> </w:t>
                                  </w:r>
                                  <w:r>
                                    <w:rPr>
                                      <w:sz w:val="18"/>
                                      <w:szCs w:val="18"/>
                                      <w:u w:val="single" w:color="000000"/>
                                    </w:rPr>
                                    <w:t>subfield,</w:t>
                                  </w:r>
                                  <w:r>
                                    <w:rPr>
                                      <w:spacing w:val="-10"/>
                                      <w:sz w:val="18"/>
                                      <w:szCs w:val="18"/>
                                      <w:u w:val="single" w:color="000000"/>
                                    </w:rPr>
                                    <w:t xml:space="preserve"> </w:t>
                                  </w:r>
                                  <w:r>
                                    <w:rPr>
                                      <w:sz w:val="18"/>
                                      <w:szCs w:val="18"/>
                                      <w:u w:val="single" w:color="000000"/>
                                    </w:rPr>
                                    <w:t>the</w:t>
                                  </w:r>
                                  <w:r>
                                    <w:rPr>
                                      <w:spacing w:val="-10"/>
                                      <w:sz w:val="18"/>
                                      <w:szCs w:val="18"/>
                                      <w:u w:val="single" w:color="000000"/>
                                    </w:rPr>
                                    <w:t xml:space="preserve"> </w:t>
                                  </w:r>
                                  <w:r>
                                    <w:rPr>
                                      <w:sz w:val="18"/>
                                      <w:szCs w:val="18"/>
                                      <w:u w:val="single" w:color="000000"/>
                                    </w:rPr>
                                    <w:t>BSSID</w:t>
                                  </w:r>
                                  <w:r>
                                    <w:rPr>
                                      <w:spacing w:val="-10"/>
                                      <w:sz w:val="18"/>
                                      <w:szCs w:val="18"/>
                                      <w:u w:val="single" w:color="000000"/>
                                    </w:rPr>
                                    <w:t xml:space="preserve"> </w:t>
                                  </w:r>
                                  <w:r>
                                    <w:rPr>
                                      <w:sz w:val="18"/>
                                      <w:szCs w:val="18"/>
                                      <w:u w:val="single" w:color="000000"/>
                                    </w:rPr>
                                    <w:t>subfield,</w:t>
                                  </w:r>
                                  <w:r>
                                    <w:rPr>
                                      <w:spacing w:val="-10"/>
                                      <w:sz w:val="18"/>
                                      <w:szCs w:val="18"/>
                                      <w:u w:val="single" w:color="000000"/>
                                    </w:rPr>
                                    <w:t xml:space="preserve"> </w:t>
                                  </w:r>
                                  <w:r>
                                    <w:rPr>
                                      <w:sz w:val="18"/>
                                      <w:szCs w:val="18"/>
                                      <w:u w:val="single" w:color="000000"/>
                                    </w:rPr>
                                    <w:t>the</w:t>
                                  </w:r>
                                  <w:r>
                                    <w:rPr>
                                      <w:sz w:val="18"/>
                                      <w:szCs w:val="18"/>
                                    </w:rPr>
                                    <w:t xml:space="preserve"> </w:t>
                                  </w:r>
                                  <w:r>
                                    <w:rPr>
                                      <w:sz w:val="18"/>
                                      <w:szCs w:val="18"/>
                                      <w:u w:val="single" w:color="000000"/>
                                    </w:rPr>
                                    <w:t>Short-SSID subfield, the BSS Parameters subfield, the 20 MHz</w:t>
                                  </w:r>
                                  <w:r>
                                    <w:rPr>
                                      <w:sz w:val="18"/>
                                      <w:szCs w:val="18"/>
                                    </w:rPr>
                                    <w:t xml:space="preserve"> </w:t>
                                  </w:r>
                                  <w:r>
                                    <w:rPr>
                                      <w:sz w:val="18"/>
                                      <w:szCs w:val="18"/>
                                      <w:u w:val="single" w:color="000000"/>
                                    </w:rPr>
                                    <w:t>PSD subfield and the MLD Parameters</w:t>
                                  </w:r>
                                  <w:r>
                                    <w:rPr>
                                      <w:spacing w:val="-6"/>
                                      <w:sz w:val="18"/>
                                      <w:szCs w:val="18"/>
                                      <w:u w:val="single" w:color="000000"/>
                                    </w:rPr>
                                    <w:t xml:space="preserve"> </w:t>
                                  </w:r>
                                  <w:r>
                                    <w:rPr>
                                      <w:sz w:val="18"/>
                                      <w:szCs w:val="18"/>
                                      <w:u w:val="single" w:color="000000"/>
                                    </w:rPr>
                                    <w:t>subfield</w:t>
                                  </w:r>
                                </w:p>
                              </w:tc>
                            </w:tr>
                            <w:tr w:rsidR="008826AD" w14:paraId="6F202FE7" w14:textId="77777777">
                              <w:trPr>
                                <w:trHeight w:val="1312"/>
                              </w:trPr>
                              <w:tc>
                                <w:tcPr>
                                  <w:tcW w:w="2227" w:type="dxa"/>
                                  <w:tcBorders>
                                    <w:top w:val="single" w:sz="2" w:space="0" w:color="000000"/>
                                    <w:left w:val="single" w:sz="12" w:space="0" w:color="000000"/>
                                    <w:bottom w:val="single" w:sz="12" w:space="0" w:color="000000"/>
                                    <w:right w:val="single" w:sz="2" w:space="0" w:color="000000"/>
                                  </w:tcBorders>
                                </w:tcPr>
                                <w:p w14:paraId="00CDAD46" w14:textId="77777777" w:rsidR="008826AD" w:rsidRDefault="008826AD">
                                  <w:pPr>
                                    <w:pStyle w:val="TableParagraph"/>
                                    <w:kinsoku w:val="0"/>
                                    <w:overflowPunct w:val="0"/>
                                    <w:spacing w:before="49"/>
                                    <w:ind w:left="730" w:right="719"/>
                                    <w:jc w:val="center"/>
                                    <w:rPr>
                                      <w:sz w:val="18"/>
                                      <w:szCs w:val="18"/>
                                    </w:rPr>
                                  </w:pPr>
                                  <w:r>
                                    <w:rPr>
                                      <w:sz w:val="18"/>
                                      <w:szCs w:val="18"/>
                                    </w:rPr>
                                    <w:t>1</w:t>
                                  </w:r>
                                  <w:r>
                                    <w:rPr>
                                      <w:sz w:val="18"/>
                                      <w:szCs w:val="18"/>
                                      <w:u w:val="single" w:color="000000"/>
                                    </w:rPr>
                                    <w:t>7</w:t>
                                  </w:r>
                                  <w:r>
                                    <w:rPr>
                                      <w:strike/>
                                      <w:sz w:val="18"/>
                                      <w:szCs w:val="18"/>
                                    </w:rPr>
                                    <w:t>4</w:t>
                                  </w:r>
                                  <w:r>
                                    <w:rPr>
                                      <w:sz w:val="18"/>
                                      <w:szCs w:val="18"/>
                                    </w:rPr>
                                    <w:t>–255</w:t>
                                  </w:r>
                                </w:p>
                              </w:tc>
                              <w:tc>
                                <w:tcPr>
                                  <w:tcW w:w="4895" w:type="dxa"/>
                                  <w:tcBorders>
                                    <w:top w:val="single" w:sz="2" w:space="0" w:color="000000"/>
                                    <w:left w:val="single" w:sz="2" w:space="0" w:color="000000"/>
                                    <w:bottom w:val="single" w:sz="12" w:space="0" w:color="000000"/>
                                    <w:right w:val="single" w:sz="12" w:space="0" w:color="000000"/>
                                  </w:tcBorders>
                                </w:tcPr>
                                <w:p w14:paraId="6D7CFDC4" w14:textId="77777777" w:rsidR="008826AD" w:rsidRDefault="008826AD">
                                  <w:pPr>
                                    <w:pStyle w:val="TableParagraph"/>
                                    <w:kinsoku w:val="0"/>
                                    <w:overflowPunct w:val="0"/>
                                    <w:spacing w:before="54" w:line="232" w:lineRule="auto"/>
                                    <w:ind w:left="129"/>
                                    <w:rPr>
                                      <w:sz w:val="18"/>
                                      <w:szCs w:val="18"/>
                                    </w:rPr>
                                  </w:pPr>
                                  <w:r>
                                    <w:rPr>
                                      <w:sz w:val="18"/>
                                      <w:szCs w:val="18"/>
                                    </w:rPr>
                                    <w:t>The first 1</w:t>
                                  </w:r>
                                  <w:r>
                                    <w:rPr>
                                      <w:sz w:val="18"/>
                                      <w:szCs w:val="18"/>
                                      <w:u w:val="single" w:color="000000"/>
                                    </w:rPr>
                                    <w:t>6</w:t>
                                  </w:r>
                                  <w:r>
                                    <w:rPr>
                                      <w:strike/>
                                      <w:sz w:val="18"/>
                                      <w:szCs w:val="18"/>
                                    </w:rPr>
                                    <w:t>3</w:t>
                                  </w:r>
                                  <w:r>
                                    <w:rPr>
                                      <w:sz w:val="18"/>
                                      <w:szCs w:val="18"/>
                                    </w:rPr>
                                    <w:t xml:space="preserve"> octets of the field contain the Neighbor AP TBTT Offset subfield, the BSSID subfield, the Short-SSID subfield the BSS Parameters subfield, </w:t>
                                  </w:r>
                                  <w:r>
                                    <w:rPr>
                                      <w:strike/>
                                      <w:sz w:val="18"/>
                                      <w:szCs w:val="18"/>
                                    </w:rPr>
                                    <w:t xml:space="preserve">and </w:t>
                                  </w:r>
                                  <w:r>
                                    <w:rPr>
                                      <w:sz w:val="18"/>
                                      <w:szCs w:val="18"/>
                                    </w:rPr>
                                    <w:t>the 20 MHz PSD subfield</w:t>
                                  </w:r>
                                  <w:r>
                                    <w:rPr>
                                      <w:sz w:val="18"/>
                                      <w:szCs w:val="18"/>
                                      <w:u w:val="single" w:color="000000"/>
                                    </w:rPr>
                                    <w:t xml:space="preserve"> and the</w:t>
                                  </w:r>
                                  <w:r>
                                    <w:rPr>
                                      <w:sz w:val="18"/>
                                      <w:szCs w:val="18"/>
                                    </w:rPr>
                                    <w:t xml:space="preserve"> </w:t>
                                  </w:r>
                                  <w:r>
                                    <w:rPr>
                                      <w:sz w:val="18"/>
                                      <w:szCs w:val="18"/>
                                      <w:u w:val="single" w:color="000000"/>
                                    </w:rPr>
                                    <w:t>MLD Parameters subfield</w:t>
                                  </w:r>
                                  <w:r>
                                    <w:rPr>
                                      <w:sz w:val="18"/>
                                      <w:szCs w:val="18"/>
                                    </w:rPr>
                                    <w:t xml:space="preserve"> (i.e., same contents as when the length of the TBTT Information field is 16</w:t>
                                  </w:r>
                                  <w:r>
                                    <w:rPr>
                                      <w:strike/>
                                      <w:sz w:val="18"/>
                                      <w:szCs w:val="18"/>
                                    </w:rPr>
                                    <w:t>3</w:t>
                                  </w:r>
                                  <w:r>
                                    <w:rPr>
                                      <w:sz w:val="18"/>
                                      <w:szCs w:val="18"/>
                                    </w:rPr>
                                    <w:t>). The remaining octets are reserved</w:t>
                                  </w:r>
                                </w:p>
                              </w:tc>
                            </w:tr>
                          </w:tbl>
                          <w:p w14:paraId="40DAA548" w14:textId="77777777" w:rsidR="008826AD" w:rsidRDefault="008826AD" w:rsidP="00A06F63">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909BA1" id="Text Box 27" o:spid="_x0000_s1031" type="#_x0000_t202" style="position:absolute;left:0;text-align:left;margin-left:127.4pt;margin-top:3.6pt;width:357.95pt;height:303.8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2227"/>
                        <w:gridCol w:w="4895"/>
                      </w:tblGrid>
                      <w:tr w:rsidR="008826AD" w14:paraId="615ED5F7" w14:textId="77777777">
                        <w:trPr>
                          <w:trHeight w:val="580"/>
                        </w:trPr>
                        <w:tc>
                          <w:tcPr>
                            <w:tcW w:w="2227" w:type="dxa"/>
                            <w:tcBorders>
                              <w:top w:val="single" w:sz="12" w:space="0" w:color="000000"/>
                              <w:left w:val="single" w:sz="12" w:space="0" w:color="000000"/>
                              <w:bottom w:val="single" w:sz="12" w:space="0" w:color="000000"/>
                              <w:right w:val="single" w:sz="2" w:space="0" w:color="000000"/>
                            </w:tcBorders>
                          </w:tcPr>
                          <w:p w14:paraId="633DD1B4" w14:textId="77777777" w:rsidR="008826AD" w:rsidRDefault="008826AD">
                            <w:pPr>
                              <w:pStyle w:val="TableParagraph"/>
                              <w:kinsoku w:val="0"/>
                              <w:overflowPunct w:val="0"/>
                              <w:spacing w:before="81" w:line="232" w:lineRule="auto"/>
                              <w:ind w:left="281" w:right="248" w:firstLine="97"/>
                              <w:rPr>
                                <w:b/>
                                <w:bCs/>
                                <w:sz w:val="18"/>
                                <w:szCs w:val="18"/>
                              </w:rPr>
                            </w:pPr>
                            <w:r>
                              <w:rPr>
                                <w:b/>
                                <w:bCs/>
                                <w:sz w:val="18"/>
                                <w:szCs w:val="18"/>
                              </w:rPr>
                              <w:t>TBTT Information Length subfield value</w:t>
                            </w:r>
                          </w:p>
                        </w:tc>
                        <w:tc>
                          <w:tcPr>
                            <w:tcW w:w="4895" w:type="dxa"/>
                            <w:tcBorders>
                              <w:top w:val="single" w:sz="12" w:space="0" w:color="000000"/>
                              <w:left w:val="single" w:sz="2" w:space="0" w:color="000000"/>
                              <w:bottom w:val="single" w:sz="12" w:space="0" w:color="000000"/>
                              <w:right w:val="single" w:sz="12" w:space="0" w:color="000000"/>
                            </w:tcBorders>
                          </w:tcPr>
                          <w:p w14:paraId="55A2CB51" w14:textId="77777777" w:rsidR="008826AD" w:rsidRDefault="008826AD">
                            <w:pPr>
                              <w:pStyle w:val="TableParagraph"/>
                              <w:kinsoku w:val="0"/>
                              <w:overflowPunct w:val="0"/>
                              <w:spacing w:before="176"/>
                              <w:ind w:left="1191"/>
                              <w:rPr>
                                <w:b/>
                                <w:bCs/>
                                <w:sz w:val="18"/>
                                <w:szCs w:val="18"/>
                              </w:rPr>
                            </w:pPr>
                            <w:r>
                              <w:rPr>
                                <w:b/>
                                <w:bCs/>
                                <w:sz w:val="18"/>
                                <w:szCs w:val="18"/>
                              </w:rPr>
                              <w:t>TBTT Information field contents</w:t>
                            </w:r>
                          </w:p>
                        </w:tc>
                      </w:tr>
                      <w:tr w:rsidR="008826AD" w14:paraId="07677E7B" w14:textId="77777777">
                        <w:trPr>
                          <w:trHeight w:val="512"/>
                        </w:trPr>
                        <w:tc>
                          <w:tcPr>
                            <w:tcW w:w="2227" w:type="dxa"/>
                            <w:tcBorders>
                              <w:top w:val="single" w:sz="12" w:space="0" w:color="000000"/>
                              <w:left w:val="single" w:sz="12" w:space="0" w:color="000000"/>
                              <w:bottom w:val="single" w:sz="2" w:space="0" w:color="000000"/>
                              <w:right w:val="single" w:sz="2" w:space="0" w:color="000000"/>
                            </w:tcBorders>
                          </w:tcPr>
                          <w:p w14:paraId="0E434205" w14:textId="77777777" w:rsidR="008826AD" w:rsidRDefault="008826AD">
                            <w:pPr>
                              <w:pStyle w:val="TableParagraph"/>
                              <w:kinsoku w:val="0"/>
                              <w:overflowPunct w:val="0"/>
                              <w:spacing w:before="36"/>
                              <w:ind w:left="12"/>
                              <w:jc w:val="center"/>
                              <w:rPr>
                                <w:sz w:val="18"/>
                                <w:szCs w:val="18"/>
                              </w:rPr>
                            </w:pPr>
                            <w:r>
                              <w:rPr>
                                <w:sz w:val="18"/>
                                <w:szCs w:val="18"/>
                              </w:rPr>
                              <w:t>9</w:t>
                            </w:r>
                          </w:p>
                        </w:tc>
                        <w:tc>
                          <w:tcPr>
                            <w:tcW w:w="4895" w:type="dxa"/>
                            <w:tcBorders>
                              <w:top w:val="single" w:sz="12" w:space="0" w:color="000000"/>
                              <w:left w:val="single" w:sz="2" w:space="0" w:color="000000"/>
                              <w:bottom w:val="single" w:sz="2" w:space="0" w:color="000000"/>
                              <w:right w:val="single" w:sz="12" w:space="0" w:color="000000"/>
                            </w:tcBorders>
                          </w:tcPr>
                          <w:p w14:paraId="454872C3" w14:textId="77777777" w:rsidR="008826AD" w:rsidRDefault="008826AD">
                            <w:pPr>
                              <w:pStyle w:val="TableParagraph"/>
                              <w:kinsoku w:val="0"/>
                              <w:overflowPunct w:val="0"/>
                              <w:spacing w:before="41" w:line="232" w:lineRule="auto"/>
                              <w:ind w:left="129" w:right="34"/>
                              <w:rPr>
                                <w:sz w:val="18"/>
                                <w:szCs w:val="18"/>
                              </w:rPr>
                            </w:pPr>
                            <w:r>
                              <w:rPr>
                                <w:sz w:val="18"/>
                                <w:szCs w:val="18"/>
                              </w:rPr>
                              <w:t>The Neighbor AP TBTT Offset subfield, the BSSID subfield, the BSS Parameters subfield, and the 20 MHz PSD subfield</w:t>
                            </w:r>
                          </w:p>
                        </w:tc>
                      </w:tr>
                      <w:tr w:rsidR="008826AD" w14:paraId="589B343B" w14:textId="77777777">
                        <w:trPr>
                          <w:trHeight w:val="512"/>
                          <w:ins w:id="38" w:author="Cariou, Laurent" w:date="2021-02-11T16:35:00Z"/>
                        </w:trPr>
                        <w:tc>
                          <w:tcPr>
                            <w:tcW w:w="2227" w:type="dxa"/>
                            <w:tcBorders>
                              <w:top w:val="single" w:sz="12" w:space="0" w:color="000000"/>
                              <w:left w:val="single" w:sz="12" w:space="0" w:color="000000"/>
                              <w:bottom w:val="single" w:sz="2" w:space="0" w:color="000000"/>
                              <w:right w:val="single" w:sz="2" w:space="0" w:color="000000"/>
                            </w:tcBorders>
                          </w:tcPr>
                          <w:p w14:paraId="44E96A42" w14:textId="21B73F7A" w:rsidR="008826AD" w:rsidRDefault="008826AD">
                            <w:pPr>
                              <w:pStyle w:val="TableParagraph"/>
                              <w:kinsoku w:val="0"/>
                              <w:overflowPunct w:val="0"/>
                              <w:spacing w:before="36"/>
                              <w:ind w:left="12"/>
                              <w:jc w:val="center"/>
                              <w:rPr>
                                <w:ins w:id="39" w:author="Cariou, Laurent" w:date="2021-02-11T16:35:00Z"/>
                                <w:sz w:val="18"/>
                                <w:szCs w:val="18"/>
                              </w:rPr>
                            </w:pPr>
                            <w:ins w:id="40" w:author="Cariou, Laurent" w:date="2021-02-11T16:35:00Z">
                              <w:r>
                                <w:rPr>
                                  <w:sz w:val="18"/>
                                  <w:szCs w:val="18"/>
                                </w:rPr>
                                <w:t>10</w:t>
                              </w:r>
                            </w:ins>
                          </w:p>
                        </w:tc>
                        <w:tc>
                          <w:tcPr>
                            <w:tcW w:w="4895" w:type="dxa"/>
                            <w:tcBorders>
                              <w:top w:val="single" w:sz="12" w:space="0" w:color="000000"/>
                              <w:left w:val="single" w:sz="2" w:space="0" w:color="000000"/>
                              <w:bottom w:val="single" w:sz="2" w:space="0" w:color="000000"/>
                              <w:right w:val="single" w:sz="12" w:space="0" w:color="000000"/>
                            </w:tcBorders>
                          </w:tcPr>
                          <w:p w14:paraId="499E4A75" w14:textId="36D3B0DC" w:rsidR="008826AD" w:rsidRDefault="008826AD">
                            <w:pPr>
                              <w:pStyle w:val="TableParagraph"/>
                              <w:kinsoku w:val="0"/>
                              <w:overflowPunct w:val="0"/>
                              <w:spacing w:before="41" w:line="232" w:lineRule="auto"/>
                              <w:ind w:left="129" w:right="34"/>
                              <w:rPr>
                                <w:ins w:id="41" w:author="Cariou, Laurent" w:date="2021-02-11T16:35:00Z"/>
                                <w:sz w:val="18"/>
                                <w:szCs w:val="18"/>
                              </w:rPr>
                            </w:pPr>
                            <w:ins w:id="42" w:author="Cariou, Laurent" w:date="2021-02-11T16:36:00Z">
                              <w:r>
                                <w:rPr>
                                  <w:sz w:val="18"/>
                                  <w:szCs w:val="18"/>
                                </w:rPr>
                                <w:t xml:space="preserve">The Neighbor AP TBTT Offset subfield, the BSSID subfield </w:t>
                              </w:r>
                              <w:r>
                                <w:rPr>
                                  <w:sz w:val="18"/>
                                  <w:szCs w:val="18"/>
                                  <w:u w:val="single" w:color="000000"/>
                                </w:rPr>
                                <w:t>and the MLD Parameters</w:t>
                              </w:r>
                              <w:r>
                                <w:rPr>
                                  <w:spacing w:val="-6"/>
                                  <w:sz w:val="18"/>
                                  <w:szCs w:val="18"/>
                                  <w:u w:val="single" w:color="000000"/>
                                </w:rPr>
                                <w:t xml:space="preserve"> </w:t>
                              </w:r>
                              <w:r>
                                <w:rPr>
                                  <w:sz w:val="18"/>
                                  <w:szCs w:val="18"/>
                                  <w:u w:val="single" w:color="000000"/>
                                </w:rPr>
                                <w:t>subfield</w:t>
                              </w:r>
                            </w:ins>
                          </w:p>
                        </w:tc>
                      </w:tr>
                      <w:tr w:rsidR="008826AD" w14:paraId="0F2C1FDE" w14:textId="77777777">
                        <w:trPr>
                          <w:trHeight w:val="524"/>
                        </w:trPr>
                        <w:tc>
                          <w:tcPr>
                            <w:tcW w:w="2227" w:type="dxa"/>
                            <w:tcBorders>
                              <w:top w:val="single" w:sz="2" w:space="0" w:color="000000"/>
                              <w:left w:val="single" w:sz="12" w:space="0" w:color="000000"/>
                              <w:bottom w:val="single" w:sz="2" w:space="0" w:color="000000"/>
                              <w:right w:val="single" w:sz="2" w:space="0" w:color="000000"/>
                            </w:tcBorders>
                          </w:tcPr>
                          <w:p w14:paraId="286BEDC8" w14:textId="77777777" w:rsidR="008826AD" w:rsidRDefault="008826AD">
                            <w:pPr>
                              <w:pStyle w:val="TableParagraph"/>
                              <w:kinsoku w:val="0"/>
                              <w:overflowPunct w:val="0"/>
                              <w:spacing w:before="49"/>
                              <w:ind w:left="723" w:right="719"/>
                              <w:jc w:val="center"/>
                              <w:rPr>
                                <w:sz w:val="18"/>
                                <w:szCs w:val="18"/>
                              </w:rPr>
                            </w:pPr>
                            <w:r>
                              <w:rPr>
                                <w:sz w:val="18"/>
                                <w:szCs w:val="18"/>
                              </w:rPr>
                              <w:t>11</w:t>
                            </w:r>
                          </w:p>
                        </w:tc>
                        <w:tc>
                          <w:tcPr>
                            <w:tcW w:w="4895" w:type="dxa"/>
                            <w:tcBorders>
                              <w:top w:val="single" w:sz="2" w:space="0" w:color="000000"/>
                              <w:left w:val="single" w:sz="2" w:space="0" w:color="000000"/>
                              <w:bottom w:val="single" w:sz="2" w:space="0" w:color="000000"/>
                              <w:right w:val="single" w:sz="12" w:space="0" w:color="000000"/>
                            </w:tcBorders>
                          </w:tcPr>
                          <w:p w14:paraId="4F8DD4DE" w14:textId="77777777" w:rsidR="008826AD" w:rsidRDefault="008826AD">
                            <w:pPr>
                              <w:pStyle w:val="TableParagraph"/>
                              <w:kinsoku w:val="0"/>
                              <w:overflowPunct w:val="0"/>
                              <w:spacing w:before="54" w:line="232" w:lineRule="auto"/>
                              <w:ind w:left="129" w:right="39"/>
                              <w:rPr>
                                <w:sz w:val="18"/>
                                <w:szCs w:val="18"/>
                              </w:rPr>
                            </w:pPr>
                            <w:r>
                              <w:rPr>
                                <w:sz w:val="18"/>
                                <w:szCs w:val="18"/>
                              </w:rPr>
                              <w:t>The Neighbor AP TBTT Offset subfield, the BSSID subfield and the Short SSID subfield</w:t>
                            </w:r>
                          </w:p>
                        </w:tc>
                      </w:tr>
                      <w:tr w:rsidR="008826AD" w14:paraId="729398F1" w14:textId="77777777">
                        <w:trPr>
                          <w:trHeight w:val="525"/>
                        </w:trPr>
                        <w:tc>
                          <w:tcPr>
                            <w:tcW w:w="2227" w:type="dxa"/>
                            <w:tcBorders>
                              <w:top w:val="single" w:sz="2" w:space="0" w:color="000000"/>
                              <w:left w:val="single" w:sz="12" w:space="0" w:color="000000"/>
                              <w:bottom w:val="single" w:sz="2" w:space="0" w:color="000000"/>
                              <w:right w:val="single" w:sz="2" w:space="0" w:color="000000"/>
                            </w:tcBorders>
                          </w:tcPr>
                          <w:p w14:paraId="2ACF4B9C" w14:textId="77777777" w:rsidR="008826AD" w:rsidRDefault="008826AD">
                            <w:pPr>
                              <w:pStyle w:val="TableParagraph"/>
                              <w:kinsoku w:val="0"/>
                              <w:overflowPunct w:val="0"/>
                              <w:spacing w:before="50"/>
                              <w:ind w:left="730" w:right="719"/>
                              <w:jc w:val="center"/>
                              <w:rPr>
                                <w:sz w:val="18"/>
                                <w:szCs w:val="18"/>
                              </w:rPr>
                            </w:pPr>
                            <w:r>
                              <w:rPr>
                                <w:sz w:val="18"/>
                                <w:szCs w:val="18"/>
                              </w:rPr>
                              <w:t>12</w:t>
                            </w:r>
                          </w:p>
                        </w:tc>
                        <w:tc>
                          <w:tcPr>
                            <w:tcW w:w="4895" w:type="dxa"/>
                            <w:tcBorders>
                              <w:top w:val="single" w:sz="2" w:space="0" w:color="000000"/>
                              <w:left w:val="single" w:sz="2" w:space="0" w:color="000000"/>
                              <w:bottom w:val="single" w:sz="2" w:space="0" w:color="000000"/>
                              <w:right w:val="single" w:sz="12" w:space="0" w:color="000000"/>
                            </w:tcBorders>
                          </w:tcPr>
                          <w:p w14:paraId="6D946FD8" w14:textId="77777777" w:rsidR="008826AD" w:rsidRDefault="008826AD">
                            <w:pPr>
                              <w:pStyle w:val="TableParagraph"/>
                              <w:kinsoku w:val="0"/>
                              <w:overflowPunct w:val="0"/>
                              <w:spacing w:before="57" w:line="230" w:lineRule="auto"/>
                              <w:ind w:left="129" w:right="50"/>
                              <w:rPr>
                                <w:sz w:val="18"/>
                                <w:szCs w:val="18"/>
                              </w:rPr>
                            </w:pPr>
                            <w:r>
                              <w:rPr>
                                <w:sz w:val="18"/>
                                <w:szCs w:val="18"/>
                              </w:rPr>
                              <w:t>The Neighbor AP TBTT Offset subfield, the BSSID subfield, the Short-SSID subfield and the BSS Parameters subfield</w:t>
                            </w:r>
                          </w:p>
                        </w:tc>
                      </w:tr>
                      <w:tr w:rsidR="008826AD" w14:paraId="248BFACF" w14:textId="77777777">
                        <w:trPr>
                          <w:trHeight w:val="325"/>
                        </w:trPr>
                        <w:tc>
                          <w:tcPr>
                            <w:tcW w:w="2227" w:type="dxa"/>
                            <w:tcBorders>
                              <w:top w:val="single" w:sz="2" w:space="0" w:color="000000"/>
                              <w:left w:val="single" w:sz="12" w:space="0" w:color="000000"/>
                              <w:bottom w:val="single" w:sz="2" w:space="0" w:color="000000"/>
                              <w:right w:val="single" w:sz="2" w:space="0" w:color="000000"/>
                            </w:tcBorders>
                          </w:tcPr>
                          <w:p w14:paraId="235F4FE9" w14:textId="27E085EC" w:rsidR="008826AD" w:rsidRDefault="008826AD">
                            <w:pPr>
                              <w:pStyle w:val="TableParagraph"/>
                              <w:kinsoku w:val="0"/>
                              <w:overflowPunct w:val="0"/>
                              <w:spacing w:before="49"/>
                              <w:ind w:left="730" w:right="719"/>
                              <w:jc w:val="center"/>
                              <w:rPr>
                                <w:sz w:val="18"/>
                                <w:szCs w:val="18"/>
                              </w:rPr>
                            </w:pPr>
                            <w:r>
                              <w:rPr>
                                <w:sz w:val="18"/>
                                <w:szCs w:val="18"/>
                              </w:rPr>
                              <w:t xml:space="preserve">0, 3, </w:t>
                            </w:r>
                            <w:del w:id="43" w:author="Cariou, Laurent" w:date="2021-02-11T16:36:00Z">
                              <w:r w:rsidDel="00E47B5A">
                                <w:rPr>
                                  <w:sz w:val="18"/>
                                  <w:szCs w:val="18"/>
                                </w:rPr>
                                <w:delText>4, 10</w:delText>
                              </w:r>
                            </w:del>
                            <w:ins w:id="44" w:author="Cariou, Laurent" w:date="2021-02-10T18:23:00Z">
                              <w:r>
                                <w:rPr>
                                  <w:sz w:val="18"/>
                                  <w:szCs w:val="18"/>
                                </w:rPr>
                                <w:t>14</w:t>
                              </w:r>
                            </w:ins>
                            <w:ins w:id="45" w:author="Cariou, Laurent" w:date="2021-02-10T18:26:00Z">
                              <w:r>
                                <w:rPr>
                                  <w:sz w:val="18"/>
                                  <w:szCs w:val="18"/>
                                </w:rPr>
                                <w:t>, 15</w:t>
                              </w:r>
                            </w:ins>
                          </w:p>
                        </w:tc>
                        <w:tc>
                          <w:tcPr>
                            <w:tcW w:w="4895" w:type="dxa"/>
                            <w:tcBorders>
                              <w:top w:val="single" w:sz="2" w:space="0" w:color="000000"/>
                              <w:left w:val="single" w:sz="2" w:space="0" w:color="000000"/>
                              <w:bottom w:val="single" w:sz="2" w:space="0" w:color="000000"/>
                              <w:right w:val="single" w:sz="12" w:space="0" w:color="000000"/>
                            </w:tcBorders>
                          </w:tcPr>
                          <w:p w14:paraId="1A8968F3" w14:textId="77777777" w:rsidR="008826AD" w:rsidRDefault="008826AD">
                            <w:pPr>
                              <w:pStyle w:val="TableParagraph"/>
                              <w:kinsoku w:val="0"/>
                              <w:overflowPunct w:val="0"/>
                              <w:spacing w:before="49"/>
                              <w:ind w:left="129"/>
                              <w:rPr>
                                <w:sz w:val="18"/>
                                <w:szCs w:val="18"/>
                              </w:rPr>
                            </w:pPr>
                            <w:r>
                              <w:rPr>
                                <w:sz w:val="18"/>
                                <w:szCs w:val="18"/>
                              </w:rPr>
                              <w:t>Reserved</w:t>
                            </w:r>
                          </w:p>
                        </w:tc>
                      </w:tr>
                      <w:tr w:rsidR="008826AD" w14:paraId="3727EEF4" w14:textId="77777777">
                        <w:trPr>
                          <w:trHeight w:val="724"/>
                        </w:trPr>
                        <w:tc>
                          <w:tcPr>
                            <w:tcW w:w="2227" w:type="dxa"/>
                            <w:tcBorders>
                              <w:top w:val="single" w:sz="2" w:space="0" w:color="000000"/>
                              <w:left w:val="single" w:sz="12" w:space="0" w:color="000000"/>
                              <w:bottom w:val="single" w:sz="2" w:space="0" w:color="000000"/>
                              <w:right w:val="single" w:sz="2" w:space="0" w:color="000000"/>
                            </w:tcBorders>
                          </w:tcPr>
                          <w:p w14:paraId="2921AA72" w14:textId="77777777" w:rsidR="008826AD" w:rsidRDefault="008826AD">
                            <w:pPr>
                              <w:pStyle w:val="TableParagraph"/>
                              <w:kinsoku w:val="0"/>
                              <w:overflowPunct w:val="0"/>
                              <w:spacing w:before="49"/>
                              <w:ind w:left="730" w:right="719"/>
                              <w:jc w:val="center"/>
                              <w:rPr>
                                <w:sz w:val="18"/>
                                <w:szCs w:val="18"/>
                              </w:rPr>
                            </w:pPr>
                            <w:r>
                              <w:rPr>
                                <w:sz w:val="18"/>
                                <w:szCs w:val="18"/>
                              </w:rPr>
                              <w:t>13</w:t>
                            </w:r>
                          </w:p>
                        </w:tc>
                        <w:tc>
                          <w:tcPr>
                            <w:tcW w:w="4895" w:type="dxa"/>
                            <w:tcBorders>
                              <w:top w:val="single" w:sz="2" w:space="0" w:color="000000"/>
                              <w:left w:val="single" w:sz="2" w:space="0" w:color="000000"/>
                              <w:bottom w:val="single" w:sz="2" w:space="0" w:color="000000"/>
                              <w:right w:val="single" w:sz="12" w:space="0" w:color="000000"/>
                            </w:tcBorders>
                          </w:tcPr>
                          <w:p w14:paraId="0B94A9B0" w14:textId="77777777" w:rsidR="008826AD" w:rsidRDefault="008826AD">
                            <w:pPr>
                              <w:pStyle w:val="TableParagraph"/>
                              <w:kinsoku w:val="0"/>
                              <w:overflowPunct w:val="0"/>
                              <w:spacing w:before="54" w:line="232" w:lineRule="auto"/>
                              <w:ind w:left="129" w:right="50"/>
                              <w:rPr>
                                <w:sz w:val="18"/>
                                <w:szCs w:val="18"/>
                              </w:rPr>
                            </w:pPr>
                            <w:r>
                              <w:rPr>
                                <w:sz w:val="18"/>
                                <w:szCs w:val="18"/>
                              </w:rPr>
                              <w:t>The Neighbor AP TBTT Offset subfield, the BSSID subfield, the Short-SSID subfield, the BSS Parameters subfield and the</w:t>
                            </w:r>
                          </w:p>
                          <w:p w14:paraId="613E8958" w14:textId="77777777" w:rsidR="008826AD" w:rsidRDefault="008826AD">
                            <w:pPr>
                              <w:pStyle w:val="TableParagraph"/>
                              <w:kinsoku w:val="0"/>
                              <w:overflowPunct w:val="0"/>
                              <w:spacing w:line="201" w:lineRule="exact"/>
                              <w:ind w:left="129"/>
                              <w:rPr>
                                <w:sz w:val="18"/>
                                <w:szCs w:val="18"/>
                              </w:rPr>
                            </w:pPr>
                            <w:r>
                              <w:rPr>
                                <w:sz w:val="18"/>
                                <w:szCs w:val="18"/>
                              </w:rPr>
                              <w:t>20 MHz PSD subfield</w:t>
                            </w:r>
                          </w:p>
                        </w:tc>
                      </w:tr>
                      <w:tr w:rsidR="008826AD" w14:paraId="330564A2" w14:textId="77777777">
                        <w:trPr>
                          <w:trHeight w:val="725"/>
                        </w:trPr>
                        <w:tc>
                          <w:tcPr>
                            <w:tcW w:w="2227" w:type="dxa"/>
                            <w:tcBorders>
                              <w:top w:val="single" w:sz="2" w:space="0" w:color="000000"/>
                              <w:left w:val="single" w:sz="12" w:space="0" w:color="000000"/>
                              <w:bottom w:val="single" w:sz="2" w:space="0" w:color="000000"/>
                              <w:right w:val="single" w:sz="2" w:space="0" w:color="000000"/>
                            </w:tcBorders>
                          </w:tcPr>
                          <w:p w14:paraId="1206D565" w14:textId="3F1CA80A" w:rsidR="008826AD" w:rsidRDefault="008826AD">
                            <w:pPr>
                              <w:pStyle w:val="TableParagraph"/>
                              <w:kinsoku w:val="0"/>
                              <w:overflowPunct w:val="0"/>
                              <w:spacing w:before="50"/>
                              <w:ind w:left="730" w:right="719"/>
                              <w:jc w:val="center"/>
                              <w:rPr>
                                <w:sz w:val="18"/>
                                <w:szCs w:val="18"/>
                              </w:rPr>
                            </w:pPr>
                            <w:del w:id="46" w:author="Cariou, Laurent" w:date="2021-02-10T18:26:00Z">
                              <w:r w:rsidDel="00B00B63">
                                <w:rPr>
                                  <w:sz w:val="18"/>
                                  <w:szCs w:val="18"/>
                                  <w:u w:val="single" w:color="000000"/>
                                </w:rPr>
                                <w:delText>15</w:delText>
                              </w:r>
                            </w:del>
                          </w:p>
                        </w:tc>
                        <w:tc>
                          <w:tcPr>
                            <w:tcW w:w="4895" w:type="dxa"/>
                            <w:tcBorders>
                              <w:top w:val="single" w:sz="2" w:space="0" w:color="000000"/>
                              <w:left w:val="single" w:sz="2" w:space="0" w:color="000000"/>
                              <w:bottom w:val="single" w:sz="2" w:space="0" w:color="000000"/>
                              <w:right w:val="single" w:sz="12" w:space="0" w:color="000000"/>
                            </w:tcBorders>
                          </w:tcPr>
                          <w:p w14:paraId="2B35337F" w14:textId="60D74FC8" w:rsidR="008826AD" w:rsidRDefault="008826AD">
                            <w:pPr>
                              <w:pStyle w:val="TableParagraph"/>
                              <w:kinsoku w:val="0"/>
                              <w:overflowPunct w:val="0"/>
                              <w:spacing w:before="55" w:line="232" w:lineRule="auto"/>
                              <w:ind w:left="129" w:right="127"/>
                              <w:jc w:val="both"/>
                              <w:rPr>
                                <w:sz w:val="18"/>
                                <w:szCs w:val="18"/>
                              </w:rPr>
                            </w:pPr>
                            <w:del w:id="47" w:author="Cariou, Laurent" w:date="2021-02-10T18:26:00Z">
                              <w:r w:rsidDel="00B00B63">
                                <w:rPr>
                                  <w:sz w:val="18"/>
                                  <w:szCs w:val="18"/>
                                  <w:u w:val="single" w:color="000000"/>
                                </w:rPr>
                                <w:delText>The</w:delText>
                              </w:r>
                              <w:r w:rsidDel="00B00B63">
                                <w:rPr>
                                  <w:spacing w:val="-11"/>
                                  <w:sz w:val="18"/>
                                  <w:szCs w:val="18"/>
                                  <w:u w:val="single" w:color="000000"/>
                                </w:rPr>
                                <w:delText xml:space="preserve"> </w:delText>
                              </w:r>
                              <w:r w:rsidDel="00B00B63">
                                <w:rPr>
                                  <w:sz w:val="18"/>
                                  <w:szCs w:val="18"/>
                                  <w:u w:val="single" w:color="000000"/>
                                </w:rPr>
                                <w:delText>Neighbor</w:delText>
                              </w:r>
                              <w:r w:rsidDel="00B00B63">
                                <w:rPr>
                                  <w:spacing w:val="-9"/>
                                  <w:sz w:val="18"/>
                                  <w:szCs w:val="18"/>
                                  <w:u w:val="single" w:color="000000"/>
                                </w:rPr>
                                <w:delText xml:space="preserve"> </w:delText>
                              </w:r>
                              <w:r w:rsidDel="00B00B63">
                                <w:rPr>
                                  <w:sz w:val="18"/>
                                  <w:szCs w:val="18"/>
                                  <w:u w:val="single" w:color="000000"/>
                                </w:rPr>
                                <w:delText>AP</w:delText>
                              </w:r>
                              <w:r w:rsidDel="00B00B63">
                                <w:rPr>
                                  <w:spacing w:val="-9"/>
                                  <w:sz w:val="18"/>
                                  <w:szCs w:val="18"/>
                                  <w:u w:val="single" w:color="000000"/>
                                </w:rPr>
                                <w:delText xml:space="preserve"> </w:delText>
                              </w:r>
                              <w:r w:rsidDel="00B00B63">
                                <w:rPr>
                                  <w:sz w:val="18"/>
                                  <w:szCs w:val="18"/>
                                  <w:u w:val="single" w:color="000000"/>
                                </w:rPr>
                                <w:delText>TBTT</w:delText>
                              </w:r>
                              <w:r w:rsidDel="00B00B63">
                                <w:rPr>
                                  <w:spacing w:val="-11"/>
                                  <w:sz w:val="18"/>
                                  <w:szCs w:val="18"/>
                                  <w:u w:val="single" w:color="000000"/>
                                </w:rPr>
                                <w:delText xml:space="preserve"> </w:delText>
                              </w:r>
                              <w:r w:rsidDel="00B00B63">
                                <w:rPr>
                                  <w:sz w:val="18"/>
                                  <w:szCs w:val="18"/>
                                  <w:u w:val="single" w:color="000000"/>
                                </w:rPr>
                                <w:delText>Offset</w:delText>
                              </w:r>
                              <w:r w:rsidDel="00B00B63">
                                <w:rPr>
                                  <w:spacing w:val="-9"/>
                                  <w:sz w:val="18"/>
                                  <w:szCs w:val="18"/>
                                  <w:u w:val="single" w:color="000000"/>
                                </w:rPr>
                                <w:delText xml:space="preserve"> </w:delText>
                              </w:r>
                              <w:r w:rsidDel="00B00B63">
                                <w:rPr>
                                  <w:sz w:val="18"/>
                                  <w:szCs w:val="18"/>
                                  <w:u w:val="single" w:color="000000"/>
                                </w:rPr>
                                <w:delText>subfield,</w:delText>
                              </w:r>
                              <w:r w:rsidDel="00B00B63">
                                <w:rPr>
                                  <w:spacing w:val="-10"/>
                                  <w:sz w:val="18"/>
                                  <w:szCs w:val="18"/>
                                  <w:u w:val="single" w:color="000000"/>
                                </w:rPr>
                                <w:delText xml:space="preserve"> </w:delText>
                              </w:r>
                              <w:r w:rsidDel="00B00B63">
                                <w:rPr>
                                  <w:sz w:val="18"/>
                                  <w:szCs w:val="18"/>
                                  <w:u w:val="single" w:color="000000"/>
                                </w:rPr>
                                <w:delText>the</w:delText>
                              </w:r>
                              <w:r w:rsidDel="00B00B63">
                                <w:rPr>
                                  <w:spacing w:val="-10"/>
                                  <w:sz w:val="18"/>
                                  <w:szCs w:val="18"/>
                                  <w:u w:val="single" w:color="000000"/>
                                </w:rPr>
                                <w:delText xml:space="preserve"> </w:delText>
                              </w:r>
                              <w:r w:rsidDel="00B00B63">
                                <w:rPr>
                                  <w:sz w:val="18"/>
                                  <w:szCs w:val="18"/>
                                  <w:u w:val="single" w:color="000000"/>
                                </w:rPr>
                                <w:delText>BSSID</w:delText>
                              </w:r>
                              <w:r w:rsidDel="00B00B63">
                                <w:rPr>
                                  <w:spacing w:val="-10"/>
                                  <w:sz w:val="18"/>
                                  <w:szCs w:val="18"/>
                                  <w:u w:val="single" w:color="000000"/>
                                </w:rPr>
                                <w:delText xml:space="preserve"> </w:delText>
                              </w:r>
                              <w:r w:rsidDel="00B00B63">
                                <w:rPr>
                                  <w:sz w:val="18"/>
                                  <w:szCs w:val="18"/>
                                  <w:u w:val="single" w:color="000000"/>
                                </w:rPr>
                                <w:delText>subfield,</w:delText>
                              </w:r>
                              <w:r w:rsidDel="00B00B63">
                                <w:rPr>
                                  <w:spacing w:val="-10"/>
                                  <w:sz w:val="18"/>
                                  <w:szCs w:val="18"/>
                                  <w:u w:val="single" w:color="000000"/>
                                </w:rPr>
                                <w:delText xml:space="preserve"> </w:delText>
                              </w:r>
                              <w:r w:rsidDel="00B00B63">
                                <w:rPr>
                                  <w:sz w:val="18"/>
                                  <w:szCs w:val="18"/>
                                  <w:u w:val="single" w:color="000000"/>
                                </w:rPr>
                                <w:delText>the</w:delText>
                              </w:r>
                              <w:r w:rsidDel="00B00B63">
                                <w:rPr>
                                  <w:sz w:val="18"/>
                                  <w:szCs w:val="18"/>
                                </w:rPr>
                                <w:delText xml:space="preserve"> </w:delText>
                              </w:r>
                              <w:r w:rsidDel="00B00B63">
                                <w:rPr>
                                  <w:sz w:val="18"/>
                                  <w:szCs w:val="18"/>
                                  <w:u w:val="single" w:color="000000"/>
                                </w:rPr>
                                <w:delText>Short-SSID subfield, the BSS Parameters subfield and the</w:delText>
                              </w:r>
                              <w:r w:rsidDel="00B00B63">
                                <w:rPr>
                                  <w:spacing w:val="-26"/>
                                  <w:sz w:val="18"/>
                                  <w:szCs w:val="18"/>
                                  <w:u w:val="single" w:color="000000"/>
                                </w:rPr>
                                <w:delText xml:space="preserve"> </w:delText>
                              </w:r>
                              <w:r w:rsidDel="00B00B63">
                                <w:rPr>
                                  <w:sz w:val="18"/>
                                  <w:szCs w:val="18"/>
                                  <w:u w:val="single" w:color="000000"/>
                                </w:rPr>
                                <w:delText>MLD</w:delText>
                              </w:r>
                              <w:r w:rsidDel="00B00B63">
                                <w:rPr>
                                  <w:sz w:val="18"/>
                                  <w:szCs w:val="18"/>
                                </w:rPr>
                                <w:delText xml:space="preserve"> </w:delText>
                              </w:r>
                              <w:r w:rsidDel="00B00B63">
                                <w:rPr>
                                  <w:sz w:val="18"/>
                                  <w:szCs w:val="18"/>
                                  <w:u w:val="single" w:color="000000"/>
                                </w:rPr>
                                <w:delText>Parameters</w:delText>
                              </w:r>
                              <w:r w:rsidDel="00B00B63">
                                <w:rPr>
                                  <w:spacing w:val="-3"/>
                                  <w:sz w:val="18"/>
                                  <w:szCs w:val="18"/>
                                  <w:u w:val="single" w:color="000000"/>
                                </w:rPr>
                                <w:delText xml:space="preserve"> </w:delText>
                              </w:r>
                              <w:r w:rsidDel="00B00B63">
                                <w:rPr>
                                  <w:sz w:val="18"/>
                                  <w:szCs w:val="18"/>
                                  <w:u w:val="single" w:color="000000"/>
                                </w:rPr>
                                <w:delText>subfield</w:delText>
                              </w:r>
                            </w:del>
                          </w:p>
                        </w:tc>
                      </w:tr>
                      <w:tr w:rsidR="008826AD" w14:paraId="0E0F6CCD" w14:textId="77777777">
                        <w:trPr>
                          <w:trHeight w:val="724"/>
                        </w:trPr>
                        <w:tc>
                          <w:tcPr>
                            <w:tcW w:w="2227" w:type="dxa"/>
                            <w:tcBorders>
                              <w:top w:val="single" w:sz="2" w:space="0" w:color="000000"/>
                              <w:left w:val="single" w:sz="12" w:space="0" w:color="000000"/>
                              <w:bottom w:val="single" w:sz="2" w:space="0" w:color="000000"/>
                              <w:right w:val="single" w:sz="2" w:space="0" w:color="000000"/>
                            </w:tcBorders>
                          </w:tcPr>
                          <w:p w14:paraId="70F257FE" w14:textId="77777777" w:rsidR="008826AD" w:rsidRDefault="008826AD">
                            <w:pPr>
                              <w:pStyle w:val="TableParagraph"/>
                              <w:kinsoku w:val="0"/>
                              <w:overflowPunct w:val="0"/>
                              <w:spacing w:before="49"/>
                              <w:ind w:left="730" w:right="719"/>
                              <w:jc w:val="center"/>
                              <w:rPr>
                                <w:sz w:val="18"/>
                                <w:szCs w:val="18"/>
                              </w:rPr>
                            </w:pPr>
                            <w:r>
                              <w:rPr>
                                <w:sz w:val="18"/>
                                <w:szCs w:val="18"/>
                                <w:u w:val="single" w:color="000000"/>
                              </w:rPr>
                              <w:t>16</w:t>
                            </w:r>
                          </w:p>
                        </w:tc>
                        <w:tc>
                          <w:tcPr>
                            <w:tcW w:w="4895" w:type="dxa"/>
                            <w:tcBorders>
                              <w:top w:val="single" w:sz="2" w:space="0" w:color="000000"/>
                              <w:left w:val="single" w:sz="2" w:space="0" w:color="000000"/>
                              <w:bottom w:val="single" w:sz="2" w:space="0" w:color="000000"/>
                              <w:right w:val="single" w:sz="12" w:space="0" w:color="000000"/>
                            </w:tcBorders>
                          </w:tcPr>
                          <w:p w14:paraId="1C268D82" w14:textId="77777777" w:rsidR="008826AD" w:rsidRDefault="008826AD">
                            <w:pPr>
                              <w:pStyle w:val="TableParagraph"/>
                              <w:kinsoku w:val="0"/>
                              <w:overflowPunct w:val="0"/>
                              <w:spacing w:before="54" w:line="232" w:lineRule="auto"/>
                              <w:ind w:left="129" w:right="127"/>
                              <w:jc w:val="both"/>
                              <w:rPr>
                                <w:sz w:val="18"/>
                                <w:szCs w:val="18"/>
                              </w:rPr>
                            </w:pPr>
                            <w:r>
                              <w:rPr>
                                <w:sz w:val="18"/>
                                <w:szCs w:val="18"/>
                                <w:u w:val="single" w:color="000000"/>
                              </w:rPr>
                              <w:t>The</w:t>
                            </w:r>
                            <w:r>
                              <w:rPr>
                                <w:spacing w:val="-11"/>
                                <w:sz w:val="18"/>
                                <w:szCs w:val="18"/>
                                <w:u w:val="single" w:color="000000"/>
                              </w:rPr>
                              <w:t xml:space="preserve"> </w:t>
                            </w:r>
                            <w:r>
                              <w:rPr>
                                <w:sz w:val="18"/>
                                <w:szCs w:val="18"/>
                                <w:u w:val="single" w:color="000000"/>
                              </w:rPr>
                              <w:t>Neighbor</w:t>
                            </w:r>
                            <w:r>
                              <w:rPr>
                                <w:spacing w:val="-9"/>
                                <w:sz w:val="18"/>
                                <w:szCs w:val="18"/>
                                <w:u w:val="single" w:color="000000"/>
                              </w:rPr>
                              <w:t xml:space="preserve"> </w:t>
                            </w:r>
                            <w:r>
                              <w:rPr>
                                <w:sz w:val="18"/>
                                <w:szCs w:val="18"/>
                                <w:u w:val="single" w:color="000000"/>
                              </w:rPr>
                              <w:t>AP</w:t>
                            </w:r>
                            <w:r>
                              <w:rPr>
                                <w:spacing w:val="-9"/>
                                <w:sz w:val="18"/>
                                <w:szCs w:val="18"/>
                                <w:u w:val="single" w:color="000000"/>
                              </w:rPr>
                              <w:t xml:space="preserve"> </w:t>
                            </w:r>
                            <w:r>
                              <w:rPr>
                                <w:sz w:val="18"/>
                                <w:szCs w:val="18"/>
                                <w:u w:val="single" w:color="000000"/>
                              </w:rPr>
                              <w:t>TBTT</w:t>
                            </w:r>
                            <w:r>
                              <w:rPr>
                                <w:spacing w:val="-11"/>
                                <w:sz w:val="18"/>
                                <w:szCs w:val="18"/>
                                <w:u w:val="single" w:color="000000"/>
                              </w:rPr>
                              <w:t xml:space="preserve"> </w:t>
                            </w:r>
                            <w:r>
                              <w:rPr>
                                <w:sz w:val="18"/>
                                <w:szCs w:val="18"/>
                                <w:u w:val="single" w:color="000000"/>
                              </w:rPr>
                              <w:t>Offset</w:t>
                            </w:r>
                            <w:r>
                              <w:rPr>
                                <w:spacing w:val="-9"/>
                                <w:sz w:val="18"/>
                                <w:szCs w:val="18"/>
                                <w:u w:val="single" w:color="000000"/>
                              </w:rPr>
                              <w:t xml:space="preserve"> </w:t>
                            </w:r>
                            <w:r>
                              <w:rPr>
                                <w:sz w:val="18"/>
                                <w:szCs w:val="18"/>
                                <w:u w:val="single" w:color="000000"/>
                              </w:rPr>
                              <w:t>subfield,</w:t>
                            </w:r>
                            <w:r>
                              <w:rPr>
                                <w:spacing w:val="-10"/>
                                <w:sz w:val="18"/>
                                <w:szCs w:val="18"/>
                                <w:u w:val="single" w:color="000000"/>
                              </w:rPr>
                              <w:t xml:space="preserve"> </w:t>
                            </w:r>
                            <w:r>
                              <w:rPr>
                                <w:sz w:val="18"/>
                                <w:szCs w:val="18"/>
                                <w:u w:val="single" w:color="000000"/>
                              </w:rPr>
                              <w:t>the</w:t>
                            </w:r>
                            <w:r>
                              <w:rPr>
                                <w:spacing w:val="-10"/>
                                <w:sz w:val="18"/>
                                <w:szCs w:val="18"/>
                                <w:u w:val="single" w:color="000000"/>
                              </w:rPr>
                              <w:t xml:space="preserve"> </w:t>
                            </w:r>
                            <w:r>
                              <w:rPr>
                                <w:sz w:val="18"/>
                                <w:szCs w:val="18"/>
                                <w:u w:val="single" w:color="000000"/>
                              </w:rPr>
                              <w:t>BSSID</w:t>
                            </w:r>
                            <w:r>
                              <w:rPr>
                                <w:spacing w:val="-10"/>
                                <w:sz w:val="18"/>
                                <w:szCs w:val="18"/>
                                <w:u w:val="single" w:color="000000"/>
                              </w:rPr>
                              <w:t xml:space="preserve"> </w:t>
                            </w:r>
                            <w:r>
                              <w:rPr>
                                <w:sz w:val="18"/>
                                <w:szCs w:val="18"/>
                                <w:u w:val="single" w:color="000000"/>
                              </w:rPr>
                              <w:t>subfield,</w:t>
                            </w:r>
                            <w:r>
                              <w:rPr>
                                <w:spacing w:val="-10"/>
                                <w:sz w:val="18"/>
                                <w:szCs w:val="18"/>
                                <w:u w:val="single" w:color="000000"/>
                              </w:rPr>
                              <w:t xml:space="preserve"> </w:t>
                            </w:r>
                            <w:r>
                              <w:rPr>
                                <w:sz w:val="18"/>
                                <w:szCs w:val="18"/>
                                <w:u w:val="single" w:color="000000"/>
                              </w:rPr>
                              <w:t>the</w:t>
                            </w:r>
                            <w:r>
                              <w:rPr>
                                <w:sz w:val="18"/>
                                <w:szCs w:val="18"/>
                              </w:rPr>
                              <w:t xml:space="preserve"> </w:t>
                            </w:r>
                            <w:r>
                              <w:rPr>
                                <w:sz w:val="18"/>
                                <w:szCs w:val="18"/>
                                <w:u w:val="single" w:color="000000"/>
                              </w:rPr>
                              <w:t>Short-SSID subfield, the BSS Parameters subfield, the 20 MHz</w:t>
                            </w:r>
                            <w:r>
                              <w:rPr>
                                <w:sz w:val="18"/>
                                <w:szCs w:val="18"/>
                              </w:rPr>
                              <w:t xml:space="preserve"> </w:t>
                            </w:r>
                            <w:r>
                              <w:rPr>
                                <w:sz w:val="18"/>
                                <w:szCs w:val="18"/>
                                <w:u w:val="single" w:color="000000"/>
                              </w:rPr>
                              <w:t>PSD subfield and the MLD Parameters</w:t>
                            </w:r>
                            <w:r>
                              <w:rPr>
                                <w:spacing w:val="-6"/>
                                <w:sz w:val="18"/>
                                <w:szCs w:val="18"/>
                                <w:u w:val="single" w:color="000000"/>
                              </w:rPr>
                              <w:t xml:space="preserve"> </w:t>
                            </w:r>
                            <w:r>
                              <w:rPr>
                                <w:sz w:val="18"/>
                                <w:szCs w:val="18"/>
                                <w:u w:val="single" w:color="000000"/>
                              </w:rPr>
                              <w:t>subfield</w:t>
                            </w:r>
                          </w:p>
                        </w:tc>
                      </w:tr>
                      <w:tr w:rsidR="008826AD" w14:paraId="6F202FE7" w14:textId="77777777">
                        <w:trPr>
                          <w:trHeight w:val="1312"/>
                        </w:trPr>
                        <w:tc>
                          <w:tcPr>
                            <w:tcW w:w="2227" w:type="dxa"/>
                            <w:tcBorders>
                              <w:top w:val="single" w:sz="2" w:space="0" w:color="000000"/>
                              <w:left w:val="single" w:sz="12" w:space="0" w:color="000000"/>
                              <w:bottom w:val="single" w:sz="12" w:space="0" w:color="000000"/>
                              <w:right w:val="single" w:sz="2" w:space="0" w:color="000000"/>
                            </w:tcBorders>
                          </w:tcPr>
                          <w:p w14:paraId="00CDAD46" w14:textId="77777777" w:rsidR="008826AD" w:rsidRDefault="008826AD">
                            <w:pPr>
                              <w:pStyle w:val="TableParagraph"/>
                              <w:kinsoku w:val="0"/>
                              <w:overflowPunct w:val="0"/>
                              <w:spacing w:before="49"/>
                              <w:ind w:left="730" w:right="719"/>
                              <w:jc w:val="center"/>
                              <w:rPr>
                                <w:sz w:val="18"/>
                                <w:szCs w:val="18"/>
                              </w:rPr>
                            </w:pPr>
                            <w:r>
                              <w:rPr>
                                <w:sz w:val="18"/>
                                <w:szCs w:val="18"/>
                              </w:rPr>
                              <w:t>1</w:t>
                            </w:r>
                            <w:r>
                              <w:rPr>
                                <w:sz w:val="18"/>
                                <w:szCs w:val="18"/>
                                <w:u w:val="single" w:color="000000"/>
                              </w:rPr>
                              <w:t>7</w:t>
                            </w:r>
                            <w:r>
                              <w:rPr>
                                <w:strike/>
                                <w:sz w:val="18"/>
                                <w:szCs w:val="18"/>
                              </w:rPr>
                              <w:t>4</w:t>
                            </w:r>
                            <w:r>
                              <w:rPr>
                                <w:sz w:val="18"/>
                                <w:szCs w:val="18"/>
                              </w:rPr>
                              <w:t>–255</w:t>
                            </w:r>
                          </w:p>
                        </w:tc>
                        <w:tc>
                          <w:tcPr>
                            <w:tcW w:w="4895" w:type="dxa"/>
                            <w:tcBorders>
                              <w:top w:val="single" w:sz="2" w:space="0" w:color="000000"/>
                              <w:left w:val="single" w:sz="2" w:space="0" w:color="000000"/>
                              <w:bottom w:val="single" w:sz="12" w:space="0" w:color="000000"/>
                              <w:right w:val="single" w:sz="12" w:space="0" w:color="000000"/>
                            </w:tcBorders>
                          </w:tcPr>
                          <w:p w14:paraId="6D7CFDC4" w14:textId="77777777" w:rsidR="008826AD" w:rsidRDefault="008826AD">
                            <w:pPr>
                              <w:pStyle w:val="TableParagraph"/>
                              <w:kinsoku w:val="0"/>
                              <w:overflowPunct w:val="0"/>
                              <w:spacing w:before="54" w:line="232" w:lineRule="auto"/>
                              <w:ind w:left="129"/>
                              <w:rPr>
                                <w:sz w:val="18"/>
                                <w:szCs w:val="18"/>
                              </w:rPr>
                            </w:pPr>
                            <w:r>
                              <w:rPr>
                                <w:sz w:val="18"/>
                                <w:szCs w:val="18"/>
                              </w:rPr>
                              <w:t>The first 1</w:t>
                            </w:r>
                            <w:r>
                              <w:rPr>
                                <w:sz w:val="18"/>
                                <w:szCs w:val="18"/>
                                <w:u w:val="single" w:color="000000"/>
                              </w:rPr>
                              <w:t>6</w:t>
                            </w:r>
                            <w:r>
                              <w:rPr>
                                <w:strike/>
                                <w:sz w:val="18"/>
                                <w:szCs w:val="18"/>
                              </w:rPr>
                              <w:t>3</w:t>
                            </w:r>
                            <w:r>
                              <w:rPr>
                                <w:sz w:val="18"/>
                                <w:szCs w:val="18"/>
                              </w:rPr>
                              <w:t xml:space="preserve"> octets of the field contain the Neighbor AP TBTT Offset subfield, the BSSID subfield, the Short-SSID subfield the BSS Parameters subfield, </w:t>
                            </w:r>
                            <w:r>
                              <w:rPr>
                                <w:strike/>
                                <w:sz w:val="18"/>
                                <w:szCs w:val="18"/>
                              </w:rPr>
                              <w:t xml:space="preserve">and </w:t>
                            </w:r>
                            <w:r>
                              <w:rPr>
                                <w:sz w:val="18"/>
                                <w:szCs w:val="18"/>
                              </w:rPr>
                              <w:t>the 20 MHz PSD subfield</w:t>
                            </w:r>
                            <w:r>
                              <w:rPr>
                                <w:sz w:val="18"/>
                                <w:szCs w:val="18"/>
                                <w:u w:val="single" w:color="000000"/>
                              </w:rPr>
                              <w:t xml:space="preserve"> and the</w:t>
                            </w:r>
                            <w:r>
                              <w:rPr>
                                <w:sz w:val="18"/>
                                <w:szCs w:val="18"/>
                              </w:rPr>
                              <w:t xml:space="preserve"> </w:t>
                            </w:r>
                            <w:r>
                              <w:rPr>
                                <w:sz w:val="18"/>
                                <w:szCs w:val="18"/>
                                <w:u w:val="single" w:color="000000"/>
                              </w:rPr>
                              <w:t>MLD Parameters subfield</w:t>
                            </w:r>
                            <w:r>
                              <w:rPr>
                                <w:sz w:val="18"/>
                                <w:szCs w:val="18"/>
                              </w:rPr>
                              <w:t xml:space="preserve"> (i.e., same contents as when the length of the TBTT Information field is 16</w:t>
                            </w:r>
                            <w:r>
                              <w:rPr>
                                <w:strike/>
                                <w:sz w:val="18"/>
                                <w:szCs w:val="18"/>
                              </w:rPr>
                              <w:t>3</w:t>
                            </w:r>
                            <w:r>
                              <w:rPr>
                                <w:sz w:val="18"/>
                                <w:szCs w:val="18"/>
                              </w:rPr>
                              <w:t>). The remaining octets are reserved</w:t>
                            </w:r>
                          </w:p>
                        </w:tc>
                      </w:tr>
                    </w:tbl>
                    <w:p w14:paraId="40DAA548" w14:textId="77777777" w:rsidR="008826AD" w:rsidRDefault="008826AD" w:rsidP="00A06F63">
                      <w:pPr>
                        <w:pStyle w:val="BodyText0"/>
                        <w:kinsoku w:val="0"/>
                        <w:overflowPunct w:val="0"/>
                        <w:rPr>
                          <w:sz w:val="24"/>
                          <w:szCs w:val="24"/>
                        </w:rPr>
                      </w:pPr>
                    </w:p>
                  </w:txbxContent>
                </v:textbox>
                <w10:wrap anchorx="page"/>
              </v:shape>
            </w:pict>
          </mc:Fallback>
        </mc:AlternateContent>
      </w:r>
      <w:r w:rsidRPr="00A06F63">
        <w:rPr>
          <w:rFonts w:eastAsia="Times New Roman"/>
          <w:sz w:val="18"/>
          <w:szCs w:val="18"/>
          <w:lang w:val="en-US"/>
        </w:rPr>
        <w:t>3</w:t>
      </w:r>
    </w:p>
    <w:p w14:paraId="4D330C13" w14:textId="77777777" w:rsidR="00A06F63" w:rsidRPr="00A06F63" w:rsidRDefault="00A06F63" w:rsidP="00A06F63">
      <w:pPr>
        <w:widowControl w:val="0"/>
        <w:kinsoku w:val="0"/>
        <w:overflowPunct w:val="0"/>
        <w:autoSpaceDE w:val="0"/>
        <w:autoSpaceDN w:val="0"/>
        <w:adjustRightInd w:val="0"/>
        <w:spacing w:line="200" w:lineRule="exact"/>
        <w:ind w:left="196"/>
        <w:jc w:val="left"/>
        <w:rPr>
          <w:rFonts w:eastAsia="Times New Roman"/>
          <w:sz w:val="18"/>
          <w:szCs w:val="18"/>
          <w:lang w:val="en-US"/>
        </w:rPr>
      </w:pPr>
      <w:r w:rsidRPr="00A06F63">
        <w:rPr>
          <w:rFonts w:eastAsia="Times New Roman"/>
          <w:sz w:val="18"/>
          <w:szCs w:val="18"/>
          <w:lang w:val="en-US"/>
        </w:rPr>
        <w:t>4</w:t>
      </w:r>
    </w:p>
    <w:p w14:paraId="3A631F73" w14:textId="77777777" w:rsidR="00A06F63" w:rsidRPr="00A06F63" w:rsidRDefault="00A06F63" w:rsidP="00A06F63">
      <w:pPr>
        <w:widowControl w:val="0"/>
        <w:kinsoku w:val="0"/>
        <w:overflowPunct w:val="0"/>
        <w:autoSpaceDE w:val="0"/>
        <w:autoSpaceDN w:val="0"/>
        <w:adjustRightInd w:val="0"/>
        <w:spacing w:line="200" w:lineRule="exact"/>
        <w:ind w:left="196"/>
        <w:jc w:val="left"/>
        <w:rPr>
          <w:rFonts w:eastAsia="Times New Roman"/>
          <w:sz w:val="18"/>
          <w:szCs w:val="18"/>
          <w:lang w:val="en-US"/>
        </w:rPr>
      </w:pPr>
      <w:r w:rsidRPr="00A06F63">
        <w:rPr>
          <w:rFonts w:eastAsia="Times New Roman"/>
          <w:sz w:val="18"/>
          <w:szCs w:val="18"/>
          <w:lang w:val="en-US"/>
        </w:rPr>
        <w:t>5</w:t>
      </w:r>
    </w:p>
    <w:p w14:paraId="07BA63DC" w14:textId="77777777" w:rsidR="00A06F63" w:rsidRPr="00A06F63" w:rsidRDefault="00A06F63" w:rsidP="00A06F63">
      <w:pPr>
        <w:widowControl w:val="0"/>
        <w:kinsoku w:val="0"/>
        <w:overflowPunct w:val="0"/>
        <w:autoSpaceDE w:val="0"/>
        <w:autoSpaceDN w:val="0"/>
        <w:adjustRightInd w:val="0"/>
        <w:spacing w:line="200" w:lineRule="exact"/>
        <w:ind w:left="196"/>
        <w:jc w:val="left"/>
        <w:rPr>
          <w:rFonts w:eastAsia="Times New Roman"/>
          <w:sz w:val="18"/>
          <w:szCs w:val="18"/>
          <w:lang w:val="en-US"/>
        </w:rPr>
      </w:pPr>
      <w:r w:rsidRPr="00A06F63">
        <w:rPr>
          <w:rFonts w:eastAsia="Times New Roman"/>
          <w:sz w:val="18"/>
          <w:szCs w:val="18"/>
          <w:lang w:val="en-US"/>
        </w:rPr>
        <w:t>6</w:t>
      </w:r>
    </w:p>
    <w:p w14:paraId="1495A3AD" w14:textId="77777777" w:rsidR="00A06F63" w:rsidRPr="00A06F63" w:rsidRDefault="00A06F63" w:rsidP="00A06F63">
      <w:pPr>
        <w:widowControl w:val="0"/>
        <w:kinsoku w:val="0"/>
        <w:overflowPunct w:val="0"/>
        <w:autoSpaceDE w:val="0"/>
        <w:autoSpaceDN w:val="0"/>
        <w:adjustRightInd w:val="0"/>
        <w:spacing w:line="200" w:lineRule="exact"/>
        <w:ind w:left="196"/>
        <w:jc w:val="left"/>
        <w:rPr>
          <w:rFonts w:eastAsia="Times New Roman"/>
          <w:sz w:val="18"/>
          <w:szCs w:val="18"/>
          <w:lang w:val="en-US"/>
        </w:rPr>
      </w:pPr>
      <w:r w:rsidRPr="00A06F63">
        <w:rPr>
          <w:rFonts w:eastAsia="Times New Roman"/>
          <w:sz w:val="18"/>
          <w:szCs w:val="18"/>
          <w:lang w:val="en-US"/>
        </w:rPr>
        <w:t>7</w:t>
      </w:r>
    </w:p>
    <w:p w14:paraId="4BB4D287" w14:textId="77777777" w:rsidR="00A06F63" w:rsidRPr="00A06F63" w:rsidRDefault="00A06F63" w:rsidP="00A06F63">
      <w:pPr>
        <w:widowControl w:val="0"/>
        <w:kinsoku w:val="0"/>
        <w:overflowPunct w:val="0"/>
        <w:autoSpaceDE w:val="0"/>
        <w:autoSpaceDN w:val="0"/>
        <w:adjustRightInd w:val="0"/>
        <w:spacing w:line="200" w:lineRule="exact"/>
        <w:ind w:left="196"/>
        <w:jc w:val="left"/>
        <w:rPr>
          <w:rFonts w:eastAsia="Times New Roman"/>
          <w:sz w:val="18"/>
          <w:szCs w:val="18"/>
          <w:lang w:val="en-US"/>
        </w:rPr>
      </w:pPr>
      <w:r w:rsidRPr="00A06F63">
        <w:rPr>
          <w:rFonts w:eastAsia="Times New Roman"/>
          <w:sz w:val="18"/>
          <w:szCs w:val="18"/>
          <w:lang w:val="en-US"/>
        </w:rPr>
        <w:t>8</w:t>
      </w:r>
    </w:p>
    <w:p w14:paraId="72FD6519" w14:textId="77777777" w:rsidR="00A06F63" w:rsidRPr="00A06F63" w:rsidRDefault="00A06F63" w:rsidP="00A06F63">
      <w:pPr>
        <w:widowControl w:val="0"/>
        <w:kinsoku w:val="0"/>
        <w:overflowPunct w:val="0"/>
        <w:autoSpaceDE w:val="0"/>
        <w:autoSpaceDN w:val="0"/>
        <w:adjustRightInd w:val="0"/>
        <w:spacing w:line="200" w:lineRule="exact"/>
        <w:ind w:left="196"/>
        <w:jc w:val="left"/>
        <w:rPr>
          <w:rFonts w:eastAsia="Times New Roman"/>
          <w:sz w:val="18"/>
          <w:szCs w:val="18"/>
          <w:lang w:val="en-US"/>
        </w:rPr>
      </w:pPr>
      <w:r w:rsidRPr="00A06F63">
        <w:rPr>
          <w:rFonts w:eastAsia="Times New Roman"/>
          <w:sz w:val="18"/>
          <w:szCs w:val="18"/>
          <w:lang w:val="en-US"/>
        </w:rPr>
        <w:t>9</w:t>
      </w:r>
    </w:p>
    <w:p w14:paraId="7E1C6B09"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10</w:t>
      </w:r>
    </w:p>
    <w:p w14:paraId="23433B52" w14:textId="77777777" w:rsidR="00A06F63" w:rsidRPr="00A06F63" w:rsidRDefault="00A06F63" w:rsidP="00A06F63">
      <w:pPr>
        <w:widowControl w:val="0"/>
        <w:kinsoku w:val="0"/>
        <w:overflowPunct w:val="0"/>
        <w:autoSpaceDE w:val="0"/>
        <w:autoSpaceDN w:val="0"/>
        <w:adjustRightInd w:val="0"/>
        <w:spacing w:line="200" w:lineRule="exact"/>
        <w:ind w:left="114"/>
        <w:jc w:val="left"/>
        <w:rPr>
          <w:rFonts w:eastAsia="Times New Roman"/>
          <w:spacing w:val="-8"/>
          <w:sz w:val="18"/>
          <w:szCs w:val="18"/>
          <w:lang w:val="en-US"/>
        </w:rPr>
      </w:pPr>
      <w:r w:rsidRPr="00A06F63">
        <w:rPr>
          <w:rFonts w:eastAsia="Times New Roman"/>
          <w:spacing w:val="-8"/>
          <w:sz w:val="18"/>
          <w:szCs w:val="18"/>
          <w:lang w:val="en-US"/>
        </w:rPr>
        <w:t>11</w:t>
      </w:r>
    </w:p>
    <w:p w14:paraId="654786CA"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12</w:t>
      </w:r>
    </w:p>
    <w:p w14:paraId="040AD099"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13</w:t>
      </w:r>
    </w:p>
    <w:p w14:paraId="2DF12F90"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14</w:t>
      </w:r>
    </w:p>
    <w:p w14:paraId="18BA60B6"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15</w:t>
      </w:r>
    </w:p>
    <w:p w14:paraId="411CDED7"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16</w:t>
      </w:r>
    </w:p>
    <w:p w14:paraId="0B9DA4D7"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17</w:t>
      </w:r>
    </w:p>
    <w:p w14:paraId="39C99191"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18</w:t>
      </w:r>
    </w:p>
    <w:p w14:paraId="04E229C4"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19</w:t>
      </w:r>
    </w:p>
    <w:p w14:paraId="7368FF9E"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20</w:t>
      </w:r>
    </w:p>
    <w:p w14:paraId="1E23522D"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21</w:t>
      </w:r>
    </w:p>
    <w:p w14:paraId="4C1452E7"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22</w:t>
      </w:r>
    </w:p>
    <w:p w14:paraId="42BD377E"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23</w:t>
      </w:r>
    </w:p>
    <w:p w14:paraId="7006B2DD"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24</w:t>
      </w:r>
    </w:p>
    <w:p w14:paraId="4C08BD2C"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25</w:t>
      </w:r>
    </w:p>
    <w:p w14:paraId="064E289D"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26</w:t>
      </w:r>
    </w:p>
    <w:p w14:paraId="7F78CA86"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27</w:t>
      </w:r>
    </w:p>
    <w:p w14:paraId="57FE7F6C"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28</w:t>
      </w:r>
    </w:p>
    <w:p w14:paraId="596B3F1B"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29</w:t>
      </w:r>
    </w:p>
    <w:p w14:paraId="0260C5BB"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30</w:t>
      </w:r>
    </w:p>
    <w:p w14:paraId="558E3F05"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31</w:t>
      </w:r>
    </w:p>
    <w:p w14:paraId="4D14837A"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32</w:t>
      </w:r>
    </w:p>
    <w:p w14:paraId="2704B5F0"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33</w:t>
      </w:r>
    </w:p>
    <w:p w14:paraId="7AC49120"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34</w:t>
      </w:r>
    </w:p>
    <w:p w14:paraId="620069C4" w14:textId="77777777" w:rsidR="00A06F63" w:rsidRPr="00A06F63" w:rsidRDefault="00A06F63" w:rsidP="00A06F63">
      <w:pPr>
        <w:widowControl w:val="0"/>
        <w:kinsoku w:val="0"/>
        <w:overflowPunct w:val="0"/>
        <w:autoSpaceDE w:val="0"/>
        <w:autoSpaceDN w:val="0"/>
        <w:adjustRightInd w:val="0"/>
        <w:spacing w:line="180" w:lineRule="exact"/>
        <w:ind w:left="106"/>
        <w:jc w:val="left"/>
        <w:rPr>
          <w:rFonts w:eastAsia="Times New Roman"/>
          <w:sz w:val="18"/>
          <w:szCs w:val="18"/>
          <w:lang w:val="en-US"/>
        </w:rPr>
      </w:pPr>
      <w:r w:rsidRPr="00A06F63">
        <w:rPr>
          <w:rFonts w:eastAsia="Times New Roman"/>
          <w:sz w:val="18"/>
          <w:szCs w:val="18"/>
          <w:lang w:val="en-US"/>
        </w:rPr>
        <w:t>35</w:t>
      </w:r>
    </w:p>
    <w:p w14:paraId="44E668D5" w14:textId="77777777" w:rsidR="00A06F63" w:rsidRPr="00A06F63" w:rsidRDefault="00A06F63" w:rsidP="00A06F63">
      <w:pPr>
        <w:widowControl w:val="0"/>
        <w:tabs>
          <w:tab w:val="left" w:pos="659"/>
        </w:tabs>
        <w:kinsoku w:val="0"/>
        <w:overflowPunct w:val="0"/>
        <w:autoSpaceDE w:val="0"/>
        <w:autoSpaceDN w:val="0"/>
        <w:adjustRightInd w:val="0"/>
        <w:spacing w:line="219" w:lineRule="exact"/>
        <w:ind w:left="106"/>
        <w:jc w:val="left"/>
        <w:outlineLvl w:val="3"/>
        <w:rPr>
          <w:rFonts w:eastAsia="Times New Roman"/>
          <w:b/>
          <w:bCs/>
          <w:i/>
          <w:iCs/>
          <w:position w:val="2"/>
          <w:sz w:val="20"/>
          <w:lang w:val="en-US"/>
        </w:rPr>
      </w:pPr>
      <w:r w:rsidRPr="00A06F63">
        <w:rPr>
          <w:rFonts w:eastAsia="Times New Roman"/>
          <w:sz w:val="18"/>
          <w:szCs w:val="18"/>
          <w:lang w:val="en-US"/>
        </w:rPr>
        <w:t>36</w:t>
      </w:r>
      <w:r w:rsidRPr="00A06F63">
        <w:rPr>
          <w:rFonts w:eastAsia="Times New Roman"/>
          <w:sz w:val="18"/>
          <w:szCs w:val="18"/>
          <w:lang w:val="en-US"/>
        </w:rPr>
        <w:tab/>
      </w:r>
      <w:r w:rsidRPr="00A06F63">
        <w:rPr>
          <w:rFonts w:eastAsia="Times New Roman"/>
          <w:b/>
          <w:bCs/>
          <w:i/>
          <w:iCs/>
          <w:position w:val="2"/>
          <w:sz w:val="20"/>
          <w:lang w:val="en-US"/>
        </w:rPr>
        <w:t xml:space="preserve">Change </w:t>
      </w:r>
      <w:hyperlink w:anchor="bookmark34" w:history="1">
        <w:r w:rsidRPr="00A06F63">
          <w:rPr>
            <w:rFonts w:eastAsia="Times New Roman"/>
            <w:b/>
            <w:bCs/>
            <w:i/>
            <w:iCs/>
            <w:position w:val="2"/>
            <w:sz w:val="20"/>
            <w:lang w:val="en-US"/>
          </w:rPr>
          <w:t xml:space="preserve">Figure 9-632 (TBTT Information field format) </w:t>
        </w:r>
      </w:hyperlink>
      <w:r w:rsidRPr="00A06F63">
        <w:rPr>
          <w:rFonts w:eastAsia="Times New Roman"/>
          <w:b/>
          <w:bCs/>
          <w:i/>
          <w:iCs/>
          <w:position w:val="2"/>
          <w:sz w:val="20"/>
          <w:lang w:val="en-US"/>
        </w:rPr>
        <w:t>as</w:t>
      </w:r>
      <w:r w:rsidRPr="00A06F63">
        <w:rPr>
          <w:rFonts w:eastAsia="Times New Roman"/>
          <w:b/>
          <w:bCs/>
          <w:i/>
          <w:iCs/>
          <w:spacing w:val="-1"/>
          <w:position w:val="2"/>
          <w:sz w:val="20"/>
          <w:lang w:val="en-US"/>
        </w:rPr>
        <w:t xml:space="preserve"> </w:t>
      </w:r>
      <w:r w:rsidRPr="00A06F63">
        <w:rPr>
          <w:rFonts w:eastAsia="Times New Roman"/>
          <w:b/>
          <w:bCs/>
          <w:i/>
          <w:iCs/>
          <w:position w:val="2"/>
          <w:sz w:val="20"/>
          <w:lang w:val="en-US"/>
        </w:rPr>
        <w:t>follows:</w:t>
      </w:r>
    </w:p>
    <w:p w14:paraId="56508B0B"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37</w:t>
      </w:r>
    </w:p>
    <w:p w14:paraId="6AF312C4" w14:textId="1978EDFA"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noProof/>
          <w:sz w:val="20"/>
          <w:lang w:val="en-US"/>
        </w:rPr>
        <mc:AlternateContent>
          <mc:Choice Requires="wps">
            <w:drawing>
              <wp:anchor distT="0" distB="0" distL="114300" distR="114300" simplePos="0" relativeHeight="251666944" behindDoc="0" locked="0" layoutInCell="0" allowOverlap="1" wp14:anchorId="6CAF6533" wp14:editId="1210617F">
                <wp:simplePos x="0" y="0"/>
                <wp:positionH relativeFrom="page">
                  <wp:posOffset>1122680</wp:posOffset>
                </wp:positionH>
                <wp:positionV relativeFrom="paragraph">
                  <wp:posOffset>27305</wp:posOffset>
                </wp:positionV>
                <wp:extent cx="5510530" cy="491490"/>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0530" cy="491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852"/>
                              <w:gridCol w:w="1301"/>
                              <w:gridCol w:w="1300"/>
                              <w:gridCol w:w="1300"/>
                              <w:gridCol w:w="1301"/>
                              <w:gridCol w:w="1300"/>
                              <w:gridCol w:w="1300"/>
                            </w:tblGrid>
                            <w:tr w:rsidR="008826AD" w14:paraId="035AEB80" w14:textId="77777777">
                              <w:trPr>
                                <w:trHeight w:val="470"/>
                              </w:trPr>
                              <w:tc>
                                <w:tcPr>
                                  <w:tcW w:w="852" w:type="dxa"/>
                                  <w:tcBorders>
                                    <w:top w:val="none" w:sz="6" w:space="0" w:color="auto"/>
                                    <w:left w:val="none" w:sz="6" w:space="0" w:color="auto"/>
                                    <w:bottom w:val="none" w:sz="6" w:space="0" w:color="auto"/>
                                    <w:right w:val="single" w:sz="12" w:space="0" w:color="000000"/>
                                  </w:tcBorders>
                                </w:tcPr>
                                <w:p w14:paraId="1F039872" w14:textId="77777777" w:rsidR="008826AD" w:rsidRDefault="008826AD">
                                  <w:pPr>
                                    <w:pStyle w:val="TableParagraph"/>
                                    <w:kinsoku w:val="0"/>
                                    <w:overflowPunct w:val="0"/>
                                    <w:rPr>
                                      <w:sz w:val="18"/>
                                      <w:szCs w:val="18"/>
                                    </w:rPr>
                                  </w:pPr>
                                </w:p>
                              </w:tc>
                              <w:tc>
                                <w:tcPr>
                                  <w:tcW w:w="1301" w:type="dxa"/>
                                  <w:tcBorders>
                                    <w:top w:val="single" w:sz="12" w:space="0" w:color="000000"/>
                                    <w:left w:val="single" w:sz="12" w:space="0" w:color="000000"/>
                                    <w:bottom w:val="single" w:sz="12" w:space="0" w:color="000000"/>
                                    <w:right w:val="single" w:sz="12" w:space="0" w:color="000000"/>
                                  </w:tcBorders>
                                </w:tcPr>
                                <w:p w14:paraId="67FC065C" w14:textId="77777777" w:rsidR="008826AD" w:rsidRDefault="008826AD">
                                  <w:pPr>
                                    <w:pStyle w:val="TableParagraph"/>
                                    <w:kinsoku w:val="0"/>
                                    <w:overflowPunct w:val="0"/>
                                    <w:spacing w:before="80" w:line="208" w:lineRule="auto"/>
                                    <w:ind w:left="200" w:right="163" w:hanging="20"/>
                                    <w:rPr>
                                      <w:rFonts w:ascii="Arial" w:hAnsi="Arial" w:cs="Arial"/>
                                      <w:sz w:val="16"/>
                                      <w:szCs w:val="16"/>
                                    </w:rPr>
                                  </w:pPr>
                                  <w:r>
                                    <w:rPr>
                                      <w:rFonts w:ascii="Arial" w:hAnsi="Arial" w:cs="Arial"/>
                                      <w:sz w:val="16"/>
                                      <w:szCs w:val="16"/>
                                    </w:rPr>
                                    <w:t>Neighbor AP TBTT Offset</w:t>
                                  </w:r>
                                </w:p>
                              </w:tc>
                              <w:tc>
                                <w:tcPr>
                                  <w:tcW w:w="1300" w:type="dxa"/>
                                  <w:tcBorders>
                                    <w:top w:val="single" w:sz="12" w:space="0" w:color="000000"/>
                                    <w:left w:val="single" w:sz="12" w:space="0" w:color="000000"/>
                                    <w:bottom w:val="single" w:sz="12" w:space="0" w:color="000000"/>
                                    <w:right w:val="single" w:sz="12" w:space="0" w:color="000000"/>
                                  </w:tcBorders>
                                </w:tcPr>
                                <w:p w14:paraId="4A8CD30F" w14:textId="77777777" w:rsidR="008826AD" w:rsidRDefault="008826AD">
                                  <w:pPr>
                                    <w:pStyle w:val="TableParagraph"/>
                                    <w:kinsoku w:val="0"/>
                                    <w:overflowPunct w:val="0"/>
                                    <w:spacing w:before="61" w:line="172" w:lineRule="exact"/>
                                    <w:ind w:left="393"/>
                                    <w:rPr>
                                      <w:rFonts w:ascii="Arial" w:hAnsi="Arial" w:cs="Arial"/>
                                      <w:sz w:val="16"/>
                                      <w:szCs w:val="16"/>
                                    </w:rPr>
                                  </w:pPr>
                                  <w:r>
                                    <w:rPr>
                                      <w:rFonts w:ascii="Arial" w:hAnsi="Arial" w:cs="Arial"/>
                                      <w:sz w:val="16"/>
                                      <w:szCs w:val="16"/>
                                    </w:rPr>
                                    <w:t>BSSID</w:t>
                                  </w:r>
                                </w:p>
                                <w:p w14:paraId="1789C5E9" w14:textId="77777777" w:rsidR="008826AD" w:rsidRDefault="008826AD">
                                  <w:pPr>
                                    <w:pStyle w:val="TableParagraph"/>
                                    <w:kinsoku w:val="0"/>
                                    <w:overflowPunct w:val="0"/>
                                    <w:spacing w:line="172" w:lineRule="exact"/>
                                    <w:ind w:left="301"/>
                                    <w:rPr>
                                      <w:rFonts w:ascii="Arial" w:hAnsi="Arial" w:cs="Arial"/>
                                      <w:sz w:val="16"/>
                                      <w:szCs w:val="16"/>
                                    </w:rPr>
                                  </w:pPr>
                                  <w:r>
                                    <w:rPr>
                                      <w:rFonts w:ascii="Arial" w:hAnsi="Arial" w:cs="Arial"/>
                                      <w:sz w:val="16"/>
                                      <w:szCs w:val="16"/>
                                    </w:rPr>
                                    <w:t>(optional)</w:t>
                                  </w:r>
                                </w:p>
                              </w:tc>
                              <w:tc>
                                <w:tcPr>
                                  <w:tcW w:w="1300" w:type="dxa"/>
                                  <w:tcBorders>
                                    <w:top w:val="single" w:sz="12" w:space="0" w:color="000000"/>
                                    <w:left w:val="single" w:sz="12" w:space="0" w:color="000000"/>
                                    <w:bottom w:val="single" w:sz="12" w:space="0" w:color="000000"/>
                                    <w:right w:val="single" w:sz="12" w:space="0" w:color="000000"/>
                                  </w:tcBorders>
                                </w:tcPr>
                                <w:p w14:paraId="1B7A3EDC" w14:textId="77777777" w:rsidR="008826AD" w:rsidRDefault="008826AD">
                                  <w:pPr>
                                    <w:pStyle w:val="TableParagraph"/>
                                    <w:kinsoku w:val="0"/>
                                    <w:overflowPunct w:val="0"/>
                                    <w:spacing w:before="80" w:line="208" w:lineRule="auto"/>
                                    <w:ind w:left="300" w:right="217" w:hanging="68"/>
                                    <w:rPr>
                                      <w:rFonts w:ascii="Arial" w:hAnsi="Arial" w:cs="Arial"/>
                                      <w:sz w:val="16"/>
                                      <w:szCs w:val="16"/>
                                    </w:rPr>
                                  </w:pPr>
                                  <w:r>
                                    <w:rPr>
                                      <w:rFonts w:ascii="Arial" w:hAnsi="Arial" w:cs="Arial"/>
                                      <w:sz w:val="16"/>
                                      <w:szCs w:val="16"/>
                                    </w:rPr>
                                    <w:t>Short SSID (optional)</w:t>
                                  </w:r>
                                </w:p>
                              </w:tc>
                              <w:tc>
                                <w:tcPr>
                                  <w:tcW w:w="1301" w:type="dxa"/>
                                  <w:tcBorders>
                                    <w:top w:val="single" w:sz="12" w:space="0" w:color="000000"/>
                                    <w:left w:val="single" w:sz="12" w:space="0" w:color="000000"/>
                                    <w:bottom w:val="single" w:sz="12" w:space="0" w:color="000000"/>
                                    <w:right w:val="single" w:sz="12" w:space="0" w:color="000000"/>
                                  </w:tcBorders>
                                </w:tcPr>
                                <w:p w14:paraId="3BCA2EC7" w14:textId="77777777" w:rsidR="008826AD" w:rsidRDefault="008826AD">
                                  <w:pPr>
                                    <w:pStyle w:val="TableParagraph"/>
                                    <w:kinsoku w:val="0"/>
                                    <w:overflowPunct w:val="0"/>
                                    <w:spacing w:before="80" w:line="208" w:lineRule="auto"/>
                                    <w:ind w:left="500" w:right="136" w:hanging="346"/>
                                    <w:rPr>
                                      <w:rFonts w:ascii="Arial" w:hAnsi="Arial" w:cs="Arial"/>
                                      <w:sz w:val="16"/>
                                      <w:szCs w:val="16"/>
                                    </w:rPr>
                                  </w:pPr>
                                  <w:r>
                                    <w:rPr>
                                      <w:rFonts w:ascii="Arial" w:hAnsi="Arial" w:cs="Arial"/>
                                      <w:sz w:val="16"/>
                                      <w:szCs w:val="16"/>
                                    </w:rPr>
                                    <w:t xml:space="preserve">BSS </w:t>
                                  </w:r>
                                  <w:proofErr w:type="spellStart"/>
                                  <w:r>
                                    <w:rPr>
                                      <w:rFonts w:ascii="Arial" w:hAnsi="Arial" w:cs="Arial"/>
                                      <w:sz w:val="16"/>
                                      <w:szCs w:val="16"/>
                                    </w:rPr>
                                    <w:t>parame</w:t>
                                  </w:r>
                                  <w:proofErr w:type="spellEnd"/>
                                  <w:r>
                                    <w:rPr>
                                      <w:rFonts w:ascii="Arial" w:hAnsi="Arial" w:cs="Arial"/>
                                      <w:sz w:val="16"/>
                                      <w:szCs w:val="16"/>
                                    </w:rPr>
                                    <w:t xml:space="preserve">- </w:t>
                                  </w:r>
                                  <w:proofErr w:type="spellStart"/>
                                  <w:r>
                                    <w:rPr>
                                      <w:rFonts w:ascii="Arial" w:hAnsi="Arial" w:cs="Arial"/>
                                      <w:sz w:val="16"/>
                                      <w:szCs w:val="16"/>
                                    </w:rPr>
                                    <w:t>ters</w:t>
                                  </w:r>
                                  <w:proofErr w:type="spellEnd"/>
                                </w:p>
                              </w:tc>
                              <w:tc>
                                <w:tcPr>
                                  <w:tcW w:w="1300" w:type="dxa"/>
                                  <w:tcBorders>
                                    <w:top w:val="single" w:sz="12" w:space="0" w:color="000000"/>
                                    <w:left w:val="single" w:sz="12" w:space="0" w:color="000000"/>
                                    <w:bottom w:val="single" w:sz="12" w:space="0" w:color="000000"/>
                                    <w:right w:val="single" w:sz="12" w:space="0" w:color="000000"/>
                                  </w:tcBorders>
                                </w:tcPr>
                                <w:p w14:paraId="56714C40" w14:textId="77777777" w:rsidR="008826AD" w:rsidRDefault="008826AD">
                                  <w:pPr>
                                    <w:pStyle w:val="TableParagraph"/>
                                    <w:kinsoku w:val="0"/>
                                    <w:overflowPunct w:val="0"/>
                                    <w:spacing w:before="61"/>
                                    <w:ind w:left="151" w:right="154"/>
                                    <w:jc w:val="center"/>
                                    <w:rPr>
                                      <w:rFonts w:ascii="Arial" w:hAnsi="Arial" w:cs="Arial"/>
                                      <w:sz w:val="16"/>
                                      <w:szCs w:val="16"/>
                                    </w:rPr>
                                  </w:pPr>
                                  <w:r>
                                    <w:rPr>
                                      <w:rFonts w:ascii="Arial" w:hAnsi="Arial" w:cs="Arial"/>
                                      <w:sz w:val="16"/>
                                      <w:szCs w:val="16"/>
                                    </w:rPr>
                                    <w:t>20 MHz PSD</w:t>
                                  </w:r>
                                </w:p>
                              </w:tc>
                              <w:tc>
                                <w:tcPr>
                                  <w:tcW w:w="1300" w:type="dxa"/>
                                  <w:tcBorders>
                                    <w:top w:val="single" w:sz="12" w:space="0" w:color="000000"/>
                                    <w:left w:val="single" w:sz="12" w:space="0" w:color="000000"/>
                                    <w:bottom w:val="single" w:sz="12" w:space="0" w:color="000000"/>
                                    <w:right w:val="single" w:sz="12" w:space="0" w:color="000000"/>
                                  </w:tcBorders>
                                </w:tcPr>
                                <w:p w14:paraId="538729C9" w14:textId="77777777" w:rsidR="008826AD" w:rsidRDefault="008826AD">
                                  <w:pPr>
                                    <w:pStyle w:val="TableParagraph"/>
                                    <w:kinsoku w:val="0"/>
                                    <w:overflowPunct w:val="0"/>
                                    <w:spacing w:before="80" w:line="208" w:lineRule="auto"/>
                                    <w:ind w:left="500" w:right="119" w:hanging="365"/>
                                    <w:rPr>
                                      <w:rFonts w:ascii="Arial" w:hAnsi="Arial" w:cs="Arial"/>
                                      <w:sz w:val="16"/>
                                      <w:szCs w:val="16"/>
                                    </w:rPr>
                                  </w:pPr>
                                  <w:r>
                                    <w:rPr>
                                      <w:rFonts w:ascii="Arial" w:hAnsi="Arial" w:cs="Arial"/>
                                      <w:sz w:val="16"/>
                                      <w:szCs w:val="16"/>
                                      <w:u w:val="single" w:color="000000"/>
                                    </w:rPr>
                                    <w:t xml:space="preserve">MLD </w:t>
                                  </w:r>
                                  <w:proofErr w:type="spellStart"/>
                                  <w:r>
                                    <w:rPr>
                                      <w:rFonts w:ascii="Arial" w:hAnsi="Arial" w:cs="Arial"/>
                                      <w:sz w:val="16"/>
                                      <w:szCs w:val="16"/>
                                      <w:u w:val="single" w:color="000000"/>
                                    </w:rPr>
                                    <w:t>Parame</w:t>
                                  </w:r>
                                  <w:proofErr w:type="spellEnd"/>
                                  <w:r>
                                    <w:rPr>
                                      <w:rFonts w:ascii="Arial" w:hAnsi="Arial" w:cs="Arial"/>
                                      <w:sz w:val="16"/>
                                      <w:szCs w:val="16"/>
                                      <w:u w:val="single" w:color="000000"/>
                                    </w:rPr>
                                    <w:t>-</w:t>
                                  </w:r>
                                  <w:r>
                                    <w:rPr>
                                      <w:rFonts w:ascii="Arial" w:hAnsi="Arial" w:cs="Arial"/>
                                      <w:sz w:val="16"/>
                                      <w:szCs w:val="16"/>
                                    </w:rPr>
                                    <w:t xml:space="preserve"> </w:t>
                                  </w:r>
                                  <w:proofErr w:type="spellStart"/>
                                  <w:r>
                                    <w:rPr>
                                      <w:rFonts w:ascii="Arial" w:hAnsi="Arial" w:cs="Arial"/>
                                      <w:sz w:val="16"/>
                                      <w:szCs w:val="16"/>
                                      <w:u w:val="single" w:color="000000"/>
                                    </w:rPr>
                                    <w:t>ters</w:t>
                                  </w:r>
                                  <w:proofErr w:type="spellEnd"/>
                                </w:p>
                              </w:tc>
                            </w:tr>
                            <w:tr w:rsidR="008826AD" w14:paraId="4CE94AFD" w14:textId="77777777">
                              <w:trPr>
                                <w:trHeight w:val="245"/>
                              </w:trPr>
                              <w:tc>
                                <w:tcPr>
                                  <w:tcW w:w="852" w:type="dxa"/>
                                  <w:tcBorders>
                                    <w:top w:val="none" w:sz="6" w:space="0" w:color="auto"/>
                                    <w:left w:val="none" w:sz="6" w:space="0" w:color="auto"/>
                                    <w:bottom w:val="none" w:sz="6" w:space="0" w:color="auto"/>
                                    <w:right w:val="none" w:sz="6" w:space="0" w:color="auto"/>
                                  </w:tcBorders>
                                </w:tcPr>
                                <w:p w14:paraId="52093B0E" w14:textId="77777777" w:rsidR="008826AD" w:rsidRDefault="008826AD">
                                  <w:pPr>
                                    <w:pStyle w:val="TableParagraph"/>
                                    <w:kinsoku w:val="0"/>
                                    <w:overflowPunct w:val="0"/>
                                    <w:spacing w:before="61" w:line="164" w:lineRule="exact"/>
                                    <w:ind w:left="200"/>
                                    <w:rPr>
                                      <w:rFonts w:ascii="Arial" w:hAnsi="Arial" w:cs="Arial"/>
                                      <w:sz w:val="16"/>
                                      <w:szCs w:val="16"/>
                                    </w:rPr>
                                  </w:pPr>
                                  <w:r>
                                    <w:rPr>
                                      <w:rFonts w:ascii="Arial" w:hAnsi="Arial" w:cs="Arial"/>
                                      <w:sz w:val="16"/>
                                      <w:szCs w:val="16"/>
                                    </w:rPr>
                                    <w:t>Octets:</w:t>
                                  </w:r>
                                </w:p>
                              </w:tc>
                              <w:tc>
                                <w:tcPr>
                                  <w:tcW w:w="1301" w:type="dxa"/>
                                  <w:tcBorders>
                                    <w:top w:val="single" w:sz="12" w:space="0" w:color="000000"/>
                                    <w:left w:val="none" w:sz="6" w:space="0" w:color="auto"/>
                                    <w:bottom w:val="none" w:sz="6" w:space="0" w:color="auto"/>
                                    <w:right w:val="none" w:sz="6" w:space="0" w:color="auto"/>
                                  </w:tcBorders>
                                </w:tcPr>
                                <w:p w14:paraId="472B72B5" w14:textId="77777777" w:rsidR="008826AD" w:rsidRDefault="008826AD">
                                  <w:pPr>
                                    <w:pStyle w:val="TableParagraph"/>
                                    <w:kinsoku w:val="0"/>
                                    <w:overflowPunct w:val="0"/>
                                    <w:spacing w:before="61" w:line="164" w:lineRule="exact"/>
                                    <w:jc w:val="center"/>
                                    <w:rPr>
                                      <w:rFonts w:ascii="Arial" w:hAnsi="Arial" w:cs="Arial"/>
                                      <w:w w:val="99"/>
                                      <w:sz w:val="16"/>
                                      <w:szCs w:val="16"/>
                                    </w:rPr>
                                  </w:pPr>
                                  <w:r>
                                    <w:rPr>
                                      <w:rFonts w:ascii="Arial" w:hAnsi="Arial" w:cs="Arial"/>
                                      <w:w w:val="99"/>
                                      <w:sz w:val="16"/>
                                      <w:szCs w:val="16"/>
                                    </w:rPr>
                                    <w:t>1</w:t>
                                  </w:r>
                                </w:p>
                              </w:tc>
                              <w:tc>
                                <w:tcPr>
                                  <w:tcW w:w="1300" w:type="dxa"/>
                                  <w:tcBorders>
                                    <w:top w:val="single" w:sz="12" w:space="0" w:color="000000"/>
                                    <w:left w:val="none" w:sz="6" w:space="0" w:color="auto"/>
                                    <w:bottom w:val="none" w:sz="6" w:space="0" w:color="auto"/>
                                    <w:right w:val="none" w:sz="6" w:space="0" w:color="auto"/>
                                  </w:tcBorders>
                                </w:tcPr>
                                <w:p w14:paraId="68DC75CC" w14:textId="77777777" w:rsidR="008826AD" w:rsidRDefault="008826AD">
                                  <w:pPr>
                                    <w:pStyle w:val="TableParagraph"/>
                                    <w:kinsoku w:val="0"/>
                                    <w:overflowPunct w:val="0"/>
                                    <w:spacing w:before="61" w:line="164" w:lineRule="exact"/>
                                    <w:ind w:left="424" w:right="425"/>
                                    <w:jc w:val="center"/>
                                    <w:rPr>
                                      <w:rFonts w:ascii="Arial" w:hAnsi="Arial" w:cs="Arial"/>
                                      <w:sz w:val="16"/>
                                      <w:szCs w:val="16"/>
                                    </w:rPr>
                                  </w:pPr>
                                  <w:r>
                                    <w:rPr>
                                      <w:rFonts w:ascii="Arial" w:hAnsi="Arial" w:cs="Arial"/>
                                      <w:sz w:val="16"/>
                                      <w:szCs w:val="16"/>
                                    </w:rPr>
                                    <w:t>0 or 6</w:t>
                                  </w:r>
                                </w:p>
                              </w:tc>
                              <w:tc>
                                <w:tcPr>
                                  <w:tcW w:w="1300" w:type="dxa"/>
                                  <w:tcBorders>
                                    <w:top w:val="single" w:sz="12" w:space="0" w:color="000000"/>
                                    <w:left w:val="none" w:sz="6" w:space="0" w:color="auto"/>
                                    <w:bottom w:val="none" w:sz="6" w:space="0" w:color="auto"/>
                                    <w:right w:val="none" w:sz="6" w:space="0" w:color="auto"/>
                                  </w:tcBorders>
                                </w:tcPr>
                                <w:p w14:paraId="6CA01076" w14:textId="77777777" w:rsidR="008826AD" w:rsidRDefault="008826AD">
                                  <w:pPr>
                                    <w:pStyle w:val="TableParagraph"/>
                                    <w:kinsoku w:val="0"/>
                                    <w:overflowPunct w:val="0"/>
                                    <w:spacing w:before="61" w:line="164" w:lineRule="exact"/>
                                    <w:ind w:left="424" w:right="424"/>
                                    <w:jc w:val="center"/>
                                    <w:rPr>
                                      <w:rFonts w:ascii="Arial" w:hAnsi="Arial" w:cs="Arial"/>
                                      <w:sz w:val="16"/>
                                      <w:szCs w:val="16"/>
                                    </w:rPr>
                                  </w:pPr>
                                  <w:r>
                                    <w:rPr>
                                      <w:rFonts w:ascii="Arial" w:hAnsi="Arial" w:cs="Arial"/>
                                      <w:sz w:val="16"/>
                                      <w:szCs w:val="16"/>
                                    </w:rPr>
                                    <w:t>0 or 4</w:t>
                                  </w:r>
                                </w:p>
                              </w:tc>
                              <w:tc>
                                <w:tcPr>
                                  <w:tcW w:w="1301" w:type="dxa"/>
                                  <w:tcBorders>
                                    <w:top w:val="single" w:sz="12" w:space="0" w:color="000000"/>
                                    <w:left w:val="none" w:sz="6" w:space="0" w:color="auto"/>
                                    <w:bottom w:val="none" w:sz="6" w:space="0" w:color="auto"/>
                                    <w:right w:val="none" w:sz="6" w:space="0" w:color="auto"/>
                                  </w:tcBorders>
                                </w:tcPr>
                                <w:p w14:paraId="53A47AA6" w14:textId="77777777" w:rsidR="008826AD" w:rsidRDefault="008826AD">
                                  <w:pPr>
                                    <w:pStyle w:val="TableParagraph"/>
                                    <w:kinsoku w:val="0"/>
                                    <w:overflowPunct w:val="0"/>
                                    <w:spacing w:before="61" w:line="164" w:lineRule="exact"/>
                                    <w:ind w:left="425" w:right="425"/>
                                    <w:jc w:val="center"/>
                                    <w:rPr>
                                      <w:rFonts w:ascii="Arial" w:hAnsi="Arial" w:cs="Arial"/>
                                      <w:sz w:val="16"/>
                                      <w:szCs w:val="16"/>
                                    </w:rPr>
                                  </w:pPr>
                                  <w:r>
                                    <w:rPr>
                                      <w:rFonts w:ascii="Arial" w:hAnsi="Arial" w:cs="Arial"/>
                                      <w:sz w:val="16"/>
                                      <w:szCs w:val="16"/>
                                    </w:rPr>
                                    <w:t>0 or 1</w:t>
                                  </w:r>
                                </w:p>
                              </w:tc>
                              <w:tc>
                                <w:tcPr>
                                  <w:tcW w:w="1300" w:type="dxa"/>
                                  <w:tcBorders>
                                    <w:top w:val="single" w:sz="12" w:space="0" w:color="000000"/>
                                    <w:left w:val="none" w:sz="6" w:space="0" w:color="auto"/>
                                    <w:bottom w:val="none" w:sz="6" w:space="0" w:color="auto"/>
                                    <w:right w:val="none" w:sz="6" w:space="0" w:color="auto"/>
                                  </w:tcBorders>
                                </w:tcPr>
                                <w:p w14:paraId="68020ED7" w14:textId="77777777" w:rsidR="008826AD" w:rsidRDefault="008826AD">
                                  <w:pPr>
                                    <w:pStyle w:val="TableParagraph"/>
                                    <w:kinsoku w:val="0"/>
                                    <w:overflowPunct w:val="0"/>
                                    <w:spacing w:before="61" w:line="164" w:lineRule="exact"/>
                                    <w:ind w:left="424" w:right="425"/>
                                    <w:jc w:val="center"/>
                                    <w:rPr>
                                      <w:rFonts w:ascii="Arial" w:hAnsi="Arial" w:cs="Arial"/>
                                      <w:sz w:val="16"/>
                                      <w:szCs w:val="16"/>
                                    </w:rPr>
                                  </w:pPr>
                                  <w:r>
                                    <w:rPr>
                                      <w:rFonts w:ascii="Arial" w:hAnsi="Arial" w:cs="Arial"/>
                                      <w:sz w:val="16"/>
                                      <w:szCs w:val="16"/>
                                    </w:rPr>
                                    <w:t>0 or 1</w:t>
                                  </w:r>
                                </w:p>
                              </w:tc>
                              <w:tc>
                                <w:tcPr>
                                  <w:tcW w:w="1300" w:type="dxa"/>
                                  <w:tcBorders>
                                    <w:top w:val="single" w:sz="12" w:space="0" w:color="000000"/>
                                    <w:left w:val="none" w:sz="6" w:space="0" w:color="auto"/>
                                    <w:bottom w:val="none" w:sz="6" w:space="0" w:color="auto"/>
                                    <w:right w:val="none" w:sz="6" w:space="0" w:color="auto"/>
                                  </w:tcBorders>
                                </w:tcPr>
                                <w:p w14:paraId="32003475" w14:textId="6C379E48" w:rsidR="008826AD" w:rsidRDefault="008826AD">
                                  <w:pPr>
                                    <w:pStyle w:val="TableParagraph"/>
                                    <w:kinsoku w:val="0"/>
                                    <w:overflowPunct w:val="0"/>
                                    <w:spacing w:before="61" w:line="164" w:lineRule="exact"/>
                                    <w:ind w:left="327"/>
                                    <w:rPr>
                                      <w:rFonts w:ascii="Arial" w:hAnsi="Arial" w:cs="Arial"/>
                                      <w:sz w:val="16"/>
                                      <w:szCs w:val="16"/>
                                    </w:rPr>
                                  </w:pPr>
                                  <w:r>
                                    <w:rPr>
                                      <w:rFonts w:ascii="Arial" w:hAnsi="Arial" w:cs="Arial"/>
                                      <w:sz w:val="16"/>
                                      <w:szCs w:val="16"/>
                                      <w:u w:val="single" w:color="000000"/>
                                    </w:rPr>
                                    <w:t xml:space="preserve">0 or </w:t>
                                  </w:r>
                                  <w:del w:id="48" w:author="Cariou, Laurent" w:date="2021-02-10T18:59:00Z">
                                    <w:r w:rsidDel="003F6B5E">
                                      <w:rPr>
                                        <w:rFonts w:ascii="Arial" w:hAnsi="Arial" w:cs="Arial"/>
                                        <w:sz w:val="16"/>
                                        <w:szCs w:val="16"/>
                                        <w:u w:val="single" w:color="000000"/>
                                      </w:rPr>
                                      <w:delText>TBD</w:delText>
                                    </w:r>
                                  </w:del>
                                  <w:ins w:id="49" w:author="Cariou, Laurent" w:date="2021-02-10T18:59:00Z">
                                    <w:r>
                                      <w:rPr>
                                        <w:rFonts w:ascii="Arial" w:hAnsi="Arial" w:cs="Arial"/>
                                        <w:sz w:val="16"/>
                                        <w:szCs w:val="16"/>
                                        <w:u w:val="single" w:color="000000"/>
                                      </w:rPr>
                                      <w:t>3</w:t>
                                    </w:r>
                                  </w:ins>
                                </w:p>
                              </w:tc>
                            </w:tr>
                          </w:tbl>
                          <w:p w14:paraId="2CEEA7A0" w14:textId="77777777" w:rsidR="008826AD" w:rsidRDefault="008826AD" w:rsidP="00A06F63">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AF6533" id="Text Box 26" o:spid="_x0000_s1032" type="#_x0000_t202" style="position:absolute;left:0;text-align:left;margin-left:88.4pt;margin-top:2.15pt;width:433.9pt;height:38.7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852"/>
                        <w:gridCol w:w="1301"/>
                        <w:gridCol w:w="1300"/>
                        <w:gridCol w:w="1300"/>
                        <w:gridCol w:w="1301"/>
                        <w:gridCol w:w="1300"/>
                        <w:gridCol w:w="1300"/>
                      </w:tblGrid>
                      <w:tr w:rsidR="008826AD" w14:paraId="035AEB80" w14:textId="77777777">
                        <w:trPr>
                          <w:trHeight w:val="470"/>
                        </w:trPr>
                        <w:tc>
                          <w:tcPr>
                            <w:tcW w:w="852" w:type="dxa"/>
                            <w:tcBorders>
                              <w:top w:val="none" w:sz="6" w:space="0" w:color="auto"/>
                              <w:left w:val="none" w:sz="6" w:space="0" w:color="auto"/>
                              <w:bottom w:val="none" w:sz="6" w:space="0" w:color="auto"/>
                              <w:right w:val="single" w:sz="12" w:space="0" w:color="000000"/>
                            </w:tcBorders>
                          </w:tcPr>
                          <w:p w14:paraId="1F039872" w14:textId="77777777" w:rsidR="008826AD" w:rsidRDefault="008826AD">
                            <w:pPr>
                              <w:pStyle w:val="TableParagraph"/>
                              <w:kinsoku w:val="0"/>
                              <w:overflowPunct w:val="0"/>
                              <w:rPr>
                                <w:sz w:val="18"/>
                                <w:szCs w:val="18"/>
                              </w:rPr>
                            </w:pPr>
                          </w:p>
                        </w:tc>
                        <w:tc>
                          <w:tcPr>
                            <w:tcW w:w="1301" w:type="dxa"/>
                            <w:tcBorders>
                              <w:top w:val="single" w:sz="12" w:space="0" w:color="000000"/>
                              <w:left w:val="single" w:sz="12" w:space="0" w:color="000000"/>
                              <w:bottom w:val="single" w:sz="12" w:space="0" w:color="000000"/>
                              <w:right w:val="single" w:sz="12" w:space="0" w:color="000000"/>
                            </w:tcBorders>
                          </w:tcPr>
                          <w:p w14:paraId="67FC065C" w14:textId="77777777" w:rsidR="008826AD" w:rsidRDefault="008826AD">
                            <w:pPr>
                              <w:pStyle w:val="TableParagraph"/>
                              <w:kinsoku w:val="0"/>
                              <w:overflowPunct w:val="0"/>
                              <w:spacing w:before="80" w:line="208" w:lineRule="auto"/>
                              <w:ind w:left="200" w:right="163" w:hanging="20"/>
                              <w:rPr>
                                <w:rFonts w:ascii="Arial" w:hAnsi="Arial" w:cs="Arial"/>
                                <w:sz w:val="16"/>
                                <w:szCs w:val="16"/>
                              </w:rPr>
                            </w:pPr>
                            <w:r>
                              <w:rPr>
                                <w:rFonts w:ascii="Arial" w:hAnsi="Arial" w:cs="Arial"/>
                                <w:sz w:val="16"/>
                                <w:szCs w:val="16"/>
                              </w:rPr>
                              <w:t>Neighbor AP TBTT Offset</w:t>
                            </w:r>
                          </w:p>
                        </w:tc>
                        <w:tc>
                          <w:tcPr>
                            <w:tcW w:w="1300" w:type="dxa"/>
                            <w:tcBorders>
                              <w:top w:val="single" w:sz="12" w:space="0" w:color="000000"/>
                              <w:left w:val="single" w:sz="12" w:space="0" w:color="000000"/>
                              <w:bottom w:val="single" w:sz="12" w:space="0" w:color="000000"/>
                              <w:right w:val="single" w:sz="12" w:space="0" w:color="000000"/>
                            </w:tcBorders>
                          </w:tcPr>
                          <w:p w14:paraId="4A8CD30F" w14:textId="77777777" w:rsidR="008826AD" w:rsidRDefault="008826AD">
                            <w:pPr>
                              <w:pStyle w:val="TableParagraph"/>
                              <w:kinsoku w:val="0"/>
                              <w:overflowPunct w:val="0"/>
                              <w:spacing w:before="61" w:line="172" w:lineRule="exact"/>
                              <w:ind w:left="393"/>
                              <w:rPr>
                                <w:rFonts w:ascii="Arial" w:hAnsi="Arial" w:cs="Arial"/>
                                <w:sz w:val="16"/>
                                <w:szCs w:val="16"/>
                              </w:rPr>
                            </w:pPr>
                            <w:r>
                              <w:rPr>
                                <w:rFonts w:ascii="Arial" w:hAnsi="Arial" w:cs="Arial"/>
                                <w:sz w:val="16"/>
                                <w:szCs w:val="16"/>
                              </w:rPr>
                              <w:t>BSSID</w:t>
                            </w:r>
                          </w:p>
                          <w:p w14:paraId="1789C5E9" w14:textId="77777777" w:rsidR="008826AD" w:rsidRDefault="008826AD">
                            <w:pPr>
                              <w:pStyle w:val="TableParagraph"/>
                              <w:kinsoku w:val="0"/>
                              <w:overflowPunct w:val="0"/>
                              <w:spacing w:line="172" w:lineRule="exact"/>
                              <w:ind w:left="301"/>
                              <w:rPr>
                                <w:rFonts w:ascii="Arial" w:hAnsi="Arial" w:cs="Arial"/>
                                <w:sz w:val="16"/>
                                <w:szCs w:val="16"/>
                              </w:rPr>
                            </w:pPr>
                            <w:r>
                              <w:rPr>
                                <w:rFonts w:ascii="Arial" w:hAnsi="Arial" w:cs="Arial"/>
                                <w:sz w:val="16"/>
                                <w:szCs w:val="16"/>
                              </w:rPr>
                              <w:t>(optional)</w:t>
                            </w:r>
                          </w:p>
                        </w:tc>
                        <w:tc>
                          <w:tcPr>
                            <w:tcW w:w="1300" w:type="dxa"/>
                            <w:tcBorders>
                              <w:top w:val="single" w:sz="12" w:space="0" w:color="000000"/>
                              <w:left w:val="single" w:sz="12" w:space="0" w:color="000000"/>
                              <w:bottom w:val="single" w:sz="12" w:space="0" w:color="000000"/>
                              <w:right w:val="single" w:sz="12" w:space="0" w:color="000000"/>
                            </w:tcBorders>
                          </w:tcPr>
                          <w:p w14:paraId="1B7A3EDC" w14:textId="77777777" w:rsidR="008826AD" w:rsidRDefault="008826AD">
                            <w:pPr>
                              <w:pStyle w:val="TableParagraph"/>
                              <w:kinsoku w:val="0"/>
                              <w:overflowPunct w:val="0"/>
                              <w:spacing w:before="80" w:line="208" w:lineRule="auto"/>
                              <w:ind w:left="300" w:right="217" w:hanging="68"/>
                              <w:rPr>
                                <w:rFonts w:ascii="Arial" w:hAnsi="Arial" w:cs="Arial"/>
                                <w:sz w:val="16"/>
                                <w:szCs w:val="16"/>
                              </w:rPr>
                            </w:pPr>
                            <w:r>
                              <w:rPr>
                                <w:rFonts w:ascii="Arial" w:hAnsi="Arial" w:cs="Arial"/>
                                <w:sz w:val="16"/>
                                <w:szCs w:val="16"/>
                              </w:rPr>
                              <w:t>Short SSID (optional)</w:t>
                            </w:r>
                          </w:p>
                        </w:tc>
                        <w:tc>
                          <w:tcPr>
                            <w:tcW w:w="1301" w:type="dxa"/>
                            <w:tcBorders>
                              <w:top w:val="single" w:sz="12" w:space="0" w:color="000000"/>
                              <w:left w:val="single" w:sz="12" w:space="0" w:color="000000"/>
                              <w:bottom w:val="single" w:sz="12" w:space="0" w:color="000000"/>
                              <w:right w:val="single" w:sz="12" w:space="0" w:color="000000"/>
                            </w:tcBorders>
                          </w:tcPr>
                          <w:p w14:paraId="3BCA2EC7" w14:textId="77777777" w:rsidR="008826AD" w:rsidRDefault="008826AD">
                            <w:pPr>
                              <w:pStyle w:val="TableParagraph"/>
                              <w:kinsoku w:val="0"/>
                              <w:overflowPunct w:val="0"/>
                              <w:spacing w:before="80" w:line="208" w:lineRule="auto"/>
                              <w:ind w:left="500" w:right="136" w:hanging="346"/>
                              <w:rPr>
                                <w:rFonts w:ascii="Arial" w:hAnsi="Arial" w:cs="Arial"/>
                                <w:sz w:val="16"/>
                                <w:szCs w:val="16"/>
                              </w:rPr>
                            </w:pPr>
                            <w:r>
                              <w:rPr>
                                <w:rFonts w:ascii="Arial" w:hAnsi="Arial" w:cs="Arial"/>
                                <w:sz w:val="16"/>
                                <w:szCs w:val="16"/>
                              </w:rPr>
                              <w:t xml:space="preserve">BSS </w:t>
                            </w:r>
                            <w:proofErr w:type="spellStart"/>
                            <w:r>
                              <w:rPr>
                                <w:rFonts w:ascii="Arial" w:hAnsi="Arial" w:cs="Arial"/>
                                <w:sz w:val="16"/>
                                <w:szCs w:val="16"/>
                              </w:rPr>
                              <w:t>parame</w:t>
                            </w:r>
                            <w:proofErr w:type="spellEnd"/>
                            <w:r>
                              <w:rPr>
                                <w:rFonts w:ascii="Arial" w:hAnsi="Arial" w:cs="Arial"/>
                                <w:sz w:val="16"/>
                                <w:szCs w:val="16"/>
                              </w:rPr>
                              <w:t xml:space="preserve">- </w:t>
                            </w:r>
                            <w:proofErr w:type="spellStart"/>
                            <w:r>
                              <w:rPr>
                                <w:rFonts w:ascii="Arial" w:hAnsi="Arial" w:cs="Arial"/>
                                <w:sz w:val="16"/>
                                <w:szCs w:val="16"/>
                              </w:rPr>
                              <w:t>ters</w:t>
                            </w:r>
                            <w:proofErr w:type="spellEnd"/>
                          </w:p>
                        </w:tc>
                        <w:tc>
                          <w:tcPr>
                            <w:tcW w:w="1300" w:type="dxa"/>
                            <w:tcBorders>
                              <w:top w:val="single" w:sz="12" w:space="0" w:color="000000"/>
                              <w:left w:val="single" w:sz="12" w:space="0" w:color="000000"/>
                              <w:bottom w:val="single" w:sz="12" w:space="0" w:color="000000"/>
                              <w:right w:val="single" w:sz="12" w:space="0" w:color="000000"/>
                            </w:tcBorders>
                          </w:tcPr>
                          <w:p w14:paraId="56714C40" w14:textId="77777777" w:rsidR="008826AD" w:rsidRDefault="008826AD">
                            <w:pPr>
                              <w:pStyle w:val="TableParagraph"/>
                              <w:kinsoku w:val="0"/>
                              <w:overflowPunct w:val="0"/>
                              <w:spacing w:before="61"/>
                              <w:ind w:left="151" w:right="154"/>
                              <w:jc w:val="center"/>
                              <w:rPr>
                                <w:rFonts w:ascii="Arial" w:hAnsi="Arial" w:cs="Arial"/>
                                <w:sz w:val="16"/>
                                <w:szCs w:val="16"/>
                              </w:rPr>
                            </w:pPr>
                            <w:r>
                              <w:rPr>
                                <w:rFonts w:ascii="Arial" w:hAnsi="Arial" w:cs="Arial"/>
                                <w:sz w:val="16"/>
                                <w:szCs w:val="16"/>
                              </w:rPr>
                              <w:t>20 MHz PSD</w:t>
                            </w:r>
                          </w:p>
                        </w:tc>
                        <w:tc>
                          <w:tcPr>
                            <w:tcW w:w="1300" w:type="dxa"/>
                            <w:tcBorders>
                              <w:top w:val="single" w:sz="12" w:space="0" w:color="000000"/>
                              <w:left w:val="single" w:sz="12" w:space="0" w:color="000000"/>
                              <w:bottom w:val="single" w:sz="12" w:space="0" w:color="000000"/>
                              <w:right w:val="single" w:sz="12" w:space="0" w:color="000000"/>
                            </w:tcBorders>
                          </w:tcPr>
                          <w:p w14:paraId="538729C9" w14:textId="77777777" w:rsidR="008826AD" w:rsidRDefault="008826AD">
                            <w:pPr>
                              <w:pStyle w:val="TableParagraph"/>
                              <w:kinsoku w:val="0"/>
                              <w:overflowPunct w:val="0"/>
                              <w:spacing w:before="80" w:line="208" w:lineRule="auto"/>
                              <w:ind w:left="500" w:right="119" w:hanging="365"/>
                              <w:rPr>
                                <w:rFonts w:ascii="Arial" w:hAnsi="Arial" w:cs="Arial"/>
                                <w:sz w:val="16"/>
                                <w:szCs w:val="16"/>
                              </w:rPr>
                            </w:pPr>
                            <w:r>
                              <w:rPr>
                                <w:rFonts w:ascii="Arial" w:hAnsi="Arial" w:cs="Arial"/>
                                <w:sz w:val="16"/>
                                <w:szCs w:val="16"/>
                                <w:u w:val="single" w:color="000000"/>
                              </w:rPr>
                              <w:t xml:space="preserve">MLD </w:t>
                            </w:r>
                            <w:proofErr w:type="spellStart"/>
                            <w:r>
                              <w:rPr>
                                <w:rFonts w:ascii="Arial" w:hAnsi="Arial" w:cs="Arial"/>
                                <w:sz w:val="16"/>
                                <w:szCs w:val="16"/>
                                <w:u w:val="single" w:color="000000"/>
                              </w:rPr>
                              <w:t>Parame</w:t>
                            </w:r>
                            <w:proofErr w:type="spellEnd"/>
                            <w:r>
                              <w:rPr>
                                <w:rFonts w:ascii="Arial" w:hAnsi="Arial" w:cs="Arial"/>
                                <w:sz w:val="16"/>
                                <w:szCs w:val="16"/>
                                <w:u w:val="single" w:color="000000"/>
                              </w:rPr>
                              <w:t>-</w:t>
                            </w:r>
                            <w:r>
                              <w:rPr>
                                <w:rFonts w:ascii="Arial" w:hAnsi="Arial" w:cs="Arial"/>
                                <w:sz w:val="16"/>
                                <w:szCs w:val="16"/>
                              </w:rPr>
                              <w:t xml:space="preserve"> </w:t>
                            </w:r>
                            <w:proofErr w:type="spellStart"/>
                            <w:r>
                              <w:rPr>
                                <w:rFonts w:ascii="Arial" w:hAnsi="Arial" w:cs="Arial"/>
                                <w:sz w:val="16"/>
                                <w:szCs w:val="16"/>
                                <w:u w:val="single" w:color="000000"/>
                              </w:rPr>
                              <w:t>ters</w:t>
                            </w:r>
                            <w:proofErr w:type="spellEnd"/>
                          </w:p>
                        </w:tc>
                      </w:tr>
                      <w:tr w:rsidR="008826AD" w14:paraId="4CE94AFD" w14:textId="77777777">
                        <w:trPr>
                          <w:trHeight w:val="245"/>
                        </w:trPr>
                        <w:tc>
                          <w:tcPr>
                            <w:tcW w:w="852" w:type="dxa"/>
                            <w:tcBorders>
                              <w:top w:val="none" w:sz="6" w:space="0" w:color="auto"/>
                              <w:left w:val="none" w:sz="6" w:space="0" w:color="auto"/>
                              <w:bottom w:val="none" w:sz="6" w:space="0" w:color="auto"/>
                              <w:right w:val="none" w:sz="6" w:space="0" w:color="auto"/>
                            </w:tcBorders>
                          </w:tcPr>
                          <w:p w14:paraId="52093B0E" w14:textId="77777777" w:rsidR="008826AD" w:rsidRDefault="008826AD">
                            <w:pPr>
                              <w:pStyle w:val="TableParagraph"/>
                              <w:kinsoku w:val="0"/>
                              <w:overflowPunct w:val="0"/>
                              <w:spacing w:before="61" w:line="164" w:lineRule="exact"/>
                              <w:ind w:left="200"/>
                              <w:rPr>
                                <w:rFonts w:ascii="Arial" w:hAnsi="Arial" w:cs="Arial"/>
                                <w:sz w:val="16"/>
                                <w:szCs w:val="16"/>
                              </w:rPr>
                            </w:pPr>
                            <w:r>
                              <w:rPr>
                                <w:rFonts w:ascii="Arial" w:hAnsi="Arial" w:cs="Arial"/>
                                <w:sz w:val="16"/>
                                <w:szCs w:val="16"/>
                              </w:rPr>
                              <w:t>Octets:</w:t>
                            </w:r>
                          </w:p>
                        </w:tc>
                        <w:tc>
                          <w:tcPr>
                            <w:tcW w:w="1301" w:type="dxa"/>
                            <w:tcBorders>
                              <w:top w:val="single" w:sz="12" w:space="0" w:color="000000"/>
                              <w:left w:val="none" w:sz="6" w:space="0" w:color="auto"/>
                              <w:bottom w:val="none" w:sz="6" w:space="0" w:color="auto"/>
                              <w:right w:val="none" w:sz="6" w:space="0" w:color="auto"/>
                            </w:tcBorders>
                          </w:tcPr>
                          <w:p w14:paraId="472B72B5" w14:textId="77777777" w:rsidR="008826AD" w:rsidRDefault="008826AD">
                            <w:pPr>
                              <w:pStyle w:val="TableParagraph"/>
                              <w:kinsoku w:val="0"/>
                              <w:overflowPunct w:val="0"/>
                              <w:spacing w:before="61" w:line="164" w:lineRule="exact"/>
                              <w:jc w:val="center"/>
                              <w:rPr>
                                <w:rFonts w:ascii="Arial" w:hAnsi="Arial" w:cs="Arial"/>
                                <w:w w:val="99"/>
                                <w:sz w:val="16"/>
                                <w:szCs w:val="16"/>
                              </w:rPr>
                            </w:pPr>
                            <w:r>
                              <w:rPr>
                                <w:rFonts w:ascii="Arial" w:hAnsi="Arial" w:cs="Arial"/>
                                <w:w w:val="99"/>
                                <w:sz w:val="16"/>
                                <w:szCs w:val="16"/>
                              </w:rPr>
                              <w:t>1</w:t>
                            </w:r>
                          </w:p>
                        </w:tc>
                        <w:tc>
                          <w:tcPr>
                            <w:tcW w:w="1300" w:type="dxa"/>
                            <w:tcBorders>
                              <w:top w:val="single" w:sz="12" w:space="0" w:color="000000"/>
                              <w:left w:val="none" w:sz="6" w:space="0" w:color="auto"/>
                              <w:bottom w:val="none" w:sz="6" w:space="0" w:color="auto"/>
                              <w:right w:val="none" w:sz="6" w:space="0" w:color="auto"/>
                            </w:tcBorders>
                          </w:tcPr>
                          <w:p w14:paraId="68DC75CC" w14:textId="77777777" w:rsidR="008826AD" w:rsidRDefault="008826AD">
                            <w:pPr>
                              <w:pStyle w:val="TableParagraph"/>
                              <w:kinsoku w:val="0"/>
                              <w:overflowPunct w:val="0"/>
                              <w:spacing w:before="61" w:line="164" w:lineRule="exact"/>
                              <w:ind w:left="424" w:right="425"/>
                              <w:jc w:val="center"/>
                              <w:rPr>
                                <w:rFonts w:ascii="Arial" w:hAnsi="Arial" w:cs="Arial"/>
                                <w:sz w:val="16"/>
                                <w:szCs w:val="16"/>
                              </w:rPr>
                            </w:pPr>
                            <w:r>
                              <w:rPr>
                                <w:rFonts w:ascii="Arial" w:hAnsi="Arial" w:cs="Arial"/>
                                <w:sz w:val="16"/>
                                <w:szCs w:val="16"/>
                              </w:rPr>
                              <w:t>0 or 6</w:t>
                            </w:r>
                          </w:p>
                        </w:tc>
                        <w:tc>
                          <w:tcPr>
                            <w:tcW w:w="1300" w:type="dxa"/>
                            <w:tcBorders>
                              <w:top w:val="single" w:sz="12" w:space="0" w:color="000000"/>
                              <w:left w:val="none" w:sz="6" w:space="0" w:color="auto"/>
                              <w:bottom w:val="none" w:sz="6" w:space="0" w:color="auto"/>
                              <w:right w:val="none" w:sz="6" w:space="0" w:color="auto"/>
                            </w:tcBorders>
                          </w:tcPr>
                          <w:p w14:paraId="6CA01076" w14:textId="77777777" w:rsidR="008826AD" w:rsidRDefault="008826AD">
                            <w:pPr>
                              <w:pStyle w:val="TableParagraph"/>
                              <w:kinsoku w:val="0"/>
                              <w:overflowPunct w:val="0"/>
                              <w:spacing w:before="61" w:line="164" w:lineRule="exact"/>
                              <w:ind w:left="424" w:right="424"/>
                              <w:jc w:val="center"/>
                              <w:rPr>
                                <w:rFonts w:ascii="Arial" w:hAnsi="Arial" w:cs="Arial"/>
                                <w:sz w:val="16"/>
                                <w:szCs w:val="16"/>
                              </w:rPr>
                            </w:pPr>
                            <w:r>
                              <w:rPr>
                                <w:rFonts w:ascii="Arial" w:hAnsi="Arial" w:cs="Arial"/>
                                <w:sz w:val="16"/>
                                <w:szCs w:val="16"/>
                              </w:rPr>
                              <w:t>0 or 4</w:t>
                            </w:r>
                          </w:p>
                        </w:tc>
                        <w:tc>
                          <w:tcPr>
                            <w:tcW w:w="1301" w:type="dxa"/>
                            <w:tcBorders>
                              <w:top w:val="single" w:sz="12" w:space="0" w:color="000000"/>
                              <w:left w:val="none" w:sz="6" w:space="0" w:color="auto"/>
                              <w:bottom w:val="none" w:sz="6" w:space="0" w:color="auto"/>
                              <w:right w:val="none" w:sz="6" w:space="0" w:color="auto"/>
                            </w:tcBorders>
                          </w:tcPr>
                          <w:p w14:paraId="53A47AA6" w14:textId="77777777" w:rsidR="008826AD" w:rsidRDefault="008826AD">
                            <w:pPr>
                              <w:pStyle w:val="TableParagraph"/>
                              <w:kinsoku w:val="0"/>
                              <w:overflowPunct w:val="0"/>
                              <w:spacing w:before="61" w:line="164" w:lineRule="exact"/>
                              <w:ind w:left="425" w:right="425"/>
                              <w:jc w:val="center"/>
                              <w:rPr>
                                <w:rFonts w:ascii="Arial" w:hAnsi="Arial" w:cs="Arial"/>
                                <w:sz w:val="16"/>
                                <w:szCs w:val="16"/>
                              </w:rPr>
                            </w:pPr>
                            <w:r>
                              <w:rPr>
                                <w:rFonts w:ascii="Arial" w:hAnsi="Arial" w:cs="Arial"/>
                                <w:sz w:val="16"/>
                                <w:szCs w:val="16"/>
                              </w:rPr>
                              <w:t>0 or 1</w:t>
                            </w:r>
                          </w:p>
                        </w:tc>
                        <w:tc>
                          <w:tcPr>
                            <w:tcW w:w="1300" w:type="dxa"/>
                            <w:tcBorders>
                              <w:top w:val="single" w:sz="12" w:space="0" w:color="000000"/>
                              <w:left w:val="none" w:sz="6" w:space="0" w:color="auto"/>
                              <w:bottom w:val="none" w:sz="6" w:space="0" w:color="auto"/>
                              <w:right w:val="none" w:sz="6" w:space="0" w:color="auto"/>
                            </w:tcBorders>
                          </w:tcPr>
                          <w:p w14:paraId="68020ED7" w14:textId="77777777" w:rsidR="008826AD" w:rsidRDefault="008826AD">
                            <w:pPr>
                              <w:pStyle w:val="TableParagraph"/>
                              <w:kinsoku w:val="0"/>
                              <w:overflowPunct w:val="0"/>
                              <w:spacing w:before="61" w:line="164" w:lineRule="exact"/>
                              <w:ind w:left="424" w:right="425"/>
                              <w:jc w:val="center"/>
                              <w:rPr>
                                <w:rFonts w:ascii="Arial" w:hAnsi="Arial" w:cs="Arial"/>
                                <w:sz w:val="16"/>
                                <w:szCs w:val="16"/>
                              </w:rPr>
                            </w:pPr>
                            <w:r>
                              <w:rPr>
                                <w:rFonts w:ascii="Arial" w:hAnsi="Arial" w:cs="Arial"/>
                                <w:sz w:val="16"/>
                                <w:szCs w:val="16"/>
                              </w:rPr>
                              <w:t>0 or 1</w:t>
                            </w:r>
                          </w:p>
                        </w:tc>
                        <w:tc>
                          <w:tcPr>
                            <w:tcW w:w="1300" w:type="dxa"/>
                            <w:tcBorders>
                              <w:top w:val="single" w:sz="12" w:space="0" w:color="000000"/>
                              <w:left w:val="none" w:sz="6" w:space="0" w:color="auto"/>
                              <w:bottom w:val="none" w:sz="6" w:space="0" w:color="auto"/>
                              <w:right w:val="none" w:sz="6" w:space="0" w:color="auto"/>
                            </w:tcBorders>
                          </w:tcPr>
                          <w:p w14:paraId="32003475" w14:textId="6C379E48" w:rsidR="008826AD" w:rsidRDefault="008826AD">
                            <w:pPr>
                              <w:pStyle w:val="TableParagraph"/>
                              <w:kinsoku w:val="0"/>
                              <w:overflowPunct w:val="0"/>
                              <w:spacing w:before="61" w:line="164" w:lineRule="exact"/>
                              <w:ind w:left="327"/>
                              <w:rPr>
                                <w:rFonts w:ascii="Arial" w:hAnsi="Arial" w:cs="Arial"/>
                                <w:sz w:val="16"/>
                                <w:szCs w:val="16"/>
                              </w:rPr>
                            </w:pPr>
                            <w:r>
                              <w:rPr>
                                <w:rFonts w:ascii="Arial" w:hAnsi="Arial" w:cs="Arial"/>
                                <w:sz w:val="16"/>
                                <w:szCs w:val="16"/>
                                <w:u w:val="single" w:color="000000"/>
                              </w:rPr>
                              <w:t xml:space="preserve">0 or </w:t>
                            </w:r>
                            <w:del w:id="50" w:author="Cariou, Laurent" w:date="2021-02-10T18:59:00Z">
                              <w:r w:rsidDel="003F6B5E">
                                <w:rPr>
                                  <w:rFonts w:ascii="Arial" w:hAnsi="Arial" w:cs="Arial"/>
                                  <w:sz w:val="16"/>
                                  <w:szCs w:val="16"/>
                                  <w:u w:val="single" w:color="000000"/>
                                </w:rPr>
                                <w:delText>TBD</w:delText>
                              </w:r>
                            </w:del>
                            <w:ins w:id="51" w:author="Cariou, Laurent" w:date="2021-02-10T18:59:00Z">
                              <w:r>
                                <w:rPr>
                                  <w:rFonts w:ascii="Arial" w:hAnsi="Arial" w:cs="Arial"/>
                                  <w:sz w:val="16"/>
                                  <w:szCs w:val="16"/>
                                  <w:u w:val="single" w:color="000000"/>
                                </w:rPr>
                                <w:t>3</w:t>
                              </w:r>
                            </w:ins>
                          </w:p>
                        </w:tc>
                      </w:tr>
                    </w:tbl>
                    <w:p w14:paraId="2CEEA7A0" w14:textId="77777777" w:rsidR="008826AD" w:rsidRDefault="008826AD" w:rsidP="00A06F63">
                      <w:pPr>
                        <w:pStyle w:val="BodyText0"/>
                        <w:kinsoku w:val="0"/>
                        <w:overflowPunct w:val="0"/>
                        <w:rPr>
                          <w:sz w:val="24"/>
                          <w:szCs w:val="24"/>
                        </w:rPr>
                      </w:pPr>
                    </w:p>
                  </w:txbxContent>
                </v:textbox>
                <w10:wrap anchorx="page"/>
              </v:shape>
            </w:pict>
          </mc:Fallback>
        </mc:AlternateContent>
      </w:r>
      <w:r w:rsidRPr="00A06F63">
        <w:rPr>
          <w:rFonts w:eastAsia="Times New Roman"/>
          <w:sz w:val="18"/>
          <w:szCs w:val="18"/>
          <w:lang w:val="en-US"/>
        </w:rPr>
        <w:t>38</w:t>
      </w:r>
    </w:p>
    <w:p w14:paraId="0A23C704"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39</w:t>
      </w:r>
    </w:p>
    <w:p w14:paraId="1996A7D1"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40</w:t>
      </w:r>
    </w:p>
    <w:p w14:paraId="43B0BBB7"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41</w:t>
      </w:r>
    </w:p>
    <w:p w14:paraId="6E1E3D8F" w14:textId="77777777" w:rsidR="00A06F63" w:rsidRPr="00A06F63" w:rsidRDefault="00A06F63" w:rsidP="00A06F63">
      <w:pPr>
        <w:widowControl w:val="0"/>
        <w:kinsoku w:val="0"/>
        <w:overflowPunct w:val="0"/>
        <w:autoSpaceDE w:val="0"/>
        <w:autoSpaceDN w:val="0"/>
        <w:adjustRightInd w:val="0"/>
        <w:spacing w:line="180" w:lineRule="exact"/>
        <w:ind w:left="106"/>
        <w:jc w:val="left"/>
        <w:rPr>
          <w:rFonts w:eastAsia="Times New Roman"/>
          <w:sz w:val="18"/>
          <w:szCs w:val="18"/>
          <w:lang w:val="en-US"/>
        </w:rPr>
      </w:pPr>
      <w:r w:rsidRPr="00A06F63">
        <w:rPr>
          <w:rFonts w:eastAsia="Times New Roman"/>
          <w:sz w:val="18"/>
          <w:szCs w:val="18"/>
          <w:lang w:val="en-US"/>
        </w:rPr>
        <w:t>42</w:t>
      </w:r>
    </w:p>
    <w:p w14:paraId="192C8E3D" w14:textId="488556EA" w:rsidR="00A06F63" w:rsidRPr="00A06F63" w:rsidRDefault="00A06F63" w:rsidP="00A06F63">
      <w:pPr>
        <w:widowControl w:val="0"/>
        <w:tabs>
          <w:tab w:val="left" w:pos="2885"/>
        </w:tabs>
        <w:kinsoku w:val="0"/>
        <w:overflowPunct w:val="0"/>
        <w:autoSpaceDE w:val="0"/>
        <w:autoSpaceDN w:val="0"/>
        <w:adjustRightInd w:val="0"/>
        <w:spacing w:line="220" w:lineRule="exact"/>
        <w:ind w:left="106"/>
        <w:jc w:val="left"/>
        <w:outlineLvl w:val="2"/>
        <w:rPr>
          <w:rFonts w:ascii="Arial" w:eastAsia="Times New Roman" w:hAnsi="Arial" w:cs="Arial"/>
          <w:b/>
          <w:bCs/>
          <w:position w:val="2"/>
          <w:sz w:val="20"/>
          <w:lang w:val="en-US"/>
        </w:rPr>
      </w:pPr>
      <w:r w:rsidRPr="00A06F63">
        <w:rPr>
          <w:rFonts w:eastAsia="Times New Roman"/>
          <w:sz w:val="18"/>
          <w:szCs w:val="18"/>
          <w:lang w:val="en-US"/>
        </w:rPr>
        <w:t>43</w:t>
      </w:r>
      <w:r w:rsidRPr="00A06F63">
        <w:rPr>
          <w:rFonts w:eastAsia="Times New Roman"/>
          <w:sz w:val="18"/>
          <w:szCs w:val="18"/>
          <w:lang w:val="en-US"/>
        </w:rPr>
        <w:tab/>
      </w:r>
      <w:bookmarkStart w:id="52" w:name="Neighbor_AP_TBTT_Offset"/>
      <w:bookmarkStart w:id="53" w:name="BSSID_(optional)"/>
      <w:bookmarkStart w:id="54" w:name="Octets:"/>
      <w:bookmarkStart w:id="55" w:name="1"/>
      <w:bookmarkStart w:id="56" w:name="0_or_6"/>
      <w:bookmarkStart w:id="57" w:name="_bookmark34"/>
      <w:bookmarkEnd w:id="52"/>
      <w:bookmarkEnd w:id="53"/>
      <w:bookmarkEnd w:id="54"/>
      <w:bookmarkEnd w:id="55"/>
      <w:bookmarkEnd w:id="56"/>
      <w:bookmarkEnd w:id="57"/>
      <w:r w:rsidRPr="00A06F63">
        <w:rPr>
          <w:rFonts w:ascii="Arial" w:eastAsia="Times New Roman" w:hAnsi="Arial" w:cs="Arial"/>
          <w:b/>
          <w:bCs/>
          <w:position w:val="2"/>
          <w:sz w:val="20"/>
          <w:lang w:val="en-US"/>
        </w:rPr>
        <w:t>Figure 9-6</w:t>
      </w:r>
      <w:bookmarkStart w:id="58" w:name="Short_SSID_(optional)"/>
      <w:bookmarkStart w:id="59" w:name="0_or_4"/>
      <w:bookmarkEnd w:id="58"/>
      <w:bookmarkEnd w:id="59"/>
      <w:r w:rsidRPr="00A06F63">
        <w:rPr>
          <w:rFonts w:ascii="Arial" w:eastAsia="Times New Roman" w:hAnsi="Arial" w:cs="Arial"/>
          <w:b/>
          <w:bCs/>
          <w:position w:val="2"/>
          <w:sz w:val="20"/>
          <w:lang w:val="en-US"/>
        </w:rPr>
        <w:t>32—TBTT Info</w:t>
      </w:r>
      <w:bookmarkStart w:id="60" w:name="BSS_parameters"/>
      <w:bookmarkEnd w:id="60"/>
      <w:r w:rsidRPr="00A06F63">
        <w:rPr>
          <w:rFonts w:ascii="Arial" w:eastAsia="Times New Roman" w:hAnsi="Arial" w:cs="Arial"/>
          <w:b/>
          <w:bCs/>
          <w:position w:val="2"/>
          <w:sz w:val="20"/>
          <w:lang w:val="en-US"/>
        </w:rPr>
        <w:t>rmation field</w:t>
      </w:r>
      <w:bookmarkStart w:id="61" w:name="20_MHz_PSD"/>
      <w:bookmarkEnd w:id="61"/>
      <w:r w:rsidRPr="00A06F63">
        <w:rPr>
          <w:rFonts w:ascii="Arial" w:eastAsia="Times New Roman" w:hAnsi="Arial" w:cs="Arial"/>
          <w:b/>
          <w:bCs/>
          <w:spacing w:val="-2"/>
          <w:position w:val="2"/>
          <w:sz w:val="20"/>
          <w:lang w:val="en-US"/>
        </w:rPr>
        <w:t xml:space="preserve"> </w:t>
      </w:r>
      <w:bookmarkStart w:id="62" w:name="0_or_1"/>
      <w:bookmarkEnd w:id="62"/>
      <w:r w:rsidRPr="00A06F63">
        <w:rPr>
          <w:rFonts w:ascii="Arial" w:eastAsia="Times New Roman" w:hAnsi="Arial" w:cs="Arial"/>
          <w:b/>
          <w:bCs/>
          <w:position w:val="2"/>
          <w:sz w:val="20"/>
          <w:lang w:val="en-US"/>
        </w:rPr>
        <w:t>format</w:t>
      </w:r>
      <w:ins w:id="63" w:author="Cariou, Laurent" w:date="2021-02-10T18:59:00Z">
        <w:r w:rsidR="003F6B5E">
          <w:rPr>
            <w:rFonts w:ascii="Arial" w:eastAsia="Times New Roman" w:hAnsi="Arial" w:cs="Arial"/>
            <w:b/>
            <w:bCs/>
            <w:position w:val="2"/>
            <w:sz w:val="20"/>
            <w:lang w:val="en-US"/>
          </w:rPr>
          <w:t xml:space="preserve"> (#1</w:t>
        </w:r>
      </w:ins>
      <w:ins w:id="64" w:author="Cariou, Laurent" w:date="2021-02-10T19:00:00Z">
        <w:r w:rsidR="003F6B5E">
          <w:rPr>
            <w:rFonts w:ascii="Arial" w:eastAsia="Times New Roman" w:hAnsi="Arial" w:cs="Arial"/>
            <w:b/>
            <w:bCs/>
            <w:position w:val="2"/>
            <w:sz w:val="20"/>
            <w:lang w:val="en-US"/>
          </w:rPr>
          <w:t>901, #1902, #2566</w:t>
        </w:r>
      </w:ins>
      <w:ins w:id="65" w:author="Cariou, Laurent" w:date="2021-02-11T19:16:00Z">
        <w:r w:rsidR="00073D5F">
          <w:rPr>
            <w:rFonts w:ascii="Arial" w:eastAsia="Times New Roman" w:hAnsi="Arial" w:cs="Arial"/>
            <w:b/>
            <w:bCs/>
            <w:position w:val="2"/>
            <w:sz w:val="20"/>
            <w:lang w:val="en-US"/>
          </w:rPr>
          <w:t>, #2969</w:t>
        </w:r>
      </w:ins>
      <w:ins w:id="66" w:author="Cariou, Laurent" w:date="2021-02-12T19:13:00Z">
        <w:r w:rsidR="0060709B">
          <w:rPr>
            <w:rFonts w:ascii="Arial" w:eastAsia="Times New Roman" w:hAnsi="Arial" w:cs="Arial"/>
            <w:b/>
            <w:bCs/>
            <w:position w:val="2"/>
            <w:sz w:val="20"/>
            <w:lang w:val="en-US"/>
          </w:rPr>
          <w:t>, #1016</w:t>
        </w:r>
      </w:ins>
      <w:ins w:id="67" w:author="Cariou, Laurent" w:date="2021-02-12T19:14:00Z">
        <w:r w:rsidR="0060709B">
          <w:rPr>
            <w:rFonts w:ascii="Arial" w:eastAsia="Times New Roman" w:hAnsi="Arial" w:cs="Arial"/>
            <w:b/>
            <w:bCs/>
            <w:position w:val="2"/>
            <w:sz w:val="20"/>
            <w:lang w:val="en-US"/>
          </w:rPr>
          <w:t>, #1017</w:t>
        </w:r>
      </w:ins>
      <w:ins w:id="68" w:author="Cariou, Laurent" w:date="2021-03-01T16:50:00Z">
        <w:r w:rsidR="005F4B05">
          <w:rPr>
            <w:rFonts w:ascii="Arial" w:eastAsia="Times New Roman" w:hAnsi="Arial" w:cs="Arial"/>
            <w:b/>
            <w:bCs/>
            <w:position w:val="2"/>
            <w:sz w:val="20"/>
            <w:lang w:val="en-US"/>
          </w:rPr>
          <w:t>, #1125</w:t>
        </w:r>
      </w:ins>
      <w:ins w:id="69" w:author="Cariou, Laurent" w:date="2021-02-10T19:00:00Z">
        <w:r w:rsidR="003F6B5E">
          <w:rPr>
            <w:rFonts w:ascii="Arial" w:eastAsia="Times New Roman" w:hAnsi="Arial" w:cs="Arial"/>
            <w:b/>
            <w:bCs/>
            <w:position w:val="2"/>
            <w:sz w:val="20"/>
            <w:lang w:val="en-US"/>
          </w:rPr>
          <w:t>)</w:t>
        </w:r>
      </w:ins>
    </w:p>
    <w:p w14:paraId="5D59743A"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44</w:t>
      </w:r>
    </w:p>
    <w:p w14:paraId="4BCCCC81" w14:textId="77777777" w:rsidR="00A06F63" w:rsidRPr="00A06F63" w:rsidRDefault="00A06F63" w:rsidP="00A06F63">
      <w:pPr>
        <w:widowControl w:val="0"/>
        <w:kinsoku w:val="0"/>
        <w:overflowPunct w:val="0"/>
        <w:autoSpaceDE w:val="0"/>
        <w:autoSpaceDN w:val="0"/>
        <w:adjustRightInd w:val="0"/>
        <w:spacing w:line="165" w:lineRule="exact"/>
        <w:ind w:left="106"/>
        <w:jc w:val="left"/>
        <w:rPr>
          <w:rFonts w:eastAsia="Times New Roman"/>
          <w:sz w:val="18"/>
          <w:szCs w:val="18"/>
          <w:lang w:val="en-US"/>
        </w:rPr>
      </w:pPr>
      <w:r w:rsidRPr="00A06F63">
        <w:rPr>
          <w:rFonts w:eastAsia="Times New Roman"/>
          <w:sz w:val="18"/>
          <w:szCs w:val="18"/>
          <w:lang w:val="en-US"/>
        </w:rPr>
        <w:t>45</w:t>
      </w:r>
    </w:p>
    <w:p w14:paraId="0ACE5F3C" w14:textId="77777777" w:rsidR="00A06F63" w:rsidRPr="00A06F63" w:rsidRDefault="00A06F63" w:rsidP="00A06F63">
      <w:pPr>
        <w:widowControl w:val="0"/>
        <w:tabs>
          <w:tab w:val="left" w:pos="659"/>
        </w:tabs>
        <w:kinsoku w:val="0"/>
        <w:overflowPunct w:val="0"/>
        <w:autoSpaceDE w:val="0"/>
        <w:autoSpaceDN w:val="0"/>
        <w:adjustRightInd w:val="0"/>
        <w:spacing w:line="234" w:lineRule="exact"/>
        <w:ind w:left="106"/>
        <w:jc w:val="left"/>
        <w:outlineLvl w:val="1"/>
        <w:rPr>
          <w:rFonts w:eastAsia="Times New Roman"/>
          <w:b/>
          <w:bCs/>
          <w:i/>
          <w:iCs/>
          <w:szCs w:val="22"/>
          <w:lang w:val="en-US"/>
        </w:rPr>
      </w:pPr>
      <w:r w:rsidRPr="00A06F63">
        <w:rPr>
          <w:rFonts w:eastAsia="Times New Roman"/>
          <w:position w:val="-3"/>
          <w:sz w:val="18"/>
          <w:szCs w:val="18"/>
          <w:lang w:val="en-US"/>
        </w:rPr>
        <w:t>46</w:t>
      </w:r>
      <w:r w:rsidRPr="00A06F63">
        <w:rPr>
          <w:rFonts w:eastAsia="Times New Roman"/>
          <w:position w:val="-3"/>
          <w:sz w:val="18"/>
          <w:szCs w:val="18"/>
          <w:lang w:val="en-US"/>
        </w:rPr>
        <w:tab/>
      </w:r>
      <w:r w:rsidRPr="00A06F63">
        <w:rPr>
          <w:rFonts w:eastAsia="Times New Roman"/>
          <w:b/>
          <w:bCs/>
          <w:i/>
          <w:iCs/>
          <w:szCs w:val="22"/>
          <w:lang w:val="en-US"/>
        </w:rPr>
        <w:t>Insert the following at the end of this</w:t>
      </w:r>
      <w:r w:rsidRPr="00A06F63">
        <w:rPr>
          <w:rFonts w:eastAsia="Times New Roman"/>
          <w:b/>
          <w:bCs/>
          <w:i/>
          <w:iCs/>
          <w:spacing w:val="-4"/>
          <w:szCs w:val="22"/>
          <w:lang w:val="en-US"/>
        </w:rPr>
        <w:t xml:space="preserve"> </w:t>
      </w:r>
      <w:r w:rsidRPr="00A06F63">
        <w:rPr>
          <w:rFonts w:eastAsia="Times New Roman"/>
          <w:b/>
          <w:bCs/>
          <w:i/>
          <w:iCs/>
          <w:szCs w:val="22"/>
          <w:lang w:val="en-US"/>
        </w:rPr>
        <w:t>subclause:</w:t>
      </w:r>
    </w:p>
    <w:p w14:paraId="2A2849A1" w14:textId="77777777" w:rsidR="00A06F63" w:rsidRPr="00A06F63" w:rsidRDefault="00A06F63" w:rsidP="00A06F63">
      <w:pPr>
        <w:widowControl w:val="0"/>
        <w:kinsoku w:val="0"/>
        <w:overflowPunct w:val="0"/>
        <w:autoSpaceDE w:val="0"/>
        <w:autoSpaceDN w:val="0"/>
        <w:adjustRightInd w:val="0"/>
        <w:spacing w:line="202" w:lineRule="exact"/>
        <w:ind w:left="106"/>
        <w:jc w:val="left"/>
        <w:rPr>
          <w:rFonts w:eastAsia="Times New Roman"/>
          <w:sz w:val="18"/>
          <w:szCs w:val="18"/>
          <w:lang w:val="en-US"/>
        </w:rPr>
      </w:pPr>
      <w:r w:rsidRPr="00A06F63">
        <w:rPr>
          <w:rFonts w:eastAsia="Times New Roman"/>
          <w:sz w:val="18"/>
          <w:szCs w:val="18"/>
          <w:lang w:val="en-US"/>
        </w:rPr>
        <w:t>47</w:t>
      </w:r>
    </w:p>
    <w:p w14:paraId="669D6E3E" w14:textId="77777777" w:rsidR="00A06F63" w:rsidRPr="00A06F63" w:rsidRDefault="00A06F63" w:rsidP="00A06F63">
      <w:pPr>
        <w:widowControl w:val="0"/>
        <w:tabs>
          <w:tab w:val="left" w:pos="659"/>
        </w:tabs>
        <w:kinsoku w:val="0"/>
        <w:overflowPunct w:val="0"/>
        <w:autoSpaceDE w:val="0"/>
        <w:autoSpaceDN w:val="0"/>
        <w:adjustRightInd w:val="0"/>
        <w:spacing w:line="247" w:lineRule="exact"/>
        <w:ind w:left="106"/>
        <w:jc w:val="left"/>
        <w:rPr>
          <w:rFonts w:eastAsia="Times New Roman"/>
          <w:sz w:val="20"/>
          <w:lang w:val="en-US"/>
        </w:rPr>
      </w:pPr>
      <w:r w:rsidRPr="00A06F63">
        <w:rPr>
          <w:rFonts w:eastAsia="Times New Roman"/>
          <w:position w:val="9"/>
          <w:sz w:val="18"/>
          <w:szCs w:val="18"/>
          <w:lang w:val="en-US"/>
        </w:rPr>
        <w:t>48</w:t>
      </w:r>
      <w:r w:rsidRPr="00A06F63">
        <w:rPr>
          <w:rFonts w:eastAsia="Times New Roman"/>
          <w:position w:val="9"/>
          <w:sz w:val="18"/>
          <w:szCs w:val="18"/>
          <w:lang w:val="en-US"/>
        </w:rPr>
        <w:tab/>
      </w:r>
      <w:r w:rsidRPr="00A06F63">
        <w:rPr>
          <w:rFonts w:eastAsia="Times New Roman"/>
          <w:sz w:val="20"/>
          <w:lang w:val="en-US"/>
        </w:rPr>
        <w:t>The</w:t>
      </w:r>
      <w:r w:rsidRPr="00A06F63">
        <w:rPr>
          <w:rFonts w:eastAsia="Times New Roman"/>
          <w:spacing w:val="-7"/>
          <w:sz w:val="20"/>
          <w:lang w:val="en-US"/>
        </w:rPr>
        <w:t xml:space="preserve"> </w:t>
      </w:r>
      <w:r w:rsidRPr="00A06F63">
        <w:rPr>
          <w:rFonts w:eastAsia="Times New Roman"/>
          <w:sz w:val="20"/>
          <w:lang w:val="en-US"/>
        </w:rPr>
        <w:t>format</w:t>
      </w:r>
      <w:r w:rsidRPr="00A06F63">
        <w:rPr>
          <w:rFonts w:eastAsia="Times New Roman"/>
          <w:spacing w:val="-5"/>
          <w:sz w:val="20"/>
          <w:lang w:val="en-US"/>
        </w:rPr>
        <w:t xml:space="preserve"> </w:t>
      </w:r>
      <w:r w:rsidRPr="00A06F63">
        <w:rPr>
          <w:rFonts w:eastAsia="Times New Roman"/>
          <w:sz w:val="20"/>
          <w:lang w:val="en-US"/>
        </w:rPr>
        <w:t>of</w:t>
      </w:r>
      <w:r w:rsidRPr="00A06F63">
        <w:rPr>
          <w:rFonts w:eastAsia="Times New Roman"/>
          <w:spacing w:val="-5"/>
          <w:sz w:val="20"/>
          <w:lang w:val="en-US"/>
        </w:rPr>
        <w:t xml:space="preserve"> </w:t>
      </w:r>
      <w:r w:rsidRPr="00A06F63">
        <w:rPr>
          <w:rFonts w:eastAsia="Times New Roman"/>
          <w:sz w:val="20"/>
          <w:lang w:val="en-US"/>
        </w:rPr>
        <w:t>the</w:t>
      </w:r>
      <w:r w:rsidRPr="00A06F63">
        <w:rPr>
          <w:rFonts w:eastAsia="Times New Roman"/>
          <w:spacing w:val="-5"/>
          <w:sz w:val="20"/>
          <w:lang w:val="en-US"/>
        </w:rPr>
        <w:t xml:space="preserve"> </w:t>
      </w:r>
      <w:r w:rsidRPr="00A06F63">
        <w:rPr>
          <w:rFonts w:eastAsia="Times New Roman"/>
          <w:sz w:val="20"/>
          <w:lang w:val="en-US"/>
        </w:rPr>
        <w:t>MLD</w:t>
      </w:r>
      <w:r w:rsidRPr="00A06F63">
        <w:rPr>
          <w:rFonts w:eastAsia="Times New Roman"/>
          <w:spacing w:val="-7"/>
          <w:sz w:val="20"/>
          <w:lang w:val="en-US"/>
        </w:rPr>
        <w:t xml:space="preserve"> </w:t>
      </w:r>
      <w:r w:rsidRPr="00A06F63">
        <w:rPr>
          <w:rFonts w:eastAsia="Times New Roman"/>
          <w:sz w:val="20"/>
          <w:lang w:val="en-US"/>
        </w:rPr>
        <w:t>Parameters</w:t>
      </w:r>
      <w:r w:rsidRPr="00A06F63">
        <w:rPr>
          <w:rFonts w:eastAsia="Times New Roman"/>
          <w:spacing w:val="-5"/>
          <w:sz w:val="20"/>
          <w:lang w:val="en-US"/>
        </w:rPr>
        <w:t xml:space="preserve"> </w:t>
      </w:r>
      <w:r w:rsidRPr="00A06F63">
        <w:rPr>
          <w:rFonts w:eastAsia="Times New Roman"/>
          <w:sz w:val="20"/>
          <w:lang w:val="en-US"/>
        </w:rPr>
        <w:t>subfield</w:t>
      </w:r>
      <w:r w:rsidRPr="00A06F63">
        <w:rPr>
          <w:rFonts w:eastAsia="Times New Roman"/>
          <w:spacing w:val="-5"/>
          <w:sz w:val="20"/>
          <w:lang w:val="en-US"/>
        </w:rPr>
        <w:t xml:space="preserve"> </w:t>
      </w:r>
      <w:r w:rsidRPr="00A06F63">
        <w:rPr>
          <w:rFonts w:eastAsia="Times New Roman"/>
          <w:sz w:val="20"/>
          <w:lang w:val="en-US"/>
        </w:rPr>
        <w:t>is</w:t>
      </w:r>
      <w:r w:rsidRPr="00A06F63">
        <w:rPr>
          <w:rFonts w:eastAsia="Times New Roman"/>
          <w:spacing w:val="-6"/>
          <w:sz w:val="20"/>
          <w:lang w:val="en-US"/>
        </w:rPr>
        <w:t xml:space="preserve"> </w:t>
      </w:r>
      <w:r w:rsidRPr="00A06F63">
        <w:rPr>
          <w:rFonts w:eastAsia="Times New Roman"/>
          <w:sz w:val="20"/>
          <w:lang w:val="en-US"/>
        </w:rPr>
        <w:t>defined</w:t>
      </w:r>
      <w:r w:rsidRPr="00A06F63">
        <w:rPr>
          <w:rFonts w:eastAsia="Times New Roman"/>
          <w:spacing w:val="-7"/>
          <w:sz w:val="20"/>
          <w:lang w:val="en-US"/>
        </w:rPr>
        <w:t xml:space="preserve"> </w:t>
      </w:r>
      <w:r w:rsidRPr="00A06F63">
        <w:rPr>
          <w:rFonts w:eastAsia="Times New Roman"/>
          <w:sz w:val="20"/>
          <w:lang w:val="en-US"/>
        </w:rPr>
        <w:t>in</w:t>
      </w:r>
      <w:r w:rsidRPr="00A06F63">
        <w:rPr>
          <w:rFonts w:eastAsia="Times New Roman"/>
          <w:spacing w:val="-3"/>
          <w:sz w:val="20"/>
          <w:lang w:val="en-US"/>
        </w:rPr>
        <w:t xml:space="preserve"> </w:t>
      </w:r>
      <w:hyperlink w:anchor="bookmark35" w:history="1">
        <w:r w:rsidRPr="00A06F63">
          <w:rPr>
            <w:rFonts w:eastAsia="Times New Roman"/>
            <w:sz w:val="20"/>
            <w:lang w:val="en-US"/>
          </w:rPr>
          <w:t>Figure</w:t>
        </w:r>
        <w:r w:rsidRPr="00A06F63">
          <w:rPr>
            <w:rFonts w:eastAsia="Times New Roman"/>
            <w:spacing w:val="-1"/>
            <w:sz w:val="20"/>
            <w:lang w:val="en-US"/>
          </w:rPr>
          <w:t xml:space="preserve"> </w:t>
        </w:r>
        <w:r w:rsidRPr="00A06F63">
          <w:rPr>
            <w:rFonts w:eastAsia="Times New Roman"/>
            <w:sz w:val="20"/>
            <w:lang w:val="en-US"/>
          </w:rPr>
          <w:t>9-632b</w:t>
        </w:r>
        <w:r w:rsidRPr="00A06F63">
          <w:rPr>
            <w:rFonts w:eastAsia="Times New Roman"/>
            <w:spacing w:val="-6"/>
            <w:sz w:val="20"/>
            <w:lang w:val="en-US"/>
          </w:rPr>
          <w:t xml:space="preserve"> </w:t>
        </w:r>
        <w:r w:rsidRPr="00A06F63">
          <w:rPr>
            <w:rFonts w:eastAsia="Times New Roman"/>
            <w:sz w:val="20"/>
            <w:lang w:val="en-US"/>
          </w:rPr>
          <w:t>(MLD</w:t>
        </w:r>
        <w:r w:rsidRPr="00A06F63">
          <w:rPr>
            <w:rFonts w:eastAsia="Times New Roman"/>
            <w:spacing w:val="-5"/>
            <w:sz w:val="20"/>
            <w:lang w:val="en-US"/>
          </w:rPr>
          <w:t xml:space="preserve"> </w:t>
        </w:r>
        <w:r w:rsidRPr="00A06F63">
          <w:rPr>
            <w:rFonts w:eastAsia="Times New Roman"/>
            <w:sz w:val="20"/>
            <w:lang w:val="en-US"/>
          </w:rPr>
          <w:t>Parameters</w:t>
        </w:r>
        <w:bookmarkStart w:id="70" w:name="MLD_Parameters"/>
        <w:bookmarkEnd w:id="70"/>
        <w:r w:rsidRPr="00A06F63">
          <w:rPr>
            <w:rFonts w:eastAsia="Times New Roman"/>
            <w:spacing w:val="-6"/>
            <w:sz w:val="20"/>
            <w:lang w:val="en-US"/>
          </w:rPr>
          <w:t xml:space="preserve"> </w:t>
        </w:r>
        <w:bookmarkStart w:id="71" w:name="0_or_TBD"/>
        <w:bookmarkEnd w:id="71"/>
        <w:r w:rsidRPr="00A06F63">
          <w:rPr>
            <w:rFonts w:eastAsia="Times New Roman"/>
            <w:sz w:val="20"/>
            <w:lang w:val="en-US"/>
          </w:rPr>
          <w:t>subfield</w:t>
        </w:r>
        <w:r w:rsidRPr="00A06F63">
          <w:rPr>
            <w:rFonts w:eastAsia="Times New Roman"/>
            <w:spacing w:val="-5"/>
            <w:sz w:val="20"/>
            <w:lang w:val="en-US"/>
          </w:rPr>
          <w:t xml:space="preserve"> </w:t>
        </w:r>
        <w:r w:rsidRPr="00A06F63">
          <w:rPr>
            <w:rFonts w:eastAsia="Times New Roman"/>
            <w:sz w:val="20"/>
            <w:lang w:val="en-US"/>
          </w:rPr>
          <w:t>format)</w:t>
        </w:r>
      </w:hyperlink>
      <w:r w:rsidRPr="00A06F63">
        <w:rPr>
          <w:rFonts w:eastAsia="Times New Roman"/>
          <w:sz w:val="20"/>
          <w:lang w:val="en-US"/>
        </w:rPr>
        <w:t>.</w:t>
      </w:r>
    </w:p>
    <w:p w14:paraId="409B28AD" w14:textId="77777777" w:rsidR="00A06F63" w:rsidRPr="00A06F63" w:rsidRDefault="00A06F63" w:rsidP="00A06F63">
      <w:pPr>
        <w:widowControl w:val="0"/>
        <w:kinsoku w:val="0"/>
        <w:overflowPunct w:val="0"/>
        <w:autoSpaceDE w:val="0"/>
        <w:autoSpaceDN w:val="0"/>
        <w:adjustRightInd w:val="0"/>
        <w:spacing w:line="153" w:lineRule="exact"/>
        <w:ind w:left="106"/>
        <w:jc w:val="left"/>
        <w:rPr>
          <w:rFonts w:eastAsia="Times New Roman"/>
          <w:sz w:val="18"/>
          <w:szCs w:val="18"/>
          <w:lang w:val="en-US"/>
        </w:rPr>
      </w:pPr>
      <w:r w:rsidRPr="00A06F63">
        <w:rPr>
          <w:rFonts w:eastAsia="Times New Roman"/>
          <w:sz w:val="18"/>
          <w:szCs w:val="18"/>
          <w:lang w:val="en-US"/>
        </w:rPr>
        <w:t>49</w:t>
      </w:r>
    </w:p>
    <w:p w14:paraId="1B743AC2" w14:textId="77777777" w:rsidR="00A06F63" w:rsidRPr="00A06F63" w:rsidRDefault="00A06F63" w:rsidP="00A06F63">
      <w:pPr>
        <w:widowControl w:val="0"/>
        <w:kinsoku w:val="0"/>
        <w:overflowPunct w:val="0"/>
        <w:autoSpaceDE w:val="0"/>
        <w:autoSpaceDN w:val="0"/>
        <w:adjustRightInd w:val="0"/>
        <w:spacing w:line="202" w:lineRule="exact"/>
        <w:ind w:left="106"/>
        <w:jc w:val="left"/>
        <w:rPr>
          <w:rFonts w:eastAsia="Times New Roman"/>
          <w:sz w:val="18"/>
          <w:szCs w:val="18"/>
          <w:lang w:val="en-US"/>
        </w:rPr>
      </w:pPr>
      <w:r w:rsidRPr="00A06F63">
        <w:rPr>
          <w:rFonts w:eastAsia="Times New Roman"/>
          <w:sz w:val="18"/>
          <w:szCs w:val="18"/>
          <w:lang w:val="en-US"/>
        </w:rPr>
        <w:t>50</w:t>
      </w:r>
    </w:p>
    <w:p w14:paraId="54FEEA02" w14:textId="63475A05" w:rsidR="00A06F63" w:rsidRPr="00A06F63" w:rsidRDefault="00A06F63" w:rsidP="00A06F63">
      <w:pPr>
        <w:widowControl w:val="0"/>
        <w:tabs>
          <w:tab w:val="left" w:pos="3236"/>
          <w:tab w:val="left" w:pos="4650"/>
          <w:tab w:val="left" w:pos="6093"/>
          <w:tab w:val="left" w:pos="7556"/>
        </w:tabs>
        <w:kinsoku w:val="0"/>
        <w:overflowPunct w:val="0"/>
        <w:autoSpaceDE w:val="0"/>
        <w:autoSpaceDN w:val="0"/>
        <w:adjustRightInd w:val="0"/>
        <w:spacing w:line="227" w:lineRule="exact"/>
        <w:ind w:left="106"/>
        <w:jc w:val="left"/>
        <w:rPr>
          <w:rFonts w:ascii="Arial" w:eastAsia="Times New Roman" w:hAnsi="Arial" w:cs="Arial"/>
          <w:color w:val="FF0000"/>
          <w:sz w:val="16"/>
          <w:szCs w:val="16"/>
          <w:lang w:val="en-US"/>
        </w:rPr>
      </w:pPr>
      <w:r w:rsidRPr="00A06F63">
        <w:rPr>
          <w:rFonts w:eastAsia="Times New Roman"/>
          <w:position w:val="6"/>
          <w:sz w:val="18"/>
          <w:szCs w:val="18"/>
          <w:lang w:val="en-US"/>
        </w:rPr>
        <w:t>51</w:t>
      </w:r>
      <w:r w:rsidRPr="00A06F63">
        <w:rPr>
          <w:rFonts w:eastAsia="Times New Roman"/>
          <w:position w:val="6"/>
          <w:sz w:val="18"/>
          <w:szCs w:val="18"/>
          <w:lang w:val="en-US"/>
        </w:rPr>
        <w:tab/>
      </w:r>
      <w:del w:id="72" w:author="Cariou, Laurent" w:date="2021-02-10T18:31:00Z">
        <w:r w:rsidRPr="00A06F63" w:rsidDel="009C2979">
          <w:rPr>
            <w:rFonts w:ascii="Arial" w:eastAsia="Times New Roman" w:hAnsi="Arial" w:cs="Arial"/>
            <w:color w:val="FF0000"/>
            <w:sz w:val="16"/>
            <w:szCs w:val="16"/>
            <w:lang w:val="en-US"/>
          </w:rPr>
          <w:delText>TBD</w:delText>
        </w:r>
      </w:del>
      <w:ins w:id="73" w:author="Cariou, Laurent" w:date="2021-02-10T18:31:00Z">
        <w:r w:rsidR="009C2979">
          <w:rPr>
            <w:rFonts w:ascii="Arial" w:eastAsia="Times New Roman" w:hAnsi="Arial" w:cs="Arial"/>
            <w:color w:val="FF0000"/>
            <w:sz w:val="16"/>
            <w:szCs w:val="16"/>
            <w:lang w:val="en-US"/>
          </w:rPr>
          <w:t>B0    B7</w:t>
        </w:r>
      </w:ins>
      <w:r w:rsidRPr="00A06F63">
        <w:rPr>
          <w:rFonts w:ascii="Arial" w:eastAsia="Times New Roman" w:hAnsi="Arial" w:cs="Arial"/>
          <w:color w:val="FF0000"/>
          <w:sz w:val="16"/>
          <w:szCs w:val="16"/>
          <w:lang w:val="en-US"/>
        </w:rPr>
        <w:tab/>
      </w:r>
      <w:del w:id="74" w:author="Cariou, Laurent" w:date="2021-02-10T18:32:00Z">
        <w:r w:rsidRPr="00A06F63" w:rsidDel="009C2979">
          <w:rPr>
            <w:rFonts w:ascii="Arial" w:eastAsia="Times New Roman" w:hAnsi="Arial" w:cs="Arial"/>
            <w:color w:val="FF0000"/>
            <w:sz w:val="16"/>
            <w:szCs w:val="16"/>
            <w:lang w:val="en-US"/>
          </w:rPr>
          <w:delText>TBD</w:delText>
        </w:r>
      </w:del>
      <w:ins w:id="75" w:author="Cariou, Laurent" w:date="2021-02-10T18:32:00Z">
        <w:r w:rsidR="009C2979">
          <w:rPr>
            <w:rFonts w:ascii="Arial" w:eastAsia="Times New Roman" w:hAnsi="Arial" w:cs="Arial"/>
            <w:color w:val="FF0000"/>
            <w:sz w:val="16"/>
            <w:szCs w:val="16"/>
            <w:lang w:val="en-US"/>
          </w:rPr>
          <w:t>B8    B1</w:t>
        </w:r>
        <w:r w:rsidR="002232DE">
          <w:rPr>
            <w:rFonts w:ascii="Arial" w:eastAsia="Times New Roman" w:hAnsi="Arial" w:cs="Arial"/>
            <w:color w:val="FF0000"/>
            <w:sz w:val="16"/>
            <w:szCs w:val="16"/>
            <w:lang w:val="en-US"/>
          </w:rPr>
          <w:t>1</w:t>
        </w:r>
      </w:ins>
      <w:r w:rsidRPr="00A06F63">
        <w:rPr>
          <w:rFonts w:ascii="Arial" w:eastAsia="Times New Roman" w:hAnsi="Arial" w:cs="Arial"/>
          <w:color w:val="FF0000"/>
          <w:sz w:val="16"/>
          <w:szCs w:val="16"/>
          <w:lang w:val="en-US"/>
        </w:rPr>
        <w:tab/>
      </w:r>
      <w:del w:id="76" w:author="Cariou, Laurent" w:date="2021-02-10T18:32:00Z">
        <w:r w:rsidRPr="00A06F63" w:rsidDel="009C2979">
          <w:rPr>
            <w:rFonts w:ascii="Arial" w:eastAsia="Times New Roman" w:hAnsi="Arial" w:cs="Arial"/>
            <w:color w:val="FF0000"/>
            <w:sz w:val="16"/>
            <w:szCs w:val="16"/>
            <w:lang w:val="en-US"/>
          </w:rPr>
          <w:delText>TBD</w:delText>
        </w:r>
      </w:del>
      <w:ins w:id="77" w:author="Cariou, Laurent" w:date="2021-02-10T18:32:00Z">
        <w:r w:rsidR="009C2979">
          <w:rPr>
            <w:rFonts w:ascii="Arial" w:eastAsia="Times New Roman" w:hAnsi="Arial" w:cs="Arial"/>
            <w:color w:val="FF0000"/>
            <w:sz w:val="16"/>
            <w:szCs w:val="16"/>
            <w:lang w:val="en-US"/>
          </w:rPr>
          <w:t>B1</w:t>
        </w:r>
        <w:r w:rsidR="002232DE">
          <w:rPr>
            <w:rFonts w:ascii="Arial" w:eastAsia="Times New Roman" w:hAnsi="Arial" w:cs="Arial"/>
            <w:color w:val="FF0000"/>
            <w:sz w:val="16"/>
            <w:szCs w:val="16"/>
            <w:lang w:val="en-US"/>
          </w:rPr>
          <w:t>2</w:t>
        </w:r>
        <w:r w:rsidR="009C2979">
          <w:rPr>
            <w:rFonts w:ascii="Arial" w:eastAsia="Times New Roman" w:hAnsi="Arial" w:cs="Arial"/>
            <w:color w:val="FF0000"/>
            <w:sz w:val="16"/>
            <w:szCs w:val="16"/>
            <w:lang w:val="en-US"/>
          </w:rPr>
          <w:t xml:space="preserve">    B</w:t>
        </w:r>
        <w:r w:rsidR="002232DE">
          <w:rPr>
            <w:rFonts w:ascii="Arial" w:eastAsia="Times New Roman" w:hAnsi="Arial" w:cs="Arial"/>
            <w:color w:val="FF0000"/>
            <w:sz w:val="16"/>
            <w:szCs w:val="16"/>
            <w:lang w:val="en-US"/>
          </w:rPr>
          <w:t>19</w:t>
        </w:r>
      </w:ins>
      <w:r w:rsidRPr="00A06F63">
        <w:rPr>
          <w:rFonts w:ascii="Arial" w:eastAsia="Times New Roman" w:hAnsi="Arial" w:cs="Arial"/>
          <w:color w:val="FF0000"/>
          <w:sz w:val="16"/>
          <w:szCs w:val="16"/>
          <w:lang w:val="en-US"/>
        </w:rPr>
        <w:tab/>
      </w:r>
      <w:del w:id="78" w:author="Cariou, Laurent" w:date="2021-02-10T18:32:00Z">
        <w:r w:rsidRPr="00A06F63" w:rsidDel="002232DE">
          <w:rPr>
            <w:rFonts w:ascii="Arial" w:eastAsia="Times New Roman" w:hAnsi="Arial" w:cs="Arial"/>
            <w:color w:val="FF0000"/>
            <w:sz w:val="16"/>
            <w:szCs w:val="16"/>
            <w:lang w:val="en-US"/>
          </w:rPr>
          <w:delText>TBD</w:delText>
        </w:r>
      </w:del>
      <w:ins w:id="79" w:author="Cariou, Laurent" w:date="2021-02-10T18:32:00Z">
        <w:r w:rsidR="002232DE">
          <w:rPr>
            <w:rFonts w:ascii="Arial" w:eastAsia="Times New Roman" w:hAnsi="Arial" w:cs="Arial"/>
            <w:color w:val="FF0000"/>
            <w:sz w:val="16"/>
            <w:szCs w:val="16"/>
            <w:lang w:val="en-US"/>
          </w:rPr>
          <w:t>B20</w:t>
        </w:r>
      </w:ins>
      <w:ins w:id="80" w:author="Cariou, Laurent" w:date="2021-02-10T18:33:00Z">
        <w:r w:rsidR="008275AE">
          <w:rPr>
            <w:rFonts w:ascii="Arial" w:eastAsia="Times New Roman" w:hAnsi="Arial" w:cs="Arial"/>
            <w:color w:val="FF0000"/>
            <w:sz w:val="16"/>
            <w:szCs w:val="16"/>
            <w:lang w:val="en-US"/>
          </w:rPr>
          <w:t xml:space="preserve">     B23</w:t>
        </w:r>
      </w:ins>
    </w:p>
    <w:p w14:paraId="52643E25" w14:textId="03E89B2D" w:rsidR="00A06F63" w:rsidRPr="00A06F63" w:rsidRDefault="00A06F63" w:rsidP="00A06F63">
      <w:pPr>
        <w:widowControl w:val="0"/>
        <w:kinsoku w:val="0"/>
        <w:overflowPunct w:val="0"/>
        <w:autoSpaceDE w:val="0"/>
        <w:autoSpaceDN w:val="0"/>
        <w:adjustRightInd w:val="0"/>
        <w:spacing w:line="171" w:lineRule="exact"/>
        <w:ind w:left="106"/>
        <w:jc w:val="left"/>
        <w:rPr>
          <w:rFonts w:eastAsia="Times New Roman"/>
          <w:sz w:val="18"/>
          <w:szCs w:val="18"/>
          <w:lang w:val="en-US"/>
        </w:rPr>
      </w:pPr>
      <w:r w:rsidRPr="00A06F63">
        <w:rPr>
          <w:rFonts w:eastAsia="Times New Roman"/>
          <w:noProof/>
          <w:sz w:val="20"/>
          <w:lang w:val="en-US"/>
        </w:rPr>
        <mc:AlternateContent>
          <mc:Choice Requires="wps">
            <w:drawing>
              <wp:anchor distT="0" distB="0" distL="114300" distR="114300" simplePos="0" relativeHeight="251665920" behindDoc="0" locked="0" layoutInCell="0" allowOverlap="1" wp14:anchorId="1FCA3D15" wp14:editId="4F86DD67">
                <wp:simplePos x="0" y="0"/>
                <wp:positionH relativeFrom="page">
                  <wp:posOffset>2419350</wp:posOffset>
                </wp:positionH>
                <wp:positionV relativeFrom="paragraph">
                  <wp:posOffset>89535</wp:posOffset>
                </wp:positionV>
                <wp:extent cx="3677920" cy="384175"/>
                <wp:effectExtent l="0" t="635"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7920" cy="384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429"/>
                              <w:gridCol w:w="1398"/>
                              <w:gridCol w:w="1487"/>
                              <w:gridCol w:w="1440"/>
                            </w:tblGrid>
                            <w:tr w:rsidR="008826AD" w14:paraId="536E4A7D" w14:textId="77777777">
                              <w:trPr>
                                <w:trHeight w:val="549"/>
                              </w:trPr>
                              <w:tc>
                                <w:tcPr>
                                  <w:tcW w:w="1429" w:type="dxa"/>
                                  <w:tcBorders>
                                    <w:top w:val="single" w:sz="12" w:space="0" w:color="000000"/>
                                    <w:left w:val="single" w:sz="12" w:space="0" w:color="000000"/>
                                    <w:bottom w:val="single" w:sz="12" w:space="0" w:color="000000"/>
                                    <w:right w:val="single" w:sz="12" w:space="0" w:color="000000"/>
                                  </w:tcBorders>
                                </w:tcPr>
                                <w:p w14:paraId="5AA16530" w14:textId="77777777" w:rsidR="008826AD" w:rsidRDefault="008826AD">
                                  <w:pPr>
                                    <w:pStyle w:val="TableParagraph"/>
                                    <w:kinsoku w:val="0"/>
                                    <w:overflowPunct w:val="0"/>
                                    <w:spacing w:before="8"/>
                                    <w:rPr>
                                      <w:sz w:val="15"/>
                                      <w:szCs w:val="15"/>
                                    </w:rPr>
                                  </w:pPr>
                                </w:p>
                                <w:p w14:paraId="7CB3C7E3" w14:textId="77777777" w:rsidR="008826AD" w:rsidRDefault="008826AD">
                                  <w:pPr>
                                    <w:pStyle w:val="TableParagraph"/>
                                    <w:kinsoku w:val="0"/>
                                    <w:overflowPunct w:val="0"/>
                                    <w:ind w:left="439"/>
                                    <w:rPr>
                                      <w:rFonts w:ascii="Arial" w:hAnsi="Arial" w:cs="Arial"/>
                                      <w:sz w:val="16"/>
                                      <w:szCs w:val="16"/>
                                    </w:rPr>
                                  </w:pPr>
                                  <w:r>
                                    <w:rPr>
                                      <w:rFonts w:ascii="Arial" w:hAnsi="Arial" w:cs="Arial"/>
                                      <w:sz w:val="16"/>
                                      <w:szCs w:val="16"/>
                                    </w:rPr>
                                    <w:t>MLD ID</w:t>
                                  </w:r>
                                </w:p>
                              </w:tc>
                              <w:tc>
                                <w:tcPr>
                                  <w:tcW w:w="1398" w:type="dxa"/>
                                  <w:tcBorders>
                                    <w:top w:val="single" w:sz="12" w:space="0" w:color="000000"/>
                                    <w:left w:val="single" w:sz="12" w:space="0" w:color="000000"/>
                                    <w:bottom w:val="single" w:sz="12" w:space="0" w:color="000000"/>
                                    <w:right w:val="single" w:sz="12" w:space="0" w:color="000000"/>
                                  </w:tcBorders>
                                </w:tcPr>
                                <w:p w14:paraId="18084D6C" w14:textId="77777777" w:rsidR="008826AD" w:rsidRDefault="008826AD">
                                  <w:pPr>
                                    <w:pStyle w:val="TableParagraph"/>
                                    <w:kinsoku w:val="0"/>
                                    <w:overflowPunct w:val="0"/>
                                    <w:spacing w:before="8"/>
                                    <w:rPr>
                                      <w:sz w:val="15"/>
                                      <w:szCs w:val="15"/>
                                    </w:rPr>
                                  </w:pPr>
                                </w:p>
                                <w:p w14:paraId="118EE8C0" w14:textId="77777777" w:rsidR="008826AD" w:rsidRDefault="008826AD">
                                  <w:pPr>
                                    <w:pStyle w:val="TableParagraph"/>
                                    <w:kinsoku w:val="0"/>
                                    <w:overflowPunct w:val="0"/>
                                    <w:ind w:left="446"/>
                                    <w:rPr>
                                      <w:rFonts w:ascii="Arial" w:hAnsi="Arial" w:cs="Arial"/>
                                      <w:sz w:val="16"/>
                                      <w:szCs w:val="16"/>
                                    </w:rPr>
                                  </w:pPr>
                                  <w:r>
                                    <w:rPr>
                                      <w:rFonts w:ascii="Arial" w:hAnsi="Arial" w:cs="Arial"/>
                                      <w:sz w:val="16"/>
                                      <w:szCs w:val="16"/>
                                    </w:rPr>
                                    <w:t>Link ID</w:t>
                                  </w:r>
                                </w:p>
                              </w:tc>
                              <w:tc>
                                <w:tcPr>
                                  <w:tcW w:w="1487" w:type="dxa"/>
                                  <w:tcBorders>
                                    <w:top w:val="single" w:sz="12" w:space="0" w:color="000000"/>
                                    <w:left w:val="single" w:sz="12" w:space="0" w:color="000000"/>
                                    <w:bottom w:val="single" w:sz="12" w:space="0" w:color="000000"/>
                                    <w:right w:val="single" w:sz="12" w:space="0" w:color="000000"/>
                                  </w:tcBorders>
                                </w:tcPr>
                                <w:p w14:paraId="3283D04A" w14:textId="77777777" w:rsidR="008826AD" w:rsidRDefault="008826AD">
                                  <w:pPr>
                                    <w:pStyle w:val="TableParagraph"/>
                                    <w:kinsoku w:val="0"/>
                                    <w:overflowPunct w:val="0"/>
                                    <w:spacing w:before="120" w:line="208" w:lineRule="auto"/>
                                    <w:ind w:left="379" w:firstLine="80"/>
                                    <w:rPr>
                                      <w:rFonts w:ascii="Arial" w:hAnsi="Arial" w:cs="Arial"/>
                                      <w:w w:val="95"/>
                                      <w:sz w:val="16"/>
                                      <w:szCs w:val="16"/>
                                    </w:rPr>
                                  </w:pPr>
                                  <w:r>
                                    <w:rPr>
                                      <w:rFonts w:ascii="Arial" w:hAnsi="Arial" w:cs="Arial"/>
                                      <w:sz w:val="16"/>
                                      <w:szCs w:val="16"/>
                                    </w:rPr>
                                    <w:t xml:space="preserve">Change </w:t>
                                  </w:r>
                                  <w:r>
                                    <w:rPr>
                                      <w:rFonts w:ascii="Arial" w:hAnsi="Arial" w:cs="Arial"/>
                                      <w:w w:val="95"/>
                                      <w:sz w:val="16"/>
                                      <w:szCs w:val="16"/>
                                    </w:rPr>
                                    <w:t>Sequence</w:t>
                                  </w:r>
                                </w:p>
                              </w:tc>
                              <w:tc>
                                <w:tcPr>
                                  <w:tcW w:w="1440" w:type="dxa"/>
                                  <w:tcBorders>
                                    <w:top w:val="single" w:sz="12" w:space="0" w:color="000000"/>
                                    <w:left w:val="single" w:sz="12" w:space="0" w:color="000000"/>
                                    <w:bottom w:val="single" w:sz="12" w:space="0" w:color="000000"/>
                                    <w:right w:val="single" w:sz="12" w:space="0" w:color="000000"/>
                                  </w:tcBorders>
                                </w:tcPr>
                                <w:p w14:paraId="05DA65C0" w14:textId="77777777" w:rsidR="008826AD" w:rsidRDefault="008826AD">
                                  <w:pPr>
                                    <w:pStyle w:val="TableParagraph"/>
                                    <w:kinsoku w:val="0"/>
                                    <w:overflowPunct w:val="0"/>
                                    <w:spacing w:before="8"/>
                                    <w:rPr>
                                      <w:sz w:val="15"/>
                                      <w:szCs w:val="15"/>
                                    </w:rPr>
                                  </w:pPr>
                                </w:p>
                                <w:p w14:paraId="267E3970" w14:textId="77777777" w:rsidR="008826AD" w:rsidRDefault="008826AD">
                                  <w:pPr>
                                    <w:pStyle w:val="TableParagraph"/>
                                    <w:kinsoku w:val="0"/>
                                    <w:overflowPunct w:val="0"/>
                                    <w:ind w:left="375"/>
                                    <w:rPr>
                                      <w:rFonts w:ascii="Arial" w:hAnsi="Arial" w:cs="Arial"/>
                                      <w:sz w:val="16"/>
                                      <w:szCs w:val="16"/>
                                    </w:rPr>
                                  </w:pPr>
                                  <w:r>
                                    <w:rPr>
                                      <w:rFonts w:ascii="Arial" w:hAnsi="Arial" w:cs="Arial"/>
                                      <w:sz w:val="16"/>
                                      <w:szCs w:val="16"/>
                                    </w:rPr>
                                    <w:t>Reserved</w:t>
                                  </w:r>
                                </w:p>
                              </w:tc>
                            </w:tr>
                          </w:tbl>
                          <w:p w14:paraId="492C7E38" w14:textId="77777777" w:rsidR="008826AD" w:rsidRDefault="008826AD" w:rsidP="00A06F63">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CA3D15" id="Text Box 25" o:spid="_x0000_s1033" type="#_x0000_t202" style="position:absolute;left:0;text-align:left;margin-left:190.5pt;margin-top:7.05pt;width:289.6pt;height:30.2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429"/>
                        <w:gridCol w:w="1398"/>
                        <w:gridCol w:w="1487"/>
                        <w:gridCol w:w="1440"/>
                      </w:tblGrid>
                      <w:tr w:rsidR="008826AD" w14:paraId="536E4A7D" w14:textId="77777777">
                        <w:trPr>
                          <w:trHeight w:val="549"/>
                        </w:trPr>
                        <w:tc>
                          <w:tcPr>
                            <w:tcW w:w="1429" w:type="dxa"/>
                            <w:tcBorders>
                              <w:top w:val="single" w:sz="12" w:space="0" w:color="000000"/>
                              <w:left w:val="single" w:sz="12" w:space="0" w:color="000000"/>
                              <w:bottom w:val="single" w:sz="12" w:space="0" w:color="000000"/>
                              <w:right w:val="single" w:sz="12" w:space="0" w:color="000000"/>
                            </w:tcBorders>
                          </w:tcPr>
                          <w:p w14:paraId="5AA16530" w14:textId="77777777" w:rsidR="008826AD" w:rsidRDefault="008826AD">
                            <w:pPr>
                              <w:pStyle w:val="TableParagraph"/>
                              <w:kinsoku w:val="0"/>
                              <w:overflowPunct w:val="0"/>
                              <w:spacing w:before="8"/>
                              <w:rPr>
                                <w:sz w:val="15"/>
                                <w:szCs w:val="15"/>
                              </w:rPr>
                            </w:pPr>
                          </w:p>
                          <w:p w14:paraId="7CB3C7E3" w14:textId="77777777" w:rsidR="008826AD" w:rsidRDefault="008826AD">
                            <w:pPr>
                              <w:pStyle w:val="TableParagraph"/>
                              <w:kinsoku w:val="0"/>
                              <w:overflowPunct w:val="0"/>
                              <w:ind w:left="439"/>
                              <w:rPr>
                                <w:rFonts w:ascii="Arial" w:hAnsi="Arial" w:cs="Arial"/>
                                <w:sz w:val="16"/>
                                <w:szCs w:val="16"/>
                              </w:rPr>
                            </w:pPr>
                            <w:r>
                              <w:rPr>
                                <w:rFonts w:ascii="Arial" w:hAnsi="Arial" w:cs="Arial"/>
                                <w:sz w:val="16"/>
                                <w:szCs w:val="16"/>
                              </w:rPr>
                              <w:t>MLD ID</w:t>
                            </w:r>
                          </w:p>
                        </w:tc>
                        <w:tc>
                          <w:tcPr>
                            <w:tcW w:w="1398" w:type="dxa"/>
                            <w:tcBorders>
                              <w:top w:val="single" w:sz="12" w:space="0" w:color="000000"/>
                              <w:left w:val="single" w:sz="12" w:space="0" w:color="000000"/>
                              <w:bottom w:val="single" w:sz="12" w:space="0" w:color="000000"/>
                              <w:right w:val="single" w:sz="12" w:space="0" w:color="000000"/>
                            </w:tcBorders>
                          </w:tcPr>
                          <w:p w14:paraId="18084D6C" w14:textId="77777777" w:rsidR="008826AD" w:rsidRDefault="008826AD">
                            <w:pPr>
                              <w:pStyle w:val="TableParagraph"/>
                              <w:kinsoku w:val="0"/>
                              <w:overflowPunct w:val="0"/>
                              <w:spacing w:before="8"/>
                              <w:rPr>
                                <w:sz w:val="15"/>
                                <w:szCs w:val="15"/>
                              </w:rPr>
                            </w:pPr>
                          </w:p>
                          <w:p w14:paraId="118EE8C0" w14:textId="77777777" w:rsidR="008826AD" w:rsidRDefault="008826AD">
                            <w:pPr>
                              <w:pStyle w:val="TableParagraph"/>
                              <w:kinsoku w:val="0"/>
                              <w:overflowPunct w:val="0"/>
                              <w:ind w:left="446"/>
                              <w:rPr>
                                <w:rFonts w:ascii="Arial" w:hAnsi="Arial" w:cs="Arial"/>
                                <w:sz w:val="16"/>
                                <w:szCs w:val="16"/>
                              </w:rPr>
                            </w:pPr>
                            <w:r>
                              <w:rPr>
                                <w:rFonts w:ascii="Arial" w:hAnsi="Arial" w:cs="Arial"/>
                                <w:sz w:val="16"/>
                                <w:szCs w:val="16"/>
                              </w:rPr>
                              <w:t>Link ID</w:t>
                            </w:r>
                          </w:p>
                        </w:tc>
                        <w:tc>
                          <w:tcPr>
                            <w:tcW w:w="1487" w:type="dxa"/>
                            <w:tcBorders>
                              <w:top w:val="single" w:sz="12" w:space="0" w:color="000000"/>
                              <w:left w:val="single" w:sz="12" w:space="0" w:color="000000"/>
                              <w:bottom w:val="single" w:sz="12" w:space="0" w:color="000000"/>
                              <w:right w:val="single" w:sz="12" w:space="0" w:color="000000"/>
                            </w:tcBorders>
                          </w:tcPr>
                          <w:p w14:paraId="3283D04A" w14:textId="77777777" w:rsidR="008826AD" w:rsidRDefault="008826AD">
                            <w:pPr>
                              <w:pStyle w:val="TableParagraph"/>
                              <w:kinsoku w:val="0"/>
                              <w:overflowPunct w:val="0"/>
                              <w:spacing w:before="120" w:line="208" w:lineRule="auto"/>
                              <w:ind w:left="379" w:firstLine="80"/>
                              <w:rPr>
                                <w:rFonts w:ascii="Arial" w:hAnsi="Arial" w:cs="Arial"/>
                                <w:w w:val="95"/>
                                <w:sz w:val="16"/>
                                <w:szCs w:val="16"/>
                              </w:rPr>
                            </w:pPr>
                            <w:r>
                              <w:rPr>
                                <w:rFonts w:ascii="Arial" w:hAnsi="Arial" w:cs="Arial"/>
                                <w:sz w:val="16"/>
                                <w:szCs w:val="16"/>
                              </w:rPr>
                              <w:t xml:space="preserve">Change </w:t>
                            </w:r>
                            <w:r>
                              <w:rPr>
                                <w:rFonts w:ascii="Arial" w:hAnsi="Arial" w:cs="Arial"/>
                                <w:w w:val="95"/>
                                <w:sz w:val="16"/>
                                <w:szCs w:val="16"/>
                              </w:rPr>
                              <w:t>Sequence</w:t>
                            </w:r>
                          </w:p>
                        </w:tc>
                        <w:tc>
                          <w:tcPr>
                            <w:tcW w:w="1440" w:type="dxa"/>
                            <w:tcBorders>
                              <w:top w:val="single" w:sz="12" w:space="0" w:color="000000"/>
                              <w:left w:val="single" w:sz="12" w:space="0" w:color="000000"/>
                              <w:bottom w:val="single" w:sz="12" w:space="0" w:color="000000"/>
                              <w:right w:val="single" w:sz="12" w:space="0" w:color="000000"/>
                            </w:tcBorders>
                          </w:tcPr>
                          <w:p w14:paraId="05DA65C0" w14:textId="77777777" w:rsidR="008826AD" w:rsidRDefault="008826AD">
                            <w:pPr>
                              <w:pStyle w:val="TableParagraph"/>
                              <w:kinsoku w:val="0"/>
                              <w:overflowPunct w:val="0"/>
                              <w:spacing w:before="8"/>
                              <w:rPr>
                                <w:sz w:val="15"/>
                                <w:szCs w:val="15"/>
                              </w:rPr>
                            </w:pPr>
                          </w:p>
                          <w:p w14:paraId="267E3970" w14:textId="77777777" w:rsidR="008826AD" w:rsidRDefault="008826AD">
                            <w:pPr>
                              <w:pStyle w:val="TableParagraph"/>
                              <w:kinsoku w:val="0"/>
                              <w:overflowPunct w:val="0"/>
                              <w:ind w:left="375"/>
                              <w:rPr>
                                <w:rFonts w:ascii="Arial" w:hAnsi="Arial" w:cs="Arial"/>
                                <w:sz w:val="16"/>
                                <w:szCs w:val="16"/>
                              </w:rPr>
                            </w:pPr>
                            <w:r>
                              <w:rPr>
                                <w:rFonts w:ascii="Arial" w:hAnsi="Arial" w:cs="Arial"/>
                                <w:sz w:val="16"/>
                                <w:szCs w:val="16"/>
                              </w:rPr>
                              <w:t>Reserved</w:t>
                            </w:r>
                          </w:p>
                        </w:tc>
                      </w:tr>
                    </w:tbl>
                    <w:p w14:paraId="492C7E38" w14:textId="77777777" w:rsidR="008826AD" w:rsidRDefault="008826AD" w:rsidP="00A06F63">
                      <w:pPr>
                        <w:pStyle w:val="BodyText0"/>
                        <w:kinsoku w:val="0"/>
                        <w:overflowPunct w:val="0"/>
                        <w:rPr>
                          <w:sz w:val="24"/>
                          <w:szCs w:val="24"/>
                        </w:rPr>
                      </w:pPr>
                    </w:p>
                  </w:txbxContent>
                </v:textbox>
                <w10:wrap anchorx="page"/>
              </v:shape>
            </w:pict>
          </mc:Fallback>
        </mc:AlternateContent>
      </w:r>
      <w:r w:rsidRPr="00A06F63">
        <w:rPr>
          <w:rFonts w:eastAsia="Times New Roman"/>
          <w:sz w:val="18"/>
          <w:szCs w:val="18"/>
          <w:lang w:val="en-US"/>
        </w:rPr>
        <w:t>52</w:t>
      </w:r>
    </w:p>
    <w:p w14:paraId="6AB0EF19"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53</w:t>
      </w:r>
    </w:p>
    <w:p w14:paraId="20D1943C" w14:textId="77777777" w:rsidR="00A06F63" w:rsidRPr="00A06F63" w:rsidRDefault="00A06F63" w:rsidP="00A06F63">
      <w:pPr>
        <w:widowControl w:val="0"/>
        <w:kinsoku w:val="0"/>
        <w:overflowPunct w:val="0"/>
        <w:autoSpaceDE w:val="0"/>
        <w:autoSpaceDN w:val="0"/>
        <w:adjustRightInd w:val="0"/>
        <w:spacing w:line="200" w:lineRule="exact"/>
        <w:ind w:left="106"/>
        <w:jc w:val="left"/>
        <w:rPr>
          <w:rFonts w:eastAsia="Times New Roman"/>
          <w:sz w:val="18"/>
          <w:szCs w:val="18"/>
          <w:lang w:val="en-US"/>
        </w:rPr>
      </w:pPr>
      <w:r w:rsidRPr="00A06F63">
        <w:rPr>
          <w:rFonts w:eastAsia="Times New Roman"/>
          <w:sz w:val="18"/>
          <w:szCs w:val="18"/>
          <w:lang w:val="en-US"/>
        </w:rPr>
        <w:t>54</w:t>
      </w:r>
    </w:p>
    <w:p w14:paraId="233088D5" w14:textId="77777777" w:rsidR="00A06F63" w:rsidRPr="00A06F63" w:rsidRDefault="00A06F63" w:rsidP="00A06F63">
      <w:pPr>
        <w:widowControl w:val="0"/>
        <w:kinsoku w:val="0"/>
        <w:overflowPunct w:val="0"/>
        <w:autoSpaceDE w:val="0"/>
        <w:autoSpaceDN w:val="0"/>
        <w:adjustRightInd w:val="0"/>
        <w:spacing w:line="203" w:lineRule="exact"/>
        <w:ind w:left="106"/>
        <w:jc w:val="left"/>
        <w:rPr>
          <w:rFonts w:eastAsia="Times New Roman"/>
          <w:sz w:val="18"/>
          <w:szCs w:val="18"/>
          <w:lang w:val="en-US"/>
        </w:rPr>
      </w:pPr>
      <w:r w:rsidRPr="00A06F63">
        <w:rPr>
          <w:rFonts w:eastAsia="Times New Roman"/>
          <w:sz w:val="18"/>
          <w:szCs w:val="18"/>
          <w:lang w:val="en-US"/>
        </w:rPr>
        <w:t>55</w:t>
      </w:r>
    </w:p>
    <w:p w14:paraId="17FE0E5A" w14:textId="225E1537" w:rsidR="00A06F63" w:rsidRPr="00A06F63" w:rsidRDefault="00A06F63" w:rsidP="00A06F63">
      <w:pPr>
        <w:widowControl w:val="0"/>
        <w:tabs>
          <w:tab w:val="left" w:pos="1948"/>
          <w:tab w:val="left" w:pos="3236"/>
          <w:tab w:val="left" w:pos="4765"/>
          <w:tab w:val="left" w:pos="6092"/>
          <w:tab w:val="left" w:pos="7556"/>
        </w:tabs>
        <w:kinsoku w:val="0"/>
        <w:overflowPunct w:val="0"/>
        <w:autoSpaceDE w:val="0"/>
        <w:autoSpaceDN w:val="0"/>
        <w:adjustRightInd w:val="0"/>
        <w:spacing w:line="227" w:lineRule="exact"/>
        <w:ind w:left="106"/>
        <w:jc w:val="left"/>
        <w:rPr>
          <w:rFonts w:ascii="Arial" w:eastAsia="Times New Roman" w:hAnsi="Arial" w:cs="Arial"/>
          <w:color w:val="FF0000"/>
          <w:sz w:val="16"/>
          <w:szCs w:val="16"/>
          <w:lang w:val="en-US"/>
        </w:rPr>
      </w:pPr>
      <w:r w:rsidRPr="00A06F63">
        <w:rPr>
          <w:rFonts w:eastAsia="Times New Roman"/>
          <w:position w:val="6"/>
          <w:sz w:val="18"/>
          <w:szCs w:val="18"/>
          <w:lang w:val="en-US"/>
        </w:rPr>
        <w:t>56</w:t>
      </w:r>
      <w:r w:rsidRPr="00A06F63">
        <w:rPr>
          <w:rFonts w:eastAsia="Times New Roman"/>
          <w:position w:val="6"/>
          <w:sz w:val="18"/>
          <w:szCs w:val="18"/>
          <w:lang w:val="en-US"/>
        </w:rPr>
        <w:tab/>
      </w:r>
      <w:r w:rsidRPr="00A06F63">
        <w:rPr>
          <w:rFonts w:ascii="Arial" w:eastAsia="Times New Roman" w:hAnsi="Arial" w:cs="Arial"/>
          <w:sz w:val="16"/>
          <w:szCs w:val="16"/>
          <w:lang w:val="en-US"/>
        </w:rPr>
        <w:t>Bits:</w:t>
      </w:r>
      <w:r w:rsidRPr="00A06F63">
        <w:rPr>
          <w:rFonts w:ascii="Arial" w:eastAsia="Times New Roman" w:hAnsi="Arial" w:cs="Arial"/>
          <w:sz w:val="16"/>
          <w:szCs w:val="16"/>
          <w:lang w:val="en-US"/>
        </w:rPr>
        <w:tab/>
      </w:r>
      <w:del w:id="81" w:author="Cariou, Laurent" w:date="2021-02-10T18:31:00Z">
        <w:r w:rsidRPr="00A06F63" w:rsidDel="009E458C">
          <w:rPr>
            <w:rFonts w:ascii="Arial" w:eastAsia="Times New Roman" w:hAnsi="Arial" w:cs="Arial"/>
            <w:color w:val="FF0000"/>
            <w:sz w:val="16"/>
            <w:szCs w:val="16"/>
            <w:lang w:val="en-US"/>
          </w:rPr>
          <w:delText>TBD</w:delText>
        </w:r>
      </w:del>
      <w:ins w:id="82" w:author="Cariou, Laurent" w:date="2021-02-10T18:31:00Z">
        <w:r w:rsidR="009E458C">
          <w:rPr>
            <w:rFonts w:ascii="Arial" w:eastAsia="Times New Roman" w:hAnsi="Arial" w:cs="Arial"/>
            <w:color w:val="FF0000"/>
            <w:sz w:val="16"/>
            <w:szCs w:val="16"/>
            <w:lang w:val="en-US"/>
          </w:rPr>
          <w:t>8</w:t>
        </w:r>
      </w:ins>
      <w:r w:rsidRPr="00A06F63">
        <w:rPr>
          <w:rFonts w:ascii="Arial" w:eastAsia="Times New Roman" w:hAnsi="Arial" w:cs="Arial"/>
          <w:color w:val="FF0000"/>
          <w:sz w:val="16"/>
          <w:szCs w:val="16"/>
          <w:lang w:val="en-US"/>
        </w:rPr>
        <w:tab/>
      </w:r>
      <w:r w:rsidRPr="00A06F63">
        <w:rPr>
          <w:rFonts w:ascii="Arial" w:eastAsia="Times New Roman" w:hAnsi="Arial" w:cs="Arial"/>
          <w:color w:val="000000"/>
          <w:sz w:val="16"/>
          <w:szCs w:val="16"/>
          <w:lang w:val="en-US"/>
        </w:rPr>
        <w:t>4</w:t>
      </w:r>
      <w:r w:rsidRPr="00A06F63">
        <w:rPr>
          <w:rFonts w:ascii="Arial" w:eastAsia="Times New Roman" w:hAnsi="Arial" w:cs="Arial"/>
          <w:color w:val="000000"/>
          <w:sz w:val="16"/>
          <w:szCs w:val="16"/>
          <w:lang w:val="en-US"/>
        </w:rPr>
        <w:tab/>
      </w:r>
      <w:del w:id="83" w:author="Cariou, Laurent" w:date="2021-02-10T18:31:00Z">
        <w:r w:rsidRPr="00A06F63" w:rsidDel="009E458C">
          <w:rPr>
            <w:rFonts w:ascii="Arial" w:eastAsia="Times New Roman" w:hAnsi="Arial" w:cs="Arial"/>
            <w:color w:val="FF0000"/>
            <w:sz w:val="16"/>
            <w:szCs w:val="16"/>
            <w:lang w:val="en-US"/>
          </w:rPr>
          <w:delText>TBD</w:delText>
        </w:r>
      </w:del>
      <w:ins w:id="84" w:author="Cariou, Laurent" w:date="2021-02-10T18:31:00Z">
        <w:r w:rsidR="009E458C">
          <w:rPr>
            <w:rFonts w:ascii="Arial" w:eastAsia="Times New Roman" w:hAnsi="Arial" w:cs="Arial"/>
            <w:color w:val="FF0000"/>
            <w:sz w:val="16"/>
            <w:szCs w:val="16"/>
            <w:lang w:val="en-US"/>
          </w:rPr>
          <w:t>8</w:t>
        </w:r>
      </w:ins>
      <w:r w:rsidRPr="00A06F63">
        <w:rPr>
          <w:rFonts w:ascii="Arial" w:eastAsia="Times New Roman" w:hAnsi="Arial" w:cs="Arial"/>
          <w:color w:val="FF0000"/>
          <w:sz w:val="16"/>
          <w:szCs w:val="16"/>
          <w:lang w:val="en-US"/>
        </w:rPr>
        <w:tab/>
      </w:r>
      <w:del w:id="85" w:author="Cariou, Laurent" w:date="2021-02-10T18:31:00Z">
        <w:r w:rsidRPr="00A06F63" w:rsidDel="009E458C">
          <w:rPr>
            <w:rFonts w:ascii="Arial" w:eastAsia="Times New Roman" w:hAnsi="Arial" w:cs="Arial"/>
            <w:color w:val="FF0000"/>
            <w:sz w:val="16"/>
            <w:szCs w:val="16"/>
            <w:lang w:val="en-US"/>
          </w:rPr>
          <w:delText>TBD</w:delText>
        </w:r>
      </w:del>
      <w:ins w:id="86" w:author="Cariou, Laurent" w:date="2021-02-10T18:31:00Z">
        <w:r w:rsidR="009E458C">
          <w:rPr>
            <w:rFonts w:ascii="Arial" w:eastAsia="Times New Roman" w:hAnsi="Arial" w:cs="Arial"/>
            <w:color w:val="FF0000"/>
            <w:sz w:val="16"/>
            <w:szCs w:val="16"/>
            <w:lang w:val="en-US"/>
          </w:rPr>
          <w:t>4</w:t>
        </w:r>
      </w:ins>
    </w:p>
    <w:p w14:paraId="0879444D" w14:textId="77777777" w:rsidR="00A06F63" w:rsidRPr="00A06F63" w:rsidRDefault="00A06F63" w:rsidP="00A06F63">
      <w:pPr>
        <w:widowControl w:val="0"/>
        <w:kinsoku w:val="0"/>
        <w:overflowPunct w:val="0"/>
        <w:autoSpaceDE w:val="0"/>
        <w:autoSpaceDN w:val="0"/>
        <w:adjustRightInd w:val="0"/>
        <w:spacing w:line="171" w:lineRule="exact"/>
        <w:ind w:left="106"/>
        <w:jc w:val="left"/>
        <w:rPr>
          <w:rFonts w:eastAsia="Times New Roman"/>
          <w:sz w:val="18"/>
          <w:szCs w:val="18"/>
          <w:lang w:val="en-US"/>
        </w:rPr>
      </w:pPr>
      <w:r w:rsidRPr="00A06F63">
        <w:rPr>
          <w:rFonts w:eastAsia="Times New Roman"/>
          <w:sz w:val="18"/>
          <w:szCs w:val="18"/>
          <w:lang w:val="en-US"/>
        </w:rPr>
        <w:t>57</w:t>
      </w:r>
    </w:p>
    <w:p w14:paraId="2F3DFAE4" w14:textId="247EF9A5" w:rsidR="00A06F63" w:rsidRPr="00A06F63" w:rsidRDefault="00A06F63" w:rsidP="00A06F63">
      <w:pPr>
        <w:widowControl w:val="0"/>
        <w:tabs>
          <w:tab w:val="left" w:pos="2691"/>
        </w:tabs>
        <w:kinsoku w:val="0"/>
        <w:overflowPunct w:val="0"/>
        <w:autoSpaceDE w:val="0"/>
        <w:autoSpaceDN w:val="0"/>
        <w:adjustRightInd w:val="0"/>
        <w:spacing w:line="237" w:lineRule="exact"/>
        <w:ind w:left="106"/>
        <w:jc w:val="left"/>
        <w:outlineLvl w:val="2"/>
        <w:rPr>
          <w:rFonts w:ascii="Arial" w:eastAsia="Times New Roman" w:hAnsi="Arial" w:cs="Arial"/>
          <w:b/>
          <w:bCs/>
          <w:sz w:val="20"/>
          <w:lang w:val="en-US"/>
        </w:rPr>
      </w:pPr>
      <w:r w:rsidRPr="00A06F63">
        <w:rPr>
          <w:rFonts w:eastAsia="Times New Roman"/>
          <w:position w:val="7"/>
          <w:sz w:val="18"/>
          <w:szCs w:val="18"/>
          <w:lang w:val="en-US"/>
        </w:rPr>
        <w:t>58</w:t>
      </w:r>
      <w:r w:rsidRPr="00A06F63">
        <w:rPr>
          <w:rFonts w:eastAsia="Times New Roman"/>
          <w:position w:val="7"/>
          <w:sz w:val="18"/>
          <w:szCs w:val="18"/>
          <w:lang w:val="en-US"/>
        </w:rPr>
        <w:tab/>
      </w:r>
      <w:bookmarkStart w:id="87" w:name="_bookmark35"/>
      <w:bookmarkEnd w:id="87"/>
      <w:r w:rsidRPr="00A06F63">
        <w:rPr>
          <w:rFonts w:ascii="Arial" w:eastAsia="Times New Roman" w:hAnsi="Arial" w:cs="Arial"/>
          <w:b/>
          <w:bCs/>
          <w:sz w:val="20"/>
          <w:lang w:val="en-US"/>
        </w:rPr>
        <w:t>Figure 9-632b—MLD Parameters subfield</w:t>
      </w:r>
      <w:r w:rsidRPr="00A06F63">
        <w:rPr>
          <w:rFonts w:ascii="Arial" w:eastAsia="Times New Roman" w:hAnsi="Arial" w:cs="Arial"/>
          <w:b/>
          <w:bCs/>
          <w:spacing w:val="-3"/>
          <w:sz w:val="20"/>
          <w:lang w:val="en-US"/>
        </w:rPr>
        <w:t xml:space="preserve"> </w:t>
      </w:r>
      <w:r w:rsidRPr="00A06F63">
        <w:rPr>
          <w:rFonts w:ascii="Arial" w:eastAsia="Times New Roman" w:hAnsi="Arial" w:cs="Arial"/>
          <w:b/>
          <w:bCs/>
          <w:sz w:val="20"/>
          <w:lang w:val="en-US"/>
        </w:rPr>
        <w:t>format</w:t>
      </w:r>
      <w:ins w:id="88" w:author="Cariou, Laurent" w:date="2021-02-10T18:34:00Z">
        <w:r w:rsidR="00C76548">
          <w:rPr>
            <w:rFonts w:ascii="Arial" w:eastAsia="Times New Roman" w:hAnsi="Arial" w:cs="Arial"/>
            <w:b/>
            <w:bCs/>
            <w:sz w:val="20"/>
            <w:lang w:val="en-US"/>
          </w:rPr>
          <w:t xml:space="preserve"> (#1901, #1902</w:t>
        </w:r>
      </w:ins>
      <w:ins w:id="89" w:author="Cariou, Laurent" w:date="2021-02-12T19:13:00Z">
        <w:r w:rsidR="0060709B">
          <w:rPr>
            <w:rFonts w:ascii="Arial" w:eastAsia="Times New Roman" w:hAnsi="Arial" w:cs="Arial"/>
            <w:b/>
            <w:bCs/>
            <w:sz w:val="20"/>
            <w:lang w:val="en-US"/>
          </w:rPr>
          <w:t>, #1016</w:t>
        </w:r>
      </w:ins>
      <w:ins w:id="90" w:author="Cariou, Laurent" w:date="2021-02-12T19:14:00Z">
        <w:r w:rsidR="0060709B">
          <w:rPr>
            <w:rFonts w:ascii="Arial" w:eastAsia="Times New Roman" w:hAnsi="Arial" w:cs="Arial"/>
            <w:b/>
            <w:bCs/>
            <w:sz w:val="20"/>
            <w:lang w:val="en-US"/>
          </w:rPr>
          <w:t>, #1017</w:t>
        </w:r>
      </w:ins>
      <w:ins w:id="91" w:author="Cariou, Laurent" w:date="2021-02-10T18:34:00Z">
        <w:r w:rsidR="00C76548">
          <w:rPr>
            <w:rFonts w:ascii="Arial" w:eastAsia="Times New Roman" w:hAnsi="Arial" w:cs="Arial"/>
            <w:b/>
            <w:bCs/>
            <w:sz w:val="20"/>
            <w:lang w:val="en-US"/>
          </w:rPr>
          <w:t>)</w:t>
        </w:r>
      </w:ins>
    </w:p>
    <w:p w14:paraId="77CECA27" w14:textId="78E5AE53" w:rsidR="00A06F63" w:rsidRPr="00A06F63" w:rsidRDefault="00A06F63" w:rsidP="00A06F63">
      <w:pPr>
        <w:widowControl w:val="0"/>
        <w:kinsoku w:val="0"/>
        <w:overflowPunct w:val="0"/>
        <w:autoSpaceDE w:val="0"/>
        <w:autoSpaceDN w:val="0"/>
        <w:adjustRightInd w:val="0"/>
        <w:spacing w:line="163" w:lineRule="exact"/>
        <w:ind w:left="106"/>
        <w:jc w:val="left"/>
        <w:rPr>
          <w:rFonts w:eastAsia="Times New Roman"/>
          <w:sz w:val="18"/>
          <w:szCs w:val="18"/>
          <w:lang w:val="en-US"/>
        </w:rPr>
      </w:pPr>
      <w:r w:rsidRPr="00A06F63">
        <w:rPr>
          <w:rFonts w:eastAsia="Times New Roman"/>
          <w:sz w:val="18"/>
          <w:szCs w:val="18"/>
          <w:lang w:val="en-US"/>
        </w:rPr>
        <w:t>5</w:t>
      </w:r>
      <w:ins w:id="92" w:author="Cariou, Laurent" w:date="2021-02-10T18:35:00Z">
        <w:r w:rsidR="00481A0E">
          <w:rPr>
            <w:rFonts w:eastAsia="Times New Roman"/>
            <w:sz w:val="18"/>
            <w:szCs w:val="18"/>
            <w:lang w:val="en-US"/>
          </w:rPr>
          <w:t>, #1903</w:t>
        </w:r>
      </w:ins>
      <w:r w:rsidRPr="00A06F63">
        <w:rPr>
          <w:rFonts w:eastAsia="Times New Roman"/>
          <w:sz w:val="18"/>
          <w:szCs w:val="18"/>
          <w:lang w:val="en-US"/>
        </w:rPr>
        <w:t>9</w:t>
      </w:r>
    </w:p>
    <w:p w14:paraId="532E2564" w14:textId="77777777" w:rsidR="00A06F63" w:rsidRPr="00A06F63" w:rsidRDefault="00A06F63" w:rsidP="00A06F63">
      <w:pPr>
        <w:widowControl w:val="0"/>
        <w:kinsoku w:val="0"/>
        <w:overflowPunct w:val="0"/>
        <w:autoSpaceDE w:val="0"/>
        <w:autoSpaceDN w:val="0"/>
        <w:adjustRightInd w:val="0"/>
        <w:spacing w:line="197" w:lineRule="exact"/>
        <w:ind w:left="106"/>
        <w:jc w:val="left"/>
        <w:rPr>
          <w:rFonts w:eastAsia="Times New Roman"/>
          <w:sz w:val="18"/>
          <w:szCs w:val="18"/>
          <w:lang w:val="en-US"/>
        </w:rPr>
      </w:pPr>
      <w:r w:rsidRPr="00A06F63">
        <w:rPr>
          <w:rFonts w:eastAsia="Times New Roman"/>
          <w:sz w:val="18"/>
          <w:szCs w:val="18"/>
          <w:lang w:val="en-US"/>
        </w:rPr>
        <w:t>60</w:t>
      </w:r>
    </w:p>
    <w:p w14:paraId="2C5D4479" w14:textId="77777777" w:rsidR="00A06F63" w:rsidRPr="00A06F63" w:rsidRDefault="00A06F63" w:rsidP="00A06F63">
      <w:pPr>
        <w:widowControl w:val="0"/>
        <w:numPr>
          <w:ilvl w:val="0"/>
          <w:numId w:val="16"/>
        </w:numPr>
        <w:tabs>
          <w:tab w:val="left" w:pos="660"/>
        </w:tabs>
        <w:kinsoku w:val="0"/>
        <w:overflowPunct w:val="0"/>
        <w:autoSpaceDE w:val="0"/>
        <w:autoSpaceDN w:val="0"/>
        <w:adjustRightInd w:val="0"/>
        <w:spacing w:line="234" w:lineRule="exact"/>
        <w:ind w:hanging="554"/>
        <w:jc w:val="left"/>
        <w:rPr>
          <w:rFonts w:eastAsia="Times New Roman"/>
          <w:sz w:val="20"/>
          <w:lang w:val="en-US"/>
        </w:rPr>
      </w:pPr>
      <w:r w:rsidRPr="00A06F63">
        <w:rPr>
          <w:rFonts w:eastAsia="Times New Roman"/>
          <w:sz w:val="20"/>
          <w:lang w:val="en-US"/>
        </w:rPr>
        <w:t>The</w:t>
      </w:r>
      <w:r w:rsidRPr="00A06F63">
        <w:rPr>
          <w:rFonts w:eastAsia="Times New Roman"/>
          <w:spacing w:val="8"/>
          <w:sz w:val="20"/>
          <w:lang w:val="en-US"/>
        </w:rPr>
        <w:t xml:space="preserve"> </w:t>
      </w:r>
      <w:r w:rsidRPr="00A06F63">
        <w:rPr>
          <w:rFonts w:eastAsia="Times New Roman"/>
          <w:sz w:val="20"/>
          <w:lang w:val="en-US"/>
        </w:rPr>
        <w:t>MLD</w:t>
      </w:r>
      <w:r w:rsidRPr="00A06F63">
        <w:rPr>
          <w:rFonts w:eastAsia="Times New Roman"/>
          <w:spacing w:val="9"/>
          <w:sz w:val="20"/>
          <w:lang w:val="en-US"/>
        </w:rPr>
        <w:t xml:space="preserve"> </w:t>
      </w:r>
      <w:r w:rsidRPr="00A06F63">
        <w:rPr>
          <w:rFonts w:eastAsia="Times New Roman"/>
          <w:sz w:val="20"/>
          <w:lang w:val="en-US"/>
        </w:rPr>
        <w:t>ID</w:t>
      </w:r>
      <w:r w:rsidRPr="00A06F63">
        <w:rPr>
          <w:rFonts w:eastAsia="Times New Roman"/>
          <w:spacing w:val="9"/>
          <w:sz w:val="20"/>
          <w:lang w:val="en-US"/>
        </w:rPr>
        <w:t xml:space="preserve"> </w:t>
      </w:r>
      <w:r w:rsidRPr="00A06F63">
        <w:rPr>
          <w:rFonts w:eastAsia="Times New Roman"/>
          <w:sz w:val="20"/>
          <w:lang w:val="en-US"/>
        </w:rPr>
        <w:t>subfield</w:t>
      </w:r>
      <w:r w:rsidRPr="00A06F63">
        <w:rPr>
          <w:rFonts w:eastAsia="Times New Roman"/>
          <w:spacing w:val="9"/>
          <w:sz w:val="20"/>
          <w:lang w:val="en-US"/>
        </w:rPr>
        <w:t xml:space="preserve"> </w:t>
      </w:r>
      <w:r w:rsidRPr="00A06F63">
        <w:rPr>
          <w:rFonts w:eastAsia="Times New Roman"/>
          <w:sz w:val="20"/>
          <w:lang w:val="en-US"/>
        </w:rPr>
        <w:t>indicates</w:t>
      </w:r>
      <w:r w:rsidRPr="00A06F63">
        <w:rPr>
          <w:rFonts w:eastAsia="Times New Roman"/>
          <w:spacing w:val="9"/>
          <w:sz w:val="20"/>
          <w:lang w:val="en-US"/>
        </w:rPr>
        <w:t xml:space="preserve"> </w:t>
      </w:r>
      <w:r w:rsidRPr="00A06F63">
        <w:rPr>
          <w:rFonts w:eastAsia="Times New Roman"/>
          <w:sz w:val="20"/>
          <w:lang w:val="en-US"/>
        </w:rPr>
        <w:t>the</w:t>
      </w:r>
      <w:r w:rsidRPr="00A06F63">
        <w:rPr>
          <w:rFonts w:eastAsia="Times New Roman"/>
          <w:spacing w:val="9"/>
          <w:sz w:val="20"/>
          <w:lang w:val="en-US"/>
        </w:rPr>
        <w:t xml:space="preserve"> </w:t>
      </w:r>
      <w:r w:rsidRPr="00A06F63">
        <w:rPr>
          <w:rFonts w:eastAsia="Times New Roman"/>
          <w:sz w:val="20"/>
          <w:lang w:val="en-US"/>
        </w:rPr>
        <w:t>identifier</w:t>
      </w:r>
      <w:r w:rsidRPr="00A06F63">
        <w:rPr>
          <w:rFonts w:eastAsia="Times New Roman"/>
          <w:spacing w:val="9"/>
          <w:sz w:val="20"/>
          <w:lang w:val="en-US"/>
        </w:rPr>
        <w:t xml:space="preserve"> </w:t>
      </w:r>
      <w:r w:rsidRPr="00A06F63">
        <w:rPr>
          <w:rFonts w:eastAsia="Times New Roman"/>
          <w:sz w:val="20"/>
          <w:lang w:val="en-US"/>
        </w:rPr>
        <w:t>of</w:t>
      </w:r>
      <w:r w:rsidRPr="00A06F63">
        <w:rPr>
          <w:rFonts w:eastAsia="Times New Roman"/>
          <w:spacing w:val="9"/>
          <w:sz w:val="20"/>
          <w:lang w:val="en-US"/>
        </w:rPr>
        <w:t xml:space="preserve"> </w:t>
      </w:r>
      <w:r w:rsidRPr="00A06F63">
        <w:rPr>
          <w:rFonts w:eastAsia="Times New Roman"/>
          <w:sz w:val="20"/>
          <w:lang w:val="en-US"/>
        </w:rPr>
        <w:t>the</w:t>
      </w:r>
      <w:r w:rsidRPr="00A06F63">
        <w:rPr>
          <w:rFonts w:eastAsia="Times New Roman"/>
          <w:spacing w:val="9"/>
          <w:sz w:val="20"/>
          <w:lang w:val="en-US"/>
        </w:rPr>
        <w:t xml:space="preserve"> </w:t>
      </w:r>
      <w:r w:rsidRPr="00A06F63">
        <w:rPr>
          <w:rFonts w:eastAsia="Times New Roman"/>
          <w:sz w:val="20"/>
          <w:lang w:val="en-US"/>
        </w:rPr>
        <w:t>AP</w:t>
      </w:r>
      <w:r w:rsidRPr="00A06F63">
        <w:rPr>
          <w:rFonts w:eastAsia="Times New Roman"/>
          <w:spacing w:val="9"/>
          <w:sz w:val="20"/>
          <w:lang w:val="en-US"/>
        </w:rPr>
        <w:t xml:space="preserve"> </w:t>
      </w:r>
      <w:r w:rsidRPr="00A06F63">
        <w:rPr>
          <w:rFonts w:eastAsia="Times New Roman"/>
          <w:sz w:val="20"/>
          <w:lang w:val="en-US"/>
        </w:rPr>
        <w:t>MLD</w:t>
      </w:r>
      <w:r w:rsidRPr="00A06F63">
        <w:rPr>
          <w:rFonts w:eastAsia="Times New Roman"/>
          <w:spacing w:val="9"/>
          <w:sz w:val="20"/>
          <w:lang w:val="en-US"/>
        </w:rPr>
        <w:t xml:space="preserve"> </w:t>
      </w:r>
      <w:r w:rsidRPr="00A06F63">
        <w:rPr>
          <w:rFonts w:eastAsia="Times New Roman"/>
          <w:sz w:val="20"/>
          <w:lang w:val="en-US"/>
        </w:rPr>
        <w:t>to</w:t>
      </w:r>
      <w:r w:rsidRPr="00A06F63">
        <w:rPr>
          <w:rFonts w:eastAsia="Times New Roman"/>
          <w:spacing w:val="9"/>
          <w:sz w:val="20"/>
          <w:lang w:val="en-US"/>
        </w:rPr>
        <w:t xml:space="preserve"> </w:t>
      </w:r>
      <w:r w:rsidRPr="00A06F63">
        <w:rPr>
          <w:rFonts w:eastAsia="Times New Roman"/>
          <w:sz w:val="20"/>
          <w:lang w:val="en-US"/>
        </w:rPr>
        <w:t>which</w:t>
      </w:r>
      <w:r w:rsidRPr="00A06F63">
        <w:rPr>
          <w:rFonts w:eastAsia="Times New Roman"/>
          <w:spacing w:val="9"/>
          <w:sz w:val="20"/>
          <w:lang w:val="en-US"/>
        </w:rPr>
        <w:t xml:space="preserve"> </w:t>
      </w:r>
      <w:r w:rsidRPr="00A06F63">
        <w:rPr>
          <w:rFonts w:eastAsia="Times New Roman"/>
          <w:sz w:val="20"/>
          <w:lang w:val="en-US"/>
        </w:rPr>
        <w:t>the</w:t>
      </w:r>
      <w:r w:rsidRPr="00A06F63">
        <w:rPr>
          <w:rFonts w:eastAsia="Times New Roman"/>
          <w:spacing w:val="9"/>
          <w:sz w:val="20"/>
          <w:lang w:val="en-US"/>
        </w:rPr>
        <w:t xml:space="preserve"> </w:t>
      </w:r>
      <w:r w:rsidRPr="00A06F63">
        <w:rPr>
          <w:rFonts w:eastAsia="Times New Roman"/>
          <w:sz w:val="20"/>
          <w:lang w:val="en-US"/>
        </w:rPr>
        <w:t>reported</w:t>
      </w:r>
      <w:r w:rsidRPr="00A06F63">
        <w:rPr>
          <w:rFonts w:eastAsia="Times New Roman"/>
          <w:spacing w:val="10"/>
          <w:sz w:val="20"/>
          <w:lang w:val="en-US"/>
        </w:rPr>
        <w:t xml:space="preserve"> </w:t>
      </w:r>
      <w:r w:rsidRPr="00A06F63">
        <w:rPr>
          <w:rFonts w:eastAsia="Times New Roman"/>
          <w:sz w:val="20"/>
          <w:lang w:val="en-US"/>
        </w:rPr>
        <w:t>AP</w:t>
      </w:r>
      <w:r w:rsidRPr="00A06F63">
        <w:rPr>
          <w:rFonts w:eastAsia="Times New Roman"/>
          <w:spacing w:val="9"/>
          <w:sz w:val="20"/>
          <w:lang w:val="en-US"/>
        </w:rPr>
        <w:t xml:space="preserve"> </w:t>
      </w:r>
      <w:r w:rsidRPr="00A06F63">
        <w:rPr>
          <w:rFonts w:eastAsia="Times New Roman"/>
          <w:sz w:val="20"/>
          <w:lang w:val="en-US"/>
        </w:rPr>
        <w:t>is</w:t>
      </w:r>
      <w:r w:rsidRPr="00A06F63">
        <w:rPr>
          <w:rFonts w:eastAsia="Times New Roman"/>
          <w:spacing w:val="9"/>
          <w:sz w:val="20"/>
          <w:lang w:val="en-US"/>
        </w:rPr>
        <w:t xml:space="preserve"> </w:t>
      </w:r>
      <w:r w:rsidRPr="00A06F63">
        <w:rPr>
          <w:rFonts w:eastAsia="Times New Roman"/>
          <w:sz w:val="20"/>
          <w:lang w:val="en-US"/>
        </w:rPr>
        <w:t>affiliated.</w:t>
      </w:r>
      <w:r w:rsidRPr="00A06F63">
        <w:rPr>
          <w:rFonts w:eastAsia="Times New Roman"/>
          <w:spacing w:val="9"/>
          <w:sz w:val="20"/>
          <w:lang w:val="en-US"/>
        </w:rPr>
        <w:t xml:space="preserve"> </w:t>
      </w:r>
      <w:r w:rsidRPr="00A06F63">
        <w:rPr>
          <w:rFonts w:eastAsia="Times New Roman"/>
          <w:sz w:val="20"/>
          <w:lang w:val="en-US"/>
        </w:rPr>
        <w:t>If</w:t>
      </w:r>
      <w:r w:rsidRPr="00A06F63">
        <w:rPr>
          <w:rFonts w:eastAsia="Times New Roman"/>
          <w:spacing w:val="9"/>
          <w:sz w:val="20"/>
          <w:lang w:val="en-US"/>
        </w:rPr>
        <w:t xml:space="preserve"> </w:t>
      </w:r>
      <w:r w:rsidRPr="00A06F63">
        <w:rPr>
          <w:rFonts w:eastAsia="Times New Roman"/>
          <w:sz w:val="20"/>
          <w:lang w:val="en-US"/>
        </w:rPr>
        <w:t>the</w:t>
      </w:r>
    </w:p>
    <w:p w14:paraId="111892F4" w14:textId="77777777" w:rsidR="00A06F63" w:rsidRPr="00A06F63" w:rsidRDefault="00A06F63" w:rsidP="00A06F63">
      <w:pPr>
        <w:widowControl w:val="0"/>
        <w:numPr>
          <w:ilvl w:val="0"/>
          <w:numId w:val="16"/>
        </w:numPr>
        <w:tabs>
          <w:tab w:val="left" w:pos="660"/>
        </w:tabs>
        <w:kinsoku w:val="0"/>
        <w:overflowPunct w:val="0"/>
        <w:autoSpaceDE w:val="0"/>
        <w:autoSpaceDN w:val="0"/>
        <w:adjustRightInd w:val="0"/>
        <w:spacing w:line="220" w:lineRule="exact"/>
        <w:ind w:left="660" w:hanging="554"/>
        <w:jc w:val="left"/>
        <w:rPr>
          <w:rFonts w:eastAsia="Times New Roman"/>
          <w:sz w:val="20"/>
          <w:lang w:val="en-US"/>
        </w:rPr>
      </w:pPr>
      <w:r w:rsidRPr="00A06F63">
        <w:rPr>
          <w:rFonts w:eastAsia="Times New Roman"/>
          <w:sz w:val="20"/>
          <w:lang w:val="en-US"/>
        </w:rPr>
        <w:t>reported</w:t>
      </w:r>
      <w:r w:rsidRPr="00A06F63">
        <w:rPr>
          <w:rFonts w:eastAsia="Times New Roman"/>
          <w:spacing w:val="23"/>
          <w:sz w:val="20"/>
          <w:lang w:val="en-US"/>
        </w:rPr>
        <w:t xml:space="preserve"> </w:t>
      </w:r>
      <w:r w:rsidRPr="00A06F63">
        <w:rPr>
          <w:rFonts w:eastAsia="Times New Roman"/>
          <w:sz w:val="20"/>
          <w:lang w:val="en-US"/>
        </w:rPr>
        <w:t>AP</w:t>
      </w:r>
      <w:r w:rsidRPr="00A06F63">
        <w:rPr>
          <w:rFonts w:eastAsia="Times New Roman"/>
          <w:spacing w:val="24"/>
          <w:sz w:val="20"/>
          <w:lang w:val="en-US"/>
        </w:rPr>
        <w:t xml:space="preserve"> </w:t>
      </w:r>
      <w:r w:rsidRPr="00A06F63">
        <w:rPr>
          <w:rFonts w:eastAsia="Times New Roman"/>
          <w:sz w:val="20"/>
          <w:lang w:val="en-US"/>
        </w:rPr>
        <w:t>is</w:t>
      </w:r>
      <w:r w:rsidRPr="00A06F63">
        <w:rPr>
          <w:rFonts w:eastAsia="Times New Roman"/>
          <w:spacing w:val="24"/>
          <w:sz w:val="20"/>
          <w:lang w:val="en-US"/>
        </w:rPr>
        <w:t xml:space="preserve"> </w:t>
      </w:r>
      <w:r w:rsidRPr="00A06F63">
        <w:rPr>
          <w:rFonts w:eastAsia="Times New Roman"/>
          <w:sz w:val="20"/>
          <w:lang w:val="en-US"/>
        </w:rPr>
        <w:t>affiliated</w:t>
      </w:r>
      <w:r w:rsidRPr="00A06F63">
        <w:rPr>
          <w:rFonts w:eastAsia="Times New Roman"/>
          <w:spacing w:val="24"/>
          <w:sz w:val="20"/>
          <w:lang w:val="en-US"/>
        </w:rPr>
        <w:t xml:space="preserve"> </w:t>
      </w:r>
      <w:r w:rsidRPr="00A06F63">
        <w:rPr>
          <w:rFonts w:eastAsia="Times New Roman"/>
          <w:sz w:val="20"/>
          <w:lang w:val="en-US"/>
        </w:rPr>
        <w:t>to</w:t>
      </w:r>
      <w:r w:rsidRPr="00A06F63">
        <w:rPr>
          <w:rFonts w:eastAsia="Times New Roman"/>
          <w:spacing w:val="24"/>
          <w:sz w:val="20"/>
          <w:lang w:val="en-US"/>
        </w:rPr>
        <w:t xml:space="preserve"> </w:t>
      </w:r>
      <w:r w:rsidRPr="00A06F63">
        <w:rPr>
          <w:rFonts w:eastAsia="Times New Roman"/>
          <w:sz w:val="20"/>
          <w:lang w:val="en-US"/>
        </w:rPr>
        <w:t>the</w:t>
      </w:r>
      <w:r w:rsidRPr="00A06F63">
        <w:rPr>
          <w:rFonts w:eastAsia="Times New Roman"/>
          <w:spacing w:val="23"/>
          <w:sz w:val="20"/>
          <w:lang w:val="en-US"/>
        </w:rPr>
        <w:t xml:space="preserve"> </w:t>
      </w:r>
      <w:r w:rsidRPr="00A06F63">
        <w:rPr>
          <w:rFonts w:eastAsia="Times New Roman"/>
          <w:sz w:val="20"/>
          <w:lang w:val="en-US"/>
        </w:rPr>
        <w:t>same</w:t>
      </w:r>
      <w:r w:rsidRPr="00A06F63">
        <w:rPr>
          <w:rFonts w:eastAsia="Times New Roman"/>
          <w:spacing w:val="23"/>
          <w:sz w:val="20"/>
          <w:lang w:val="en-US"/>
        </w:rPr>
        <w:t xml:space="preserve"> </w:t>
      </w:r>
      <w:r w:rsidRPr="00A06F63">
        <w:rPr>
          <w:rFonts w:eastAsia="Times New Roman"/>
          <w:sz w:val="20"/>
          <w:lang w:val="en-US"/>
        </w:rPr>
        <w:t>MLD</w:t>
      </w:r>
      <w:r w:rsidRPr="00A06F63">
        <w:rPr>
          <w:rFonts w:eastAsia="Times New Roman"/>
          <w:spacing w:val="24"/>
          <w:sz w:val="20"/>
          <w:lang w:val="en-US"/>
        </w:rPr>
        <w:t xml:space="preserve"> </w:t>
      </w:r>
      <w:r w:rsidRPr="00A06F63">
        <w:rPr>
          <w:rFonts w:eastAsia="Times New Roman"/>
          <w:sz w:val="20"/>
          <w:lang w:val="en-US"/>
        </w:rPr>
        <w:t>as</w:t>
      </w:r>
      <w:r w:rsidRPr="00A06F63">
        <w:rPr>
          <w:rFonts w:eastAsia="Times New Roman"/>
          <w:spacing w:val="23"/>
          <w:sz w:val="20"/>
          <w:lang w:val="en-US"/>
        </w:rPr>
        <w:t xml:space="preserve"> </w:t>
      </w:r>
      <w:r w:rsidRPr="00A06F63">
        <w:rPr>
          <w:rFonts w:eastAsia="Times New Roman"/>
          <w:sz w:val="20"/>
          <w:lang w:val="en-US"/>
        </w:rPr>
        <w:t>the</w:t>
      </w:r>
      <w:r w:rsidRPr="00A06F63">
        <w:rPr>
          <w:rFonts w:eastAsia="Times New Roman"/>
          <w:spacing w:val="24"/>
          <w:sz w:val="20"/>
          <w:lang w:val="en-US"/>
        </w:rPr>
        <w:t xml:space="preserve"> </w:t>
      </w:r>
      <w:r w:rsidRPr="00A06F63">
        <w:rPr>
          <w:rFonts w:eastAsia="Times New Roman"/>
          <w:sz w:val="20"/>
          <w:lang w:val="en-US"/>
        </w:rPr>
        <w:t>reporting</w:t>
      </w:r>
      <w:r w:rsidRPr="00A06F63">
        <w:rPr>
          <w:rFonts w:eastAsia="Times New Roman"/>
          <w:spacing w:val="24"/>
          <w:sz w:val="20"/>
          <w:lang w:val="en-US"/>
        </w:rPr>
        <w:t xml:space="preserve"> </w:t>
      </w:r>
      <w:r w:rsidRPr="00A06F63">
        <w:rPr>
          <w:rFonts w:eastAsia="Times New Roman"/>
          <w:sz w:val="20"/>
          <w:lang w:val="en-US"/>
        </w:rPr>
        <w:t>AP,</w:t>
      </w:r>
      <w:r w:rsidRPr="00A06F63">
        <w:rPr>
          <w:rFonts w:eastAsia="Times New Roman"/>
          <w:spacing w:val="24"/>
          <w:sz w:val="20"/>
          <w:lang w:val="en-US"/>
        </w:rPr>
        <w:t xml:space="preserve"> </w:t>
      </w:r>
      <w:r w:rsidRPr="00A06F63">
        <w:rPr>
          <w:rFonts w:eastAsia="Times New Roman"/>
          <w:sz w:val="20"/>
          <w:lang w:val="en-US"/>
        </w:rPr>
        <w:t>the</w:t>
      </w:r>
      <w:r w:rsidRPr="00A06F63">
        <w:rPr>
          <w:rFonts w:eastAsia="Times New Roman"/>
          <w:spacing w:val="23"/>
          <w:sz w:val="20"/>
          <w:lang w:val="en-US"/>
        </w:rPr>
        <w:t xml:space="preserve"> </w:t>
      </w:r>
      <w:r w:rsidRPr="00A06F63">
        <w:rPr>
          <w:rFonts w:eastAsia="Times New Roman"/>
          <w:sz w:val="20"/>
          <w:lang w:val="en-US"/>
        </w:rPr>
        <w:t>MLD</w:t>
      </w:r>
      <w:r w:rsidRPr="00A06F63">
        <w:rPr>
          <w:rFonts w:eastAsia="Times New Roman"/>
          <w:spacing w:val="24"/>
          <w:sz w:val="20"/>
          <w:lang w:val="en-US"/>
        </w:rPr>
        <w:t xml:space="preserve"> </w:t>
      </w:r>
      <w:r w:rsidRPr="00A06F63">
        <w:rPr>
          <w:rFonts w:eastAsia="Times New Roman"/>
          <w:sz w:val="20"/>
          <w:lang w:val="en-US"/>
        </w:rPr>
        <w:t>ID</w:t>
      </w:r>
      <w:r w:rsidRPr="00A06F63">
        <w:rPr>
          <w:rFonts w:eastAsia="Times New Roman"/>
          <w:spacing w:val="24"/>
          <w:sz w:val="20"/>
          <w:lang w:val="en-US"/>
        </w:rPr>
        <w:t xml:space="preserve"> </w:t>
      </w:r>
      <w:r w:rsidRPr="00A06F63">
        <w:rPr>
          <w:rFonts w:eastAsia="Times New Roman"/>
          <w:sz w:val="20"/>
          <w:lang w:val="en-US"/>
        </w:rPr>
        <w:t>subfield</w:t>
      </w:r>
      <w:r w:rsidRPr="00A06F63">
        <w:rPr>
          <w:rFonts w:eastAsia="Times New Roman"/>
          <w:spacing w:val="24"/>
          <w:sz w:val="20"/>
          <w:lang w:val="en-US"/>
        </w:rPr>
        <w:t xml:space="preserve"> </w:t>
      </w:r>
      <w:r w:rsidRPr="00A06F63">
        <w:rPr>
          <w:rFonts w:eastAsia="Times New Roman"/>
          <w:sz w:val="20"/>
          <w:lang w:val="en-US"/>
        </w:rPr>
        <w:t>is</w:t>
      </w:r>
      <w:r w:rsidRPr="00A06F63">
        <w:rPr>
          <w:rFonts w:eastAsia="Times New Roman"/>
          <w:spacing w:val="23"/>
          <w:sz w:val="20"/>
          <w:lang w:val="en-US"/>
        </w:rPr>
        <w:t xml:space="preserve"> </w:t>
      </w:r>
      <w:r w:rsidRPr="00A06F63">
        <w:rPr>
          <w:rFonts w:eastAsia="Times New Roman"/>
          <w:sz w:val="20"/>
          <w:lang w:val="en-US"/>
        </w:rPr>
        <w:t>set</w:t>
      </w:r>
      <w:r w:rsidRPr="00A06F63">
        <w:rPr>
          <w:rFonts w:eastAsia="Times New Roman"/>
          <w:spacing w:val="24"/>
          <w:sz w:val="20"/>
          <w:lang w:val="en-US"/>
        </w:rPr>
        <w:t xml:space="preserve"> </w:t>
      </w:r>
      <w:r w:rsidRPr="00A06F63">
        <w:rPr>
          <w:rFonts w:eastAsia="Times New Roman"/>
          <w:sz w:val="20"/>
          <w:lang w:val="en-US"/>
        </w:rPr>
        <w:t>to</w:t>
      </w:r>
      <w:r w:rsidRPr="00A06F63">
        <w:rPr>
          <w:rFonts w:eastAsia="Times New Roman"/>
          <w:spacing w:val="24"/>
          <w:sz w:val="20"/>
          <w:lang w:val="en-US"/>
        </w:rPr>
        <w:t xml:space="preserve"> </w:t>
      </w:r>
      <w:r w:rsidRPr="00A06F63">
        <w:rPr>
          <w:rFonts w:eastAsia="Times New Roman"/>
          <w:sz w:val="20"/>
          <w:lang w:val="en-US"/>
        </w:rPr>
        <w:t>0.</w:t>
      </w:r>
      <w:r w:rsidRPr="00A06F63">
        <w:rPr>
          <w:rFonts w:eastAsia="Times New Roman"/>
          <w:spacing w:val="24"/>
          <w:sz w:val="20"/>
          <w:lang w:val="en-US"/>
        </w:rPr>
        <w:t xml:space="preserve"> </w:t>
      </w:r>
      <w:r w:rsidRPr="00A06F63">
        <w:rPr>
          <w:rFonts w:eastAsia="Times New Roman"/>
          <w:sz w:val="20"/>
          <w:lang w:val="en-US"/>
        </w:rPr>
        <w:t>If</w:t>
      </w:r>
      <w:r w:rsidRPr="00A06F63">
        <w:rPr>
          <w:rFonts w:eastAsia="Times New Roman"/>
          <w:spacing w:val="24"/>
          <w:sz w:val="20"/>
          <w:lang w:val="en-US"/>
        </w:rPr>
        <w:t xml:space="preserve"> </w:t>
      </w:r>
      <w:r w:rsidRPr="00A06F63">
        <w:rPr>
          <w:rFonts w:eastAsia="Times New Roman"/>
          <w:sz w:val="20"/>
          <w:lang w:val="en-US"/>
        </w:rPr>
        <w:t>the</w:t>
      </w:r>
    </w:p>
    <w:p w14:paraId="76CA4892" w14:textId="033976FD" w:rsidR="00A06F63" w:rsidRPr="00A06F63" w:rsidRDefault="00A06F63" w:rsidP="00A06F63">
      <w:pPr>
        <w:widowControl w:val="0"/>
        <w:numPr>
          <w:ilvl w:val="0"/>
          <w:numId w:val="16"/>
        </w:numPr>
        <w:tabs>
          <w:tab w:val="left" w:pos="660"/>
        </w:tabs>
        <w:kinsoku w:val="0"/>
        <w:overflowPunct w:val="0"/>
        <w:autoSpaceDE w:val="0"/>
        <w:autoSpaceDN w:val="0"/>
        <w:adjustRightInd w:val="0"/>
        <w:spacing w:line="291" w:lineRule="exact"/>
        <w:ind w:left="660" w:hanging="554"/>
        <w:jc w:val="left"/>
        <w:rPr>
          <w:rFonts w:eastAsia="Times New Roman"/>
          <w:sz w:val="20"/>
          <w:lang w:val="en-US"/>
        </w:rPr>
      </w:pPr>
      <w:r w:rsidRPr="00A06F63">
        <w:rPr>
          <w:rFonts w:eastAsia="Times New Roman"/>
          <w:noProof/>
          <w:sz w:val="24"/>
          <w:szCs w:val="24"/>
          <w:lang w:val="en-US"/>
        </w:rPr>
        <mc:AlternateContent>
          <mc:Choice Requires="wps">
            <w:drawing>
              <wp:anchor distT="0" distB="0" distL="114300" distR="114300" simplePos="0" relativeHeight="251663872" behindDoc="1" locked="0" layoutInCell="0" allowOverlap="1" wp14:anchorId="2C96034E" wp14:editId="36AC18A0">
                <wp:simplePos x="0" y="0"/>
                <wp:positionH relativeFrom="page">
                  <wp:posOffset>791845</wp:posOffset>
                </wp:positionH>
                <wp:positionV relativeFrom="paragraph">
                  <wp:posOffset>96520</wp:posOffset>
                </wp:positionV>
                <wp:extent cx="114300" cy="127000"/>
                <wp:effectExtent l="127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2F7E5" w14:textId="77777777" w:rsidR="008826AD" w:rsidRDefault="008826AD" w:rsidP="00A06F63">
                            <w:pPr>
                              <w:pStyle w:val="BodyText0"/>
                              <w:kinsoku w:val="0"/>
                              <w:overflowPunct w:val="0"/>
                              <w:spacing w:line="199" w:lineRule="exact"/>
                              <w:rPr>
                                <w:sz w:val="18"/>
                                <w:szCs w:val="18"/>
                              </w:rPr>
                            </w:pPr>
                            <w:r>
                              <w:rPr>
                                <w:sz w:val="18"/>
                                <w:szCs w:val="18"/>
                              </w:rPr>
                              <w:t>64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96034E" id="Text Box 24" o:spid="_x0000_s1034" type="#_x0000_t202" style="position:absolute;left:0;text-align:left;margin-left:62.35pt;margin-top:7.6pt;width:9pt;height:10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" o:allowincell="f" filled="f" stroked="f">
                <v:textbox inset="0,0,0,0">
                  <w:txbxContent>
                    <w:p w14:paraId="4AF2F7E5" w14:textId="77777777" w:rsidR="008826AD" w:rsidRDefault="008826AD" w:rsidP="00A06F63">
                      <w:pPr>
                        <w:pStyle w:val="BodyText0"/>
                        <w:kinsoku w:val="0"/>
                        <w:overflowPunct w:val="0"/>
                        <w:spacing w:line="199" w:lineRule="exact"/>
                        <w:rPr>
                          <w:sz w:val="18"/>
                          <w:szCs w:val="18"/>
                        </w:rPr>
                      </w:pPr>
                      <w:r>
                        <w:rPr>
                          <w:sz w:val="18"/>
                          <w:szCs w:val="18"/>
                        </w:rPr>
                        <w:t>64</w:t>
                      </w:r>
                    </w:p>
                  </w:txbxContent>
                </v:textbox>
                <w10:wrap anchorx="page"/>
              </v:shape>
            </w:pict>
          </mc:Fallback>
        </mc:AlternateContent>
      </w:r>
      <w:r w:rsidRPr="00A06F63">
        <w:rPr>
          <w:rFonts w:eastAsia="Times New Roman"/>
          <w:sz w:val="20"/>
          <w:lang w:val="en-US"/>
        </w:rPr>
        <w:t>reported</w:t>
      </w:r>
      <w:r w:rsidRPr="00A06F63">
        <w:rPr>
          <w:rFonts w:eastAsia="Times New Roman"/>
          <w:spacing w:val="-4"/>
          <w:sz w:val="20"/>
          <w:lang w:val="en-US"/>
        </w:rPr>
        <w:t xml:space="preserve"> </w:t>
      </w:r>
      <w:r w:rsidRPr="00A06F63">
        <w:rPr>
          <w:rFonts w:eastAsia="Times New Roman"/>
          <w:sz w:val="20"/>
          <w:lang w:val="en-US"/>
        </w:rPr>
        <w:t>AP</w:t>
      </w:r>
      <w:r w:rsidRPr="00A06F63">
        <w:rPr>
          <w:rFonts w:eastAsia="Times New Roman"/>
          <w:spacing w:val="-5"/>
          <w:sz w:val="20"/>
          <w:lang w:val="en-US"/>
        </w:rPr>
        <w:t xml:space="preserve"> </w:t>
      </w:r>
      <w:r w:rsidRPr="00A06F63">
        <w:rPr>
          <w:rFonts w:eastAsia="Times New Roman"/>
          <w:sz w:val="20"/>
          <w:lang w:val="en-US"/>
        </w:rPr>
        <w:t>is</w:t>
      </w:r>
      <w:r w:rsidRPr="00A06F63">
        <w:rPr>
          <w:rFonts w:eastAsia="Times New Roman"/>
          <w:spacing w:val="-4"/>
          <w:sz w:val="20"/>
          <w:lang w:val="en-US"/>
        </w:rPr>
        <w:t xml:space="preserve"> </w:t>
      </w:r>
      <w:r w:rsidRPr="00A06F63">
        <w:rPr>
          <w:rFonts w:eastAsia="Times New Roman"/>
          <w:sz w:val="20"/>
          <w:lang w:val="en-US"/>
        </w:rPr>
        <w:t>affiliated</w:t>
      </w:r>
      <w:r w:rsidRPr="00A06F63">
        <w:rPr>
          <w:rFonts w:eastAsia="Times New Roman"/>
          <w:spacing w:val="-4"/>
          <w:sz w:val="20"/>
          <w:lang w:val="en-US"/>
        </w:rPr>
        <w:t xml:space="preserve"> </w:t>
      </w:r>
      <w:r w:rsidRPr="00A06F63">
        <w:rPr>
          <w:rFonts w:eastAsia="Times New Roman"/>
          <w:sz w:val="20"/>
          <w:lang w:val="en-US"/>
        </w:rPr>
        <w:t>to</w:t>
      </w:r>
      <w:r w:rsidRPr="00A06F63">
        <w:rPr>
          <w:rFonts w:eastAsia="Times New Roman"/>
          <w:spacing w:val="-5"/>
          <w:sz w:val="20"/>
          <w:lang w:val="en-US"/>
        </w:rPr>
        <w:t xml:space="preserve"> </w:t>
      </w:r>
      <w:r w:rsidRPr="00A06F63">
        <w:rPr>
          <w:rFonts w:eastAsia="Times New Roman"/>
          <w:sz w:val="20"/>
          <w:lang w:val="en-US"/>
        </w:rPr>
        <w:t>the</w:t>
      </w:r>
      <w:r w:rsidRPr="00A06F63">
        <w:rPr>
          <w:rFonts w:eastAsia="Times New Roman"/>
          <w:spacing w:val="-4"/>
          <w:sz w:val="20"/>
          <w:lang w:val="en-US"/>
        </w:rPr>
        <w:t xml:space="preserve"> </w:t>
      </w:r>
      <w:r w:rsidRPr="00A06F63">
        <w:rPr>
          <w:rFonts w:eastAsia="Times New Roman"/>
          <w:sz w:val="20"/>
          <w:lang w:val="en-US"/>
        </w:rPr>
        <w:t>same</w:t>
      </w:r>
      <w:r w:rsidRPr="00A06F63">
        <w:rPr>
          <w:rFonts w:eastAsia="Times New Roman"/>
          <w:spacing w:val="-3"/>
          <w:sz w:val="20"/>
          <w:lang w:val="en-US"/>
        </w:rPr>
        <w:t xml:space="preserve"> </w:t>
      </w:r>
      <w:r w:rsidRPr="00A06F63">
        <w:rPr>
          <w:rFonts w:eastAsia="Times New Roman"/>
          <w:sz w:val="20"/>
          <w:lang w:val="en-US"/>
        </w:rPr>
        <w:t>MLD</w:t>
      </w:r>
      <w:r w:rsidRPr="00A06F63">
        <w:rPr>
          <w:rFonts w:eastAsia="Times New Roman"/>
          <w:spacing w:val="-5"/>
          <w:sz w:val="20"/>
          <w:lang w:val="en-US"/>
        </w:rPr>
        <w:t xml:space="preserve"> </w:t>
      </w:r>
      <w:r w:rsidRPr="00A06F63">
        <w:rPr>
          <w:rFonts w:eastAsia="Times New Roman"/>
          <w:sz w:val="20"/>
          <w:lang w:val="en-US"/>
        </w:rPr>
        <w:t>as</w:t>
      </w:r>
      <w:r w:rsidRPr="00A06F63">
        <w:rPr>
          <w:rFonts w:eastAsia="Times New Roman"/>
          <w:spacing w:val="-4"/>
          <w:sz w:val="20"/>
          <w:lang w:val="en-US"/>
        </w:rPr>
        <w:t xml:space="preserve"> </w:t>
      </w:r>
      <w:r w:rsidRPr="00A06F63">
        <w:rPr>
          <w:rFonts w:eastAsia="Times New Roman"/>
          <w:sz w:val="20"/>
          <w:lang w:val="en-US"/>
        </w:rPr>
        <w:t>a</w:t>
      </w:r>
      <w:r w:rsidRPr="00A06F63">
        <w:rPr>
          <w:rFonts w:eastAsia="Times New Roman"/>
          <w:spacing w:val="-4"/>
          <w:sz w:val="20"/>
          <w:lang w:val="en-US"/>
        </w:rPr>
        <w:t xml:space="preserve"> </w:t>
      </w:r>
      <w:proofErr w:type="spellStart"/>
      <w:r w:rsidRPr="00A06F63">
        <w:rPr>
          <w:rFonts w:eastAsia="Times New Roman"/>
          <w:sz w:val="20"/>
          <w:lang w:val="en-US"/>
        </w:rPr>
        <w:t>nontransmitted</w:t>
      </w:r>
      <w:proofErr w:type="spellEnd"/>
      <w:r w:rsidRPr="00A06F63">
        <w:rPr>
          <w:rFonts w:eastAsia="Times New Roman"/>
          <w:spacing w:val="-4"/>
          <w:sz w:val="20"/>
          <w:lang w:val="en-US"/>
        </w:rPr>
        <w:t xml:space="preserve"> </w:t>
      </w:r>
      <w:r w:rsidRPr="00A06F63">
        <w:rPr>
          <w:rFonts w:eastAsia="Times New Roman"/>
          <w:sz w:val="20"/>
          <w:lang w:val="en-US"/>
        </w:rPr>
        <w:t>BSSID</w:t>
      </w:r>
      <w:r w:rsidRPr="00A06F63">
        <w:rPr>
          <w:rFonts w:eastAsia="Times New Roman"/>
          <w:spacing w:val="-5"/>
          <w:sz w:val="20"/>
          <w:lang w:val="en-US"/>
        </w:rPr>
        <w:t xml:space="preserve"> </w:t>
      </w:r>
      <w:r w:rsidRPr="00A06F63">
        <w:rPr>
          <w:rFonts w:eastAsia="Times New Roman"/>
          <w:sz w:val="20"/>
          <w:lang w:val="en-US"/>
        </w:rPr>
        <w:t>that</w:t>
      </w:r>
      <w:r w:rsidRPr="00A06F63">
        <w:rPr>
          <w:rFonts w:eastAsia="Times New Roman"/>
          <w:spacing w:val="-4"/>
          <w:sz w:val="20"/>
          <w:lang w:val="en-US"/>
        </w:rPr>
        <w:t xml:space="preserve"> </w:t>
      </w:r>
      <w:r w:rsidRPr="00A06F63">
        <w:rPr>
          <w:rFonts w:eastAsia="Times New Roman"/>
          <w:sz w:val="20"/>
          <w:lang w:val="en-US"/>
        </w:rPr>
        <w:t>is</w:t>
      </w:r>
      <w:r w:rsidRPr="00A06F63">
        <w:rPr>
          <w:rFonts w:eastAsia="Times New Roman"/>
          <w:spacing w:val="-3"/>
          <w:sz w:val="20"/>
          <w:lang w:val="en-US"/>
        </w:rPr>
        <w:t xml:space="preserve"> </w:t>
      </w:r>
      <w:r w:rsidRPr="00A06F63">
        <w:rPr>
          <w:rFonts w:eastAsia="Times New Roman"/>
          <w:sz w:val="20"/>
          <w:lang w:val="en-US"/>
        </w:rPr>
        <w:t>in</w:t>
      </w:r>
      <w:r w:rsidRPr="00A06F63">
        <w:rPr>
          <w:rFonts w:eastAsia="Times New Roman"/>
          <w:spacing w:val="-3"/>
          <w:sz w:val="20"/>
          <w:lang w:val="en-US"/>
        </w:rPr>
        <w:t xml:space="preserve"> </w:t>
      </w:r>
      <w:r w:rsidRPr="00A06F63">
        <w:rPr>
          <w:rFonts w:eastAsia="Times New Roman"/>
          <w:sz w:val="20"/>
          <w:lang w:val="en-US"/>
        </w:rPr>
        <w:t>the</w:t>
      </w:r>
      <w:r w:rsidRPr="00A06F63">
        <w:rPr>
          <w:rFonts w:eastAsia="Times New Roman"/>
          <w:spacing w:val="-4"/>
          <w:sz w:val="20"/>
          <w:lang w:val="en-US"/>
        </w:rPr>
        <w:t xml:space="preserve"> </w:t>
      </w:r>
      <w:r w:rsidRPr="00A06F63">
        <w:rPr>
          <w:rFonts w:eastAsia="Times New Roman"/>
          <w:sz w:val="20"/>
          <w:lang w:val="en-US"/>
        </w:rPr>
        <w:t>same</w:t>
      </w:r>
      <w:r w:rsidRPr="00A06F63">
        <w:rPr>
          <w:rFonts w:eastAsia="Times New Roman"/>
          <w:spacing w:val="-4"/>
          <w:sz w:val="20"/>
          <w:lang w:val="en-US"/>
        </w:rPr>
        <w:t xml:space="preserve"> </w:t>
      </w:r>
      <w:r w:rsidRPr="00A06F63">
        <w:rPr>
          <w:rFonts w:eastAsia="Times New Roman"/>
          <w:sz w:val="20"/>
          <w:lang w:val="en-US"/>
        </w:rPr>
        <w:t>multiple</w:t>
      </w:r>
      <w:r w:rsidRPr="00A06F63">
        <w:rPr>
          <w:rFonts w:eastAsia="Times New Roman"/>
          <w:spacing w:val="-4"/>
          <w:sz w:val="20"/>
          <w:lang w:val="en-US"/>
        </w:rPr>
        <w:t xml:space="preserve"> </w:t>
      </w:r>
      <w:r w:rsidRPr="00A06F63">
        <w:rPr>
          <w:rFonts w:eastAsia="Times New Roman"/>
          <w:sz w:val="20"/>
          <w:lang w:val="en-US"/>
        </w:rPr>
        <w:t>BSSID</w:t>
      </w:r>
      <w:r w:rsidRPr="00A06F63">
        <w:rPr>
          <w:rFonts w:eastAsia="Times New Roman"/>
          <w:spacing w:val="-5"/>
          <w:sz w:val="20"/>
          <w:lang w:val="en-US"/>
        </w:rPr>
        <w:t xml:space="preserve"> </w:t>
      </w:r>
      <w:r w:rsidRPr="00A06F63">
        <w:rPr>
          <w:rFonts w:eastAsia="Times New Roman"/>
          <w:sz w:val="20"/>
          <w:lang w:val="en-US"/>
        </w:rPr>
        <w:t>set</w:t>
      </w:r>
    </w:p>
    <w:p w14:paraId="494EF024" w14:textId="77777777" w:rsidR="00A06F63" w:rsidRPr="00A06F63" w:rsidRDefault="00A06F63" w:rsidP="00A06F63">
      <w:pPr>
        <w:widowControl w:val="0"/>
        <w:tabs>
          <w:tab w:val="left" w:pos="659"/>
        </w:tabs>
        <w:kinsoku w:val="0"/>
        <w:overflowPunct w:val="0"/>
        <w:autoSpaceDE w:val="0"/>
        <w:autoSpaceDN w:val="0"/>
        <w:adjustRightInd w:val="0"/>
        <w:spacing w:before="10"/>
        <w:ind w:left="106"/>
        <w:jc w:val="left"/>
        <w:rPr>
          <w:rFonts w:eastAsia="Times New Roman"/>
          <w:sz w:val="20"/>
          <w:lang w:val="en-US"/>
        </w:rPr>
      </w:pPr>
      <w:r w:rsidRPr="00A06F63">
        <w:rPr>
          <w:rFonts w:eastAsia="Times New Roman"/>
          <w:position w:val="-2"/>
          <w:sz w:val="18"/>
          <w:szCs w:val="18"/>
          <w:lang w:val="en-US"/>
        </w:rPr>
        <w:lastRenderedPageBreak/>
        <w:t>65</w:t>
      </w:r>
      <w:r w:rsidRPr="00A06F63">
        <w:rPr>
          <w:rFonts w:eastAsia="Times New Roman"/>
          <w:position w:val="-2"/>
          <w:sz w:val="18"/>
          <w:szCs w:val="18"/>
          <w:lang w:val="en-US"/>
        </w:rPr>
        <w:tab/>
      </w:r>
      <w:r w:rsidRPr="00A06F63">
        <w:rPr>
          <w:rFonts w:eastAsia="Times New Roman"/>
          <w:sz w:val="20"/>
          <w:lang w:val="en-US"/>
        </w:rPr>
        <w:t>as</w:t>
      </w:r>
      <w:r w:rsidRPr="00A06F63">
        <w:rPr>
          <w:rFonts w:eastAsia="Times New Roman"/>
          <w:spacing w:val="-6"/>
          <w:sz w:val="20"/>
          <w:lang w:val="en-US"/>
        </w:rPr>
        <w:t xml:space="preserve"> </w:t>
      </w:r>
      <w:r w:rsidRPr="00A06F63">
        <w:rPr>
          <w:rFonts w:eastAsia="Times New Roman"/>
          <w:sz w:val="20"/>
          <w:lang w:val="en-US"/>
        </w:rPr>
        <w:t>the</w:t>
      </w:r>
      <w:r w:rsidRPr="00A06F63">
        <w:rPr>
          <w:rFonts w:eastAsia="Times New Roman"/>
          <w:spacing w:val="-6"/>
          <w:sz w:val="20"/>
          <w:lang w:val="en-US"/>
        </w:rPr>
        <w:t xml:space="preserve"> </w:t>
      </w:r>
      <w:r w:rsidRPr="00A06F63">
        <w:rPr>
          <w:rFonts w:eastAsia="Times New Roman"/>
          <w:sz w:val="20"/>
          <w:lang w:val="en-US"/>
        </w:rPr>
        <w:t>reporting</w:t>
      </w:r>
      <w:r w:rsidRPr="00A06F63">
        <w:rPr>
          <w:rFonts w:eastAsia="Times New Roman"/>
          <w:spacing w:val="-6"/>
          <w:sz w:val="20"/>
          <w:lang w:val="en-US"/>
        </w:rPr>
        <w:t xml:space="preserve"> </w:t>
      </w:r>
      <w:r w:rsidRPr="00A06F63">
        <w:rPr>
          <w:rFonts w:eastAsia="Times New Roman"/>
          <w:sz w:val="20"/>
          <w:lang w:val="en-US"/>
        </w:rPr>
        <w:t>AP,</w:t>
      </w:r>
      <w:r w:rsidRPr="00A06F63">
        <w:rPr>
          <w:rFonts w:eastAsia="Times New Roman"/>
          <w:spacing w:val="-6"/>
          <w:sz w:val="20"/>
          <w:lang w:val="en-US"/>
        </w:rPr>
        <w:t xml:space="preserve"> </w:t>
      </w:r>
      <w:r w:rsidRPr="00A06F63">
        <w:rPr>
          <w:rFonts w:eastAsia="Times New Roman"/>
          <w:sz w:val="20"/>
          <w:lang w:val="en-US"/>
        </w:rPr>
        <w:t>the</w:t>
      </w:r>
      <w:r w:rsidRPr="00A06F63">
        <w:rPr>
          <w:rFonts w:eastAsia="Times New Roman"/>
          <w:spacing w:val="-5"/>
          <w:sz w:val="20"/>
          <w:lang w:val="en-US"/>
        </w:rPr>
        <w:t xml:space="preserve"> </w:t>
      </w:r>
      <w:r w:rsidRPr="00A06F63">
        <w:rPr>
          <w:rFonts w:eastAsia="Times New Roman"/>
          <w:sz w:val="20"/>
          <w:lang w:val="en-US"/>
        </w:rPr>
        <w:t>MLD</w:t>
      </w:r>
      <w:r w:rsidRPr="00A06F63">
        <w:rPr>
          <w:rFonts w:eastAsia="Times New Roman"/>
          <w:spacing w:val="-5"/>
          <w:sz w:val="20"/>
          <w:lang w:val="en-US"/>
        </w:rPr>
        <w:t xml:space="preserve"> </w:t>
      </w:r>
      <w:r w:rsidRPr="00A06F63">
        <w:rPr>
          <w:rFonts w:eastAsia="Times New Roman"/>
          <w:sz w:val="20"/>
          <w:lang w:val="en-US"/>
        </w:rPr>
        <w:t>ID</w:t>
      </w:r>
      <w:r w:rsidRPr="00A06F63">
        <w:rPr>
          <w:rFonts w:eastAsia="Times New Roman"/>
          <w:spacing w:val="-5"/>
          <w:sz w:val="20"/>
          <w:lang w:val="en-US"/>
        </w:rPr>
        <w:t xml:space="preserve"> </w:t>
      </w:r>
      <w:r w:rsidRPr="00A06F63">
        <w:rPr>
          <w:rFonts w:eastAsia="Times New Roman"/>
          <w:sz w:val="20"/>
          <w:lang w:val="en-US"/>
        </w:rPr>
        <w:t>subfield</w:t>
      </w:r>
      <w:r w:rsidRPr="00A06F63">
        <w:rPr>
          <w:rFonts w:eastAsia="Times New Roman"/>
          <w:spacing w:val="-6"/>
          <w:sz w:val="20"/>
          <w:lang w:val="en-US"/>
        </w:rPr>
        <w:t xml:space="preserve"> </w:t>
      </w:r>
      <w:r w:rsidRPr="00A06F63">
        <w:rPr>
          <w:rFonts w:eastAsia="Times New Roman"/>
          <w:sz w:val="20"/>
          <w:lang w:val="en-US"/>
        </w:rPr>
        <w:t>is</w:t>
      </w:r>
      <w:r w:rsidRPr="00A06F63">
        <w:rPr>
          <w:rFonts w:eastAsia="Times New Roman"/>
          <w:spacing w:val="-5"/>
          <w:sz w:val="20"/>
          <w:lang w:val="en-US"/>
        </w:rPr>
        <w:t xml:space="preserve"> </w:t>
      </w:r>
      <w:r w:rsidRPr="00A06F63">
        <w:rPr>
          <w:rFonts w:eastAsia="Times New Roman"/>
          <w:sz w:val="20"/>
          <w:lang w:val="en-US"/>
        </w:rPr>
        <w:t>set</w:t>
      </w:r>
      <w:r w:rsidRPr="00A06F63">
        <w:rPr>
          <w:rFonts w:eastAsia="Times New Roman"/>
          <w:spacing w:val="-5"/>
          <w:sz w:val="20"/>
          <w:lang w:val="en-US"/>
        </w:rPr>
        <w:t xml:space="preserve"> </w:t>
      </w:r>
      <w:r w:rsidRPr="00A06F63">
        <w:rPr>
          <w:rFonts w:eastAsia="Times New Roman"/>
          <w:sz w:val="20"/>
          <w:lang w:val="en-US"/>
        </w:rPr>
        <w:t>to</w:t>
      </w:r>
      <w:r w:rsidRPr="00A06F63">
        <w:rPr>
          <w:rFonts w:eastAsia="Times New Roman"/>
          <w:spacing w:val="-4"/>
          <w:sz w:val="20"/>
          <w:lang w:val="en-US"/>
        </w:rPr>
        <w:t xml:space="preserve"> </w:t>
      </w:r>
      <w:r w:rsidRPr="00A06F63">
        <w:rPr>
          <w:rFonts w:eastAsia="Times New Roman"/>
          <w:sz w:val="20"/>
          <w:lang w:val="en-US"/>
        </w:rPr>
        <w:t>the</w:t>
      </w:r>
      <w:r w:rsidRPr="00A06F63">
        <w:rPr>
          <w:rFonts w:eastAsia="Times New Roman"/>
          <w:spacing w:val="-7"/>
          <w:sz w:val="20"/>
          <w:lang w:val="en-US"/>
        </w:rPr>
        <w:t xml:space="preserve"> </w:t>
      </w:r>
      <w:r w:rsidRPr="00A06F63">
        <w:rPr>
          <w:rFonts w:eastAsia="Times New Roman"/>
          <w:sz w:val="20"/>
          <w:lang w:val="en-US"/>
        </w:rPr>
        <w:t>same</w:t>
      </w:r>
      <w:r w:rsidRPr="00A06F63">
        <w:rPr>
          <w:rFonts w:eastAsia="Times New Roman"/>
          <w:spacing w:val="-5"/>
          <w:sz w:val="20"/>
          <w:lang w:val="en-US"/>
        </w:rPr>
        <w:t xml:space="preserve"> </w:t>
      </w:r>
      <w:r w:rsidRPr="00A06F63">
        <w:rPr>
          <w:rFonts w:eastAsia="Times New Roman"/>
          <w:sz w:val="20"/>
          <w:lang w:val="en-US"/>
        </w:rPr>
        <w:t>value</w:t>
      </w:r>
      <w:r w:rsidRPr="00A06F63">
        <w:rPr>
          <w:rFonts w:eastAsia="Times New Roman"/>
          <w:spacing w:val="-5"/>
          <w:sz w:val="20"/>
          <w:lang w:val="en-US"/>
        </w:rPr>
        <w:t xml:space="preserve"> </w:t>
      </w:r>
      <w:r w:rsidRPr="00A06F63">
        <w:rPr>
          <w:rFonts w:eastAsia="Times New Roman"/>
          <w:sz w:val="20"/>
          <w:lang w:val="en-US"/>
        </w:rPr>
        <w:t>as</w:t>
      </w:r>
      <w:r w:rsidRPr="00A06F63">
        <w:rPr>
          <w:rFonts w:eastAsia="Times New Roman"/>
          <w:spacing w:val="-6"/>
          <w:sz w:val="20"/>
          <w:lang w:val="en-US"/>
        </w:rPr>
        <w:t xml:space="preserve"> </w:t>
      </w:r>
      <w:r w:rsidRPr="00A06F63">
        <w:rPr>
          <w:rFonts w:eastAsia="Times New Roman"/>
          <w:sz w:val="20"/>
          <w:lang w:val="en-US"/>
        </w:rPr>
        <w:t>in</w:t>
      </w:r>
      <w:r w:rsidRPr="00A06F63">
        <w:rPr>
          <w:rFonts w:eastAsia="Times New Roman"/>
          <w:spacing w:val="-5"/>
          <w:sz w:val="20"/>
          <w:lang w:val="en-US"/>
        </w:rPr>
        <w:t xml:space="preserve"> </w:t>
      </w:r>
      <w:r w:rsidRPr="00A06F63">
        <w:rPr>
          <w:rFonts w:eastAsia="Times New Roman"/>
          <w:sz w:val="20"/>
          <w:lang w:val="en-US"/>
        </w:rPr>
        <w:t>the</w:t>
      </w:r>
      <w:r w:rsidRPr="00A06F63">
        <w:rPr>
          <w:rFonts w:eastAsia="Times New Roman"/>
          <w:spacing w:val="-6"/>
          <w:sz w:val="20"/>
          <w:lang w:val="en-US"/>
        </w:rPr>
        <w:t xml:space="preserve"> </w:t>
      </w:r>
      <w:r w:rsidRPr="00A06F63">
        <w:rPr>
          <w:rFonts w:eastAsia="Times New Roman"/>
          <w:sz w:val="20"/>
          <w:lang w:val="en-US"/>
        </w:rPr>
        <w:t>BSSID</w:t>
      </w:r>
      <w:r w:rsidRPr="00A06F63">
        <w:rPr>
          <w:rFonts w:eastAsia="Times New Roman"/>
          <w:spacing w:val="-6"/>
          <w:sz w:val="20"/>
          <w:lang w:val="en-US"/>
        </w:rPr>
        <w:t xml:space="preserve"> </w:t>
      </w:r>
      <w:r w:rsidRPr="00A06F63">
        <w:rPr>
          <w:rFonts w:eastAsia="Times New Roman"/>
          <w:sz w:val="20"/>
          <w:lang w:val="en-US"/>
        </w:rPr>
        <w:t>Index</w:t>
      </w:r>
      <w:r w:rsidRPr="00A06F63">
        <w:rPr>
          <w:rFonts w:eastAsia="Times New Roman"/>
          <w:spacing w:val="-6"/>
          <w:sz w:val="20"/>
          <w:lang w:val="en-US"/>
        </w:rPr>
        <w:t xml:space="preserve"> </w:t>
      </w:r>
      <w:r w:rsidRPr="00A06F63">
        <w:rPr>
          <w:rFonts w:eastAsia="Times New Roman"/>
          <w:sz w:val="20"/>
          <w:lang w:val="en-US"/>
        </w:rPr>
        <w:t>field</w:t>
      </w:r>
      <w:r w:rsidRPr="00A06F63">
        <w:rPr>
          <w:rFonts w:eastAsia="Times New Roman"/>
          <w:spacing w:val="-5"/>
          <w:sz w:val="20"/>
          <w:lang w:val="en-US"/>
        </w:rPr>
        <w:t xml:space="preserve"> </w:t>
      </w:r>
      <w:r w:rsidRPr="00A06F63">
        <w:rPr>
          <w:rFonts w:eastAsia="Times New Roman"/>
          <w:sz w:val="20"/>
          <w:lang w:val="en-US"/>
        </w:rPr>
        <w:t>in</w:t>
      </w:r>
      <w:r w:rsidRPr="00A06F63">
        <w:rPr>
          <w:rFonts w:eastAsia="Times New Roman"/>
          <w:spacing w:val="-3"/>
          <w:sz w:val="20"/>
          <w:lang w:val="en-US"/>
        </w:rPr>
        <w:t xml:space="preserve"> </w:t>
      </w:r>
      <w:r w:rsidRPr="00A06F63">
        <w:rPr>
          <w:rFonts w:eastAsia="Times New Roman"/>
          <w:sz w:val="20"/>
          <w:lang w:val="en-US"/>
        </w:rPr>
        <w:t>the</w:t>
      </w:r>
      <w:r w:rsidRPr="00A06F63">
        <w:rPr>
          <w:rFonts w:eastAsia="Times New Roman"/>
          <w:spacing w:val="-6"/>
          <w:sz w:val="20"/>
          <w:lang w:val="en-US"/>
        </w:rPr>
        <w:t xml:space="preserve"> </w:t>
      </w:r>
      <w:r w:rsidRPr="00A06F63">
        <w:rPr>
          <w:rFonts w:eastAsia="Times New Roman"/>
          <w:sz w:val="20"/>
          <w:lang w:val="en-US"/>
        </w:rPr>
        <w:t>Multiple</w:t>
      </w:r>
    </w:p>
    <w:p w14:paraId="745F6C84" w14:textId="77777777" w:rsidR="00A06F63" w:rsidRPr="00A06F63" w:rsidRDefault="00A06F63" w:rsidP="00A06F63">
      <w:pPr>
        <w:widowControl w:val="0"/>
        <w:tabs>
          <w:tab w:val="left" w:pos="659"/>
        </w:tabs>
        <w:kinsoku w:val="0"/>
        <w:overflowPunct w:val="0"/>
        <w:autoSpaceDE w:val="0"/>
        <w:autoSpaceDN w:val="0"/>
        <w:adjustRightInd w:val="0"/>
        <w:spacing w:before="10"/>
        <w:ind w:left="106"/>
        <w:jc w:val="left"/>
        <w:rPr>
          <w:rFonts w:eastAsia="Times New Roman"/>
          <w:sz w:val="20"/>
          <w:lang w:val="en-US"/>
        </w:rPr>
        <w:sectPr w:rsidR="00A06F63" w:rsidRPr="00A06F63">
          <w:pgSz w:w="12240" w:h="15840"/>
          <w:pgMar w:top="1280" w:right="1660" w:bottom="960" w:left="1140" w:header="661" w:footer="761" w:gutter="0"/>
          <w:cols w:space="720"/>
          <w:noEndnote/>
        </w:sectPr>
      </w:pPr>
    </w:p>
    <w:p w14:paraId="0BD3032F" w14:textId="77777777" w:rsidR="00A06F63" w:rsidRPr="00A06F63" w:rsidRDefault="00A06F63" w:rsidP="00672ED7">
      <w:pPr>
        <w:widowControl w:val="0"/>
        <w:numPr>
          <w:ilvl w:val="0"/>
          <w:numId w:val="15"/>
        </w:numPr>
        <w:tabs>
          <w:tab w:val="left" w:pos="630"/>
        </w:tabs>
        <w:kinsoku w:val="0"/>
        <w:overflowPunct w:val="0"/>
        <w:autoSpaceDE w:val="0"/>
        <w:autoSpaceDN w:val="0"/>
        <w:adjustRightInd w:val="0"/>
        <w:spacing w:before="103" w:line="219" w:lineRule="exact"/>
        <w:ind w:left="0"/>
        <w:jc w:val="left"/>
        <w:rPr>
          <w:rFonts w:eastAsia="Times New Roman"/>
          <w:sz w:val="20"/>
          <w:lang w:val="en-US"/>
        </w:rPr>
      </w:pPr>
      <w:r w:rsidRPr="00A06F63">
        <w:rPr>
          <w:rFonts w:eastAsia="Times New Roman"/>
          <w:sz w:val="20"/>
          <w:lang w:val="en-US"/>
        </w:rPr>
        <w:lastRenderedPageBreak/>
        <w:t>BSSID-Index</w:t>
      </w:r>
      <w:r w:rsidRPr="00A06F63">
        <w:rPr>
          <w:rFonts w:eastAsia="Times New Roman"/>
          <w:spacing w:val="9"/>
          <w:sz w:val="20"/>
          <w:lang w:val="en-US"/>
        </w:rPr>
        <w:t xml:space="preserve"> </w:t>
      </w:r>
      <w:r w:rsidRPr="00A06F63">
        <w:rPr>
          <w:rFonts w:eastAsia="Times New Roman"/>
          <w:sz w:val="20"/>
          <w:lang w:val="en-US"/>
        </w:rPr>
        <w:t>element</w:t>
      </w:r>
      <w:r w:rsidRPr="00A06F63">
        <w:rPr>
          <w:rFonts w:eastAsia="Times New Roman"/>
          <w:spacing w:val="10"/>
          <w:sz w:val="20"/>
          <w:lang w:val="en-US"/>
        </w:rPr>
        <w:t xml:space="preserve"> </w:t>
      </w:r>
      <w:r w:rsidRPr="00A06F63">
        <w:rPr>
          <w:rFonts w:eastAsia="Times New Roman"/>
          <w:sz w:val="20"/>
          <w:lang w:val="en-US"/>
        </w:rPr>
        <w:t>in</w:t>
      </w:r>
      <w:r w:rsidRPr="00A06F63">
        <w:rPr>
          <w:rFonts w:eastAsia="Times New Roman"/>
          <w:spacing w:val="8"/>
          <w:sz w:val="20"/>
          <w:lang w:val="en-US"/>
        </w:rPr>
        <w:t xml:space="preserve"> </w:t>
      </w:r>
      <w:r w:rsidRPr="00A06F63">
        <w:rPr>
          <w:rFonts w:eastAsia="Times New Roman"/>
          <w:sz w:val="20"/>
          <w:lang w:val="en-US"/>
        </w:rPr>
        <w:t>the</w:t>
      </w:r>
      <w:r w:rsidRPr="00A06F63">
        <w:rPr>
          <w:rFonts w:eastAsia="Times New Roman"/>
          <w:spacing w:val="10"/>
          <w:sz w:val="20"/>
          <w:lang w:val="en-US"/>
        </w:rPr>
        <w:t xml:space="preserve"> </w:t>
      </w:r>
      <w:proofErr w:type="spellStart"/>
      <w:r w:rsidRPr="00A06F63">
        <w:rPr>
          <w:rFonts w:eastAsia="Times New Roman"/>
          <w:sz w:val="20"/>
          <w:lang w:val="en-US"/>
        </w:rPr>
        <w:t>nontransmitted</w:t>
      </w:r>
      <w:proofErr w:type="spellEnd"/>
      <w:r w:rsidRPr="00A06F63">
        <w:rPr>
          <w:rFonts w:eastAsia="Times New Roman"/>
          <w:spacing w:val="10"/>
          <w:sz w:val="20"/>
          <w:lang w:val="en-US"/>
        </w:rPr>
        <w:t xml:space="preserve"> </w:t>
      </w:r>
      <w:r w:rsidRPr="00A06F63">
        <w:rPr>
          <w:rFonts w:eastAsia="Times New Roman"/>
          <w:sz w:val="20"/>
          <w:lang w:val="en-US"/>
        </w:rPr>
        <w:t>BSSID</w:t>
      </w:r>
      <w:r w:rsidRPr="00A06F63">
        <w:rPr>
          <w:rFonts w:eastAsia="Times New Roman"/>
          <w:spacing w:val="9"/>
          <w:sz w:val="20"/>
          <w:lang w:val="en-US"/>
        </w:rPr>
        <w:t xml:space="preserve"> </w:t>
      </w:r>
      <w:r w:rsidRPr="00A06F63">
        <w:rPr>
          <w:rFonts w:eastAsia="Times New Roman"/>
          <w:sz w:val="20"/>
          <w:lang w:val="en-US"/>
        </w:rPr>
        <w:t>profile</w:t>
      </w:r>
      <w:r w:rsidRPr="00A06F63">
        <w:rPr>
          <w:rFonts w:eastAsia="Times New Roman"/>
          <w:spacing w:val="10"/>
          <w:sz w:val="20"/>
          <w:lang w:val="en-US"/>
        </w:rPr>
        <w:t xml:space="preserve"> </w:t>
      </w:r>
      <w:r w:rsidRPr="00A06F63">
        <w:rPr>
          <w:rFonts w:eastAsia="Times New Roman"/>
          <w:sz w:val="20"/>
          <w:lang w:val="en-US"/>
        </w:rPr>
        <w:t>corresponding</w:t>
      </w:r>
      <w:r w:rsidRPr="00A06F63">
        <w:rPr>
          <w:rFonts w:eastAsia="Times New Roman"/>
          <w:spacing w:val="8"/>
          <w:sz w:val="20"/>
          <w:lang w:val="en-US"/>
        </w:rPr>
        <w:t xml:space="preserve"> </w:t>
      </w:r>
      <w:r w:rsidRPr="00A06F63">
        <w:rPr>
          <w:rFonts w:eastAsia="Times New Roman"/>
          <w:sz w:val="20"/>
          <w:lang w:val="en-US"/>
        </w:rPr>
        <w:t>to</w:t>
      </w:r>
      <w:r w:rsidRPr="00A06F63">
        <w:rPr>
          <w:rFonts w:eastAsia="Times New Roman"/>
          <w:spacing w:val="10"/>
          <w:sz w:val="20"/>
          <w:lang w:val="en-US"/>
        </w:rPr>
        <w:t xml:space="preserve"> </w:t>
      </w:r>
      <w:r w:rsidRPr="00A06F63">
        <w:rPr>
          <w:rFonts w:eastAsia="Times New Roman"/>
          <w:sz w:val="20"/>
          <w:lang w:val="en-US"/>
        </w:rPr>
        <w:t>the</w:t>
      </w:r>
      <w:r w:rsidRPr="00A06F63">
        <w:rPr>
          <w:rFonts w:eastAsia="Times New Roman"/>
          <w:spacing w:val="10"/>
          <w:sz w:val="20"/>
          <w:lang w:val="en-US"/>
        </w:rPr>
        <w:t xml:space="preserve"> </w:t>
      </w:r>
      <w:proofErr w:type="spellStart"/>
      <w:r w:rsidRPr="00A06F63">
        <w:rPr>
          <w:rFonts w:eastAsia="Times New Roman"/>
          <w:sz w:val="20"/>
          <w:lang w:val="en-US"/>
        </w:rPr>
        <w:t>nontransmitted</w:t>
      </w:r>
      <w:proofErr w:type="spellEnd"/>
      <w:r w:rsidRPr="00A06F63">
        <w:rPr>
          <w:rFonts w:eastAsia="Times New Roman"/>
          <w:spacing w:val="9"/>
          <w:sz w:val="20"/>
          <w:lang w:val="en-US"/>
        </w:rPr>
        <w:t xml:space="preserve"> </w:t>
      </w:r>
      <w:r w:rsidRPr="00A06F63">
        <w:rPr>
          <w:rFonts w:eastAsia="Times New Roman"/>
          <w:sz w:val="20"/>
          <w:lang w:val="en-US"/>
        </w:rPr>
        <w:t>BSSID.</w:t>
      </w:r>
      <w:r w:rsidRPr="00A06F63">
        <w:rPr>
          <w:rFonts w:eastAsia="Times New Roman"/>
          <w:spacing w:val="9"/>
          <w:sz w:val="20"/>
          <w:lang w:val="en-US"/>
        </w:rPr>
        <w:t xml:space="preserve"> </w:t>
      </w:r>
      <w:r w:rsidRPr="00A06F63">
        <w:rPr>
          <w:rFonts w:eastAsia="Times New Roman"/>
          <w:sz w:val="20"/>
          <w:lang w:val="en-US"/>
        </w:rPr>
        <w:t>If</w:t>
      </w:r>
    </w:p>
    <w:p w14:paraId="392DE609" w14:textId="414C3C46" w:rsidR="00A06F63" w:rsidRPr="00A06F63" w:rsidDel="004A72C1" w:rsidRDefault="00A06F63" w:rsidP="004A72C1">
      <w:pPr>
        <w:widowControl w:val="0"/>
        <w:numPr>
          <w:ilvl w:val="0"/>
          <w:numId w:val="15"/>
        </w:numPr>
        <w:tabs>
          <w:tab w:val="left" w:pos="630"/>
        </w:tabs>
        <w:kinsoku w:val="0"/>
        <w:overflowPunct w:val="0"/>
        <w:autoSpaceDE w:val="0"/>
        <w:autoSpaceDN w:val="0"/>
        <w:adjustRightInd w:val="0"/>
        <w:spacing w:line="220" w:lineRule="exact"/>
        <w:ind w:left="0"/>
        <w:jc w:val="left"/>
        <w:rPr>
          <w:del w:id="93" w:author="Cariou, Laurent" w:date="2021-02-11T17:36:00Z"/>
          <w:rFonts w:eastAsia="Times New Roman"/>
          <w:sz w:val="20"/>
          <w:lang w:val="en-US"/>
        </w:rPr>
      </w:pPr>
      <w:r w:rsidRPr="00A06F63">
        <w:rPr>
          <w:rFonts w:eastAsia="Times New Roman"/>
          <w:sz w:val="20"/>
          <w:lang w:val="en-US"/>
        </w:rPr>
        <w:t>the</w:t>
      </w:r>
      <w:r w:rsidRPr="00A06F63">
        <w:rPr>
          <w:rFonts w:eastAsia="Times New Roman"/>
          <w:spacing w:val="4"/>
          <w:sz w:val="20"/>
          <w:lang w:val="en-US"/>
        </w:rPr>
        <w:t xml:space="preserve"> </w:t>
      </w:r>
      <w:r w:rsidRPr="00A06F63">
        <w:rPr>
          <w:rFonts w:eastAsia="Times New Roman"/>
          <w:sz w:val="20"/>
          <w:lang w:val="en-US"/>
        </w:rPr>
        <w:t>reported</w:t>
      </w:r>
      <w:r w:rsidRPr="00A06F63">
        <w:rPr>
          <w:rFonts w:eastAsia="Times New Roman"/>
          <w:spacing w:val="4"/>
          <w:sz w:val="20"/>
          <w:lang w:val="en-US"/>
        </w:rPr>
        <w:t xml:space="preserve"> </w:t>
      </w:r>
      <w:r w:rsidRPr="00A06F63">
        <w:rPr>
          <w:rFonts w:eastAsia="Times New Roman"/>
          <w:sz w:val="20"/>
          <w:lang w:val="en-US"/>
        </w:rPr>
        <w:t>AP</w:t>
      </w:r>
      <w:r w:rsidRPr="00A06F63">
        <w:rPr>
          <w:rFonts w:eastAsia="Times New Roman"/>
          <w:spacing w:val="3"/>
          <w:sz w:val="20"/>
          <w:lang w:val="en-US"/>
        </w:rPr>
        <w:t xml:space="preserve"> </w:t>
      </w:r>
      <w:r w:rsidRPr="00A06F63">
        <w:rPr>
          <w:rFonts w:eastAsia="Times New Roman"/>
          <w:sz w:val="20"/>
          <w:lang w:val="en-US"/>
        </w:rPr>
        <w:t>is</w:t>
      </w:r>
      <w:r w:rsidRPr="00A06F63">
        <w:rPr>
          <w:rFonts w:eastAsia="Times New Roman"/>
          <w:spacing w:val="4"/>
          <w:sz w:val="20"/>
          <w:lang w:val="en-US"/>
        </w:rPr>
        <w:t xml:space="preserve"> </w:t>
      </w:r>
      <w:r w:rsidRPr="00A06F63">
        <w:rPr>
          <w:rFonts w:eastAsia="Times New Roman"/>
          <w:sz w:val="20"/>
          <w:lang w:val="en-US"/>
        </w:rPr>
        <w:t>part</w:t>
      </w:r>
      <w:r w:rsidRPr="00A06F63">
        <w:rPr>
          <w:rFonts w:eastAsia="Times New Roman"/>
          <w:spacing w:val="4"/>
          <w:sz w:val="20"/>
          <w:lang w:val="en-US"/>
        </w:rPr>
        <w:t xml:space="preserve"> </w:t>
      </w:r>
      <w:r w:rsidRPr="00A06F63">
        <w:rPr>
          <w:rFonts w:eastAsia="Times New Roman"/>
          <w:sz w:val="20"/>
          <w:lang w:val="en-US"/>
        </w:rPr>
        <w:t>of</w:t>
      </w:r>
      <w:r w:rsidRPr="00A06F63">
        <w:rPr>
          <w:rFonts w:eastAsia="Times New Roman"/>
          <w:spacing w:val="4"/>
          <w:sz w:val="20"/>
          <w:lang w:val="en-US"/>
        </w:rPr>
        <w:t xml:space="preserve"> </w:t>
      </w:r>
      <w:r w:rsidRPr="00A06F63">
        <w:rPr>
          <w:rFonts w:eastAsia="Times New Roman"/>
          <w:sz w:val="20"/>
          <w:lang w:val="en-US"/>
        </w:rPr>
        <w:t>another</w:t>
      </w:r>
      <w:r w:rsidRPr="00A06F63">
        <w:rPr>
          <w:rFonts w:eastAsia="Times New Roman"/>
          <w:spacing w:val="4"/>
          <w:sz w:val="20"/>
          <w:lang w:val="en-US"/>
        </w:rPr>
        <w:t xml:space="preserve"> </w:t>
      </w:r>
      <w:r w:rsidRPr="00A06F63">
        <w:rPr>
          <w:rFonts w:eastAsia="Times New Roman"/>
          <w:sz w:val="20"/>
          <w:lang w:val="en-US"/>
        </w:rPr>
        <w:t>AP</w:t>
      </w:r>
      <w:r w:rsidRPr="00A06F63">
        <w:rPr>
          <w:rFonts w:eastAsia="Times New Roman"/>
          <w:spacing w:val="4"/>
          <w:sz w:val="20"/>
          <w:lang w:val="en-US"/>
        </w:rPr>
        <w:t xml:space="preserve"> </w:t>
      </w:r>
      <w:r w:rsidRPr="00A06F63">
        <w:rPr>
          <w:rFonts w:eastAsia="Times New Roman"/>
          <w:sz w:val="20"/>
          <w:lang w:val="en-US"/>
        </w:rPr>
        <w:t>MLD,</w:t>
      </w:r>
      <w:r w:rsidRPr="00A06F63">
        <w:rPr>
          <w:rFonts w:eastAsia="Times New Roman"/>
          <w:spacing w:val="3"/>
          <w:sz w:val="20"/>
          <w:lang w:val="en-US"/>
        </w:rPr>
        <w:t xml:space="preserve"> </w:t>
      </w:r>
      <w:r w:rsidRPr="00A06F63">
        <w:rPr>
          <w:rFonts w:eastAsia="Times New Roman"/>
          <w:sz w:val="20"/>
          <w:lang w:val="en-US"/>
        </w:rPr>
        <w:t>the</w:t>
      </w:r>
      <w:r w:rsidRPr="00A06F63">
        <w:rPr>
          <w:rFonts w:eastAsia="Times New Roman"/>
          <w:spacing w:val="3"/>
          <w:sz w:val="20"/>
          <w:lang w:val="en-US"/>
        </w:rPr>
        <w:t xml:space="preserve"> </w:t>
      </w:r>
      <w:r w:rsidRPr="00A06F63">
        <w:rPr>
          <w:rFonts w:eastAsia="Times New Roman"/>
          <w:sz w:val="20"/>
          <w:lang w:val="en-US"/>
        </w:rPr>
        <w:t>MLD</w:t>
      </w:r>
      <w:r w:rsidRPr="00A06F63">
        <w:rPr>
          <w:rFonts w:eastAsia="Times New Roman"/>
          <w:spacing w:val="4"/>
          <w:sz w:val="20"/>
          <w:lang w:val="en-US"/>
        </w:rPr>
        <w:t xml:space="preserve"> </w:t>
      </w:r>
      <w:r w:rsidRPr="00A06F63">
        <w:rPr>
          <w:rFonts w:eastAsia="Times New Roman"/>
          <w:sz w:val="20"/>
          <w:lang w:val="en-US"/>
        </w:rPr>
        <w:t>ID</w:t>
      </w:r>
      <w:r w:rsidRPr="00A06F63">
        <w:rPr>
          <w:rFonts w:eastAsia="Times New Roman"/>
          <w:spacing w:val="4"/>
          <w:sz w:val="20"/>
          <w:lang w:val="en-US"/>
        </w:rPr>
        <w:t xml:space="preserve"> </w:t>
      </w:r>
      <w:r w:rsidRPr="00A06F63">
        <w:rPr>
          <w:rFonts w:eastAsia="Times New Roman"/>
          <w:sz w:val="20"/>
          <w:lang w:val="en-US"/>
        </w:rPr>
        <w:t>subfield</w:t>
      </w:r>
      <w:r w:rsidRPr="00A06F63">
        <w:rPr>
          <w:rFonts w:eastAsia="Times New Roman"/>
          <w:spacing w:val="4"/>
          <w:sz w:val="20"/>
          <w:lang w:val="en-US"/>
        </w:rPr>
        <w:t xml:space="preserve"> </w:t>
      </w:r>
      <w:r w:rsidRPr="00A06F63">
        <w:rPr>
          <w:rFonts w:eastAsia="Times New Roman"/>
          <w:sz w:val="20"/>
          <w:lang w:val="en-US"/>
        </w:rPr>
        <w:t>is</w:t>
      </w:r>
      <w:r w:rsidRPr="00A06F63">
        <w:rPr>
          <w:rFonts w:eastAsia="Times New Roman"/>
          <w:spacing w:val="3"/>
          <w:sz w:val="20"/>
          <w:lang w:val="en-US"/>
        </w:rPr>
        <w:t xml:space="preserve"> </w:t>
      </w:r>
      <w:r w:rsidRPr="00A06F63">
        <w:rPr>
          <w:rFonts w:eastAsia="Times New Roman"/>
          <w:sz w:val="20"/>
          <w:lang w:val="en-US"/>
        </w:rPr>
        <w:t>set</w:t>
      </w:r>
      <w:r w:rsidRPr="00A06F63">
        <w:rPr>
          <w:rFonts w:eastAsia="Times New Roman"/>
          <w:spacing w:val="4"/>
          <w:sz w:val="20"/>
          <w:lang w:val="en-US"/>
        </w:rPr>
        <w:t xml:space="preserve"> </w:t>
      </w:r>
      <w:del w:id="94" w:author="Cariou, Laurent" w:date="2021-02-11T17:36:00Z">
        <w:r w:rsidRPr="00A06F63" w:rsidDel="004A72C1">
          <w:rPr>
            <w:rFonts w:eastAsia="Times New Roman"/>
            <w:sz w:val="20"/>
            <w:lang w:val="en-US"/>
          </w:rPr>
          <w:delText>following</w:delText>
        </w:r>
        <w:r w:rsidRPr="00A06F63" w:rsidDel="004A72C1">
          <w:rPr>
            <w:rFonts w:eastAsia="Times New Roman"/>
            <w:spacing w:val="4"/>
            <w:sz w:val="20"/>
            <w:lang w:val="en-US"/>
          </w:rPr>
          <w:delText xml:space="preserve"> </w:delText>
        </w:r>
        <w:r w:rsidRPr="00A06F63" w:rsidDel="004A72C1">
          <w:rPr>
            <w:rFonts w:eastAsia="Times New Roman"/>
            <w:sz w:val="20"/>
            <w:lang w:val="en-US"/>
          </w:rPr>
          <w:delText>the</w:delText>
        </w:r>
        <w:r w:rsidRPr="00A06F63" w:rsidDel="004A72C1">
          <w:rPr>
            <w:rFonts w:eastAsia="Times New Roman"/>
            <w:spacing w:val="4"/>
            <w:sz w:val="20"/>
            <w:lang w:val="en-US"/>
          </w:rPr>
          <w:delText xml:space="preserve"> </w:delText>
        </w:r>
        <w:r w:rsidRPr="00A06F63" w:rsidDel="004A72C1">
          <w:rPr>
            <w:rFonts w:eastAsia="Times New Roman"/>
            <w:sz w:val="20"/>
            <w:lang w:val="en-US"/>
          </w:rPr>
          <w:delText>procedure</w:delText>
        </w:r>
        <w:r w:rsidRPr="00A06F63" w:rsidDel="004A72C1">
          <w:rPr>
            <w:rFonts w:eastAsia="Times New Roman"/>
            <w:spacing w:val="3"/>
            <w:sz w:val="20"/>
            <w:lang w:val="en-US"/>
          </w:rPr>
          <w:delText xml:space="preserve"> </w:delText>
        </w:r>
        <w:r w:rsidRPr="00A06F63" w:rsidDel="004A72C1">
          <w:rPr>
            <w:rFonts w:eastAsia="Times New Roman"/>
            <w:sz w:val="20"/>
            <w:lang w:val="en-US"/>
          </w:rPr>
          <w:delText>defined</w:delText>
        </w:r>
        <w:r w:rsidRPr="00A06F63" w:rsidDel="004A72C1">
          <w:rPr>
            <w:rFonts w:eastAsia="Times New Roman"/>
            <w:spacing w:val="3"/>
            <w:sz w:val="20"/>
            <w:lang w:val="en-US"/>
          </w:rPr>
          <w:delText xml:space="preserve"> </w:delText>
        </w:r>
        <w:r w:rsidRPr="00A06F63" w:rsidDel="004A72C1">
          <w:rPr>
            <w:rFonts w:eastAsia="Times New Roman"/>
            <w:sz w:val="20"/>
            <w:lang w:val="en-US"/>
          </w:rPr>
          <w:delText>in</w:delText>
        </w:r>
      </w:del>
    </w:p>
    <w:p w14:paraId="30DEB772" w14:textId="5307E94C" w:rsidR="00A06F63" w:rsidRPr="00A06F63" w:rsidRDefault="00A06F63" w:rsidP="00246AC0">
      <w:pPr>
        <w:widowControl w:val="0"/>
        <w:numPr>
          <w:ilvl w:val="0"/>
          <w:numId w:val="15"/>
        </w:numPr>
        <w:tabs>
          <w:tab w:val="left" w:pos="630"/>
        </w:tabs>
        <w:kinsoku w:val="0"/>
        <w:overflowPunct w:val="0"/>
        <w:autoSpaceDE w:val="0"/>
        <w:autoSpaceDN w:val="0"/>
        <w:adjustRightInd w:val="0"/>
        <w:spacing w:line="220" w:lineRule="exact"/>
        <w:ind w:left="0"/>
        <w:jc w:val="left"/>
        <w:rPr>
          <w:rFonts w:eastAsia="Times New Roman"/>
          <w:color w:val="000000"/>
          <w:sz w:val="20"/>
          <w:lang w:val="en-US"/>
        </w:rPr>
      </w:pPr>
      <w:del w:id="95" w:author="Cariou, Laurent" w:date="2021-02-11T17:36:00Z">
        <w:r w:rsidRPr="00A06F63" w:rsidDel="004A72C1">
          <w:rPr>
            <w:rFonts w:eastAsia="Times New Roman"/>
            <w:sz w:val="20"/>
            <w:lang w:val="en-US"/>
          </w:rPr>
          <w:delText>35.3.4.1</w:delText>
        </w:r>
        <w:r w:rsidRPr="00A06F63" w:rsidDel="004A72C1">
          <w:rPr>
            <w:rFonts w:eastAsia="Times New Roman"/>
            <w:spacing w:val="-3"/>
            <w:sz w:val="20"/>
            <w:lang w:val="en-US"/>
          </w:rPr>
          <w:delText xml:space="preserve"> </w:delText>
        </w:r>
        <w:r w:rsidRPr="00A06F63" w:rsidDel="004A72C1">
          <w:rPr>
            <w:rFonts w:eastAsia="Times New Roman"/>
            <w:sz w:val="20"/>
            <w:lang w:val="en-US"/>
          </w:rPr>
          <w:delText>(AP</w:delText>
        </w:r>
        <w:r w:rsidRPr="00A06F63" w:rsidDel="004A72C1">
          <w:rPr>
            <w:rFonts w:eastAsia="Times New Roman"/>
            <w:spacing w:val="-2"/>
            <w:sz w:val="20"/>
            <w:lang w:val="en-US"/>
          </w:rPr>
          <w:delText xml:space="preserve"> </w:delText>
        </w:r>
        <w:r w:rsidRPr="00A06F63" w:rsidDel="004A72C1">
          <w:rPr>
            <w:rFonts w:eastAsia="Times New Roman"/>
            <w:sz w:val="20"/>
            <w:lang w:val="en-US"/>
          </w:rPr>
          <w:delText>behavior).</w:delText>
        </w:r>
      </w:del>
      <w:ins w:id="96" w:author="Cariou, Laurent" w:date="2021-02-11T17:36:00Z">
        <w:r w:rsidR="004A72C1">
          <w:rPr>
            <w:spacing w:val="6"/>
            <w:sz w:val="20"/>
          </w:rPr>
          <w:t>to a value higher than 0 or lower than 255 if no Multiple BSSID element is carried in the same frame or a value higher than 2</w:t>
        </w:r>
        <w:r w:rsidR="004A72C1" w:rsidRPr="00134AAC">
          <w:rPr>
            <w:i/>
            <w:iCs/>
            <w:spacing w:val="6"/>
            <w:sz w:val="20"/>
            <w:vertAlign w:val="superscript"/>
          </w:rPr>
          <w:t>n</w:t>
        </w:r>
        <w:r w:rsidR="004A72C1">
          <w:rPr>
            <w:sz w:val="20"/>
          </w:rPr>
          <w:t xml:space="preserve"> – 1 and lower </w:t>
        </w:r>
      </w:ins>
      <w:ins w:id="97" w:author="Cariou, Laurent" w:date="2021-02-11T17:37:00Z">
        <w:r w:rsidR="004A72C1">
          <w:rPr>
            <w:sz w:val="20"/>
          </w:rPr>
          <w:t>t</w:t>
        </w:r>
      </w:ins>
      <w:ins w:id="98" w:author="Cariou, Laurent" w:date="2021-02-11T17:36:00Z">
        <w:r w:rsidR="004A72C1">
          <w:rPr>
            <w:sz w:val="20"/>
          </w:rPr>
          <w:t xml:space="preserve">han 255 if a Multiple BSSID element is carried in the same frame, where </w:t>
        </w:r>
        <w:r w:rsidR="004A72C1" w:rsidRPr="00134AAC">
          <w:rPr>
            <w:i/>
            <w:iCs/>
            <w:sz w:val="20"/>
          </w:rPr>
          <w:t>n</w:t>
        </w:r>
        <w:r w:rsidR="004A72C1">
          <w:rPr>
            <w:sz w:val="20"/>
          </w:rPr>
          <w:t xml:space="preserve"> is the value contained in the </w:t>
        </w:r>
        <w:proofErr w:type="spellStart"/>
        <w:r w:rsidR="004A72C1">
          <w:rPr>
            <w:sz w:val="20"/>
          </w:rPr>
          <w:t>MaxBSSID</w:t>
        </w:r>
        <w:proofErr w:type="spellEnd"/>
        <w:r w:rsidR="004A72C1">
          <w:rPr>
            <w:sz w:val="20"/>
          </w:rPr>
          <w:t xml:space="preserve"> Indicator field in the Multiple BSSID element.</w:t>
        </w:r>
      </w:ins>
      <w:ins w:id="99" w:author="Cariou, Laurent" w:date="2021-02-11T18:50:00Z">
        <w:r w:rsidR="00934DA1">
          <w:rPr>
            <w:sz w:val="20"/>
          </w:rPr>
          <w:t xml:space="preserve"> (#2972</w:t>
        </w:r>
      </w:ins>
      <w:ins w:id="100" w:author="Cariou, Laurent" w:date="2021-02-11T19:14:00Z">
        <w:r w:rsidR="00073D5F">
          <w:rPr>
            <w:sz w:val="20"/>
          </w:rPr>
          <w:t>, #3361</w:t>
        </w:r>
      </w:ins>
      <w:ins w:id="101" w:author="Cariou, Laurent" w:date="2021-02-12T17:38:00Z">
        <w:r w:rsidR="00EA6164">
          <w:rPr>
            <w:sz w:val="20"/>
          </w:rPr>
          <w:t>, #1041</w:t>
        </w:r>
      </w:ins>
      <w:ins w:id="102" w:author="Cariou, Laurent" w:date="2021-02-12T18:27:00Z">
        <w:r w:rsidR="00945951">
          <w:rPr>
            <w:sz w:val="20"/>
          </w:rPr>
          <w:t>, #1923</w:t>
        </w:r>
      </w:ins>
      <w:ins w:id="103" w:author="Cariou, Laurent" w:date="2021-02-12T18:30:00Z">
        <w:r w:rsidR="00945951">
          <w:rPr>
            <w:sz w:val="20"/>
          </w:rPr>
          <w:t>, #1973</w:t>
        </w:r>
      </w:ins>
      <w:ins w:id="104" w:author="Cariou, Laurent" w:date="2021-02-11T18:50:00Z">
        <w:r w:rsidR="00934DA1">
          <w:rPr>
            <w:sz w:val="20"/>
          </w:rPr>
          <w:t>)</w:t>
        </w:r>
      </w:ins>
      <w:r w:rsidRPr="00A06F63">
        <w:rPr>
          <w:rFonts w:eastAsia="Times New Roman"/>
          <w:spacing w:val="-4"/>
          <w:sz w:val="20"/>
          <w:lang w:val="en-US"/>
        </w:rPr>
        <w:t xml:space="preserve"> </w:t>
      </w:r>
      <w:r w:rsidRPr="00A06F63">
        <w:rPr>
          <w:rFonts w:eastAsia="Times New Roman"/>
          <w:sz w:val="20"/>
          <w:lang w:val="en-US"/>
        </w:rPr>
        <w:t>The</w:t>
      </w:r>
      <w:r w:rsidRPr="00A06F63">
        <w:rPr>
          <w:rFonts w:eastAsia="Times New Roman"/>
          <w:spacing w:val="-3"/>
          <w:sz w:val="20"/>
          <w:lang w:val="en-US"/>
        </w:rPr>
        <w:t xml:space="preserve"> </w:t>
      </w:r>
      <w:r w:rsidRPr="00A06F63">
        <w:rPr>
          <w:rFonts w:eastAsia="Times New Roman"/>
          <w:sz w:val="20"/>
          <w:lang w:val="en-US"/>
        </w:rPr>
        <w:t>MLD</w:t>
      </w:r>
      <w:r w:rsidRPr="00A06F63">
        <w:rPr>
          <w:rFonts w:eastAsia="Times New Roman"/>
          <w:spacing w:val="-2"/>
          <w:sz w:val="20"/>
          <w:lang w:val="en-US"/>
        </w:rPr>
        <w:t xml:space="preserve"> </w:t>
      </w:r>
      <w:r w:rsidRPr="00A06F63">
        <w:rPr>
          <w:rFonts w:eastAsia="Times New Roman"/>
          <w:sz w:val="20"/>
          <w:lang w:val="en-US"/>
        </w:rPr>
        <w:t>ID</w:t>
      </w:r>
      <w:r w:rsidRPr="00A06F63">
        <w:rPr>
          <w:rFonts w:eastAsia="Times New Roman"/>
          <w:spacing w:val="-4"/>
          <w:sz w:val="20"/>
          <w:lang w:val="en-US"/>
        </w:rPr>
        <w:t xml:space="preserve"> </w:t>
      </w:r>
      <w:r w:rsidRPr="00A06F63">
        <w:rPr>
          <w:rFonts w:eastAsia="Times New Roman"/>
          <w:sz w:val="20"/>
          <w:lang w:val="en-US"/>
        </w:rPr>
        <w:t>subfield</w:t>
      </w:r>
      <w:r w:rsidRPr="00A06F63">
        <w:rPr>
          <w:rFonts w:eastAsia="Times New Roman"/>
          <w:spacing w:val="-2"/>
          <w:sz w:val="20"/>
          <w:lang w:val="en-US"/>
        </w:rPr>
        <w:t xml:space="preserve"> </w:t>
      </w:r>
      <w:r w:rsidRPr="00A06F63">
        <w:rPr>
          <w:rFonts w:eastAsia="Times New Roman"/>
          <w:sz w:val="20"/>
          <w:lang w:val="en-US"/>
        </w:rPr>
        <w:t>is</w:t>
      </w:r>
      <w:r w:rsidRPr="00A06F63">
        <w:rPr>
          <w:rFonts w:eastAsia="Times New Roman"/>
          <w:spacing w:val="-3"/>
          <w:sz w:val="20"/>
          <w:lang w:val="en-US"/>
        </w:rPr>
        <w:t xml:space="preserve"> </w:t>
      </w:r>
      <w:r w:rsidRPr="00A06F63">
        <w:rPr>
          <w:rFonts w:eastAsia="Times New Roman"/>
          <w:sz w:val="20"/>
          <w:lang w:val="en-US"/>
        </w:rPr>
        <w:t>set</w:t>
      </w:r>
      <w:r w:rsidRPr="00A06F63">
        <w:rPr>
          <w:rFonts w:eastAsia="Times New Roman"/>
          <w:spacing w:val="-4"/>
          <w:sz w:val="20"/>
          <w:lang w:val="en-US"/>
        </w:rPr>
        <w:t xml:space="preserve"> </w:t>
      </w:r>
      <w:r w:rsidRPr="00A06F63">
        <w:rPr>
          <w:rFonts w:eastAsia="Times New Roman"/>
          <w:sz w:val="20"/>
          <w:lang w:val="en-US"/>
        </w:rPr>
        <w:t>to</w:t>
      </w:r>
      <w:r w:rsidRPr="00A06F63">
        <w:rPr>
          <w:rFonts w:eastAsia="Times New Roman"/>
          <w:spacing w:val="-3"/>
          <w:sz w:val="20"/>
          <w:lang w:val="en-US"/>
        </w:rPr>
        <w:t xml:space="preserve"> </w:t>
      </w:r>
      <w:del w:id="105" w:author="Cariou, Laurent" w:date="2021-02-10T18:33:00Z">
        <w:r w:rsidRPr="00A06F63" w:rsidDel="008275AE">
          <w:rPr>
            <w:rFonts w:eastAsia="Times New Roman"/>
            <w:color w:val="FF0000"/>
            <w:sz w:val="20"/>
            <w:lang w:val="en-US"/>
          </w:rPr>
          <w:delText>TBD</w:delText>
        </w:r>
        <w:r w:rsidRPr="00A06F63" w:rsidDel="008275AE">
          <w:rPr>
            <w:rFonts w:eastAsia="Times New Roman"/>
            <w:color w:val="FF0000"/>
            <w:spacing w:val="-3"/>
            <w:sz w:val="20"/>
            <w:lang w:val="en-US"/>
          </w:rPr>
          <w:delText xml:space="preserve"> </w:delText>
        </w:r>
      </w:del>
      <w:ins w:id="106" w:author="Cariou, Laurent" w:date="2021-02-10T18:33:00Z">
        <w:r w:rsidR="008275AE">
          <w:rPr>
            <w:rFonts w:eastAsia="Times New Roman"/>
            <w:color w:val="FF0000"/>
            <w:sz w:val="20"/>
            <w:lang w:val="en-US"/>
          </w:rPr>
          <w:t>25</w:t>
        </w:r>
      </w:ins>
      <w:ins w:id="107" w:author="Cariou, Laurent" w:date="2021-02-11T17:21:00Z">
        <w:r w:rsidR="00664B01">
          <w:rPr>
            <w:rFonts w:eastAsia="Times New Roman"/>
            <w:color w:val="FF0000"/>
            <w:sz w:val="20"/>
            <w:lang w:val="en-US"/>
          </w:rPr>
          <w:t>5</w:t>
        </w:r>
      </w:ins>
      <w:ins w:id="108" w:author="Cariou, Laurent" w:date="2021-02-10T18:33:00Z">
        <w:r w:rsidR="008275AE" w:rsidRPr="00A06F63">
          <w:rPr>
            <w:rFonts w:eastAsia="Times New Roman"/>
            <w:color w:val="FF0000"/>
            <w:spacing w:val="-3"/>
            <w:sz w:val="20"/>
            <w:lang w:val="en-US"/>
          </w:rPr>
          <w:t xml:space="preserve"> </w:t>
        </w:r>
      </w:ins>
      <w:r w:rsidRPr="00A06F63">
        <w:rPr>
          <w:rFonts w:eastAsia="Times New Roman"/>
          <w:color w:val="000000"/>
          <w:sz w:val="20"/>
          <w:lang w:val="en-US"/>
        </w:rPr>
        <w:t>if</w:t>
      </w:r>
      <w:r w:rsidRPr="00A06F63">
        <w:rPr>
          <w:rFonts w:eastAsia="Times New Roman"/>
          <w:color w:val="000000"/>
          <w:spacing w:val="-3"/>
          <w:sz w:val="20"/>
          <w:lang w:val="en-US"/>
        </w:rPr>
        <w:t xml:space="preserve"> </w:t>
      </w:r>
      <w:r w:rsidRPr="00A06F63">
        <w:rPr>
          <w:rFonts w:eastAsia="Times New Roman"/>
          <w:color w:val="000000"/>
          <w:sz w:val="20"/>
          <w:lang w:val="en-US"/>
        </w:rPr>
        <w:t>the</w:t>
      </w:r>
      <w:r w:rsidRPr="00A06F63">
        <w:rPr>
          <w:rFonts w:eastAsia="Times New Roman"/>
          <w:color w:val="000000"/>
          <w:spacing w:val="-2"/>
          <w:sz w:val="20"/>
          <w:lang w:val="en-US"/>
        </w:rPr>
        <w:t xml:space="preserve"> </w:t>
      </w:r>
      <w:r w:rsidRPr="00A06F63">
        <w:rPr>
          <w:rFonts w:eastAsia="Times New Roman"/>
          <w:color w:val="000000"/>
          <w:sz w:val="20"/>
          <w:lang w:val="en-US"/>
        </w:rPr>
        <w:t>reported</w:t>
      </w:r>
      <w:r w:rsidRPr="00A06F63">
        <w:rPr>
          <w:rFonts w:eastAsia="Times New Roman"/>
          <w:color w:val="000000"/>
          <w:spacing w:val="-3"/>
          <w:sz w:val="20"/>
          <w:lang w:val="en-US"/>
        </w:rPr>
        <w:t xml:space="preserve"> </w:t>
      </w:r>
      <w:r w:rsidRPr="00A06F63">
        <w:rPr>
          <w:rFonts w:eastAsia="Times New Roman"/>
          <w:color w:val="000000"/>
          <w:sz w:val="20"/>
          <w:lang w:val="en-US"/>
        </w:rPr>
        <w:t>AP</w:t>
      </w:r>
      <w:r w:rsidRPr="00A06F63">
        <w:rPr>
          <w:rFonts w:eastAsia="Times New Roman"/>
          <w:color w:val="000000"/>
          <w:spacing w:val="-2"/>
          <w:sz w:val="20"/>
          <w:lang w:val="en-US"/>
        </w:rPr>
        <w:t xml:space="preserve"> </w:t>
      </w:r>
      <w:r w:rsidRPr="00A06F63">
        <w:rPr>
          <w:rFonts w:eastAsia="Times New Roman"/>
          <w:color w:val="000000"/>
          <w:sz w:val="20"/>
          <w:lang w:val="en-US"/>
        </w:rPr>
        <w:t>is</w:t>
      </w:r>
      <w:r w:rsidRPr="00A06F63">
        <w:rPr>
          <w:rFonts w:eastAsia="Times New Roman"/>
          <w:color w:val="000000"/>
          <w:spacing w:val="-3"/>
          <w:sz w:val="20"/>
          <w:lang w:val="en-US"/>
        </w:rPr>
        <w:t xml:space="preserve"> </w:t>
      </w:r>
      <w:r w:rsidRPr="00A06F63">
        <w:rPr>
          <w:rFonts w:eastAsia="Times New Roman"/>
          <w:color w:val="000000"/>
          <w:sz w:val="20"/>
          <w:lang w:val="en-US"/>
        </w:rPr>
        <w:t>not</w:t>
      </w:r>
      <w:r w:rsidRPr="00A06F63">
        <w:rPr>
          <w:rFonts w:eastAsia="Times New Roman"/>
          <w:color w:val="000000"/>
          <w:spacing w:val="-2"/>
          <w:sz w:val="20"/>
          <w:lang w:val="en-US"/>
        </w:rPr>
        <w:t xml:space="preserve"> </w:t>
      </w:r>
      <w:r w:rsidRPr="00A06F63">
        <w:rPr>
          <w:rFonts w:eastAsia="Times New Roman"/>
          <w:color w:val="000000"/>
          <w:sz w:val="20"/>
          <w:lang w:val="en-US"/>
        </w:rPr>
        <w:t>part</w:t>
      </w:r>
      <w:r w:rsidRPr="00A06F63">
        <w:rPr>
          <w:rFonts w:eastAsia="Times New Roman"/>
          <w:color w:val="000000"/>
          <w:spacing w:val="-2"/>
          <w:sz w:val="20"/>
          <w:lang w:val="en-US"/>
        </w:rPr>
        <w:t xml:space="preserve"> </w:t>
      </w:r>
      <w:r w:rsidRPr="00A06F63">
        <w:rPr>
          <w:rFonts w:eastAsia="Times New Roman"/>
          <w:color w:val="000000"/>
          <w:sz w:val="20"/>
          <w:lang w:val="en-US"/>
        </w:rPr>
        <w:t>of</w:t>
      </w:r>
      <w:r w:rsidRPr="00A06F63">
        <w:rPr>
          <w:rFonts w:eastAsia="Times New Roman"/>
          <w:color w:val="000000"/>
          <w:spacing w:val="-4"/>
          <w:sz w:val="20"/>
          <w:lang w:val="en-US"/>
        </w:rPr>
        <w:t xml:space="preserve"> </w:t>
      </w:r>
      <w:r w:rsidRPr="00A06F63">
        <w:rPr>
          <w:rFonts w:eastAsia="Times New Roman"/>
          <w:color w:val="000000"/>
          <w:sz w:val="20"/>
          <w:lang w:val="en-US"/>
        </w:rPr>
        <w:t>an</w:t>
      </w:r>
      <w:r w:rsidRPr="00A06F63">
        <w:rPr>
          <w:rFonts w:eastAsia="Times New Roman"/>
          <w:color w:val="000000"/>
          <w:spacing w:val="-2"/>
          <w:sz w:val="20"/>
          <w:lang w:val="en-US"/>
        </w:rPr>
        <w:t xml:space="preserve"> </w:t>
      </w:r>
      <w:r w:rsidRPr="00A06F63">
        <w:rPr>
          <w:rFonts w:eastAsia="Times New Roman"/>
          <w:color w:val="000000"/>
          <w:sz w:val="20"/>
          <w:lang w:val="en-US"/>
        </w:rPr>
        <w:t>AP</w:t>
      </w:r>
      <w:r w:rsidRPr="00A06F63">
        <w:rPr>
          <w:rFonts w:eastAsia="Times New Roman"/>
          <w:color w:val="000000"/>
          <w:spacing w:val="-3"/>
          <w:sz w:val="20"/>
          <w:lang w:val="en-US"/>
        </w:rPr>
        <w:t xml:space="preserve"> </w:t>
      </w:r>
      <w:r w:rsidRPr="00A06F63">
        <w:rPr>
          <w:rFonts w:eastAsia="Times New Roman"/>
          <w:color w:val="000000"/>
          <w:sz w:val="20"/>
          <w:lang w:val="en-US"/>
        </w:rPr>
        <w:t>MLD,</w:t>
      </w:r>
      <w:r w:rsidRPr="00A06F63">
        <w:rPr>
          <w:rFonts w:eastAsia="Times New Roman"/>
          <w:color w:val="000000"/>
          <w:spacing w:val="-5"/>
          <w:sz w:val="20"/>
          <w:lang w:val="en-US"/>
        </w:rPr>
        <w:t xml:space="preserve"> </w:t>
      </w:r>
      <w:r w:rsidRPr="00A06F63">
        <w:rPr>
          <w:rFonts w:eastAsia="Times New Roman"/>
          <w:color w:val="000000"/>
          <w:sz w:val="20"/>
          <w:lang w:val="en-US"/>
        </w:rPr>
        <w:t>or</w:t>
      </w:r>
    </w:p>
    <w:p w14:paraId="6B305186" w14:textId="2D5737D7" w:rsidR="00A06F63" w:rsidRPr="00A06F63" w:rsidRDefault="00A06F63" w:rsidP="00672ED7">
      <w:pPr>
        <w:widowControl w:val="0"/>
        <w:numPr>
          <w:ilvl w:val="0"/>
          <w:numId w:val="15"/>
        </w:numPr>
        <w:tabs>
          <w:tab w:val="left" w:pos="630"/>
        </w:tabs>
        <w:kinsoku w:val="0"/>
        <w:overflowPunct w:val="0"/>
        <w:autoSpaceDE w:val="0"/>
        <w:autoSpaceDN w:val="0"/>
        <w:adjustRightInd w:val="0"/>
        <w:spacing w:line="291" w:lineRule="exact"/>
        <w:ind w:left="0"/>
        <w:jc w:val="left"/>
        <w:rPr>
          <w:rFonts w:eastAsia="Times New Roman"/>
          <w:sz w:val="20"/>
          <w:lang w:val="en-US"/>
        </w:rPr>
      </w:pPr>
      <w:r w:rsidRPr="00A06F63">
        <w:rPr>
          <w:rFonts w:eastAsia="Times New Roman"/>
          <w:noProof/>
          <w:sz w:val="24"/>
          <w:szCs w:val="24"/>
          <w:lang w:val="en-US"/>
        </w:rPr>
        <mc:AlternateContent>
          <mc:Choice Requires="wps">
            <w:drawing>
              <wp:anchor distT="0" distB="0" distL="114300" distR="114300" simplePos="0" relativeHeight="251667968" behindDoc="1" locked="0" layoutInCell="0" allowOverlap="1" wp14:anchorId="1209956A" wp14:editId="198C7093">
                <wp:simplePos x="0" y="0"/>
                <wp:positionH relativeFrom="page">
                  <wp:posOffset>848995</wp:posOffset>
                </wp:positionH>
                <wp:positionV relativeFrom="paragraph">
                  <wp:posOffset>97155</wp:posOffset>
                </wp:positionV>
                <wp:extent cx="57150" cy="127000"/>
                <wp:effectExtent l="1270" t="3175" r="0" b="317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1CE5F4" w14:textId="77777777" w:rsidR="008826AD" w:rsidRDefault="008826AD" w:rsidP="00A06F63">
                            <w:pPr>
                              <w:pStyle w:val="BodyText0"/>
                              <w:kinsoku w:val="0"/>
                              <w:overflowPunct w:val="0"/>
                              <w:spacing w:line="199" w:lineRule="exact"/>
                              <w:rPr>
                                <w:sz w:val="18"/>
                                <w:szCs w:val="18"/>
                              </w:rPr>
                            </w:pPr>
                            <w:r>
                              <w:rPr>
                                <w:sz w:val="18"/>
                                <w:szCs w:val="18"/>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09956A" id="Text Box 23" o:spid="_x0000_s1035" type="#_x0000_t202" style="position:absolute;left:0;text-align:left;margin-left:66.85pt;margin-top:7.65pt;width:4.5pt;height:10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" o:allowincell="f" filled="f" stroked="f">
                <v:textbox inset="0,0,0,0">
                  <w:txbxContent>
                    <w:p w14:paraId="661CE5F4" w14:textId="77777777" w:rsidR="008826AD" w:rsidRDefault="008826AD" w:rsidP="00A06F63">
                      <w:pPr>
                        <w:pStyle w:val="BodyText0"/>
                        <w:kinsoku w:val="0"/>
                        <w:overflowPunct w:val="0"/>
                        <w:spacing w:line="199" w:lineRule="exact"/>
                        <w:rPr>
                          <w:sz w:val="18"/>
                          <w:szCs w:val="18"/>
                        </w:rPr>
                      </w:pPr>
                      <w:r>
                        <w:rPr>
                          <w:sz w:val="18"/>
                          <w:szCs w:val="18"/>
                        </w:rPr>
                        <w:t>5</w:t>
                      </w:r>
                    </w:p>
                  </w:txbxContent>
                </v:textbox>
                <w10:wrap anchorx="page"/>
              </v:shape>
            </w:pict>
          </mc:Fallback>
        </mc:AlternateContent>
      </w:r>
      <w:r w:rsidRPr="00A06F63">
        <w:rPr>
          <w:rFonts w:eastAsia="Times New Roman"/>
          <w:sz w:val="20"/>
          <w:lang w:val="en-US"/>
        </w:rPr>
        <w:t>if the reporting AP does not have that</w:t>
      </w:r>
      <w:r w:rsidRPr="00A06F63">
        <w:rPr>
          <w:rFonts w:eastAsia="Times New Roman"/>
          <w:spacing w:val="-5"/>
          <w:sz w:val="20"/>
          <w:lang w:val="en-US"/>
        </w:rPr>
        <w:t xml:space="preserve"> </w:t>
      </w:r>
      <w:r w:rsidRPr="00A06F63">
        <w:rPr>
          <w:rFonts w:eastAsia="Times New Roman"/>
          <w:sz w:val="20"/>
          <w:lang w:val="en-US"/>
        </w:rPr>
        <w:t>information.</w:t>
      </w:r>
      <w:ins w:id="109" w:author="Cariou, Laurent" w:date="2021-02-10T18:36:00Z">
        <w:r w:rsidR="00481A0E">
          <w:rPr>
            <w:rFonts w:eastAsia="Times New Roman"/>
            <w:sz w:val="20"/>
            <w:lang w:val="en-US"/>
          </w:rPr>
          <w:t xml:space="preserve"> (#2156)</w:t>
        </w:r>
      </w:ins>
    </w:p>
    <w:p w14:paraId="37B47BF7" w14:textId="2C30AAB1" w:rsidR="00A06F63" w:rsidRPr="002E7325" w:rsidDel="002E7325" w:rsidRDefault="00A06F63" w:rsidP="00120215">
      <w:pPr>
        <w:widowControl w:val="0"/>
        <w:numPr>
          <w:ilvl w:val="0"/>
          <w:numId w:val="14"/>
        </w:numPr>
        <w:tabs>
          <w:tab w:val="left" w:pos="630"/>
        </w:tabs>
        <w:kinsoku w:val="0"/>
        <w:overflowPunct w:val="0"/>
        <w:autoSpaceDE w:val="0"/>
        <w:autoSpaceDN w:val="0"/>
        <w:adjustRightInd w:val="0"/>
        <w:spacing w:before="54" w:line="254" w:lineRule="exact"/>
        <w:ind w:left="0" w:hanging="461"/>
        <w:jc w:val="left"/>
        <w:rPr>
          <w:del w:id="110" w:author="Cariou, Laurent" w:date="2021-02-11T19:07:00Z"/>
          <w:rFonts w:eastAsia="Times New Roman"/>
          <w:sz w:val="18"/>
          <w:szCs w:val="18"/>
          <w:lang w:val="en-US"/>
        </w:rPr>
      </w:pPr>
      <w:r w:rsidRPr="002E7325">
        <w:rPr>
          <w:rFonts w:eastAsia="Times New Roman"/>
          <w:sz w:val="18"/>
          <w:szCs w:val="18"/>
          <w:lang w:val="en-US"/>
        </w:rPr>
        <w:t>NOTE</w:t>
      </w:r>
      <w:r w:rsidRPr="002E7325">
        <w:rPr>
          <w:rFonts w:eastAsia="Times New Roman"/>
          <w:spacing w:val="6"/>
          <w:sz w:val="18"/>
          <w:szCs w:val="18"/>
          <w:lang w:val="en-US"/>
        </w:rPr>
        <w:t xml:space="preserve"> </w:t>
      </w:r>
      <w:r w:rsidRPr="002E7325">
        <w:rPr>
          <w:rFonts w:eastAsia="Times New Roman"/>
          <w:sz w:val="18"/>
          <w:szCs w:val="18"/>
          <w:lang w:val="en-US"/>
        </w:rPr>
        <w:t>1—The</w:t>
      </w:r>
      <w:r w:rsidRPr="002E7325">
        <w:rPr>
          <w:rFonts w:eastAsia="Times New Roman"/>
          <w:spacing w:val="6"/>
          <w:sz w:val="18"/>
          <w:szCs w:val="18"/>
          <w:lang w:val="en-US"/>
        </w:rPr>
        <w:t xml:space="preserve"> </w:t>
      </w:r>
      <w:r w:rsidRPr="002E7325">
        <w:rPr>
          <w:rFonts w:eastAsia="Times New Roman"/>
          <w:sz w:val="18"/>
          <w:szCs w:val="18"/>
          <w:lang w:val="en-US"/>
        </w:rPr>
        <w:t>MLD</w:t>
      </w:r>
      <w:r w:rsidRPr="002E7325">
        <w:rPr>
          <w:rFonts w:eastAsia="Times New Roman"/>
          <w:spacing w:val="5"/>
          <w:sz w:val="18"/>
          <w:szCs w:val="18"/>
          <w:lang w:val="en-US"/>
        </w:rPr>
        <w:t xml:space="preserve"> </w:t>
      </w:r>
      <w:r w:rsidRPr="002E7325">
        <w:rPr>
          <w:rFonts w:eastAsia="Times New Roman"/>
          <w:sz w:val="18"/>
          <w:szCs w:val="18"/>
          <w:lang w:val="en-US"/>
        </w:rPr>
        <w:t>ID</w:t>
      </w:r>
      <w:r w:rsidRPr="002E7325">
        <w:rPr>
          <w:rFonts w:eastAsia="Times New Roman"/>
          <w:spacing w:val="5"/>
          <w:sz w:val="18"/>
          <w:szCs w:val="18"/>
          <w:lang w:val="en-US"/>
        </w:rPr>
        <w:t xml:space="preserve"> </w:t>
      </w:r>
      <w:del w:id="111" w:author="Cariou, Laurent" w:date="2021-02-11T19:07:00Z">
        <w:r w:rsidRPr="002E7325" w:rsidDel="002E7325">
          <w:rPr>
            <w:rFonts w:eastAsia="Times New Roman"/>
            <w:sz w:val="18"/>
            <w:szCs w:val="18"/>
            <w:lang w:val="en-US"/>
          </w:rPr>
          <w:delText>is</w:delText>
        </w:r>
      </w:del>
      <w:ins w:id="112" w:author="Cariou, Laurent" w:date="2021-02-11T19:07:00Z">
        <w:r w:rsidR="002E7325" w:rsidRPr="002E7325">
          <w:rPr>
            <w:rFonts w:eastAsia="Times New Roman"/>
            <w:sz w:val="18"/>
            <w:szCs w:val="18"/>
            <w:lang w:val="en-US"/>
          </w:rPr>
          <w:t>is</w:t>
        </w:r>
        <w:r w:rsidR="002E7325" w:rsidRPr="002E7325">
          <w:rPr>
            <w:rFonts w:eastAsia="Times New Roman"/>
            <w:spacing w:val="7"/>
            <w:sz w:val="18"/>
            <w:szCs w:val="18"/>
            <w:lang w:val="en-US"/>
          </w:rPr>
          <w:t xml:space="preserve"> </w:t>
        </w:r>
        <w:r w:rsidR="002E7325" w:rsidRPr="002E7325">
          <w:rPr>
            <w:rFonts w:eastAsia="Times New Roman"/>
            <w:sz w:val="18"/>
            <w:szCs w:val="18"/>
            <w:lang w:val="en-US"/>
          </w:rPr>
          <w:t>used</w:t>
        </w:r>
        <w:r w:rsidR="002E7325" w:rsidRPr="002E7325">
          <w:rPr>
            <w:rFonts w:eastAsia="Times New Roman"/>
            <w:spacing w:val="7"/>
            <w:sz w:val="18"/>
            <w:szCs w:val="18"/>
            <w:lang w:val="en-US"/>
          </w:rPr>
          <w:t xml:space="preserve"> </w:t>
        </w:r>
        <w:r w:rsidR="002E7325" w:rsidRPr="002E7325">
          <w:rPr>
            <w:rFonts w:eastAsia="Times New Roman"/>
            <w:sz w:val="18"/>
            <w:szCs w:val="18"/>
            <w:lang w:val="en-US"/>
          </w:rPr>
          <w:t>to</w:t>
        </w:r>
        <w:r w:rsidR="002E7325" w:rsidRPr="002E7325">
          <w:rPr>
            <w:rFonts w:eastAsia="Times New Roman"/>
            <w:spacing w:val="6"/>
            <w:sz w:val="18"/>
            <w:szCs w:val="18"/>
            <w:lang w:val="en-US"/>
          </w:rPr>
          <w:t xml:space="preserve"> </w:t>
        </w:r>
        <w:r w:rsidR="002E7325" w:rsidRPr="002E7325">
          <w:rPr>
            <w:rFonts w:eastAsia="Times New Roman"/>
            <w:sz w:val="18"/>
            <w:szCs w:val="18"/>
            <w:lang w:val="en-US"/>
          </w:rPr>
          <w:t>identify</w:t>
        </w:r>
        <w:r w:rsidR="002E7325" w:rsidRPr="002E7325">
          <w:rPr>
            <w:rFonts w:eastAsia="Times New Roman"/>
            <w:spacing w:val="6"/>
            <w:sz w:val="18"/>
            <w:szCs w:val="18"/>
            <w:lang w:val="en-US"/>
          </w:rPr>
          <w:t xml:space="preserve"> </w:t>
        </w:r>
        <w:r w:rsidR="002E7325" w:rsidRPr="002E7325">
          <w:rPr>
            <w:rFonts w:eastAsia="Times New Roman"/>
            <w:sz w:val="18"/>
            <w:szCs w:val="18"/>
            <w:lang w:val="en-US"/>
          </w:rPr>
          <w:t>the</w:t>
        </w:r>
        <w:r w:rsidR="002E7325" w:rsidRPr="002E7325">
          <w:rPr>
            <w:rFonts w:eastAsia="Times New Roman"/>
            <w:spacing w:val="6"/>
            <w:sz w:val="18"/>
            <w:szCs w:val="18"/>
            <w:lang w:val="en-US"/>
          </w:rPr>
          <w:t xml:space="preserve"> </w:t>
        </w:r>
        <w:r w:rsidR="002E7325" w:rsidRPr="002E7325">
          <w:rPr>
            <w:rFonts w:eastAsia="Times New Roman"/>
            <w:sz w:val="18"/>
            <w:szCs w:val="18"/>
            <w:lang w:val="en-US"/>
          </w:rPr>
          <w:t>list</w:t>
        </w:r>
        <w:r w:rsidR="002E7325" w:rsidRPr="002E7325">
          <w:rPr>
            <w:rFonts w:eastAsia="Times New Roman"/>
            <w:spacing w:val="5"/>
            <w:sz w:val="18"/>
            <w:szCs w:val="18"/>
            <w:lang w:val="en-US"/>
          </w:rPr>
          <w:t xml:space="preserve"> </w:t>
        </w:r>
        <w:r w:rsidR="002E7325" w:rsidRPr="002E7325">
          <w:rPr>
            <w:rFonts w:eastAsia="Times New Roman"/>
            <w:sz w:val="18"/>
            <w:szCs w:val="18"/>
            <w:lang w:val="en-US"/>
          </w:rPr>
          <w:t>of</w:t>
        </w:r>
      </w:ins>
      <w:ins w:id="113" w:author="Cariou, Laurent" w:date="2021-02-11T19:08:00Z">
        <w:r w:rsidR="002E7325">
          <w:rPr>
            <w:rFonts w:eastAsia="Times New Roman"/>
            <w:sz w:val="18"/>
            <w:szCs w:val="18"/>
            <w:lang w:val="en-US"/>
          </w:rPr>
          <w:t xml:space="preserve"> </w:t>
        </w:r>
      </w:ins>
      <w:ins w:id="114" w:author="Cariou, Laurent" w:date="2021-02-11T19:07:00Z">
        <w:r w:rsidR="002E7325" w:rsidRPr="002E7325">
          <w:rPr>
            <w:rFonts w:eastAsia="Times New Roman"/>
            <w:sz w:val="18"/>
            <w:szCs w:val="18"/>
            <w:lang w:val="en-US"/>
          </w:rPr>
          <w:t>reported APs affiliated to the same AP</w:t>
        </w:r>
        <w:r w:rsidR="002E7325" w:rsidRPr="002E7325">
          <w:rPr>
            <w:rFonts w:eastAsia="Times New Roman"/>
            <w:spacing w:val="-14"/>
            <w:sz w:val="18"/>
            <w:szCs w:val="18"/>
            <w:lang w:val="en-US"/>
          </w:rPr>
          <w:t xml:space="preserve"> </w:t>
        </w:r>
        <w:r w:rsidR="002E7325" w:rsidRPr="002E7325">
          <w:rPr>
            <w:rFonts w:eastAsia="Times New Roman"/>
            <w:sz w:val="18"/>
            <w:szCs w:val="18"/>
            <w:lang w:val="en-US"/>
          </w:rPr>
          <w:t>MLD</w:t>
        </w:r>
      </w:ins>
      <w:ins w:id="115" w:author="Cariou, Laurent" w:date="2021-02-11T19:08:00Z">
        <w:r w:rsidR="002E7325">
          <w:rPr>
            <w:rFonts w:eastAsia="Times New Roman"/>
            <w:sz w:val="18"/>
            <w:szCs w:val="18"/>
            <w:lang w:val="en-US"/>
          </w:rPr>
          <w:t>, especially when APs from multiple AP MLDs are reported</w:t>
        </w:r>
        <w:r w:rsidR="00073D5F">
          <w:rPr>
            <w:rFonts w:eastAsia="Times New Roman"/>
            <w:sz w:val="18"/>
            <w:szCs w:val="18"/>
            <w:lang w:val="en-US"/>
          </w:rPr>
          <w:t>,</w:t>
        </w:r>
      </w:ins>
      <w:r w:rsidRPr="002E7325">
        <w:rPr>
          <w:rFonts w:eastAsia="Times New Roman"/>
          <w:spacing w:val="6"/>
          <w:sz w:val="18"/>
          <w:szCs w:val="18"/>
          <w:lang w:val="en-US"/>
        </w:rPr>
        <w:t xml:space="preserve"> </w:t>
      </w:r>
      <w:ins w:id="116" w:author="Cariou, Laurent" w:date="2021-02-11T19:08:00Z">
        <w:r w:rsidR="002E7325">
          <w:rPr>
            <w:rFonts w:eastAsia="Times New Roman"/>
            <w:spacing w:val="6"/>
            <w:sz w:val="18"/>
            <w:szCs w:val="18"/>
            <w:lang w:val="en-US"/>
          </w:rPr>
          <w:t xml:space="preserve">and is </w:t>
        </w:r>
      </w:ins>
      <w:r w:rsidRPr="002E7325">
        <w:rPr>
          <w:rFonts w:eastAsia="Times New Roman"/>
          <w:sz w:val="18"/>
          <w:szCs w:val="18"/>
          <w:lang w:val="en-US"/>
        </w:rPr>
        <w:t>unique</w:t>
      </w:r>
      <w:ins w:id="117" w:author="Cariou, Laurent" w:date="2021-02-11T18:57:00Z">
        <w:r w:rsidR="00934DA1" w:rsidRPr="002E7325">
          <w:rPr>
            <w:rFonts w:eastAsia="Times New Roman"/>
            <w:sz w:val="18"/>
            <w:szCs w:val="18"/>
            <w:lang w:val="en-US"/>
          </w:rPr>
          <w:t>ly</w:t>
        </w:r>
      </w:ins>
      <w:r w:rsidRPr="002E7325">
        <w:rPr>
          <w:rFonts w:eastAsia="Times New Roman"/>
          <w:spacing w:val="6"/>
          <w:sz w:val="18"/>
          <w:szCs w:val="18"/>
          <w:lang w:val="en-US"/>
        </w:rPr>
        <w:t xml:space="preserve"> </w:t>
      </w:r>
      <w:ins w:id="118" w:author="Cariou, Laurent" w:date="2021-02-11T18:57:00Z">
        <w:r w:rsidR="00934DA1" w:rsidRPr="002E7325">
          <w:rPr>
            <w:rFonts w:eastAsia="Times New Roman"/>
            <w:spacing w:val="6"/>
            <w:sz w:val="18"/>
            <w:szCs w:val="18"/>
            <w:lang w:val="en-US"/>
          </w:rPr>
          <w:t xml:space="preserve">given </w:t>
        </w:r>
      </w:ins>
      <w:r w:rsidRPr="002E7325">
        <w:rPr>
          <w:rFonts w:eastAsia="Times New Roman"/>
          <w:sz w:val="18"/>
          <w:szCs w:val="18"/>
          <w:lang w:val="en-US"/>
        </w:rPr>
        <w:t>to</w:t>
      </w:r>
      <w:r w:rsidRPr="002E7325">
        <w:rPr>
          <w:rFonts w:eastAsia="Times New Roman"/>
          <w:spacing w:val="5"/>
          <w:sz w:val="18"/>
          <w:szCs w:val="18"/>
          <w:lang w:val="en-US"/>
        </w:rPr>
        <w:t xml:space="preserve"> </w:t>
      </w:r>
      <w:r w:rsidRPr="002E7325">
        <w:rPr>
          <w:rFonts w:eastAsia="Times New Roman"/>
          <w:sz w:val="18"/>
          <w:szCs w:val="18"/>
          <w:lang w:val="en-US"/>
        </w:rPr>
        <w:t>an</w:t>
      </w:r>
      <w:r w:rsidRPr="002E7325">
        <w:rPr>
          <w:rFonts w:eastAsia="Times New Roman"/>
          <w:spacing w:val="6"/>
          <w:sz w:val="18"/>
          <w:szCs w:val="18"/>
          <w:lang w:val="en-US"/>
        </w:rPr>
        <w:t xml:space="preserve"> </w:t>
      </w:r>
      <w:r w:rsidRPr="002E7325">
        <w:rPr>
          <w:rFonts w:eastAsia="Times New Roman"/>
          <w:sz w:val="18"/>
          <w:szCs w:val="18"/>
          <w:lang w:val="en-US"/>
        </w:rPr>
        <w:t>AP</w:t>
      </w:r>
      <w:r w:rsidRPr="00073D5F">
        <w:rPr>
          <w:rFonts w:eastAsia="Times New Roman"/>
          <w:spacing w:val="6"/>
          <w:sz w:val="18"/>
          <w:szCs w:val="18"/>
          <w:lang w:val="en-US"/>
        </w:rPr>
        <w:t xml:space="preserve"> </w:t>
      </w:r>
      <w:r w:rsidRPr="00073D5F">
        <w:rPr>
          <w:rFonts w:eastAsia="Times New Roman"/>
          <w:sz w:val="18"/>
          <w:szCs w:val="18"/>
          <w:lang w:val="en-US"/>
        </w:rPr>
        <w:t>MLD</w:t>
      </w:r>
      <w:r w:rsidRPr="00073D5F">
        <w:rPr>
          <w:rFonts w:eastAsia="Times New Roman"/>
          <w:spacing w:val="7"/>
          <w:sz w:val="18"/>
          <w:szCs w:val="18"/>
          <w:lang w:val="en-US"/>
        </w:rPr>
        <w:t xml:space="preserve"> </w:t>
      </w:r>
      <w:ins w:id="119" w:author="Cariou, Laurent" w:date="2021-02-11T19:07:00Z">
        <w:r w:rsidR="002E7325" w:rsidRPr="00073D5F">
          <w:rPr>
            <w:rFonts w:eastAsia="Times New Roman"/>
            <w:spacing w:val="7"/>
            <w:sz w:val="18"/>
            <w:szCs w:val="18"/>
            <w:lang w:val="en-US"/>
          </w:rPr>
          <w:t xml:space="preserve">only </w:t>
        </w:r>
      </w:ins>
      <w:r w:rsidRPr="00246AC0">
        <w:rPr>
          <w:rFonts w:eastAsia="Times New Roman"/>
          <w:sz w:val="18"/>
          <w:szCs w:val="18"/>
          <w:lang w:val="en-US"/>
        </w:rPr>
        <w:t>in</w:t>
      </w:r>
      <w:r w:rsidRPr="00246AC0">
        <w:rPr>
          <w:rFonts w:eastAsia="Times New Roman"/>
          <w:spacing w:val="5"/>
          <w:sz w:val="18"/>
          <w:szCs w:val="18"/>
          <w:lang w:val="en-US"/>
        </w:rPr>
        <w:t xml:space="preserve"> </w:t>
      </w:r>
      <w:r w:rsidRPr="00246AC0">
        <w:rPr>
          <w:rFonts w:eastAsia="Times New Roman"/>
          <w:sz w:val="18"/>
          <w:szCs w:val="18"/>
          <w:lang w:val="en-US"/>
        </w:rPr>
        <w:t>the</w:t>
      </w:r>
      <w:r w:rsidRPr="00246AC0">
        <w:rPr>
          <w:rFonts w:eastAsia="Times New Roman"/>
          <w:spacing w:val="5"/>
          <w:sz w:val="18"/>
          <w:szCs w:val="18"/>
          <w:lang w:val="en-US"/>
        </w:rPr>
        <w:t xml:space="preserve"> </w:t>
      </w:r>
      <w:r w:rsidRPr="00246AC0">
        <w:rPr>
          <w:rFonts w:eastAsia="Times New Roman"/>
          <w:sz w:val="18"/>
          <w:szCs w:val="18"/>
          <w:lang w:val="en-US"/>
        </w:rPr>
        <w:t>frame</w:t>
      </w:r>
      <w:r w:rsidRPr="00246AC0">
        <w:rPr>
          <w:rFonts w:eastAsia="Times New Roman"/>
          <w:spacing w:val="7"/>
          <w:sz w:val="18"/>
          <w:szCs w:val="18"/>
          <w:lang w:val="en-US"/>
        </w:rPr>
        <w:t xml:space="preserve"> </w:t>
      </w:r>
      <w:del w:id="120" w:author="Cariou, Laurent" w:date="2021-02-11T18:58:00Z">
        <w:r w:rsidRPr="002E7325" w:rsidDel="002E7325">
          <w:rPr>
            <w:rFonts w:eastAsia="Times New Roman"/>
            <w:sz w:val="18"/>
            <w:szCs w:val="18"/>
            <w:lang w:val="en-US"/>
          </w:rPr>
          <w:delText>on</w:delText>
        </w:r>
        <w:r w:rsidRPr="002E7325" w:rsidDel="002E7325">
          <w:rPr>
            <w:rFonts w:eastAsia="Times New Roman"/>
            <w:spacing w:val="5"/>
            <w:sz w:val="18"/>
            <w:szCs w:val="18"/>
            <w:lang w:val="en-US"/>
          </w:rPr>
          <w:delText xml:space="preserve"> </w:delText>
        </w:r>
      </w:del>
      <w:r w:rsidRPr="002E7325">
        <w:rPr>
          <w:rFonts w:eastAsia="Times New Roman"/>
          <w:sz w:val="18"/>
          <w:szCs w:val="18"/>
          <w:lang w:val="en-US"/>
        </w:rPr>
        <w:t>which</w:t>
      </w:r>
      <w:r w:rsidRPr="002E7325">
        <w:rPr>
          <w:rFonts w:eastAsia="Times New Roman"/>
          <w:spacing w:val="7"/>
          <w:sz w:val="18"/>
          <w:szCs w:val="18"/>
          <w:lang w:val="en-US"/>
        </w:rPr>
        <w:t xml:space="preserve"> </w:t>
      </w:r>
      <w:del w:id="121" w:author="Cariou, Laurent" w:date="2021-02-11T18:58:00Z">
        <w:r w:rsidRPr="002E7325" w:rsidDel="002E7325">
          <w:rPr>
            <w:rFonts w:eastAsia="Times New Roman"/>
            <w:sz w:val="18"/>
            <w:szCs w:val="18"/>
            <w:lang w:val="en-US"/>
          </w:rPr>
          <w:delText>it</w:delText>
        </w:r>
        <w:r w:rsidRPr="002E7325" w:rsidDel="002E7325">
          <w:rPr>
            <w:rFonts w:eastAsia="Times New Roman"/>
            <w:spacing w:val="7"/>
            <w:sz w:val="18"/>
            <w:szCs w:val="18"/>
            <w:lang w:val="en-US"/>
          </w:rPr>
          <w:delText xml:space="preserve"> </w:delText>
        </w:r>
        <w:r w:rsidRPr="002E7325" w:rsidDel="002E7325">
          <w:rPr>
            <w:rFonts w:eastAsia="Times New Roman"/>
            <w:sz w:val="18"/>
            <w:szCs w:val="18"/>
            <w:lang w:val="en-US"/>
          </w:rPr>
          <w:delText>is</w:delText>
        </w:r>
        <w:r w:rsidRPr="002E7325" w:rsidDel="002E7325">
          <w:rPr>
            <w:rFonts w:eastAsia="Times New Roman"/>
            <w:spacing w:val="7"/>
            <w:sz w:val="18"/>
            <w:szCs w:val="18"/>
            <w:lang w:val="en-US"/>
          </w:rPr>
          <w:delText xml:space="preserve"> </w:delText>
        </w:r>
        <w:r w:rsidRPr="002E7325" w:rsidDel="002E7325">
          <w:rPr>
            <w:rFonts w:eastAsia="Times New Roman"/>
            <w:sz w:val="18"/>
            <w:szCs w:val="18"/>
            <w:lang w:val="en-US"/>
          </w:rPr>
          <w:delText>carried</w:delText>
        </w:r>
        <w:r w:rsidRPr="002E7325" w:rsidDel="002E7325">
          <w:rPr>
            <w:rFonts w:eastAsia="Times New Roman"/>
            <w:spacing w:val="5"/>
            <w:sz w:val="18"/>
            <w:szCs w:val="18"/>
            <w:lang w:val="en-US"/>
          </w:rPr>
          <w:delText xml:space="preserve"> </w:delText>
        </w:r>
      </w:del>
      <w:ins w:id="122" w:author="Cariou, Laurent" w:date="2021-02-11T18:58:00Z">
        <w:r w:rsidR="002E7325" w:rsidRPr="002E7325">
          <w:rPr>
            <w:rFonts w:eastAsia="Times New Roman"/>
            <w:sz w:val="18"/>
            <w:szCs w:val="18"/>
            <w:lang w:val="en-US"/>
          </w:rPr>
          <w:t>carries t</w:t>
        </w:r>
      </w:ins>
      <w:ins w:id="123" w:author="Cariou, Laurent" w:date="2021-02-11T18:59:00Z">
        <w:r w:rsidR="002E7325" w:rsidRPr="002E7325">
          <w:rPr>
            <w:rFonts w:eastAsia="Times New Roman"/>
            <w:sz w:val="18"/>
            <w:szCs w:val="18"/>
            <w:lang w:val="en-US"/>
          </w:rPr>
          <w:t>he Reduced Neighbor Report element describing reported APs affiliated to the AP MLD</w:t>
        </w:r>
      </w:ins>
      <w:del w:id="124" w:author="Cariou, Laurent" w:date="2021-02-11T19:08:00Z">
        <w:r w:rsidRPr="002E7325" w:rsidDel="002E7325">
          <w:rPr>
            <w:rFonts w:eastAsia="Times New Roman"/>
            <w:sz w:val="18"/>
            <w:szCs w:val="18"/>
            <w:lang w:val="en-US"/>
          </w:rPr>
          <w:delText>as</w:delText>
        </w:r>
      </w:del>
      <w:del w:id="125" w:author="Cariou, Laurent" w:date="2021-02-11T19:07:00Z">
        <w:r w:rsidRPr="002E7325" w:rsidDel="002E7325">
          <w:rPr>
            <w:rFonts w:eastAsia="Times New Roman"/>
            <w:spacing w:val="7"/>
            <w:sz w:val="18"/>
            <w:szCs w:val="18"/>
            <w:lang w:val="en-US"/>
          </w:rPr>
          <w:delText xml:space="preserve"> </w:delText>
        </w:r>
        <w:r w:rsidRPr="002E7325" w:rsidDel="002E7325">
          <w:rPr>
            <w:rFonts w:eastAsia="Times New Roman"/>
            <w:sz w:val="18"/>
            <w:szCs w:val="18"/>
            <w:lang w:val="en-US"/>
          </w:rPr>
          <w:delText>it</w:delText>
        </w:r>
        <w:r w:rsidRPr="002E7325" w:rsidDel="002E7325">
          <w:rPr>
            <w:rFonts w:eastAsia="Times New Roman"/>
            <w:spacing w:val="6"/>
            <w:sz w:val="18"/>
            <w:szCs w:val="18"/>
            <w:lang w:val="en-US"/>
          </w:rPr>
          <w:delText xml:space="preserve"> </w:delText>
        </w:r>
        <w:r w:rsidRPr="002E7325" w:rsidDel="002E7325">
          <w:rPr>
            <w:rFonts w:eastAsia="Times New Roman"/>
            <w:sz w:val="18"/>
            <w:szCs w:val="18"/>
            <w:lang w:val="en-US"/>
          </w:rPr>
          <w:delText>is</w:delText>
        </w:r>
        <w:r w:rsidRPr="002E7325" w:rsidDel="002E7325">
          <w:rPr>
            <w:rFonts w:eastAsia="Times New Roman"/>
            <w:spacing w:val="7"/>
            <w:sz w:val="18"/>
            <w:szCs w:val="18"/>
            <w:lang w:val="en-US"/>
          </w:rPr>
          <w:delText xml:space="preserve"> </w:delText>
        </w:r>
        <w:r w:rsidRPr="002E7325" w:rsidDel="002E7325">
          <w:rPr>
            <w:rFonts w:eastAsia="Times New Roman"/>
            <w:sz w:val="18"/>
            <w:szCs w:val="18"/>
            <w:lang w:val="en-US"/>
          </w:rPr>
          <w:delText>used</w:delText>
        </w:r>
        <w:r w:rsidRPr="002E7325" w:rsidDel="002E7325">
          <w:rPr>
            <w:rFonts w:eastAsia="Times New Roman"/>
            <w:spacing w:val="7"/>
            <w:sz w:val="18"/>
            <w:szCs w:val="18"/>
            <w:lang w:val="en-US"/>
          </w:rPr>
          <w:delText xml:space="preserve"> </w:delText>
        </w:r>
        <w:r w:rsidRPr="002E7325" w:rsidDel="002E7325">
          <w:rPr>
            <w:rFonts w:eastAsia="Times New Roman"/>
            <w:sz w:val="18"/>
            <w:szCs w:val="18"/>
            <w:lang w:val="en-US"/>
          </w:rPr>
          <w:delText>to</w:delText>
        </w:r>
        <w:r w:rsidRPr="002E7325" w:rsidDel="002E7325">
          <w:rPr>
            <w:rFonts w:eastAsia="Times New Roman"/>
            <w:spacing w:val="6"/>
            <w:sz w:val="18"/>
            <w:szCs w:val="18"/>
            <w:lang w:val="en-US"/>
          </w:rPr>
          <w:delText xml:space="preserve"> </w:delText>
        </w:r>
        <w:r w:rsidRPr="002E7325" w:rsidDel="002E7325">
          <w:rPr>
            <w:rFonts w:eastAsia="Times New Roman"/>
            <w:sz w:val="18"/>
            <w:szCs w:val="18"/>
            <w:lang w:val="en-US"/>
          </w:rPr>
          <w:delText>identify</w:delText>
        </w:r>
        <w:r w:rsidRPr="002E7325" w:rsidDel="002E7325">
          <w:rPr>
            <w:rFonts w:eastAsia="Times New Roman"/>
            <w:spacing w:val="6"/>
            <w:sz w:val="18"/>
            <w:szCs w:val="18"/>
            <w:lang w:val="en-US"/>
          </w:rPr>
          <w:delText xml:space="preserve"> </w:delText>
        </w:r>
        <w:r w:rsidRPr="002E7325" w:rsidDel="002E7325">
          <w:rPr>
            <w:rFonts w:eastAsia="Times New Roman"/>
            <w:sz w:val="18"/>
            <w:szCs w:val="18"/>
            <w:lang w:val="en-US"/>
          </w:rPr>
          <w:delText>the</w:delText>
        </w:r>
        <w:r w:rsidRPr="002E7325" w:rsidDel="002E7325">
          <w:rPr>
            <w:rFonts w:eastAsia="Times New Roman"/>
            <w:spacing w:val="6"/>
            <w:sz w:val="18"/>
            <w:szCs w:val="18"/>
            <w:lang w:val="en-US"/>
          </w:rPr>
          <w:delText xml:space="preserve"> </w:delText>
        </w:r>
        <w:r w:rsidRPr="002E7325" w:rsidDel="002E7325">
          <w:rPr>
            <w:rFonts w:eastAsia="Times New Roman"/>
            <w:sz w:val="18"/>
            <w:szCs w:val="18"/>
            <w:lang w:val="en-US"/>
          </w:rPr>
          <w:delText>list</w:delText>
        </w:r>
        <w:r w:rsidRPr="002E7325" w:rsidDel="002E7325">
          <w:rPr>
            <w:rFonts w:eastAsia="Times New Roman"/>
            <w:spacing w:val="5"/>
            <w:sz w:val="18"/>
            <w:szCs w:val="18"/>
            <w:lang w:val="en-US"/>
          </w:rPr>
          <w:delText xml:space="preserve"> </w:delText>
        </w:r>
        <w:r w:rsidRPr="002E7325" w:rsidDel="002E7325">
          <w:rPr>
            <w:rFonts w:eastAsia="Times New Roman"/>
            <w:sz w:val="18"/>
            <w:szCs w:val="18"/>
            <w:lang w:val="en-US"/>
          </w:rPr>
          <w:delText>of</w:delText>
        </w:r>
      </w:del>
    </w:p>
    <w:p w14:paraId="220476FE" w14:textId="38A8159D" w:rsidR="00A06F63" w:rsidRPr="00A06F63" w:rsidRDefault="00A06F63" w:rsidP="00120215">
      <w:pPr>
        <w:widowControl w:val="0"/>
        <w:numPr>
          <w:ilvl w:val="0"/>
          <w:numId w:val="14"/>
        </w:numPr>
        <w:tabs>
          <w:tab w:val="left" w:pos="630"/>
        </w:tabs>
        <w:kinsoku w:val="0"/>
        <w:overflowPunct w:val="0"/>
        <w:autoSpaceDE w:val="0"/>
        <w:autoSpaceDN w:val="0"/>
        <w:adjustRightInd w:val="0"/>
        <w:spacing w:before="54" w:line="254" w:lineRule="exact"/>
        <w:ind w:left="0" w:hanging="461"/>
        <w:jc w:val="left"/>
        <w:rPr>
          <w:rFonts w:eastAsia="Times New Roman"/>
          <w:sz w:val="18"/>
          <w:szCs w:val="18"/>
          <w:lang w:val="en-US"/>
        </w:rPr>
      </w:pPr>
      <w:del w:id="126" w:author="Cariou, Laurent" w:date="2021-02-11T19:07:00Z">
        <w:r w:rsidRPr="00A06F63" w:rsidDel="002E7325">
          <w:rPr>
            <w:rFonts w:eastAsia="Times New Roman"/>
            <w:sz w:val="18"/>
            <w:szCs w:val="18"/>
            <w:lang w:val="en-US"/>
          </w:rPr>
          <w:delText>reported APs affiliated to the same AP</w:delText>
        </w:r>
        <w:r w:rsidRPr="00A06F63" w:rsidDel="002E7325">
          <w:rPr>
            <w:rFonts w:eastAsia="Times New Roman"/>
            <w:spacing w:val="-14"/>
            <w:sz w:val="18"/>
            <w:szCs w:val="18"/>
            <w:lang w:val="en-US"/>
          </w:rPr>
          <w:delText xml:space="preserve"> </w:delText>
        </w:r>
        <w:r w:rsidRPr="00A06F63" w:rsidDel="002E7325">
          <w:rPr>
            <w:rFonts w:eastAsia="Times New Roman"/>
            <w:sz w:val="18"/>
            <w:szCs w:val="18"/>
            <w:lang w:val="en-US"/>
          </w:rPr>
          <w:delText>MLD</w:delText>
        </w:r>
      </w:del>
      <w:r w:rsidRPr="00A06F63">
        <w:rPr>
          <w:rFonts w:eastAsia="Times New Roman"/>
          <w:sz w:val="18"/>
          <w:szCs w:val="18"/>
          <w:lang w:val="en-US"/>
        </w:rPr>
        <w:t>.</w:t>
      </w:r>
      <w:ins w:id="127" w:author="Cariou, Laurent" w:date="2021-02-11T19:02:00Z">
        <w:r w:rsidR="002E7325">
          <w:rPr>
            <w:rFonts w:eastAsia="Times New Roman"/>
            <w:sz w:val="18"/>
            <w:szCs w:val="18"/>
            <w:lang w:val="en-US"/>
          </w:rPr>
          <w:t xml:space="preserve"> </w:t>
        </w:r>
      </w:ins>
      <w:ins w:id="128" w:author="Cariou, Laurent" w:date="2021-02-11T19:08:00Z">
        <w:r w:rsidR="00073D5F">
          <w:rPr>
            <w:rFonts w:eastAsia="Times New Roman"/>
            <w:sz w:val="18"/>
            <w:szCs w:val="18"/>
            <w:lang w:val="en-US"/>
          </w:rPr>
          <w:t>F</w:t>
        </w:r>
      </w:ins>
      <w:ins w:id="129" w:author="Cariou, Laurent" w:date="2021-02-11T19:03:00Z">
        <w:r w:rsidR="002E7325">
          <w:rPr>
            <w:rFonts w:eastAsia="Times New Roman"/>
            <w:sz w:val="18"/>
            <w:szCs w:val="18"/>
            <w:lang w:val="en-US"/>
          </w:rPr>
          <w:t>oll</w:t>
        </w:r>
      </w:ins>
      <w:ins w:id="130" w:author="Cariou, Laurent" w:date="2021-02-11T19:04:00Z">
        <w:r w:rsidR="002E7325">
          <w:rPr>
            <w:rFonts w:eastAsia="Times New Roman"/>
            <w:sz w:val="18"/>
            <w:szCs w:val="18"/>
            <w:lang w:val="en-US"/>
          </w:rPr>
          <w:t xml:space="preserve">owing the rules to set the MLD ID field, </w:t>
        </w:r>
      </w:ins>
      <w:ins w:id="131" w:author="Cariou, Laurent" w:date="2021-02-11T19:02:00Z">
        <w:r w:rsidR="002E7325">
          <w:rPr>
            <w:rFonts w:eastAsia="Times New Roman"/>
            <w:sz w:val="18"/>
            <w:szCs w:val="18"/>
            <w:lang w:val="en-US"/>
          </w:rPr>
          <w:t>another AP may u</w:t>
        </w:r>
      </w:ins>
      <w:ins w:id="132" w:author="Cariou, Laurent" w:date="2021-02-11T19:03:00Z">
        <w:r w:rsidR="002E7325">
          <w:rPr>
            <w:rFonts w:eastAsia="Times New Roman"/>
            <w:sz w:val="18"/>
            <w:szCs w:val="18"/>
            <w:lang w:val="en-US"/>
          </w:rPr>
          <w:t>se a different MLD ID for the same AP MLD</w:t>
        </w:r>
      </w:ins>
      <w:ins w:id="133" w:author="Cariou, Laurent" w:date="2021-02-11T19:05:00Z">
        <w:r w:rsidR="002E7325">
          <w:rPr>
            <w:rFonts w:eastAsia="Times New Roman"/>
            <w:sz w:val="18"/>
            <w:szCs w:val="18"/>
            <w:lang w:val="en-US"/>
          </w:rPr>
          <w:t>. (#3014)</w:t>
        </w:r>
      </w:ins>
      <w:ins w:id="134" w:author="Cariou, Laurent" w:date="2021-02-11T19:03:00Z">
        <w:r w:rsidR="002E7325">
          <w:rPr>
            <w:rFonts w:eastAsia="Times New Roman"/>
            <w:sz w:val="18"/>
            <w:szCs w:val="18"/>
            <w:lang w:val="en-US"/>
          </w:rPr>
          <w:t xml:space="preserve"> </w:t>
        </w:r>
      </w:ins>
      <w:del w:id="135" w:author="Cariou, Laurent" w:date="2021-02-11T19:03:00Z">
        <w:r w:rsidRPr="00A06F63" w:rsidDel="002E7325">
          <w:rPr>
            <w:rFonts w:eastAsia="Times New Roman"/>
            <w:sz w:val="18"/>
            <w:szCs w:val="18"/>
            <w:lang w:val="en-US"/>
          </w:rPr>
          <w:delText xml:space="preserve"> </w:delText>
        </w:r>
      </w:del>
      <w:r w:rsidRPr="00A06F63">
        <w:rPr>
          <w:rFonts w:eastAsia="Times New Roman"/>
          <w:sz w:val="18"/>
          <w:szCs w:val="18"/>
          <w:lang w:val="en-US"/>
        </w:rPr>
        <w:t>8</w:t>
      </w:r>
    </w:p>
    <w:p w14:paraId="2055B3F6" w14:textId="77777777" w:rsidR="00A06F63" w:rsidRPr="00A06F63" w:rsidRDefault="00A06F63" w:rsidP="00672ED7">
      <w:pPr>
        <w:widowControl w:val="0"/>
        <w:tabs>
          <w:tab w:val="left" w:pos="630"/>
        </w:tabs>
        <w:kinsoku w:val="0"/>
        <w:overflowPunct w:val="0"/>
        <w:autoSpaceDE w:val="0"/>
        <w:autoSpaceDN w:val="0"/>
        <w:adjustRightInd w:val="0"/>
        <w:spacing w:before="13" w:line="180" w:lineRule="exact"/>
        <w:jc w:val="left"/>
        <w:rPr>
          <w:rFonts w:eastAsia="Times New Roman"/>
          <w:sz w:val="18"/>
          <w:szCs w:val="18"/>
          <w:lang w:val="en-US"/>
        </w:rPr>
      </w:pPr>
      <w:r w:rsidRPr="00A06F63">
        <w:rPr>
          <w:rFonts w:eastAsia="Times New Roman"/>
          <w:sz w:val="18"/>
          <w:szCs w:val="18"/>
          <w:lang w:val="en-US"/>
        </w:rPr>
        <w:t>9</w:t>
      </w:r>
    </w:p>
    <w:p w14:paraId="12E59500" w14:textId="77777777" w:rsidR="00A06F63" w:rsidRPr="00A06F63" w:rsidRDefault="00A06F63" w:rsidP="00672ED7">
      <w:pPr>
        <w:widowControl w:val="0"/>
        <w:numPr>
          <w:ilvl w:val="0"/>
          <w:numId w:val="13"/>
        </w:numPr>
        <w:tabs>
          <w:tab w:val="left" w:pos="630"/>
        </w:tabs>
        <w:kinsoku w:val="0"/>
        <w:overflowPunct w:val="0"/>
        <w:autoSpaceDE w:val="0"/>
        <w:autoSpaceDN w:val="0"/>
        <w:adjustRightInd w:val="0"/>
        <w:spacing w:line="221" w:lineRule="exact"/>
        <w:ind w:left="0"/>
        <w:jc w:val="left"/>
        <w:rPr>
          <w:rFonts w:eastAsia="Times New Roman"/>
          <w:sz w:val="20"/>
          <w:lang w:val="en-US"/>
        </w:rPr>
      </w:pPr>
      <w:r w:rsidRPr="00A06F63">
        <w:rPr>
          <w:rFonts w:eastAsia="Times New Roman"/>
          <w:sz w:val="20"/>
          <w:lang w:val="en-US"/>
        </w:rPr>
        <w:t>The</w:t>
      </w:r>
      <w:r w:rsidRPr="00A06F63">
        <w:rPr>
          <w:rFonts w:eastAsia="Times New Roman"/>
          <w:spacing w:val="27"/>
          <w:sz w:val="20"/>
          <w:lang w:val="en-US"/>
        </w:rPr>
        <w:t xml:space="preserve"> </w:t>
      </w:r>
      <w:r w:rsidRPr="00A06F63">
        <w:rPr>
          <w:rFonts w:eastAsia="Times New Roman"/>
          <w:sz w:val="20"/>
          <w:lang w:val="en-US"/>
        </w:rPr>
        <w:t>Link</w:t>
      </w:r>
      <w:r w:rsidRPr="00A06F63">
        <w:rPr>
          <w:rFonts w:eastAsia="Times New Roman"/>
          <w:spacing w:val="28"/>
          <w:sz w:val="20"/>
          <w:lang w:val="en-US"/>
        </w:rPr>
        <w:t xml:space="preserve"> </w:t>
      </w:r>
      <w:r w:rsidRPr="00A06F63">
        <w:rPr>
          <w:rFonts w:eastAsia="Times New Roman"/>
          <w:sz w:val="20"/>
          <w:lang w:val="en-US"/>
        </w:rPr>
        <w:t>ID</w:t>
      </w:r>
      <w:r w:rsidRPr="00A06F63">
        <w:rPr>
          <w:rFonts w:eastAsia="Times New Roman"/>
          <w:spacing w:val="28"/>
          <w:sz w:val="20"/>
          <w:lang w:val="en-US"/>
        </w:rPr>
        <w:t xml:space="preserve"> </w:t>
      </w:r>
      <w:r w:rsidRPr="00A06F63">
        <w:rPr>
          <w:rFonts w:eastAsia="Times New Roman"/>
          <w:sz w:val="20"/>
          <w:lang w:val="en-US"/>
        </w:rPr>
        <w:t>subfield</w:t>
      </w:r>
      <w:r w:rsidRPr="00A06F63">
        <w:rPr>
          <w:rFonts w:eastAsia="Times New Roman"/>
          <w:spacing w:val="28"/>
          <w:sz w:val="20"/>
          <w:lang w:val="en-US"/>
        </w:rPr>
        <w:t xml:space="preserve"> </w:t>
      </w:r>
      <w:r w:rsidRPr="00A06F63">
        <w:rPr>
          <w:rFonts w:eastAsia="Times New Roman"/>
          <w:sz w:val="20"/>
          <w:lang w:val="en-US"/>
        </w:rPr>
        <w:t>indicates</w:t>
      </w:r>
      <w:r w:rsidRPr="00A06F63">
        <w:rPr>
          <w:rFonts w:eastAsia="Times New Roman"/>
          <w:spacing w:val="27"/>
          <w:sz w:val="20"/>
          <w:lang w:val="en-US"/>
        </w:rPr>
        <w:t xml:space="preserve"> </w:t>
      </w:r>
      <w:r w:rsidRPr="00A06F63">
        <w:rPr>
          <w:rFonts w:eastAsia="Times New Roman"/>
          <w:sz w:val="20"/>
          <w:lang w:val="en-US"/>
        </w:rPr>
        <w:t>the</w:t>
      </w:r>
      <w:r w:rsidRPr="00A06F63">
        <w:rPr>
          <w:rFonts w:eastAsia="Times New Roman"/>
          <w:spacing w:val="27"/>
          <w:sz w:val="20"/>
          <w:lang w:val="en-US"/>
        </w:rPr>
        <w:t xml:space="preserve"> </w:t>
      </w:r>
      <w:r w:rsidRPr="00A06F63">
        <w:rPr>
          <w:rFonts w:eastAsia="Times New Roman"/>
          <w:sz w:val="20"/>
          <w:lang w:val="en-US"/>
        </w:rPr>
        <w:t>link</w:t>
      </w:r>
      <w:r w:rsidRPr="00A06F63">
        <w:rPr>
          <w:rFonts w:eastAsia="Times New Roman"/>
          <w:spacing w:val="28"/>
          <w:sz w:val="20"/>
          <w:lang w:val="en-US"/>
        </w:rPr>
        <w:t xml:space="preserve"> </w:t>
      </w:r>
      <w:r w:rsidRPr="00A06F63">
        <w:rPr>
          <w:rFonts w:eastAsia="Times New Roman"/>
          <w:sz w:val="20"/>
          <w:lang w:val="en-US"/>
        </w:rPr>
        <w:t>identifier</w:t>
      </w:r>
      <w:r w:rsidRPr="00A06F63">
        <w:rPr>
          <w:rFonts w:eastAsia="Times New Roman"/>
          <w:spacing w:val="28"/>
          <w:sz w:val="20"/>
          <w:lang w:val="en-US"/>
        </w:rPr>
        <w:t xml:space="preserve"> </w:t>
      </w:r>
      <w:r w:rsidRPr="00A06F63">
        <w:rPr>
          <w:rFonts w:eastAsia="Times New Roman"/>
          <w:sz w:val="20"/>
          <w:lang w:val="en-US"/>
        </w:rPr>
        <w:t>of</w:t>
      </w:r>
      <w:r w:rsidRPr="00A06F63">
        <w:rPr>
          <w:rFonts w:eastAsia="Times New Roman"/>
          <w:spacing w:val="28"/>
          <w:sz w:val="20"/>
          <w:lang w:val="en-US"/>
        </w:rPr>
        <w:t xml:space="preserve"> </w:t>
      </w:r>
      <w:r w:rsidRPr="00A06F63">
        <w:rPr>
          <w:rFonts w:eastAsia="Times New Roman"/>
          <w:sz w:val="20"/>
          <w:lang w:val="en-US"/>
        </w:rPr>
        <w:t>the</w:t>
      </w:r>
      <w:r w:rsidRPr="00A06F63">
        <w:rPr>
          <w:rFonts w:eastAsia="Times New Roman"/>
          <w:spacing w:val="28"/>
          <w:sz w:val="20"/>
          <w:lang w:val="en-US"/>
        </w:rPr>
        <w:t xml:space="preserve"> </w:t>
      </w:r>
      <w:r w:rsidRPr="00A06F63">
        <w:rPr>
          <w:rFonts w:eastAsia="Times New Roman"/>
          <w:sz w:val="20"/>
          <w:lang w:val="en-US"/>
        </w:rPr>
        <w:t>reported</w:t>
      </w:r>
      <w:r w:rsidRPr="00A06F63">
        <w:rPr>
          <w:rFonts w:eastAsia="Times New Roman"/>
          <w:spacing w:val="28"/>
          <w:sz w:val="20"/>
          <w:lang w:val="en-US"/>
        </w:rPr>
        <w:t xml:space="preserve"> </w:t>
      </w:r>
      <w:r w:rsidRPr="00A06F63">
        <w:rPr>
          <w:rFonts w:eastAsia="Times New Roman"/>
          <w:sz w:val="20"/>
          <w:lang w:val="en-US"/>
        </w:rPr>
        <w:t>AP</w:t>
      </w:r>
      <w:r w:rsidRPr="00A06F63">
        <w:rPr>
          <w:rFonts w:eastAsia="Times New Roman"/>
          <w:spacing w:val="28"/>
          <w:sz w:val="20"/>
          <w:lang w:val="en-US"/>
        </w:rPr>
        <w:t xml:space="preserve"> </w:t>
      </w:r>
      <w:r w:rsidRPr="00A06F63">
        <w:rPr>
          <w:rFonts w:eastAsia="Times New Roman"/>
          <w:sz w:val="20"/>
          <w:lang w:val="en-US"/>
        </w:rPr>
        <w:t>within</w:t>
      </w:r>
      <w:r w:rsidRPr="00A06F63">
        <w:rPr>
          <w:rFonts w:eastAsia="Times New Roman"/>
          <w:spacing w:val="28"/>
          <w:sz w:val="20"/>
          <w:lang w:val="en-US"/>
        </w:rPr>
        <w:t xml:space="preserve"> </w:t>
      </w:r>
      <w:r w:rsidRPr="00A06F63">
        <w:rPr>
          <w:rFonts w:eastAsia="Times New Roman"/>
          <w:sz w:val="20"/>
          <w:lang w:val="en-US"/>
        </w:rPr>
        <w:t>the</w:t>
      </w:r>
      <w:r w:rsidRPr="00A06F63">
        <w:rPr>
          <w:rFonts w:eastAsia="Times New Roman"/>
          <w:spacing w:val="28"/>
          <w:sz w:val="20"/>
          <w:lang w:val="en-US"/>
        </w:rPr>
        <w:t xml:space="preserve"> </w:t>
      </w:r>
      <w:r w:rsidRPr="00A06F63">
        <w:rPr>
          <w:rFonts w:eastAsia="Times New Roman"/>
          <w:sz w:val="20"/>
          <w:lang w:val="en-US"/>
        </w:rPr>
        <w:t>AP</w:t>
      </w:r>
      <w:r w:rsidRPr="00A06F63">
        <w:rPr>
          <w:rFonts w:eastAsia="Times New Roman"/>
          <w:spacing w:val="27"/>
          <w:sz w:val="20"/>
          <w:lang w:val="en-US"/>
        </w:rPr>
        <w:t xml:space="preserve"> </w:t>
      </w:r>
      <w:r w:rsidRPr="00A06F63">
        <w:rPr>
          <w:rFonts w:eastAsia="Times New Roman"/>
          <w:sz w:val="20"/>
          <w:lang w:val="en-US"/>
        </w:rPr>
        <w:t>MLD</w:t>
      </w:r>
      <w:r w:rsidRPr="00A06F63">
        <w:rPr>
          <w:rFonts w:eastAsia="Times New Roman"/>
          <w:spacing w:val="27"/>
          <w:sz w:val="20"/>
          <w:lang w:val="en-US"/>
        </w:rPr>
        <w:t xml:space="preserve"> </w:t>
      </w:r>
      <w:r w:rsidRPr="00A06F63">
        <w:rPr>
          <w:rFonts w:eastAsia="Times New Roman"/>
          <w:sz w:val="20"/>
          <w:lang w:val="en-US"/>
        </w:rPr>
        <w:t>to</w:t>
      </w:r>
      <w:r w:rsidRPr="00A06F63">
        <w:rPr>
          <w:rFonts w:eastAsia="Times New Roman"/>
          <w:spacing w:val="29"/>
          <w:sz w:val="20"/>
          <w:lang w:val="en-US"/>
        </w:rPr>
        <w:t xml:space="preserve"> </w:t>
      </w:r>
      <w:r w:rsidRPr="00A06F63">
        <w:rPr>
          <w:rFonts w:eastAsia="Times New Roman"/>
          <w:sz w:val="20"/>
          <w:lang w:val="en-US"/>
        </w:rPr>
        <w:t>which</w:t>
      </w:r>
      <w:r w:rsidRPr="00A06F63">
        <w:rPr>
          <w:rFonts w:eastAsia="Times New Roman"/>
          <w:spacing w:val="29"/>
          <w:sz w:val="20"/>
          <w:lang w:val="en-US"/>
        </w:rPr>
        <w:t xml:space="preserve"> </w:t>
      </w:r>
      <w:r w:rsidRPr="00A06F63">
        <w:rPr>
          <w:rFonts w:eastAsia="Times New Roman"/>
          <w:sz w:val="20"/>
          <w:lang w:val="en-US"/>
        </w:rPr>
        <w:t>the</w:t>
      </w:r>
    </w:p>
    <w:p w14:paraId="0C91D00F" w14:textId="660F17E2" w:rsidR="00A06F63" w:rsidRPr="00A06F63" w:rsidRDefault="00A06F63" w:rsidP="00672ED7">
      <w:pPr>
        <w:widowControl w:val="0"/>
        <w:numPr>
          <w:ilvl w:val="0"/>
          <w:numId w:val="13"/>
        </w:numPr>
        <w:tabs>
          <w:tab w:val="left" w:pos="630"/>
        </w:tabs>
        <w:kinsoku w:val="0"/>
        <w:overflowPunct w:val="0"/>
        <w:autoSpaceDE w:val="0"/>
        <w:autoSpaceDN w:val="0"/>
        <w:adjustRightInd w:val="0"/>
        <w:spacing w:line="212" w:lineRule="exact"/>
        <w:ind w:left="0" w:hanging="546"/>
        <w:jc w:val="left"/>
        <w:rPr>
          <w:rFonts w:eastAsia="Times New Roman"/>
          <w:color w:val="000000"/>
          <w:sz w:val="20"/>
          <w:lang w:val="en-US"/>
        </w:rPr>
      </w:pPr>
      <w:r w:rsidRPr="00A06F63">
        <w:rPr>
          <w:rFonts w:eastAsia="Times New Roman"/>
          <w:sz w:val="20"/>
          <w:lang w:val="en-US"/>
        </w:rPr>
        <w:t>reported</w:t>
      </w:r>
      <w:r w:rsidRPr="00A06F63">
        <w:rPr>
          <w:rFonts w:eastAsia="Times New Roman"/>
          <w:spacing w:val="3"/>
          <w:sz w:val="20"/>
          <w:lang w:val="en-US"/>
        </w:rPr>
        <w:t xml:space="preserve"> </w:t>
      </w:r>
      <w:r w:rsidRPr="00A06F63">
        <w:rPr>
          <w:rFonts w:eastAsia="Times New Roman"/>
          <w:sz w:val="20"/>
          <w:lang w:val="en-US"/>
        </w:rPr>
        <w:t>AP</w:t>
      </w:r>
      <w:r w:rsidRPr="00A06F63">
        <w:rPr>
          <w:rFonts w:eastAsia="Times New Roman"/>
          <w:spacing w:val="3"/>
          <w:sz w:val="20"/>
          <w:lang w:val="en-US"/>
        </w:rPr>
        <w:t xml:space="preserve"> </w:t>
      </w:r>
      <w:r w:rsidRPr="00A06F63">
        <w:rPr>
          <w:rFonts w:eastAsia="Times New Roman"/>
          <w:sz w:val="20"/>
          <w:lang w:val="en-US"/>
        </w:rPr>
        <w:t>is</w:t>
      </w:r>
      <w:r w:rsidRPr="00A06F63">
        <w:rPr>
          <w:rFonts w:eastAsia="Times New Roman"/>
          <w:spacing w:val="3"/>
          <w:sz w:val="20"/>
          <w:lang w:val="en-US"/>
        </w:rPr>
        <w:t xml:space="preserve"> </w:t>
      </w:r>
      <w:r w:rsidRPr="00A06F63">
        <w:rPr>
          <w:rFonts w:eastAsia="Times New Roman"/>
          <w:sz w:val="20"/>
          <w:lang w:val="en-US"/>
        </w:rPr>
        <w:t>affiliated.</w:t>
      </w:r>
      <w:r w:rsidRPr="00A06F63">
        <w:rPr>
          <w:rFonts w:eastAsia="Times New Roman"/>
          <w:spacing w:val="3"/>
          <w:sz w:val="20"/>
          <w:lang w:val="en-US"/>
        </w:rPr>
        <w:t xml:space="preserve"> </w:t>
      </w:r>
      <w:r w:rsidRPr="00A06F63">
        <w:rPr>
          <w:rFonts w:eastAsia="Times New Roman"/>
          <w:sz w:val="20"/>
          <w:lang w:val="en-US"/>
        </w:rPr>
        <w:t>The</w:t>
      </w:r>
      <w:r w:rsidRPr="00A06F63">
        <w:rPr>
          <w:rFonts w:eastAsia="Times New Roman"/>
          <w:spacing w:val="4"/>
          <w:sz w:val="20"/>
          <w:lang w:val="en-US"/>
        </w:rPr>
        <w:t xml:space="preserve"> </w:t>
      </w:r>
      <w:del w:id="136" w:author="Cariou, Laurent" w:date="2021-02-10T18:18:00Z">
        <w:r w:rsidRPr="00A06F63" w:rsidDel="00B15A75">
          <w:rPr>
            <w:rFonts w:eastAsia="Times New Roman"/>
            <w:sz w:val="20"/>
            <w:lang w:val="en-US"/>
          </w:rPr>
          <w:delText>MLD</w:delText>
        </w:r>
        <w:r w:rsidRPr="00A06F63" w:rsidDel="00B15A75">
          <w:rPr>
            <w:rFonts w:eastAsia="Times New Roman"/>
            <w:spacing w:val="4"/>
            <w:sz w:val="20"/>
            <w:lang w:val="en-US"/>
          </w:rPr>
          <w:delText xml:space="preserve"> </w:delText>
        </w:r>
      </w:del>
      <w:ins w:id="137" w:author="Cariou, Laurent" w:date="2021-02-10T18:18:00Z">
        <w:r w:rsidR="00B15A75">
          <w:rPr>
            <w:rFonts w:eastAsia="Times New Roman"/>
            <w:sz w:val="20"/>
            <w:lang w:val="en-US"/>
          </w:rPr>
          <w:t>Link</w:t>
        </w:r>
        <w:r w:rsidR="00B15A75" w:rsidRPr="00A06F63">
          <w:rPr>
            <w:rFonts w:eastAsia="Times New Roman"/>
            <w:spacing w:val="4"/>
            <w:sz w:val="20"/>
            <w:lang w:val="en-US"/>
          </w:rPr>
          <w:t xml:space="preserve"> </w:t>
        </w:r>
      </w:ins>
      <w:r w:rsidRPr="00A06F63">
        <w:rPr>
          <w:rFonts w:eastAsia="Times New Roman"/>
          <w:sz w:val="20"/>
          <w:lang w:val="en-US"/>
        </w:rPr>
        <w:t>ID</w:t>
      </w:r>
      <w:r w:rsidRPr="00A06F63">
        <w:rPr>
          <w:rFonts w:eastAsia="Times New Roman"/>
          <w:spacing w:val="4"/>
          <w:sz w:val="20"/>
          <w:lang w:val="en-US"/>
        </w:rPr>
        <w:t xml:space="preserve"> </w:t>
      </w:r>
      <w:r w:rsidRPr="00A06F63">
        <w:rPr>
          <w:rFonts w:eastAsia="Times New Roman"/>
          <w:sz w:val="20"/>
          <w:lang w:val="en-US"/>
        </w:rPr>
        <w:t>subfield</w:t>
      </w:r>
      <w:r w:rsidRPr="00A06F63">
        <w:rPr>
          <w:rFonts w:eastAsia="Times New Roman"/>
          <w:spacing w:val="3"/>
          <w:sz w:val="20"/>
          <w:lang w:val="en-US"/>
        </w:rPr>
        <w:t xml:space="preserve"> </w:t>
      </w:r>
      <w:r w:rsidRPr="00A06F63">
        <w:rPr>
          <w:rFonts w:eastAsia="Times New Roman"/>
          <w:sz w:val="20"/>
          <w:lang w:val="en-US"/>
        </w:rPr>
        <w:t>is</w:t>
      </w:r>
      <w:r w:rsidRPr="00A06F63">
        <w:rPr>
          <w:rFonts w:eastAsia="Times New Roman"/>
          <w:spacing w:val="3"/>
          <w:sz w:val="20"/>
          <w:lang w:val="en-US"/>
        </w:rPr>
        <w:t xml:space="preserve"> </w:t>
      </w:r>
      <w:r w:rsidRPr="00A06F63">
        <w:rPr>
          <w:rFonts w:eastAsia="Times New Roman"/>
          <w:sz w:val="20"/>
          <w:lang w:val="en-US"/>
        </w:rPr>
        <w:t>set</w:t>
      </w:r>
      <w:r w:rsidRPr="00A06F63">
        <w:rPr>
          <w:rFonts w:eastAsia="Times New Roman"/>
          <w:spacing w:val="5"/>
          <w:sz w:val="20"/>
          <w:lang w:val="en-US"/>
        </w:rPr>
        <w:t xml:space="preserve"> </w:t>
      </w:r>
      <w:r w:rsidRPr="00A06F63">
        <w:rPr>
          <w:rFonts w:eastAsia="Times New Roman"/>
          <w:sz w:val="20"/>
          <w:lang w:val="en-US"/>
        </w:rPr>
        <w:t>to</w:t>
      </w:r>
      <w:r w:rsidRPr="00A06F63">
        <w:rPr>
          <w:rFonts w:eastAsia="Times New Roman"/>
          <w:spacing w:val="5"/>
          <w:sz w:val="20"/>
          <w:lang w:val="en-US"/>
        </w:rPr>
        <w:t xml:space="preserve"> </w:t>
      </w:r>
      <w:del w:id="138" w:author="Cariou, Laurent" w:date="2021-02-10T18:33:00Z">
        <w:r w:rsidRPr="00A06F63" w:rsidDel="008275AE">
          <w:rPr>
            <w:rFonts w:eastAsia="Times New Roman"/>
            <w:color w:val="FF0000"/>
            <w:sz w:val="20"/>
            <w:lang w:val="en-US"/>
          </w:rPr>
          <w:delText>TBD</w:delText>
        </w:r>
        <w:r w:rsidRPr="00A06F63" w:rsidDel="008275AE">
          <w:rPr>
            <w:rFonts w:eastAsia="Times New Roman"/>
            <w:color w:val="FF0000"/>
            <w:spacing w:val="4"/>
            <w:sz w:val="20"/>
            <w:lang w:val="en-US"/>
          </w:rPr>
          <w:delText xml:space="preserve"> </w:delText>
        </w:r>
      </w:del>
      <w:ins w:id="139" w:author="Cariou, Laurent" w:date="2021-03-01T17:06:00Z">
        <w:r w:rsidR="0083271D">
          <w:rPr>
            <w:rFonts w:eastAsia="Times New Roman"/>
            <w:color w:val="FF0000"/>
            <w:sz w:val="20"/>
            <w:lang w:val="en-US"/>
          </w:rPr>
          <w:t>15</w:t>
        </w:r>
        <w:r w:rsidR="006205F8">
          <w:rPr>
            <w:rFonts w:eastAsia="Times New Roman"/>
            <w:color w:val="FF0000"/>
            <w:sz w:val="20"/>
            <w:lang w:val="en-US"/>
          </w:rPr>
          <w:t xml:space="preserve"> and ignored</w:t>
        </w:r>
      </w:ins>
      <w:ins w:id="140" w:author="Cariou, Laurent" w:date="2021-02-10T18:33:00Z">
        <w:r w:rsidR="008275AE" w:rsidRPr="00A06F63">
          <w:rPr>
            <w:rFonts w:eastAsia="Times New Roman"/>
            <w:color w:val="FF0000"/>
            <w:spacing w:val="4"/>
            <w:sz w:val="20"/>
            <w:lang w:val="en-US"/>
          </w:rPr>
          <w:t xml:space="preserve"> </w:t>
        </w:r>
      </w:ins>
      <w:r w:rsidRPr="00A06F63">
        <w:rPr>
          <w:rFonts w:eastAsia="Times New Roman"/>
          <w:color w:val="000000"/>
          <w:sz w:val="20"/>
          <w:lang w:val="en-US"/>
        </w:rPr>
        <w:t>if</w:t>
      </w:r>
      <w:r w:rsidRPr="00A06F63">
        <w:rPr>
          <w:rFonts w:eastAsia="Times New Roman"/>
          <w:color w:val="000000"/>
          <w:spacing w:val="3"/>
          <w:sz w:val="20"/>
          <w:lang w:val="en-US"/>
        </w:rPr>
        <w:t xml:space="preserve"> </w:t>
      </w:r>
      <w:r w:rsidRPr="00A06F63">
        <w:rPr>
          <w:rFonts w:eastAsia="Times New Roman"/>
          <w:color w:val="000000"/>
          <w:sz w:val="20"/>
          <w:lang w:val="en-US"/>
        </w:rPr>
        <w:t>the</w:t>
      </w:r>
      <w:r w:rsidRPr="00A06F63">
        <w:rPr>
          <w:rFonts w:eastAsia="Times New Roman"/>
          <w:color w:val="000000"/>
          <w:spacing w:val="4"/>
          <w:sz w:val="20"/>
          <w:lang w:val="en-US"/>
        </w:rPr>
        <w:t xml:space="preserve"> </w:t>
      </w:r>
      <w:r w:rsidRPr="00A06F63">
        <w:rPr>
          <w:rFonts w:eastAsia="Times New Roman"/>
          <w:color w:val="000000"/>
          <w:sz w:val="20"/>
          <w:lang w:val="en-US"/>
        </w:rPr>
        <w:t>reported</w:t>
      </w:r>
      <w:r w:rsidRPr="00A06F63">
        <w:rPr>
          <w:rFonts w:eastAsia="Times New Roman"/>
          <w:color w:val="000000"/>
          <w:spacing w:val="5"/>
          <w:sz w:val="20"/>
          <w:lang w:val="en-US"/>
        </w:rPr>
        <w:t xml:space="preserve"> </w:t>
      </w:r>
      <w:r w:rsidRPr="00A06F63">
        <w:rPr>
          <w:rFonts w:eastAsia="Times New Roman"/>
          <w:color w:val="000000"/>
          <w:sz w:val="20"/>
          <w:lang w:val="en-US"/>
        </w:rPr>
        <w:t>AP</w:t>
      </w:r>
      <w:r w:rsidRPr="00A06F63">
        <w:rPr>
          <w:rFonts w:eastAsia="Times New Roman"/>
          <w:color w:val="000000"/>
          <w:spacing w:val="3"/>
          <w:sz w:val="20"/>
          <w:lang w:val="en-US"/>
        </w:rPr>
        <w:t xml:space="preserve"> </w:t>
      </w:r>
      <w:r w:rsidRPr="00A06F63">
        <w:rPr>
          <w:rFonts w:eastAsia="Times New Roman"/>
          <w:color w:val="000000"/>
          <w:sz w:val="20"/>
          <w:lang w:val="en-US"/>
        </w:rPr>
        <w:t>is</w:t>
      </w:r>
      <w:r w:rsidRPr="00A06F63">
        <w:rPr>
          <w:rFonts w:eastAsia="Times New Roman"/>
          <w:color w:val="000000"/>
          <w:spacing w:val="3"/>
          <w:sz w:val="20"/>
          <w:lang w:val="en-US"/>
        </w:rPr>
        <w:t xml:space="preserve"> </w:t>
      </w:r>
      <w:r w:rsidRPr="00A06F63">
        <w:rPr>
          <w:rFonts w:eastAsia="Times New Roman"/>
          <w:color w:val="000000"/>
          <w:sz w:val="20"/>
          <w:lang w:val="en-US"/>
        </w:rPr>
        <w:t>not</w:t>
      </w:r>
      <w:r w:rsidRPr="00A06F63">
        <w:rPr>
          <w:rFonts w:eastAsia="Times New Roman"/>
          <w:color w:val="000000"/>
          <w:spacing w:val="3"/>
          <w:sz w:val="20"/>
          <w:lang w:val="en-US"/>
        </w:rPr>
        <w:t xml:space="preserve"> </w:t>
      </w:r>
      <w:r w:rsidRPr="00A06F63">
        <w:rPr>
          <w:rFonts w:eastAsia="Times New Roman"/>
          <w:color w:val="000000"/>
          <w:sz w:val="20"/>
          <w:lang w:val="en-US"/>
        </w:rPr>
        <w:t>part</w:t>
      </w:r>
      <w:r w:rsidRPr="00A06F63">
        <w:rPr>
          <w:rFonts w:eastAsia="Times New Roman"/>
          <w:color w:val="000000"/>
          <w:spacing w:val="4"/>
          <w:sz w:val="20"/>
          <w:lang w:val="en-US"/>
        </w:rPr>
        <w:t xml:space="preserve"> </w:t>
      </w:r>
      <w:r w:rsidRPr="00A06F63">
        <w:rPr>
          <w:rFonts w:eastAsia="Times New Roman"/>
          <w:color w:val="000000"/>
          <w:sz w:val="20"/>
          <w:lang w:val="en-US"/>
        </w:rPr>
        <w:t>of</w:t>
      </w:r>
      <w:r w:rsidRPr="00A06F63">
        <w:rPr>
          <w:rFonts w:eastAsia="Times New Roman"/>
          <w:color w:val="000000"/>
          <w:spacing w:val="4"/>
          <w:sz w:val="20"/>
          <w:lang w:val="en-US"/>
        </w:rPr>
        <w:t xml:space="preserve"> </w:t>
      </w:r>
      <w:r w:rsidRPr="00A06F63">
        <w:rPr>
          <w:rFonts w:eastAsia="Times New Roman"/>
          <w:color w:val="000000"/>
          <w:sz w:val="20"/>
          <w:lang w:val="en-US"/>
        </w:rPr>
        <w:t>an</w:t>
      </w:r>
      <w:r w:rsidRPr="00A06F63">
        <w:rPr>
          <w:rFonts w:eastAsia="Times New Roman"/>
          <w:color w:val="000000"/>
          <w:spacing w:val="4"/>
          <w:sz w:val="20"/>
          <w:lang w:val="en-US"/>
        </w:rPr>
        <w:t xml:space="preserve"> </w:t>
      </w:r>
      <w:r w:rsidRPr="00A06F63">
        <w:rPr>
          <w:rFonts w:eastAsia="Times New Roman"/>
          <w:color w:val="000000"/>
          <w:sz w:val="20"/>
          <w:lang w:val="en-US"/>
        </w:rPr>
        <w:t>AP</w:t>
      </w:r>
      <w:r w:rsidRPr="00A06F63">
        <w:rPr>
          <w:rFonts w:eastAsia="Times New Roman"/>
          <w:color w:val="000000"/>
          <w:spacing w:val="3"/>
          <w:sz w:val="20"/>
          <w:lang w:val="en-US"/>
        </w:rPr>
        <w:t xml:space="preserve"> </w:t>
      </w:r>
      <w:r w:rsidRPr="00A06F63">
        <w:rPr>
          <w:rFonts w:eastAsia="Times New Roman"/>
          <w:color w:val="000000"/>
          <w:sz w:val="20"/>
          <w:lang w:val="en-US"/>
        </w:rPr>
        <w:t>MLD,</w:t>
      </w:r>
    </w:p>
    <w:p w14:paraId="50E7859F" w14:textId="1D2C613F" w:rsidR="00A06F63" w:rsidRPr="00A06F63" w:rsidRDefault="00A06F63" w:rsidP="00672ED7">
      <w:pPr>
        <w:widowControl w:val="0"/>
        <w:numPr>
          <w:ilvl w:val="0"/>
          <w:numId w:val="13"/>
        </w:numPr>
        <w:tabs>
          <w:tab w:val="left" w:pos="630"/>
        </w:tabs>
        <w:kinsoku w:val="0"/>
        <w:overflowPunct w:val="0"/>
        <w:autoSpaceDE w:val="0"/>
        <w:autoSpaceDN w:val="0"/>
        <w:adjustRightInd w:val="0"/>
        <w:spacing w:line="219" w:lineRule="exact"/>
        <w:ind w:left="0"/>
        <w:jc w:val="left"/>
        <w:rPr>
          <w:rFonts w:eastAsia="Times New Roman"/>
          <w:sz w:val="20"/>
          <w:lang w:val="en-US"/>
        </w:rPr>
      </w:pPr>
      <w:r w:rsidRPr="00A06F63">
        <w:rPr>
          <w:rFonts w:eastAsia="Times New Roman"/>
          <w:sz w:val="20"/>
          <w:lang w:val="en-US"/>
        </w:rPr>
        <w:t>or if the reporting AP does not have that</w:t>
      </w:r>
      <w:r w:rsidRPr="00A06F63">
        <w:rPr>
          <w:rFonts w:eastAsia="Times New Roman"/>
          <w:spacing w:val="-3"/>
          <w:sz w:val="20"/>
          <w:lang w:val="en-US"/>
        </w:rPr>
        <w:t xml:space="preserve"> </w:t>
      </w:r>
      <w:r w:rsidRPr="00A06F63">
        <w:rPr>
          <w:rFonts w:eastAsia="Times New Roman"/>
          <w:sz w:val="20"/>
          <w:lang w:val="en-US"/>
        </w:rPr>
        <w:t>information.</w:t>
      </w:r>
      <w:ins w:id="141" w:author="Cariou, Laurent" w:date="2021-02-10T18:18:00Z">
        <w:r w:rsidR="00B15A75">
          <w:rPr>
            <w:rFonts w:eastAsia="Times New Roman"/>
            <w:sz w:val="20"/>
            <w:lang w:val="en-US"/>
          </w:rPr>
          <w:t xml:space="preserve"> </w:t>
        </w:r>
      </w:ins>
      <w:ins w:id="142" w:author="Cariou, Laurent" w:date="2021-02-10T18:19:00Z">
        <w:r w:rsidR="00066B97">
          <w:rPr>
            <w:rFonts w:eastAsia="Times New Roman"/>
            <w:sz w:val="20"/>
            <w:lang w:val="en-US"/>
          </w:rPr>
          <w:t>(#1019</w:t>
        </w:r>
      </w:ins>
      <w:ins w:id="143" w:author="Cariou, Laurent" w:date="2021-02-10T18:28:00Z">
        <w:r w:rsidR="009655CE">
          <w:rPr>
            <w:rFonts w:eastAsia="Times New Roman"/>
            <w:sz w:val="20"/>
            <w:lang w:val="en-US"/>
          </w:rPr>
          <w:t xml:space="preserve">, </w:t>
        </w:r>
      </w:ins>
      <w:ins w:id="144" w:author="Cariou, Laurent" w:date="2021-02-10T18:29:00Z">
        <w:r w:rsidR="002C78E8">
          <w:rPr>
            <w:rFonts w:eastAsia="Times New Roman"/>
            <w:sz w:val="20"/>
            <w:lang w:val="en-US"/>
          </w:rPr>
          <w:t>#</w:t>
        </w:r>
      </w:ins>
      <w:ins w:id="145" w:author="Cariou, Laurent" w:date="2021-02-10T18:28:00Z">
        <w:r w:rsidR="002C78E8">
          <w:rPr>
            <w:rFonts w:eastAsia="Times New Roman"/>
            <w:sz w:val="20"/>
            <w:lang w:val="en-US"/>
          </w:rPr>
          <w:t>177</w:t>
        </w:r>
      </w:ins>
      <w:ins w:id="146" w:author="Cariou, Laurent" w:date="2021-02-10T18:29:00Z">
        <w:r w:rsidR="002C78E8">
          <w:rPr>
            <w:rFonts w:eastAsia="Times New Roman"/>
            <w:sz w:val="20"/>
            <w:lang w:val="en-US"/>
          </w:rPr>
          <w:t>5</w:t>
        </w:r>
      </w:ins>
      <w:ins w:id="147" w:author="Cariou, Laurent" w:date="2021-02-10T18:36:00Z">
        <w:r w:rsidR="00481A0E">
          <w:rPr>
            <w:rFonts w:eastAsia="Times New Roman"/>
            <w:sz w:val="20"/>
            <w:lang w:val="en-US"/>
          </w:rPr>
          <w:t>, #2157</w:t>
        </w:r>
      </w:ins>
      <w:ins w:id="148" w:author="Cariou, Laurent" w:date="2021-02-11T16:39:00Z">
        <w:r w:rsidR="00E47B5A">
          <w:rPr>
            <w:rFonts w:eastAsia="Times New Roman"/>
            <w:sz w:val="20"/>
            <w:lang w:val="en-US"/>
          </w:rPr>
          <w:t>, #2568</w:t>
        </w:r>
      </w:ins>
      <w:ins w:id="149" w:author="Cariou, Laurent" w:date="2021-02-11T18:55:00Z">
        <w:r w:rsidR="00934DA1">
          <w:rPr>
            <w:rFonts w:eastAsia="Times New Roman"/>
            <w:sz w:val="20"/>
            <w:lang w:val="en-US"/>
          </w:rPr>
          <w:t>, #2974</w:t>
        </w:r>
      </w:ins>
      <w:ins w:id="150" w:author="Cariou, Laurent" w:date="2021-02-11T19:10:00Z">
        <w:r w:rsidR="00073D5F">
          <w:rPr>
            <w:rFonts w:eastAsia="Times New Roman"/>
            <w:sz w:val="20"/>
            <w:lang w:val="en-US"/>
          </w:rPr>
          <w:t>, #3015</w:t>
        </w:r>
      </w:ins>
      <w:ins w:id="151" w:author="Cariou, Laurent" w:date="2021-02-11T19:11:00Z">
        <w:r w:rsidR="00073D5F">
          <w:rPr>
            <w:rFonts w:eastAsia="Times New Roman"/>
            <w:sz w:val="20"/>
            <w:lang w:val="en-US"/>
          </w:rPr>
          <w:t>, #3259</w:t>
        </w:r>
      </w:ins>
      <w:ins w:id="152" w:author="Cariou, Laurent" w:date="2021-02-11T19:15:00Z">
        <w:r w:rsidR="00073D5F">
          <w:rPr>
            <w:rFonts w:eastAsia="Times New Roman"/>
            <w:sz w:val="20"/>
            <w:lang w:val="en-US"/>
          </w:rPr>
          <w:t>, #3362</w:t>
        </w:r>
      </w:ins>
      <w:ins w:id="153" w:author="Cariou, Laurent" w:date="2021-02-12T19:05:00Z">
        <w:r w:rsidR="007252A3">
          <w:rPr>
            <w:rFonts w:eastAsia="Times New Roman"/>
            <w:sz w:val="20"/>
            <w:lang w:val="en-US"/>
          </w:rPr>
          <w:t>, #2976</w:t>
        </w:r>
      </w:ins>
      <w:ins w:id="154" w:author="Cariou, Laurent" w:date="2021-02-10T18:19:00Z">
        <w:r w:rsidR="00066B97">
          <w:rPr>
            <w:rFonts w:eastAsia="Times New Roman"/>
            <w:sz w:val="20"/>
            <w:lang w:val="en-US"/>
          </w:rPr>
          <w:t>)</w:t>
        </w:r>
      </w:ins>
    </w:p>
    <w:p w14:paraId="5CFE0B1D" w14:textId="77777777" w:rsidR="00A06F63" w:rsidRPr="00A06F63" w:rsidRDefault="00A06F63" w:rsidP="00672ED7">
      <w:pPr>
        <w:widowControl w:val="0"/>
        <w:tabs>
          <w:tab w:val="left" w:pos="630"/>
        </w:tabs>
        <w:kinsoku w:val="0"/>
        <w:overflowPunct w:val="0"/>
        <w:autoSpaceDE w:val="0"/>
        <w:autoSpaceDN w:val="0"/>
        <w:adjustRightInd w:val="0"/>
        <w:spacing w:line="170" w:lineRule="exact"/>
        <w:jc w:val="left"/>
        <w:rPr>
          <w:rFonts w:eastAsia="Times New Roman"/>
          <w:sz w:val="18"/>
          <w:szCs w:val="18"/>
          <w:lang w:val="en-US"/>
        </w:rPr>
      </w:pPr>
      <w:r w:rsidRPr="00A06F63">
        <w:rPr>
          <w:rFonts w:eastAsia="Times New Roman"/>
          <w:sz w:val="18"/>
          <w:szCs w:val="18"/>
          <w:lang w:val="en-US"/>
        </w:rPr>
        <w:t>13</w:t>
      </w:r>
    </w:p>
    <w:p w14:paraId="18FD3606" w14:textId="77777777" w:rsidR="00A06F63" w:rsidRPr="00A06F63" w:rsidRDefault="00A06F63" w:rsidP="00672ED7">
      <w:pPr>
        <w:widowControl w:val="0"/>
        <w:tabs>
          <w:tab w:val="left" w:pos="630"/>
        </w:tabs>
        <w:kinsoku w:val="0"/>
        <w:overflowPunct w:val="0"/>
        <w:autoSpaceDE w:val="0"/>
        <w:autoSpaceDN w:val="0"/>
        <w:adjustRightInd w:val="0"/>
        <w:spacing w:before="13" w:line="213" w:lineRule="auto"/>
        <w:ind w:right="3819"/>
        <w:jc w:val="left"/>
        <w:rPr>
          <w:rFonts w:eastAsia="Times New Roman"/>
          <w:sz w:val="18"/>
          <w:szCs w:val="18"/>
          <w:lang w:val="en-US"/>
        </w:rPr>
      </w:pPr>
      <w:r w:rsidRPr="00A06F63">
        <w:rPr>
          <w:rFonts w:eastAsia="Times New Roman"/>
          <w:position w:val="2"/>
          <w:sz w:val="18"/>
          <w:szCs w:val="18"/>
          <w:lang w:val="en-US"/>
        </w:rPr>
        <w:t>14</w:t>
      </w:r>
      <w:r w:rsidRPr="00A06F63">
        <w:rPr>
          <w:rFonts w:eastAsia="Times New Roman"/>
          <w:position w:val="2"/>
          <w:sz w:val="18"/>
          <w:szCs w:val="18"/>
          <w:lang w:val="en-US"/>
        </w:rPr>
        <w:tab/>
      </w:r>
      <w:r w:rsidRPr="00A06F63">
        <w:rPr>
          <w:rFonts w:eastAsia="Times New Roman"/>
          <w:sz w:val="18"/>
          <w:szCs w:val="18"/>
          <w:lang w:val="en-US"/>
        </w:rPr>
        <w:t>NOTE 2—The link identifier is unique to an AP within an AP</w:t>
      </w:r>
      <w:r w:rsidRPr="00A06F63">
        <w:rPr>
          <w:rFonts w:eastAsia="Times New Roman"/>
          <w:spacing w:val="-21"/>
          <w:sz w:val="18"/>
          <w:szCs w:val="18"/>
          <w:lang w:val="en-US"/>
        </w:rPr>
        <w:t xml:space="preserve"> </w:t>
      </w:r>
      <w:r w:rsidRPr="00A06F63">
        <w:rPr>
          <w:rFonts w:eastAsia="Times New Roman"/>
          <w:sz w:val="18"/>
          <w:szCs w:val="18"/>
          <w:lang w:val="en-US"/>
        </w:rPr>
        <w:t>MLD. 15</w:t>
      </w:r>
    </w:p>
    <w:p w14:paraId="450E3987" w14:textId="77777777" w:rsidR="00A06F63" w:rsidRPr="00A06F63" w:rsidRDefault="00A06F63" w:rsidP="00672ED7">
      <w:pPr>
        <w:widowControl w:val="0"/>
        <w:numPr>
          <w:ilvl w:val="0"/>
          <w:numId w:val="12"/>
        </w:numPr>
        <w:tabs>
          <w:tab w:val="left" w:pos="630"/>
        </w:tabs>
        <w:kinsoku w:val="0"/>
        <w:overflowPunct w:val="0"/>
        <w:autoSpaceDE w:val="0"/>
        <w:autoSpaceDN w:val="0"/>
        <w:adjustRightInd w:val="0"/>
        <w:spacing w:line="246" w:lineRule="exact"/>
        <w:ind w:left="0"/>
        <w:jc w:val="left"/>
        <w:rPr>
          <w:rFonts w:eastAsia="Times New Roman"/>
          <w:sz w:val="20"/>
          <w:lang w:val="en-US"/>
        </w:rPr>
      </w:pPr>
      <w:r w:rsidRPr="00A06F63">
        <w:rPr>
          <w:rFonts w:eastAsia="Times New Roman"/>
          <w:sz w:val="20"/>
          <w:lang w:val="en-US"/>
        </w:rPr>
        <w:t>The</w:t>
      </w:r>
      <w:r w:rsidRPr="00A06F63">
        <w:rPr>
          <w:rFonts w:eastAsia="Times New Roman"/>
          <w:spacing w:val="-4"/>
          <w:sz w:val="20"/>
          <w:lang w:val="en-US"/>
        </w:rPr>
        <w:t xml:space="preserve"> </w:t>
      </w:r>
      <w:r w:rsidRPr="00A06F63">
        <w:rPr>
          <w:rFonts w:eastAsia="Times New Roman"/>
          <w:sz w:val="20"/>
          <w:lang w:val="en-US"/>
        </w:rPr>
        <w:t>Change</w:t>
      </w:r>
      <w:r w:rsidRPr="00A06F63">
        <w:rPr>
          <w:rFonts w:eastAsia="Times New Roman"/>
          <w:spacing w:val="-4"/>
          <w:sz w:val="20"/>
          <w:lang w:val="en-US"/>
        </w:rPr>
        <w:t xml:space="preserve"> </w:t>
      </w:r>
      <w:r w:rsidRPr="00A06F63">
        <w:rPr>
          <w:rFonts w:eastAsia="Times New Roman"/>
          <w:sz w:val="20"/>
          <w:lang w:val="en-US"/>
        </w:rPr>
        <w:t>Sequence</w:t>
      </w:r>
      <w:r w:rsidRPr="00A06F63">
        <w:rPr>
          <w:rFonts w:eastAsia="Times New Roman"/>
          <w:spacing w:val="-3"/>
          <w:sz w:val="20"/>
          <w:lang w:val="en-US"/>
        </w:rPr>
        <w:t xml:space="preserve"> </w:t>
      </w:r>
      <w:r w:rsidRPr="00A06F63">
        <w:rPr>
          <w:rFonts w:eastAsia="Times New Roman"/>
          <w:sz w:val="20"/>
          <w:lang w:val="en-US"/>
        </w:rPr>
        <w:t>subfield</w:t>
      </w:r>
      <w:r w:rsidRPr="00A06F63">
        <w:rPr>
          <w:rFonts w:eastAsia="Times New Roman"/>
          <w:spacing w:val="-5"/>
          <w:sz w:val="20"/>
          <w:lang w:val="en-US"/>
        </w:rPr>
        <w:t xml:space="preserve"> </w:t>
      </w:r>
      <w:r w:rsidRPr="00A06F63">
        <w:rPr>
          <w:rFonts w:eastAsia="Times New Roman"/>
          <w:sz w:val="20"/>
          <w:lang w:val="en-US"/>
        </w:rPr>
        <w:t>is</w:t>
      </w:r>
      <w:r w:rsidRPr="00A06F63">
        <w:rPr>
          <w:rFonts w:eastAsia="Times New Roman"/>
          <w:spacing w:val="-3"/>
          <w:sz w:val="20"/>
          <w:lang w:val="en-US"/>
        </w:rPr>
        <w:t xml:space="preserve"> </w:t>
      </w:r>
      <w:r w:rsidRPr="00A06F63">
        <w:rPr>
          <w:rFonts w:eastAsia="Times New Roman"/>
          <w:sz w:val="20"/>
          <w:lang w:val="en-US"/>
        </w:rPr>
        <w:t>an</w:t>
      </w:r>
      <w:r w:rsidRPr="00A06F63">
        <w:rPr>
          <w:rFonts w:eastAsia="Times New Roman"/>
          <w:spacing w:val="-4"/>
          <w:sz w:val="20"/>
          <w:lang w:val="en-US"/>
        </w:rPr>
        <w:t xml:space="preserve"> </w:t>
      </w:r>
      <w:r w:rsidRPr="00A06F63">
        <w:rPr>
          <w:rFonts w:eastAsia="Times New Roman"/>
          <w:sz w:val="20"/>
          <w:lang w:val="en-US"/>
        </w:rPr>
        <w:t>unsigned</w:t>
      </w:r>
      <w:r w:rsidRPr="00A06F63">
        <w:rPr>
          <w:rFonts w:eastAsia="Times New Roman"/>
          <w:spacing w:val="-2"/>
          <w:sz w:val="20"/>
          <w:lang w:val="en-US"/>
        </w:rPr>
        <w:t xml:space="preserve"> </w:t>
      </w:r>
      <w:r w:rsidRPr="00A06F63">
        <w:rPr>
          <w:rFonts w:eastAsia="Times New Roman"/>
          <w:sz w:val="20"/>
          <w:lang w:val="en-US"/>
        </w:rPr>
        <w:t>integer,</w:t>
      </w:r>
      <w:r w:rsidRPr="00A06F63">
        <w:rPr>
          <w:rFonts w:eastAsia="Times New Roman"/>
          <w:spacing w:val="-4"/>
          <w:sz w:val="20"/>
          <w:lang w:val="en-US"/>
        </w:rPr>
        <w:t xml:space="preserve"> </w:t>
      </w:r>
      <w:r w:rsidRPr="00A06F63">
        <w:rPr>
          <w:rFonts w:eastAsia="Times New Roman"/>
          <w:sz w:val="20"/>
          <w:lang w:val="en-US"/>
        </w:rPr>
        <w:t>initialized</w:t>
      </w:r>
      <w:r w:rsidRPr="00A06F63">
        <w:rPr>
          <w:rFonts w:eastAsia="Times New Roman"/>
          <w:spacing w:val="-3"/>
          <w:sz w:val="20"/>
          <w:lang w:val="en-US"/>
        </w:rPr>
        <w:t xml:space="preserve"> </w:t>
      </w:r>
      <w:r w:rsidRPr="00A06F63">
        <w:rPr>
          <w:rFonts w:eastAsia="Times New Roman"/>
          <w:sz w:val="20"/>
          <w:lang w:val="en-US"/>
        </w:rPr>
        <w:t>to</w:t>
      </w:r>
      <w:r w:rsidRPr="00A06F63">
        <w:rPr>
          <w:rFonts w:eastAsia="Times New Roman"/>
          <w:spacing w:val="-4"/>
          <w:sz w:val="20"/>
          <w:lang w:val="en-US"/>
        </w:rPr>
        <w:t xml:space="preserve"> </w:t>
      </w:r>
      <w:r w:rsidRPr="00A06F63">
        <w:rPr>
          <w:rFonts w:eastAsia="Times New Roman"/>
          <w:sz w:val="20"/>
          <w:lang w:val="en-US"/>
        </w:rPr>
        <w:t>0,</w:t>
      </w:r>
      <w:r w:rsidRPr="00A06F63">
        <w:rPr>
          <w:rFonts w:eastAsia="Times New Roman"/>
          <w:spacing w:val="-3"/>
          <w:sz w:val="20"/>
          <w:lang w:val="en-US"/>
        </w:rPr>
        <w:t xml:space="preserve"> </w:t>
      </w:r>
      <w:r w:rsidRPr="00A06F63">
        <w:rPr>
          <w:rFonts w:eastAsia="Times New Roman"/>
          <w:sz w:val="20"/>
          <w:lang w:val="en-US"/>
        </w:rPr>
        <w:t>that</w:t>
      </w:r>
      <w:r w:rsidRPr="00A06F63">
        <w:rPr>
          <w:rFonts w:eastAsia="Times New Roman"/>
          <w:spacing w:val="-4"/>
          <w:sz w:val="20"/>
          <w:lang w:val="en-US"/>
        </w:rPr>
        <w:t xml:space="preserve"> </w:t>
      </w:r>
      <w:r w:rsidRPr="00A06F63">
        <w:rPr>
          <w:rFonts w:eastAsia="Times New Roman"/>
          <w:sz w:val="20"/>
          <w:lang w:val="en-US"/>
        </w:rPr>
        <w:t>increments</w:t>
      </w:r>
      <w:r w:rsidRPr="00A06F63">
        <w:rPr>
          <w:rFonts w:eastAsia="Times New Roman"/>
          <w:spacing w:val="-3"/>
          <w:sz w:val="20"/>
          <w:lang w:val="en-US"/>
        </w:rPr>
        <w:t xml:space="preserve"> </w:t>
      </w:r>
      <w:r w:rsidRPr="00A06F63">
        <w:rPr>
          <w:rFonts w:eastAsia="Times New Roman"/>
          <w:sz w:val="20"/>
          <w:lang w:val="en-US"/>
        </w:rPr>
        <w:t>when</w:t>
      </w:r>
      <w:r w:rsidRPr="00A06F63">
        <w:rPr>
          <w:rFonts w:eastAsia="Times New Roman"/>
          <w:spacing w:val="-4"/>
          <w:sz w:val="20"/>
          <w:lang w:val="en-US"/>
        </w:rPr>
        <w:t xml:space="preserve"> </w:t>
      </w:r>
      <w:r w:rsidRPr="00A06F63">
        <w:rPr>
          <w:rFonts w:eastAsia="Times New Roman"/>
          <w:sz w:val="20"/>
          <w:lang w:val="en-US"/>
        </w:rPr>
        <w:t>a</w:t>
      </w:r>
      <w:r w:rsidRPr="00A06F63">
        <w:rPr>
          <w:rFonts w:eastAsia="Times New Roman"/>
          <w:spacing w:val="-3"/>
          <w:sz w:val="20"/>
          <w:lang w:val="en-US"/>
        </w:rPr>
        <w:t xml:space="preserve"> </w:t>
      </w:r>
      <w:r w:rsidRPr="00A06F63">
        <w:rPr>
          <w:rFonts w:eastAsia="Times New Roman"/>
          <w:sz w:val="20"/>
          <w:lang w:val="en-US"/>
        </w:rPr>
        <w:t>critical</w:t>
      </w:r>
      <w:r w:rsidRPr="00A06F63">
        <w:rPr>
          <w:rFonts w:eastAsia="Times New Roman"/>
          <w:spacing w:val="-4"/>
          <w:sz w:val="20"/>
          <w:lang w:val="en-US"/>
        </w:rPr>
        <w:t xml:space="preserve"> </w:t>
      </w:r>
      <w:r w:rsidRPr="00A06F63">
        <w:rPr>
          <w:rFonts w:eastAsia="Times New Roman"/>
          <w:sz w:val="20"/>
          <w:lang w:val="en-US"/>
        </w:rPr>
        <w:t>update</w:t>
      </w:r>
    </w:p>
    <w:p w14:paraId="4DC1D678" w14:textId="261047F9" w:rsidR="00A06F63" w:rsidRPr="00A06F63" w:rsidRDefault="00A06F63" w:rsidP="00672ED7">
      <w:pPr>
        <w:widowControl w:val="0"/>
        <w:numPr>
          <w:ilvl w:val="0"/>
          <w:numId w:val="12"/>
        </w:numPr>
        <w:tabs>
          <w:tab w:val="left" w:pos="630"/>
        </w:tabs>
        <w:kinsoku w:val="0"/>
        <w:overflowPunct w:val="0"/>
        <w:autoSpaceDE w:val="0"/>
        <w:autoSpaceDN w:val="0"/>
        <w:adjustRightInd w:val="0"/>
        <w:spacing w:line="291" w:lineRule="exact"/>
        <w:ind w:left="0"/>
        <w:jc w:val="left"/>
        <w:rPr>
          <w:rFonts w:eastAsia="Times New Roman"/>
          <w:sz w:val="20"/>
          <w:lang w:val="en-US"/>
        </w:rPr>
      </w:pPr>
      <w:r w:rsidRPr="00A06F63">
        <w:rPr>
          <w:rFonts w:eastAsia="Times New Roman"/>
          <w:noProof/>
          <w:sz w:val="24"/>
          <w:szCs w:val="24"/>
          <w:lang w:val="en-US"/>
        </w:rPr>
        <mc:AlternateContent>
          <mc:Choice Requires="wps">
            <w:drawing>
              <wp:anchor distT="0" distB="0" distL="114300" distR="114300" simplePos="0" relativeHeight="251668992" behindDoc="1" locked="0" layoutInCell="0" allowOverlap="1" wp14:anchorId="14B5C154" wp14:editId="61CA3997">
                <wp:simplePos x="0" y="0"/>
                <wp:positionH relativeFrom="page">
                  <wp:posOffset>791845</wp:posOffset>
                </wp:positionH>
                <wp:positionV relativeFrom="paragraph">
                  <wp:posOffset>100330</wp:posOffset>
                </wp:positionV>
                <wp:extent cx="114300" cy="127000"/>
                <wp:effectExtent l="1270" t="0" r="0" b="63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AEB2B4" w14:textId="77777777" w:rsidR="008826AD" w:rsidRDefault="008826AD" w:rsidP="00A06F63">
                            <w:pPr>
                              <w:pStyle w:val="BodyText0"/>
                              <w:kinsoku w:val="0"/>
                              <w:overflowPunct w:val="0"/>
                              <w:spacing w:line="199" w:lineRule="exact"/>
                              <w:rPr>
                                <w:sz w:val="18"/>
                                <w:szCs w:val="18"/>
                              </w:rPr>
                            </w:pPr>
                            <w:r>
                              <w:rPr>
                                <w:sz w:val="18"/>
                                <w:szCs w:val="18"/>
                              </w:rPr>
                              <w:t>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B5C154" id="Text Box 22" o:spid="_x0000_s1036" type="#_x0000_t202" style="position:absolute;left:0;text-align:left;margin-left:62.35pt;margin-top:7.9pt;width:9pt;height:10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" o:allowincell="f" filled="f" stroked="f">
                <v:textbox inset="0,0,0,0">
                  <w:txbxContent>
                    <w:p w14:paraId="7DAEB2B4" w14:textId="77777777" w:rsidR="008826AD" w:rsidRDefault="008826AD" w:rsidP="00A06F63">
                      <w:pPr>
                        <w:pStyle w:val="BodyText0"/>
                        <w:kinsoku w:val="0"/>
                        <w:overflowPunct w:val="0"/>
                        <w:spacing w:line="199" w:lineRule="exact"/>
                        <w:rPr>
                          <w:sz w:val="18"/>
                          <w:szCs w:val="18"/>
                        </w:rPr>
                      </w:pPr>
                      <w:r>
                        <w:rPr>
                          <w:sz w:val="18"/>
                          <w:szCs w:val="18"/>
                        </w:rPr>
                        <w:t>18</w:t>
                      </w:r>
                    </w:p>
                  </w:txbxContent>
                </v:textbox>
                <w10:wrap anchorx="page"/>
              </v:shape>
            </w:pict>
          </mc:Fallback>
        </mc:AlternateContent>
      </w:r>
      <w:r w:rsidRPr="00A06F63">
        <w:rPr>
          <w:rFonts w:eastAsia="Times New Roman"/>
          <w:sz w:val="20"/>
          <w:lang w:val="en-US"/>
        </w:rPr>
        <w:t>to</w:t>
      </w:r>
      <w:r w:rsidRPr="00A06F63">
        <w:rPr>
          <w:rFonts w:eastAsia="Times New Roman"/>
          <w:spacing w:val="11"/>
          <w:sz w:val="20"/>
          <w:lang w:val="en-US"/>
        </w:rPr>
        <w:t xml:space="preserve"> </w:t>
      </w:r>
      <w:r w:rsidRPr="00A06F63">
        <w:rPr>
          <w:rFonts w:eastAsia="Times New Roman"/>
          <w:sz w:val="20"/>
          <w:lang w:val="en-US"/>
        </w:rPr>
        <w:t>the</w:t>
      </w:r>
      <w:r w:rsidRPr="00A06F63">
        <w:rPr>
          <w:rFonts w:eastAsia="Times New Roman"/>
          <w:spacing w:val="11"/>
          <w:sz w:val="20"/>
          <w:lang w:val="en-US"/>
        </w:rPr>
        <w:t xml:space="preserve"> </w:t>
      </w:r>
      <w:r w:rsidRPr="00A06F63">
        <w:rPr>
          <w:rFonts w:eastAsia="Times New Roman"/>
          <w:sz w:val="20"/>
          <w:lang w:val="en-US"/>
        </w:rPr>
        <w:t>Beacon</w:t>
      </w:r>
      <w:r w:rsidRPr="00A06F63">
        <w:rPr>
          <w:rFonts w:eastAsia="Times New Roman"/>
          <w:spacing w:val="12"/>
          <w:sz w:val="20"/>
          <w:lang w:val="en-US"/>
        </w:rPr>
        <w:t xml:space="preserve"> </w:t>
      </w:r>
      <w:r w:rsidRPr="00A06F63">
        <w:rPr>
          <w:rFonts w:eastAsia="Times New Roman"/>
          <w:sz w:val="20"/>
          <w:lang w:val="en-US"/>
        </w:rPr>
        <w:t>frame</w:t>
      </w:r>
      <w:r w:rsidRPr="00A06F63">
        <w:rPr>
          <w:rFonts w:eastAsia="Times New Roman"/>
          <w:spacing w:val="11"/>
          <w:sz w:val="20"/>
          <w:lang w:val="en-US"/>
        </w:rPr>
        <w:t xml:space="preserve"> </w:t>
      </w:r>
      <w:r w:rsidRPr="00A06F63">
        <w:rPr>
          <w:rFonts w:eastAsia="Times New Roman"/>
          <w:sz w:val="20"/>
          <w:lang w:val="en-US"/>
        </w:rPr>
        <w:t>of</w:t>
      </w:r>
      <w:r w:rsidRPr="00A06F63">
        <w:rPr>
          <w:rFonts w:eastAsia="Times New Roman"/>
          <w:spacing w:val="11"/>
          <w:sz w:val="20"/>
          <w:lang w:val="en-US"/>
        </w:rPr>
        <w:t xml:space="preserve"> </w:t>
      </w:r>
      <w:r w:rsidRPr="00A06F63">
        <w:rPr>
          <w:rFonts w:eastAsia="Times New Roman"/>
          <w:sz w:val="20"/>
          <w:lang w:val="en-US"/>
        </w:rPr>
        <w:t>the</w:t>
      </w:r>
      <w:r w:rsidRPr="00A06F63">
        <w:rPr>
          <w:rFonts w:eastAsia="Times New Roman"/>
          <w:spacing w:val="10"/>
          <w:sz w:val="20"/>
          <w:lang w:val="en-US"/>
        </w:rPr>
        <w:t xml:space="preserve"> </w:t>
      </w:r>
      <w:r w:rsidRPr="00A06F63">
        <w:rPr>
          <w:rFonts w:eastAsia="Times New Roman"/>
          <w:sz w:val="20"/>
          <w:lang w:val="en-US"/>
        </w:rPr>
        <w:t>reported</w:t>
      </w:r>
      <w:r w:rsidRPr="00A06F63">
        <w:rPr>
          <w:rFonts w:eastAsia="Times New Roman"/>
          <w:spacing w:val="12"/>
          <w:sz w:val="20"/>
          <w:lang w:val="en-US"/>
        </w:rPr>
        <w:t xml:space="preserve"> </w:t>
      </w:r>
      <w:r w:rsidRPr="00A06F63">
        <w:rPr>
          <w:rFonts w:eastAsia="Times New Roman"/>
          <w:sz w:val="20"/>
          <w:lang w:val="en-US"/>
        </w:rPr>
        <w:t>AP</w:t>
      </w:r>
      <w:r w:rsidRPr="00A06F63">
        <w:rPr>
          <w:rFonts w:eastAsia="Times New Roman"/>
          <w:spacing w:val="10"/>
          <w:sz w:val="20"/>
          <w:lang w:val="en-US"/>
        </w:rPr>
        <w:t xml:space="preserve"> </w:t>
      </w:r>
      <w:r w:rsidRPr="00A06F63">
        <w:rPr>
          <w:rFonts w:eastAsia="Times New Roman"/>
          <w:sz w:val="20"/>
          <w:lang w:val="en-US"/>
        </w:rPr>
        <w:t>occurs.</w:t>
      </w:r>
      <w:r w:rsidRPr="00A06F63">
        <w:rPr>
          <w:rFonts w:eastAsia="Times New Roman"/>
          <w:spacing w:val="12"/>
          <w:sz w:val="20"/>
          <w:lang w:val="en-US"/>
        </w:rPr>
        <w:t xml:space="preserve"> </w:t>
      </w:r>
      <w:r w:rsidRPr="00A06F63">
        <w:rPr>
          <w:rFonts w:eastAsia="Times New Roman"/>
          <w:sz w:val="20"/>
          <w:lang w:val="en-US"/>
        </w:rPr>
        <w:t>The</w:t>
      </w:r>
      <w:r w:rsidRPr="00A06F63">
        <w:rPr>
          <w:rFonts w:eastAsia="Times New Roman"/>
          <w:spacing w:val="10"/>
          <w:sz w:val="20"/>
          <w:lang w:val="en-US"/>
        </w:rPr>
        <w:t xml:space="preserve"> </w:t>
      </w:r>
      <w:r w:rsidRPr="00A06F63">
        <w:rPr>
          <w:rFonts w:eastAsia="Times New Roman"/>
          <w:sz w:val="20"/>
          <w:lang w:val="en-US"/>
        </w:rPr>
        <w:t>critical</w:t>
      </w:r>
      <w:r w:rsidRPr="00A06F63">
        <w:rPr>
          <w:rFonts w:eastAsia="Times New Roman"/>
          <w:spacing w:val="12"/>
          <w:sz w:val="20"/>
          <w:lang w:val="en-US"/>
        </w:rPr>
        <w:t xml:space="preserve"> </w:t>
      </w:r>
      <w:r w:rsidRPr="00A06F63">
        <w:rPr>
          <w:rFonts w:eastAsia="Times New Roman"/>
          <w:sz w:val="20"/>
          <w:lang w:val="en-US"/>
        </w:rPr>
        <w:t>updates</w:t>
      </w:r>
      <w:r w:rsidRPr="00A06F63">
        <w:rPr>
          <w:rFonts w:eastAsia="Times New Roman"/>
          <w:spacing w:val="11"/>
          <w:sz w:val="20"/>
          <w:lang w:val="en-US"/>
        </w:rPr>
        <w:t xml:space="preserve"> </w:t>
      </w:r>
      <w:r w:rsidRPr="00A06F63">
        <w:rPr>
          <w:rFonts w:eastAsia="Times New Roman"/>
          <w:sz w:val="20"/>
          <w:lang w:val="en-US"/>
        </w:rPr>
        <w:t>are</w:t>
      </w:r>
      <w:r w:rsidRPr="00A06F63">
        <w:rPr>
          <w:rFonts w:eastAsia="Times New Roman"/>
          <w:spacing w:val="12"/>
          <w:sz w:val="20"/>
          <w:lang w:val="en-US"/>
        </w:rPr>
        <w:t xml:space="preserve"> </w:t>
      </w:r>
      <w:r w:rsidRPr="00A06F63">
        <w:rPr>
          <w:rFonts w:eastAsia="Times New Roman"/>
          <w:sz w:val="20"/>
          <w:lang w:val="en-US"/>
        </w:rPr>
        <w:t>defined</w:t>
      </w:r>
      <w:r w:rsidRPr="00A06F63">
        <w:rPr>
          <w:rFonts w:eastAsia="Times New Roman"/>
          <w:spacing w:val="11"/>
          <w:sz w:val="20"/>
          <w:lang w:val="en-US"/>
        </w:rPr>
        <w:t xml:space="preserve"> </w:t>
      </w:r>
      <w:r w:rsidRPr="00A06F63">
        <w:rPr>
          <w:rFonts w:eastAsia="Times New Roman"/>
          <w:sz w:val="20"/>
          <w:lang w:val="en-US"/>
        </w:rPr>
        <w:t>in</w:t>
      </w:r>
      <w:r w:rsidRPr="00A06F63">
        <w:rPr>
          <w:rFonts w:eastAsia="Times New Roman"/>
          <w:spacing w:val="12"/>
          <w:sz w:val="20"/>
          <w:lang w:val="en-US"/>
        </w:rPr>
        <w:t xml:space="preserve"> </w:t>
      </w:r>
      <w:r w:rsidRPr="00A06F63">
        <w:rPr>
          <w:rFonts w:eastAsia="Times New Roman"/>
          <w:sz w:val="20"/>
          <w:lang w:val="en-US"/>
        </w:rPr>
        <w:t>11.2.3.15 (TIM</w:t>
      </w:r>
      <w:r w:rsidRPr="00A06F63">
        <w:rPr>
          <w:rFonts w:eastAsia="Times New Roman"/>
          <w:spacing w:val="12"/>
          <w:sz w:val="20"/>
          <w:lang w:val="en-US"/>
        </w:rPr>
        <w:t xml:space="preserve"> </w:t>
      </w:r>
      <w:r w:rsidRPr="00A06F63">
        <w:rPr>
          <w:rFonts w:eastAsia="Times New Roman"/>
          <w:sz w:val="20"/>
          <w:lang w:val="en-US"/>
        </w:rPr>
        <w:t>Broad-</w:t>
      </w:r>
    </w:p>
    <w:p w14:paraId="204D9F0D" w14:textId="45EEC7E6" w:rsidR="00A06F63" w:rsidRPr="00A06F63" w:rsidRDefault="00A06F63" w:rsidP="00672ED7">
      <w:pPr>
        <w:widowControl w:val="0"/>
        <w:numPr>
          <w:ilvl w:val="0"/>
          <w:numId w:val="11"/>
        </w:numPr>
        <w:tabs>
          <w:tab w:val="left" w:pos="630"/>
        </w:tabs>
        <w:kinsoku w:val="0"/>
        <w:overflowPunct w:val="0"/>
        <w:autoSpaceDE w:val="0"/>
        <w:autoSpaceDN w:val="0"/>
        <w:adjustRightInd w:val="0"/>
        <w:spacing w:before="10" w:line="248" w:lineRule="exact"/>
        <w:ind w:left="0" w:hanging="555"/>
        <w:jc w:val="left"/>
        <w:rPr>
          <w:rFonts w:eastAsia="Times New Roman"/>
          <w:color w:val="000000"/>
          <w:sz w:val="20"/>
          <w:lang w:val="en-US"/>
        </w:rPr>
      </w:pPr>
      <w:r w:rsidRPr="00A06F63">
        <w:rPr>
          <w:rFonts w:eastAsia="Times New Roman"/>
          <w:sz w:val="20"/>
          <w:lang w:val="en-US"/>
        </w:rPr>
        <w:t>cast).</w:t>
      </w:r>
      <w:r w:rsidRPr="00A06F63">
        <w:rPr>
          <w:rFonts w:eastAsia="Times New Roman"/>
          <w:spacing w:val="9"/>
          <w:sz w:val="20"/>
          <w:lang w:val="en-US"/>
        </w:rPr>
        <w:t xml:space="preserve"> </w:t>
      </w:r>
      <w:r w:rsidRPr="00A06F63">
        <w:rPr>
          <w:rFonts w:eastAsia="Times New Roman"/>
          <w:sz w:val="20"/>
          <w:lang w:val="en-US"/>
        </w:rPr>
        <w:t>The</w:t>
      </w:r>
      <w:r w:rsidRPr="00A06F63">
        <w:rPr>
          <w:rFonts w:eastAsia="Times New Roman"/>
          <w:spacing w:val="10"/>
          <w:sz w:val="20"/>
          <w:lang w:val="en-US"/>
        </w:rPr>
        <w:t xml:space="preserve"> </w:t>
      </w:r>
      <w:r w:rsidRPr="00A06F63">
        <w:rPr>
          <w:rFonts w:eastAsia="Times New Roman"/>
          <w:sz w:val="20"/>
          <w:lang w:val="en-US"/>
        </w:rPr>
        <w:t>Change</w:t>
      </w:r>
      <w:r w:rsidRPr="00A06F63">
        <w:rPr>
          <w:rFonts w:eastAsia="Times New Roman"/>
          <w:spacing w:val="10"/>
          <w:sz w:val="20"/>
          <w:lang w:val="en-US"/>
        </w:rPr>
        <w:t xml:space="preserve"> </w:t>
      </w:r>
      <w:r w:rsidRPr="00A06F63">
        <w:rPr>
          <w:rFonts w:eastAsia="Times New Roman"/>
          <w:sz w:val="20"/>
          <w:lang w:val="en-US"/>
        </w:rPr>
        <w:t>Sequence</w:t>
      </w:r>
      <w:r w:rsidRPr="00A06F63">
        <w:rPr>
          <w:rFonts w:eastAsia="Times New Roman"/>
          <w:spacing w:val="9"/>
          <w:sz w:val="20"/>
          <w:lang w:val="en-US"/>
        </w:rPr>
        <w:t xml:space="preserve"> </w:t>
      </w:r>
      <w:r w:rsidRPr="00A06F63">
        <w:rPr>
          <w:rFonts w:eastAsia="Times New Roman"/>
          <w:sz w:val="20"/>
          <w:lang w:val="en-US"/>
        </w:rPr>
        <w:t>subfield</w:t>
      </w:r>
      <w:r w:rsidRPr="00A06F63">
        <w:rPr>
          <w:rFonts w:eastAsia="Times New Roman"/>
          <w:spacing w:val="10"/>
          <w:sz w:val="20"/>
          <w:lang w:val="en-US"/>
        </w:rPr>
        <w:t xml:space="preserve"> </w:t>
      </w:r>
      <w:r w:rsidRPr="00A06F63">
        <w:rPr>
          <w:rFonts w:eastAsia="Times New Roman"/>
          <w:sz w:val="20"/>
          <w:lang w:val="en-US"/>
        </w:rPr>
        <w:t>is</w:t>
      </w:r>
      <w:r w:rsidRPr="00A06F63">
        <w:rPr>
          <w:rFonts w:eastAsia="Times New Roman"/>
          <w:spacing w:val="10"/>
          <w:sz w:val="20"/>
          <w:lang w:val="en-US"/>
        </w:rPr>
        <w:t xml:space="preserve"> </w:t>
      </w:r>
      <w:r w:rsidRPr="00A06F63">
        <w:rPr>
          <w:rFonts w:eastAsia="Times New Roman"/>
          <w:sz w:val="20"/>
          <w:lang w:val="en-US"/>
        </w:rPr>
        <w:t>set</w:t>
      </w:r>
      <w:r w:rsidRPr="00A06F63">
        <w:rPr>
          <w:rFonts w:eastAsia="Times New Roman"/>
          <w:spacing w:val="9"/>
          <w:sz w:val="20"/>
          <w:lang w:val="en-US"/>
        </w:rPr>
        <w:t xml:space="preserve"> </w:t>
      </w:r>
      <w:r w:rsidRPr="00A06F63">
        <w:rPr>
          <w:rFonts w:eastAsia="Times New Roman"/>
          <w:sz w:val="20"/>
          <w:lang w:val="en-US"/>
        </w:rPr>
        <w:t>to</w:t>
      </w:r>
      <w:r w:rsidRPr="00A06F63">
        <w:rPr>
          <w:rFonts w:eastAsia="Times New Roman"/>
          <w:spacing w:val="10"/>
          <w:sz w:val="20"/>
          <w:lang w:val="en-US"/>
        </w:rPr>
        <w:t xml:space="preserve"> </w:t>
      </w:r>
      <w:del w:id="155" w:author="Cariou, Laurent" w:date="2021-02-10T18:33:00Z">
        <w:r w:rsidRPr="00A06F63" w:rsidDel="00C76548">
          <w:rPr>
            <w:rFonts w:eastAsia="Times New Roman"/>
            <w:color w:val="FF0000"/>
            <w:sz w:val="20"/>
            <w:lang w:val="en-US"/>
          </w:rPr>
          <w:delText>TBD</w:delText>
        </w:r>
        <w:r w:rsidRPr="00A06F63" w:rsidDel="00C76548">
          <w:rPr>
            <w:rFonts w:eastAsia="Times New Roman"/>
            <w:color w:val="FF0000"/>
            <w:spacing w:val="11"/>
            <w:sz w:val="20"/>
            <w:lang w:val="en-US"/>
          </w:rPr>
          <w:delText xml:space="preserve"> </w:delText>
        </w:r>
      </w:del>
      <w:ins w:id="156" w:author="Cariou, Laurent" w:date="2021-02-10T18:33:00Z">
        <w:r w:rsidR="00C76548">
          <w:rPr>
            <w:rFonts w:eastAsia="Times New Roman"/>
            <w:color w:val="FF0000"/>
            <w:sz w:val="20"/>
            <w:lang w:val="en-US"/>
          </w:rPr>
          <w:t>25</w:t>
        </w:r>
      </w:ins>
      <w:ins w:id="157" w:author="Cariou, Laurent" w:date="2021-02-11T17:21:00Z">
        <w:r w:rsidR="00664B01">
          <w:rPr>
            <w:rFonts w:eastAsia="Times New Roman"/>
            <w:color w:val="FF0000"/>
            <w:sz w:val="20"/>
            <w:lang w:val="en-US"/>
          </w:rPr>
          <w:t>5</w:t>
        </w:r>
      </w:ins>
      <w:ins w:id="158" w:author="Cariou, Laurent" w:date="2021-03-01T17:06:00Z">
        <w:r w:rsidR="0083271D">
          <w:rPr>
            <w:rFonts w:eastAsia="Times New Roman"/>
            <w:color w:val="FF0000"/>
            <w:sz w:val="20"/>
            <w:lang w:val="en-US"/>
          </w:rPr>
          <w:t xml:space="preserve"> and ignored</w:t>
        </w:r>
      </w:ins>
      <w:ins w:id="159" w:author="Cariou, Laurent" w:date="2021-02-10T18:33:00Z">
        <w:r w:rsidR="00C76548" w:rsidRPr="00A06F63">
          <w:rPr>
            <w:rFonts w:eastAsia="Times New Roman"/>
            <w:color w:val="FF0000"/>
            <w:spacing w:val="11"/>
            <w:sz w:val="20"/>
            <w:lang w:val="en-US"/>
          </w:rPr>
          <w:t xml:space="preserve"> </w:t>
        </w:r>
      </w:ins>
      <w:r w:rsidRPr="00A06F63">
        <w:rPr>
          <w:rFonts w:eastAsia="Times New Roman"/>
          <w:color w:val="000000"/>
          <w:sz w:val="20"/>
          <w:lang w:val="en-US"/>
        </w:rPr>
        <w:t>if</w:t>
      </w:r>
      <w:r w:rsidRPr="00A06F63">
        <w:rPr>
          <w:rFonts w:eastAsia="Times New Roman"/>
          <w:color w:val="000000"/>
          <w:spacing w:val="9"/>
          <w:sz w:val="20"/>
          <w:lang w:val="en-US"/>
        </w:rPr>
        <w:t xml:space="preserve"> </w:t>
      </w:r>
      <w:r w:rsidRPr="00A06F63">
        <w:rPr>
          <w:rFonts w:eastAsia="Times New Roman"/>
          <w:color w:val="000000"/>
          <w:sz w:val="20"/>
          <w:lang w:val="en-US"/>
        </w:rPr>
        <w:t>the</w:t>
      </w:r>
      <w:r w:rsidRPr="00A06F63">
        <w:rPr>
          <w:rFonts w:eastAsia="Times New Roman"/>
          <w:color w:val="000000"/>
          <w:spacing w:val="9"/>
          <w:sz w:val="20"/>
          <w:lang w:val="en-US"/>
        </w:rPr>
        <w:t xml:space="preserve"> </w:t>
      </w:r>
      <w:r w:rsidRPr="00A06F63">
        <w:rPr>
          <w:rFonts w:eastAsia="Times New Roman"/>
          <w:color w:val="000000"/>
          <w:sz w:val="20"/>
          <w:lang w:val="en-US"/>
        </w:rPr>
        <w:t>reported</w:t>
      </w:r>
      <w:r w:rsidRPr="00A06F63">
        <w:rPr>
          <w:rFonts w:eastAsia="Times New Roman"/>
          <w:color w:val="000000"/>
          <w:spacing w:val="10"/>
          <w:sz w:val="20"/>
          <w:lang w:val="en-US"/>
        </w:rPr>
        <w:t xml:space="preserve"> </w:t>
      </w:r>
      <w:r w:rsidRPr="00A06F63">
        <w:rPr>
          <w:rFonts w:eastAsia="Times New Roman"/>
          <w:color w:val="000000"/>
          <w:sz w:val="20"/>
          <w:lang w:val="en-US"/>
        </w:rPr>
        <w:t>AP</w:t>
      </w:r>
      <w:r w:rsidRPr="00A06F63">
        <w:rPr>
          <w:rFonts w:eastAsia="Times New Roman"/>
          <w:color w:val="000000"/>
          <w:spacing w:val="10"/>
          <w:sz w:val="20"/>
          <w:lang w:val="en-US"/>
        </w:rPr>
        <w:t xml:space="preserve"> </w:t>
      </w:r>
      <w:r w:rsidRPr="00A06F63">
        <w:rPr>
          <w:rFonts w:eastAsia="Times New Roman"/>
          <w:color w:val="000000"/>
          <w:sz w:val="20"/>
          <w:lang w:val="en-US"/>
        </w:rPr>
        <w:t>is</w:t>
      </w:r>
      <w:r w:rsidRPr="00A06F63">
        <w:rPr>
          <w:rFonts w:eastAsia="Times New Roman"/>
          <w:color w:val="000000"/>
          <w:spacing w:val="9"/>
          <w:sz w:val="20"/>
          <w:lang w:val="en-US"/>
        </w:rPr>
        <w:t xml:space="preserve"> </w:t>
      </w:r>
      <w:r w:rsidRPr="00A06F63">
        <w:rPr>
          <w:rFonts w:eastAsia="Times New Roman"/>
          <w:color w:val="000000"/>
          <w:sz w:val="20"/>
          <w:lang w:val="en-US"/>
        </w:rPr>
        <w:t>not</w:t>
      </w:r>
      <w:r w:rsidRPr="00A06F63">
        <w:rPr>
          <w:rFonts w:eastAsia="Times New Roman"/>
          <w:color w:val="000000"/>
          <w:spacing w:val="11"/>
          <w:sz w:val="20"/>
          <w:lang w:val="en-US"/>
        </w:rPr>
        <w:t xml:space="preserve"> </w:t>
      </w:r>
      <w:r w:rsidRPr="00A06F63">
        <w:rPr>
          <w:rFonts w:eastAsia="Times New Roman"/>
          <w:color w:val="000000"/>
          <w:sz w:val="20"/>
          <w:lang w:val="en-US"/>
        </w:rPr>
        <w:t>part</w:t>
      </w:r>
      <w:r w:rsidRPr="00A06F63">
        <w:rPr>
          <w:rFonts w:eastAsia="Times New Roman"/>
          <w:color w:val="000000"/>
          <w:spacing w:val="11"/>
          <w:sz w:val="20"/>
          <w:lang w:val="en-US"/>
        </w:rPr>
        <w:t xml:space="preserve"> </w:t>
      </w:r>
      <w:r w:rsidRPr="00A06F63">
        <w:rPr>
          <w:rFonts w:eastAsia="Times New Roman"/>
          <w:color w:val="000000"/>
          <w:sz w:val="20"/>
          <w:lang w:val="en-US"/>
        </w:rPr>
        <w:t>of</w:t>
      </w:r>
      <w:r w:rsidRPr="00A06F63">
        <w:rPr>
          <w:rFonts w:eastAsia="Times New Roman"/>
          <w:color w:val="000000"/>
          <w:spacing w:val="8"/>
          <w:sz w:val="20"/>
          <w:lang w:val="en-US"/>
        </w:rPr>
        <w:t xml:space="preserve"> </w:t>
      </w:r>
      <w:r w:rsidRPr="00A06F63">
        <w:rPr>
          <w:rFonts w:eastAsia="Times New Roman"/>
          <w:color w:val="000000"/>
          <w:sz w:val="20"/>
          <w:lang w:val="en-US"/>
        </w:rPr>
        <w:t>an</w:t>
      </w:r>
      <w:r w:rsidRPr="00A06F63">
        <w:rPr>
          <w:rFonts w:eastAsia="Times New Roman"/>
          <w:color w:val="000000"/>
          <w:spacing w:val="10"/>
          <w:sz w:val="20"/>
          <w:lang w:val="en-US"/>
        </w:rPr>
        <w:t xml:space="preserve"> </w:t>
      </w:r>
      <w:r w:rsidRPr="00A06F63">
        <w:rPr>
          <w:rFonts w:eastAsia="Times New Roman"/>
          <w:color w:val="000000"/>
          <w:sz w:val="20"/>
          <w:lang w:val="en-US"/>
        </w:rPr>
        <w:t>AP</w:t>
      </w:r>
      <w:r w:rsidRPr="00A06F63">
        <w:rPr>
          <w:rFonts w:eastAsia="Times New Roman"/>
          <w:color w:val="000000"/>
          <w:spacing w:val="9"/>
          <w:sz w:val="20"/>
          <w:lang w:val="en-US"/>
        </w:rPr>
        <w:t xml:space="preserve"> </w:t>
      </w:r>
      <w:r w:rsidRPr="00A06F63">
        <w:rPr>
          <w:rFonts w:eastAsia="Times New Roman"/>
          <w:color w:val="000000"/>
          <w:sz w:val="20"/>
          <w:lang w:val="en-US"/>
        </w:rPr>
        <w:t>MLD,</w:t>
      </w:r>
      <w:r w:rsidRPr="00A06F63">
        <w:rPr>
          <w:rFonts w:eastAsia="Times New Roman"/>
          <w:color w:val="000000"/>
          <w:spacing w:val="10"/>
          <w:sz w:val="20"/>
          <w:lang w:val="en-US"/>
        </w:rPr>
        <w:t xml:space="preserve"> </w:t>
      </w:r>
      <w:r w:rsidRPr="00A06F63">
        <w:rPr>
          <w:rFonts w:eastAsia="Times New Roman"/>
          <w:color w:val="000000"/>
          <w:sz w:val="20"/>
          <w:lang w:val="en-US"/>
        </w:rPr>
        <w:t>or</w:t>
      </w:r>
      <w:r w:rsidRPr="00A06F63">
        <w:rPr>
          <w:rFonts w:eastAsia="Times New Roman"/>
          <w:color w:val="000000"/>
          <w:spacing w:val="10"/>
          <w:sz w:val="20"/>
          <w:lang w:val="en-US"/>
        </w:rPr>
        <w:t xml:space="preserve"> </w:t>
      </w:r>
      <w:r w:rsidRPr="00A06F63">
        <w:rPr>
          <w:rFonts w:eastAsia="Times New Roman"/>
          <w:color w:val="000000"/>
          <w:sz w:val="20"/>
          <w:lang w:val="en-US"/>
        </w:rPr>
        <w:t>if</w:t>
      </w:r>
      <w:r w:rsidRPr="00A06F63">
        <w:rPr>
          <w:rFonts w:eastAsia="Times New Roman"/>
          <w:color w:val="000000"/>
          <w:spacing w:val="11"/>
          <w:sz w:val="20"/>
          <w:lang w:val="en-US"/>
        </w:rPr>
        <w:t xml:space="preserve"> </w:t>
      </w:r>
      <w:r w:rsidRPr="00A06F63">
        <w:rPr>
          <w:rFonts w:eastAsia="Times New Roman"/>
          <w:color w:val="000000"/>
          <w:sz w:val="20"/>
          <w:lang w:val="en-US"/>
        </w:rPr>
        <w:t>the</w:t>
      </w:r>
    </w:p>
    <w:p w14:paraId="5CDB66F3" w14:textId="77777777" w:rsidR="00A06F63" w:rsidRPr="00A06F63" w:rsidRDefault="00A06F63" w:rsidP="00672ED7">
      <w:pPr>
        <w:widowControl w:val="0"/>
        <w:numPr>
          <w:ilvl w:val="0"/>
          <w:numId w:val="11"/>
        </w:numPr>
        <w:tabs>
          <w:tab w:val="left" w:pos="630"/>
        </w:tabs>
        <w:kinsoku w:val="0"/>
        <w:overflowPunct w:val="0"/>
        <w:autoSpaceDE w:val="0"/>
        <w:autoSpaceDN w:val="0"/>
        <w:adjustRightInd w:val="0"/>
        <w:spacing w:line="212" w:lineRule="exact"/>
        <w:ind w:left="0"/>
        <w:jc w:val="left"/>
        <w:rPr>
          <w:rFonts w:eastAsia="Times New Roman"/>
          <w:sz w:val="20"/>
          <w:lang w:val="en-US"/>
        </w:rPr>
      </w:pPr>
      <w:r w:rsidRPr="00A06F63">
        <w:rPr>
          <w:rFonts w:eastAsia="Times New Roman"/>
          <w:sz w:val="20"/>
          <w:lang w:val="en-US"/>
        </w:rPr>
        <w:t>reporting AP does not have that</w:t>
      </w:r>
      <w:r w:rsidRPr="00A06F63">
        <w:rPr>
          <w:rFonts w:eastAsia="Times New Roman"/>
          <w:spacing w:val="-2"/>
          <w:sz w:val="20"/>
          <w:lang w:val="en-US"/>
        </w:rPr>
        <w:t xml:space="preserve"> </w:t>
      </w:r>
      <w:r w:rsidRPr="00A06F63">
        <w:rPr>
          <w:rFonts w:eastAsia="Times New Roman"/>
          <w:sz w:val="20"/>
          <w:lang w:val="en-US"/>
        </w:rPr>
        <w:t>information.</w:t>
      </w:r>
    </w:p>
    <w:p w14:paraId="2606FAB1" w14:textId="74CC27A6" w:rsidR="005D380C" w:rsidRDefault="005D380C" w:rsidP="00672ED7">
      <w:pPr>
        <w:tabs>
          <w:tab w:val="left" w:pos="630"/>
        </w:tabs>
        <w:rPr>
          <w:b/>
          <w:sz w:val="20"/>
        </w:rPr>
      </w:pPr>
    </w:p>
    <w:p w14:paraId="5719F2DB" w14:textId="4A2DF21A" w:rsidR="005D380C" w:rsidRDefault="005D380C" w:rsidP="00A141E0">
      <w:pPr>
        <w:rPr>
          <w:ins w:id="160" w:author="Cariou, Laurent" w:date="2021-02-10T18:48:00Z"/>
          <w:b/>
          <w:sz w:val="20"/>
        </w:rPr>
      </w:pPr>
    </w:p>
    <w:p w14:paraId="5FADAD7B" w14:textId="24E51FF3" w:rsidR="00C25F83" w:rsidRDefault="00C25F83" w:rsidP="00A141E0">
      <w:pPr>
        <w:rPr>
          <w:ins w:id="161" w:author="Cariou, Laurent" w:date="2021-02-10T18:48:00Z"/>
          <w:b/>
          <w:sz w:val="20"/>
        </w:rPr>
      </w:pPr>
    </w:p>
    <w:p w14:paraId="05078612" w14:textId="0CAF1D62" w:rsidR="00C25F83" w:rsidRDefault="00C25F83" w:rsidP="00A141E0">
      <w:pPr>
        <w:rPr>
          <w:ins w:id="162" w:author="Cariou, Laurent" w:date="2021-02-10T18:48:00Z"/>
          <w:b/>
          <w:sz w:val="20"/>
        </w:rPr>
      </w:pPr>
    </w:p>
    <w:p w14:paraId="3506FEF6" w14:textId="686FEC58" w:rsidR="00C25F83" w:rsidRDefault="00C25F83" w:rsidP="00A141E0">
      <w:pPr>
        <w:rPr>
          <w:ins w:id="163" w:author="Cariou, Laurent" w:date="2021-02-10T18:48:00Z"/>
          <w:b/>
          <w:sz w:val="20"/>
        </w:rPr>
      </w:pPr>
    </w:p>
    <w:p w14:paraId="28CAE907" w14:textId="0B5A6B17" w:rsidR="00C25F83" w:rsidRDefault="00C25F83" w:rsidP="00A141E0">
      <w:pPr>
        <w:rPr>
          <w:ins w:id="164" w:author="Cariou, Laurent" w:date="2021-02-10T18:48:00Z"/>
          <w:b/>
          <w:sz w:val="20"/>
        </w:rPr>
      </w:pPr>
    </w:p>
    <w:p w14:paraId="26CB1804" w14:textId="58650FF1" w:rsidR="00C25F83" w:rsidRDefault="00C25F83" w:rsidP="00A141E0">
      <w:pPr>
        <w:rPr>
          <w:ins w:id="165" w:author="Cariou, Laurent" w:date="2021-02-10T18:48:00Z"/>
          <w:b/>
          <w:sz w:val="20"/>
        </w:rPr>
      </w:pPr>
    </w:p>
    <w:p w14:paraId="38217D1F" w14:textId="77C9EFAA" w:rsidR="00C25F83" w:rsidRDefault="00C25F83" w:rsidP="00A141E0">
      <w:pPr>
        <w:rPr>
          <w:ins w:id="166" w:author="Cariou, Laurent" w:date="2021-02-10T18:48:00Z"/>
          <w:b/>
          <w:sz w:val="20"/>
        </w:rPr>
      </w:pPr>
    </w:p>
    <w:p w14:paraId="18FC520F" w14:textId="22E4C252" w:rsidR="00C25F83" w:rsidRDefault="00C25F83" w:rsidP="00A141E0">
      <w:pPr>
        <w:rPr>
          <w:ins w:id="167" w:author="Cariou, Laurent" w:date="2021-02-10T18:48:00Z"/>
          <w:b/>
          <w:sz w:val="20"/>
        </w:rPr>
      </w:pPr>
    </w:p>
    <w:p w14:paraId="0EA3F663" w14:textId="77777777" w:rsidR="00C25F83" w:rsidRDefault="00C25F83" w:rsidP="00C25F83">
      <w:pPr>
        <w:pStyle w:val="SP15303498"/>
        <w:spacing w:before="480" w:after="240"/>
        <w:rPr>
          <w:color w:val="000000"/>
        </w:rPr>
      </w:pPr>
    </w:p>
    <w:p w14:paraId="18D12763" w14:textId="5A2AEC52" w:rsidR="00E47B5A" w:rsidRDefault="00E47B5A" w:rsidP="00E47B5A">
      <w:pPr>
        <w:pStyle w:val="Default"/>
      </w:pPr>
    </w:p>
    <w:p w14:paraId="09CA8C7A" w14:textId="3A7BE193" w:rsidR="00E47B5A" w:rsidRDefault="00E47B5A" w:rsidP="00E47B5A">
      <w:pPr>
        <w:pStyle w:val="Default"/>
      </w:pPr>
    </w:p>
    <w:p w14:paraId="06FAB519" w14:textId="77777777" w:rsidR="00E47B5A" w:rsidRDefault="00E47B5A" w:rsidP="00E47B5A">
      <w:pPr>
        <w:pStyle w:val="Heading3"/>
        <w:tabs>
          <w:tab w:val="left" w:pos="659"/>
        </w:tabs>
        <w:kinsoku w:val="0"/>
        <w:overflowPunct w:val="0"/>
        <w:spacing w:before="88" w:line="218" w:lineRule="exact"/>
        <w:ind w:left="196"/>
      </w:pPr>
      <w:r>
        <w:rPr>
          <w:rFonts w:ascii="Times New Roman" w:hAnsi="Times New Roman"/>
          <w:b w:val="0"/>
          <w:bCs/>
          <w:position w:val="1"/>
          <w:sz w:val="18"/>
          <w:szCs w:val="18"/>
        </w:rPr>
        <w:t>1</w:t>
      </w:r>
      <w:r>
        <w:rPr>
          <w:rFonts w:ascii="Times New Roman" w:hAnsi="Times New Roman"/>
          <w:b w:val="0"/>
          <w:bCs/>
          <w:position w:val="1"/>
          <w:sz w:val="18"/>
          <w:szCs w:val="18"/>
        </w:rPr>
        <w:tab/>
      </w:r>
      <w:bookmarkStart w:id="168" w:name="35.3.4_Discovery_of_an_AP_MLD"/>
      <w:bookmarkEnd w:id="168"/>
      <w:r>
        <w:t>35.3.4 Discovery of an AP</w:t>
      </w:r>
      <w:r>
        <w:rPr>
          <w:spacing w:val="-2"/>
        </w:rPr>
        <w:t xml:space="preserve"> </w:t>
      </w:r>
      <w:r>
        <w:t>MLD</w:t>
      </w:r>
    </w:p>
    <w:p w14:paraId="05707086" w14:textId="77777777" w:rsidR="009B3EA2" w:rsidRDefault="009B3EA2" w:rsidP="009B3EA2">
      <w:pPr>
        <w:rPr>
          <w:highlight w:val="yellow"/>
        </w:rPr>
      </w:pPr>
    </w:p>
    <w:p w14:paraId="61CC92C5" w14:textId="72A776E9" w:rsidR="009B3EA2" w:rsidRDefault="009B3EA2" w:rsidP="009B3EA2">
      <w:pPr>
        <w:rPr>
          <w:b/>
          <w:sz w:val="20"/>
        </w:rPr>
      </w:pPr>
      <w:proofErr w:type="spellStart"/>
      <w:r w:rsidRPr="009237A8">
        <w:rPr>
          <w:highlight w:val="yellow"/>
        </w:rPr>
        <w:t>TGbe</w:t>
      </w:r>
      <w:proofErr w:type="spellEnd"/>
      <w:r w:rsidRPr="009237A8">
        <w:rPr>
          <w:highlight w:val="yellow"/>
        </w:rPr>
        <w:t xml:space="preserve"> editor: Please update the following </w:t>
      </w:r>
      <w:r w:rsidRPr="009B3EA2">
        <w:rPr>
          <w:highlight w:val="yellow"/>
        </w:rPr>
        <w:t xml:space="preserve">subclause (35.3.4.1 AP </w:t>
      </w:r>
      <w:proofErr w:type="spellStart"/>
      <w:r w:rsidRPr="009B3EA2">
        <w:rPr>
          <w:highlight w:val="yellow"/>
        </w:rPr>
        <w:t>behavior</w:t>
      </w:r>
      <w:proofErr w:type="spellEnd"/>
      <w:r w:rsidRPr="009B3EA2">
        <w:rPr>
          <w:highlight w:val="yellow"/>
        </w:rPr>
        <w:t xml:space="preserve">) as shown </w:t>
      </w:r>
      <w:r>
        <w:rPr>
          <w:highlight w:val="yellow"/>
        </w:rPr>
        <w:t>below</w:t>
      </w:r>
    </w:p>
    <w:p w14:paraId="5B0240D2" w14:textId="77777777" w:rsidR="00E47B5A" w:rsidRDefault="00E47B5A" w:rsidP="00E47B5A">
      <w:pPr>
        <w:pStyle w:val="BodyText0"/>
        <w:kinsoku w:val="0"/>
        <w:overflowPunct w:val="0"/>
        <w:spacing w:line="193" w:lineRule="exact"/>
        <w:ind w:left="196"/>
        <w:rPr>
          <w:sz w:val="18"/>
          <w:szCs w:val="18"/>
        </w:rPr>
      </w:pPr>
      <w:r>
        <w:rPr>
          <w:sz w:val="18"/>
          <w:szCs w:val="18"/>
        </w:rPr>
        <w:t>2</w:t>
      </w:r>
    </w:p>
    <w:p w14:paraId="007D8FBC" w14:textId="77777777" w:rsidR="00E47B5A" w:rsidRDefault="00E47B5A" w:rsidP="00E47B5A">
      <w:pPr>
        <w:pStyle w:val="Heading3"/>
        <w:tabs>
          <w:tab w:val="left" w:pos="659"/>
        </w:tabs>
        <w:kinsoku w:val="0"/>
        <w:overflowPunct w:val="0"/>
        <w:ind w:left="196"/>
      </w:pPr>
      <w:r>
        <w:rPr>
          <w:rFonts w:ascii="Times New Roman" w:hAnsi="Times New Roman"/>
          <w:b w:val="0"/>
          <w:bCs/>
          <w:position w:val="9"/>
          <w:sz w:val="18"/>
          <w:szCs w:val="18"/>
        </w:rPr>
        <w:t>3</w:t>
      </w:r>
      <w:r>
        <w:rPr>
          <w:rFonts w:ascii="Times New Roman" w:hAnsi="Times New Roman"/>
          <w:b w:val="0"/>
          <w:bCs/>
          <w:position w:val="9"/>
          <w:sz w:val="18"/>
          <w:szCs w:val="18"/>
        </w:rPr>
        <w:tab/>
      </w:r>
      <w:bookmarkStart w:id="169" w:name="35.3.4.1_AP_behavior"/>
      <w:bookmarkEnd w:id="169"/>
      <w:r>
        <w:t>35.3.4.1 AP</w:t>
      </w:r>
      <w:r>
        <w:rPr>
          <w:spacing w:val="-1"/>
        </w:rPr>
        <w:t xml:space="preserve"> </w:t>
      </w:r>
      <w:proofErr w:type="spellStart"/>
      <w:r>
        <w:t>behavior</w:t>
      </w:r>
      <w:proofErr w:type="spellEnd"/>
    </w:p>
    <w:p w14:paraId="6BFFD1CC" w14:textId="77777777" w:rsidR="00E47B5A" w:rsidRDefault="00E47B5A" w:rsidP="00E47B5A">
      <w:pPr>
        <w:pStyle w:val="BodyText0"/>
        <w:kinsoku w:val="0"/>
        <w:overflowPunct w:val="0"/>
        <w:spacing w:line="151" w:lineRule="exact"/>
        <w:ind w:left="196"/>
        <w:rPr>
          <w:sz w:val="18"/>
          <w:szCs w:val="18"/>
        </w:rPr>
      </w:pPr>
      <w:r>
        <w:rPr>
          <w:sz w:val="18"/>
          <w:szCs w:val="18"/>
        </w:rPr>
        <w:t>4</w:t>
      </w:r>
    </w:p>
    <w:p w14:paraId="50206949" w14:textId="77777777" w:rsidR="00E47B5A" w:rsidRDefault="00E47B5A" w:rsidP="00E47B5A">
      <w:pPr>
        <w:pStyle w:val="BodyText0"/>
        <w:kinsoku w:val="0"/>
        <w:overflowPunct w:val="0"/>
        <w:spacing w:line="177" w:lineRule="exact"/>
        <w:ind w:left="196"/>
        <w:rPr>
          <w:sz w:val="18"/>
          <w:szCs w:val="18"/>
        </w:rPr>
      </w:pPr>
      <w:r>
        <w:rPr>
          <w:sz w:val="18"/>
          <w:szCs w:val="18"/>
        </w:rPr>
        <w:t>5</w:t>
      </w:r>
    </w:p>
    <w:p w14:paraId="0673E360" w14:textId="30562BD1" w:rsidR="00E47B5A" w:rsidDel="00DB68B9" w:rsidRDefault="00E47B5A" w:rsidP="00E47B5A">
      <w:pPr>
        <w:pStyle w:val="ListParagraph"/>
        <w:widowControl w:val="0"/>
        <w:numPr>
          <w:ilvl w:val="0"/>
          <w:numId w:val="39"/>
        </w:numPr>
        <w:tabs>
          <w:tab w:val="left" w:pos="660"/>
        </w:tabs>
        <w:kinsoku w:val="0"/>
        <w:overflowPunct w:val="0"/>
        <w:autoSpaceDE w:val="0"/>
        <w:autoSpaceDN w:val="0"/>
        <w:adjustRightInd w:val="0"/>
        <w:spacing w:line="226" w:lineRule="exact"/>
        <w:contextualSpacing w:val="0"/>
        <w:jc w:val="left"/>
        <w:rPr>
          <w:del w:id="170" w:author="Cariou, Laurent" w:date="2021-02-19T18:33:00Z"/>
          <w:sz w:val="20"/>
        </w:rPr>
      </w:pPr>
      <w:del w:id="171" w:author="Cariou, Laurent" w:date="2021-02-19T18:33:00Z">
        <w:r w:rsidDel="00DB68B9">
          <w:rPr>
            <w:sz w:val="20"/>
          </w:rPr>
          <w:delText>If neither of these conditions is</w:delText>
        </w:r>
        <w:r w:rsidDel="00DB68B9">
          <w:rPr>
            <w:spacing w:val="-2"/>
            <w:sz w:val="20"/>
          </w:rPr>
          <w:delText xml:space="preserve"> </w:delText>
        </w:r>
        <w:r w:rsidDel="00DB68B9">
          <w:rPr>
            <w:sz w:val="20"/>
          </w:rPr>
          <w:delText>met:</w:delText>
        </w:r>
      </w:del>
    </w:p>
    <w:p w14:paraId="26E682CA" w14:textId="6BDA8A07" w:rsidR="00E47B5A" w:rsidDel="00DB68B9" w:rsidRDefault="00E47B5A" w:rsidP="00E47B5A">
      <w:pPr>
        <w:pStyle w:val="ListParagraph"/>
        <w:widowControl w:val="0"/>
        <w:numPr>
          <w:ilvl w:val="0"/>
          <w:numId w:val="39"/>
        </w:numPr>
        <w:tabs>
          <w:tab w:val="left" w:pos="861"/>
          <w:tab w:val="left" w:pos="1259"/>
        </w:tabs>
        <w:kinsoku w:val="0"/>
        <w:overflowPunct w:val="0"/>
        <w:autoSpaceDE w:val="0"/>
        <w:autoSpaceDN w:val="0"/>
        <w:adjustRightInd w:val="0"/>
        <w:spacing w:line="237" w:lineRule="exact"/>
        <w:ind w:left="860" w:hanging="665"/>
        <w:contextualSpacing w:val="0"/>
        <w:jc w:val="left"/>
        <w:rPr>
          <w:del w:id="172" w:author="Cariou, Laurent" w:date="2021-02-19T18:33:00Z"/>
          <w:sz w:val="20"/>
        </w:rPr>
      </w:pPr>
      <w:del w:id="173" w:author="Cariou, Laurent" w:date="2021-02-19T18:33:00Z">
        <w:r w:rsidDel="00DB68B9">
          <w:rPr>
            <w:sz w:val="20"/>
          </w:rPr>
          <w:delText>—</w:delText>
        </w:r>
        <w:r w:rsidDel="00DB68B9">
          <w:rPr>
            <w:sz w:val="20"/>
          </w:rPr>
          <w:tab/>
          <w:delText>the</w:delText>
        </w:r>
        <w:r w:rsidDel="00DB68B9">
          <w:rPr>
            <w:spacing w:val="17"/>
            <w:sz w:val="20"/>
          </w:rPr>
          <w:delText xml:space="preserve"> </w:delText>
        </w:r>
        <w:r w:rsidDel="00DB68B9">
          <w:rPr>
            <w:sz w:val="20"/>
          </w:rPr>
          <w:delText>transmitted</w:delText>
        </w:r>
        <w:r w:rsidDel="00DB68B9">
          <w:rPr>
            <w:spacing w:val="18"/>
            <w:sz w:val="20"/>
          </w:rPr>
          <w:delText xml:space="preserve"> </w:delText>
        </w:r>
        <w:r w:rsidDel="00DB68B9">
          <w:rPr>
            <w:sz w:val="20"/>
          </w:rPr>
          <w:delText>Probe</w:delText>
        </w:r>
        <w:r w:rsidDel="00DB68B9">
          <w:rPr>
            <w:spacing w:val="18"/>
            <w:sz w:val="20"/>
          </w:rPr>
          <w:delText xml:space="preserve"> </w:delText>
        </w:r>
        <w:r w:rsidDel="00DB68B9">
          <w:rPr>
            <w:sz w:val="20"/>
          </w:rPr>
          <w:delText>Response</w:delText>
        </w:r>
        <w:r w:rsidDel="00DB68B9">
          <w:rPr>
            <w:spacing w:val="18"/>
            <w:sz w:val="20"/>
          </w:rPr>
          <w:delText xml:space="preserve"> </w:delText>
        </w:r>
        <w:r w:rsidDel="00DB68B9">
          <w:rPr>
            <w:sz w:val="20"/>
          </w:rPr>
          <w:delText>frame</w:delText>
        </w:r>
        <w:r w:rsidDel="00DB68B9">
          <w:rPr>
            <w:spacing w:val="18"/>
            <w:sz w:val="20"/>
          </w:rPr>
          <w:delText xml:space="preserve"> </w:delText>
        </w:r>
        <w:r w:rsidDel="00DB68B9">
          <w:rPr>
            <w:sz w:val="20"/>
          </w:rPr>
          <w:delText>is</w:delText>
        </w:r>
        <w:r w:rsidDel="00DB68B9">
          <w:rPr>
            <w:spacing w:val="18"/>
            <w:sz w:val="20"/>
          </w:rPr>
          <w:delText xml:space="preserve"> </w:delText>
        </w:r>
        <w:r w:rsidDel="00DB68B9">
          <w:rPr>
            <w:sz w:val="20"/>
          </w:rPr>
          <w:delText>individually</w:delText>
        </w:r>
        <w:r w:rsidDel="00DB68B9">
          <w:rPr>
            <w:spacing w:val="17"/>
            <w:sz w:val="20"/>
          </w:rPr>
          <w:delText xml:space="preserve"> </w:delText>
        </w:r>
        <w:r w:rsidDel="00DB68B9">
          <w:rPr>
            <w:sz w:val="20"/>
          </w:rPr>
          <w:delText>addressed</w:delText>
        </w:r>
        <w:r w:rsidDel="00DB68B9">
          <w:rPr>
            <w:spacing w:val="18"/>
            <w:sz w:val="20"/>
          </w:rPr>
          <w:delText xml:space="preserve"> </w:delText>
        </w:r>
        <w:r w:rsidDel="00DB68B9">
          <w:rPr>
            <w:sz w:val="20"/>
          </w:rPr>
          <w:delText>to</w:delText>
        </w:r>
        <w:r w:rsidDel="00DB68B9">
          <w:rPr>
            <w:spacing w:val="19"/>
            <w:sz w:val="20"/>
          </w:rPr>
          <w:delText xml:space="preserve"> </w:delText>
        </w:r>
        <w:r w:rsidDel="00DB68B9">
          <w:rPr>
            <w:sz w:val="20"/>
          </w:rPr>
          <w:delText>a</w:delText>
        </w:r>
        <w:r w:rsidDel="00DB68B9">
          <w:rPr>
            <w:spacing w:val="18"/>
            <w:sz w:val="20"/>
          </w:rPr>
          <w:delText xml:space="preserve"> </w:delText>
        </w:r>
        <w:r w:rsidDel="00DB68B9">
          <w:rPr>
            <w:sz w:val="20"/>
          </w:rPr>
          <w:delText>STA</w:delText>
        </w:r>
        <w:r w:rsidDel="00DB68B9">
          <w:rPr>
            <w:spacing w:val="18"/>
            <w:sz w:val="20"/>
          </w:rPr>
          <w:delText xml:space="preserve"> </w:delText>
        </w:r>
        <w:r w:rsidDel="00DB68B9">
          <w:rPr>
            <w:sz w:val="20"/>
          </w:rPr>
          <w:delText>that</w:delText>
        </w:r>
        <w:r w:rsidDel="00DB68B9">
          <w:rPr>
            <w:spacing w:val="17"/>
            <w:sz w:val="20"/>
          </w:rPr>
          <w:delText xml:space="preserve"> </w:delText>
        </w:r>
        <w:r w:rsidDel="00DB68B9">
          <w:rPr>
            <w:sz w:val="20"/>
          </w:rPr>
          <w:delText>has</w:delText>
        </w:r>
        <w:r w:rsidDel="00DB68B9">
          <w:rPr>
            <w:spacing w:val="18"/>
            <w:sz w:val="20"/>
          </w:rPr>
          <w:delText xml:space="preserve"> </w:delText>
        </w:r>
      </w:del>
      <w:del w:id="174" w:author="Cariou, Laurent" w:date="2021-02-12T18:56:00Z">
        <w:r w:rsidDel="007252A3">
          <w:rPr>
            <w:sz w:val="20"/>
          </w:rPr>
          <w:delText>signaled</w:delText>
        </w:r>
        <w:r w:rsidDel="007252A3">
          <w:rPr>
            <w:spacing w:val="19"/>
            <w:sz w:val="20"/>
          </w:rPr>
          <w:delText xml:space="preserve"> </w:delText>
        </w:r>
      </w:del>
      <w:del w:id="175" w:author="Cariou, Laurent" w:date="2021-02-19T18:33:00Z">
        <w:r w:rsidDel="00DB68B9">
          <w:rPr>
            <w:sz w:val="20"/>
          </w:rPr>
          <w:delText>that</w:delText>
        </w:r>
        <w:r w:rsidDel="00DB68B9">
          <w:rPr>
            <w:spacing w:val="18"/>
            <w:sz w:val="20"/>
          </w:rPr>
          <w:delText xml:space="preserve"> </w:delText>
        </w:r>
        <w:r w:rsidDel="00DB68B9">
          <w:rPr>
            <w:sz w:val="20"/>
          </w:rPr>
          <w:delText>it</w:delText>
        </w:r>
      </w:del>
    </w:p>
    <w:p w14:paraId="74343999" w14:textId="75E9B33D" w:rsidR="00E47B5A" w:rsidDel="00DB68B9" w:rsidRDefault="00E47B5A" w:rsidP="00E47B5A">
      <w:pPr>
        <w:pStyle w:val="ListParagraph"/>
        <w:widowControl w:val="0"/>
        <w:numPr>
          <w:ilvl w:val="0"/>
          <w:numId w:val="39"/>
        </w:numPr>
        <w:tabs>
          <w:tab w:val="left" w:pos="1260"/>
        </w:tabs>
        <w:kinsoku w:val="0"/>
        <w:overflowPunct w:val="0"/>
        <w:autoSpaceDE w:val="0"/>
        <w:autoSpaceDN w:val="0"/>
        <w:adjustRightInd w:val="0"/>
        <w:spacing w:line="281" w:lineRule="exact"/>
        <w:ind w:left="1260" w:hanging="1064"/>
        <w:contextualSpacing w:val="0"/>
        <w:jc w:val="left"/>
        <w:rPr>
          <w:del w:id="176" w:author="Cariou, Laurent" w:date="2021-02-19T18:33:00Z"/>
          <w:sz w:val="20"/>
        </w:rPr>
      </w:pPr>
      <w:del w:id="177" w:author="Cariou, Laurent" w:date="2021-02-19T18:33:00Z">
        <w:r w:rsidDel="00DB68B9">
          <w:rPr>
            <w:noProof/>
          </w:rPr>
          <mc:AlternateContent>
            <mc:Choice Requires="wps">
              <w:drawing>
                <wp:anchor distT="0" distB="0" distL="114300" distR="114300" simplePos="0" relativeHeight="251650048" behindDoc="1" locked="0" layoutInCell="0" allowOverlap="1" wp14:anchorId="4091D566" wp14:editId="261B65E5">
                  <wp:simplePos x="0" y="0"/>
                  <wp:positionH relativeFrom="page">
                    <wp:posOffset>848995</wp:posOffset>
                  </wp:positionH>
                  <wp:positionV relativeFrom="paragraph">
                    <wp:posOffset>103505</wp:posOffset>
                  </wp:positionV>
                  <wp:extent cx="57150" cy="127000"/>
                  <wp:effectExtent l="127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FEA903" w14:textId="77777777" w:rsidR="008826AD" w:rsidRDefault="008826AD" w:rsidP="00E47B5A">
                              <w:pPr>
                                <w:pStyle w:val="BodyText0"/>
                                <w:kinsoku w:val="0"/>
                                <w:overflowPunct w:val="0"/>
                                <w:spacing w:line="199" w:lineRule="exact"/>
                                <w:rPr>
                                  <w:sz w:val="18"/>
                                  <w:szCs w:val="18"/>
                                </w:rPr>
                              </w:pPr>
                              <w:r>
                                <w:rPr>
                                  <w:sz w:val="18"/>
                                  <w:szCs w:val="18"/>
                                </w:rPr>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91D566" id="Text Box 15" o:spid="_x0000_s1037" type="#_x0000_t202" style="position:absolute;left:0;text-align:left;margin-left:66.85pt;margin-top:8.15pt;width:4.5pt;height:10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" o:allowincell="f" filled="f" stroked="f">
                  <v:textbox inset="0,0,0,0">
                    <w:txbxContent>
                      <w:p w14:paraId="74FEA903" w14:textId="77777777" w:rsidR="008826AD" w:rsidRDefault="008826AD" w:rsidP="00E47B5A">
                        <w:pPr>
                          <w:pStyle w:val="BodyText0"/>
                          <w:kinsoku w:val="0"/>
                          <w:overflowPunct w:val="0"/>
                          <w:spacing w:line="199" w:lineRule="exact"/>
                          <w:rPr>
                            <w:sz w:val="18"/>
                            <w:szCs w:val="18"/>
                          </w:rPr>
                        </w:pPr>
                        <w:r>
                          <w:rPr>
                            <w:sz w:val="18"/>
                            <w:szCs w:val="18"/>
                          </w:rPr>
                          <w:t>9</w:t>
                        </w:r>
                      </w:p>
                    </w:txbxContent>
                  </v:textbox>
                  <w10:wrap anchorx="page"/>
                </v:shape>
              </w:pict>
            </mc:Fallback>
          </mc:AlternateContent>
        </w:r>
        <w:r w:rsidDel="00DB68B9">
          <w:rPr>
            <w:sz w:val="20"/>
          </w:rPr>
          <w:delText>does not support operating in a given band (see 9.4.2.53 (Supported Operating Classes</w:delText>
        </w:r>
        <w:r w:rsidDel="00DB68B9">
          <w:rPr>
            <w:spacing w:val="-17"/>
            <w:sz w:val="20"/>
          </w:rPr>
          <w:delText xml:space="preserve"> </w:delText>
        </w:r>
        <w:r w:rsidDel="00DB68B9">
          <w:rPr>
            <w:sz w:val="20"/>
          </w:rPr>
          <w:delText>element))</w:delText>
        </w:r>
      </w:del>
    </w:p>
    <w:p w14:paraId="1292A7F5" w14:textId="4FD26779" w:rsidR="00E47B5A" w:rsidDel="00DB68B9" w:rsidRDefault="00E47B5A" w:rsidP="001768CB">
      <w:pPr>
        <w:pStyle w:val="BodyText0"/>
        <w:tabs>
          <w:tab w:val="left" w:pos="860"/>
          <w:tab w:val="left" w:pos="1259"/>
        </w:tabs>
        <w:kinsoku w:val="0"/>
        <w:overflowPunct w:val="0"/>
        <w:spacing w:before="70" w:line="218" w:lineRule="exact"/>
        <w:ind w:left="1260" w:hanging="1080"/>
        <w:rPr>
          <w:del w:id="178" w:author="Cariou, Laurent" w:date="2021-02-19T18:33:00Z"/>
        </w:rPr>
      </w:pPr>
      <w:del w:id="179" w:author="Cariou, Laurent" w:date="2021-02-19T18:33:00Z">
        <w:r w:rsidDel="00DB68B9">
          <w:rPr>
            <w:position w:val="1"/>
            <w:sz w:val="18"/>
            <w:szCs w:val="18"/>
          </w:rPr>
          <w:delText>10</w:delText>
        </w:r>
        <w:r w:rsidDel="00DB68B9">
          <w:rPr>
            <w:position w:val="1"/>
            <w:sz w:val="18"/>
            <w:szCs w:val="18"/>
          </w:rPr>
          <w:tab/>
        </w:r>
        <w:r w:rsidRPr="001768CB" w:rsidDel="00DB68B9">
          <w:rPr>
            <w:sz w:val="20"/>
            <w:szCs w:val="18"/>
          </w:rPr>
          <w:delText>—</w:delText>
        </w:r>
        <w:r w:rsidRPr="001768CB" w:rsidDel="00DB68B9">
          <w:rPr>
            <w:sz w:val="20"/>
            <w:szCs w:val="18"/>
          </w:rPr>
          <w:tab/>
          <w:delText xml:space="preserve">the APs affiliated to the AP MLD </w:delText>
        </w:r>
      </w:del>
      <w:del w:id="180" w:author="Cariou, Laurent" w:date="2021-02-12T18:40:00Z">
        <w:r w:rsidRPr="001768CB" w:rsidDel="001768CB">
          <w:rPr>
            <w:sz w:val="20"/>
            <w:szCs w:val="18"/>
          </w:rPr>
          <w:delText>do not intend to be discovered by</w:delText>
        </w:r>
      </w:del>
      <w:del w:id="181" w:author="Cariou, Laurent" w:date="2021-02-19T18:33:00Z">
        <w:r w:rsidRPr="001768CB" w:rsidDel="00DB68B9">
          <w:rPr>
            <w:spacing w:val="-10"/>
            <w:sz w:val="20"/>
            <w:szCs w:val="18"/>
          </w:rPr>
          <w:delText xml:space="preserve"> </w:delText>
        </w:r>
        <w:r w:rsidRPr="001768CB" w:rsidDel="00DB68B9">
          <w:rPr>
            <w:sz w:val="20"/>
            <w:szCs w:val="18"/>
          </w:rPr>
          <w:delText>STAs</w:delText>
        </w:r>
      </w:del>
    </w:p>
    <w:p w14:paraId="1F4221C5" w14:textId="6BEEFAA1" w:rsidR="00E47B5A" w:rsidDel="00DB68B9" w:rsidRDefault="00E47B5A" w:rsidP="00E47B5A">
      <w:pPr>
        <w:pStyle w:val="BodyText0"/>
        <w:kinsoku w:val="0"/>
        <w:overflowPunct w:val="0"/>
        <w:spacing w:line="193" w:lineRule="exact"/>
        <w:ind w:left="114"/>
        <w:rPr>
          <w:del w:id="182" w:author="Cariou, Laurent" w:date="2021-02-19T18:33:00Z"/>
          <w:sz w:val="18"/>
          <w:szCs w:val="18"/>
        </w:rPr>
      </w:pPr>
      <w:del w:id="183" w:author="Cariou, Laurent" w:date="2021-02-19T18:33:00Z">
        <w:r w:rsidDel="00DB68B9">
          <w:rPr>
            <w:sz w:val="18"/>
            <w:szCs w:val="18"/>
          </w:rPr>
          <w:delText>11</w:delText>
        </w:r>
      </w:del>
    </w:p>
    <w:p w14:paraId="47164C25" w14:textId="44A6E45B" w:rsidR="00E47B5A" w:rsidRDefault="00E47B5A" w:rsidP="00E47B5A">
      <w:pPr>
        <w:pStyle w:val="BodyText0"/>
        <w:tabs>
          <w:tab w:val="left" w:pos="659"/>
        </w:tabs>
        <w:kinsoku w:val="0"/>
        <w:overflowPunct w:val="0"/>
        <w:spacing w:line="247" w:lineRule="exact"/>
        <w:ind w:left="106"/>
      </w:pPr>
      <w:del w:id="184" w:author="Cariou, Laurent" w:date="2021-02-19T18:33:00Z">
        <w:r w:rsidDel="00DB68B9">
          <w:rPr>
            <w:position w:val="9"/>
            <w:sz w:val="18"/>
            <w:szCs w:val="18"/>
          </w:rPr>
          <w:delText>12</w:delText>
        </w:r>
        <w:r w:rsidDel="00DB68B9">
          <w:rPr>
            <w:position w:val="9"/>
            <w:sz w:val="18"/>
            <w:szCs w:val="18"/>
          </w:rPr>
          <w:tab/>
        </w:r>
        <w:r w:rsidDel="00DB68B9">
          <w:delText>then the following</w:delText>
        </w:r>
        <w:r w:rsidDel="00DB68B9">
          <w:rPr>
            <w:spacing w:val="-2"/>
          </w:rPr>
          <w:delText xml:space="preserve"> </w:delText>
        </w:r>
        <w:r w:rsidDel="00DB68B9">
          <w:delText>applies:</w:delText>
        </w:r>
      </w:del>
      <w:ins w:id="185" w:author="Cariou, Laurent" w:date="2021-02-19T18:29:00Z">
        <w:r w:rsidR="00CC2F0C">
          <w:t xml:space="preserve"> (#2854, #2299, #1866, </w:t>
        </w:r>
      </w:ins>
      <w:ins w:id="186" w:author="Cariou, Laurent" w:date="2021-02-19T18:32:00Z">
        <w:r w:rsidR="00DB68B9">
          <w:t>#2968, #</w:t>
        </w:r>
      </w:ins>
      <w:ins w:id="187" w:author="Cariou, Laurent" w:date="2021-02-19T18:33:00Z">
        <w:r w:rsidR="00DB68B9">
          <w:t>2512</w:t>
        </w:r>
      </w:ins>
      <w:ins w:id="188" w:author="Cariou, Laurent" w:date="2021-03-01T16:46:00Z">
        <w:r w:rsidR="00AF11DF">
          <w:t>, #1865</w:t>
        </w:r>
      </w:ins>
      <w:ins w:id="189" w:author="Cariou, Laurent" w:date="2021-02-19T18:33:00Z">
        <w:r w:rsidR="00DB68B9">
          <w:t>)</w:t>
        </w:r>
      </w:ins>
    </w:p>
    <w:p w14:paraId="3D740F84" w14:textId="77777777" w:rsidR="00E47B5A" w:rsidRDefault="00E47B5A" w:rsidP="00E47B5A">
      <w:pPr>
        <w:pStyle w:val="BodyText0"/>
        <w:kinsoku w:val="0"/>
        <w:overflowPunct w:val="0"/>
        <w:spacing w:line="137" w:lineRule="exact"/>
        <w:ind w:left="106"/>
        <w:rPr>
          <w:sz w:val="18"/>
          <w:szCs w:val="18"/>
        </w:rPr>
      </w:pPr>
      <w:r>
        <w:rPr>
          <w:sz w:val="18"/>
          <w:szCs w:val="18"/>
        </w:rPr>
        <w:t>13</w:t>
      </w:r>
    </w:p>
    <w:p w14:paraId="28842042" w14:textId="410C38F6" w:rsidR="00E47B5A" w:rsidDel="00F21C75" w:rsidRDefault="00E47B5A" w:rsidP="00120215">
      <w:pPr>
        <w:pStyle w:val="ListParagraph"/>
        <w:widowControl w:val="0"/>
        <w:numPr>
          <w:ilvl w:val="0"/>
          <w:numId w:val="38"/>
        </w:numPr>
        <w:tabs>
          <w:tab w:val="left" w:pos="861"/>
        </w:tabs>
        <w:kinsoku w:val="0"/>
        <w:overflowPunct w:val="0"/>
        <w:autoSpaceDE w:val="0"/>
        <w:autoSpaceDN w:val="0"/>
        <w:adjustRightInd w:val="0"/>
        <w:spacing w:line="216" w:lineRule="exact"/>
        <w:ind w:left="450" w:hanging="360"/>
        <w:contextualSpacing w:val="0"/>
        <w:jc w:val="left"/>
        <w:rPr>
          <w:del w:id="190" w:author="Cariou, Laurent" w:date="2021-02-12T17:47:00Z"/>
          <w:position w:val="1"/>
          <w:sz w:val="20"/>
        </w:rPr>
      </w:pPr>
      <w:del w:id="191" w:author="Cariou, Laurent" w:date="2021-02-19T18:33:00Z">
        <w:r w:rsidRPr="00F21C75" w:rsidDel="00180EE7">
          <w:rPr>
            <w:position w:val="1"/>
            <w:sz w:val="20"/>
          </w:rPr>
          <w:delText>—</w:delText>
        </w:r>
      </w:del>
      <w:del w:id="192" w:author="Cariou, Laurent" w:date="2021-02-19T18:27:00Z">
        <w:r w:rsidRPr="00F21C75" w:rsidDel="00CC2F0C">
          <w:rPr>
            <w:position w:val="1"/>
            <w:sz w:val="20"/>
          </w:rPr>
          <w:tab/>
        </w:r>
      </w:del>
      <w:r w:rsidRPr="00F21C75">
        <w:rPr>
          <w:position w:val="1"/>
          <w:sz w:val="20"/>
        </w:rPr>
        <w:t>If an AP is affiliated to an AP MLD</w:t>
      </w:r>
      <w:ins w:id="193" w:author="Cariou, Laurent" w:date="2021-02-12T17:46:00Z">
        <w:r w:rsidR="00F21C75" w:rsidRPr="00945951">
          <w:rPr>
            <w:position w:val="1"/>
            <w:sz w:val="20"/>
          </w:rPr>
          <w:t xml:space="preserve"> and is not a </w:t>
        </w:r>
        <w:proofErr w:type="spellStart"/>
        <w:r w:rsidR="00F21C75" w:rsidRPr="00945951">
          <w:rPr>
            <w:position w:val="1"/>
            <w:sz w:val="20"/>
          </w:rPr>
          <w:t>nontransmitted</w:t>
        </w:r>
        <w:proofErr w:type="spellEnd"/>
        <w:r w:rsidR="00F21C75" w:rsidRPr="00945951">
          <w:rPr>
            <w:position w:val="1"/>
            <w:sz w:val="20"/>
          </w:rPr>
          <w:t xml:space="preserve"> BSSID</w:t>
        </w:r>
      </w:ins>
      <w:r w:rsidRPr="00945951">
        <w:rPr>
          <w:position w:val="1"/>
          <w:sz w:val="20"/>
        </w:rPr>
        <w:t xml:space="preserve"> then the Beacon and Probe Response frames transmitted by</w:t>
      </w:r>
      <w:r w:rsidRPr="00945951">
        <w:rPr>
          <w:spacing w:val="38"/>
          <w:position w:val="1"/>
          <w:sz w:val="20"/>
        </w:rPr>
        <w:t xml:space="preserve"> </w:t>
      </w:r>
      <w:r w:rsidRPr="001768CB">
        <w:rPr>
          <w:position w:val="1"/>
          <w:sz w:val="20"/>
        </w:rPr>
        <w:t>the</w:t>
      </w:r>
    </w:p>
    <w:p w14:paraId="6FD64DA1" w14:textId="0CA81493" w:rsidR="00E47B5A" w:rsidRPr="00F21C75" w:rsidDel="00F21C75" w:rsidRDefault="00F21C75" w:rsidP="00120215">
      <w:pPr>
        <w:pStyle w:val="ListParagraph"/>
        <w:widowControl w:val="0"/>
        <w:numPr>
          <w:ilvl w:val="0"/>
          <w:numId w:val="38"/>
        </w:numPr>
        <w:tabs>
          <w:tab w:val="left" w:pos="861"/>
        </w:tabs>
        <w:kinsoku w:val="0"/>
        <w:overflowPunct w:val="0"/>
        <w:autoSpaceDE w:val="0"/>
        <w:autoSpaceDN w:val="0"/>
        <w:adjustRightInd w:val="0"/>
        <w:spacing w:line="216" w:lineRule="exact"/>
        <w:ind w:left="450" w:hanging="360"/>
        <w:contextualSpacing w:val="0"/>
        <w:jc w:val="left"/>
        <w:rPr>
          <w:del w:id="194" w:author="Cariou, Laurent" w:date="2021-02-12T17:47:00Z"/>
          <w:sz w:val="20"/>
        </w:rPr>
      </w:pPr>
      <w:ins w:id="195" w:author="Cariou, Laurent" w:date="2021-02-12T17:47:00Z">
        <w:r>
          <w:rPr>
            <w:sz w:val="20"/>
          </w:rPr>
          <w:t xml:space="preserve"> </w:t>
        </w:r>
      </w:ins>
      <w:r w:rsidR="00E47B5A" w:rsidRPr="00F21C75">
        <w:rPr>
          <w:sz w:val="20"/>
        </w:rPr>
        <w:t xml:space="preserve">AP </w:t>
      </w:r>
      <w:del w:id="196" w:author="Cariou, Laurent" w:date="2021-02-12T17:47:00Z">
        <w:r w:rsidR="00E47B5A" w:rsidRPr="00F21C75" w:rsidDel="00F21C75">
          <w:rPr>
            <w:sz w:val="20"/>
          </w:rPr>
          <w:delText>or by the AP corresponding to the transmitted BSSID of the same multiple BSSID set as the</w:delText>
        </w:r>
        <w:r w:rsidR="00E47B5A" w:rsidRPr="00F21C75" w:rsidDel="00F21C75">
          <w:rPr>
            <w:spacing w:val="2"/>
            <w:sz w:val="20"/>
          </w:rPr>
          <w:delText xml:space="preserve"> </w:delText>
        </w:r>
        <w:r w:rsidR="00E47B5A" w:rsidRPr="00F21C75" w:rsidDel="00F21C75">
          <w:rPr>
            <w:sz w:val="20"/>
          </w:rPr>
          <w:delText>AP</w:delText>
        </w:r>
      </w:del>
    </w:p>
    <w:p w14:paraId="0B6D0889" w14:textId="77777777" w:rsidR="00E47B5A" w:rsidRPr="00E774D2" w:rsidRDefault="00E47B5A" w:rsidP="00120215">
      <w:pPr>
        <w:pStyle w:val="ListParagraph"/>
        <w:widowControl w:val="0"/>
        <w:numPr>
          <w:ilvl w:val="0"/>
          <w:numId w:val="38"/>
        </w:numPr>
        <w:kinsoku w:val="0"/>
        <w:overflowPunct w:val="0"/>
        <w:autoSpaceDE w:val="0"/>
        <w:autoSpaceDN w:val="0"/>
        <w:adjustRightInd w:val="0"/>
        <w:spacing w:line="220" w:lineRule="exact"/>
        <w:ind w:left="450" w:hanging="360"/>
        <w:contextualSpacing w:val="0"/>
        <w:jc w:val="left"/>
        <w:rPr>
          <w:sz w:val="20"/>
        </w:rPr>
      </w:pPr>
      <w:r w:rsidRPr="00F21C75">
        <w:rPr>
          <w:sz w:val="20"/>
        </w:rPr>
        <w:t>shall</w:t>
      </w:r>
      <w:r w:rsidRPr="00F21C75">
        <w:rPr>
          <w:spacing w:val="-8"/>
          <w:sz w:val="20"/>
        </w:rPr>
        <w:t xml:space="preserve"> </w:t>
      </w:r>
      <w:r w:rsidRPr="00F21C75">
        <w:rPr>
          <w:sz w:val="20"/>
        </w:rPr>
        <w:t>include</w:t>
      </w:r>
      <w:r w:rsidRPr="00F21C75">
        <w:rPr>
          <w:spacing w:val="-7"/>
          <w:sz w:val="20"/>
        </w:rPr>
        <w:t xml:space="preserve"> </w:t>
      </w:r>
      <w:r w:rsidRPr="00F21C75">
        <w:rPr>
          <w:sz w:val="20"/>
        </w:rPr>
        <w:t>a</w:t>
      </w:r>
      <w:r w:rsidRPr="00F21C75">
        <w:rPr>
          <w:spacing w:val="-5"/>
          <w:sz w:val="20"/>
        </w:rPr>
        <w:t xml:space="preserve"> </w:t>
      </w:r>
      <w:r w:rsidRPr="00F21C75">
        <w:rPr>
          <w:sz w:val="20"/>
        </w:rPr>
        <w:t>TBTT</w:t>
      </w:r>
      <w:r w:rsidRPr="00945951">
        <w:rPr>
          <w:spacing w:val="-5"/>
          <w:sz w:val="20"/>
        </w:rPr>
        <w:t xml:space="preserve"> </w:t>
      </w:r>
      <w:r w:rsidRPr="00945951">
        <w:rPr>
          <w:sz w:val="20"/>
        </w:rPr>
        <w:t>Information</w:t>
      </w:r>
      <w:r w:rsidRPr="00945951">
        <w:rPr>
          <w:spacing w:val="-6"/>
          <w:sz w:val="20"/>
        </w:rPr>
        <w:t xml:space="preserve"> </w:t>
      </w:r>
      <w:r w:rsidRPr="001768CB">
        <w:rPr>
          <w:sz w:val="20"/>
        </w:rPr>
        <w:t>field</w:t>
      </w:r>
      <w:r w:rsidRPr="001768CB">
        <w:rPr>
          <w:spacing w:val="-7"/>
          <w:sz w:val="20"/>
        </w:rPr>
        <w:t xml:space="preserve"> </w:t>
      </w:r>
      <w:r w:rsidRPr="001768CB">
        <w:rPr>
          <w:sz w:val="20"/>
        </w:rPr>
        <w:t>in</w:t>
      </w:r>
      <w:r w:rsidRPr="001768CB">
        <w:rPr>
          <w:spacing w:val="-6"/>
          <w:sz w:val="20"/>
        </w:rPr>
        <w:t xml:space="preserve"> </w:t>
      </w:r>
      <w:r w:rsidRPr="001768CB">
        <w:rPr>
          <w:sz w:val="20"/>
        </w:rPr>
        <w:t>a</w:t>
      </w:r>
      <w:r w:rsidRPr="001768CB">
        <w:rPr>
          <w:spacing w:val="-6"/>
          <w:sz w:val="20"/>
        </w:rPr>
        <w:t xml:space="preserve"> </w:t>
      </w:r>
      <w:r w:rsidRPr="001768CB">
        <w:rPr>
          <w:sz w:val="20"/>
        </w:rPr>
        <w:t>Reduced</w:t>
      </w:r>
      <w:r w:rsidRPr="001768CB">
        <w:rPr>
          <w:spacing w:val="-6"/>
          <w:sz w:val="20"/>
        </w:rPr>
        <w:t xml:space="preserve"> </w:t>
      </w:r>
      <w:proofErr w:type="spellStart"/>
      <w:r w:rsidRPr="00E774D2">
        <w:rPr>
          <w:sz w:val="20"/>
        </w:rPr>
        <w:t>Neighbor</w:t>
      </w:r>
      <w:proofErr w:type="spellEnd"/>
      <w:r w:rsidRPr="00E774D2">
        <w:rPr>
          <w:spacing w:val="-6"/>
          <w:sz w:val="20"/>
        </w:rPr>
        <w:t xml:space="preserve"> </w:t>
      </w:r>
      <w:r w:rsidRPr="00E774D2">
        <w:rPr>
          <w:sz w:val="20"/>
        </w:rPr>
        <w:t>Report</w:t>
      </w:r>
      <w:r w:rsidRPr="00E774D2">
        <w:rPr>
          <w:spacing w:val="-6"/>
          <w:sz w:val="20"/>
        </w:rPr>
        <w:t xml:space="preserve"> </w:t>
      </w:r>
      <w:r w:rsidRPr="00E774D2">
        <w:rPr>
          <w:sz w:val="20"/>
        </w:rPr>
        <w:t>element</w:t>
      </w:r>
      <w:r w:rsidRPr="00E774D2">
        <w:rPr>
          <w:spacing w:val="-7"/>
          <w:sz w:val="20"/>
        </w:rPr>
        <w:t xml:space="preserve"> </w:t>
      </w:r>
      <w:r w:rsidRPr="00E774D2">
        <w:rPr>
          <w:sz w:val="20"/>
        </w:rPr>
        <w:t>with</w:t>
      </w:r>
      <w:r w:rsidRPr="00E774D2">
        <w:rPr>
          <w:spacing w:val="-6"/>
          <w:sz w:val="20"/>
        </w:rPr>
        <w:t xml:space="preserve"> </w:t>
      </w:r>
      <w:r w:rsidRPr="00E774D2">
        <w:rPr>
          <w:sz w:val="20"/>
        </w:rPr>
        <w:t>the</w:t>
      </w:r>
      <w:r w:rsidRPr="00E774D2">
        <w:rPr>
          <w:spacing w:val="-7"/>
          <w:sz w:val="20"/>
        </w:rPr>
        <w:t xml:space="preserve"> </w:t>
      </w:r>
      <w:proofErr w:type="spellStart"/>
      <w:r w:rsidRPr="00E774D2">
        <w:rPr>
          <w:sz w:val="20"/>
        </w:rPr>
        <w:t>Neighbor</w:t>
      </w:r>
      <w:proofErr w:type="spellEnd"/>
      <w:r w:rsidRPr="00E774D2">
        <w:rPr>
          <w:spacing w:val="-7"/>
          <w:sz w:val="20"/>
        </w:rPr>
        <w:t xml:space="preserve"> </w:t>
      </w:r>
      <w:r w:rsidRPr="00E774D2">
        <w:rPr>
          <w:sz w:val="20"/>
        </w:rPr>
        <w:t>AP</w:t>
      </w:r>
    </w:p>
    <w:p w14:paraId="70ED2ABC" w14:textId="536C0C22" w:rsidR="00E47B5A" w:rsidDel="00F21C75" w:rsidRDefault="00E47B5A" w:rsidP="00120215">
      <w:pPr>
        <w:pStyle w:val="ListParagraph"/>
        <w:widowControl w:val="0"/>
        <w:numPr>
          <w:ilvl w:val="0"/>
          <w:numId w:val="37"/>
        </w:numPr>
        <w:kinsoku w:val="0"/>
        <w:overflowPunct w:val="0"/>
        <w:autoSpaceDE w:val="0"/>
        <w:autoSpaceDN w:val="0"/>
        <w:adjustRightInd w:val="0"/>
        <w:spacing w:before="10" w:line="272" w:lineRule="exact"/>
        <w:ind w:left="450" w:hanging="360"/>
        <w:contextualSpacing w:val="0"/>
        <w:jc w:val="left"/>
        <w:rPr>
          <w:del w:id="197" w:author="Cariou, Laurent" w:date="2021-02-12T17:46:00Z"/>
          <w:sz w:val="20"/>
        </w:rPr>
      </w:pPr>
      <w:r>
        <w:rPr>
          <w:noProof/>
        </w:rPr>
        <mc:AlternateContent>
          <mc:Choice Requires="wps">
            <w:drawing>
              <wp:anchor distT="0" distB="0" distL="114300" distR="114300" simplePos="0" relativeHeight="251653120" behindDoc="1" locked="0" layoutInCell="0" allowOverlap="1" wp14:anchorId="35B483E5" wp14:editId="30D13323">
                <wp:simplePos x="0" y="0"/>
                <wp:positionH relativeFrom="page">
                  <wp:posOffset>791845</wp:posOffset>
                </wp:positionH>
                <wp:positionV relativeFrom="paragraph">
                  <wp:posOffset>103505</wp:posOffset>
                </wp:positionV>
                <wp:extent cx="114300" cy="127000"/>
                <wp:effectExtent l="127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C814D4" w14:textId="77777777" w:rsidR="008826AD" w:rsidRDefault="008826AD" w:rsidP="00E47B5A">
                            <w:pPr>
                              <w:pStyle w:val="BodyText0"/>
                              <w:kinsoku w:val="0"/>
                              <w:overflowPunct w:val="0"/>
                              <w:spacing w:line="199" w:lineRule="exact"/>
                              <w:rPr>
                                <w:sz w:val="18"/>
                                <w:szCs w:val="18"/>
                              </w:rPr>
                            </w:pPr>
                            <w:r>
                              <w:rPr>
                                <w:sz w:val="18"/>
                                <w:szCs w:val="18"/>
                              </w:rPr>
                              <w:t>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B483E5" id="Text Box 14" o:spid="_x0000_s1038" type="#_x0000_t202" style="position:absolute;left:0;text-align:left;margin-left:62.35pt;margin-top:8.15pt;width:9pt;height:10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" o:allowincell="f" filled="f" stroked="f">
                <v:textbox inset="0,0,0,0">
                  <w:txbxContent>
                    <w:p w14:paraId="5FC814D4" w14:textId="77777777" w:rsidR="008826AD" w:rsidRDefault="008826AD" w:rsidP="00E47B5A">
                      <w:pPr>
                        <w:pStyle w:val="BodyText0"/>
                        <w:kinsoku w:val="0"/>
                        <w:overflowPunct w:val="0"/>
                        <w:spacing w:line="199" w:lineRule="exact"/>
                        <w:rPr>
                          <w:sz w:val="18"/>
                          <w:szCs w:val="18"/>
                        </w:rPr>
                      </w:pPr>
                      <w:r>
                        <w:rPr>
                          <w:sz w:val="18"/>
                          <w:szCs w:val="18"/>
                        </w:rPr>
                        <w:t>18</w:t>
                      </w:r>
                    </w:p>
                  </w:txbxContent>
                </v:textbox>
                <w10:wrap anchorx="page"/>
              </v:shape>
            </w:pict>
          </mc:Fallback>
        </mc:AlternateContent>
      </w:r>
      <w:r w:rsidRPr="00F21C75">
        <w:rPr>
          <w:sz w:val="20"/>
        </w:rPr>
        <w:t>TBTT</w:t>
      </w:r>
      <w:r w:rsidRPr="00F21C75">
        <w:rPr>
          <w:spacing w:val="12"/>
          <w:sz w:val="20"/>
        </w:rPr>
        <w:t xml:space="preserve"> </w:t>
      </w:r>
      <w:r w:rsidRPr="00F21C75">
        <w:rPr>
          <w:sz w:val="20"/>
        </w:rPr>
        <w:t>Offset</w:t>
      </w:r>
      <w:r w:rsidRPr="00F21C75">
        <w:rPr>
          <w:spacing w:val="13"/>
          <w:sz w:val="20"/>
        </w:rPr>
        <w:t xml:space="preserve"> </w:t>
      </w:r>
      <w:r w:rsidRPr="00F21C75">
        <w:rPr>
          <w:sz w:val="20"/>
        </w:rPr>
        <w:t>subfield,</w:t>
      </w:r>
      <w:r w:rsidRPr="00F21C75">
        <w:rPr>
          <w:spacing w:val="12"/>
          <w:sz w:val="20"/>
        </w:rPr>
        <w:t xml:space="preserve"> </w:t>
      </w:r>
      <w:r w:rsidRPr="00F21C75">
        <w:rPr>
          <w:sz w:val="20"/>
        </w:rPr>
        <w:t>the</w:t>
      </w:r>
      <w:r w:rsidRPr="00F21C75">
        <w:rPr>
          <w:spacing w:val="14"/>
          <w:sz w:val="20"/>
        </w:rPr>
        <w:t xml:space="preserve"> </w:t>
      </w:r>
      <w:r w:rsidRPr="00F21C75">
        <w:rPr>
          <w:sz w:val="20"/>
        </w:rPr>
        <w:t>BSSID</w:t>
      </w:r>
      <w:r w:rsidRPr="00F21C75">
        <w:rPr>
          <w:spacing w:val="12"/>
          <w:sz w:val="20"/>
        </w:rPr>
        <w:t xml:space="preserve"> </w:t>
      </w:r>
      <w:r w:rsidRPr="00F21C75">
        <w:rPr>
          <w:sz w:val="20"/>
        </w:rPr>
        <w:t>subfield,</w:t>
      </w:r>
      <w:r w:rsidRPr="00F21C75">
        <w:rPr>
          <w:spacing w:val="14"/>
          <w:sz w:val="20"/>
        </w:rPr>
        <w:t xml:space="preserve"> </w:t>
      </w:r>
      <w:r w:rsidRPr="00F21C75">
        <w:rPr>
          <w:sz w:val="20"/>
        </w:rPr>
        <w:t>the</w:t>
      </w:r>
      <w:r w:rsidRPr="00F21C75">
        <w:rPr>
          <w:spacing w:val="13"/>
          <w:sz w:val="20"/>
        </w:rPr>
        <w:t xml:space="preserve"> </w:t>
      </w:r>
      <w:r w:rsidRPr="00F21C75">
        <w:rPr>
          <w:sz w:val="20"/>
        </w:rPr>
        <w:t>Short-SSID</w:t>
      </w:r>
      <w:r w:rsidRPr="00F21C75">
        <w:rPr>
          <w:spacing w:val="13"/>
          <w:sz w:val="20"/>
        </w:rPr>
        <w:t xml:space="preserve"> </w:t>
      </w:r>
      <w:r w:rsidRPr="00F21C75">
        <w:rPr>
          <w:sz w:val="20"/>
        </w:rPr>
        <w:t>subfield,</w:t>
      </w:r>
      <w:r w:rsidRPr="00F21C75">
        <w:rPr>
          <w:spacing w:val="13"/>
          <w:sz w:val="20"/>
        </w:rPr>
        <w:t xml:space="preserve"> </w:t>
      </w:r>
      <w:r w:rsidRPr="00F21C75">
        <w:rPr>
          <w:sz w:val="20"/>
        </w:rPr>
        <w:t>the</w:t>
      </w:r>
      <w:r w:rsidRPr="00F21C75">
        <w:rPr>
          <w:spacing w:val="13"/>
          <w:sz w:val="20"/>
        </w:rPr>
        <w:t xml:space="preserve"> </w:t>
      </w:r>
      <w:r w:rsidRPr="00F21C75">
        <w:rPr>
          <w:sz w:val="20"/>
        </w:rPr>
        <w:t>BSS</w:t>
      </w:r>
      <w:r w:rsidRPr="00F21C75">
        <w:rPr>
          <w:spacing w:val="14"/>
          <w:sz w:val="20"/>
        </w:rPr>
        <w:t xml:space="preserve"> </w:t>
      </w:r>
      <w:r w:rsidRPr="00F21C75">
        <w:rPr>
          <w:sz w:val="20"/>
        </w:rPr>
        <w:t>Parameters</w:t>
      </w:r>
      <w:r w:rsidRPr="00F21C75">
        <w:rPr>
          <w:spacing w:val="13"/>
          <w:sz w:val="20"/>
        </w:rPr>
        <w:t xml:space="preserve"> </w:t>
      </w:r>
      <w:r w:rsidRPr="00F21C75">
        <w:rPr>
          <w:sz w:val="20"/>
        </w:rPr>
        <w:t>subfield,</w:t>
      </w:r>
      <w:ins w:id="198" w:author="Cariou, Laurent" w:date="2021-02-12T17:39:00Z">
        <w:r w:rsidR="00EA6164" w:rsidRPr="00F21C75">
          <w:rPr>
            <w:sz w:val="20"/>
          </w:rPr>
          <w:t xml:space="preserve"> the 20 MHz PSD subfield, (#1186)</w:t>
        </w:r>
      </w:ins>
    </w:p>
    <w:p w14:paraId="558D6CA0" w14:textId="377CAD72" w:rsidR="00E47B5A" w:rsidRPr="00F21C75" w:rsidRDefault="00F21C75" w:rsidP="00120215">
      <w:pPr>
        <w:pStyle w:val="ListParagraph"/>
        <w:widowControl w:val="0"/>
        <w:numPr>
          <w:ilvl w:val="0"/>
          <w:numId w:val="37"/>
        </w:numPr>
        <w:kinsoku w:val="0"/>
        <w:overflowPunct w:val="0"/>
        <w:autoSpaceDE w:val="0"/>
        <w:autoSpaceDN w:val="0"/>
        <w:adjustRightInd w:val="0"/>
        <w:spacing w:before="10" w:line="272" w:lineRule="exact"/>
        <w:ind w:left="450" w:hanging="360"/>
        <w:contextualSpacing w:val="0"/>
        <w:jc w:val="left"/>
        <w:rPr>
          <w:ins w:id="199" w:author="Cariou, Laurent" w:date="2021-02-12T17:45:00Z"/>
          <w:sz w:val="20"/>
        </w:rPr>
      </w:pPr>
      <w:ins w:id="200" w:author="Cariou, Laurent" w:date="2021-02-12T17:46:00Z">
        <w:r>
          <w:rPr>
            <w:sz w:val="20"/>
          </w:rPr>
          <w:t xml:space="preserve"> </w:t>
        </w:r>
      </w:ins>
      <w:r w:rsidR="00E47B5A" w:rsidRPr="00F21C75">
        <w:rPr>
          <w:sz w:val="20"/>
        </w:rPr>
        <w:t xml:space="preserve">and the MLD Parameters subfield, for each of the other APs affiliated to the same </w:t>
      </w:r>
      <w:r w:rsidR="00E47B5A" w:rsidRPr="00F21C75">
        <w:rPr>
          <w:sz w:val="20"/>
        </w:rPr>
        <w:lastRenderedPageBreak/>
        <w:t>AP</w:t>
      </w:r>
      <w:r w:rsidR="00E47B5A" w:rsidRPr="00F21C75">
        <w:rPr>
          <w:spacing w:val="-17"/>
          <w:sz w:val="20"/>
        </w:rPr>
        <w:t xml:space="preserve"> </w:t>
      </w:r>
      <w:r w:rsidR="00E47B5A" w:rsidRPr="00F21C75">
        <w:rPr>
          <w:sz w:val="20"/>
        </w:rPr>
        <w:t>MLD.</w:t>
      </w:r>
      <w:ins w:id="201" w:author="Cariou, Laurent" w:date="2021-02-12T17:49:00Z">
        <w:r>
          <w:rPr>
            <w:sz w:val="20"/>
          </w:rPr>
          <w:t xml:space="preserve"> (#1671, #1418</w:t>
        </w:r>
      </w:ins>
      <w:ins w:id="202" w:author="Cariou, Laurent" w:date="2021-02-12T17:50:00Z">
        <w:r>
          <w:rPr>
            <w:sz w:val="20"/>
          </w:rPr>
          <w:t>, #1039</w:t>
        </w:r>
      </w:ins>
      <w:ins w:id="203" w:author="Cariou, Laurent" w:date="2021-02-12T17:51:00Z">
        <w:r>
          <w:rPr>
            <w:sz w:val="20"/>
          </w:rPr>
          <w:t>, #1780</w:t>
        </w:r>
      </w:ins>
      <w:ins w:id="204" w:author="Cariou, Laurent" w:date="2021-02-12T17:53:00Z">
        <w:r>
          <w:rPr>
            <w:sz w:val="20"/>
          </w:rPr>
          <w:t>, #1781</w:t>
        </w:r>
      </w:ins>
      <w:ins w:id="205" w:author="Cariou, Laurent" w:date="2021-02-12T18:39:00Z">
        <w:r w:rsidR="001768CB">
          <w:rPr>
            <w:sz w:val="20"/>
          </w:rPr>
          <w:t>, #2298</w:t>
        </w:r>
      </w:ins>
      <w:ins w:id="206" w:author="Cariou, Laurent" w:date="2021-02-12T17:49:00Z">
        <w:r>
          <w:rPr>
            <w:sz w:val="20"/>
          </w:rPr>
          <w:t>)</w:t>
        </w:r>
      </w:ins>
    </w:p>
    <w:p w14:paraId="040F176A" w14:textId="77777777" w:rsidR="00180EE7" w:rsidRDefault="00180EE7">
      <w:pPr>
        <w:pStyle w:val="ListParagraph"/>
        <w:widowControl w:val="0"/>
        <w:tabs>
          <w:tab w:val="left" w:pos="1261"/>
        </w:tabs>
        <w:kinsoku w:val="0"/>
        <w:overflowPunct w:val="0"/>
        <w:autoSpaceDE w:val="0"/>
        <w:autoSpaceDN w:val="0"/>
        <w:adjustRightInd w:val="0"/>
        <w:spacing w:line="216" w:lineRule="exact"/>
        <w:ind w:left="1260" w:hanging="450"/>
        <w:contextualSpacing w:val="0"/>
        <w:jc w:val="left"/>
        <w:rPr>
          <w:ins w:id="207" w:author="Cariou, Laurent" w:date="2021-02-19T18:33:00Z"/>
          <w:position w:val="1"/>
          <w:sz w:val="20"/>
        </w:rPr>
      </w:pPr>
    </w:p>
    <w:p w14:paraId="00A7053A" w14:textId="44261562" w:rsidR="00F21C75" w:rsidRDefault="00F21C75" w:rsidP="00120215">
      <w:pPr>
        <w:pStyle w:val="ListParagraph"/>
        <w:widowControl w:val="0"/>
        <w:tabs>
          <w:tab w:val="left" w:pos="1261"/>
        </w:tabs>
        <w:kinsoku w:val="0"/>
        <w:overflowPunct w:val="0"/>
        <w:autoSpaceDE w:val="0"/>
        <w:autoSpaceDN w:val="0"/>
        <w:adjustRightInd w:val="0"/>
        <w:spacing w:line="216" w:lineRule="exact"/>
        <w:ind w:left="540"/>
        <w:contextualSpacing w:val="0"/>
        <w:jc w:val="left"/>
        <w:rPr>
          <w:ins w:id="208" w:author="Cariou, Laurent" w:date="2021-02-12T17:45:00Z"/>
          <w:sz w:val="20"/>
        </w:rPr>
      </w:pPr>
      <w:ins w:id="209" w:author="Cariou, Laurent" w:date="2021-02-12T17:45:00Z">
        <w:r>
          <w:rPr>
            <w:position w:val="1"/>
            <w:sz w:val="20"/>
          </w:rPr>
          <w:t>If an AP is affiliated to an AP MLD</w:t>
        </w:r>
      </w:ins>
      <w:ins w:id="210" w:author="Cariou, Laurent" w:date="2021-02-12T17:46:00Z">
        <w:r>
          <w:rPr>
            <w:position w:val="1"/>
            <w:sz w:val="20"/>
          </w:rPr>
          <w:t xml:space="preserve"> and is a </w:t>
        </w:r>
        <w:proofErr w:type="spellStart"/>
        <w:r>
          <w:rPr>
            <w:position w:val="1"/>
            <w:sz w:val="20"/>
          </w:rPr>
          <w:t>nontran</w:t>
        </w:r>
      </w:ins>
      <w:ins w:id="211" w:author="Cariou, Laurent" w:date="2021-02-12T17:47:00Z">
        <w:r>
          <w:rPr>
            <w:position w:val="1"/>
            <w:sz w:val="20"/>
          </w:rPr>
          <w:t>smitted</w:t>
        </w:r>
        <w:proofErr w:type="spellEnd"/>
        <w:r>
          <w:rPr>
            <w:position w:val="1"/>
            <w:sz w:val="20"/>
          </w:rPr>
          <w:t xml:space="preserve"> BSSID</w:t>
        </w:r>
      </w:ins>
      <w:ins w:id="212" w:author="Cariou, Laurent" w:date="2021-02-12T17:45:00Z">
        <w:r>
          <w:rPr>
            <w:position w:val="1"/>
            <w:sz w:val="20"/>
          </w:rPr>
          <w:t xml:space="preserve"> then the Beacon and Probe Response frames transmitted by</w:t>
        </w:r>
        <w:r>
          <w:rPr>
            <w:spacing w:val="38"/>
            <w:position w:val="1"/>
            <w:sz w:val="20"/>
          </w:rPr>
          <w:t xml:space="preserve"> </w:t>
        </w:r>
        <w:r>
          <w:rPr>
            <w:position w:val="1"/>
            <w:sz w:val="20"/>
          </w:rPr>
          <w:t>the</w:t>
        </w:r>
      </w:ins>
      <w:ins w:id="213" w:author="Cariou, Laurent" w:date="2021-02-12T17:48:00Z">
        <w:r>
          <w:rPr>
            <w:position w:val="1"/>
            <w:sz w:val="20"/>
          </w:rPr>
          <w:t xml:space="preserve"> </w:t>
        </w:r>
      </w:ins>
      <w:ins w:id="214" w:author="Cariou, Laurent" w:date="2021-02-12T17:45:00Z">
        <w:r>
          <w:rPr>
            <w:sz w:val="20"/>
          </w:rPr>
          <w:t>AP corresponding to the transmitted BSSID of the same multiple BSSID set as the</w:t>
        </w:r>
        <w:r>
          <w:rPr>
            <w:spacing w:val="2"/>
            <w:sz w:val="20"/>
          </w:rPr>
          <w:t xml:space="preserve"> </w:t>
        </w:r>
        <w:r>
          <w:rPr>
            <w:sz w:val="20"/>
          </w:rPr>
          <w:t>AP</w:t>
        </w:r>
      </w:ins>
    </w:p>
    <w:p w14:paraId="22803300" w14:textId="77777777" w:rsidR="00F21C75" w:rsidRDefault="00F21C75" w:rsidP="00120215">
      <w:pPr>
        <w:pStyle w:val="ListParagraph"/>
        <w:widowControl w:val="0"/>
        <w:numPr>
          <w:ilvl w:val="0"/>
          <w:numId w:val="37"/>
        </w:numPr>
        <w:kinsoku w:val="0"/>
        <w:overflowPunct w:val="0"/>
        <w:autoSpaceDE w:val="0"/>
        <w:autoSpaceDN w:val="0"/>
        <w:adjustRightInd w:val="0"/>
        <w:spacing w:line="220" w:lineRule="exact"/>
        <w:ind w:left="630" w:hanging="540"/>
        <w:contextualSpacing w:val="0"/>
        <w:jc w:val="left"/>
        <w:rPr>
          <w:ins w:id="215" w:author="Cariou, Laurent" w:date="2021-02-12T17:45:00Z"/>
          <w:sz w:val="20"/>
        </w:rPr>
      </w:pPr>
      <w:ins w:id="216" w:author="Cariou, Laurent" w:date="2021-02-12T17:45:00Z">
        <w:r>
          <w:rPr>
            <w:sz w:val="20"/>
          </w:rPr>
          <w:t>shall</w:t>
        </w:r>
        <w:r>
          <w:rPr>
            <w:spacing w:val="-8"/>
            <w:sz w:val="20"/>
          </w:rPr>
          <w:t xml:space="preserve"> </w:t>
        </w:r>
        <w:r>
          <w:rPr>
            <w:sz w:val="20"/>
          </w:rPr>
          <w:t>include</w:t>
        </w:r>
        <w:r>
          <w:rPr>
            <w:spacing w:val="-7"/>
            <w:sz w:val="20"/>
          </w:rPr>
          <w:t xml:space="preserve"> </w:t>
        </w:r>
        <w:r>
          <w:rPr>
            <w:sz w:val="20"/>
          </w:rPr>
          <w:t>a</w:t>
        </w:r>
        <w:r>
          <w:rPr>
            <w:spacing w:val="-5"/>
            <w:sz w:val="20"/>
          </w:rPr>
          <w:t xml:space="preserve"> </w:t>
        </w:r>
        <w:r>
          <w:rPr>
            <w:sz w:val="20"/>
          </w:rPr>
          <w:t>TBTT</w:t>
        </w:r>
        <w:r>
          <w:rPr>
            <w:spacing w:val="-5"/>
            <w:sz w:val="20"/>
          </w:rPr>
          <w:t xml:space="preserve"> </w:t>
        </w:r>
        <w:r>
          <w:rPr>
            <w:sz w:val="20"/>
          </w:rPr>
          <w:t>Information</w:t>
        </w:r>
        <w:r>
          <w:rPr>
            <w:spacing w:val="-6"/>
            <w:sz w:val="20"/>
          </w:rPr>
          <w:t xml:space="preserve"> </w:t>
        </w:r>
        <w:r>
          <w:rPr>
            <w:sz w:val="20"/>
          </w:rPr>
          <w:t>field</w:t>
        </w:r>
        <w:r>
          <w:rPr>
            <w:spacing w:val="-7"/>
            <w:sz w:val="20"/>
          </w:rPr>
          <w:t xml:space="preserve"> </w:t>
        </w:r>
        <w:r>
          <w:rPr>
            <w:sz w:val="20"/>
          </w:rPr>
          <w:t>in</w:t>
        </w:r>
        <w:r>
          <w:rPr>
            <w:spacing w:val="-6"/>
            <w:sz w:val="20"/>
          </w:rPr>
          <w:t xml:space="preserve"> </w:t>
        </w:r>
        <w:r>
          <w:rPr>
            <w:sz w:val="20"/>
          </w:rPr>
          <w:t>a</w:t>
        </w:r>
        <w:r>
          <w:rPr>
            <w:spacing w:val="-6"/>
            <w:sz w:val="20"/>
          </w:rPr>
          <w:t xml:space="preserve"> </w:t>
        </w:r>
        <w:r>
          <w:rPr>
            <w:sz w:val="20"/>
          </w:rPr>
          <w:t>Reduced</w:t>
        </w:r>
        <w:r>
          <w:rPr>
            <w:spacing w:val="-6"/>
            <w:sz w:val="20"/>
          </w:rPr>
          <w:t xml:space="preserve"> </w:t>
        </w:r>
        <w:proofErr w:type="spellStart"/>
        <w:r>
          <w:rPr>
            <w:sz w:val="20"/>
          </w:rPr>
          <w:t>Neighbor</w:t>
        </w:r>
        <w:proofErr w:type="spellEnd"/>
        <w:r>
          <w:rPr>
            <w:spacing w:val="-6"/>
            <w:sz w:val="20"/>
          </w:rPr>
          <w:t xml:space="preserve"> </w:t>
        </w:r>
        <w:r>
          <w:rPr>
            <w:sz w:val="20"/>
          </w:rPr>
          <w:t>Report</w:t>
        </w:r>
        <w:r>
          <w:rPr>
            <w:spacing w:val="-6"/>
            <w:sz w:val="20"/>
          </w:rPr>
          <w:t xml:space="preserve"> </w:t>
        </w:r>
        <w:r>
          <w:rPr>
            <w:sz w:val="20"/>
          </w:rPr>
          <w:t>element</w:t>
        </w:r>
        <w:r>
          <w:rPr>
            <w:spacing w:val="-7"/>
            <w:sz w:val="20"/>
          </w:rPr>
          <w:t xml:space="preserve"> </w:t>
        </w:r>
        <w:r>
          <w:rPr>
            <w:sz w:val="20"/>
          </w:rPr>
          <w:t>with</w:t>
        </w:r>
        <w:r>
          <w:rPr>
            <w:spacing w:val="-6"/>
            <w:sz w:val="20"/>
          </w:rPr>
          <w:t xml:space="preserve"> </w:t>
        </w:r>
        <w:r>
          <w:rPr>
            <w:sz w:val="20"/>
          </w:rPr>
          <w:t>the</w:t>
        </w:r>
        <w:r>
          <w:rPr>
            <w:spacing w:val="-7"/>
            <w:sz w:val="20"/>
          </w:rPr>
          <w:t xml:space="preserve"> </w:t>
        </w:r>
        <w:proofErr w:type="spellStart"/>
        <w:r>
          <w:rPr>
            <w:sz w:val="20"/>
          </w:rPr>
          <w:t>Neighbor</w:t>
        </w:r>
        <w:proofErr w:type="spellEnd"/>
        <w:r>
          <w:rPr>
            <w:spacing w:val="-7"/>
            <w:sz w:val="20"/>
          </w:rPr>
          <w:t xml:space="preserve"> </w:t>
        </w:r>
        <w:r>
          <w:rPr>
            <w:sz w:val="20"/>
          </w:rPr>
          <w:t>AP</w:t>
        </w:r>
      </w:ins>
    </w:p>
    <w:p w14:paraId="1E20EF04" w14:textId="15F6F7CC" w:rsidR="00F21C75" w:rsidRPr="00120215" w:rsidRDefault="00F21C75" w:rsidP="00120215">
      <w:pPr>
        <w:pStyle w:val="ListParagraph"/>
        <w:widowControl w:val="0"/>
        <w:numPr>
          <w:ilvl w:val="0"/>
          <w:numId w:val="37"/>
        </w:numPr>
        <w:kinsoku w:val="0"/>
        <w:overflowPunct w:val="0"/>
        <w:autoSpaceDE w:val="0"/>
        <w:autoSpaceDN w:val="0"/>
        <w:adjustRightInd w:val="0"/>
        <w:spacing w:line="281" w:lineRule="exact"/>
        <w:ind w:left="630" w:hanging="540"/>
        <w:contextualSpacing w:val="0"/>
        <w:jc w:val="left"/>
        <w:rPr>
          <w:ins w:id="217" w:author="Cariou, Laurent" w:date="2021-02-12T17:45:00Z"/>
          <w:sz w:val="20"/>
        </w:rPr>
      </w:pPr>
      <w:ins w:id="218" w:author="Cariou, Laurent" w:date="2021-02-12T17:45:00Z">
        <w:r>
          <w:rPr>
            <w:noProof/>
          </w:rPr>
          <mc:AlternateContent>
            <mc:Choice Requires="wps">
              <w:drawing>
                <wp:anchor distT="0" distB="0" distL="114300" distR="114300" simplePos="0" relativeHeight="251665408" behindDoc="1" locked="0" layoutInCell="0" allowOverlap="1" wp14:anchorId="707E3C96" wp14:editId="35E73DAB">
                  <wp:simplePos x="0" y="0"/>
                  <wp:positionH relativeFrom="page">
                    <wp:posOffset>791845</wp:posOffset>
                  </wp:positionH>
                  <wp:positionV relativeFrom="paragraph">
                    <wp:posOffset>103505</wp:posOffset>
                  </wp:positionV>
                  <wp:extent cx="114300" cy="127000"/>
                  <wp:effectExtent l="127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82F884" w14:textId="77777777" w:rsidR="00F21C75" w:rsidRDefault="00F21C75" w:rsidP="00F21C75">
                              <w:pPr>
                                <w:pStyle w:val="BodyText0"/>
                                <w:kinsoku w:val="0"/>
                                <w:overflowPunct w:val="0"/>
                                <w:spacing w:line="199" w:lineRule="exact"/>
                                <w:rPr>
                                  <w:sz w:val="18"/>
                                  <w:szCs w:val="18"/>
                                </w:rPr>
                              </w:pPr>
                              <w:r>
                                <w:rPr>
                                  <w:sz w:val="18"/>
                                  <w:szCs w:val="18"/>
                                </w:rPr>
                                <w:t>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7E3C96" id="Text Box 20" o:spid="_x0000_s1039" type="#_x0000_t202" style="position:absolute;left:0;text-align:left;margin-left:62.35pt;margin-top:8.15pt;width:9pt;height:10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" o:allowincell="f" filled="f" stroked="f">
                  <v:textbox inset="0,0,0,0">
                    <w:txbxContent>
                      <w:p w14:paraId="5882F884" w14:textId="77777777" w:rsidR="00F21C75" w:rsidRDefault="00F21C75" w:rsidP="00F21C75">
                        <w:pPr>
                          <w:pStyle w:val="BodyText0"/>
                          <w:kinsoku w:val="0"/>
                          <w:overflowPunct w:val="0"/>
                          <w:spacing w:line="199" w:lineRule="exact"/>
                          <w:rPr>
                            <w:sz w:val="18"/>
                            <w:szCs w:val="18"/>
                          </w:rPr>
                        </w:pPr>
                        <w:r>
                          <w:rPr>
                            <w:sz w:val="18"/>
                            <w:szCs w:val="18"/>
                          </w:rPr>
                          <w:t>18</w:t>
                        </w:r>
                      </w:p>
                    </w:txbxContent>
                  </v:textbox>
                  <w10:wrap anchorx="page"/>
                </v:shape>
              </w:pict>
            </mc:Fallback>
          </mc:AlternateContent>
        </w:r>
        <w:r>
          <w:rPr>
            <w:sz w:val="20"/>
          </w:rPr>
          <w:t>TBTT</w:t>
        </w:r>
        <w:r>
          <w:rPr>
            <w:spacing w:val="12"/>
            <w:sz w:val="20"/>
          </w:rPr>
          <w:t xml:space="preserve"> </w:t>
        </w:r>
        <w:r>
          <w:rPr>
            <w:sz w:val="20"/>
          </w:rPr>
          <w:t>Offset</w:t>
        </w:r>
        <w:r>
          <w:rPr>
            <w:spacing w:val="13"/>
            <w:sz w:val="20"/>
          </w:rPr>
          <w:t xml:space="preserve"> </w:t>
        </w:r>
        <w:r>
          <w:rPr>
            <w:sz w:val="20"/>
          </w:rPr>
          <w:t>subfield,</w:t>
        </w:r>
        <w:r>
          <w:rPr>
            <w:spacing w:val="12"/>
            <w:sz w:val="20"/>
          </w:rPr>
          <w:t xml:space="preserve"> </w:t>
        </w:r>
        <w:r>
          <w:rPr>
            <w:sz w:val="20"/>
          </w:rPr>
          <w:t>the</w:t>
        </w:r>
        <w:r>
          <w:rPr>
            <w:spacing w:val="14"/>
            <w:sz w:val="20"/>
          </w:rPr>
          <w:t xml:space="preserve"> </w:t>
        </w:r>
        <w:r>
          <w:rPr>
            <w:sz w:val="20"/>
          </w:rPr>
          <w:t>BSSID</w:t>
        </w:r>
        <w:r>
          <w:rPr>
            <w:spacing w:val="12"/>
            <w:sz w:val="20"/>
          </w:rPr>
          <w:t xml:space="preserve"> </w:t>
        </w:r>
        <w:r>
          <w:rPr>
            <w:sz w:val="20"/>
          </w:rPr>
          <w:t>subfield,</w:t>
        </w:r>
        <w:r>
          <w:rPr>
            <w:spacing w:val="14"/>
            <w:sz w:val="20"/>
          </w:rPr>
          <w:t xml:space="preserve"> </w:t>
        </w:r>
        <w:r>
          <w:rPr>
            <w:sz w:val="20"/>
          </w:rPr>
          <w:t>the</w:t>
        </w:r>
        <w:r>
          <w:rPr>
            <w:spacing w:val="13"/>
            <w:sz w:val="20"/>
          </w:rPr>
          <w:t xml:space="preserve"> </w:t>
        </w:r>
        <w:r>
          <w:rPr>
            <w:sz w:val="20"/>
          </w:rPr>
          <w:t>Short-SSID</w:t>
        </w:r>
        <w:r>
          <w:rPr>
            <w:spacing w:val="13"/>
            <w:sz w:val="20"/>
          </w:rPr>
          <w:t xml:space="preserve"> </w:t>
        </w:r>
        <w:r>
          <w:rPr>
            <w:sz w:val="20"/>
          </w:rPr>
          <w:t>subfield,</w:t>
        </w:r>
        <w:r>
          <w:rPr>
            <w:spacing w:val="13"/>
            <w:sz w:val="20"/>
          </w:rPr>
          <w:t xml:space="preserve"> </w:t>
        </w:r>
        <w:r>
          <w:rPr>
            <w:sz w:val="20"/>
          </w:rPr>
          <w:t>the</w:t>
        </w:r>
        <w:r>
          <w:rPr>
            <w:spacing w:val="13"/>
            <w:sz w:val="20"/>
          </w:rPr>
          <w:t xml:space="preserve"> </w:t>
        </w:r>
        <w:r>
          <w:rPr>
            <w:sz w:val="20"/>
          </w:rPr>
          <w:t>BSS</w:t>
        </w:r>
        <w:r>
          <w:rPr>
            <w:spacing w:val="14"/>
            <w:sz w:val="20"/>
          </w:rPr>
          <w:t xml:space="preserve"> </w:t>
        </w:r>
        <w:r>
          <w:rPr>
            <w:sz w:val="20"/>
          </w:rPr>
          <w:t>Parameters</w:t>
        </w:r>
        <w:r>
          <w:rPr>
            <w:spacing w:val="13"/>
            <w:sz w:val="20"/>
          </w:rPr>
          <w:t xml:space="preserve"> </w:t>
        </w:r>
        <w:r>
          <w:rPr>
            <w:sz w:val="20"/>
          </w:rPr>
          <w:t>subfield, the 20 MHz PSD subfield, (#1186)</w:t>
        </w:r>
      </w:ins>
      <w:ins w:id="219" w:author="Cariou, Laurent" w:date="2021-02-12T17:46:00Z">
        <w:r>
          <w:rPr>
            <w:sz w:val="20"/>
          </w:rPr>
          <w:t xml:space="preserve"> </w:t>
        </w:r>
      </w:ins>
      <w:ins w:id="220" w:author="Cariou, Laurent" w:date="2021-02-12T17:45:00Z">
        <w:r w:rsidRPr="00120215">
          <w:rPr>
            <w:sz w:val="20"/>
          </w:rPr>
          <w:t>and the MLD Parameters subfield, for each of the other APs affiliated to the same AP</w:t>
        </w:r>
        <w:r w:rsidRPr="00120215">
          <w:rPr>
            <w:spacing w:val="-17"/>
            <w:sz w:val="20"/>
          </w:rPr>
          <w:t xml:space="preserve"> </w:t>
        </w:r>
        <w:r w:rsidRPr="00120215">
          <w:rPr>
            <w:sz w:val="20"/>
          </w:rPr>
          <w:t>MLD.</w:t>
        </w:r>
      </w:ins>
      <w:ins w:id="221" w:author="Cariou, Laurent" w:date="2021-02-12T17:48:00Z">
        <w:r>
          <w:rPr>
            <w:sz w:val="20"/>
          </w:rPr>
          <w:t xml:space="preserve"> (#</w:t>
        </w:r>
      </w:ins>
      <w:ins w:id="222" w:author="Cariou, Laurent" w:date="2021-02-12T17:49:00Z">
        <w:r>
          <w:rPr>
            <w:sz w:val="20"/>
          </w:rPr>
          <w:t>1671, #1418</w:t>
        </w:r>
      </w:ins>
      <w:ins w:id="223" w:author="Cariou, Laurent" w:date="2021-02-12T17:50:00Z">
        <w:r>
          <w:rPr>
            <w:sz w:val="20"/>
          </w:rPr>
          <w:t>, #1039</w:t>
        </w:r>
      </w:ins>
      <w:ins w:id="224" w:author="Cariou, Laurent" w:date="2021-02-12T17:51:00Z">
        <w:r>
          <w:rPr>
            <w:sz w:val="20"/>
          </w:rPr>
          <w:t>, #1780</w:t>
        </w:r>
      </w:ins>
      <w:ins w:id="225" w:author="Cariou, Laurent" w:date="2021-02-12T17:53:00Z">
        <w:r>
          <w:rPr>
            <w:sz w:val="20"/>
          </w:rPr>
          <w:t>, #1781</w:t>
        </w:r>
      </w:ins>
      <w:ins w:id="226" w:author="Cariou, Laurent" w:date="2021-02-12T18:39:00Z">
        <w:r w:rsidR="001768CB">
          <w:rPr>
            <w:sz w:val="20"/>
          </w:rPr>
          <w:t>, #2298</w:t>
        </w:r>
      </w:ins>
      <w:ins w:id="227" w:author="Cariou, Laurent" w:date="2021-02-12T17:49:00Z">
        <w:r>
          <w:rPr>
            <w:sz w:val="20"/>
          </w:rPr>
          <w:t>)</w:t>
        </w:r>
      </w:ins>
    </w:p>
    <w:p w14:paraId="44F3D018" w14:textId="77777777" w:rsidR="00F21C75" w:rsidRDefault="00F21C75" w:rsidP="00120215">
      <w:pPr>
        <w:pStyle w:val="ListParagraph"/>
        <w:widowControl w:val="0"/>
        <w:numPr>
          <w:ilvl w:val="0"/>
          <w:numId w:val="37"/>
        </w:numPr>
        <w:kinsoku w:val="0"/>
        <w:overflowPunct w:val="0"/>
        <w:autoSpaceDE w:val="0"/>
        <w:autoSpaceDN w:val="0"/>
        <w:adjustRightInd w:val="0"/>
        <w:spacing w:before="10" w:line="272" w:lineRule="exact"/>
        <w:ind w:left="630" w:hanging="540"/>
        <w:contextualSpacing w:val="0"/>
        <w:jc w:val="left"/>
        <w:rPr>
          <w:sz w:val="20"/>
        </w:rPr>
      </w:pPr>
    </w:p>
    <w:p w14:paraId="2D8D198E" w14:textId="15FA3883" w:rsidR="00E47B5A" w:rsidRDefault="00E47B5A" w:rsidP="00120215">
      <w:pPr>
        <w:pStyle w:val="ListParagraph"/>
        <w:widowControl w:val="0"/>
        <w:numPr>
          <w:ilvl w:val="0"/>
          <w:numId w:val="37"/>
        </w:numPr>
        <w:kinsoku w:val="0"/>
        <w:overflowPunct w:val="0"/>
        <w:autoSpaceDE w:val="0"/>
        <w:autoSpaceDN w:val="0"/>
        <w:adjustRightInd w:val="0"/>
        <w:spacing w:line="227" w:lineRule="exact"/>
        <w:ind w:left="630" w:hanging="540"/>
        <w:contextualSpacing w:val="0"/>
        <w:jc w:val="left"/>
        <w:rPr>
          <w:sz w:val="20"/>
        </w:rPr>
      </w:pPr>
      <w:del w:id="228" w:author="Cariou, Laurent" w:date="2021-02-19T18:34:00Z">
        <w:r w:rsidDel="00180EE7">
          <w:rPr>
            <w:sz w:val="20"/>
          </w:rPr>
          <w:delText>—</w:delText>
        </w:r>
      </w:del>
      <w:del w:id="229" w:author="Cariou, Laurent" w:date="2021-02-19T18:36:00Z">
        <w:r w:rsidDel="00704102">
          <w:rPr>
            <w:sz w:val="20"/>
          </w:rPr>
          <w:tab/>
        </w:r>
      </w:del>
      <w:r>
        <w:rPr>
          <w:sz w:val="20"/>
        </w:rPr>
        <w:t>If</w:t>
      </w:r>
      <w:r>
        <w:rPr>
          <w:spacing w:val="22"/>
          <w:sz w:val="20"/>
        </w:rPr>
        <w:t xml:space="preserve"> </w:t>
      </w:r>
      <w:r>
        <w:rPr>
          <w:sz w:val="20"/>
        </w:rPr>
        <w:t>a</w:t>
      </w:r>
      <w:r>
        <w:rPr>
          <w:spacing w:val="23"/>
          <w:sz w:val="20"/>
        </w:rPr>
        <w:t xml:space="preserve"> </w:t>
      </w:r>
      <w:r>
        <w:rPr>
          <w:sz w:val="20"/>
        </w:rPr>
        <w:t>reporting</w:t>
      </w:r>
      <w:r>
        <w:rPr>
          <w:spacing w:val="23"/>
          <w:sz w:val="20"/>
        </w:rPr>
        <w:t xml:space="preserve"> </w:t>
      </w:r>
      <w:r>
        <w:rPr>
          <w:sz w:val="20"/>
        </w:rPr>
        <w:t>AP</w:t>
      </w:r>
      <w:r>
        <w:rPr>
          <w:spacing w:val="23"/>
          <w:sz w:val="20"/>
        </w:rPr>
        <w:t xml:space="preserve"> </w:t>
      </w:r>
      <w:r>
        <w:rPr>
          <w:sz w:val="20"/>
        </w:rPr>
        <w:t>is</w:t>
      </w:r>
      <w:r>
        <w:rPr>
          <w:spacing w:val="22"/>
          <w:sz w:val="20"/>
        </w:rPr>
        <w:t xml:space="preserve"> </w:t>
      </w:r>
      <w:r>
        <w:rPr>
          <w:sz w:val="20"/>
        </w:rPr>
        <w:t>part</w:t>
      </w:r>
      <w:r>
        <w:rPr>
          <w:spacing w:val="22"/>
          <w:sz w:val="20"/>
        </w:rPr>
        <w:t xml:space="preserve"> </w:t>
      </w:r>
      <w:r>
        <w:rPr>
          <w:sz w:val="20"/>
        </w:rPr>
        <w:t>of</w:t>
      </w:r>
      <w:r>
        <w:rPr>
          <w:spacing w:val="23"/>
          <w:sz w:val="20"/>
        </w:rPr>
        <w:t xml:space="preserve"> </w:t>
      </w:r>
      <w:r>
        <w:rPr>
          <w:sz w:val="20"/>
        </w:rPr>
        <w:t>an</w:t>
      </w:r>
      <w:r>
        <w:rPr>
          <w:spacing w:val="22"/>
          <w:sz w:val="20"/>
        </w:rPr>
        <w:t xml:space="preserve"> </w:t>
      </w:r>
      <w:r>
        <w:rPr>
          <w:sz w:val="20"/>
        </w:rPr>
        <w:t>AP</w:t>
      </w:r>
      <w:r>
        <w:rPr>
          <w:spacing w:val="23"/>
          <w:sz w:val="20"/>
        </w:rPr>
        <w:t xml:space="preserve"> </w:t>
      </w:r>
      <w:r>
        <w:rPr>
          <w:sz w:val="20"/>
        </w:rPr>
        <w:t>MLD</w:t>
      </w:r>
      <w:r>
        <w:rPr>
          <w:spacing w:val="22"/>
          <w:sz w:val="20"/>
        </w:rPr>
        <w:t xml:space="preserve"> </w:t>
      </w:r>
      <w:r>
        <w:rPr>
          <w:sz w:val="20"/>
        </w:rPr>
        <w:t>and</w:t>
      </w:r>
      <w:r>
        <w:rPr>
          <w:spacing w:val="22"/>
          <w:sz w:val="20"/>
        </w:rPr>
        <w:t xml:space="preserve"> </w:t>
      </w:r>
      <w:r>
        <w:rPr>
          <w:sz w:val="20"/>
        </w:rPr>
        <w:t>is</w:t>
      </w:r>
      <w:r>
        <w:rPr>
          <w:spacing w:val="22"/>
          <w:sz w:val="20"/>
        </w:rPr>
        <w:t xml:space="preserve"> </w:t>
      </w:r>
      <w:r>
        <w:rPr>
          <w:sz w:val="20"/>
        </w:rPr>
        <w:t>in</w:t>
      </w:r>
      <w:r>
        <w:rPr>
          <w:spacing w:val="21"/>
          <w:sz w:val="20"/>
        </w:rPr>
        <w:t xml:space="preserve"> </w:t>
      </w:r>
      <w:r>
        <w:rPr>
          <w:sz w:val="20"/>
        </w:rPr>
        <w:t>the</w:t>
      </w:r>
      <w:r>
        <w:rPr>
          <w:spacing w:val="23"/>
          <w:sz w:val="20"/>
        </w:rPr>
        <w:t xml:space="preserve"> </w:t>
      </w:r>
      <w:r>
        <w:rPr>
          <w:sz w:val="20"/>
        </w:rPr>
        <w:t>same</w:t>
      </w:r>
      <w:r>
        <w:rPr>
          <w:spacing w:val="21"/>
          <w:sz w:val="20"/>
        </w:rPr>
        <w:t xml:space="preserve"> </w:t>
      </w:r>
      <w:r>
        <w:rPr>
          <w:sz w:val="20"/>
        </w:rPr>
        <w:t>co</w:t>
      </w:r>
      <w:del w:id="230" w:author="Cariou, Laurent" w:date="2021-02-12T18:46:00Z">
        <w:r w:rsidDel="00E774D2">
          <w:rPr>
            <w:sz w:val="20"/>
          </w:rPr>
          <w:delText>l</w:delText>
        </w:r>
      </w:del>
      <w:ins w:id="231" w:author="Cariou, Laurent" w:date="2021-02-12T18:46:00Z">
        <w:r w:rsidR="00E774D2">
          <w:rPr>
            <w:sz w:val="20"/>
          </w:rPr>
          <w:t>-</w:t>
        </w:r>
      </w:ins>
      <w:r>
        <w:rPr>
          <w:sz w:val="20"/>
        </w:rPr>
        <w:t>located</w:t>
      </w:r>
      <w:r>
        <w:rPr>
          <w:spacing w:val="23"/>
          <w:sz w:val="20"/>
        </w:rPr>
        <w:t xml:space="preserve"> </w:t>
      </w:r>
      <w:ins w:id="232" w:author="Cariou, Laurent" w:date="2021-02-12T18:46:00Z">
        <w:r w:rsidR="00E774D2">
          <w:rPr>
            <w:spacing w:val="23"/>
            <w:sz w:val="20"/>
          </w:rPr>
          <w:t xml:space="preserve">AP </w:t>
        </w:r>
      </w:ins>
      <w:r>
        <w:rPr>
          <w:sz w:val="20"/>
        </w:rPr>
        <w:t>set</w:t>
      </w:r>
      <w:ins w:id="233" w:author="Cariou, Laurent" w:date="2021-02-12T18:46:00Z">
        <w:r w:rsidR="00E774D2">
          <w:rPr>
            <w:sz w:val="20"/>
          </w:rPr>
          <w:t xml:space="preserve"> (#2589)</w:t>
        </w:r>
      </w:ins>
      <w:r>
        <w:rPr>
          <w:spacing w:val="20"/>
          <w:sz w:val="20"/>
        </w:rPr>
        <w:t xml:space="preserve"> </w:t>
      </w:r>
      <w:r>
        <w:rPr>
          <w:sz w:val="20"/>
        </w:rPr>
        <w:t>as</w:t>
      </w:r>
      <w:r>
        <w:rPr>
          <w:spacing w:val="23"/>
          <w:sz w:val="20"/>
        </w:rPr>
        <w:t xml:space="preserve"> </w:t>
      </w:r>
      <w:r>
        <w:rPr>
          <w:sz w:val="20"/>
        </w:rPr>
        <w:t>APs</w:t>
      </w:r>
      <w:r>
        <w:rPr>
          <w:spacing w:val="21"/>
          <w:sz w:val="20"/>
        </w:rPr>
        <w:t xml:space="preserve"> </w:t>
      </w:r>
      <w:r>
        <w:rPr>
          <w:sz w:val="20"/>
        </w:rPr>
        <w:t>affiliated</w:t>
      </w:r>
      <w:r>
        <w:rPr>
          <w:spacing w:val="23"/>
          <w:sz w:val="20"/>
        </w:rPr>
        <w:t xml:space="preserve"> </w:t>
      </w:r>
      <w:r>
        <w:rPr>
          <w:sz w:val="20"/>
        </w:rPr>
        <w:t>with</w:t>
      </w:r>
    </w:p>
    <w:p w14:paraId="191A37DA" w14:textId="77777777" w:rsidR="00E47B5A" w:rsidRDefault="00E47B5A" w:rsidP="00120215">
      <w:pPr>
        <w:pStyle w:val="ListParagraph"/>
        <w:widowControl w:val="0"/>
        <w:numPr>
          <w:ilvl w:val="0"/>
          <w:numId w:val="37"/>
        </w:numPr>
        <w:kinsoku w:val="0"/>
        <w:overflowPunct w:val="0"/>
        <w:autoSpaceDE w:val="0"/>
        <w:autoSpaceDN w:val="0"/>
        <w:adjustRightInd w:val="0"/>
        <w:spacing w:line="220" w:lineRule="exact"/>
        <w:ind w:left="630" w:hanging="540"/>
        <w:contextualSpacing w:val="0"/>
        <w:jc w:val="left"/>
        <w:rPr>
          <w:sz w:val="20"/>
        </w:rPr>
      </w:pPr>
      <w:r>
        <w:rPr>
          <w:sz w:val="20"/>
        </w:rPr>
        <w:t>another</w:t>
      </w:r>
      <w:r>
        <w:rPr>
          <w:spacing w:val="40"/>
          <w:sz w:val="20"/>
        </w:rPr>
        <w:t xml:space="preserve"> </w:t>
      </w:r>
      <w:r>
        <w:rPr>
          <w:sz w:val="20"/>
        </w:rPr>
        <w:t>AP</w:t>
      </w:r>
      <w:r>
        <w:rPr>
          <w:spacing w:val="40"/>
          <w:sz w:val="20"/>
        </w:rPr>
        <w:t xml:space="preserve"> </w:t>
      </w:r>
      <w:r>
        <w:rPr>
          <w:sz w:val="20"/>
        </w:rPr>
        <w:t>MLD</w:t>
      </w:r>
      <w:r>
        <w:rPr>
          <w:spacing w:val="41"/>
          <w:sz w:val="20"/>
        </w:rPr>
        <w:t xml:space="preserve"> </w:t>
      </w:r>
      <w:r>
        <w:rPr>
          <w:sz w:val="20"/>
        </w:rPr>
        <w:t>for</w:t>
      </w:r>
      <w:r>
        <w:rPr>
          <w:spacing w:val="40"/>
          <w:sz w:val="20"/>
        </w:rPr>
        <w:t xml:space="preserve"> </w:t>
      </w:r>
      <w:r>
        <w:rPr>
          <w:sz w:val="20"/>
        </w:rPr>
        <w:t>which</w:t>
      </w:r>
      <w:r>
        <w:rPr>
          <w:spacing w:val="41"/>
          <w:sz w:val="20"/>
        </w:rPr>
        <w:t xml:space="preserve"> </w:t>
      </w:r>
      <w:r>
        <w:rPr>
          <w:sz w:val="20"/>
        </w:rPr>
        <w:t>there</w:t>
      </w:r>
      <w:r>
        <w:rPr>
          <w:spacing w:val="40"/>
          <w:sz w:val="20"/>
        </w:rPr>
        <w:t xml:space="preserve"> </w:t>
      </w:r>
      <w:r>
        <w:rPr>
          <w:sz w:val="20"/>
        </w:rPr>
        <w:t>are</w:t>
      </w:r>
      <w:r>
        <w:rPr>
          <w:spacing w:val="41"/>
          <w:sz w:val="20"/>
        </w:rPr>
        <w:t xml:space="preserve"> </w:t>
      </w:r>
      <w:r>
        <w:rPr>
          <w:sz w:val="20"/>
        </w:rPr>
        <w:t>no</w:t>
      </w:r>
      <w:r>
        <w:rPr>
          <w:spacing w:val="40"/>
          <w:sz w:val="20"/>
        </w:rPr>
        <w:t xml:space="preserve"> </w:t>
      </w:r>
      <w:r>
        <w:rPr>
          <w:sz w:val="20"/>
        </w:rPr>
        <w:t>affiliated</w:t>
      </w:r>
      <w:r>
        <w:rPr>
          <w:spacing w:val="41"/>
          <w:sz w:val="20"/>
        </w:rPr>
        <w:t xml:space="preserve"> </w:t>
      </w:r>
      <w:r>
        <w:rPr>
          <w:sz w:val="20"/>
        </w:rPr>
        <w:t>APs</w:t>
      </w:r>
      <w:r>
        <w:rPr>
          <w:spacing w:val="40"/>
          <w:sz w:val="20"/>
        </w:rPr>
        <w:t xml:space="preserve"> </w:t>
      </w:r>
      <w:r>
        <w:rPr>
          <w:sz w:val="20"/>
        </w:rPr>
        <w:t>operating</w:t>
      </w:r>
      <w:r>
        <w:rPr>
          <w:spacing w:val="41"/>
          <w:sz w:val="20"/>
        </w:rPr>
        <w:t xml:space="preserve"> </w:t>
      </w:r>
      <w:r>
        <w:rPr>
          <w:sz w:val="20"/>
        </w:rPr>
        <w:t>on</w:t>
      </w:r>
      <w:r>
        <w:rPr>
          <w:spacing w:val="40"/>
          <w:sz w:val="20"/>
        </w:rPr>
        <w:t xml:space="preserve"> </w:t>
      </w:r>
      <w:r>
        <w:rPr>
          <w:sz w:val="20"/>
        </w:rPr>
        <w:t>the</w:t>
      </w:r>
      <w:r>
        <w:rPr>
          <w:spacing w:val="40"/>
          <w:sz w:val="20"/>
        </w:rPr>
        <w:t xml:space="preserve"> </w:t>
      </w:r>
      <w:r>
        <w:rPr>
          <w:sz w:val="20"/>
        </w:rPr>
        <w:t>same</w:t>
      </w:r>
      <w:r>
        <w:rPr>
          <w:spacing w:val="41"/>
          <w:sz w:val="20"/>
        </w:rPr>
        <w:t xml:space="preserve"> </w:t>
      </w:r>
      <w:r>
        <w:rPr>
          <w:sz w:val="20"/>
        </w:rPr>
        <w:t>channel</w:t>
      </w:r>
      <w:r>
        <w:rPr>
          <w:spacing w:val="40"/>
          <w:sz w:val="20"/>
        </w:rPr>
        <w:t xml:space="preserve"> </w:t>
      </w:r>
      <w:r>
        <w:rPr>
          <w:sz w:val="20"/>
        </w:rPr>
        <w:t>as</w:t>
      </w:r>
      <w:r>
        <w:rPr>
          <w:spacing w:val="41"/>
          <w:sz w:val="20"/>
        </w:rPr>
        <w:t xml:space="preserve"> </w:t>
      </w:r>
      <w:r>
        <w:rPr>
          <w:sz w:val="20"/>
        </w:rPr>
        <w:t>the</w:t>
      </w:r>
    </w:p>
    <w:p w14:paraId="1DDD62D1" w14:textId="4583CE06" w:rsidR="00E47B5A" w:rsidRDefault="00E47B5A" w:rsidP="00120215">
      <w:pPr>
        <w:pStyle w:val="ListParagraph"/>
        <w:widowControl w:val="0"/>
        <w:numPr>
          <w:ilvl w:val="0"/>
          <w:numId w:val="37"/>
        </w:numPr>
        <w:kinsoku w:val="0"/>
        <w:overflowPunct w:val="0"/>
        <w:autoSpaceDE w:val="0"/>
        <w:autoSpaceDN w:val="0"/>
        <w:adjustRightInd w:val="0"/>
        <w:spacing w:line="291" w:lineRule="exact"/>
        <w:ind w:left="630" w:hanging="540"/>
        <w:contextualSpacing w:val="0"/>
        <w:jc w:val="left"/>
        <w:rPr>
          <w:sz w:val="20"/>
        </w:rPr>
      </w:pPr>
      <w:r>
        <w:rPr>
          <w:noProof/>
        </w:rPr>
        <mc:AlternateContent>
          <mc:Choice Requires="wps">
            <w:drawing>
              <wp:anchor distT="0" distB="0" distL="114300" distR="114300" simplePos="0" relativeHeight="251656192" behindDoc="1" locked="0" layoutInCell="0" allowOverlap="1" wp14:anchorId="6934B9DC" wp14:editId="334A53F6">
                <wp:simplePos x="0" y="0"/>
                <wp:positionH relativeFrom="page">
                  <wp:posOffset>791845</wp:posOffset>
                </wp:positionH>
                <wp:positionV relativeFrom="paragraph">
                  <wp:posOffset>97790</wp:posOffset>
                </wp:positionV>
                <wp:extent cx="114300" cy="127000"/>
                <wp:effectExtent l="1270" t="4445" r="0" b="190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7D515" w14:textId="77777777" w:rsidR="008826AD" w:rsidRDefault="008826AD" w:rsidP="00E47B5A">
                            <w:pPr>
                              <w:pStyle w:val="BodyText0"/>
                              <w:kinsoku w:val="0"/>
                              <w:overflowPunct w:val="0"/>
                              <w:spacing w:line="199" w:lineRule="exact"/>
                              <w:rPr>
                                <w:sz w:val="18"/>
                                <w:szCs w:val="18"/>
                              </w:rPr>
                            </w:pPr>
                            <w:r>
                              <w:rPr>
                                <w:sz w:val="18"/>
                                <w:szCs w:val="18"/>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34B9DC" id="Text Box 13" o:spid="_x0000_s1040" type="#_x0000_t202" style="position:absolute;left:0;text-align:left;margin-left:62.35pt;margin-top:7.7pt;width:9pt;height:10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" o:allowincell="f" filled="f" stroked="f">
                <v:textbox inset="0,0,0,0">
                  <w:txbxContent>
                    <w:p w14:paraId="7167D515" w14:textId="77777777" w:rsidR="008826AD" w:rsidRDefault="008826AD" w:rsidP="00E47B5A">
                      <w:pPr>
                        <w:pStyle w:val="BodyText0"/>
                        <w:kinsoku w:val="0"/>
                        <w:overflowPunct w:val="0"/>
                        <w:spacing w:line="199" w:lineRule="exact"/>
                        <w:rPr>
                          <w:sz w:val="18"/>
                          <w:szCs w:val="18"/>
                        </w:rPr>
                      </w:pPr>
                      <w:r>
                        <w:rPr>
                          <w:sz w:val="18"/>
                          <w:szCs w:val="18"/>
                        </w:rPr>
                        <w:t>23</w:t>
                      </w:r>
                    </w:p>
                  </w:txbxContent>
                </v:textbox>
                <w10:wrap anchorx="page"/>
              </v:shape>
            </w:pict>
          </mc:Fallback>
        </mc:AlternateContent>
      </w:r>
      <w:r>
        <w:rPr>
          <w:sz w:val="20"/>
        </w:rPr>
        <w:t>reporting</w:t>
      </w:r>
      <w:r>
        <w:rPr>
          <w:spacing w:val="24"/>
          <w:sz w:val="20"/>
        </w:rPr>
        <w:t xml:space="preserve"> </w:t>
      </w:r>
      <w:r>
        <w:rPr>
          <w:sz w:val="20"/>
        </w:rPr>
        <w:t>AP,</w:t>
      </w:r>
      <w:r>
        <w:rPr>
          <w:spacing w:val="25"/>
          <w:sz w:val="20"/>
        </w:rPr>
        <w:t xml:space="preserve"> </w:t>
      </w:r>
      <w:r>
        <w:rPr>
          <w:sz w:val="20"/>
        </w:rPr>
        <w:t>each</w:t>
      </w:r>
      <w:r>
        <w:rPr>
          <w:spacing w:val="26"/>
          <w:sz w:val="20"/>
        </w:rPr>
        <w:t xml:space="preserve"> </w:t>
      </w:r>
      <w:r>
        <w:rPr>
          <w:sz w:val="20"/>
        </w:rPr>
        <w:t>AP</w:t>
      </w:r>
      <w:r>
        <w:rPr>
          <w:spacing w:val="25"/>
          <w:sz w:val="20"/>
        </w:rPr>
        <w:t xml:space="preserve"> </w:t>
      </w:r>
      <w:r>
        <w:rPr>
          <w:sz w:val="20"/>
        </w:rPr>
        <w:t>of</w:t>
      </w:r>
      <w:r>
        <w:rPr>
          <w:spacing w:val="25"/>
          <w:sz w:val="20"/>
        </w:rPr>
        <w:t xml:space="preserve"> </w:t>
      </w:r>
      <w:r>
        <w:rPr>
          <w:sz w:val="20"/>
        </w:rPr>
        <w:t>the</w:t>
      </w:r>
      <w:r>
        <w:rPr>
          <w:spacing w:val="26"/>
          <w:sz w:val="20"/>
        </w:rPr>
        <w:t xml:space="preserve"> </w:t>
      </w:r>
      <w:r>
        <w:rPr>
          <w:sz w:val="20"/>
        </w:rPr>
        <w:t>other</w:t>
      </w:r>
      <w:r>
        <w:rPr>
          <w:spacing w:val="25"/>
          <w:sz w:val="20"/>
        </w:rPr>
        <w:t xml:space="preserve"> </w:t>
      </w:r>
      <w:r>
        <w:rPr>
          <w:sz w:val="20"/>
        </w:rPr>
        <w:t>AP</w:t>
      </w:r>
      <w:r>
        <w:rPr>
          <w:spacing w:val="23"/>
          <w:sz w:val="20"/>
        </w:rPr>
        <w:t xml:space="preserve"> </w:t>
      </w:r>
      <w:r>
        <w:rPr>
          <w:sz w:val="20"/>
        </w:rPr>
        <w:t>MLD</w:t>
      </w:r>
      <w:r>
        <w:rPr>
          <w:spacing w:val="26"/>
          <w:sz w:val="20"/>
        </w:rPr>
        <w:t xml:space="preserve"> </w:t>
      </w:r>
      <w:r>
        <w:rPr>
          <w:sz w:val="20"/>
        </w:rPr>
        <w:t>shall</w:t>
      </w:r>
      <w:r>
        <w:rPr>
          <w:spacing w:val="25"/>
          <w:sz w:val="20"/>
        </w:rPr>
        <w:t xml:space="preserve"> </w:t>
      </w:r>
      <w:r>
        <w:rPr>
          <w:sz w:val="20"/>
        </w:rPr>
        <w:t>be</w:t>
      </w:r>
      <w:r>
        <w:rPr>
          <w:spacing w:val="26"/>
          <w:sz w:val="20"/>
        </w:rPr>
        <w:t xml:space="preserve"> </w:t>
      </w:r>
      <w:r>
        <w:rPr>
          <w:sz w:val="20"/>
        </w:rPr>
        <w:t>reported</w:t>
      </w:r>
      <w:r>
        <w:rPr>
          <w:spacing w:val="25"/>
          <w:sz w:val="20"/>
        </w:rPr>
        <w:t xml:space="preserve"> </w:t>
      </w:r>
      <w:r>
        <w:rPr>
          <w:sz w:val="20"/>
        </w:rPr>
        <w:t>in</w:t>
      </w:r>
      <w:r>
        <w:rPr>
          <w:spacing w:val="25"/>
          <w:sz w:val="20"/>
        </w:rPr>
        <w:t xml:space="preserve"> </w:t>
      </w:r>
      <w:r>
        <w:rPr>
          <w:sz w:val="20"/>
        </w:rPr>
        <w:t>the</w:t>
      </w:r>
      <w:r>
        <w:rPr>
          <w:spacing w:val="25"/>
          <w:sz w:val="20"/>
        </w:rPr>
        <w:t xml:space="preserve"> </w:t>
      </w:r>
      <w:r>
        <w:rPr>
          <w:sz w:val="20"/>
        </w:rPr>
        <w:t>Reduced</w:t>
      </w:r>
      <w:r>
        <w:rPr>
          <w:spacing w:val="25"/>
          <w:sz w:val="20"/>
        </w:rPr>
        <w:t xml:space="preserve"> </w:t>
      </w:r>
      <w:proofErr w:type="spellStart"/>
      <w:r>
        <w:rPr>
          <w:sz w:val="20"/>
        </w:rPr>
        <w:t>Neighbor</w:t>
      </w:r>
      <w:proofErr w:type="spellEnd"/>
      <w:r>
        <w:rPr>
          <w:spacing w:val="25"/>
          <w:sz w:val="20"/>
        </w:rPr>
        <w:t xml:space="preserve"> </w:t>
      </w:r>
      <w:r>
        <w:rPr>
          <w:sz w:val="20"/>
        </w:rPr>
        <w:t>Report</w:t>
      </w:r>
    </w:p>
    <w:p w14:paraId="51249D61" w14:textId="77777777" w:rsidR="00E47B5A" w:rsidRDefault="00E47B5A" w:rsidP="00120215">
      <w:pPr>
        <w:pStyle w:val="ListParagraph"/>
        <w:widowControl w:val="0"/>
        <w:numPr>
          <w:ilvl w:val="0"/>
          <w:numId w:val="36"/>
        </w:numPr>
        <w:kinsoku w:val="0"/>
        <w:overflowPunct w:val="0"/>
        <w:autoSpaceDE w:val="0"/>
        <w:autoSpaceDN w:val="0"/>
        <w:adjustRightInd w:val="0"/>
        <w:spacing w:before="10" w:line="248" w:lineRule="exact"/>
        <w:ind w:left="630" w:hanging="540"/>
        <w:contextualSpacing w:val="0"/>
        <w:jc w:val="left"/>
        <w:rPr>
          <w:sz w:val="20"/>
        </w:rPr>
      </w:pPr>
      <w:r>
        <w:rPr>
          <w:sz w:val="20"/>
        </w:rPr>
        <w:t>element</w:t>
      </w:r>
      <w:r>
        <w:rPr>
          <w:spacing w:val="6"/>
          <w:sz w:val="20"/>
        </w:rPr>
        <w:t xml:space="preserve"> </w:t>
      </w:r>
      <w:r>
        <w:rPr>
          <w:sz w:val="20"/>
        </w:rPr>
        <w:t>that</w:t>
      </w:r>
      <w:r>
        <w:rPr>
          <w:spacing w:val="7"/>
          <w:sz w:val="20"/>
        </w:rPr>
        <w:t xml:space="preserve"> </w:t>
      </w:r>
      <w:r>
        <w:rPr>
          <w:sz w:val="20"/>
        </w:rPr>
        <w:t>is</w:t>
      </w:r>
      <w:r>
        <w:rPr>
          <w:spacing w:val="6"/>
          <w:sz w:val="20"/>
        </w:rPr>
        <w:t xml:space="preserve"> </w:t>
      </w:r>
      <w:r>
        <w:rPr>
          <w:sz w:val="20"/>
        </w:rPr>
        <w:t>included</w:t>
      </w:r>
      <w:r>
        <w:rPr>
          <w:spacing w:val="7"/>
          <w:sz w:val="20"/>
        </w:rPr>
        <w:t xml:space="preserve"> </w:t>
      </w:r>
      <w:r>
        <w:rPr>
          <w:sz w:val="20"/>
        </w:rPr>
        <w:t>in</w:t>
      </w:r>
      <w:r>
        <w:rPr>
          <w:spacing w:val="6"/>
          <w:sz w:val="20"/>
        </w:rPr>
        <w:t xml:space="preserve"> </w:t>
      </w:r>
      <w:r>
        <w:rPr>
          <w:sz w:val="20"/>
        </w:rPr>
        <w:t>the</w:t>
      </w:r>
      <w:r>
        <w:rPr>
          <w:spacing w:val="6"/>
          <w:sz w:val="20"/>
        </w:rPr>
        <w:t xml:space="preserve"> </w:t>
      </w:r>
      <w:r>
        <w:rPr>
          <w:sz w:val="20"/>
        </w:rPr>
        <w:t>Beacon</w:t>
      </w:r>
      <w:r>
        <w:rPr>
          <w:spacing w:val="5"/>
          <w:sz w:val="20"/>
        </w:rPr>
        <w:t xml:space="preserve"> </w:t>
      </w:r>
      <w:r>
        <w:rPr>
          <w:sz w:val="20"/>
        </w:rPr>
        <w:t>frames</w:t>
      </w:r>
      <w:r>
        <w:rPr>
          <w:spacing w:val="7"/>
          <w:sz w:val="20"/>
        </w:rPr>
        <w:t xml:space="preserve"> </w:t>
      </w:r>
      <w:r>
        <w:rPr>
          <w:sz w:val="20"/>
        </w:rPr>
        <w:t>and</w:t>
      </w:r>
      <w:r>
        <w:rPr>
          <w:spacing w:val="5"/>
          <w:sz w:val="20"/>
        </w:rPr>
        <w:t xml:space="preserve"> </w:t>
      </w:r>
      <w:r>
        <w:rPr>
          <w:sz w:val="20"/>
        </w:rPr>
        <w:t>broadcast</w:t>
      </w:r>
      <w:r>
        <w:rPr>
          <w:spacing w:val="5"/>
          <w:sz w:val="20"/>
        </w:rPr>
        <w:t xml:space="preserve"> </w:t>
      </w:r>
      <w:r>
        <w:rPr>
          <w:sz w:val="20"/>
        </w:rPr>
        <w:t>Probe</w:t>
      </w:r>
      <w:r>
        <w:rPr>
          <w:spacing w:val="5"/>
          <w:sz w:val="20"/>
        </w:rPr>
        <w:t xml:space="preserve"> </w:t>
      </w:r>
      <w:r>
        <w:rPr>
          <w:sz w:val="20"/>
        </w:rPr>
        <w:t>Response</w:t>
      </w:r>
      <w:r>
        <w:rPr>
          <w:spacing w:val="5"/>
          <w:sz w:val="20"/>
        </w:rPr>
        <w:t xml:space="preserve"> </w:t>
      </w:r>
      <w:r>
        <w:rPr>
          <w:sz w:val="20"/>
        </w:rPr>
        <w:t>frames</w:t>
      </w:r>
      <w:r>
        <w:rPr>
          <w:spacing w:val="7"/>
          <w:sz w:val="20"/>
        </w:rPr>
        <w:t xml:space="preserve"> </w:t>
      </w:r>
      <w:r>
        <w:rPr>
          <w:sz w:val="20"/>
        </w:rPr>
        <w:t>transmitted</w:t>
      </w:r>
      <w:r>
        <w:rPr>
          <w:spacing w:val="7"/>
          <w:sz w:val="20"/>
        </w:rPr>
        <w:t xml:space="preserve"> </w:t>
      </w:r>
      <w:r>
        <w:rPr>
          <w:sz w:val="20"/>
        </w:rPr>
        <w:t>by</w:t>
      </w:r>
    </w:p>
    <w:p w14:paraId="04B66796" w14:textId="77777777" w:rsidR="00E47B5A" w:rsidRDefault="00E47B5A" w:rsidP="00120215">
      <w:pPr>
        <w:pStyle w:val="ListParagraph"/>
        <w:widowControl w:val="0"/>
        <w:numPr>
          <w:ilvl w:val="0"/>
          <w:numId w:val="36"/>
        </w:numPr>
        <w:kinsoku w:val="0"/>
        <w:overflowPunct w:val="0"/>
        <w:autoSpaceDE w:val="0"/>
        <w:autoSpaceDN w:val="0"/>
        <w:adjustRightInd w:val="0"/>
        <w:spacing w:line="211" w:lineRule="exact"/>
        <w:ind w:left="630" w:hanging="540"/>
        <w:contextualSpacing w:val="0"/>
        <w:jc w:val="left"/>
        <w:rPr>
          <w:sz w:val="20"/>
        </w:rPr>
      </w:pPr>
      <w:r>
        <w:rPr>
          <w:sz w:val="20"/>
        </w:rPr>
        <w:t>the reporting AP if at least one AP of the other AP MLD is in the same multiple BSSID set as an</w:t>
      </w:r>
      <w:r>
        <w:rPr>
          <w:spacing w:val="-30"/>
          <w:sz w:val="20"/>
        </w:rPr>
        <w:t xml:space="preserve"> </w:t>
      </w:r>
      <w:r>
        <w:rPr>
          <w:sz w:val="20"/>
        </w:rPr>
        <w:t>AP</w:t>
      </w:r>
    </w:p>
    <w:p w14:paraId="64B094B2" w14:textId="77777777" w:rsidR="00E47B5A" w:rsidRDefault="00E47B5A" w:rsidP="00120215">
      <w:pPr>
        <w:pStyle w:val="ListParagraph"/>
        <w:widowControl w:val="0"/>
        <w:numPr>
          <w:ilvl w:val="0"/>
          <w:numId w:val="36"/>
        </w:numPr>
        <w:kinsoku w:val="0"/>
        <w:overflowPunct w:val="0"/>
        <w:autoSpaceDE w:val="0"/>
        <w:autoSpaceDN w:val="0"/>
        <w:adjustRightInd w:val="0"/>
        <w:spacing w:line="220" w:lineRule="exact"/>
        <w:ind w:left="630" w:hanging="540"/>
        <w:contextualSpacing w:val="0"/>
        <w:jc w:val="left"/>
        <w:rPr>
          <w:sz w:val="20"/>
        </w:rPr>
      </w:pPr>
      <w:r>
        <w:rPr>
          <w:sz w:val="20"/>
        </w:rPr>
        <w:t>affiliated</w:t>
      </w:r>
      <w:r>
        <w:rPr>
          <w:spacing w:val="8"/>
          <w:sz w:val="20"/>
        </w:rPr>
        <w:t xml:space="preserve"> </w:t>
      </w:r>
      <w:r>
        <w:rPr>
          <w:sz w:val="20"/>
        </w:rPr>
        <w:t>with</w:t>
      </w:r>
      <w:r>
        <w:rPr>
          <w:spacing w:val="9"/>
          <w:sz w:val="20"/>
        </w:rPr>
        <w:t xml:space="preserve"> </w:t>
      </w:r>
      <w:r>
        <w:rPr>
          <w:sz w:val="20"/>
        </w:rPr>
        <w:t>the</w:t>
      </w:r>
      <w:r>
        <w:rPr>
          <w:spacing w:val="8"/>
          <w:sz w:val="20"/>
        </w:rPr>
        <w:t xml:space="preserve"> </w:t>
      </w:r>
      <w:r>
        <w:rPr>
          <w:sz w:val="20"/>
        </w:rPr>
        <w:t>AP</w:t>
      </w:r>
      <w:r>
        <w:rPr>
          <w:spacing w:val="7"/>
          <w:sz w:val="20"/>
        </w:rPr>
        <w:t xml:space="preserve"> </w:t>
      </w:r>
      <w:r>
        <w:rPr>
          <w:sz w:val="20"/>
        </w:rPr>
        <w:t>MLD</w:t>
      </w:r>
      <w:r>
        <w:rPr>
          <w:spacing w:val="9"/>
          <w:sz w:val="20"/>
        </w:rPr>
        <w:t xml:space="preserve"> </w:t>
      </w:r>
      <w:r>
        <w:rPr>
          <w:sz w:val="20"/>
        </w:rPr>
        <w:t>of</w:t>
      </w:r>
      <w:r>
        <w:rPr>
          <w:spacing w:val="9"/>
          <w:sz w:val="20"/>
        </w:rPr>
        <w:t xml:space="preserve"> </w:t>
      </w:r>
      <w:r>
        <w:rPr>
          <w:sz w:val="20"/>
        </w:rPr>
        <w:t>the</w:t>
      </w:r>
      <w:r>
        <w:rPr>
          <w:spacing w:val="8"/>
          <w:sz w:val="20"/>
        </w:rPr>
        <w:t xml:space="preserve"> </w:t>
      </w:r>
      <w:r>
        <w:rPr>
          <w:sz w:val="20"/>
        </w:rPr>
        <w:t>reporting</w:t>
      </w:r>
      <w:r>
        <w:rPr>
          <w:spacing w:val="7"/>
          <w:sz w:val="20"/>
        </w:rPr>
        <w:t xml:space="preserve"> </w:t>
      </w:r>
      <w:r>
        <w:rPr>
          <w:sz w:val="20"/>
        </w:rPr>
        <w:t>AP,</w:t>
      </w:r>
      <w:r>
        <w:rPr>
          <w:spacing w:val="7"/>
          <w:sz w:val="20"/>
        </w:rPr>
        <w:t xml:space="preserve"> </w:t>
      </w:r>
      <w:r>
        <w:rPr>
          <w:sz w:val="20"/>
        </w:rPr>
        <w:t>unless</w:t>
      </w:r>
      <w:r>
        <w:rPr>
          <w:spacing w:val="8"/>
          <w:sz w:val="20"/>
        </w:rPr>
        <w:t xml:space="preserve"> </w:t>
      </w:r>
      <w:r>
        <w:rPr>
          <w:sz w:val="20"/>
        </w:rPr>
        <w:t>the</w:t>
      </w:r>
      <w:r>
        <w:rPr>
          <w:spacing w:val="8"/>
          <w:sz w:val="20"/>
        </w:rPr>
        <w:t xml:space="preserve"> </w:t>
      </w:r>
      <w:r>
        <w:rPr>
          <w:sz w:val="20"/>
        </w:rPr>
        <w:t>APs</w:t>
      </w:r>
      <w:r>
        <w:rPr>
          <w:spacing w:val="7"/>
          <w:sz w:val="20"/>
        </w:rPr>
        <w:t xml:space="preserve"> </w:t>
      </w:r>
      <w:r>
        <w:rPr>
          <w:sz w:val="20"/>
        </w:rPr>
        <w:t>of</w:t>
      </w:r>
      <w:r>
        <w:rPr>
          <w:spacing w:val="7"/>
          <w:sz w:val="20"/>
        </w:rPr>
        <w:t xml:space="preserve"> </w:t>
      </w:r>
      <w:r>
        <w:rPr>
          <w:sz w:val="20"/>
        </w:rPr>
        <w:t>the</w:t>
      </w:r>
      <w:r>
        <w:rPr>
          <w:spacing w:val="8"/>
          <w:sz w:val="20"/>
        </w:rPr>
        <w:t xml:space="preserve"> </w:t>
      </w:r>
      <w:r>
        <w:rPr>
          <w:sz w:val="20"/>
        </w:rPr>
        <w:t>other</w:t>
      </w:r>
      <w:r>
        <w:rPr>
          <w:spacing w:val="8"/>
          <w:sz w:val="20"/>
        </w:rPr>
        <w:t xml:space="preserve"> </w:t>
      </w:r>
      <w:r>
        <w:rPr>
          <w:sz w:val="20"/>
        </w:rPr>
        <w:t>AP</w:t>
      </w:r>
      <w:r>
        <w:rPr>
          <w:spacing w:val="8"/>
          <w:sz w:val="20"/>
        </w:rPr>
        <w:t xml:space="preserve"> </w:t>
      </w:r>
      <w:r>
        <w:rPr>
          <w:sz w:val="20"/>
        </w:rPr>
        <w:t>MLDs</w:t>
      </w:r>
      <w:r>
        <w:rPr>
          <w:spacing w:val="8"/>
          <w:sz w:val="20"/>
        </w:rPr>
        <w:t xml:space="preserve"> </w:t>
      </w:r>
      <w:r>
        <w:rPr>
          <w:sz w:val="20"/>
        </w:rPr>
        <w:t>are</w:t>
      </w:r>
      <w:r>
        <w:rPr>
          <w:spacing w:val="8"/>
          <w:sz w:val="20"/>
        </w:rPr>
        <w:t xml:space="preserve"> </w:t>
      </w:r>
      <w:r>
        <w:rPr>
          <w:sz w:val="20"/>
        </w:rPr>
        <w:t>already</w:t>
      </w:r>
    </w:p>
    <w:p w14:paraId="65455B23" w14:textId="77777777" w:rsidR="00E47B5A" w:rsidRDefault="00E47B5A" w:rsidP="00120215">
      <w:pPr>
        <w:pStyle w:val="ListParagraph"/>
        <w:widowControl w:val="0"/>
        <w:numPr>
          <w:ilvl w:val="0"/>
          <w:numId w:val="36"/>
        </w:numPr>
        <w:kinsoku w:val="0"/>
        <w:overflowPunct w:val="0"/>
        <w:autoSpaceDE w:val="0"/>
        <w:autoSpaceDN w:val="0"/>
        <w:adjustRightInd w:val="0"/>
        <w:spacing w:line="220" w:lineRule="exact"/>
        <w:ind w:left="630" w:hanging="540"/>
        <w:contextualSpacing w:val="0"/>
        <w:jc w:val="left"/>
        <w:rPr>
          <w:sz w:val="20"/>
        </w:rPr>
      </w:pPr>
      <w:r>
        <w:rPr>
          <w:sz w:val="20"/>
        </w:rPr>
        <w:t>reported</w:t>
      </w:r>
      <w:r>
        <w:rPr>
          <w:spacing w:val="7"/>
          <w:sz w:val="20"/>
        </w:rPr>
        <w:t xml:space="preserve"> </w:t>
      </w:r>
      <w:r>
        <w:rPr>
          <w:sz w:val="20"/>
        </w:rPr>
        <w:t>in</w:t>
      </w:r>
      <w:r>
        <w:rPr>
          <w:spacing w:val="7"/>
          <w:sz w:val="20"/>
        </w:rPr>
        <w:t xml:space="preserve"> </w:t>
      </w:r>
      <w:r>
        <w:rPr>
          <w:sz w:val="20"/>
        </w:rPr>
        <w:t>Beacon</w:t>
      </w:r>
      <w:r>
        <w:rPr>
          <w:spacing w:val="7"/>
          <w:sz w:val="20"/>
        </w:rPr>
        <w:t xml:space="preserve"> </w:t>
      </w:r>
      <w:r>
        <w:rPr>
          <w:sz w:val="20"/>
        </w:rPr>
        <w:t>frames</w:t>
      </w:r>
      <w:r>
        <w:rPr>
          <w:spacing w:val="8"/>
          <w:sz w:val="20"/>
        </w:rPr>
        <w:t xml:space="preserve"> </w:t>
      </w:r>
      <w:r>
        <w:rPr>
          <w:sz w:val="20"/>
        </w:rPr>
        <w:t>and</w:t>
      </w:r>
      <w:r>
        <w:rPr>
          <w:spacing w:val="7"/>
          <w:sz w:val="20"/>
        </w:rPr>
        <w:t xml:space="preserve"> </w:t>
      </w:r>
      <w:r>
        <w:rPr>
          <w:sz w:val="20"/>
        </w:rPr>
        <w:t>broadcast</w:t>
      </w:r>
      <w:r>
        <w:rPr>
          <w:spacing w:val="8"/>
          <w:sz w:val="20"/>
        </w:rPr>
        <w:t xml:space="preserve"> </w:t>
      </w:r>
      <w:r>
        <w:rPr>
          <w:sz w:val="20"/>
        </w:rPr>
        <w:t>Probe</w:t>
      </w:r>
      <w:r>
        <w:rPr>
          <w:spacing w:val="8"/>
          <w:sz w:val="20"/>
        </w:rPr>
        <w:t xml:space="preserve"> </w:t>
      </w:r>
      <w:r>
        <w:rPr>
          <w:sz w:val="20"/>
        </w:rPr>
        <w:t>Response</w:t>
      </w:r>
      <w:r>
        <w:rPr>
          <w:spacing w:val="8"/>
          <w:sz w:val="20"/>
        </w:rPr>
        <w:t xml:space="preserve"> </w:t>
      </w:r>
      <w:r>
        <w:rPr>
          <w:sz w:val="20"/>
        </w:rPr>
        <w:t>frames</w:t>
      </w:r>
      <w:r>
        <w:rPr>
          <w:spacing w:val="8"/>
          <w:sz w:val="20"/>
        </w:rPr>
        <w:t xml:space="preserve"> </w:t>
      </w:r>
      <w:r>
        <w:rPr>
          <w:sz w:val="20"/>
        </w:rPr>
        <w:t>transmitted</w:t>
      </w:r>
      <w:r>
        <w:rPr>
          <w:spacing w:val="9"/>
          <w:sz w:val="20"/>
        </w:rPr>
        <w:t xml:space="preserve"> </w:t>
      </w:r>
      <w:r>
        <w:rPr>
          <w:sz w:val="20"/>
        </w:rPr>
        <w:t>by</w:t>
      </w:r>
      <w:r>
        <w:rPr>
          <w:spacing w:val="8"/>
          <w:sz w:val="20"/>
        </w:rPr>
        <w:t xml:space="preserve"> </w:t>
      </w:r>
      <w:r>
        <w:rPr>
          <w:sz w:val="20"/>
        </w:rPr>
        <w:t>an</w:t>
      </w:r>
      <w:r>
        <w:rPr>
          <w:spacing w:val="7"/>
          <w:sz w:val="20"/>
        </w:rPr>
        <w:t xml:space="preserve"> </w:t>
      </w:r>
      <w:r>
        <w:rPr>
          <w:sz w:val="20"/>
        </w:rPr>
        <w:t>AP</w:t>
      </w:r>
      <w:r>
        <w:rPr>
          <w:spacing w:val="8"/>
          <w:sz w:val="20"/>
        </w:rPr>
        <w:t xml:space="preserve"> </w:t>
      </w:r>
      <w:r>
        <w:rPr>
          <w:sz w:val="20"/>
        </w:rPr>
        <w:t>in</w:t>
      </w:r>
      <w:r>
        <w:rPr>
          <w:spacing w:val="9"/>
          <w:sz w:val="20"/>
        </w:rPr>
        <w:t xml:space="preserve"> </w:t>
      </w:r>
      <w:r>
        <w:rPr>
          <w:sz w:val="20"/>
        </w:rPr>
        <w:t>the</w:t>
      </w:r>
      <w:r>
        <w:rPr>
          <w:spacing w:val="8"/>
          <w:sz w:val="20"/>
        </w:rPr>
        <w:t xml:space="preserve"> </w:t>
      </w:r>
      <w:r>
        <w:rPr>
          <w:sz w:val="20"/>
        </w:rPr>
        <w:t>same</w:t>
      </w:r>
    </w:p>
    <w:p w14:paraId="30C62BD3" w14:textId="45E0A97D" w:rsidR="00E47B5A" w:rsidRDefault="00E47B5A" w:rsidP="00120215">
      <w:pPr>
        <w:pStyle w:val="ListParagraph"/>
        <w:widowControl w:val="0"/>
        <w:numPr>
          <w:ilvl w:val="0"/>
          <w:numId w:val="36"/>
        </w:numPr>
        <w:kinsoku w:val="0"/>
        <w:overflowPunct w:val="0"/>
        <w:autoSpaceDE w:val="0"/>
        <w:autoSpaceDN w:val="0"/>
        <w:adjustRightInd w:val="0"/>
        <w:spacing w:line="291" w:lineRule="exact"/>
        <w:ind w:left="630" w:hanging="540"/>
        <w:contextualSpacing w:val="0"/>
        <w:jc w:val="left"/>
        <w:rPr>
          <w:sz w:val="20"/>
        </w:rPr>
      </w:pPr>
      <w:r>
        <w:rPr>
          <w:noProof/>
        </w:rPr>
        <mc:AlternateContent>
          <mc:Choice Requires="wps">
            <w:drawing>
              <wp:anchor distT="0" distB="0" distL="114300" distR="114300" simplePos="0" relativeHeight="251659264" behindDoc="1" locked="0" layoutInCell="0" allowOverlap="1" wp14:anchorId="26CB2CAD" wp14:editId="64938194">
                <wp:simplePos x="0" y="0"/>
                <wp:positionH relativeFrom="page">
                  <wp:posOffset>791845</wp:posOffset>
                </wp:positionH>
                <wp:positionV relativeFrom="paragraph">
                  <wp:posOffset>97790</wp:posOffset>
                </wp:positionV>
                <wp:extent cx="114300" cy="127000"/>
                <wp:effectExtent l="1270" t="4445" r="0" b="190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D47EA6" w14:textId="77777777" w:rsidR="008826AD" w:rsidRDefault="008826AD" w:rsidP="00E47B5A">
                            <w:pPr>
                              <w:pStyle w:val="BodyText0"/>
                              <w:kinsoku w:val="0"/>
                              <w:overflowPunct w:val="0"/>
                              <w:spacing w:line="199" w:lineRule="exact"/>
                              <w:rPr>
                                <w:sz w:val="18"/>
                                <w:szCs w:val="18"/>
                              </w:rPr>
                            </w:pPr>
                            <w:r>
                              <w:rPr>
                                <w:sz w:val="18"/>
                                <w:szCs w:val="18"/>
                              </w:rPr>
                              <w:t>29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CB2CAD" id="Text Box 12" o:spid="_x0000_s1041" type="#_x0000_t202" style="position:absolute;left:0;text-align:left;margin-left:62.35pt;margin-top:7.7pt;width:9pt;height:10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" o:allowincell="f" filled="f" stroked="f">
                <v:textbox inset="0,0,0,0">
                  <w:txbxContent>
                    <w:p w14:paraId="6ED47EA6" w14:textId="77777777" w:rsidR="008826AD" w:rsidRDefault="008826AD" w:rsidP="00E47B5A">
                      <w:pPr>
                        <w:pStyle w:val="BodyText0"/>
                        <w:kinsoku w:val="0"/>
                        <w:overflowPunct w:val="0"/>
                        <w:spacing w:line="199" w:lineRule="exact"/>
                        <w:rPr>
                          <w:sz w:val="18"/>
                          <w:szCs w:val="18"/>
                        </w:rPr>
                      </w:pPr>
                      <w:r>
                        <w:rPr>
                          <w:sz w:val="18"/>
                          <w:szCs w:val="18"/>
                        </w:rPr>
                        <w:t>29</w:t>
                      </w:r>
                    </w:p>
                  </w:txbxContent>
                </v:textbox>
                <w10:wrap anchorx="page"/>
              </v:shape>
            </w:pict>
          </mc:Fallback>
        </mc:AlternateContent>
      </w:r>
      <w:r>
        <w:rPr>
          <w:sz w:val="20"/>
        </w:rPr>
        <w:t>co</w:t>
      </w:r>
      <w:del w:id="234" w:author="Cariou, Laurent" w:date="2021-02-12T18:46:00Z">
        <w:r w:rsidDel="00E774D2">
          <w:rPr>
            <w:sz w:val="20"/>
          </w:rPr>
          <w:delText>l</w:delText>
        </w:r>
      </w:del>
      <w:ins w:id="235" w:author="Cariou, Laurent" w:date="2021-02-12T18:47:00Z">
        <w:r w:rsidR="00E774D2">
          <w:rPr>
            <w:sz w:val="20"/>
          </w:rPr>
          <w:t>-</w:t>
        </w:r>
      </w:ins>
      <w:r>
        <w:rPr>
          <w:sz w:val="20"/>
        </w:rPr>
        <w:t>located</w:t>
      </w:r>
      <w:ins w:id="236" w:author="Cariou, Laurent" w:date="2021-02-12T18:47:00Z">
        <w:r w:rsidR="00E774D2">
          <w:rPr>
            <w:sz w:val="20"/>
          </w:rPr>
          <w:t xml:space="preserve"> AP</w:t>
        </w:r>
      </w:ins>
      <w:r>
        <w:rPr>
          <w:sz w:val="20"/>
        </w:rPr>
        <w:t xml:space="preserve"> set</w:t>
      </w:r>
      <w:ins w:id="237" w:author="Cariou, Laurent" w:date="2021-02-12T18:47:00Z">
        <w:r w:rsidR="00E774D2">
          <w:rPr>
            <w:sz w:val="20"/>
          </w:rPr>
          <w:t xml:space="preserve"> (#2589)</w:t>
        </w:r>
      </w:ins>
      <w:r>
        <w:rPr>
          <w:sz w:val="20"/>
        </w:rPr>
        <w:t xml:space="preserve"> as the reporting</w:t>
      </w:r>
      <w:r>
        <w:rPr>
          <w:spacing w:val="-3"/>
          <w:sz w:val="20"/>
        </w:rPr>
        <w:t xml:space="preserve"> </w:t>
      </w:r>
      <w:r>
        <w:rPr>
          <w:sz w:val="20"/>
        </w:rPr>
        <w:t>AP.</w:t>
      </w:r>
    </w:p>
    <w:p w14:paraId="3D8C1CE3" w14:textId="77777777" w:rsidR="00E47B5A" w:rsidRDefault="00E47B5A" w:rsidP="00E47B5A">
      <w:pPr>
        <w:pStyle w:val="BodyText0"/>
        <w:kinsoku w:val="0"/>
        <w:overflowPunct w:val="0"/>
        <w:spacing w:before="55" w:line="201" w:lineRule="exact"/>
        <w:ind w:left="106"/>
        <w:rPr>
          <w:sz w:val="18"/>
          <w:szCs w:val="18"/>
        </w:rPr>
      </w:pPr>
      <w:r>
        <w:rPr>
          <w:sz w:val="18"/>
          <w:szCs w:val="18"/>
        </w:rPr>
        <w:t>30</w:t>
      </w:r>
    </w:p>
    <w:p w14:paraId="433D0522" w14:textId="77777777" w:rsidR="00E47B5A" w:rsidRDefault="00E47B5A" w:rsidP="00350BAE">
      <w:pPr>
        <w:pStyle w:val="ListParagraph"/>
        <w:widowControl w:val="0"/>
        <w:numPr>
          <w:ilvl w:val="0"/>
          <w:numId w:val="35"/>
        </w:numPr>
        <w:tabs>
          <w:tab w:val="left" w:pos="660"/>
        </w:tabs>
        <w:kinsoku w:val="0"/>
        <w:overflowPunct w:val="0"/>
        <w:autoSpaceDE w:val="0"/>
        <w:autoSpaceDN w:val="0"/>
        <w:adjustRightInd w:val="0"/>
        <w:contextualSpacing w:val="0"/>
        <w:jc w:val="left"/>
        <w:rPr>
          <w:sz w:val="20"/>
        </w:rPr>
      </w:pPr>
      <w:r>
        <w:rPr>
          <w:sz w:val="20"/>
        </w:rPr>
        <w:t>If</w:t>
      </w:r>
      <w:r>
        <w:rPr>
          <w:spacing w:val="20"/>
          <w:sz w:val="20"/>
        </w:rPr>
        <w:t xml:space="preserve"> </w:t>
      </w:r>
      <w:r>
        <w:rPr>
          <w:sz w:val="20"/>
        </w:rPr>
        <w:t>an</w:t>
      </w:r>
      <w:r>
        <w:rPr>
          <w:spacing w:val="21"/>
          <w:sz w:val="20"/>
        </w:rPr>
        <w:t xml:space="preserve"> </w:t>
      </w:r>
      <w:r>
        <w:rPr>
          <w:sz w:val="20"/>
        </w:rPr>
        <w:t>AP</w:t>
      </w:r>
      <w:r>
        <w:rPr>
          <w:spacing w:val="22"/>
          <w:sz w:val="20"/>
        </w:rPr>
        <w:t xml:space="preserve"> </w:t>
      </w:r>
      <w:r>
        <w:rPr>
          <w:sz w:val="20"/>
        </w:rPr>
        <w:t>of</w:t>
      </w:r>
      <w:r>
        <w:rPr>
          <w:spacing w:val="22"/>
          <w:sz w:val="20"/>
        </w:rPr>
        <w:t xml:space="preserve"> </w:t>
      </w:r>
      <w:r>
        <w:rPr>
          <w:sz w:val="20"/>
        </w:rPr>
        <w:t>an</w:t>
      </w:r>
      <w:r>
        <w:rPr>
          <w:spacing w:val="20"/>
          <w:sz w:val="20"/>
        </w:rPr>
        <w:t xml:space="preserve"> </w:t>
      </w:r>
      <w:r>
        <w:rPr>
          <w:sz w:val="20"/>
        </w:rPr>
        <w:t>AP</w:t>
      </w:r>
      <w:r>
        <w:rPr>
          <w:spacing w:val="21"/>
          <w:sz w:val="20"/>
        </w:rPr>
        <w:t xml:space="preserve"> </w:t>
      </w:r>
      <w:r>
        <w:rPr>
          <w:sz w:val="20"/>
        </w:rPr>
        <w:t>MLD</w:t>
      </w:r>
      <w:r>
        <w:rPr>
          <w:spacing w:val="22"/>
          <w:sz w:val="20"/>
        </w:rPr>
        <w:t xml:space="preserve"> </w:t>
      </w:r>
      <w:r>
        <w:rPr>
          <w:sz w:val="20"/>
        </w:rPr>
        <w:t>is</w:t>
      </w:r>
      <w:r>
        <w:rPr>
          <w:spacing w:val="21"/>
          <w:sz w:val="20"/>
        </w:rPr>
        <w:t xml:space="preserve"> </w:t>
      </w:r>
      <w:r>
        <w:rPr>
          <w:sz w:val="20"/>
        </w:rPr>
        <w:t>reported</w:t>
      </w:r>
      <w:r>
        <w:rPr>
          <w:spacing w:val="21"/>
          <w:sz w:val="20"/>
        </w:rPr>
        <w:t xml:space="preserve"> </w:t>
      </w:r>
      <w:r>
        <w:rPr>
          <w:sz w:val="20"/>
        </w:rPr>
        <w:t>in</w:t>
      </w:r>
      <w:r>
        <w:rPr>
          <w:spacing w:val="20"/>
          <w:sz w:val="20"/>
        </w:rPr>
        <w:t xml:space="preserve"> </w:t>
      </w:r>
      <w:r>
        <w:rPr>
          <w:sz w:val="20"/>
        </w:rPr>
        <w:t>a</w:t>
      </w:r>
      <w:del w:id="238" w:author="Cariou, Laurent" w:date="2021-02-11T16:43:00Z">
        <w:r w:rsidDel="006F5BE5">
          <w:rPr>
            <w:sz w:val="20"/>
          </w:rPr>
          <w:delText>n</w:delText>
        </w:r>
      </w:del>
      <w:r>
        <w:rPr>
          <w:spacing w:val="22"/>
          <w:sz w:val="20"/>
        </w:rPr>
        <w:t xml:space="preserve"> </w:t>
      </w:r>
      <w:r>
        <w:rPr>
          <w:sz w:val="20"/>
        </w:rPr>
        <w:t>Reduced</w:t>
      </w:r>
      <w:r>
        <w:rPr>
          <w:spacing w:val="22"/>
          <w:sz w:val="20"/>
        </w:rPr>
        <w:t xml:space="preserve"> </w:t>
      </w:r>
      <w:proofErr w:type="spellStart"/>
      <w:r>
        <w:rPr>
          <w:sz w:val="20"/>
        </w:rPr>
        <w:t>Neighbor</w:t>
      </w:r>
      <w:proofErr w:type="spellEnd"/>
      <w:r>
        <w:rPr>
          <w:spacing w:val="21"/>
          <w:sz w:val="20"/>
        </w:rPr>
        <w:t xml:space="preserve"> </w:t>
      </w:r>
      <w:r>
        <w:rPr>
          <w:sz w:val="20"/>
        </w:rPr>
        <w:t>Report</w:t>
      </w:r>
      <w:r>
        <w:rPr>
          <w:spacing w:val="21"/>
          <w:sz w:val="20"/>
        </w:rPr>
        <w:t xml:space="preserve"> </w:t>
      </w:r>
      <w:r>
        <w:rPr>
          <w:sz w:val="20"/>
        </w:rPr>
        <w:t>element</w:t>
      </w:r>
      <w:r>
        <w:rPr>
          <w:spacing w:val="21"/>
          <w:sz w:val="20"/>
        </w:rPr>
        <w:t xml:space="preserve"> </w:t>
      </w:r>
      <w:r>
        <w:rPr>
          <w:sz w:val="20"/>
        </w:rPr>
        <w:t>with</w:t>
      </w:r>
      <w:r>
        <w:rPr>
          <w:spacing w:val="22"/>
          <w:sz w:val="20"/>
        </w:rPr>
        <w:t xml:space="preserve"> </w:t>
      </w:r>
      <w:r>
        <w:rPr>
          <w:sz w:val="20"/>
        </w:rPr>
        <w:t>the</w:t>
      </w:r>
      <w:r>
        <w:rPr>
          <w:spacing w:val="22"/>
          <w:sz w:val="20"/>
        </w:rPr>
        <w:t xml:space="preserve"> </w:t>
      </w:r>
      <w:r>
        <w:rPr>
          <w:sz w:val="20"/>
        </w:rPr>
        <w:t>MLD</w:t>
      </w:r>
      <w:r>
        <w:rPr>
          <w:spacing w:val="21"/>
          <w:sz w:val="20"/>
        </w:rPr>
        <w:t xml:space="preserve"> </w:t>
      </w:r>
      <w:r>
        <w:rPr>
          <w:sz w:val="20"/>
        </w:rPr>
        <w:t>Parameters</w:t>
      </w:r>
    </w:p>
    <w:p w14:paraId="16FACCEF" w14:textId="5E9B1FB3" w:rsidR="00E47B5A" w:rsidDel="0032650A" w:rsidRDefault="00E47B5A" w:rsidP="00350BAE">
      <w:pPr>
        <w:pStyle w:val="ListParagraph"/>
        <w:widowControl w:val="0"/>
        <w:numPr>
          <w:ilvl w:val="0"/>
          <w:numId w:val="35"/>
        </w:numPr>
        <w:tabs>
          <w:tab w:val="left" w:pos="660"/>
        </w:tabs>
        <w:kinsoku w:val="0"/>
        <w:overflowPunct w:val="0"/>
        <w:autoSpaceDE w:val="0"/>
        <w:autoSpaceDN w:val="0"/>
        <w:adjustRightInd w:val="0"/>
        <w:contextualSpacing w:val="0"/>
        <w:jc w:val="left"/>
        <w:rPr>
          <w:del w:id="239" w:author="Cariou, Laurent" w:date="2021-03-01T17:04:00Z"/>
          <w:sz w:val="20"/>
        </w:rPr>
      </w:pPr>
      <w:r>
        <w:rPr>
          <w:sz w:val="20"/>
        </w:rPr>
        <w:t>subfield present in the TBTT Information field for that</w:t>
      </w:r>
      <w:r>
        <w:rPr>
          <w:spacing w:val="-4"/>
          <w:sz w:val="20"/>
        </w:rPr>
        <w:t xml:space="preserve"> </w:t>
      </w:r>
      <w:r>
        <w:rPr>
          <w:sz w:val="20"/>
        </w:rPr>
        <w:t>AP</w:t>
      </w:r>
      <w:ins w:id="240" w:author="Cariou, Laurent" w:date="2021-03-01T17:04:00Z">
        <w:r w:rsidR="0032650A">
          <w:rPr>
            <w:sz w:val="20"/>
          </w:rPr>
          <w:t xml:space="preserve">, </w:t>
        </w:r>
      </w:ins>
      <w:del w:id="241" w:author="Cariou, Laurent" w:date="2021-03-01T17:04:00Z">
        <w:r w:rsidDel="0032650A">
          <w:rPr>
            <w:sz w:val="20"/>
          </w:rPr>
          <w:delText>:</w:delText>
        </w:r>
      </w:del>
    </w:p>
    <w:p w14:paraId="2E94AFA9" w14:textId="77777777" w:rsidR="00E47B5A" w:rsidRPr="00350BAE" w:rsidDel="0032650A" w:rsidRDefault="00E47B5A" w:rsidP="00350BAE">
      <w:pPr>
        <w:pStyle w:val="ListParagraph"/>
        <w:widowControl w:val="0"/>
        <w:numPr>
          <w:ilvl w:val="0"/>
          <w:numId w:val="35"/>
        </w:numPr>
        <w:tabs>
          <w:tab w:val="left" w:pos="660"/>
        </w:tabs>
        <w:kinsoku w:val="0"/>
        <w:overflowPunct w:val="0"/>
        <w:autoSpaceDE w:val="0"/>
        <w:autoSpaceDN w:val="0"/>
        <w:adjustRightInd w:val="0"/>
        <w:contextualSpacing w:val="0"/>
        <w:jc w:val="left"/>
        <w:rPr>
          <w:del w:id="242" w:author="Cariou, Laurent" w:date="2021-03-01T17:04:00Z"/>
          <w:sz w:val="18"/>
          <w:szCs w:val="18"/>
        </w:rPr>
      </w:pPr>
      <w:del w:id="243" w:author="Cariou, Laurent" w:date="2021-03-01T17:04:00Z">
        <w:r w:rsidRPr="00350BAE" w:rsidDel="0032650A">
          <w:rPr>
            <w:sz w:val="18"/>
            <w:szCs w:val="18"/>
          </w:rPr>
          <w:delText>33</w:delText>
        </w:r>
      </w:del>
    </w:p>
    <w:p w14:paraId="5B73984A" w14:textId="5A0F4CB1" w:rsidR="00124530" w:rsidRPr="00F86EBA" w:rsidRDefault="00E47B5A" w:rsidP="00350BAE">
      <w:pPr>
        <w:pStyle w:val="BodyText0"/>
        <w:kinsoku w:val="0"/>
        <w:overflowPunct w:val="0"/>
        <w:ind w:left="106"/>
        <w:rPr>
          <w:ins w:id="244" w:author="Cariou, Laurent" w:date="2021-03-01T17:01:00Z"/>
        </w:rPr>
      </w:pPr>
      <w:del w:id="245" w:author="Cariou, Laurent" w:date="2021-03-01T17:04:00Z">
        <w:r w:rsidRPr="0032650A" w:rsidDel="0032650A">
          <w:delText>—</w:delText>
        </w:r>
        <w:r w:rsidRPr="0032650A" w:rsidDel="0032650A">
          <w:tab/>
        </w:r>
      </w:del>
      <w:ins w:id="246" w:author="Cariou, Laurent" w:date="2021-03-01T17:01:00Z">
        <w:r w:rsidR="00124530" w:rsidRPr="0032650A">
          <w:t>the MLD ID</w:t>
        </w:r>
      </w:ins>
      <w:ins w:id="247" w:author="Cariou, Laurent" w:date="2021-03-01T17:02:00Z">
        <w:r w:rsidR="0013067C" w:rsidRPr="0032650A">
          <w:t>, the link ID and the Change Sequence</w:t>
        </w:r>
      </w:ins>
      <w:ins w:id="248" w:author="Cariou, Laurent" w:date="2021-03-01T17:01:00Z">
        <w:r w:rsidR="00124530" w:rsidRPr="0032650A">
          <w:t xml:space="preserve"> subfield</w:t>
        </w:r>
      </w:ins>
      <w:ins w:id="249" w:author="Cariou, Laurent" w:date="2021-03-01T17:03:00Z">
        <w:r w:rsidR="007043FC" w:rsidRPr="0032650A">
          <w:t>s</w:t>
        </w:r>
      </w:ins>
      <w:ins w:id="250" w:author="Cariou, Laurent" w:date="2021-03-01T17:01:00Z">
        <w:r w:rsidR="00124530" w:rsidRPr="006205F8">
          <w:t xml:space="preserve"> shall be set </w:t>
        </w:r>
        <w:r w:rsidR="00E93DD9" w:rsidRPr="006205F8">
          <w:t>as</w:t>
        </w:r>
        <w:r w:rsidR="00124530" w:rsidRPr="0083271D">
          <w:t xml:space="preserve"> </w:t>
        </w:r>
        <w:r w:rsidR="00E93DD9" w:rsidRPr="0083271D">
          <w:t>described in</w:t>
        </w:r>
        <w:r w:rsidR="00124530" w:rsidRPr="00812233">
          <w:t xml:space="preserve"> </w:t>
        </w:r>
        <w:r w:rsidR="00E93DD9" w:rsidRPr="00573864">
          <w:t xml:space="preserve">9.4.2.170.2 </w:t>
        </w:r>
        <w:r w:rsidR="00E93DD9" w:rsidRPr="005F17EF">
          <w:t>(</w:t>
        </w:r>
        <w:proofErr w:type="spellStart"/>
        <w:r w:rsidR="00E93DD9" w:rsidRPr="005F17EF">
          <w:t>Neighbor</w:t>
        </w:r>
        <w:proofErr w:type="spellEnd"/>
        <w:r w:rsidR="00E93DD9" w:rsidRPr="005F17EF">
          <w:t xml:space="preserve"> AP Information field)</w:t>
        </w:r>
      </w:ins>
      <w:ins w:id="251" w:author="Cariou, Laurent" w:date="2021-03-01T17:03:00Z">
        <w:r w:rsidR="007043FC" w:rsidRPr="00C42061">
          <w:t>.</w:t>
        </w:r>
        <w:r w:rsidR="00B20049" w:rsidRPr="000D65A3">
          <w:t xml:space="preserve"> (#2972</w:t>
        </w:r>
        <w:r w:rsidR="00B20049" w:rsidRPr="00F459C8">
          <w:t>, #3361, #1041</w:t>
        </w:r>
        <w:r w:rsidR="00B20049" w:rsidRPr="00E445F1">
          <w:t>, #1923, #1973</w:t>
        </w:r>
      </w:ins>
      <w:ins w:id="252" w:author="Cariou, Laurent" w:date="2021-03-01T17:04:00Z">
        <w:r w:rsidR="00B20049" w:rsidRPr="00E445F1">
          <w:t>, #1924, #1925</w:t>
        </w:r>
      </w:ins>
      <w:ins w:id="253" w:author="Cariou, Laurent" w:date="2021-03-01T17:03:00Z">
        <w:r w:rsidR="00B20049" w:rsidRPr="00E445F1">
          <w:t>)</w:t>
        </w:r>
      </w:ins>
    </w:p>
    <w:p w14:paraId="1D0187DB" w14:textId="77777777" w:rsidR="00E93DD9" w:rsidRDefault="00E93DD9" w:rsidP="00E47B5A">
      <w:pPr>
        <w:pStyle w:val="ListParagraph"/>
        <w:widowControl w:val="0"/>
        <w:numPr>
          <w:ilvl w:val="0"/>
          <w:numId w:val="34"/>
        </w:numPr>
        <w:tabs>
          <w:tab w:val="left" w:pos="861"/>
          <w:tab w:val="left" w:pos="1259"/>
        </w:tabs>
        <w:kinsoku w:val="0"/>
        <w:overflowPunct w:val="0"/>
        <w:autoSpaceDE w:val="0"/>
        <w:autoSpaceDN w:val="0"/>
        <w:adjustRightInd w:val="0"/>
        <w:spacing w:line="188" w:lineRule="auto"/>
        <w:ind w:hanging="755"/>
        <w:contextualSpacing w:val="0"/>
        <w:jc w:val="left"/>
        <w:rPr>
          <w:ins w:id="254" w:author="Cariou, Laurent" w:date="2021-03-01T17:01:00Z"/>
          <w:sz w:val="20"/>
        </w:rPr>
      </w:pPr>
    </w:p>
    <w:p w14:paraId="1015B49F" w14:textId="77777777" w:rsidR="00124530" w:rsidRDefault="00124530" w:rsidP="00E47B5A">
      <w:pPr>
        <w:pStyle w:val="ListParagraph"/>
        <w:widowControl w:val="0"/>
        <w:numPr>
          <w:ilvl w:val="0"/>
          <w:numId w:val="34"/>
        </w:numPr>
        <w:tabs>
          <w:tab w:val="left" w:pos="861"/>
          <w:tab w:val="left" w:pos="1259"/>
        </w:tabs>
        <w:kinsoku w:val="0"/>
        <w:overflowPunct w:val="0"/>
        <w:autoSpaceDE w:val="0"/>
        <w:autoSpaceDN w:val="0"/>
        <w:adjustRightInd w:val="0"/>
        <w:spacing w:line="188" w:lineRule="auto"/>
        <w:ind w:hanging="755"/>
        <w:contextualSpacing w:val="0"/>
        <w:jc w:val="left"/>
        <w:rPr>
          <w:ins w:id="255" w:author="Cariou, Laurent" w:date="2021-03-01T17:01:00Z"/>
          <w:sz w:val="20"/>
        </w:rPr>
      </w:pPr>
    </w:p>
    <w:p w14:paraId="1923C123" w14:textId="024D0830" w:rsidR="00E47B5A" w:rsidDel="00B20049" w:rsidRDefault="00E47B5A" w:rsidP="00E47B5A">
      <w:pPr>
        <w:pStyle w:val="ListParagraph"/>
        <w:widowControl w:val="0"/>
        <w:numPr>
          <w:ilvl w:val="0"/>
          <w:numId w:val="34"/>
        </w:numPr>
        <w:tabs>
          <w:tab w:val="left" w:pos="861"/>
          <w:tab w:val="left" w:pos="1259"/>
        </w:tabs>
        <w:kinsoku w:val="0"/>
        <w:overflowPunct w:val="0"/>
        <w:autoSpaceDE w:val="0"/>
        <w:autoSpaceDN w:val="0"/>
        <w:adjustRightInd w:val="0"/>
        <w:spacing w:line="188" w:lineRule="auto"/>
        <w:ind w:hanging="755"/>
        <w:contextualSpacing w:val="0"/>
        <w:jc w:val="left"/>
        <w:rPr>
          <w:del w:id="256" w:author="Cariou, Laurent" w:date="2021-03-01T17:03:00Z"/>
          <w:sz w:val="20"/>
        </w:rPr>
      </w:pPr>
      <w:del w:id="257" w:author="Cariou, Laurent" w:date="2021-03-01T17:03:00Z">
        <w:r w:rsidDel="00B20049">
          <w:rPr>
            <w:sz w:val="20"/>
          </w:rPr>
          <w:delText>If</w:delText>
        </w:r>
        <w:r w:rsidDel="00B20049">
          <w:rPr>
            <w:spacing w:val="4"/>
            <w:sz w:val="20"/>
          </w:rPr>
          <w:delText xml:space="preserve"> </w:delText>
        </w:r>
        <w:r w:rsidDel="00B20049">
          <w:rPr>
            <w:sz w:val="20"/>
          </w:rPr>
          <w:delText>the</w:delText>
        </w:r>
        <w:r w:rsidDel="00B20049">
          <w:rPr>
            <w:spacing w:val="5"/>
            <w:sz w:val="20"/>
          </w:rPr>
          <w:delText xml:space="preserve"> </w:delText>
        </w:r>
        <w:r w:rsidDel="00B20049">
          <w:rPr>
            <w:sz w:val="20"/>
          </w:rPr>
          <w:delText>reported</w:delText>
        </w:r>
        <w:r w:rsidDel="00B20049">
          <w:rPr>
            <w:spacing w:val="6"/>
            <w:sz w:val="20"/>
          </w:rPr>
          <w:delText xml:space="preserve"> </w:delText>
        </w:r>
        <w:r w:rsidDel="00B20049">
          <w:rPr>
            <w:sz w:val="20"/>
          </w:rPr>
          <w:delText>AP</w:delText>
        </w:r>
        <w:r w:rsidDel="00B20049">
          <w:rPr>
            <w:spacing w:val="6"/>
            <w:sz w:val="20"/>
          </w:rPr>
          <w:delText xml:space="preserve"> </w:delText>
        </w:r>
        <w:r w:rsidDel="00B20049">
          <w:rPr>
            <w:sz w:val="20"/>
          </w:rPr>
          <w:delText>is</w:delText>
        </w:r>
        <w:r w:rsidDel="00B20049">
          <w:rPr>
            <w:spacing w:val="4"/>
            <w:sz w:val="20"/>
          </w:rPr>
          <w:delText xml:space="preserve"> </w:delText>
        </w:r>
        <w:r w:rsidDel="00B20049">
          <w:rPr>
            <w:sz w:val="20"/>
          </w:rPr>
          <w:delText>affiliated</w:delText>
        </w:r>
        <w:r w:rsidDel="00B20049">
          <w:rPr>
            <w:spacing w:val="5"/>
            <w:sz w:val="20"/>
          </w:rPr>
          <w:delText xml:space="preserve"> </w:delText>
        </w:r>
        <w:r w:rsidDel="00B20049">
          <w:rPr>
            <w:sz w:val="20"/>
          </w:rPr>
          <w:delText>to</w:delText>
        </w:r>
        <w:r w:rsidDel="00B20049">
          <w:rPr>
            <w:spacing w:val="6"/>
            <w:sz w:val="20"/>
          </w:rPr>
          <w:delText xml:space="preserve"> </w:delText>
        </w:r>
        <w:r w:rsidDel="00B20049">
          <w:rPr>
            <w:sz w:val="20"/>
          </w:rPr>
          <w:delText>the</w:delText>
        </w:r>
        <w:r w:rsidDel="00B20049">
          <w:rPr>
            <w:spacing w:val="5"/>
            <w:sz w:val="20"/>
          </w:rPr>
          <w:delText xml:space="preserve"> </w:delText>
        </w:r>
        <w:r w:rsidDel="00B20049">
          <w:rPr>
            <w:sz w:val="20"/>
          </w:rPr>
          <w:delText>same</w:delText>
        </w:r>
        <w:r w:rsidDel="00B20049">
          <w:rPr>
            <w:spacing w:val="4"/>
            <w:sz w:val="20"/>
          </w:rPr>
          <w:delText xml:space="preserve"> </w:delText>
        </w:r>
        <w:r w:rsidDel="00B20049">
          <w:rPr>
            <w:sz w:val="20"/>
          </w:rPr>
          <w:delText>MLD</w:delText>
        </w:r>
        <w:r w:rsidDel="00B20049">
          <w:rPr>
            <w:spacing w:val="5"/>
            <w:sz w:val="20"/>
          </w:rPr>
          <w:delText xml:space="preserve"> </w:delText>
        </w:r>
        <w:r w:rsidDel="00B20049">
          <w:rPr>
            <w:sz w:val="20"/>
          </w:rPr>
          <w:delText>as</w:delText>
        </w:r>
        <w:r w:rsidDel="00B20049">
          <w:rPr>
            <w:spacing w:val="5"/>
            <w:sz w:val="20"/>
          </w:rPr>
          <w:delText xml:space="preserve"> </w:delText>
        </w:r>
        <w:r w:rsidDel="00B20049">
          <w:rPr>
            <w:sz w:val="20"/>
          </w:rPr>
          <w:delText>the</w:delText>
        </w:r>
        <w:r w:rsidDel="00B20049">
          <w:rPr>
            <w:spacing w:val="5"/>
            <w:sz w:val="20"/>
          </w:rPr>
          <w:delText xml:space="preserve"> </w:delText>
        </w:r>
        <w:r w:rsidDel="00B20049">
          <w:rPr>
            <w:sz w:val="20"/>
          </w:rPr>
          <w:delText>reporting</w:delText>
        </w:r>
        <w:r w:rsidDel="00B20049">
          <w:rPr>
            <w:spacing w:val="4"/>
            <w:sz w:val="20"/>
          </w:rPr>
          <w:delText xml:space="preserve"> </w:delText>
        </w:r>
        <w:r w:rsidDel="00B20049">
          <w:rPr>
            <w:sz w:val="20"/>
          </w:rPr>
          <w:delText>AP,</w:delText>
        </w:r>
        <w:r w:rsidDel="00B20049">
          <w:rPr>
            <w:spacing w:val="5"/>
            <w:sz w:val="20"/>
          </w:rPr>
          <w:delText xml:space="preserve"> </w:delText>
        </w:r>
        <w:r w:rsidDel="00B20049">
          <w:rPr>
            <w:sz w:val="20"/>
          </w:rPr>
          <w:delText>the</w:delText>
        </w:r>
        <w:r w:rsidDel="00B20049">
          <w:rPr>
            <w:spacing w:val="5"/>
            <w:sz w:val="20"/>
          </w:rPr>
          <w:delText xml:space="preserve"> </w:delText>
        </w:r>
        <w:r w:rsidDel="00B20049">
          <w:rPr>
            <w:sz w:val="20"/>
          </w:rPr>
          <w:delText>MLD</w:delText>
        </w:r>
        <w:r w:rsidDel="00B20049">
          <w:rPr>
            <w:spacing w:val="6"/>
            <w:sz w:val="20"/>
          </w:rPr>
          <w:delText xml:space="preserve"> </w:delText>
        </w:r>
        <w:r w:rsidDel="00B20049">
          <w:rPr>
            <w:sz w:val="20"/>
          </w:rPr>
          <w:delText>ID</w:delText>
        </w:r>
        <w:r w:rsidDel="00B20049">
          <w:rPr>
            <w:spacing w:val="4"/>
            <w:sz w:val="20"/>
          </w:rPr>
          <w:delText xml:space="preserve"> </w:delText>
        </w:r>
        <w:r w:rsidDel="00B20049">
          <w:rPr>
            <w:sz w:val="20"/>
          </w:rPr>
          <w:delText>subfield</w:delText>
        </w:r>
        <w:r w:rsidDel="00B20049">
          <w:rPr>
            <w:spacing w:val="5"/>
            <w:sz w:val="20"/>
          </w:rPr>
          <w:delText xml:space="preserve"> </w:delText>
        </w:r>
        <w:r w:rsidDel="00B20049">
          <w:rPr>
            <w:sz w:val="20"/>
          </w:rPr>
          <w:delText>shall</w:delText>
        </w:r>
        <w:r w:rsidDel="00B20049">
          <w:rPr>
            <w:spacing w:val="5"/>
            <w:sz w:val="20"/>
          </w:rPr>
          <w:delText xml:space="preserve"> </w:delText>
        </w:r>
        <w:r w:rsidDel="00B20049">
          <w:rPr>
            <w:sz w:val="20"/>
          </w:rPr>
          <w:delText>be</w:delText>
        </w:r>
      </w:del>
    </w:p>
    <w:p w14:paraId="0BB50DEC" w14:textId="53294DFA" w:rsidR="00E47B5A" w:rsidDel="00B20049" w:rsidRDefault="00E47B5A" w:rsidP="00E47B5A">
      <w:pPr>
        <w:pStyle w:val="ListParagraph"/>
        <w:widowControl w:val="0"/>
        <w:numPr>
          <w:ilvl w:val="0"/>
          <w:numId w:val="34"/>
        </w:numPr>
        <w:tabs>
          <w:tab w:val="left" w:pos="1260"/>
        </w:tabs>
        <w:kinsoku w:val="0"/>
        <w:overflowPunct w:val="0"/>
        <w:autoSpaceDE w:val="0"/>
        <w:autoSpaceDN w:val="0"/>
        <w:adjustRightInd w:val="0"/>
        <w:spacing w:line="215" w:lineRule="exact"/>
        <w:ind w:left="1260" w:hanging="1154"/>
        <w:contextualSpacing w:val="0"/>
        <w:jc w:val="left"/>
        <w:rPr>
          <w:del w:id="258" w:author="Cariou, Laurent" w:date="2021-03-01T17:03:00Z"/>
          <w:position w:val="1"/>
          <w:sz w:val="20"/>
        </w:rPr>
      </w:pPr>
      <w:del w:id="259" w:author="Cariou, Laurent" w:date="2021-03-01T17:03:00Z">
        <w:r w:rsidDel="00B20049">
          <w:rPr>
            <w:position w:val="1"/>
            <w:sz w:val="20"/>
          </w:rPr>
          <w:delText>set</w:delText>
        </w:r>
        <w:r w:rsidDel="00B20049">
          <w:rPr>
            <w:spacing w:val="-5"/>
            <w:position w:val="1"/>
            <w:sz w:val="20"/>
          </w:rPr>
          <w:delText xml:space="preserve"> </w:delText>
        </w:r>
        <w:r w:rsidDel="00B20049">
          <w:rPr>
            <w:position w:val="1"/>
            <w:sz w:val="20"/>
          </w:rPr>
          <w:delText>to</w:delText>
        </w:r>
        <w:r w:rsidDel="00B20049">
          <w:rPr>
            <w:spacing w:val="-5"/>
            <w:position w:val="1"/>
            <w:sz w:val="20"/>
          </w:rPr>
          <w:delText xml:space="preserve"> </w:delText>
        </w:r>
        <w:r w:rsidDel="00B20049">
          <w:rPr>
            <w:position w:val="1"/>
            <w:sz w:val="20"/>
          </w:rPr>
          <w:delText>0.</w:delText>
        </w:r>
        <w:r w:rsidDel="00B20049">
          <w:rPr>
            <w:spacing w:val="-4"/>
            <w:position w:val="1"/>
            <w:sz w:val="20"/>
          </w:rPr>
          <w:delText xml:space="preserve"> </w:delText>
        </w:r>
        <w:r w:rsidDel="00B20049">
          <w:rPr>
            <w:position w:val="1"/>
            <w:sz w:val="20"/>
          </w:rPr>
          <w:delText>If</w:delText>
        </w:r>
        <w:r w:rsidDel="00B20049">
          <w:rPr>
            <w:spacing w:val="-4"/>
            <w:position w:val="1"/>
            <w:sz w:val="20"/>
          </w:rPr>
          <w:delText xml:space="preserve"> </w:delText>
        </w:r>
        <w:r w:rsidDel="00B20049">
          <w:rPr>
            <w:position w:val="1"/>
            <w:sz w:val="20"/>
          </w:rPr>
          <w:delText>the</w:delText>
        </w:r>
        <w:r w:rsidDel="00B20049">
          <w:rPr>
            <w:spacing w:val="-4"/>
            <w:position w:val="1"/>
            <w:sz w:val="20"/>
          </w:rPr>
          <w:delText xml:space="preserve"> </w:delText>
        </w:r>
        <w:r w:rsidDel="00B20049">
          <w:rPr>
            <w:position w:val="1"/>
            <w:sz w:val="20"/>
          </w:rPr>
          <w:delText>reported</w:delText>
        </w:r>
        <w:r w:rsidDel="00B20049">
          <w:rPr>
            <w:spacing w:val="-3"/>
            <w:position w:val="1"/>
            <w:sz w:val="20"/>
          </w:rPr>
          <w:delText xml:space="preserve"> </w:delText>
        </w:r>
        <w:r w:rsidDel="00B20049">
          <w:rPr>
            <w:position w:val="1"/>
            <w:sz w:val="20"/>
          </w:rPr>
          <w:delText>AP</w:delText>
        </w:r>
        <w:r w:rsidDel="00B20049">
          <w:rPr>
            <w:spacing w:val="-5"/>
            <w:position w:val="1"/>
            <w:sz w:val="20"/>
          </w:rPr>
          <w:delText xml:space="preserve"> </w:delText>
        </w:r>
        <w:r w:rsidDel="00B20049">
          <w:rPr>
            <w:position w:val="1"/>
            <w:sz w:val="20"/>
          </w:rPr>
          <w:delText>is</w:delText>
        </w:r>
        <w:r w:rsidDel="00B20049">
          <w:rPr>
            <w:spacing w:val="-3"/>
            <w:position w:val="1"/>
            <w:sz w:val="20"/>
          </w:rPr>
          <w:delText xml:space="preserve"> </w:delText>
        </w:r>
        <w:r w:rsidDel="00B20049">
          <w:rPr>
            <w:position w:val="1"/>
            <w:sz w:val="20"/>
          </w:rPr>
          <w:delText>affiliated</w:delText>
        </w:r>
        <w:r w:rsidDel="00B20049">
          <w:rPr>
            <w:spacing w:val="-2"/>
            <w:position w:val="1"/>
            <w:sz w:val="20"/>
          </w:rPr>
          <w:delText xml:space="preserve"> </w:delText>
        </w:r>
        <w:r w:rsidDel="00B20049">
          <w:rPr>
            <w:position w:val="1"/>
            <w:sz w:val="20"/>
          </w:rPr>
          <w:delText>to</w:delText>
        </w:r>
        <w:r w:rsidDel="00B20049">
          <w:rPr>
            <w:spacing w:val="-3"/>
            <w:position w:val="1"/>
            <w:sz w:val="20"/>
          </w:rPr>
          <w:delText xml:space="preserve"> </w:delText>
        </w:r>
        <w:r w:rsidDel="00B20049">
          <w:rPr>
            <w:position w:val="1"/>
            <w:sz w:val="20"/>
          </w:rPr>
          <w:delText>the</w:delText>
        </w:r>
        <w:r w:rsidDel="00B20049">
          <w:rPr>
            <w:spacing w:val="-3"/>
            <w:position w:val="1"/>
            <w:sz w:val="20"/>
          </w:rPr>
          <w:delText xml:space="preserve"> </w:delText>
        </w:r>
        <w:r w:rsidDel="00B20049">
          <w:rPr>
            <w:position w:val="1"/>
            <w:sz w:val="20"/>
          </w:rPr>
          <w:delText>same</w:delText>
        </w:r>
        <w:r w:rsidDel="00B20049">
          <w:rPr>
            <w:spacing w:val="-4"/>
            <w:position w:val="1"/>
            <w:sz w:val="20"/>
          </w:rPr>
          <w:delText xml:space="preserve"> </w:delText>
        </w:r>
        <w:r w:rsidDel="00B20049">
          <w:rPr>
            <w:position w:val="1"/>
            <w:sz w:val="20"/>
          </w:rPr>
          <w:delText>AP</w:delText>
        </w:r>
        <w:r w:rsidDel="00B20049">
          <w:rPr>
            <w:spacing w:val="-3"/>
            <w:position w:val="1"/>
            <w:sz w:val="20"/>
          </w:rPr>
          <w:delText xml:space="preserve"> </w:delText>
        </w:r>
        <w:r w:rsidDel="00B20049">
          <w:rPr>
            <w:position w:val="1"/>
            <w:sz w:val="20"/>
          </w:rPr>
          <w:delText>MLD</w:delText>
        </w:r>
        <w:r w:rsidDel="00B20049">
          <w:rPr>
            <w:spacing w:val="-5"/>
            <w:position w:val="1"/>
            <w:sz w:val="20"/>
          </w:rPr>
          <w:delText xml:space="preserve"> </w:delText>
        </w:r>
        <w:r w:rsidDel="00B20049">
          <w:rPr>
            <w:position w:val="1"/>
            <w:sz w:val="20"/>
          </w:rPr>
          <w:delText>as</w:delText>
        </w:r>
        <w:r w:rsidDel="00B20049">
          <w:rPr>
            <w:spacing w:val="-3"/>
            <w:position w:val="1"/>
            <w:sz w:val="20"/>
          </w:rPr>
          <w:delText xml:space="preserve"> </w:delText>
        </w:r>
        <w:r w:rsidDel="00B20049">
          <w:rPr>
            <w:position w:val="1"/>
            <w:sz w:val="20"/>
          </w:rPr>
          <w:delText>a</w:delText>
        </w:r>
        <w:r w:rsidDel="00B20049">
          <w:rPr>
            <w:spacing w:val="-4"/>
            <w:position w:val="1"/>
            <w:sz w:val="20"/>
          </w:rPr>
          <w:delText xml:space="preserve"> </w:delText>
        </w:r>
        <w:r w:rsidDel="00B20049">
          <w:rPr>
            <w:position w:val="1"/>
            <w:sz w:val="20"/>
          </w:rPr>
          <w:delText>nontransmitted</w:delText>
        </w:r>
        <w:r w:rsidDel="00B20049">
          <w:rPr>
            <w:spacing w:val="-2"/>
            <w:position w:val="1"/>
            <w:sz w:val="20"/>
          </w:rPr>
          <w:delText xml:space="preserve"> </w:delText>
        </w:r>
        <w:r w:rsidDel="00B20049">
          <w:rPr>
            <w:position w:val="1"/>
            <w:sz w:val="20"/>
          </w:rPr>
          <w:delText>BSSID</w:delText>
        </w:r>
        <w:r w:rsidDel="00B20049">
          <w:rPr>
            <w:spacing w:val="-3"/>
            <w:position w:val="1"/>
            <w:sz w:val="20"/>
          </w:rPr>
          <w:delText xml:space="preserve"> </w:delText>
        </w:r>
        <w:r w:rsidDel="00B20049">
          <w:rPr>
            <w:position w:val="1"/>
            <w:sz w:val="20"/>
          </w:rPr>
          <w:delText>that</w:delText>
        </w:r>
        <w:r w:rsidDel="00B20049">
          <w:rPr>
            <w:spacing w:val="-3"/>
            <w:position w:val="1"/>
            <w:sz w:val="20"/>
          </w:rPr>
          <w:delText xml:space="preserve"> </w:delText>
        </w:r>
        <w:r w:rsidDel="00B20049">
          <w:rPr>
            <w:position w:val="1"/>
            <w:sz w:val="20"/>
          </w:rPr>
          <w:delText>is</w:delText>
        </w:r>
        <w:r w:rsidDel="00B20049">
          <w:rPr>
            <w:spacing w:val="-4"/>
            <w:position w:val="1"/>
            <w:sz w:val="20"/>
          </w:rPr>
          <w:delText xml:space="preserve"> </w:delText>
        </w:r>
        <w:r w:rsidDel="00B20049">
          <w:rPr>
            <w:position w:val="1"/>
            <w:sz w:val="20"/>
          </w:rPr>
          <w:delText>in</w:delText>
        </w:r>
        <w:r w:rsidDel="00B20049">
          <w:rPr>
            <w:spacing w:val="-2"/>
            <w:position w:val="1"/>
            <w:sz w:val="20"/>
          </w:rPr>
          <w:delText xml:space="preserve"> </w:delText>
        </w:r>
        <w:r w:rsidDel="00B20049">
          <w:rPr>
            <w:position w:val="1"/>
            <w:sz w:val="20"/>
          </w:rPr>
          <w:delText>the</w:delText>
        </w:r>
      </w:del>
    </w:p>
    <w:p w14:paraId="3BE3BEAC" w14:textId="0D01719D" w:rsidR="00E47B5A" w:rsidDel="00B20049" w:rsidRDefault="00E47B5A" w:rsidP="00E47B5A">
      <w:pPr>
        <w:pStyle w:val="ListParagraph"/>
        <w:widowControl w:val="0"/>
        <w:numPr>
          <w:ilvl w:val="0"/>
          <w:numId w:val="34"/>
        </w:numPr>
        <w:tabs>
          <w:tab w:val="left" w:pos="1260"/>
        </w:tabs>
        <w:kinsoku w:val="0"/>
        <w:overflowPunct w:val="0"/>
        <w:autoSpaceDE w:val="0"/>
        <w:autoSpaceDN w:val="0"/>
        <w:adjustRightInd w:val="0"/>
        <w:spacing w:line="219" w:lineRule="exact"/>
        <w:ind w:left="1260" w:hanging="1154"/>
        <w:contextualSpacing w:val="0"/>
        <w:jc w:val="left"/>
        <w:rPr>
          <w:del w:id="260" w:author="Cariou, Laurent" w:date="2021-03-01T17:03:00Z"/>
          <w:sz w:val="20"/>
        </w:rPr>
      </w:pPr>
      <w:del w:id="261" w:author="Cariou, Laurent" w:date="2021-03-01T17:03:00Z">
        <w:r w:rsidDel="00B20049">
          <w:rPr>
            <w:sz w:val="20"/>
          </w:rPr>
          <w:delText>same multiple BSSID set as the reporting AP, the MLD ID subfield shall be set to the same value</w:delText>
        </w:r>
        <w:r w:rsidDel="00B20049">
          <w:rPr>
            <w:spacing w:val="4"/>
            <w:sz w:val="20"/>
          </w:rPr>
          <w:delText xml:space="preserve"> </w:delText>
        </w:r>
        <w:r w:rsidDel="00B20049">
          <w:rPr>
            <w:sz w:val="20"/>
          </w:rPr>
          <w:delText>as</w:delText>
        </w:r>
      </w:del>
    </w:p>
    <w:p w14:paraId="2B169F35" w14:textId="326B1DAD" w:rsidR="00E47B5A" w:rsidDel="00B20049" w:rsidRDefault="00E47B5A" w:rsidP="00E47B5A">
      <w:pPr>
        <w:pStyle w:val="ListParagraph"/>
        <w:widowControl w:val="0"/>
        <w:numPr>
          <w:ilvl w:val="0"/>
          <w:numId w:val="34"/>
        </w:numPr>
        <w:tabs>
          <w:tab w:val="left" w:pos="1260"/>
        </w:tabs>
        <w:kinsoku w:val="0"/>
        <w:overflowPunct w:val="0"/>
        <w:autoSpaceDE w:val="0"/>
        <w:autoSpaceDN w:val="0"/>
        <w:adjustRightInd w:val="0"/>
        <w:spacing w:line="220" w:lineRule="exact"/>
        <w:ind w:left="1260" w:hanging="1154"/>
        <w:contextualSpacing w:val="0"/>
        <w:jc w:val="left"/>
        <w:rPr>
          <w:del w:id="262" w:author="Cariou, Laurent" w:date="2021-03-01T17:03:00Z"/>
          <w:sz w:val="20"/>
        </w:rPr>
      </w:pPr>
      <w:del w:id="263" w:author="Cariou, Laurent" w:date="2021-03-01T17:03:00Z">
        <w:r w:rsidDel="00B20049">
          <w:rPr>
            <w:sz w:val="20"/>
          </w:rPr>
          <w:delText>in the BSSID Index field in the Multiple BSSID-Index element in the nontransmitted BSSID</w:delText>
        </w:r>
        <w:r w:rsidDel="00B20049">
          <w:rPr>
            <w:spacing w:val="28"/>
            <w:sz w:val="20"/>
          </w:rPr>
          <w:delText xml:space="preserve"> </w:delText>
        </w:r>
        <w:r w:rsidDel="00B20049">
          <w:rPr>
            <w:sz w:val="20"/>
          </w:rPr>
          <w:delText>profile</w:delText>
        </w:r>
      </w:del>
    </w:p>
    <w:p w14:paraId="1DE67C1D" w14:textId="56101DC9" w:rsidR="00E47B5A" w:rsidDel="00B20049" w:rsidRDefault="00E47B5A" w:rsidP="00E47B5A">
      <w:pPr>
        <w:pStyle w:val="ListParagraph"/>
        <w:widowControl w:val="0"/>
        <w:numPr>
          <w:ilvl w:val="0"/>
          <w:numId w:val="34"/>
        </w:numPr>
        <w:tabs>
          <w:tab w:val="left" w:pos="1260"/>
        </w:tabs>
        <w:kinsoku w:val="0"/>
        <w:overflowPunct w:val="0"/>
        <w:autoSpaceDE w:val="0"/>
        <w:autoSpaceDN w:val="0"/>
        <w:adjustRightInd w:val="0"/>
        <w:spacing w:line="281" w:lineRule="exact"/>
        <w:ind w:left="1260" w:hanging="1154"/>
        <w:contextualSpacing w:val="0"/>
        <w:jc w:val="left"/>
        <w:rPr>
          <w:del w:id="264" w:author="Cariou, Laurent" w:date="2021-03-01T17:03:00Z"/>
          <w:sz w:val="20"/>
        </w:rPr>
      </w:pPr>
      <w:del w:id="265" w:author="Cariou, Laurent" w:date="2021-03-01T17:03:00Z">
        <w:r w:rsidDel="00B20049">
          <w:rPr>
            <w:noProof/>
          </w:rPr>
          <mc:AlternateContent>
            <mc:Choice Requires="wps">
              <w:drawing>
                <wp:anchor distT="0" distB="0" distL="114300" distR="114300" simplePos="0" relativeHeight="251675136" behindDoc="1" locked="0" layoutInCell="0" allowOverlap="1" wp14:anchorId="5B7DB712" wp14:editId="6B5C4322">
                  <wp:simplePos x="0" y="0"/>
                  <wp:positionH relativeFrom="page">
                    <wp:posOffset>791845</wp:posOffset>
                  </wp:positionH>
                  <wp:positionV relativeFrom="paragraph">
                    <wp:posOffset>103505</wp:posOffset>
                  </wp:positionV>
                  <wp:extent cx="114300" cy="127000"/>
                  <wp:effectExtent l="1270" t="127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224501" w14:textId="77777777" w:rsidR="008826AD" w:rsidRDefault="008826AD" w:rsidP="00E47B5A">
                              <w:pPr>
                                <w:pStyle w:val="BodyText0"/>
                                <w:kinsoku w:val="0"/>
                                <w:overflowPunct w:val="0"/>
                                <w:spacing w:line="199" w:lineRule="exact"/>
                                <w:rPr>
                                  <w:sz w:val="18"/>
                                  <w:szCs w:val="18"/>
                                </w:rPr>
                              </w:pPr>
                              <w:r>
                                <w:rPr>
                                  <w:sz w:val="18"/>
                                  <w:szCs w:val="18"/>
                                </w:rPr>
                                <w:t>39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7DB712" id="Text Box 11" o:spid="_x0000_s1042" type="#_x0000_t202" style="position:absolute;left:0;text-align:left;margin-left:62.35pt;margin-top:8.15pt;width:9pt;height:10pt;z-index:-251641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" o:allowincell="f" filled="f" stroked="f">
                  <v:textbox inset="0,0,0,0">
                    <w:txbxContent>
                      <w:p w14:paraId="7E224501" w14:textId="77777777" w:rsidR="008826AD" w:rsidRDefault="008826AD" w:rsidP="00E47B5A">
                        <w:pPr>
                          <w:pStyle w:val="BodyText0"/>
                          <w:kinsoku w:val="0"/>
                          <w:overflowPunct w:val="0"/>
                          <w:spacing w:line="199" w:lineRule="exact"/>
                          <w:rPr>
                            <w:sz w:val="18"/>
                            <w:szCs w:val="18"/>
                          </w:rPr>
                        </w:pPr>
                        <w:r>
                          <w:rPr>
                            <w:sz w:val="18"/>
                            <w:szCs w:val="18"/>
                          </w:rPr>
                          <w:t>39</w:t>
                        </w:r>
                      </w:p>
                    </w:txbxContent>
                  </v:textbox>
                  <w10:wrap anchorx="page"/>
                </v:shape>
              </w:pict>
            </mc:Fallback>
          </mc:AlternateContent>
        </w:r>
        <w:r w:rsidDel="00B20049">
          <w:rPr>
            <w:sz w:val="20"/>
          </w:rPr>
          <w:delText>corresponding</w:delText>
        </w:r>
        <w:r w:rsidDel="00B20049">
          <w:rPr>
            <w:spacing w:val="17"/>
            <w:sz w:val="20"/>
          </w:rPr>
          <w:delText xml:space="preserve"> </w:delText>
        </w:r>
        <w:r w:rsidDel="00B20049">
          <w:rPr>
            <w:sz w:val="20"/>
          </w:rPr>
          <w:delText>to</w:delText>
        </w:r>
        <w:r w:rsidDel="00B20049">
          <w:rPr>
            <w:spacing w:val="19"/>
            <w:sz w:val="20"/>
          </w:rPr>
          <w:delText xml:space="preserve"> </w:delText>
        </w:r>
        <w:r w:rsidDel="00B20049">
          <w:rPr>
            <w:sz w:val="20"/>
          </w:rPr>
          <w:delText>the</w:delText>
        </w:r>
        <w:r w:rsidDel="00B20049">
          <w:rPr>
            <w:spacing w:val="19"/>
            <w:sz w:val="20"/>
          </w:rPr>
          <w:delText xml:space="preserve"> </w:delText>
        </w:r>
        <w:r w:rsidDel="00B20049">
          <w:rPr>
            <w:sz w:val="20"/>
          </w:rPr>
          <w:delText>nontransmitted</w:delText>
        </w:r>
        <w:r w:rsidDel="00B20049">
          <w:rPr>
            <w:spacing w:val="19"/>
            <w:sz w:val="20"/>
          </w:rPr>
          <w:delText xml:space="preserve"> </w:delText>
        </w:r>
        <w:r w:rsidDel="00B20049">
          <w:rPr>
            <w:sz w:val="20"/>
          </w:rPr>
          <w:delText>BSSID</w:delText>
        </w:r>
        <w:r w:rsidDel="00B20049">
          <w:rPr>
            <w:spacing w:val="19"/>
            <w:sz w:val="20"/>
          </w:rPr>
          <w:delText xml:space="preserve"> </w:delText>
        </w:r>
        <w:r w:rsidDel="00B20049">
          <w:rPr>
            <w:sz w:val="20"/>
          </w:rPr>
          <w:delText>in</w:delText>
        </w:r>
        <w:r w:rsidDel="00B20049">
          <w:rPr>
            <w:spacing w:val="18"/>
            <w:sz w:val="20"/>
          </w:rPr>
          <w:delText xml:space="preserve"> </w:delText>
        </w:r>
        <w:r w:rsidDel="00B20049">
          <w:rPr>
            <w:sz w:val="20"/>
          </w:rPr>
          <w:delText>the</w:delText>
        </w:r>
        <w:r w:rsidDel="00B20049">
          <w:rPr>
            <w:spacing w:val="18"/>
            <w:sz w:val="20"/>
          </w:rPr>
          <w:delText xml:space="preserve"> </w:delText>
        </w:r>
        <w:r w:rsidDel="00B20049">
          <w:rPr>
            <w:sz w:val="20"/>
          </w:rPr>
          <w:delText>Multiple</w:delText>
        </w:r>
        <w:r w:rsidDel="00B20049">
          <w:rPr>
            <w:spacing w:val="20"/>
            <w:sz w:val="20"/>
          </w:rPr>
          <w:delText xml:space="preserve"> </w:delText>
        </w:r>
        <w:r w:rsidDel="00B20049">
          <w:rPr>
            <w:sz w:val="20"/>
          </w:rPr>
          <w:delText>BSSID</w:delText>
        </w:r>
        <w:r w:rsidDel="00B20049">
          <w:rPr>
            <w:spacing w:val="19"/>
            <w:sz w:val="20"/>
          </w:rPr>
          <w:delText xml:space="preserve"> </w:delText>
        </w:r>
        <w:r w:rsidDel="00B20049">
          <w:rPr>
            <w:sz w:val="20"/>
          </w:rPr>
          <w:delText>element</w:delText>
        </w:r>
        <w:r w:rsidDel="00B20049">
          <w:rPr>
            <w:spacing w:val="19"/>
            <w:sz w:val="20"/>
          </w:rPr>
          <w:delText xml:space="preserve"> </w:delText>
        </w:r>
        <w:r w:rsidDel="00B20049">
          <w:rPr>
            <w:sz w:val="20"/>
          </w:rPr>
          <w:delText>transmitted</w:delText>
        </w:r>
        <w:r w:rsidDel="00B20049">
          <w:rPr>
            <w:spacing w:val="19"/>
            <w:sz w:val="20"/>
          </w:rPr>
          <w:delText xml:space="preserve"> </w:delText>
        </w:r>
        <w:r w:rsidDel="00B20049">
          <w:rPr>
            <w:sz w:val="20"/>
          </w:rPr>
          <w:delText>in</w:delText>
        </w:r>
        <w:r w:rsidDel="00B20049">
          <w:rPr>
            <w:spacing w:val="20"/>
            <w:sz w:val="20"/>
          </w:rPr>
          <w:delText xml:space="preserve"> </w:delText>
        </w:r>
        <w:r w:rsidDel="00B20049">
          <w:rPr>
            <w:sz w:val="20"/>
          </w:rPr>
          <w:delText>frames</w:delText>
        </w:r>
      </w:del>
    </w:p>
    <w:p w14:paraId="2E341F6E" w14:textId="0A684485" w:rsidR="00E47B5A" w:rsidDel="00B20049" w:rsidRDefault="00E47B5A" w:rsidP="00E47B5A">
      <w:pPr>
        <w:pStyle w:val="ListParagraph"/>
        <w:widowControl w:val="0"/>
        <w:numPr>
          <w:ilvl w:val="0"/>
          <w:numId w:val="33"/>
        </w:numPr>
        <w:tabs>
          <w:tab w:val="left" w:pos="1260"/>
        </w:tabs>
        <w:kinsoku w:val="0"/>
        <w:overflowPunct w:val="0"/>
        <w:autoSpaceDE w:val="0"/>
        <w:autoSpaceDN w:val="0"/>
        <w:adjustRightInd w:val="0"/>
        <w:spacing w:before="5" w:line="256" w:lineRule="exact"/>
        <w:contextualSpacing w:val="0"/>
        <w:jc w:val="left"/>
        <w:rPr>
          <w:del w:id="266" w:author="Cariou, Laurent" w:date="2021-03-01T17:03:00Z"/>
          <w:sz w:val="20"/>
        </w:rPr>
      </w:pPr>
      <w:del w:id="267" w:author="Cariou, Laurent" w:date="2021-03-01T17:03:00Z">
        <w:r w:rsidDel="00B20049">
          <w:rPr>
            <w:sz w:val="20"/>
          </w:rPr>
          <w:delText>sent</w:delText>
        </w:r>
        <w:r w:rsidDel="00B20049">
          <w:rPr>
            <w:spacing w:val="9"/>
            <w:sz w:val="20"/>
          </w:rPr>
          <w:delText xml:space="preserve"> </w:delText>
        </w:r>
        <w:r w:rsidDel="00B20049">
          <w:rPr>
            <w:sz w:val="20"/>
          </w:rPr>
          <w:delText>by</w:delText>
        </w:r>
        <w:r w:rsidDel="00B20049">
          <w:rPr>
            <w:spacing w:val="10"/>
            <w:sz w:val="20"/>
          </w:rPr>
          <w:delText xml:space="preserve"> </w:delText>
        </w:r>
        <w:r w:rsidDel="00B20049">
          <w:rPr>
            <w:sz w:val="20"/>
          </w:rPr>
          <w:delText>the</w:delText>
        </w:r>
        <w:r w:rsidDel="00B20049">
          <w:rPr>
            <w:spacing w:val="10"/>
            <w:sz w:val="20"/>
          </w:rPr>
          <w:delText xml:space="preserve"> </w:delText>
        </w:r>
        <w:r w:rsidDel="00B20049">
          <w:rPr>
            <w:sz w:val="20"/>
          </w:rPr>
          <w:delText>reporting</w:delText>
        </w:r>
        <w:r w:rsidDel="00B20049">
          <w:rPr>
            <w:spacing w:val="11"/>
            <w:sz w:val="20"/>
          </w:rPr>
          <w:delText xml:space="preserve"> </w:delText>
        </w:r>
        <w:r w:rsidDel="00B20049">
          <w:rPr>
            <w:sz w:val="20"/>
          </w:rPr>
          <w:delText>AP.</w:delText>
        </w:r>
        <w:r w:rsidDel="00B20049">
          <w:rPr>
            <w:spacing w:val="10"/>
            <w:sz w:val="20"/>
          </w:rPr>
          <w:delText xml:space="preserve"> </w:delText>
        </w:r>
        <w:r w:rsidDel="00B20049">
          <w:rPr>
            <w:sz w:val="20"/>
          </w:rPr>
          <w:delText>If</w:delText>
        </w:r>
        <w:r w:rsidDel="00B20049">
          <w:rPr>
            <w:spacing w:val="11"/>
            <w:sz w:val="20"/>
          </w:rPr>
          <w:delText xml:space="preserve"> </w:delText>
        </w:r>
        <w:r w:rsidDel="00B20049">
          <w:rPr>
            <w:sz w:val="20"/>
          </w:rPr>
          <w:delText>the</w:delText>
        </w:r>
        <w:r w:rsidDel="00B20049">
          <w:rPr>
            <w:spacing w:val="11"/>
            <w:sz w:val="20"/>
          </w:rPr>
          <w:delText xml:space="preserve"> </w:delText>
        </w:r>
        <w:r w:rsidDel="00B20049">
          <w:rPr>
            <w:sz w:val="20"/>
          </w:rPr>
          <w:delText>reported</w:delText>
        </w:r>
        <w:r w:rsidDel="00B20049">
          <w:rPr>
            <w:spacing w:val="11"/>
            <w:sz w:val="20"/>
          </w:rPr>
          <w:delText xml:space="preserve"> </w:delText>
        </w:r>
        <w:r w:rsidDel="00B20049">
          <w:rPr>
            <w:sz w:val="20"/>
          </w:rPr>
          <w:delText>AP</w:delText>
        </w:r>
        <w:r w:rsidDel="00B20049">
          <w:rPr>
            <w:spacing w:val="10"/>
            <w:sz w:val="20"/>
          </w:rPr>
          <w:delText xml:space="preserve"> </w:delText>
        </w:r>
        <w:r w:rsidDel="00B20049">
          <w:rPr>
            <w:sz w:val="20"/>
          </w:rPr>
          <w:delText>is</w:delText>
        </w:r>
        <w:r w:rsidDel="00B20049">
          <w:rPr>
            <w:spacing w:val="9"/>
            <w:sz w:val="20"/>
          </w:rPr>
          <w:delText xml:space="preserve"> </w:delText>
        </w:r>
        <w:r w:rsidDel="00B20049">
          <w:rPr>
            <w:sz w:val="20"/>
          </w:rPr>
          <w:delText>affiliated</w:delText>
        </w:r>
        <w:r w:rsidDel="00B20049">
          <w:rPr>
            <w:spacing w:val="11"/>
            <w:sz w:val="20"/>
          </w:rPr>
          <w:delText xml:space="preserve"> </w:delText>
        </w:r>
        <w:r w:rsidDel="00B20049">
          <w:rPr>
            <w:sz w:val="20"/>
          </w:rPr>
          <w:delText>to</w:delText>
        </w:r>
        <w:r w:rsidDel="00B20049">
          <w:rPr>
            <w:spacing w:val="11"/>
            <w:sz w:val="20"/>
          </w:rPr>
          <w:delText xml:space="preserve"> </w:delText>
        </w:r>
        <w:r w:rsidDel="00B20049">
          <w:rPr>
            <w:sz w:val="20"/>
          </w:rPr>
          <w:delText>another</w:delText>
        </w:r>
        <w:r w:rsidDel="00B20049">
          <w:rPr>
            <w:spacing w:val="10"/>
            <w:sz w:val="20"/>
          </w:rPr>
          <w:delText xml:space="preserve"> </w:delText>
        </w:r>
        <w:r w:rsidDel="00B20049">
          <w:rPr>
            <w:sz w:val="20"/>
          </w:rPr>
          <w:delText>AP</w:delText>
        </w:r>
        <w:r w:rsidDel="00B20049">
          <w:rPr>
            <w:spacing w:val="8"/>
            <w:sz w:val="20"/>
          </w:rPr>
          <w:delText xml:space="preserve"> </w:delText>
        </w:r>
        <w:r w:rsidDel="00B20049">
          <w:rPr>
            <w:sz w:val="20"/>
          </w:rPr>
          <w:delText>MLD</w:delText>
        </w:r>
        <w:r w:rsidDel="00B20049">
          <w:rPr>
            <w:spacing w:val="11"/>
            <w:sz w:val="20"/>
          </w:rPr>
          <w:delText xml:space="preserve"> </w:delText>
        </w:r>
        <w:r w:rsidDel="00B20049">
          <w:rPr>
            <w:sz w:val="20"/>
          </w:rPr>
          <w:delText>and</w:delText>
        </w:r>
        <w:r w:rsidDel="00B20049">
          <w:rPr>
            <w:spacing w:val="11"/>
            <w:sz w:val="20"/>
          </w:rPr>
          <w:delText xml:space="preserve"> </w:delText>
        </w:r>
        <w:r w:rsidDel="00B20049">
          <w:rPr>
            <w:sz w:val="20"/>
          </w:rPr>
          <w:delText>the</w:delText>
        </w:r>
        <w:r w:rsidDel="00B20049">
          <w:rPr>
            <w:spacing w:val="10"/>
            <w:sz w:val="20"/>
          </w:rPr>
          <w:delText xml:space="preserve"> </w:delText>
        </w:r>
        <w:r w:rsidDel="00B20049">
          <w:rPr>
            <w:sz w:val="20"/>
          </w:rPr>
          <w:delText>reporting</w:delText>
        </w:r>
        <w:r w:rsidDel="00B20049">
          <w:rPr>
            <w:spacing w:val="10"/>
            <w:sz w:val="20"/>
          </w:rPr>
          <w:delText xml:space="preserve"> </w:delText>
        </w:r>
        <w:r w:rsidDel="00B20049">
          <w:rPr>
            <w:sz w:val="20"/>
          </w:rPr>
          <w:delText>AP</w:delText>
        </w:r>
      </w:del>
    </w:p>
    <w:p w14:paraId="20A68FF6" w14:textId="647E8072" w:rsidR="00E47B5A" w:rsidDel="00B20049" w:rsidRDefault="00E47B5A" w:rsidP="00E47B5A">
      <w:pPr>
        <w:pStyle w:val="ListParagraph"/>
        <w:widowControl w:val="0"/>
        <w:numPr>
          <w:ilvl w:val="0"/>
          <w:numId w:val="33"/>
        </w:numPr>
        <w:tabs>
          <w:tab w:val="left" w:pos="1260"/>
        </w:tabs>
        <w:kinsoku w:val="0"/>
        <w:overflowPunct w:val="0"/>
        <w:autoSpaceDE w:val="0"/>
        <w:autoSpaceDN w:val="0"/>
        <w:adjustRightInd w:val="0"/>
        <w:spacing w:line="214" w:lineRule="exact"/>
        <w:contextualSpacing w:val="0"/>
        <w:jc w:val="left"/>
        <w:rPr>
          <w:del w:id="268" w:author="Cariou, Laurent" w:date="2021-03-01T17:03:00Z"/>
          <w:position w:val="1"/>
          <w:sz w:val="20"/>
        </w:rPr>
      </w:pPr>
      <w:del w:id="269" w:author="Cariou, Laurent" w:date="2021-03-01T17:03:00Z">
        <w:r w:rsidDel="00B20049">
          <w:rPr>
            <w:position w:val="1"/>
            <w:sz w:val="20"/>
          </w:rPr>
          <w:delText>intends</w:delText>
        </w:r>
        <w:r w:rsidDel="00B20049">
          <w:rPr>
            <w:spacing w:val="4"/>
            <w:position w:val="1"/>
            <w:sz w:val="20"/>
          </w:rPr>
          <w:delText xml:space="preserve"> </w:delText>
        </w:r>
        <w:r w:rsidDel="00B20049">
          <w:rPr>
            <w:position w:val="1"/>
            <w:sz w:val="20"/>
          </w:rPr>
          <w:delText>to</w:delText>
        </w:r>
        <w:r w:rsidDel="00B20049">
          <w:rPr>
            <w:spacing w:val="4"/>
            <w:position w:val="1"/>
            <w:sz w:val="20"/>
          </w:rPr>
          <w:delText xml:space="preserve"> </w:delText>
        </w:r>
        <w:r w:rsidDel="00B20049">
          <w:rPr>
            <w:position w:val="1"/>
            <w:sz w:val="20"/>
          </w:rPr>
          <w:delText>carry</w:delText>
        </w:r>
        <w:r w:rsidDel="00B20049">
          <w:rPr>
            <w:spacing w:val="4"/>
            <w:position w:val="1"/>
            <w:sz w:val="20"/>
          </w:rPr>
          <w:delText xml:space="preserve"> </w:delText>
        </w:r>
        <w:r w:rsidDel="00B20049">
          <w:rPr>
            <w:position w:val="1"/>
            <w:sz w:val="20"/>
          </w:rPr>
          <w:delText>MLD</w:delText>
        </w:r>
        <w:r w:rsidDel="00B20049">
          <w:rPr>
            <w:spacing w:val="5"/>
            <w:position w:val="1"/>
            <w:sz w:val="20"/>
          </w:rPr>
          <w:delText xml:space="preserve"> </w:delText>
        </w:r>
        <w:r w:rsidDel="00B20049">
          <w:rPr>
            <w:position w:val="1"/>
            <w:sz w:val="20"/>
          </w:rPr>
          <w:delText>information</w:delText>
        </w:r>
        <w:r w:rsidDel="00B20049">
          <w:rPr>
            <w:spacing w:val="3"/>
            <w:position w:val="1"/>
            <w:sz w:val="20"/>
          </w:rPr>
          <w:delText xml:space="preserve"> </w:delText>
        </w:r>
        <w:r w:rsidDel="00B20049">
          <w:rPr>
            <w:position w:val="1"/>
            <w:sz w:val="20"/>
          </w:rPr>
          <w:delText>for</w:delText>
        </w:r>
        <w:r w:rsidDel="00B20049">
          <w:rPr>
            <w:spacing w:val="3"/>
            <w:position w:val="1"/>
            <w:sz w:val="20"/>
          </w:rPr>
          <w:delText xml:space="preserve"> </w:delText>
        </w:r>
        <w:r w:rsidDel="00B20049">
          <w:rPr>
            <w:position w:val="1"/>
            <w:sz w:val="20"/>
          </w:rPr>
          <w:delText>that</w:delText>
        </w:r>
        <w:r w:rsidDel="00B20049">
          <w:rPr>
            <w:spacing w:val="4"/>
            <w:position w:val="1"/>
            <w:sz w:val="20"/>
          </w:rPr>
          <w:delText xml:space="preserve"> </w:delText>
        </w:r>
        <w:r w:rsidDel="00B20049">
          <w:rPr>
            <w:position w:val="1"/>
            <w:sz w:val="20"/>
          </w:rPr>
          <w:delText>AP,</w:delText>
        </w:r>
        <w:r w:rsidDel="00B20049">
          <w:rPr>
            <w:spacing w:val="5"/>
            <w:position w:val="1"/>
            <w:sz w:val="20"/>
          </w:rPr>
          <w:delText xml:space="preserve"> </w:delText>
        </w:r>
        <w:r w:rsidDel="00B20049">
          <w:rPr>
            <w:position w:val="1"/>
            <w:sz w:val="20"/>
          </w:rPr>
          <w:delText>the</w:delText>
        </w:r>
        <w:r w:rsidDel="00B20049">
          <w:rPr>
            <w:spacing w:val="4"/>
            <w:position w:val="1"/>
            <w:sz w:val="20"/>
          </w:rPr>
          <w:delText xml:space="preserve"> </w:delText>
        </w:r>
        <w:r w:rsidDel="00B20049">
          <w:rPr>
            <w:position w:val="1"/>
            <w:sz w:val="20"/>
          </w:rPr>
          <w:delText>MLD</w:delText>
        </w:r>
        <w:r w:rsidDel="00B20049">
          <w:rPr>
            <w:spacing w:val="4"/>
            <w:position w:val="1"/>
            <w:sz w:val="20"/>
          </w:rPr>
          <w:delText xml:space="preserve"> </w:delText>
        </w:r>
        <w:r w:rsidDel="00B20049">
          <w:rPr>
            <w:position w:val="1"/>
            <w:sz w:val="20"/>
          </w:rPr>
          <w:delText>ID</w:delText>
        </w:r>
        <w:r w:rsidDel="00B20049">
          <w:rPr>
            <w:spacing w:val="4"/>
            <w:position w:val="1"/>
            <w:sz w:val="20"/>
          </w:rPr>
          <w:delText xml:space="preserve"> </w:delText>
        </w:r>
        <w:r w:rsidDel="00B20049">
          <w:rPr>
            <w:position w:val="1"/>
            <w:sz w:val="20"/>
          </w:rPr>
          <w:delText>for</w:delText>
        </w:r>
        <w:r w:rsidDel="00B20049">
          <w:rPr>
            <w:spacing w:val="5"/>
            <w:position w:val="1"/>
            <w:sz w:val="20"/>
          </w:rPr>
          <w:delText xml:space="preserve"> </w:delText>
        </w:r>
        <w:r w:rsidDel="00B20049">
          <w:rPr>
            <w:position w:val="1"/>
            <w:sz w:val="20"/>
          </w:rPr>
          <w:delText>this</w:delText>
        </w:r>
        <w:r w:rsidDel="00B20049">
          <w:rPr>
            <w:spacing w:val="3"/>
            <w:position w:val="1"/>
            <w:sz w:val="20"/>
          </w:rPr>
          <w:delText xml:space="preserve"> </w:delText>
        </w:r>
        <w:r w:rsidDel="00B20049">
          <w:rPr>
            <w:position w:val="1"/>
            <w:sz w:val="20"/>
          </w:rPr>
          <w:delText>AP</w:delText>
        </w:r>
        <w:r w:rsidDel="00B20049">
          <w:rPr>
            <w:spacing w:val="4"/>
            <w:position w:val="1"/>
            <w:sz w:val="20"/>
          </w:rPr>
          <w:delText xml:space="preserve"> </w:delText>
        </w:r>
        <w:r w:rsidDel="00B20049">
          <w:rPr>
            <w:position w:val="1"/>
            <w:sz w:val="20"/>
          </w:rPr>
          <w:delText>MLD</w:delText>
        </w:r>
        <w:r w:rsidDel="00B20049">
          <w:rPr>
            <w:spacing w:val="4"/>
            <w:position w:val="1"/>
            <w:sz w:val="20"/>
          </w:rPr>
          <w:delText xml:space="preserve"> </w:delText>
        </w:r>
        <w:r w:rsidDel="00B20049">
          <w:rPr>
            <w:position w:val="1"/>
            <w:sz w:val="20"/>
          </w:rPr>
          <w:delText>shall</w:delText>
        </w:r>
        <w:r w:rsidDel="00B20049">
          <w:rPr>
            <w:spacing w:val="5"/>
            <w:position w:val="1"/>
            <w:sz w:val="20"/>
          </w:rPr>
          <w:delText xml:space="preserve"> </w:delText>
        </w:r>
        <w:r w:rsidDel="00B20049">
          <w:rPr>
            <w:position w:val="1"/>
            <w:sz w:val="20"/>
          </w:rPr>
          <w:delText>be</w:delText>
        </w:r>
        <w:r w:rsidDel="00B20049">
          <w:rPr>
            <w:spacing w:val="3"/>
            <w:position w:val="1"/>
            <w:sz w:val="20"/>
          </w:rPr>
          <w:delText xml:space="preserve"> </w:delText>
        </w:r>
        <w:r w:rsidDel="00B20049">
          <w:rPr>
            <w:position w:val="1"/>
            <w:sz w:val="20"/>
          </w:rPr>
          <w:delText>unique</w:delText>
        </w:r>
        <w:r w:rsidDel="00B20049">
          <w:rPr>
            <w:spacing w:val="3"/>
            <w:position w:val="1"/>
            <w:sz w:val="20"/>
          </w:rPr>
          <w:delText xml:space="preserve"> </w:delText>
        </w:r>
        <w:r w:rsidDel="00B20049">
          <w:rPr>
            <w:position w:val="1"/>
            <w:sz w:val="20"/>
          </w:rPr>
          <w:delText>in</w:delText>
        </w:r>
        <w:r w:rsidDel="00B20049">
          <w:rPr>
            <w:spacing w:val="4"/>
            <w:position w:val="1"/>
            <w:sz w:val="20"/>
          </w:rPr>
          <w:delText xml:space="preserve"> </w:delText>
        </w:r>
        <w:r w:rsidDel="00B20049">
          <w:rPr>
            <w:position w:val="1"/>
            <w:sz w:val="20"/>
          </w:rPr>
          <w:delText>the</w:delText>
        </w:r>
      </w:del>
    </w:p>
    <w:p w14:paraId="30ED9168" w14:textId="61DBD5E1" w:rsidR="00E47B5A" w:rsidRPr="00605134" w:rsidDel="00605134" w:rsidRDefault="00E47B5A" w:rsidP="00605134">
      <w:pPr>
        <w:pStyle w:val="ListParagraph"/>
        <w:widowControl w:val="0"/>
        <w:numPr>
          <w:ilvl w:val="0"/>
          <w:numId w:val="33"/>
        </w:numPr>
        <w:tabs>
          <w:tab w:val="left" w:pos="1260"/>
        </w:tabs>
        <w:kinsoku w:val="0"/>
        <w:overflowPunct w:val="0"/>
        <w:autoSpaceDE w:val="0"/>
        <w:autoSpaceDN w:val="0"/>
        <w:adjustRightInd w:val="0"/>
        <w:spacing w:line="219" w:lineRule="exact"/>
        <w:contextualSpacing w:val="0"/>
        <w:jc w:val="left"/>
        <w:rPr>
          <w:del w:id="270" w:author="Cariou, Laurent" w:date="2021-02-11T17:31:00Z"/>
          <w:color w:val="FF0000"/>
          <w:sz w:val="20"/>
          <w:rPrChange w:id="271" w:author="Cariou, Laurent" w:date="2021-02-11T17:30:00Z">
            <w:rPr>
              <w:del w:id="272" w:author="Cariou, Laurent" w:date="2021-02-11T17:31:00Z"/>
              <w:color w:val="FF0000"/>
            </w:rPr>
          </w:rPrChange>
        </w:rPr>
      </w:pPr>
      <w:del w:id="273" w:author="Cariou, Laurent" w:date="2021-03-01T17:03:00Z">
        <w:r w:rsidDel="00B20049">
          <w:rPr>
            <w:sz w:val="20"/>
          </w:rPr>
          <w:delText>frame</w:delText>
        </w:r>
        <w:r w:rsidDel="00B20049">
          <w:rPr>
            <w:spacing w:val="7"/>
            <w:sz w:val="20"/>
          </w:rPr>
          <w:delText xml:space="preserve"> </w:delText>
        </w:r>
        <w:r w:rsidDel="00B20049">
          <w:rPr>
            <w:sz w:val="20"/>
          </w:rPr>
          <w:delText>that</w:delText>
        </w:r>
        <w:r w:rsidDel="00B20049">
          <w:rPr>
            <w:spacing w:val="6"/>
            <w:sz w:val="20"/>
          </w:rPr>
          <w:delText xml:space="preserve"> </w:delText>
        </w:r>
        <w:r w:rsidRPr="00605134" w:rsidDel="00B20049">
          <w:rPr>
            <w:sz w:val="20"/>
          </w:rPr>
          <w:delText>carries</w:delText>
        </w:r>
        <w:r w:rsidRPr="00605134" w:rsidDel="00B20049">
          <w:rPr>
            <w:spacing w:val="7"/>
            <w:sz w:val="20"/>
          </w:rPr>
          <w:delText xml:space="preserve"> </w:delText>
        </w:r>
        <w:r w:rsidRPr="00605134" w:rsidDel="00B20049">
          <w:rPr>
            <w:sz w:val="20"/>
          </w:rPr>
          <w:delText>the</w:delText>
        </w:r>
        <w:r w:rsidRPr="00605134" w:rsidDel="00B20049">
          <w:rPr>
            <w:spacing w:val="6"/>
            <w:sz w:val="20"/>
          </w:rPr>
          <w:delText xml:space="preserve"> </w:delText>
        </w:r>
        <w:r w:rsidRPr="00605134" w:rsidDel="00B20049">
          <w:rPr>
            <w:sz w:val="20"/>
          </w:rPr>
          <w:delText>Reduced</w:delText>
        </w:r>
        <w:r w:rsidRPr="00605134" w:rsidDel="00B20049">
          <w:rPr>
            <w:spacing w:val="5"/>
            <w:sz w:val="20"/>
          </w:rPr>
          <w:delText xml:space="preserve"> </w:delText>
        </w:r>
        <w:r w:rsidRPr="00605134" w:rsidDel="00B20049">
          <w:rPr>
            <w:sz w:val="20"/>
          </w:rPr>
          <w:delText>Neighbor</w:delText>
        </w:r>
        <w:r w:rsidRPr="00605134" w:rsidDel="00B20049">
          <w:rPr>
            <w:spacing w:val="6"/>
            <w:sz w:val="20"/>
          </w:rPr>
          <w:delText xml:space="preserve"> </w:delText>
        </w:r>
        <w:r w:rsidRPr="00605134" w:rsidDel="00B20049">
          <w:rPr>
            <w:sz w:val="20"/>
          </w:rPr>
          <w:delText>Report</w:delText>
        </w:r>
        <w:r w:rsidRPr="00605134" w:rsidDel="00B20049">
          <w:rPr>
            <w:spacing w:val="7"/>
            <w:sz w:val="20"/>
          </w:rPr>
          <w:delText xml:space="preserve"> </w:delText>
        </w:r>
        <w:r w:rsidRPr="00605134" w:rsidDel="00B20049">
          <w:rPr>
            <w:sz w:val="20"/>
          </w:rPr>
          <w:delText>element</w:delText>
        </w:r>
        <w:r w:rsidRPr="00605134" w:rsidDel="00B20049">
          <w:rPr>
            <w:spacing w:val="5"/>
            <w:sz w:val="20"/>
          </w:rPr>
          <w:delText xml:space="preserve"> </w:delText>
        </w:r>
        <w:r w:rsidRPr="00605134" w:rsidDel="00B20049">
          <w:rPr>
            <w:sz w:val="20"/>
          </w:rPr>
          <w:delText>and</w:delText>
        </w:r>
        <w:r w:rsidRPr="00605134" w:rsidDel="00B20049">
          <w:rPr>
            <w:spacing w:val="6"/>
            <w:sz w:val="20"/>
          </w:rPr>
          <w:delText xml:space="preserve"> </w:delText>
        </w:r>
        <w:r w:rsidRPr="00605134" w:rsidDel="00B20049">
          <w:rPr>
            <w:sz w:val="20"/>
          </w:rPr>
          <w:delText>shall</w:delText>
        </w:r>
        <w:r w:rsidRPr="00605134" w:rsidDel="00B20049">
          <w:rPr>
            <w:spacing w:val="6"/>
            <w:sz w:val="20"/>
          </w:rPr>
          <w:delText xml:space="preserve"> </w:delText>
        </w:r>
        <w:r w:rsidRPr="00605134" w:rsidDel="00B20049">
          <w:rPr>
            <w:sz w:val="20"/>
          </w:rPr>
          <w:delText>be</w:delText>
        </w:r>
        <w:r w:rsidRPr="00605134" w:rsidDel="00B20049">
          <w:rPr>
            <w:spacing w:val="6"/>
            <w:sz w:val="20"/>
          </w:rPr>
          <w:delText xml:space="preserve"> </w:delText>
        </w:r>
      </w:del>
      <w:del w:id="274" w:author="Cariou, Laurent" w:date="2021-02-11T17:31:00Z">
        <w:r w:rsidRPr="00605134" w:rsidDel="00605134">
          <w:rPr>
            <w:sz w:val="20"/>
          </w:rPr>
          <w:delText>selected</w:delText>
        </w:r>
        <w:r w:rsidRPr="00605134" w:rsidDel="00605134">
          <w:rPr>
            <w:spacing w:val="7"/>
            <w:sz w:val="20"/>
          </w:rPr>
          <w:delText xml:space="preserve"> </w:delText>
        </w:r>
        <w:r w:rsidRPr="00605134" w:rsidDel="00605134">
          <w:rPr>
            <w:sz w:val="20"/>
          </w:rPr>
          <w:delText>with</w:delText>
        </w:r>
        <w:r w:rsidRPr="00605134" w:rsidDel="00605134">
          <w:rPr>
            <w:spacing w:val="6"/>
            <w:sz w:val="20"/>
          </w:rPr>
          <w:delText xml:space="preserve"> </w:delText>
        </w:r>
        <w:r w:rsidRPr="00605134" w:rsidDel="00605134">
          <w:rPr>
            <w:sz w:val="20"/>
          </w:rPr>
          <w:delText>additional</w:delText>
        </w:r>
        <w:r w:rsidRPr="00605134" w:rsidDel="00605134">
          <w:rPr>
            <w:spacing w:val="5"/>
            <w:sz w:val="20"/>
          </w:rPr>
          <w:delText xml:space="preserve"> </w:delText>
        </w:r>
        <w:r w:rsidRPr="00605134" w:rsidDel="00605134">
          <w:rPr>
            <w:color w:val="FF0000"/>
            <w:sz w:val="20"/>
          </w:rPr>
          <w:delText>TBD</w:delText>
        </w:r>
      </w:del>
    </w:p>
    <w:p w14:paraId="24F00FBC" w14:textId="65290666" w:rsidR="00E47B5A" w:rsidRPr="00605134" w:rsidDel="00605134" w:rsidRDefault="00E47B5A" w:rsidP="00B20049">
      <w:pPr>
        <w:pStyle w:val="ListParagraph"/>
        <w:widowControl w:val="0"/>
        <w:numPr>
          <w:ilvl w:val="0"/>
          <w:numId w:val="33"/>
        </w:numPr>
        <w:tabs>
          <w:tab w:val="left" w:pos="1260"/>
        </w:tabs>
        <w:kinsoku w:val="0"/>
        <w:overflowPunct w:val="0"/>
        <w:autoSpaceDE w:val="0"/>
        <w:autoSpaceDN w:val="0"/>
        <w:adjustRightInd w:val="0"/>
        <w:spacing w:line="219" w:lineRule="exact"/>
        <w:contextualSpacing w:val="0"/>
        <w:jc w:val="left"/>
        <w:rPr>
          <w:del w:id="275" w:author="Cariou, Laurent" w:date="2021-02-11T17:30:00Z"/>
          <w:color w:val="000000"/>
          <w:sz w:val="20"/>
          <w:rPrChange w:id="276" w:author="Cariou, Laurent" w:date="2021-02-11T17:30:00Z">
            <w:rPr>
              <w:del w:id="277" w:author="Cariou, Laurent" w:date="2021-02-11T17:30:00Z"/>
              <w:color w:val="000000"/>
            </w:rPr>
          </w:rPrChange>
        </w:rPr>
      </w:pPr>
      <w:del w:id="278" w:author="Cariou, Laurent" w:date="2021-02-11T17:31:00Z">
        <w:r w:rsidRPr="00605134" w:rsidDel="00605134">
          <w:rPr>
            <w:sz w:val="20"/>
            <w:rPrChange w:id="279" w:author="Cariou, Laurent" w:date="2021-02-11T17:30:00Z">
              <w:rPr/>
            </w:rPrChange>
          </w:rPr>
          <w:delText>rules</w:delText>
        </w:r>
      </w:del>
      <w:del w:id="280" w:author="Cariou, Laurent" w:date="2021-03-01T17:03:00Z">
        <w:r w:rsidRPr="00605134" w:rsidDel="00B20049">
          <w:rPr>
            <w:sz w:val="20"/>
            <w:rPrChange w:id="281" w:author="Cariou, Laurent" w:date="2021-02-11T17:30:00Z">
              <w:rPr/>
            </w:rPrChange>
          </w:rPr>
          <w:delText>.</w:delText>
        </w:r>
      </w:del>
      <w:r w:rsidRPr="00120215">
        <w:rPr>
          <w:spacing w:val="9"/>
          <w:sz w:val="20"/>
        </w:rPr>
        <w:t xml:space="preserve"> </w:t>
      </w:r>
      <w:del w:id="282" w:author="Cariou, Laurent" w:date="2021-03-01T17:03:00Z">
        <w:r w:rsidRPr="00120215" w:rsidDel="00B20049">
          <w:rPr>
            <w:sz w:val="20"/>
          </w:rPr>
          <w:delText>Otherwise,</w:delText>
        </w:r>
        <w:r w:rsidRPr="00120215" w:rsidDel="00B20049">
          <w:rPr>
            <w:spacing w:val="10"/>
            <w:sz w:val="20"/>
          </w:rPr>
          <w:delText xml:space="preserve"> </w:delText>
        </w:r>
        <w:r w:rsidRPr="00120215" w:rsidDel="00B20049">
          <w:rPr>
            <w:sz w:val="20"/>
          </w:rPr>
          <w:delText>the</w:delText>
        </w:r>
        <w:r w:rsidRPr="00120215" w:rsidDel="00B20049">
          <w:rPr>
            <w:spacing w:val="11"/>
            <w:sz w:val="20"/>
          </w:rPr>
          <w:delText xml:space="preserve"> </w:delText>
        </w:r>
        <w:r w:rsidRPr="00120215" w:rsidDel="00B20049">
          <w:rPr>
            <w:sz w:val="20"/>
          </w:rPr>
          <w:delText>MLD</w:delText>
        </w:r>
        <w:r w:rsidRPr="00120215" w:rsidDel="00B20049">
          <w:rPr>
            <w:spacing w:val="11"/>
            <w:sz w:val="20"/>
          </w:rPr>
          <w:delText xml:space="preserve"> </w:delText>
        </w:r>
        <w:r w:rsidRPr="00120215" w:rsidDel="00B20049">
          <w:rPr>
            <w:sz w:val="20"/>
          </w:rPr>
          <w:delText>ID</w:delText>
        </w:r>
        <w:r w:rsidRPr="00120215" w:rsidDel="00B20049">
          <w:rPr>
            <w:spacing w:val="9"/>
            <w:sz w:val="20"/>
          </w:rPr>
          <w:delText xml:space="preserve"> </w:delText>
        </w:r>
        <w:r w:rsidRPr="00120215" w:rsidDel="00B20049">
          <w:rPr>
            <w:sz w:val="20"/>
          </w:rPr>
          <w:delText>subfield</w:delText>
        </w:r>
        <w:r w:rsidRPr="00120215" w:rsidDel="00B20049">
          <w:rPr>
            <w:spacing w:val="11"/>
            <w:sz w:val="20"/>
          </w:rPr>
          <w:delText xml:space="preserve"> </w:delText>
        </w:r>
        <w:r w:rsidRPr="00120215" w:rsidDel="00B20049">
          <w:rPr>
            <w:sz w:val="20"/>
          </w:rPr>
          <w:delText>shall</w:delText>
        </w:r>
        <w:r w:rsidRPr="00120215" w:rsidDel="00B20049">
          <w:rPr>
            <w:spacing w:val="11"/>
            <w:sz w:val="20"/>
          </w:rPr>
          <w:delText xml:space="preserve"> </w:delText>
        </w:r>
        <w:r w:rsidRPr="00120215" w:rsidDel="00B20049">
          <w:rPr>
            <w:sz w:val="20"/>
          </w:rPr>
          <w:delText>be</w:delText>
        </w:r>
        <w:r w:rsidRPr="00120215" w:rsidDel="00B20049">
          <w:rPr>
            <w:spacing w:val="11"/>
            <w:sz w:val="20"/>
          </w:rPr>
          <w:delText xml:space="preserve"> </w:delText>
        </w:r>
        <w:r w:rsidRPr="00120215" w:rsidDel="00B20049">
          <w:rPr>
            <w:sz w:val="20"/>
          </w:rPr>
          <w:delText>set</w:delText>
        </w:r>
        <w:r w:rsidRPr="00120215" w:rsidDel="00B20049">
          <w:rPr>
            <w:spacing w:val="11"/>
            <w:sz w:val="20"/>
          </w:rPr>
          <w:delText xml:space="preserve"> </w:delText>
        </w:r>
        <w:r w:rsidRPr="00120215" w:rsidDel="00B20049">
          <w:rPr>
            <w:sz w:val="20"/>
          </w:rPr>
          <w:delText>to</w:delText>
        </w:r>
        <w:r w:rsidRPr="00120215" w:rsidDel="00B20049">
          <w:rPr>
            <w:spacing w:val="11"/>
            <w:sz w:val="20"/>
          </w:rPr>
          <w:delText xml:space="preserve"> </w:delText>
        </w:r>
      </w:del>
      <w:del w:id="283" w:author="Cariou, Laurent" w:date="2021-02-11T17:35:00Z">
        <w:r w:rsidRPr="00120215" w:rsidDel="004A72C1">
          <w:rPr>
            <w:color w:val="FF0000"/>
            <w:sz w:val="20"/>
          </w:rPr>
          <w:delText>TBD</w:delText>
        </w:r>
        <w:r w:rsidRPr="00120215" w:rsidDel="004A72C1">
          <w:rPr>
            <w:color w:val="FF0000"/>
            <w:spacing w:val="11"/>
            <w:sz w:val="20"/>
          </w:rPr>
          <w:delText xml:space="preserve"> </w:delText>
        </w:r>
      </w:del>
      <w:del w:id="284" w:author="Cariou, Laurent" w:date="2021-03-01T17:03:00Z">
        <w:r w:rsidRPr="00120215" w:rsidDel="00B20049">
          <w:rPr>
            <w:color w:val="000000"/>
            <w:sz w:val="20"/>
          </w:rPr>
          <w:delText>if</w:delText>
        </w:r>
        <w:r w:rsidRPr="00120215" w:rsidDel="00B20049">
          <w:rPr>
            <w:color w:val="000000"/>
            <w:spacing w:val="11"/>
            <w:sz w:val="20"/>
          </w:rPr>
          <w:delText xml:space="preserve"> </w:delText>
        </w:r>
        <w:r w:rsidRPr="00120215" w:rsidDel="00B20049">
          <w:rPr>
            <w:color w:val="000000"/>
            <w:sz w:val="20"/>
          </w:rPr>
          <w:delText>the</w:delText>
        </w:r>
        <w:r w:rsidRPr="00120215" w:rsidDel="00B20049">
          <w:rPr>
            <w:color w:val="000000"/>
            <w:spacing w:val="11"/>
            <w:sz w:val="20"/>
          </w:rPr>
          <w:delText xml:space="preserve"> </w:delText>
        </w:r>
        <w:r w:rsidRPr="00120215" w:rsidDel="00B20049">
          <w:rPr>
            <w:color w:val="000000"/>
            <w:sz w:val="20"/>
          </w:rPr>
          <w:delText>reported</w:delText>
        </w:r>
        <w:r w:rsidRPr="00120215" w:rsidDel="00B20049">
          <w:rPr>
            <w:color w:val="000000"/>
            <w:spacing w:val="11"/>
            <w:sz w:val="20"/>
          </w:rPr>
          <w:delText xml:space="preserve"> </w:delText>
        </w:r>
        <w:r w:rsidRPr="00120215" w:rsidDel="00B20049">
          <w:rPr>
            <w:color w:val="000000"/>
            <w:sz w:val="20"/>
          </w:rPr>
          <w:delText>AP</w:delText>
        </w:r>
        <w:r w:rsidRPr="00120215" w:rsidDel="00B20049">
          <w:rPr>
            <w:color w:val="000000"/>
            <w:spacing w:val="10"/>
            <w:sz w:val="20"/>
          </w:rPr>
          <w:delText xml:space="preserve"> </w:delText>
        </w:r>
        <w:r w:rsidRPr="00120215" w:rsidDel="00B20049">
          <w:rPr>
            <w:color w:val="000000"/>
            <w:sz w:val="20"/>
          </w:rPr>
          <w:delText>is</w:delText>
        </w:r>
        <w:r w:rsidRPr="00120215" w:rsidDel="00B20049">
          <w:rPr>
            <w:color w:val="000000"/>
            <w:spacing w:val="11"/>
            <w:sz w:val="20"/>
          </w:rPr>
          <w:delText xml:space="preserve"> </w:delText>
        </w:r>
        <w:r w:rsidRPr="00120215" w:rsidDel="00B20049">
          <w:rPr>
            <w:color w:val="000000"/>
            <w:sz w:val="20"/>
          </w:rPr>
          <w:delText>not</w:delText>
        </w:r>
        <w:r w:rsidRPr="00120215" w:rsidDel="00B20049">
          <w:rPr>
            <w:color w:val="000000"/>
            <w:spacing w:val="12"/>
            <w:sz w:val="20"/>
          </w:rPr>
          <w:delText xml:space="preserve"> </w:delText>
        </w:r>
        <w:r w:rsidRPr="00120215" w:rsidDel="00B20049">
          <w:rPr>
            <w:color w:val="000000"/>
            <w:sz w:val="20"/>
          </w:rPr>
          <w:delText>part</w:delText>
        </w:r>
        <w:r w:rsidRPr="00120215" w:rsidDel="00B20049">
          <w:rPr>
            <w:color w:val="000000"/>
            <w:spacing w:val="11"/>
            <w:sz w:val="20"/>
          </w:rPr>
          <w:delText xml:space="preserve"> </w:delText>
        </w:r>
        <w:r w:rsidRPr="00120215" w:rsidDel="00B20049">
          <w:rPr>
            <w:color w:val="000000"/>
            <w:sz w:val="20"/>
          </w:rPr>
          <w:delText>of</w:delText>
        </w:r>
        <w:r w:rsidRPr="00120215" w:rsidDel="00B20049">
          <w:rPr>
            <w:color w:val="000000"/>
            <w:spacing w:val="10"/>
            <w:sz w:val="20"/>
          </w:rPr>
          <w:delText xml:space="preserve"> </w:delText>
        </w:r>
        <w:r w:rsidRPr="00120215" w:rsidDel="00B20049">
          <w:rPr>
            <w:color w:val="000000"/>
            <w:sz w:val="20"/>
          </w:rPr>
          <w:delText>an</w:delText>
        </w:r>
        <w:r w:rsidRPr="00120215" w:rsidDel="00B20049">
          <w:rPr>
            <w:color w:val="000000"/>
            <w:spacing w:val="11"/>
            <w:sz w:val="20"/>
          </w:rPr>
          <w:delText xml:space="preserve"> </w:delText>
        </w:r>
        <w:r w:rsidRPr="00120215" w:rsidDel="00B20049">
          <w:rPr>
            <w:color w:val="000000"/>
            <w:sz w:val="20"/>
          </w:rPr>
          <w:delText>AP</w:delText>
        </w:r>
      </w:del>
    </w:p>
    <w:p w14:paraId="289867AE" w14:textId="79A3110C" w:rsidR="00E47B5A" w:rsidRPr="00605134" w:rsidDel="00B20049" w:rsidRDefault="00E47B5A" w:rsidP="0032650A">
      <w:pPr>
        <w:pStyle w:val="ListParagraph"/>
        <w:widowControl w:val="0"/>
        <w:numPr>
          <w:ilvl w:val="0"/>
          <w:numId w:val="33"/>
        </w:numPr>
        <w:tabs>
          <w:tab w:val="left" w:pos="1260"/>
        </w:tabs>
        <w:kinsoku w:val="0"/>
        <w:overflowPunct w:val="0"/>
        <w:autoSpaceDE w:val="0"/>
        <w:autoSpaceDN w:val="0"/>
        <w:adjustRightInd w:val="0"/>
        <w:spacing w:line="219" w:lineRule="exact"/>
        <w:contextualSpacing w:val="0"/>
        <w:jc w:val="left"/>
        <w:rPr>
          <w:del w:id="285" w:author="Cariou, Laurent" w:date="2021-03-01T17:03:00Z"/>
          <w:sz w:val="20"/>
        </w:rPr>
      </w:pPr>
      <w:del w:id="286" w:author="Cariou, Laurent" w:date="2021-03-01T17:03:00Z">
        <w:r w:rsidRPr="00120215" w:rsidDel="00B20049">
          <w:rPr>
            <w:noProof/>
            <w:sz w:val="20"/>
          </w:rPr>
          <mc:AlternateContent>
            <mc:Choice Requires="wps">
              <w:drawing>
                <wp:anchor distT="0" distB="0" distL="114300" distR="114300" simplePos="0" relativeHeight="251660288" behindDoc="1" locked="0" layoutInCell="0" allowOverlap="1" wp14:anchorId="00E51FA9" wp14:editId="27F8A6EE">
                  <wp:simplePos x="0" y="0"/>
                  <wp:positionH relativeFrom="page">
                    <wp:posOffset>791845</wp:posOffset>
                  </wp:positionH>
                  <wp:positionV relativeFrom="paragraph">
                    <wp:posOffset>103505</wp:posOffset>
                  </wp:positionV>
                  <wp:extent cx="114300" cy="127000"/>
                  <wp:effectExtent l="127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3BC075" w14:textId="77777777" w:rsidR="008826AD" w:rsidRDefault="008826AD" w:rsidP="00E47B5A">
                              <w:pPr>
                                <w:pStyle w:val="BodyText0"/>
                                <w:kinsoku w:val="0"/>
                                <w:overflowPunct w:val="0"/>
                                <w:spacing w:line="199" w:lineRule="exact"/>
                                <w:rPr>
                                  <w:sz w:val="18"/>
                                  <w:szCs w:val="18"/>
                                </w:rPr>
                              </w:pPr>
                              <w:r>
                                <w:rPr>
                                  <w:sz w:val="18"/>
                                  <w:szCs w:val="18"/>
                                </w:rPr>
                                <w:t>45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E51FA9" id="Text Box 10" o:spid="_x0000_s1043" type="#_x0000_t202" style="position:absolute;left:0;text-align:left;margin-left:62.35pt;margin-top:8.15pt;width:9pt;height:10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" o:allowincell="f" filled="f" stroked="f">
                  <v:textbox inset="0,0,0,0">
                    <w:txbxContent>
                      <w:p w14:paraId="313BC075" w14:textId="77777777" w:rsidR="008826AD" w:rsidRDefault="008826AD" w:rsidP="00E47B5A">
                        <w:pPr>
                          <w:pStyle w:val="BodyText0"/>
                          <w:kinsoku w:val="0"/>
                          <w:overflowPunct w:val="0"/>
                          <w:spacing w:line="199" w:lineRule="exact"/>
                          <w:rPr>
                            <w:sz w:val="18"/>
                            <w:szCs w:val="18"/>
                          </w:rPr>
                        </w:pPr>
                        <w:r>
                          <w:rPr>
                            <w:sz w:val="18"/>
                            <w:szCs w:val="18"/>
                          </w:rPr>
                          <w:t>45</w:t>
                        </w:r>
                      </w:p>
                    </w:txbxContent>
                  </v:textbox>
                  <w10:wrap anchorx="page"/>
                </v:shape>
              </w:pict>
            </mc:Fallback>
          </mc:AlternateContent>
        </w:r>
        <w:r w:rsidRPr="00605134" w:rsidDel="00B20049">
          <w:rPr>
            <w:sz w:val="20"/>
          </w:rPr>
          <w:delText>MLD, or if the reporting AP does not have that</w:delText>
        </w:r>
        <w:r w:rsidRPr="00605134" w:rsidDel="00B20049">
          <w:rPr>
            <w:spacing w:val="-5"/>
            <w:sz w:val="20"/>
          </w:rPr>
          <w:delText xml:space="preserve"> </w:delText>
        </w:r>
        <w:r w:rsidRPr="00605134" w:rsidDel="00B20049">
          <w:rPr>
            <w:sz w:val="20"/>
          </w:rPr>
          <w:delText>information.</w:delText>
        </w:r>
      </w:del>
    </w:p>
    <w:p w14:paraId="79CE4384" w14:textId="495225A0" w:rsidR="00E47B5A" w:rsidDel="00B20049" w:rsidRDefault="00E47B5A" w:rsidP="0032650A">
      <w:pPr>
        <w:pStyle w:val="ListParagraph"/>
        <w:widowControl w:val="0"/>
        <w:numPr>
          <w:ilvl w:val="0"/>
          <w:numId w:val="33"/>
        </w:numPr>
        <w:tabs>
          <w:tab w:val="left" w:pos="1260"/>
        </w:tabs>
        <w:kinsoku w:val="0"/>
        <w:overflowPunct w:val="0"/>
        <w:autoSpaceDE w:val="0"/>
        <w:autoSpaceDN w:val="0"/>
        <w:adjustRightInd w:val="0"/>
        <w:spacing w:line="219" w:lineRule="exact"/>
        <w:contextualSpacing w:val="0"/>
        <w:jc w:val="left"/>
        <w:rPr>
          <w:del w:id="287" w:author="Cariou, Laurent" w:date="2021-03-01T17:03:00Z"/>
          <w:sz w:val="20"/>
        </w:rPr>
      </w:pPr>
      <w:del w:id="288" w:author="Cariou, Laurent" w:date="2021-03-01T17:03:00Z">
        <w:r w:rsidDel="00B20049">
          <w:rPr>
            <w:sz w:val="20"/>
          </w:rPr>
          <w:delText>—</w:delText>
        </w:r>
        <w:r w:rsidDel="00B20049">
          <w:rPr>
            <w:sz w:val="20"/>
          </w:rPr>
          <w:tab/>
          <w:delText>If</w:delText>
        </w:r>
        <w:r w:rsidDel="00B20049">
          <w:rPr>
            <w:spacing w:val="-4"/>
            <w:sz w:val="20"/>
          </w:rPr>
          <w:delText xml:space="preserve"> </w:delText>
        </w:r>
        <w:r w:rsidDel="00B20049">
          <w:rPr>
            <w:sz w:val="20"/>
          </w:rPr>
          <w:delText>the</w:delText>
        </w:r>
        <w:r w:rsidDel="00B20049">
          <w:rPr>
            <w:spacing w:val="-4"/>
            <w:sz w:val="20"/>
          </w:rPr>
          <w:delText xml:space="preserve"> </w:delText>
        </w:r>
        <w:r w:rsidDel="00B20049">
          <w:rPr>
            <w:sz w:val="20"/>
          </w:rPr>
          <w:delText>reported</w:delText>
        </w:r>
        <w:r w:rsidDel="00B20049">
          <w:rPr>
            <w:spacing w:val="-4"/>
            <w:sz w:val="20"/>
          </w:rPr>
          <w:delText xml:space="preserve"> </w:delText>
        </w:r>
        <w:r w:rsidDel="00B20049">
          <w:rPr>
            <w:sz w:val="20"/>
          </w:rPr>
          <w:delText>AP</w:delText>
        </w:r>
        <w:r w:rsidDel="00B20049">
          <w:rPr>
            <w:spacing w:val="-5"/>
            <w:sz w:val="20"/>
          </w:rPr>
          <w:delText xml:space="preserve"> </w:delText>
        </w:r>
        <w:r w:rsidDel="00B20049">
          <w:rPr>
            <w:sz w:val="20"/>
          </w:rPr>
          <w:delText>is</w:delText>
        </w:r>
        <w:r w:rsidDel="00B20049">
          <w:rPr>
            <w:spacing w:val="-4"/>
            <w:sz w:val="20"/>
          </w:rPr>
          <w:delText xml:space="preserve"> </w:delText>
        </w:r>
        <w:r w:rsidDel="00B20049">
          <w:rPr>
            <w:sz w:val="20"/>
          </w:rPr>
          <w:delText>affiliated</w:delText>
        </w:r>
        <w:r w:rsidDel="00B20049">
          <w:rPr>
            <w:spacing w:val="-4"/>
            <w:sz w:val="20"/>
          </w:rPr>
          <w:delText xml:space="preserve"> </w:delText>
        </w:r>
        <w:r w:rsidDel="00B20049">
          <w:rPr>
            <w:sz w:val="20"/>
          </w:rPr>
          <w:delText>to</w:delText>
        </w:r>
        <w:r w:rsidDel="00B20049">
          <w:rPr>
            <w:spacing w:val="-4"/>
            <w:sz w:val="20"/>
          </w:rPr>
          <w:delText xml:space="preserve"> </w:delText>
        </w:r>
        <w:r w:rsidDel="00B20049">
          <w:rPr>
            <w:sz w:val="20"/>
          </w:rPr>
          <w:delText>the</w:delText>
        </w:r>
        <w:r w:rsidDel="00B20049">
          <w:rPr>
            <w:spacing w:val="-4"/>
            <w:sz w:val="20"/>
          </w:rPr>
          <w:delText xml:space="preserve"> </w:delText>
        </w:r>
        <w:r w:rsidDel="00B20049">
          <w:rPr>
            <w:sz w:val="20"/>
          </w:rPr>
          <w:delText>same</w:delText>
        </w:r>
        <w:r w:rsidDel="00B20049">
          <w:rPr>
            <w:spacing w:val="-5"/>
            <w:sz w:val="20"/>
          </w:rPr>
          <w:delText xml:space="preserve"> </w:delText>
        </w:r>
        <w:r w:rsidDel="00B20049">
          <w:rPr>
            <w:sz w:val="20"/>
          </w:rPr>
          <w:delText>MLD</w:delText>
        </w:r>
        <w:r w:rsidDel="00B20049">
          <w:rPr>
            <w:spacing w:val="-5"/>
            <w:sz w:val="20"/>
          </w:rPr>
          <w:delText xml:space="preserve"> </w:delText>
        </w:r>
        <w:r w:rsidDel="00B20049">
          <w:rPr>
            <w:sz w:val="20"/>
          </w:rPr>
          <w:delText>as</w:delText>
        </w:r>
        <w:r w:rsidDel="00B20049">
          <w:rPr>
            <w:spacing w:val="-3"/>
            <w:sz w:val="20"/>
          </w:rPr>
          <w:delText xml:space="preserve"> </w:delText>
        </w:r>
        <w:r w:rsidDel="00B20049">
          <w:rPr>
            <w:sz w:val="20"/>
          </w:rPr>
          <w:delText>the</w:delText>
        </w:r>
        <w:r w:rsidDel="00B20049">
          <w:rPr>
            <w:spacing w:val="-5"/>
            <w:sz w:val="20"/>
          </w:rPr>
          <w:delText xml:space="preserve"> </w:delText>
        </w:r>
        <w:r w:rsidDel="00B20049">
          <w:rPr>
            <w:sz w:val="20"/>
          </w:rPr>
          <w:delText>reporting</w:delText>
        </w:r>
        <w:r w:rsidDel="00B20049">
          <w:rPr>
            <w:spacing w:val="-5"/>
            <w:sz w:val="20"/>
          </w:rPr>
          <w:delText xml:space="preserve"> </w:delText>
        </w:r>
        <w:r w:rsidDel="00B20049">
          <w:rPr>
            <w:sz w:val="20"/>
          </w:rPr>
          <w:delText>AP</w:delText>
        </w:r>
        <w:r w:rsidDel="00B20049">
          <w:rPr>
            <w:spacing w:val="-5"/>
            <w:sz w:val="20"/>
          </w:rPr>
          <w:delText xml:space="preserve"> </w:delText>
        </w:r>
        <w:r w:rsidDel="00B20049">
          <w:rPr>
            <w:sz w:val="20"/>
          </w:rPr>
          <w:delText>or</w:delText>
        </w:r>
        <w:r w:rsidDel="00B20049">
          <w:rPr>
            <w:spacing w:val="-4"/>
            <w:sz w:val="20"/>
          </w:rPr>
          <w:delText xml:space="preserve"> </w:delText>
        </w:r>
        <w:r w:rsidDel="00B20049">
          <w:rPr>
            <w:sz w:val="20"/>
          </w:rPr>
          <w:delText>as</w:delText>
        </w:r>
        <w:r w:rsidDel="00B20049">
          <w:rPr>
            <w:spacing w:val="-5"/>
            <w:sz w:val="20"/>
          </w:rPr>
          <w:delText xml:space="preserve"> </w:delText>
        </w:r>
        <w:r w:rsidDel="00B20049">
          <w:rPr>
            <w:sz w:val="20"/>
          </w:rPr>
          <w:delText>a</w:delText>
        </w:r>
        <w:r w:rsidDel="00B20049">
          <w:rPr>
            <w:spacing w:val="-5"/>
            <w:sz w:val="20"/>
          </w:rPr>
          <w:delText xml:space="preserve"> </w:delText>
        </w:r>
        <w:r w:rsidDel="00B20049">
          <w:rPr>
            <w:sz w:val="20"/>
          </w:rPr>
          <w:delText>nontransmitted</w:delText>
        </w:r>
        <w:r w:rsidDel="00B20049">
          <w:rPr>
            <w:spacing w:val="-5"/>
            <w:sz w:val="20"/>
          </w:rPr>
          <w:delText xml:space="preserve"> </w:delText>
        </w:r>
        <w:r w:rsidDel="00B20049">
          <w:rPr>
            <w:sz w:val="20"/>
          </w:rPr>
          <w:delText>BSSID</w:delText>
        </w:r>
        <w:r w:rsidDel="00B20049">
          <w:rPr>
            <w:spacing w:val="-5"/>
            <w:sz w:val="20"/>
          </w:rPr>
          <w:delText xml:space="preserve"> </w:delText>
        </w:r>
        <w:r w:rsidDel="00B20049">
          <w:rPr>
            <w:sz w:val="20"/>
          </w:rPr>
          <w:delText>in</w:delText>
        </w:r>
      </w:del>
    </w:p>
    <w:p w14:paraId="79011FD4" w14:textId="1E8D4003" w:rsidR="00E47B5A" w:rsidDel="00B20049" w:rsidRDefault="00E47B5A" w:rsidP="0032650A">
      <w:pPr>
        <w:pStyle w:val="ListParagraph"/>
        <w:widowControl w:val="0"/>
        <w:numPr>
          <w:ilvl w:val="0"/>
          <w:numId w:val="33"/>
        </w:numPr>
        <w:tabs>
          <w:tab w:val="left" w:pos="1260"/>
        </w:tabs>
        <w:kinsoku w:val="0"/>
        <w:overflowPunct w:val="0"/>
        <w:autoSpaceDE w:val="0"/>
        <w:autoSpaceDN w:val="0"/>
        <w:adjustRightInd w:val="0"/>
        <w:spacing w:line="219" w:lineRule="exact"/>
        <w:contextualSpacing w:val="0"/>
        <w:jc w:val="left"/>
        <w:rPr>
          <w:del w:id="289" w:author="Cariou, Laurent" w:date="2021-03-01T17:03:00Z"/>
          <w:sz w:val="20"/>
        </w:rPr>
      </w:pPr>
      <w:del w:id="290" w:author="Cariou, Laurent" w:date="2021-03-01T17:03:00Z">
        <w:r w:rsidDel="00B20049">
          <w:rPr>
            <w:sz w:val="20"/>
          </w:rPr>
          <w:delText>the</w:delText>
        </w:r>
        <w:r w:rsidDel="00B20049">
          <w:rPr>
            <w:spacing w:val="-5"/>
            <w:sz w:val="20"/>
          </w:rPr>
          <w:delText xml:space="preserve"> </w:delText>
        </w:r>
        <w:r w:rsidDel="00B20049">
          <w:rPr>
            <w:sz w:val="20"/>
          </w:rPr>
          <w:delText>same</w:delText>
        </w:r>
        <w:r w:rsidDel="00B20049">
          <w:rPr>
            <w:spacing w:val="-5"/>
            <w:sz w:val="20"/>
          </w:rPr>
          <w:delText xml:space="preserve"> </w:delText>
        </w:r>
        <w:r w:rsidDel="00B20049">
          <w:rPr>
            <w:sz w:val="20"/>
          </w:rPr>
          <w:delText>multiple</w:delText>
        </w:r>
        <w:r w:rsidDel="00B20049">
          <w:rPr>
            <w:spacing w:val="-6"/>
            <w:sz w:val="20"/>
          </w:rPr>
          <w:delText xml:space="preserve"> </w:delText>
        </w:r>
        <w:r w:rsidDel="00B20049">
          <w:rPr>
            <w:sz w:val="20"/>
          </w:rPr>
          <w:delText>BSSID</w:delText>
        </w:r>
        <w:r w:rsidDel="00B20049">
          <w:rPr>
            <w:spacing w:val="-5"/>
            <w:sz w:val="20"/>
          </w:rPr>
          <w:delText xml:space="preserve"> </w:delText>
        </w:r>
        <w:r w:rsidDel="00B20049">
          <w:rPr>
            <w:sz w:val="20"/>
          </w:rPr>
          <w:delText>set</w:delText>
        </w:r>
        <w:r w:rsidDel="00B20049">
          <w:rPr>
            <w:spacing w:val="-6"/>
            <w:sz w:val="20"/>
          </w:rPr>
          <w:delText xml:space="preserve"> </w:delText>
        </w:r>
        <w:r w:rsidDel="00B20049">
          <w:rPr>
            <w:sz w:val="20"/>
          </w:rPr>
          <w:delText>as</w:delText>
        </w:r>
        <w:r w:rsidDel="00B20049">
          <w:rPr>
            <w:spacing w:val="-6"/>
            <w:sz w:val="20"/>
          </w:rPr>
          <w:delText xml:space="preserve"> </w:delText>
        </w:r>
        <w:r w:rsidDel="00B20049">
          <w:rPr>
            <w:sz w:val="20"/>
          </w:rPr>
          <w:delText>the</w:delText>
        </w:r>
        <w:r w:rsidDel="00B20049">
          <w:rPr>
            <w:spacing w:val="-6"/>
            <w:sz w:val="20"/>
          </w:rPr>
          <w:delText xml:space="preserve"> </w:delText>
        </w:r>
        <w:r w:rsidDel="00B20049">
          <w:rPr>
            <w:sz w:val="20"/>
          </w:rPr>
          <w:delText>reporting</w:delText>
        </w:r>
        <w:r w:rsidDel="00B20049">
          <w:rPr>
            <w:spacing w:val="-5"/>
            <w:sz w:val="20"/>
          </w:rPr>
          <w:delText xml:space="preserve"> </w:delText>
        </w:r>
        <w:r w:rsidDel="00B20049">
          <w:rPr>
            <w:sz w:val="20"/>
          </w:rPr>
          <w:delText>AP,</w:delText>
        </w:r>
        <w:r w:rsidDel="00B20049">
          <w:rPr>
            <w:spacing w:val="-6"/>
            <w:sz w:val="20"/>
          </w:rPr>
          <w:delText xml:space="preserve"> </w:delText>
        </w:r>
        <w:r w:rsidDel="00B20049">
          <w:rPr>
            <w:sz w:val="20"/>
          </w:rPr>
          <w:delText>the</w:delText>
        </w:r>
        <w:r w:rsidDel="00B20049">
          <w:rPr>
            <w:spacing w:val="-5"/>
            <w:sz w:val="20"/>
          </w:rPr>
          <w:delText xml:space="preserve"> </w:delText>
        </w:r>
        <w:r w:rsidDel="00B20049">
          <w:rPr>
            <w:sz w:val="20"/>
          </w:rPr>
          <w:delText>Link</w:delText>
        </w:r>
        <w:r w:rsidDel="00B20049">
          <w:rPr>
            <w:spacing w:val="-6"/>
            <w:sz w:val="20"/>
          </w:rPr>
          <w:delText xml:space="preserve"> </w:delText>
        </w:r>
        <w:r w:rsidDel="00B20049">
          <w:rPr>
            <w:sz w:val="20"/>
          </w:rPr>
          <w:delText>ID</w:delText>
        </w:r>
        <w:r w:rsidDel="00B20049">
          <w:rPr>
            <w:spacing w:val="-5"/>
            <w:sz w:val="20"/>
          </w:rPr>
          <w:delText xml:space="preserve"> </w:delText>
        </w:r>
        <w:r w:rsidDel="00B20049">
          <w:rPr>
            <w:sz w:val="20"/>
          </w:rPr>
          <w:delText>subfield</w:delText>
        </w:r>
        <w:r w:rsidDel="00B20049">
          <w:rPr>
            <w:spacing w:val="-5"/>
            <w:sz w:val="20"/>
          </w:rPr>
          <w:delText xml:space="preserve"> </w:delText>
        </w:r>
        <w:r w:rsidDel="00B20049">
          <w:rPr>
            <w:sz w:val="20"/>
          </w:rPr>
          <w:delText>in</w:delText>
        </w:r>
        <w:r w:rsidDel="00B20049">
          <w:rPr>
            <w:spacing w:val="-5"/>
            <w:sz w:val="20"/>
          </w:rPr>
          <w:delText xml:space="preserve"> </w:delText>
        </w:r>
        <w:r w:rsidDel="00B20049">
          <w:rPr>
            <w:sz w:val="20"/>
          </w:rPr>
          <w:delText>the</w:delText>
        </w:r>
        <w:r w:rsidDel="00B20049">
          <w:rPr>
            <w:spacing w:val="-5"/>
            <w:sz w:val="20"/>
          </w:rPr>
          <w:delText xml:space="preserve"> </w:delText>
        </w:r>
        <w:r w:rsidDel="00B20049">
          <w:rPr>
            <w:sz w:val="20"/>
          </w:rPr>
          <w:delText>TBTT</w:delText>
        </w:r>
        <w:r w:rsidDel="00B20049">
          <w:rPr>
            <w:spacing w:val="-5"/>
            <w:sz w:val="20"/>
          </w:rPr>
          <w:delText xml:space="preserve"> </w:delText>
        </w:r>
        <w:r w:rsidDel="00B20049">
          <w:rPr>
            <w:sz w:val="20"/>
          </w:rPr>
          <w:delText>Information</w:delText>
        </w:r>
        <w:r w:rsidDel="00B20049">
          <w:rPr>
            <w:spacing w:val="-5"/>
            <w:sz w:val="20"/>
          </w:rPr>
          <w:delText xml:space="preserve"> </w:delText>
        </w:r>
        <w:r w:rsidDel="00B20049">
          <w:rPr>
            <w:sz w:val="20"/>
          </w:rPr>
          <w:delText>field</w:delText>
        </w:r>
      </w:del>
    </w:p>
    <w:p w14:paraId="3B2EF20A" w14:textId="23334A86" w:rsidR="00E47B5A" w:rsidDel="00B20049" w:rsidRDefault="00E47B5A" w:rsidP="0032650A">
      <w:pPr>
        <w:pStyle w:val="ListParagraph"/>
        <w:widowControl w:val="0"/>
        <w:numPr>
          <w:ilvl w:val="0"/>
          <w:numId w:val="33"/>
        </w:numPr>
        <w:tabs>
          <w:tab w:val="left" w:pos="1260"/>
        </w:tabs>
        <w:kinsoku w:val="0"/>
        <w:overflowPunct w:val="0"/>
        <w:autoSpaceDE w:val="0"/>
        <w:autoSpaceDN w:val="0"/>
        <w:adjustRightInd w:val="0"/>
        <w:spacing w:line="219" w:lineRule="exact"/>
        <w:contextualSpacing w:val="0"/>
        <w:jc w:val="left"/>
        <w:rPr>
          <w:del w:id="291" w:author="Cariou, Laurent" w:date="2021-03-01T17:03:00Z"/>
          <w:sz w:val="20"/>
        </w:rPr>
      </w:pPr>
      <w:del w:id="292" w:author="Cariou, Laurent" w:date="2021-03-01T17:03:00Z">
        <w:r w:rsidDel="00B20049">
          <w:rPr>
            <w:sz w:val="20"/>
          </w:rPr>
          <w:delText>for</w:delText>
        </w:r>
        <w:r w:rsidDel="00B20049">
          <w:rPr>
            <w:spacing w:val="22"/>
            <w:sz w:val="20"/>
          </w:rPr>
          <w:delText xml:space="preserve"> </w:delText>
        </w:r>
        <w:r w:rsidDel="00B20049">
          <w:rPr>
            <w:sz w:val="20"/>
          </w:rPr>
          <w:delText>the</w:delText>
        </w:r>
        <w:r w:rsidDel="00B20049">
          <w:rPr>
            <w:spacing w:val="22"/>
            <w:sz w:val="20"/>
          </w:rPr>
          <w:delText xml:space="preserve"> </w:delText>
        </w:r>
        <w:r w:rsidDel="00B20049">
          <w:rPr>
            <w:sz w:val="20"/>
          </w:rPr>
          <w:delText>reported</w:delText>
        </w:r>
        <w:r w:rsidDel="00B20049">
          <w:rPr>
            <w:spacing w:val="22"/>
            <w:sz w:val="20"/>
          </w:rPr>
          <w:delText xml:space="preserve"> </w:delText>
        </w:r>
        <w:r w:rsidDel="00B20049">
          <w:rPr>
            <w:sz w:val="20"/>
          </w:rPr>
          <w:delText>AP</w:delText>
        </w:r>
        <w:r w:rsidDel="00B20049">
          <w:rPr>
            <w:spacing w:val="21"/>
            <w:sz w:val="20"/>
          </w:rPr>
          <w:delText xml:space="preserve"> </w:delText>
        </w:r>
        <w:r w:rsidDel="00B20049">
          <w:rPr>
            <w:sz w:val="20"/>
          </w:rPr>
          <w:delText>shall</w:delText>
        </w:r>
        <w:r w:rsidDel="00B20049">
          <w:rPr>
            <w:spacing w:val="22"/>
            <w:sz w:val="20"/>
          </w:rPr>
          <w:delText xml:space="preserve"> </w:delText>
        </w:r>
        <w:r w:rsidDel="00B20049">
          <w:rPr>
            <w:sz w:val="20"/>
          </w:rPr>
          <w:delText>be</w:delText>
        </w:r>
        <w:r w:rsidDel="00B20049">
          <w:rPr>
            <w:spacing w:val="22"/>
            <w:sz w:val="20"/>
          </w:rPr>
          <w:delText xml:space="preserve"> </w:delText>
        </w:r>
        <w:r w:rsidDel="00B20049">
          <w:rPr>
            <w:sz w:val="20"/>
          </w:rPr>
          <w:delText>set</w:delText>
        </w:r>
        <w:r w:rsidDel="00B20049">
          <w:rPr>
            <w:spacing w:val="22"/>
            <w:sz w:val="20"/>
          </w:rPr>
          <w:delText xml:space="preserve"> </w:delText>
        </w:r>
        <w:r w:rsidDel="00B20049">
          <w:rPr>
            <w:sz w:val="20"/>
          </w:rPr>
          <w:delText>to</w:delText>
        </w:r>
        <w:r w:rsidDel="00B20049">
          <w:rPr>
            <w:spacing w:val="22"/>
            <w:sz w:val="20"/>
          </w:rPr>
          <w:delText xml:space="preserve"> </w:delText>
        </w:r>
        <w:r w:rsidDel="00B20049">
          <w:rPr>
            <w:sz w:val="20"/>
          </w:rPr>
          <w:delText>the</w:delText>
        </w:r>
        <w:r w:rsidDel="00B20049">
          <w:rPr>
            <w:spacing w:val="22"/>
            <w:sz w:val="20"/>
          </w:rPr>
          <w:delText xml:space="preserve"> </w:delText>
        </w:r>
        <w:r w:rsidDel="00B20049">
          <w:rPr>
            <w:sz w:val="20"/>
          </w:rPr>
          <w:delText>same</w:delText>
        </w:r>
        <w:r w:rsidDel="00B20049">
          <w:rPr>
            <w:spacing w:val="22"/>
            <w:sz w:val="20"/>
          </w:rPr>
          <w:delText xml:space="preserve"> </w:delText>
        </w:r>
        <w:r w:rsidDel="00B20049">
          <w:rPr>
            <w:sz w:val="20"/>
          </w:rPr>
          <w:delText>value</w:delText>
        </w:r>
        <w:r w:rsidDel="00B20049">
          <w:rPr>
            <w:spacing w:val="21"/>
            <w:sz w:val="20"/>
          </w:rPr>
          <w:delText xml:space="preserve"> </w:delText>
        </w:r>
        <w:r w:rsidDel="00B20049">
          <w:rPr>
            <w:sz w:val="20"/>
          </w:rPr>
          <w:delText>as</w:delText>
        </w:r>
        <w:r w:rsidDel="00B20049">
          <w:rPr>
            <w:spacing w:val="22"/>
            <w:sz w:val="20"/>
          </w:rPr>
          <w:delText xml:space="preserve"> </w:delText>
        </w:r>
        <w:r w:rsidDel="00B20049">
          <w:rPr>
            <w:sz w:val="20"/>
          </w:rPr>
          <w:delText>in</w:delText>
        </w:r>
        <w:r w:rsidDel="00B20049">
          <w:rPr>
            <w:spacing w:val="22"/>
            <w:sz w:val="20"/>
          </w:rPr>
          <w:delText xml:space="preserve"> </w:delText>
        </w:r>
        <w:r w:rsidDel="00B20049">
          <w:rPr>
            <w:sz w:val="20"/>
          </w:rPr>
          <w:delText>the</w:delText>
        </w:r>
        <w:r w:rsidDel="00B20049">
          <w:rPr>
            <w:spacing w:val="21"/>
            <w:sz w:val="20"/>
          </w:rPr>
          <w:delText xml:space="preserve"> </w:delText>
        </w:r>
        <w:r w:rsidDel="00B20049">
          <w:rPr>
            <w:sz w:val="20"/>
          </w:rPr>
          <w:delText>Link</w:delText>
        </w:r>
        <w:r w:rsidDel="00B20049">
          <w:rPr>
            <w:spacing w:val="23"/>
            <w:sz w:val="20"/>
          </w:rPr>
          <w:delText xml:space="preserve"> </w:delText>
        </w:r>
        <w:r w:rsidDel="00B20049">
          <w:rPr>
            <w:sz w:val="20"/>
          </w:rPr>
          <w:delText>ID</w:delText>
        </w:r>
        <w:r w:rsidDel="00B20049">
          <w:rPr>
            <w:spacing w:val="22"/>
            <w:sz w:val="20"/>
          </w:rPr>
          <w:delText xml:space="preserve"> </w:delText>
        </w:r>
        <w:r w:rsidDel="00B20049">
          <w:rPr>
            <w:sz w:val="20"/>
          </w:rPr>
          <w:delText>field</w:delText>
        </w:r>
        <w:r w:rsidDel="00B20049">
          <w:rPr>
            <w:spacing w:val="22"/>
            <w:sz w:val="20"/>
          </w:rPr>
          <w:delText xml:space="preserve"> </w:delText>
        </w:r>
        <w:r w:rsidDel="00B20049">
          <w:rPr>
            <w:sz w:val="20"/>
          </w:rPr>
          <w:delText>in</w:delText>
        </w:r>
        <w:r w:rsidDel="00B20049">
          <w:rPr>
            <w:spacing w:val="22"/>
            <w:sz w:val="20"/>
          </w:rPr>
          <w:delText xml:space="preserve"> </w:delText>
        </w:r>
        <w:r w:rsidDel="00B20049">
          <w:rPr>
            <w:sz w:val="20"/>
          </w:rPr>
          <w:delText>the</w:delText>
        </w:r>
        <w:r w:rsidDel="00B20049">
          <w:rPr>
            <w:spacing w:val="21"/>
            <w:sz w:val="20"/>
          </w:rPr>
          <w:delText xml:space="preserve"> </w:delText>
        </w:r>
        <w:r w:rsidDel="00B20049">
          <w:rPr>
            <w:sz w:val="20"/>
          </w:rPr>
          <w:delText>per-STA</w:delText>
        </w:r>
        <w:r w:rsidDel="00B20049">
          <w:rPr>
            <w:spacing w:val="22"/>
            <w:sz w:val="20"/>
          </w:rPr>
          <w:delText xml:space="preserve"> </w:delText>
        </w:r>
        <w:r w:rsidDel="00B20049">
          <w:rPr>
            <w:sz w:val="20"/>
          </w:rPr>
          <w:delText>profile</w:delText>
        </w:r>
      </w:del>
    </w:p>
    <w:p w14:paraId="13084460" w14:textId="2FC2A727" w:rsidR="00E47B5A" w:rsidDel="00B20049" w:rsidRDefault="00E47B5A" w:rsidP="0032650A">
      <w:pPr>
        <w:pStyle w:val="ListParagraph"/>
        <w:widowControl w:val="0"/>
        <w:numPr>
          <w:ilvl w:val="0"/>
          <w:numId w:val="33"/>
        </w:numPr>
        <w:tabs>
          <w:tab w:val="left" w:pos="1260"/>
        </w:tabs>
        <w:kinsoku w:val="0"/>
        <w:overflowPunct w:val="0"/>
        <w:autoSpaceDE w:val="0"/>
        <w:autoSpaceDN w:val="0"/>
        <w:adjustRightInd w:val="0"/>
        <w:spacing w:line="219" w:lineRule="exact"/>
        <w:contextualSpacing w:val="0"/>
        <w:jc w:val="left"/>
        <w:rPr>
          <w:del w:id="293" w:author="Cariou, Laurent" w:date="2021-03-01T17:03:00Z"/>
          <w:sz w:val="20"/>
        </w:rPr>
      </w:pPr>
      <w:del w:id="294" w:author="Cariou, Laurent" w:date="2021-03-01T17:03:00Z">
        <w:r w:rsidDel="00B20049">
          <w:rPr>
            <w:noProof/>
          </w:rPr>
          <mc:AlternateContent>
            <mc:Choice Requires="wps">
              <w:drawing>
                <wp:anchor distT="0" distB="0" distL="114300" distR="114300" simplePos="0" relativeHeight="251677184" behindDoc="1" locked="0" layoutInCell="0" allowOverlap="1" wp14:anchorId="70FC3C02" wp14:editId="2084606B">
                  <wp:simplePos x="0" y="0"/>
                  <wp:positionH relativeFrom="page">
                    <wp:posOffset>791845</wp:posOffset>
                  </wp:positionH>
                  <wp:positionV relativeFrom="paragraph">
                    <wp:posOffset>97790</wp:posOffset>
                  </wp:positionV>
                  <wp:extent cx="114300" cy="127000"/>
                  <wp:effectExtent l="1270" t="0" r="0" b="127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4F614" w14:textId="77777777" w:rsidR="008826AD" w:rsidRDefault="008826AD" w:rsidP="00E47B5A">
                              <w:pPr>
                                <w:pStyle w:val="BodyText0"/>
                                <w:kinsoku w:val="0"/>
                                <w:overflowPunct w:val="0"/>
                                <w:spacing w:line="199" w:lineRule="exact"/>
                                <w:rPr>
                                  <w:sz w:val="18"/>
                                  <w:szCs w:val="18"/>
                                </w:rPr>
                              </w:pPr>
                              <w:r>
                                <w:rPr>
                                  <w:sz w:val="18"/>
                                  <w:szCs w:val="18"/>
                                </w:rPr>
                                <w:t>50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FC3C02" id="Text Box 9" o:spid="_x0000_s1044" type="#_x0000_t202" style="position:absolute;left:0;text-align:left;margin-left:62.35pt;margin-top:7.7pt;width:9pt;height:10pt;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" o:allowincell="f" filled="f" stroked="f">
                  <v:textbox inset="0,0,0,0">
                    <w:txbxContent>
                      <w:p w14:paraId="7CD4F614" w14:textId="77777777" w:rsidR="008826AD" w:rsidRDefault="008826AD" w:rsidP="00E47B5A">
                        <w:pPr>
                          <w:pStyle w:val="BodyText0"/>
                          <w:kinsoku w:val="0"/>
                          <w:overflowPunct w:val="0"/>
                          <w:spacing w:line="199" w:lineRule="exact"/>
                          <w:rPr>
                            <w:sz w:val="18"/>
                            <w:szCs w:val="18"/>
                          </w:rPr>
                        </w:pPr>
                        <w:r>
                          <w:rPr>
                            <w:sz w:val="18"/>
                            <w:szCs w:val="18"/>
                          </w:rPr>
                          <w:t>50</w:t>
                        </w:r>
                      </w:p>
                    </w:txbxContent>
                  </v:textbox>
                  <w10:wrap anchorx="page"/>
                </v:shape>
              </w:pict>
            </mc:Fallback>
          </mc:AlternateContent>
        </w:r>
        <w:r w:rsidDel="00B20049">
          <w:rPr>
            <w:sz w:val="20"/>
          </w:rPr>
          <w:delText>corresponding to the reported AP in the Basic variant Multi-Link element transmitted in frames</w:delText>
        </w:r>
        <w:r w:rsidDel="00B20049">
          <w:rPr>
            <w:spacing w:val="6"/>
            <w:sz w:val="20"/>
          </w:rPr>
          <w:delText xml:space="preserve"> </w:delText>
        </w:r>
        <w:r w:rsidDel="00B20049">
          <w:rPr>
            <w:sz w:val="20"/>
          </w:rPr>
          <w:delText>sent</w:delText>
        </w:r>
      </w:del>
    </w:p>
    <w:p w14:paraId="3F33C914" w14:textId="0E172413" w:rsidR="00E47B5A" w:rsidDel="00B20049" w:rsidRDefault="00E47B5A" w:rsidP="0032650A">
      <w:pPr>
        <w:pStyle w:val="ListParagraph"/>
        <w:widowControl w:val="0"/>
        <w:numPr>
          <w:ilvl w:val="0"/>
          <w:numId w:val="33"/>
        </w:numPr>
        <w:tabs>
          <w:tab w:val="left" w:pos="1260"/>
        </w:tabs>
        <w:kinsoku w:val="0"/>
        <w:overflowPunct w:val="0"/>
        <w:autoSpaceDE w:val="0"/>
        <w:autoSpaceDN w:val="0"/>
        <w:adjustRightInd w:val="0"/>
        <w:spacing w:line="219" w:lineRule="exact"/>
        <w:contextualSpacing w:val="0"/>
        <w:jc w:val="left"/>
        <w:rPr>
          <w:del w:id="295" w:author="Cariou, Laurent" w:date="2021-03-01T17:03:00Z"/>
          <w:color w:val="000000"/>
          <w:sz w:val="20"/>
        </w:rPr>
      </w:pPr>
      <w:del w:id="296" w:author="Cariou, Laurent" w:date="2021-03-01T17:03:00Z">
        <w:r w:rsidDel="00B20049">
          <w:rPr>
            <w:sz w:val="20"/>
          </w:rPr>
          <w:delText>by</w:delText>
        </w:r>
        <w:r w:rsidDel="00B20049">
          <w:rPr>
            <w:spacing w:val="3"/>
            <w:sz w:val="20"/>
          </w:rPr>
          <w:delText xml:space="preserve"> </w:delText>
        </w:r>
        <w:r w:rsidDel="00B20049">
          <w:rPr>
            <w:sz w:val="20"/>
          </w:rPr>
          <w:delText>all</w:delText>
        </w:r>
        <w:r w:rsidDel="00B20049">
          <w:rPr>
            <w:spacing w:val="3"/>
            <w:sz w:val="20"/>
          </w:rPr>
          <w:delText xml:space="preserve"> </w:delText>
        </w:r>
        <w:r w:rsidDel="00B20049">
          <w:rPr>
            <w:sz w:val="20"/>
          </w:rPr>
          <w:delText>APs</w:delText>
        </w:r>
        <w:r w:rsidDel="00B20049">
          <w:rPr>
            <w:spacing w:val="4"/>
            <w:sz w:val="20"/>
          </w:rPr>
          <w:delText xml:space="preserve"> </w:delText>
        </w:r>
        <w:r w:rsidDel="00B20049">
          <w:rPr>
            <w:sz w:val="20"/>
          </w:rPr>
          <w:delText>affiliated</w:delText>
        </w:r>
        <w:r w:rsidDel="00B20049">
          <w:rPr>
            <w:spacing w:val="3"/>
            <w:sz w:val="20"/>
          </w:rPr>
          <w:delText xml:space="preserve"> </w:delText>
        </w:r>
        <w:r w:rsidDel="00B20049">
          <w:rPr>
            <w:sz w:val="20"/>
          </w:rPr>
          <w:delText>to</w:delText>
        </w:r>
        <w:r w:rsidDel="00B20049">
          <w:rPr>
            <w:spacing w:val="4"/>
            <w:sz w:val="20"/>
          </w:rPr>
          <w:delText xml:space="preserve"> </w:delText>
        </w:r>
        <w:r w:rsidDel="00B20049">
          <w:rPr>
            <w:sz w:val="20"/>
          </w:rPr>
          <w:delText>the</w:delText>
        </w:r>
        <w:r w:rsidDel="00B20049">
          <w:rPr>
            <w:spacing w:val="3"/>
            <w:sz w:val="20"/>
          </w:rPr>
          <w:delText xml:space="preserve"> </w:delText>
        </w:r>
        <w:r w:rsidDel="00B20049">
          <w:rPr>
            <w:sz w:val="20"/>
          </w:rPr>
          <w:delText>same</w:delText>
        </w:r>
        <w:r w:rsidDel="00B20049">
          <w:rPr>
            <w:spacing w:val="3"/>
            <w:sz w:val="20"/>
          </w:rPr>
          <w:delText xml:space="preserve"> </w:delText>
        </w:r>
        <w:r w:rsidDel="00B20049">
          <w:rPr>
            <w:sz w:val="20"/>
          </w:rPr>
          <w:delText>AP</w:delText>
        </w:r>
        <w:r w:rsidDel="00B20049">
          <w:rPr>
            <w:spacing w:val="4"/>
            <w:sz w:val="20"/>
          </w:rPr>
          <w:delText xml:space="preserve"> </w:delText>
        </w:r>
        <w:r w:rsidDel="00B20049">
          <w:rPr>
            <w:sz w:val="20"/>
          </w:rPr>
          <w:delText>MLD.</w:delText>
        </w:r>
        <w:r w:rsidDel="00B20049">
          <w:rPr>
            <w:spacing w:val="3"/>
            <w:sz w:val="20"/>
          </w:rPr>
          <w:delText xml:space="preserve"> </w:delText>
        </w:r>
        <w:r w:rsidDel="00B20049">
          <w:rPr>
            <w:sz w:val="20"/>
          </w:rPr>
          <w:delText>The</w:delText>
        </w:r>
        <w:r w:rsidDel="00B20049">
          <w:rPr>
            <w:spacing w:val="4"/>
            <w:sz w:val="20"/>
          </w:rPr>
          <w:delText xml:space="preserve"> </w:delText>
        </w:r>
        <w:r w:rsidDel="00B20049">
          <w:rPr>
            <w:sz w:val="20"/>
          </w:rPr>
          <w:delText>Link</w:delText>
        </w:r>
        <w:r w:rsidDel="00B20049">
          <w:rPr>
            <w:spacing w:val="4"/>
            <w:sz w:val="20"/>
          </w:rPr>
          <w:delText xml:space="preserve"> </w:delText>
        </w:r>
        <w:r w:rsidDel="00B20049">
          <w:rPr>
            <w:sz w:val="20"/>
          </w:rPr>
          <w:delText>ID</w:delText>
        </w:r>
        <w:r w:rsidDel="00B20049">
          <w:rPr>
            <w:spacing w:val="4"/>
            <w:sz w:val="20"/>
          </w:rPr>
          <w:delText xml:space="preserve"> </w:delText>
        </w:r>
        <w:r w:rsidDel="00B20049">
          <w:rPr>
            <w:sz w:val="20"/>
          </w:rPr>
          <w:delText>subfield</w:delText>
        </w:r>
        <w:r w:rsidDel="00B20049">
          <w:rPr>
            <w:spacing w:val="4"/>
            <w:sz w:val="20"/>
          </w:rPr>
          <w:delText xml:space="preserve"> </w:delText>
        </w:r>
        <w:r w:rsidDel="00B20049">
          <w:rPr>
            <w:sz w:val="20"/>
          </w:rPr>
          <w:delText>shall</w:delText>
        </w:r>
        <w:r w:rsidDel="00B20049">
          <w:rPr>
            <w:spacing w:val="3"/>
            <w:sz w:val="20"/>
          </w:rPr>
          <w:delText xml:space="preserve"> </w:delText>
        </w:r>
        <w:r w:rsidDel="00B20049">
          <w:rPr>
            <w:sz w:val="20"/>
          </w:rPr>
          <w:delText>be</w:delText>
        </w:r>
        <w:r w:rsidDel="00B20049">
          <w:rPr>
            <w:spacing w:val="4"/>
            <w:sz w:val="20"/>
          </w:rPr>
          <w:delText xml:space="preserve"> </w:delText>
        </w:r>
        <w:r w:rsidDel="00B20049">
          <w:rPr>
            <w:sz w:val="20"/>
          </w:rPr>
          <w:delText>set</w:delText>
        </w:r>
        <w:r w:rsidDel="00B20049">
          <w:rPr>
            <w:spacing w:val="4"/>
            <w:sz w:val="20"/>
          </w:rPr>
          <w:delText xml:space="preserve"> </w:delText>
        </w:r>
        <w:r w:rsidDel="00B20049">
          <w:rPr>
            <w:sz w:val="20"/>
          </w:rPr>
          <w:delText>to</w:delText>
        </w:r>
        <w:r w:rsidDel="00B20049">
          <w:rPr>
            <w:spacing w:val="4"/>
            <w:sz w:val="20"/>
          </w:rPr>
          <w:delText xml:space="preserve"> </w:delText>
        </w:r>
      </w:del>
      <w:del w:id="297" w:author="Cariou, Laurent" w:date="2021-02-11T16:49:00Z">
        <w:r w:rsidDel="006F5BE5">
          <w:rPr>
            <w:color w:val="FF0000"/>
            <w:sz w:val="20"/>
          </w:rPr>
          <w:delText>TBD</w:delText>
        </w:r>
        <w:r w:rsidDel="006F5BE5">
          <w:rPr>
            <w:color w:val="FF0000"/>
            <w:spacing w:val="5"/>
            <w:sz w:val="20"/>
          </w:rPr>
          <w:delText xml:space="preserve"> </w:delText>
        </w:r>
      </w:del>
      <w:del w:id="298" w:author="Cariou, Laurent" w:date="2021-03-01T17:03:00Z">
        <w:r w:rsidDel="00B20049">
          <w:rPr>
            <w:color w:val="000000"/>
            <w:sz w:val="20"/>
          </w:rPr>
          <w:delText>if</w:delText>
        </w:r>
        <w:r w:rsidDel="00B20049">
          <w:rPr>
            <w:color w:val="000000"/>
            <w:spacing w:val="2"/>
            <w:sz w:val="20"/>
          </w:rPr>
          <w:delText xml:space="preserve"> </w:delText>
        </w:r>
        <w:r w:rsidDel="00B20049">
          <w:rPr>
            <w:color w:val="000000"/>
            <w:sz w:val="20"/>
          </w:rPr>
          <w:delText>the</w:delText>
        </w:r>
        <w:r w:rsidDel="00B20049">
          <w:rPr>
            <w:color w:val="000000"/>
            <w:spacing w:val="4"/>
            <w:sz w:val="20"/>
          </w:rPr>
          <w:delText xml:space="preserve"> </w:delText>
        </w:r>
        <w:r w:rsidDel="00B20049">
          <w:rPr>
            <w:color w:val="000000"/>
            <w:sz w:val="20"/>
          </w:rPr>
          <w:delText>reported</w:delText>
        </w:r>
      </w:del>
    </w:p>
    <w:p w14:paraId="1EAF620F" w14:textId="578D90C4" w:rsidR="006F5BE5" w:rsidRDefault="00E47B5A" w:rsidP="0032650A">
      <w:pPr>
        <w:pStyle w:val="ListParagraph"/>
        <w:widowControl w:val="0"/>
        <w:numPr>
          <w:ilvl w:val="0"/>
          <w:numId w:val="33"/>
        </w:numPr>
        <w:tabs>
          <w:tab w:val="left" w:pos="1260"/>
        </w:tabs>
        <w:kinsoku w:val="0"/>
        <w:overflowPunct w:val="0"/>
        <w:autoSpaceDE w:val="0"/>
        <w:autoSpaceDN w:val="0"/>
        <w:adjustRightInd w:val="0"/>
        <w:spacing w:line="219" w:lineRule="exact"/>
        <w:contextualSpacing w:val="0"/>
        <w:jc w:val="left"/>
        <w:rPr>
          <w:ins w:id="299" w:author="Cariou, Laurent" w:date="2021-02-11T16:43:00Z"/>
          <w:sz w:val="20"/>
        </w:rPr>
      </w:pPr>
      <w:del w:id="300" w:author="Cariou, Laurent" w:date="2021-03-01T17:03:00Z">
        <w:r w:rsidDel="00B20049">
          <w:rPr>
            <w:sz w:val="20"/>
          </w:rPr>
          <w:delText>AP is not part of an AP MLD, or if the reporting AP does not have that</w:delText>
        </w:r>
        <w:r w:rsidDel="00B20049">
          <w:rPr>
            <w:spacing w:val="-10"/>
            <w:sz w:val="20"/>
          </w:rPr>
          <w:delText xml:space="preserve"> </w:delText>
        </w:r>
        <w:r w:rsidDel="00B20049">
          <w:rPr>
            <w:sz w:val="20"/>
          </w:rPr>
          <w:delText>information.</w:delText>
        </w:r>
      </w:del>
    </w:p>
    <w:p w14:paraId="670F15C6" w14:textId="77777777" w:rsidR="006F5BE5" w:rsidRPr="00120215" w:rsidRDefault="006F5BE5" w:rsidP="00120215">
      <w:pPr>
        <w:widowControl w:val="0"/>
        <w:tabs>
          <w:tab w:val="left" w:pos="1260"/>
        </w:tabs>
        <w:kinsoku w:val="0"/>
        <w:overflowPunct w:val="0"/>
        <w:autoSpaceDE w:val="0"/>
        <w:autoSpaceDN w:val="0"/>
        <w:adjustRightInd w:val="0"/>
        <w:spacing w:line="210" w:lineRule="exact"/>
        <w:jc w:val="left"/>
        <w:rPr>
          <w:sz w:val="20"/>
        </w:rPr>
      </w:pPr>
    </w:p>
    <w:p w14:paraId="1A5BD766" w14:textId="7F133D24" w:rsidR="00E47B5A" w:rsidRDefault="00E47B5A" w:rsidP="00E47B5A">
      <w:pPr>
        <w:pStyle w:val="BodyText0"/>
        <w:kinsoku w:val="0"/>
        <w:overflowPunct w:val="0"/>
        <w:spacing w:line="193" w:lineRule="exact"/>
        <w:ind w:left="106"/>
        <w:rPr>
          <w:ins w:id="301" w:author="Cariou, Laurent" w:date="2021-02-11T16:48:00Z"/>
          <w:sz w:val="18"/>
          <w:szCs w:val="18"/>
        </w:rPr>
      </w:pPr>
      <w:r>
        <w:rPr>
          <w:sz w:val="18"/>
          <w:szCs w:val="18"/>
        </w:rPr>
        <w:t>53</w:t>
      </w:r>
      <w:ins w:id="302" w:author="Cariou, Laurent" w:date="2021-02-11T16:46:00Z">
        <w:r w:rsidR="006F5BE5">
          <w:rPr>
            <w:sz w:val="18"/>
            <w:szCs w:val="18"/>
          </w:rPr>
          <w:t xml:space="preserve">NOTE – The MLD ID subfield in the Reduced </w:t>
        </w:r>
        <w:proofErr w:type="spellStart"/>
        <w:r w:rsidR="006F5BE5">
          <w:rPr>
            <w:sz w:val="18"/>
            <w:szCs w:val="18"/>
          </w:rPr>
          <w:t>Neighbor</w:t>
        </w:r>
        <w:proofErr w:type="spellEnd"/>
        <w:r w:rsidR="006F5BE5">
          <w:rPr>
            <w:sz w:val="18"/>
            <w:szCs w:val="18"/>
          </w:rPr>
          <w:t xml:space="preserve"> Report element is used to </w:t>
        </w:r>
      </w:ins>
      <w:ins w:id="303" w:author="Cariou, Laurent" w:date="2021-02-11T16:47:00Z">
        <w:r w:rsidR="006F5BE5">
          <w:rPr>
            <w:sz w:val="18"/>
            <w:szCs w:val="18"/>
          </w:rPr>
          <w:t>determine to which AP MLD a reported AP is affiliated to</w:t>
        </w:r>
      </w:ins>
      <w:ins w:id="304" w:author="Cariou, Laurent" w:date="2021-02-11T16:48:00Z">
        <w:r w:rsidR="006F5BE5">
          <w:rPr>
            <w:sz w:val="18"/>
            <w:szCs w:val="18"/>
          </w:rPr>
          <w:t>, especially when multiple AP MLDs are reported</w:t>
        </w:r>
      </w:ins>
      <w:ins w:id="305" w:author="Cariou, Laurent" w:date="2021-03-01T16:52:00Z">
        <w:r w:rsidR="00B46AD1">
          <w:rPr>
            <w:sz w:val="18"/>
            <w:szCs w:val="18"/>
          </w:rPr>
          <w:t xml:space="preserve"> in the </w:t>
        </w:r>
      </w:ins>
      <w:ins w:id="306" w:author="Cariou, Laurent" w:date="2021-03-01T16:53:00Z">
        <w:r w:rsidR="00B46AD1">
          <w:rPr>
            <w:sz w:val="18"/>
            <w:szCs w:val="18"/>
          </w:rPr>
          <w:t>same frame</w:t>
        </w:r>
      </w:ins>
      <w:ins w:id="307" w:author="Cariou, Laurent" w:date="2021-02-11T16:48:00Z">
        <w:r w:rsidR="006F5BE5">
          <w:rPr>
            <w:sz w:val="18"/>
            <w:szCs w:val="18"/>
          </w:rPr>
          <w:t>.</w:t>
        </w:r>
      </w:ins>
      <w:ins w:id="308" w:author="Cariou, Laurent" w:date="2021-02-11T16:49:00Z">
        <w:r w:rsidR="006F5BE5">
          <w:rPr>
            <w:sz w:val="18"/>
            <w:szCs w:val="18"/>
          </w:rPr>
          <w:t xml:space="preserve"> (#</w:t>
        </w:r>
      </w:ins>
      <w:ins w:id="309" w:author="Cariou, Laurent" w:date="2021-02-11T16:51:00Z">
        <w:r w:rsidR="006F5BE5">
          <w:rPr>
            <w:sz w:val="18"/>
            <w:szCs w:val="18"/>
          </w:rPr>
          <w:t>2820)</w:t>
        </w:r>
      </w:ins>
    </w:p>
    <w:p w14:paraId="4315E3F5" w14:textId="2A017960" w:rsidR="006F5BE5" w:rsidRDefault="006F5BE5" w:rsidP="00E47B5A">
      <w:pPr>
        <w:pStyle w:val="BodyText0"/>
        <w:kinsoku w:val="0"/>
        <w:overflowPunct w:val="0"/>
        <w:spacing w:line="193" w:lineRule="exact"/>
        <w:ind w:left="106"/>
        <w:rPr>
          <w:sz w:val="18"/>
          <w:szCs w:val="18"/>
        </w:rPr>
      </w:pPr>
    </w:p>
    <w:p w14:paraId="52648559" w14:textId="560AB531" w:rsidR="009B3EA2" w:rsidRDefault="009B3EA2" w:rsidP="009B3EA2">
      <w:pPr>
        <w:rPr>
          <w:b/>
          <w:sz w:val="20"/>
        </w:rPr>
      </w:pPr>
      <w:proofErr w:type="spellStart"/>
      <w:r w:rsidRPr="009237A8">
        <w:rPr>
          <w:highlight w:val="yellow"/>
        </w:rPr>
        <w:t>TGbe</w:t>
      </w:r>
      <w:proofErr w:type="spellEnd"/>
      <w:r w:rsidRPr="009237A8">
        <w:rPr>
          <w:highlight w:val="yellow"/>
        </w:rPr>
        <w:t xml:space="preserve"> editor: Please update the following </w:t>
      </w:r>
      <w:r w:rsidRPr="009B3EA2">
        <w:rPr>
          <w:highlight w:val="yellow"/>
        </w:rPr>
        <w:t>subclause (35.3.4.</w:t>
      </w:r>
      <w:r>
        <w:rPr>
          <w:highlight w:val="yellow"/>
        </w:rPr>
        <w:t>2 Use of MLD probe request</w:t>
      </w:r>
      <w:r w:rsidRPr="009B3EA2">
        <w:rPr>
          <w:highlight w:val="yellow"/>
        </w:rPr>
        <w:t xml:space="preserve">) as shown </w:t>
      </w:r>
      <w:r>
        <w:rPr>
          <w:highlight w:val="yellow"/>
        </w:rPr>
        <w:t>below</w:t>
      </w:r>
    </w:p>
    <w:p w14:paraId="159A1000" w14:textId="77777777" w:rsidR="009B3EA2" w:rsidRDefault="009B3EA2" w:rsidP="00E47B5A">
      <w:pPr>
        <w:pStyle w:val="BodyText0"/>
        <w:kinsoku w:val="0"/>
        <w:overflowPunct w:val="0"/>
        <w:spacing w:line="193" w:lineRule="exact"/>
        <w:ind w:left="106"/>
        <w:rPr>
          <w:sz w:val="18"/>
          <w:szCs w:val="18"/>
        </w:rPr>
      </w:pPr>
    </w:p>
    <w:p w14:paraId="50632BE9" w14:textId="77777777" w:rsidR="00E47B5A" w:rsidRDefault="00E47B5A" w:rsidP="00E47B5A">
      <w:pPr>
        <w:pStyle w:val="Heading3"/>
        <w:tabs>
          <w:tab w:val="left" w:pos="659"/>
        </w:tabs>
        <w:kinsoku w:val="0"/>
        <w:overflowPunct w:val="0"/>
      </w:pPr>
      <w:r>
        <w:rPr>
          <w:rFonts w:ascii="Times New Roman" w:hAnsi="Times New Roman"/>
          <w:b w:val="0"/>
          <w:bCs/>
          <w:position w:val="9"/>
          <w:sz w:val="18"/>
          <w:szCs w:val="18"/>
        </w:rPr>
        <w:t>54</w:t>
      </w:r>
      <w:r>
        <w:rPr>
          <w:rFonts w:ascii="Times New Roman" w:hAnsi="Times New Roman"/>
          <w:b w:val="0"/>
          <w:bCs/>
          <w:position w:val="9"/>
          <w:sz w:val="18"/>
          <w:szCs w:val="18"/>
        </w:rPr>
        <w:tab/>
      </w:r>
      <w:bookmarkStart w:id="310" w:name="35.3.4.2_Use_of_MLD_probe_request"/>
      <w:bookmarkStart w:id="311" w:name="_bookmark3"/>
      <w:bookmarkEnd w:id="310"/>
      <w:bookmarkEnd w:id="311"/>
      <w:r>
        <w:t>35.3.4.2 Use of MLD probe request</w:t>
      </w:r>
    </w:p>
    <w:p w14:paraId="07986AE8" w14:textId="77777777" w:rsidR="00E47B5A" w:rsidRDefault="00E47B5A" w:rsidP="00E47B5A">
      <w:pPr>
        <w:pStyle w:val="BodyText0"/>
        <w:kinsoku w:val="0"/>
        <w:overflowPunct w:val="0"/>
        <w:spacing w:line="152" w:lineRule="exact"/>
        <w:ind w:left="106"/>
        <w:rPr>
          <w:sz w:val="18"/>
          <w:szCs w:val="18"/>
        </w:rPr>
      </w:pPr>
      <w:r>
        <w:rPr>
          <w:sz w:val="18"/>
          <w:szCs w:val="18"/>
        </w:rPr>
        <w:t>55</w:t>
      </w:r>
    </w:p>
    <w:p w14:paraId="7D49F0E9" w14:textId="77777777" w:rsidR="00E47B5A" w:rsidRDefault="00E47B5A" w:rsidP="00E47B5A">
      <w:pPr>
        <w:pStyle w:val="BodyText0"/>
        <w:kinsoku w:val="0"/>
        <w:overflowPunct w:val="0"/>
        <w:spacing w:line="177" w:lineRule="exact"/>
        <w:ind w:left="106"/>
        <w:rPr>
          <w:sz w:val="18"/>
          <w:szCs w:val="18"/>
        </w:rPr>
      </w:pPr>
      <w:r>
        <w:rPr>
          <w:sz w:val="18"/>
          <w:szCs w:val="18"/>
        </w:rPr>
        <w:t>56</w:t>
      </w:r>
    </w:p>
    <w:p w14:paraId="18AC2869" w14:textId="77777777" w:rsidR="00E47B5A" w:rsidRDefault="00E47B5A" w:rsidP="00E47B5A">
      <w:pPr>
        <w:pStyle w:val="ListParagraph"/>
        <w:widowControl w:val="0"/>
        <w:numPr>
          <w:ilvl w:val="0"/>
          <w:numId w:val="30"/>
        </w:numPr>
        <w:tabs>
          <w:tab w:val="left" w:pos="660"/>
        </w:tabs>
        <w:kinsoku w:val="0"/>
        <w:overflowPunct w:val="0"/>
        <w:autoSpaceDE w:val="0"/>
        <w:autoSpaceDN w:val="0"/>
        <w:adjustRightInd w:val="0"/>
        <w:spacing w:line="226" w:lineRule="exact"/>
        <w:contextualSpacing w:val="0"/>
        <w:jc w:val="left"/>
        <w:rPr>
          <w:sz w:val="20"/>
        </w:rPr>
      </w:pPr>
      <w:r>
        <w:rPr>
          <w:sz w:val="20"/>
        </w:rPr>
        <w:t>An MLD probe request is a Probe Request</w:t>
      </w:r>
      <w:r>
        <w:rPr>
          <w:spacing w:val="-3"/>
          <w:sz w:val="20"/>
        </w:rPr>
        <w:t xml:space="preserve"> </w:t>
      </w:r>
      <w:r>
        <w:rPr>
          <w:sz w:val="20"/>
        </w:rPr>
        <w:t>frame:</w:t>
      </w:r>
    </w:p>
    <w:p w14:paraId="1F971119" w14:textId="77777777" w:rsidR="00E47B5A" w:rsidRDefault="00E47B5A" w:rsidP="00E47B5A">
      <w:pPr>
        <w:pStyle w:val="ListParagraph"/>
        <w:widowControl w:val="0"/>
        <w:numPr>
          <w:ilvl w:val="0"/>
          <w:numId w:val="30"/>
        </w:numPr>
        <w:tabs>
          <w:tab w:val="left" w:pos="861"/>
          <w:tab w:val="left" w:pos="1259"/>
        </w:tabs>
        <w:kinsoku w:val="0"/>
        <w:overflowPunct w:val="0"/>
        <w:autoSpaceDE w:val="0"/>
        <w:autoSpaceDN w:val="0"/>
        <w:adjustRightInd w:val="0"/>
        <w:spacing w:line="237" w:lineRule="exact"/>
        <w:ind w:left="860" w:hanging="755"/>
        <w:contextualSpacing w:val="0"/>
        <w:jc w:val="left"/>
        <w:rPr>
          <w:sz w:val="20"/>
        </w:rPr>
      </w:pPr>
      <w:r>
        <w:rPr>
          <w:sz w:val="20"/>
        </w:rPr>
        <w:t>—</w:t>
      </w:r>
      <w:r>
        <w:rPr>
          <w:sz w:val="20"/>
        </w:rPr>
        <w:tab/>
        <w:t>with</w:t>
      </w:r>
      <w:r>
        <w:rPr>
          <w:spacing w:val="5"/>
          <w:sz w:val="20"/>
        </w:rPr>
        <w:t xml:space="preserve"> </w:t>
      </w:r>
      <w:r>
        <w:rPr>
          <w:sz w:val="20"/>
        </w:rPr>
        <w:t>the</w:t>
      </w:r>
      <w:r>
        <w:rPr>
          <w:spacing w:val="6"/>
          <w:sz w:val="20"/>
        </w:rPr>
        <w:t xml:space="preserve"> </w:t>
      </w:r>
      <w:r>
        <w:rPr>
          <w:sz w:val="20"/>
        </w:rPr>
        <w:t>Address 1</w:t>
      </w:r>
      <w:r>
        <w:rPr>
          <w:spacing w:val="6"/>
          <w:sz w:val="20"/>
        </w:rPr>
        <w:t xml:space="preserve"> </w:t>
      </w:r>
      <w:r>
        <w:rPr>
          <w:sz w:val="20"/>
        </w:rPr>
        <w:t>field</w:t>
      </w:r>
      <w:r>
        <w:rPr>
          <w:spacing w:val="6"/>
          <w:sz w:val="20"/>
        </w:rPr>
        <w:t xml:space="preserve"> </w:t>
      </w:r>
      <w:r>
        <w:rPr>
          <w:sz w:val="20"/>
        </w:rPr>
        <w:t>set</w:t>
      </w:r>
      <w:r>
        <w:rPr>
          <w:spacing w:val="6"/>
          <w:sz w:val="20"/>
        </w:rPr>
        <w:t xml:space="preserve"> </w:t>
      </w:r>
      <w:r>
        <w:rPr>
          <w:sz w:val="20"/>
        </w:rPr>
        <w:t>to</w:t>
      </w:r>
      <w:r>
        <w:rPr>
          <w:spacing w:val="7"/>
          <w:sz w:val="20"/>
        </w:rPr>
        <w:t xml:space="preserve"> </w:t>
      </w:r>
      <w:r>
        <w:rPr>
          <w:sz w:val="20"/>
        </w:rPr>
        <w:t>the</w:t>
      </w:r>
      <w:r>
        <w:rPr>
          <w:spacing w:val="6"/>
          <w:sz w:val="20"/>
        </w:rPr>
        <w:t xml:space="preserve"> </w:t>
      </w:r>
      <w:r>
        <w:rPr>
          <w:sz w:val="20"/>
        </w:rPr>
        <w:t>broadcast</w:t>
      </w:r>
      <w:r>
        <w:rPr>
          <w:spacing w:val="6"/>
          <w:sz w:val="20"/>
        </w:rPr>
        <w:t xml:space="preserve"> </w:t>
      </w:r>
      <w:r>
        <w:rPr>
          <w:sz w:val="20"/>
        </w:rPr>
        <w:t>address</w:t>
      </w:r>
      <w:r>
        <w:rPr>
          <w:spacing w:val="5"/>
          <w:sz w:val="20"/>
        </w:rPr>
        <w:t xml:space="preserve"> </w:t>
      </w:r>
      <w:r>
        <w:rPr>
          <w:sz w:val="20"/>
        </w:rPr>
        <w:t>and</w:t>
      </w:r>
      <w:r>
        <w:rPr>
          <w:spacing w:val="6"/>
          <w:sz w:val="20"/>
        </w:rPr>
        <w:t xml:space="preserve"> </w:t>
      </w:r>
      <w:r>
        <w:rPr>
          <w:sz w:val="20"/>
        </w:rPr>
        <w:t>the</w:t>
      </w:r>
      <w:r>
        <w:rPr>
          <w:spacing w:val="6"/>
          <w:sz w:val="20"/>
        </w:rPr>
        <w:t xml:space="preserve"> </w:t>
      </w:r>
      <w:r>
        <w:rPr>
          <w:sz w:val="20"/>
        </w:rPr>
        <w:t>Address 3</w:t>
      </w:r>
      <w:r>
        <w:rPr>
          <w:spacing w:val="7"/>
          <w:sz w:val="20"/>
        </w:rPr>
        <w:t xml:space="preserve"> </w:t>
      </w:r>
      <w:r>
        <w:rPr>
          <w:sz w:val="20"/>
        </w:rPr>
        <w:t>field</w:t>
      </w:r>
      <w:r>
        <w:rPr>
          <w:spacing w:val="5"/>
          <w:sz w:val="20"/>
        </w:rPr>
        <w:t xml:space="preserve"> </w:t>
      </w:r>
      <w:r>
        <w:rPr>
          <w:sz w:val="20"/>
        </w:rPr>
        <w:t>set</w:t>
      </w:r>
      <w:r>
        <w:rPr>
          <w:spacing w:val="5"/>
          <w:sz w:val="20"/>
        </w:rPr>
        <w:t xml:space="preserve"> </w:t>
      </w:r>
      <w:r>
        <w:rPr>
          <w:sz w:val="20"/>
        </w:rPr>
        <w:t>to</w:t>
      </w:r>
      <w:r>
        <w:rPr>
          <w:spacing w:val="7"/>
          <w:sz w:val="20"/>
        </w:rPr>
        <w:t xml:space="preserve"> </w:t>
      </w:r>
      <w:r>
        <w:rPr>
          <w:sz w:val="20"/>
        </w:rPr>
        <w:t>the</w:t>
      </w:r>
      <w:r>
        <w:rPr>
          <w:spacing w:val="6"/>
          <w:sz w:val="20"/>
        </w:rPr>
        <w:t xml:space="preserve"> </w:t>
      </w:r>
      <w:r>
        <w:rPr>
          <w:sz w:val="20"/>
        </w:rPr>
        <w:t>BSSID</w:t>
      </w:r>
      <w:r>
        <w:rPr>
          <w:spacing w:val="7"/>
          <w:sz w:val="20"/>
        </w:rPr>
        <w:t xml:space="preserve"> </w:t>
      </w:r>
      <w:r>
        <w:rPr>
          <w:sz w:val="20"/>
        </w:rPr>
        <w:t>of</w:t>
      </w:r>
      <w:r>
        <w:rPr>
          <w:spacing w:val="7"/>
          <w:sz w:val="20"/>
        </w:rPr>
        <w:t xml:space="preserve"> </w:t>
      </w:r>
      <w:r>
        <w:rPr>
          <w:sz w:val="20"/>
        </w:rPr>
        <w:t>an</w:t>
      </w:r>
    </w:p>
    <w:p w14:paraId="0177B478" w14:textId="512E8314" w:rsidR="00E47B5A" w:rsidRDefault="00E47B5A" w:rsidP="00E47B5A">
      <w:pPr>
        <w:pStyle w:val="ListParagraph"/>
        <w:widowControl w:val="0"/>
        <w:numPr>
          <w:ilvl w:val="0"/>
          <w:numId w:val="30"/>
        </w:numPr>
        <w:tabs>
          <w:tab w:val="left" w:pos="1260"/>
        </w:tabs>
        <w:kinsoku w:val="0"/>
        <w:overflowPunct w:val="0"/>
        <w:autoSpaceDE w:val="0"/>
        <w:autoSpaceDN w:val="0"/>
        <w:adjustRightInd w:val="0"/>
        <w:spacing w:line="281" w:lineRule="exact"/>
        <w:ind w:left="1260" w:hanging="1154"/>
        <w:contextualSpacing w:val="0"/>
        <w:jc w:val="left"/>
        <w:rPr>
          <w:color w:val="FF0000"/>
          <w:sz w:val="20"/>
        </w:rPr>
      </w:pPr>
      <w:r>
        <w:rPr>
          <w:noProof/>
        </w:rPr>
        <mc:AlternateContent>
          <mc:Choice Requires="wps">
            <w:drawing>
              <wp:anchor distT="0" distB="0" distL="114300" distR="114300" simplePos="0" relativeHeight="251678208" behindDoc="1" locked="0" layoutInCell="0" allowOverlap="1" wp14:anchorId="1796F99D" wp14:editId="421279B7">
                <wp:simplePos x="0" y="0"/>
                <wp:positionH relativeFrom="page">
                  <wp:posOffset>791845</wp:posOffset>
                </wp:positionH>
                <wp:positionV relativeFrom="paragraph">
                  <wp:posOffset>104140</wp:posOffset>
                </wp:positionV>
                <wp:extent cx="114300" cy="127000"/>
                <wp:effectExtent l="127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FB200A" w14:textId="77777777" w:rsidR="008826AD" w:rsidRDefault="008826AD" w:rsidP="00E47B5A">
                            <w:pPr>
                              <w:pStyle w:val="BodyText0"/>
                              <w:kinsoku w:val="0"/>
                              <w:overflowPunct w:val="0"/>
                              <w:spacing w:line="199" w:lineRule="exact"/>
                              <w:rPr>
                                <w:sz w:val="18"/>
                                <w:szCs w:val="18"/>
                              </w:rPr>
                            </w:pPr>
                            <w:r>
                              <w:rPr>
                                <w:sz w:val="18"/>
                                <w:szCs w:val="18"/>
                              </w:rPr>
                              <w:t>60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96F99D" id="Text Box 8" o:spid="_x0000_s1045" type="#_x0000_t202" style="position:absolute;left:0;text-align:left;margin-left:62.35pt;margin-top:8.2pt;width:9pt;height:10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" o:allowincell="f" filled="f" stroked="f">
                <v:textbox inset="0,0,0,0">
                  <w:txbxContent>
                    <w:p w14:paraId="12FB200A" w14:textId="77777777" w:rsidR="008826AD" w:rsidRDefault="008826AD" w:rsidP="00E47B5A">
                      <w:pPr>
                        <w:pStyle w:val="BodyText0"/>
                        <w:kinsoku w:val="0"/>
                        <w:overflowPunct w:val="0"/>
                        <w:spacing w:line="199" w:lineRule="exact"/>
                        <w:rPr>
                          <w:sz w:val="18"/>
                          <w:szCs w:val="18"/>
                        </w:rPr>
                      </w:pPr>
                      <w:r>
                        <w:rPr>
                          <w:sz w:val="18"/>
                          <w:szCs w:val="18"/>
                        </w:rPr>
                        <w:t>60</w:t>
                      </w:r>
                    </w:p>
                  </w:txbxContent>
                </v:textbox>
                <w10:wrap anchorx="page"/>
              </v:shape>
            </w:pict>
          </mc:Fallback>
        </mc:AlternateContent>
      </w:r>
      <w:r>
        <w:rPr>
          <w:sz w:val="20"/>
        </w:rPr>
        <w:t>AP, or with the Address 1 and Address 3 fields set to the BSSID of an AP</w:t>
      </w:r>
      <w:del w:id="312" w:author="Cariou, Laurent" w:date="2021-02-11T20:35:00Z">
        <w:r w:rsidDel="00246AC0">
          <w:rPr>
            <w:sz w:val="20"/>
          </w:rPr>
          <w:delText>, or other addressing</w:delText>
        </w:r>
        <w:r w:rsidDel="00246AC0">
          <w:rPr>
            <w:spacing w:val="-20"/>
            <w:sz w:val="20"/>
          </w:rPr>
          <w:delText xml:space="preserve"> </w:delText>
        </w:r>
        <w:r w:rsidDel="00246AC0">
          <w:rPr>
            <w:color w:val="FF0000"/>
            <w:sz w:val="20"/>
          </w:rPr>
          <w:delText>TBD</w:delText>
        </w:r>
      </w:del>
      <w:ins w:id="313" w:author="Cariou, Laurent" w:date="2021-02-11T20:35:00Z">
        <w:r w:rsidR="00246AC0">
          <w:rPr>
            <w:sz w:val="20"/>
          </w:rPr>
          <w:t>. (#1045</w:t>
        </w:r>
      </w:ins>
      <w:ins w:id="314" w:author="Cariou, Laurent" w:date="2021-02-11T21:19:00Z">
        <w:r w:rsidR="00F7107F">
          <w:rPr>
            <w:sz w:val="20"/>
          </w:rPr>
          <w:t>, #1187</w:t>
        </w:r>
      </w:ins>
      <w:ins w:id="315" w:author="Cariou, Laurent" w:date="2021-02-11T21:36:00Z">
        <w:r w:rsidR="00743122">
          <w:rPr>
            <w:sz w:val="20"/>
          </w:rPr>
          <w:t>, #1673</w:t>
        </w:r>
      </w:ins>
      <w:ins w:id="316" w:author="Cariou, Laurent" w:date="2021-02-12T17:05:00Z">
        <w:r w:rsidR="004B52D6">
          <w:rPr>
            <w:sz w:val="20"/>
          </w:rPr>
          <w:t>, #2150</w:t>
        </w:r>
      </w:ins>
      <w:ins w:id="317" w:author="Cariou, Laurent" w:date="2021-02-11T20:35:00Z">
        <w:r w:rsidR="00246AC0">
          <w:rPr>
            <w:sz w:val="20"/>
          </w:rPr>
          <w:t>)</w:t>
        </w:r>
      </w:ins>
    </w:p>
    <w:p w14:paraId="6852FE89" w14:textId="2D7A0011" w:rsidR="00E47B5A" w:rsidDel="002F2E08" w:rsidRDefault="00E47B5A" w:rsidP="002F2E08">
      <w:pPr>
        <w:pStyle w:val="ListParagraph"/>
        <w:widowControl w:val="0"/>
        <w:numPr>
          <w:ilvl w:val="0"/>
          <w:numId w:val="29"/>
        </w:numPr>
        <w:tabs>
          <w:tab w:val="left" w:pos="861"/>
          <w:tab w:val="left" w:pos="1259"/>
        </w:tabs>
        <w:kinsoku w:val="0"/>
        <w:overflowPunct w:val="0"/>
        <w:autoSpaceDE w:val="0"/>
        <w:autoSpaceDN w:val="0"/>
        <w:adjustRightInd w:val="0"/>
        <w:spacing w:before="70" w:line="219" w:lineRule="exact"/>
        <w:ind w:hanging="755"/>
        <w:contextualSpacing w:val="0"/>
        <w:jc w:val="left"/>
        <w:rPr>
          <w:del w:id="318" w:author="Cariou, Laurent" w:date="2021-02-12T16:59:00Z"/>
          <w:sz w:val="20"/>
        </w:rPr>
      </w:pPr>
      <w:r>
        <w:rPr>
          <w:sz w:val="20"/>
        </w:rPr>
        <w:t>—</w:t>
      </w:r>
      <w:r>
        <w:rPr>
          <w:sz w:val="20"/>
        </w:rPr>
        <w:tab/>
        <w:t>and</w:t>
      </w:r>
      <w:r>
        <w:rPr>
          <w:spacing w:val="26"/>
          <w:sz w:val="20"/>
        </w:rPr>
        <w:t xml:space="preserve"> </w:t>
      </w:r>
      <w:r>
        <w:rPr>
          <w:sz w:val="20"/>
        </w:rPr>
        <w:t>that</w:t>
      </w:r>
      <w:r>
        <w:rPr>
          <w:spacing w:val="26"/>
          <w:sz w:val="20"/>
        </w:rPr>
        <w:t xml:space="preserve"> </w:t>
      </w:r>
      <w:r>
        <w:rPr>
          <w:sz w:val="20"/>
        </w:rPr>
        <w:t>includes</w:t>
      </w:r>
      <w:r>
        <w:rPr>
          <w:spacing w:val="25"/>
          <w:sz w:val="20"/>
        </w:rPr>
        <w:t xml:space="preserve"> </w:t>
      </w:r>
      <w:r>
        <w:rPr>
          <w:sz w:val="20"/>
        </w:rPr>
        <w:t>a</w:t>
      </w:r>
      <w:r>
        <w:rPr>
          <w:spacing w:val="25"/>
          <w:sz w:val="20"/>
        </w:rPr>
        <w:t xml:space="preserve"> </w:t>
      </w:r>
      <w:r>
        <w:rPr>
          <w:sz w:val="20"/>
        </w:rPr>
        <w:t>Probe</w:t>
      </w:r>
      <w:r>
        <w:rPr>
          <w:spacing w:val="25"/>
          <w:sz w:val="20"/>
        </w:rPr>
        <w:t xml:space="preserve"> </w:t>
      </w:r>
      <w:r>
        <w:rPr>
          <w:sz w:val="20"/>
        </w:rPr>
        <w:t>Request</w:t>
      </w:r>
      <w:r>
        <w:rPr>
          <w:spacing w:val="25"/>
          <w:sz w:val="20"/>
        </w:rPr>
        <w:t xml:space="preserve"> </w:t>
      </w:r>
      <w:r>
        <w:rPr>
          <w:sz w:val="20"/>
        </w:rPr>
        <w:t>variant</w:t>
      </w:r>
      <w:r>
        <w:rPr>
          <w:spacing w:val="25"/>
          <w:sz w:val="20"/>
        </w:rPr>
        <w:t xml:space="preserve"> </w:t>
      </w:r>
      <w:r>
        <w:rPr>
          <w:sz w:val="20"/>
        </w:rPr>
        <w:t>Multi-Link</w:t>
      </w:r>
      <w:r>
        <w:rPr>
          <w:spacing w:val="25"/>
          <w:sz w:val="20"/>
        </w:rPr>
        <w:t xml:space="preserve"> </w:t>
      </w:r>
      <w:r>
        <w:rPr>
          <w:sz w:val="20"/>
        </w:rPr>
        <w:t>element</w:t>
      </w:r>
      <w:ins w:id="319" w:author="Cariou, Laurent" w:date="2021-02-12T17:02:00Z">
        <w:r w:rsidR="004B52D6">
          <w:rPr>
            <w:sz w:val="20"/>
          </w:rPr>
          <w:t xml:space="preserve"> defined in </w:t>
        </w:r>
      </w:ins>
      <w:ins w:id="320" w:author="Cariou, Laurent" w:date="2021-02-12T17:03:00Z">
        <w:r w:rsidR="004B52D6" w:rsidRPr="004B52D6">
          <w:rPr>
            <w:sz w:val="20"/>
          </w:rPr>
          <w:t xml:space="preserve">9.4.2.295b.3 </w:t>
        </w:r>
        <w:r w:rsidR="004B52D6">
          <w:rPr>
            <w:sz w:val="20"/>
          </w:rPr>
          <w:t>(</w:t>
        </w:r>
        <w:r w:rsidR="004B52D6" w:rsidRPr="004B52D6">
          <w:rPr>
            <w:sz w:val="20"/>
          </w:rPr>
          <w:t>Probe Request variant Multi-Link element</w:t>
        </w:r>
        <w:r w:rsidR="004B52D6">
          <w:rPr>
            <w:sz w:val="20"/>
          </w:rPr>
          <w:t>)</w:t>
        </w:r>
      </w:ins>
      <w:del w:id="321" w:author="Cariou, Laurent" w:date="2021-02-12T16:59:00Z">
        <w:r w:rsidDel="002F2E08">
          <w:rPr>
            <w:spacing w:val="26"/>
            <w:sz w:val="20"/>
          </w:rPr>
          <w:delText xml:space="preserve"> </w:delText>
        </w:r>
        <w:r w:rsidDel="002F2E08">
          <w:rPr>
            <w:sz w:val="20"/>
          </w:rPr>
          <w:delText>to</w:delText>
        </w:r>
        <w:r w:rsidDel="002F2E08">
          <w:rPr>
            <w:spacing w:val="25"/>
            <w:sz w:val="20"/>
          </w:rPr>
          <w:delText xml:space="preserve"> </w:delText>
        </w:r>
        <w:r w:rsidDel="002F2E08">
          <w:rPr>
            <w:sz w:val="20"/>
          </w:rPr>
          <w:delText>identify</w:delText>
        </w:r>
        <w:r w:rsidDel="002F2E08">
          <w:rPr>
            <w:spacing w:val="23"/>
            <w:sz w:val="20"/>
          </w:rPr>
          <w:delText xml:space="preserve"> </w:delText>
        </w:r>
        <w:r w:rsidDel="002F2E08">
          <w:rPr>
            <w:sz w:val="20"/>
          </w:rPr>
          <w:delText>that</w:delText>
        </w:r>
        <w:r w:rsidDel="002F2E08">
          <w:rPr>
            <w:spacing w:val="26"/>
            <w:sz w:val="20"/>
          </w:rPr>
          <w:delText xml:space="preserve"> </w:delText>
        </w:r>
        <w:r w:rsidDel="002F2E08">
          <w:rPr>
            <w:sz w:val="20"/>
          </w:rPr>
          <w:delText>the</w:delText>
        </w:r>
        <w:r w:rsidDel="002F2E08">
          <w:rPr>
            <w:spacing w:val="26"/>
            <w:sz w:val="20"/>
          </w:rPr>
          <w:delText xml:space="preserve"> </w:delText>
        </w:r>
        <w:r w:rsidDel="002F2E08">
          <w:rPr>
            <w:sz w:val="20"/>
          </w:rPr>
          <w:delText>Probe</w:delText>
        </w:r>
        <w:r w:rsidDel="002F2E08">
          <w:rPr>
            <w:spacing w:val="24"/>
            <w:sz w:val="20"/>
          </w:rPr>
          <w:delText xml:space="preserve"> </w:delText>
        </w:r>
        <w:r w:rsidDel="002F2E08">
          <w:rPr>
            <w:sz w:val="20"/>
          </w:rPr>
          <w:delText>Request</w:delText>
        </w:r>
      </w:del>
    </w:p>
    <w:p w14:paraId="52FBCEA6" w14:textId="096540DA" w:rsidR="00E47B5A" w:rsidDel="002F2E08" w:rsidRDefault="00E47B5A" w:rsidP="00120215">
      <w:pPr>
        <w:pStyle w:val="ListParagraph"/>
        <w:widowControl w:val="0"/>
        <w:numPr>
          <w:ilvl w:val="0"/>
          <w:numId w:val="29"/>
        </w:numPr>
        <w:tabs>
          <w:tab w:val="left" w:pos="861"/>
          <w:tab w:val="left" w:pos="1260"/>
        </w:tabs>
        <w:kinsoku w:val="0"/>
        <w:overflowPunct w:val="0"/>
        <w:autoSpaceDE w:val="0"/>
        <w:autoSpaceDN w:val="0"/>
        <w:adjustRightInd w:val="0"/>
        <w:spacing w:before="70" w:line="219" w:lineRule="exact"/>
        <w:ind w:hanging="755"/>
        <w:contextualSpacing w:val="0"/>
        <w:jc w:val="left"/>
        <w:rPr>
          <w:del w:id="322" w:author="Cariou, Laurent" w:date="2021-02-12T16:59:00Z"/>
          <w:sz w:val="20"/>
        </w:rPr>
      </w:pPr>
      <w:del w:id="323" w:author="Cariou, Laurent" w:date="2021-02-12T16:59:00Z">
        <w:r w:rsidDel="002F2E08">
          <w:rPr>
            <w:sz w:val="20"/>
          </w:rPr>
          <w:delText>frame</w:delText>
        </w:r>
        <w:r w:rsidDel="002F2E08">
          <w:rPr>
            <w:spacing w:val="8"/>
            <w:sz w:val="20"/>
          </w:rPr>
          <w:delText xml:space="preserve"> </w:delText>
        </w:r>
        <w:r w:rsidDel="002F2E08">
          <w:rPr>
            <w:sz w:val="20"/>
          </w:rPr>
          <w:delText>is</w:delText>
        </w:r>
        <w:r w:rsidDel="002F2E08">
          <w:rPr>
            <w:spacing w:val="8"/>
            <w:sz w:val="20"/>
          </w:rPr>
          <w:delText xml:space="preserve"> </w:delText>
        </w:r>
        <w:r w:rsidDel="002F2E08">
          <w:rPr>
            <w:sz w:val="20"/>
          </w:rPr>
          <w:delText>an</w:delText>
        </w:r>
        <w:r w:rsidDel="002F2E08">
          <w:rPr>
            <w:spacing w:val="9"/>
            <w:sz w:val="20"/>
          </w:rPr>
          <w:delText xml:space="preserve"> </w:delText>
        </w:r>
        <w:r w:rsidDel="002F2E08">
          <w:rPr>
            <w:sz w:val="20"/>
          </w:rPr>
          <w:delText>MLD</w:delText>
        </w:r>
        <w:r w:rsidDel="002F2E08">
          <w:rPr>
            <w:spacing w:val="8"/>
            <w:sz w:val="20"/>
          </w:rPr>
          <w:delText xml:space="preserve"> </w:delText>
        </w:r>
        <w:r w:rsidDel="002F2E08">
          <w:rPr>
            <w:sz w:val="20"/>
          </w:rPr>
          <w:delText>probe</w:delText>
        </w:r>
        <w:r w:rsidDel="002F2E08">
          <w:rPr>
            <w:spacing w:val="7"/>
            <w:sz w:val="20"/>
          </w:rPr>
          <w:delText xml:space="preserve"> </w:delText>
        </w:r>
        <w:r w:rsidDel="002F2E08">
          <w:rPr>
            <w:sz w:val="20"/>
          </w:rPr>
          <w:delText>request</w:delText>
        </w:r>
        <w:r w:rsidDel="002F2E08">
          <w:rPr>
            <w:spacing w:val="9"/>
            <w:sz w:val="20"/>
          </w:rPr>
          <w:delText xml:space="preserve"> </w:delText>
        </w:r>
        <w:r w:rsidDel="002F2E08">
          <w:rPr>
            <w:sz w:val="20"/>
          </w:rPr>
          <w:delText>and</w:delText>
        </w:r>
        <w:r w:rsidDel="002F2E08">
          <w:rPr>
            <w:spacing w:val="9"/>
            <w:sz w:val="20"/>
          </w:rPr>
          <w:delText xml:space="preserve"> </w:delText>
        </w:r>
        <w:r w:rsidDel="002F2E08">
          <w:rPr>
            <w:sz w:val="20"/>
          </w:rPr>
          <w:delText>to</w:delText>
        </w:r>
        <w:r w:rsidDel="002F2E08">
          <w:rPr>
            <w:spacing w:val="9"/>
            <w:sz w:val="20"/>
          </w:rPr>
          <w:delText xml:space="preserve"> </w:delText>
        </w:r>
        <w:r w:rsidDel="002F2E08">
          <w:rPr>
            <w:sz w:val="20"/>
          </w:rPr>
          <w:delText>identify</w:delText>
        </w:r>
        <w:r w:rsidDel="002F2E08">
          <w:rPr>
            <w:spacing w:val="7"/>
            <w:sz w:val="20"/>
          </w:rPr>
          <w:delText xml:space="preserve"> </w:delText>
        </w:r>
        <w:r w:rsidDel="002F2E08">
          <w:rPr>
            <w:sz w:val="20"/>
          </w:rPr>
          <w:delText>from</w:delText>
        </w:r>
        <w:r w:rsidDel="002F2E08">
          <w:rPr>
            <w:spacing w:val="8"/>
            <w:sz w:val="20"/>
          </w:rPr>
          <w:delText xml:space="preserve"> </w:delText>
        </w:r>
        <w:r w:rsidDel="002F2E08">
          <w:rPr>
            <w:sz w:val="20"/>
          </w:rPr>
          <w:delText>which</w:delText>
        </w:r>
        <w:r w:rsidDel="002F2E08">
          <w:rPr>
            <w:spacing w:val="9"/>
            <w:sz w:val="20"/>
          </w:rPr>
          <w:delText xml:space="preserve"> </w:delText>
        </w:r>
        <w:r w:rsidDel="002F2E08">
          <w:rPr>
            <w:sz w:val="20"/>
          </w:rPr>
          <w:delText>APs</w:delText>
        </w:r>
        <w:r w:rsidDel="002F2E08">
          <w:rPr>
            <w:spacing w:val="7"/>
            <w:sz w:val="20"/>
          </w:rPr>
          <w:delText xml:space="preserve"> </w:delText>
        </w:r>
        <w:r w:rsidDel="002F2E08">
          <w:rPr>
            <w:sz w:val="20"/>
          </w:rPr>
          <w:delText>of</w:delText>
        </w:r>
        <w:r w:rsidDel="002F2E08">
          <w:rPr>
            <w:spacing w:val="8"/>
            <w:sz w:val="20"/>
          </w:rPr>
          <w:delText xml:space="preserve"> </w:delText>
        </w:r>
        <w:r w:rsidDel="002F2E08">
          <w:rPr>
            <w:sz w:val="20"/>
          </w:rPr>
          <w:delText>the</w:delText>
        </w:r>
        <w:r w:rsidDel="002F2E08">
          <w:rPr>
            <w:spacing w:val="7"/>
            <w:sz w:val="20"/>
          </w:rPr>
          <w:delText xml:space="preserve"> </w:delText>
        </w:r>
        <w:r w:rsidDel="002F2E08">
          <w:rPr>
            <w:sz w:val="20"/>
          </w:rPr>
          <w:delText>AP</w:delText>
        </w:r>
        <w:r w:rsidDel="002F2E08">
          <w:rPr>
            <w:spacing w:val="7"/>
            <w:sz w:val="20"/>
          </w:rPr>
          <w:delText xml:space="preserve"> </w:delText>
        </w:r>
        <w:r w:rsidDel="002F2E08">
          <w:rPr>
            <w:sz w:val="20"/>
          </w:rPr>
          <w:delText>MLD</w:delText>
        </w:r>
        <w:r w:rsidDel="002F2E08">
          <w:rPr>
            <w:spacing w:val="9"/>
            <w:sz w:val="20"/>
          </w:rPr>
          <w:delText xml:space="preserve"> </w:delText>
        </w:r>
        <w:r w:rsidDel="002F2E08">
          <w:rPr>
            <w:sz w:val="20"/>
          </w:rPr>
          <w:delText>the</w:delText>
        </w:r>
        <w:r w:rsidDel="002F2E08">
          <w:rPr>
            <w:spacing w:val="8"/>
            <w:sz w:val="20"/>
          </w:rPr>
          <w:delText xml:space="preserve"> </w:delText>
        </w:r>
        <w:r w:rsidDel="002F2E08">
          <w:rPr>
            <w:sz w:val="20"/>
          </w:rPr>
          <w:delText>information</w:delText>
        </w:r>
        <w:r w:rsidDel="002F2E08">
          <w:rPr>
            <w:spacing w:val="9"/>
            <w:sz w:val="20"/>
          </w:rPr>
          <w:delText xml:space="preserve"> </w:delText>
        </w:r>
        <w:r w:rsidDel="002F2E08">
          <w:rPr>
            <w:sz w:val="20"/>
          </w:rPr>
          <w:delText>is</w:delText>
        </w:r>
      </w:del>
    </w:p>
    <w:p w14:paraId="2133856E" w14:textId="575BDBAA" w:rsidR="00E47B5A" w:rsidRDefault="00E47B5A" w:rsidP="00120215">
      <w:pPr>
        <w:pStyle w:val="ListParagraph"/>
        <w:widowControl w:val="0"/>
        <w:numPr>
          <w:ilvl w:val="0"/>
          <w:numId w:val="29"/>
        </w:numPr>
        <w:tabs>
          <w:tab w:val="left" w:pos="861"/>
          <w:tab w:val="left" w:pos="1260"/>
        </w:tabs>
        <w:kinsoku w:val="0"/>
        <w:overflowPunct w:val="0"/>
        <w:autoSpaceDE w:val="0"/>
        <w:autoSpaceDN w:val="0"/>
        <w:adjustRightInd w:val="0"/>
        <w:spacing w:before="70" w:line="219" w:lineRule="exact"/>
        <w:ind w:hanging="755"/>
        <w:contextualSpacing w:val="0"/>
        <w:jc w:val="left"/>
        <w:rPr>
          <w:sz w:val="20"/>
        </w:rPr>
      </w:pPr>
      <w:del w:id="324" w:author="Cariou, Laurent" w:date="2021-02-12T16:59:00Z">
        <w:r w:rsidDel="002F2E08">
          <w:rPr>
            <w:sz w:val="20"/>
          </w:rPr>
          <w:delText>requested</w:delText>
        </w:r>
      </w:del>
      <w:r>
        <w:rPr>
          <w:sz w:val="20"/>
        </w:rPr>
        <w:t>.</w:t>
      </w:r>
      <w:ins w:id="325" w:author="Cariou, Laurent" w:date="2021-02-12T17:00:00Z">
        <w:r w:rsidR="002F2E08">
          <w:rPr>
            <w:sz w:val="20"/>
          </w:rPr>
          <w:t xml:space="preserve"> (#1808</w:t>
        </w:r>
      </w:ins>
      <w:ins w:id="326" w:author="Cariou, Laurent" w:date="2021-02-12T17:03:00Z">
        <w:r w:rsidR="004B52D6">
          <w:rPr>
            <w:sz w:val="20"/>
          </w:rPr>
          <w:t>, #</w:t>
        </w:r>
      </w:ins>
      <w:ins w:id="327" w:author="Cariou, Laurent" w:date="2021-02-12T17:04:00Z">
        <w:r w:rsidR="004B52D6">
          <w:rPr>
            <w:sz w:val="20"/>
          </w:rPr>
          <w:t>2124</w:t>
        </w:r>
      </w:ins>
      <w:ins w:id="328" w:author="Cariou, Laurent" w:date="2021-02-12T17:31:00Z">
        <w:r w:rsidR="00AE0136">
          <w:rPr>
            <w:sz w:val="20"/>
          </w:rPr>
          <w:t>, #3217</w:t>
        </w:r>
      </w:ins>
      <w:ins w:id="329" w:author="Cariou, Laurent" w:date="2021-02-12T17:00:00Z">
        <w:r w:rsidR="002F2E08">
          <w:rPr>
            <w:sz w:val="20"/>
          </w:rPr>
          <w:t>)</w:t>
        </w:r>
      </w:ins>
    </w:p>
    <w:p w14:paraId="50929F9B" w14:textId="77777777" w:rsidR="00E47B5A" w:rsidRDefault="00E47B5A" w:rsidP="00E47B5A">
      <w:pPr>
        <w:pStyle w:val="BodyText0"/>
        <w:kinsoku w:val="0"/>
        <w:overflowPunct w:val="0"/>
        <w:spacing w:line="151" w:lineRule="exact"/>
        <w:ind w:left="106"/>
        <w:rPr>
          <w:sz w:val="18"/>
          <w:szCs w:val="18"/>
        </w:rPr>
      </w:pPr>
      <w:r>
        <w:rPr>
          <w:sz w:val="18"/>
          <w:szCs w:val="18"/>
        </w:rPr>
        <w:t>64</w:t>
      </w:r>
    </w:p>
    <w:p w14:paraId="2401E490" w14:textId="77777777" w:rsidR="00E47B5A" w:rsidRDefault="00E47B5A" w:rsidP="00E47B5A">
      <w:pPr>
        <w:pStyle w:val="BodyText0"/>
        <w:kinsoku w:val="0"/>
        <w:overflowPunct w:val="0"/>
        <w:spacing w:line="204" w:lineRule="exact"/>
        <w:ind w:left="106"/>
        <w:rPr>
          <w:sz w:val="18"/>
          <w:szCs w:val="18"/>
        </w:rPr>
      </w:pPr>
      <w:r>
        <w:rPr>
          <w:sz w:val="18"/>
          <w:szCs w:val="18"/>
        </w:rPr>
        <w:t>65</w:t>
      </w:r>
    </w:p>
    <w:p w14:paraId="77AA2753" w14:textId="77777777" w:rsidR="00E47B5A" w:rsidRDefault="00E47B5A" w:rsidP="00E47B5A">
      <w:pPr>
        <w:pStyle w:val="BodyText0"/>
        <w:kinsoku w:val="0"/>
        <w:overflowPunct w:val="0"/>
        <w:spacing w:line="204" w:lineRule="exact"/>
        <w:ind w:left="106"/>
        <w:rPr>
          <w:sz w:val="18"/>
          <w:szCs w:val="18"/>
        </w:rPr>
        <w:sectPr w:rsidR="00E47B5A">
          <w:pgSz w:w="12240" w:h="15840"/>
          <w:pgMar w:top="1280" w:right="1680" w:bottom="960" w:left="1140" w:header="661" w:footer="761" w:gutter="0"/>
          <w:cols w:space="720"/>
          <w:noEndnote/>
        </w:sectPr>
      </w:pPr>
    </w:p>
    <w:p w14:paraId="7882C7E2" w14:textId="12F894A1" w:rsidR="004B52D6" w:rsidRDefault="00E47B5A" w:rsidP="004B52D6">
      <w:pPr>
        <w:pStyle w:val="BodyText0"/>
        <w:kinsoku w:val="0"/>
        <w:overflowPunct w:val="0"/>
        <w:spacing w:before="101" w:line="230" w:lineRule="auto"/>
        <w:ind w:left="720" w:right="1748" w:hanging="540"/>
        <w:rPr>
          <w:ins w:id="330" w:author="Cariou, Laurent" w:date="2021-02-12T17:07:00Z"/>
          <w:color w:val="000000"/>
          <w:sz w:val="18"/>
          <w:szCs w:val="18"/>
        </w:rPr>
      </w:pPr>
      <w:del w:id="331" w:author="Cariou, Laurent" w:date="2021-02-11T20:39:00Z">
        <w:r w:rsidDel="00246AC0">
          <w:rPr>
            <w:sz w:val="18"/>
            <w:szCs w:val="18"/>
          </w:rPr>
          <w:lastRenderedPageBreak/>
          <w:delText>1</w:delText>
        </w:r>
        <w:r w:rsidDel="00246AC0">
          <w:rPr>
            <w:sz w:val="18"/>
            <w:szCs w:val="18"/>
          </w:rPr>
          <w:tab/>
          <w:delText>NOTE—If</w:delText>
        </w:r>
        <w:r w:rsidDel="00246AC0">
          <w:rPr>
            <w:spacing w:val="-5"/>
            <w:sz w:val="18"/>
            <w:szCs w:val="18"/>
          </w:rPr>
          <w:delText xml:space="preserve"> </w:delText>
        </w:r>
        <w:r w:rsidDel="00246AC0">
          <w:rPr>
            <w:sz w:val="18"/>
            <w:szCs w:val="18"/>
          </w:rPr>
          <w:delText>and</w:delText>
        </w:r>
        <w:r w:rsidDel="00246AC0">
          <w:rPr>
            <w:spacing w:val="-4"/>
            <w:sz w:val="18"/>
            <w:szCs w:val="18"/>
          </w:rPr>
          <w:delText xml:space="preserve"> </w:delText>
        </w:r>
        <w:r w:rsidDel="00246AC0">
          <w:rPr>
            <w:sz w:val="18"/>
            <w:szCs w:val="18"/>
          </w:rPr>
          <w:delText>how</w:delText>
        </w:r>
        <w:r w:rsidDel="00246AC0">
          <w:rPr>
            <w:spacing w:val="-5"/>
            <w:sz w:val="18"/>
            <w:szCs w:val="18"/>
          </w:rPr>
          <w:delText xml:space="preserve"> </w:delText>
        </w:r>
        <w:r w:rsidDel="00246AC0">
          <w:rPr>
            <w:sz w:val="18"/>
            <w:szCs w:val="18"/>
          </w:rPr>
          <w:delText>the</w:delText>
        </w:r>
        <w:r w:rsidDel="00246AC0">
          <w:rPr>
            <w:spacing w:val="-3"/>
            <w:sz w:val="18"/>
            <w:szCs w:val="18"/>
          </w:rPr>
          <w:delText xml:space="preserve"> </w:delText>
        </w:r>
        <w:r w:rsidDel="00246AC0">
          <w:rPr>
            <w:sz w:val="18"/>
            <w:szCs w:val="18"/>
          </w:rPr>
          <w:delText>transmitting</w:delText>
        </w:r>
        <w:r w:rsidDel="00246AC0">
          <w:rPr>
            <w:spacing w:val="-5"/>
            <w:sz w:val="18"/>
            <w:szCs w:val="18"/>
          </w:rPr>
          <w:delText xml:space="preserve"> </w:delText>
        </w:r>
        <w:r w:rsidDel="00246AC0">
          <w:rPr>
            <w:sz w:val="18"/>
            <w:szCs w:val="18"/>
          </w:rPr>
          <w:delText>AP</w:delText>
        </w:r>
        <w:r w:rsidDel="00246AC0">
          <w:rPr>
            <w:spacing w:val="-4"/>
            <w:sz w:val="18"/>
            <w:szCs w:val="18"/>
          </w:rPr>
          <w:delText xml:space="preserve"> </w:delText>
        </w:r>
        <w:r w:rsidDel="00246AC0">
          <w:rPr>
            <w:sz w:val="18"/>
            <w:szCs w:val="18"/>
          </w:rPr>
          <w:delText>info</w:delText>
        </w:r>
        <w:r w:rsidDel="00246AC0">
          <w:rPr>
            <w:spacing w:val="-4"/>
            <w:sz w:val="18"/>
            <w:szCs w:val="18"/>
          </w:rPr>
          <w:delText xml:space="preserve"> </w:delText>
        </w:r>
        <w:r w:rsidDel="00246AC0">
          <w:rPr>
            <w:sz w:val="18"/>
            <w:szCs w:val="18"/>
          </w:rPr>
          <w:delText>can</w:delText>
        </w:r>
        <w:r w:rsidDel="00246AC0">
          <w:rPr>
            <w:spacing w:val="-5"/>
            <w:sz w:val="18"/>
            <w:szCs w:val="18"/>
          </w:rPr>
          <w:delText xml:space="preserve"> </w:delText>
        </w:r>
        <w:r w:rsidDel="00246AC0">
          <w:rPr>
            <w:sz w:val="18"/>
            <w:szCs w:val="18"/>
          </w:rPr>
          <w:delText>be</w:delText>
        </w:r>
        <w:r w:rsidDel="00246AC0">
          <w:rPr>
            <w:spacing w:val="-3"/>
            <w:sz w:val="18"/>
            <w:szCs w:val="18"/>
          </w:rPr>
          <w:delText xml:space="preserve"> </w:delText>
        </w:r>
        <w:r w:rsidDel="00246AC0">
          <w:rPr>
            <w:sz w:val="18"/>
            <w:szCs w:val="18"/>
          </w:rPr>
          <w:delText>explicitly</w:delText>
        </w:r>
        <w:r w:rsidDel="00246AC0">
          <w:rPr>
            <w:spacing w:val="-4"/>
            <w:sz w:val="18"/>
            <w:szCs w:val="18"/>
          </w:rPr>
          <w:delText xml:space="preserve"> </w:delText>
        </w:r>
        <w:r w:rsidDel="00246AC0">
          <w:rPr>
            <w:sz w:val="18"/>
            <w:szCs w:val="18"/>
          </w:rPr>
          <w:delText>requested</w:delText>
        </w:r>
        <w:r w:rsidDel="00246AC0">
          <w:rPr>
            <w:spacing w:val="-4"/>
            <w:sz w:val="18"/>
            <w:szCs w:val="18"/>
          </w:rPr>
          <w:delText xml:space="preserve"> </w:delText>
        </w:r>
        <w:r w:rsidDel="00246AC0">
          <w:rPr>
            <w:sz w:val="18"/>
            <w:szCs w:val="18"/>
          </w:rPr>
          <w:delText>or</w:delText>
        </w:r>
        <w:r w:rsidDel="00246AC0">
          <w:rPr>
            <w:spacing w:val="-4"/>
            <w:sz w:val="18"/>
            <w:szCs w:val="18"/>
          </w:rPr>
          <w:delText xml:space="preserve"> </w:delText>
        </w:r>
        <w:r w:rsidDel="00246AC0">
          <w:rPr>
            <w:sz w:val="18"/>
            <w:szCs w:val="18"/>
          </w:rPr>
          <w:delText>not</w:delText>
        </w:r>
        <w:r w:rsidDel="00246AC0">
          <w:rPr>
            <w:spacing w:val="-5"/>
            <w:sz w:val="18"/>
            <w:szCs w:val="18"/>
          </w:rPr>
          <w:delText xml:space="preserve"> </w:delText>
        </w:r>
        <w:r w:rsidDel="00246AC0">
          <w:rPr>
            <w:sz w:val="18"/>
            <w:szCs w:val="18"/>
          </w:rPr>
          <w:delText>requested</w:delText>
        </w:r>
        <w:r w:rsidDel="00246AC0">
          <w:rPr>
            <w:spacing w:val="-3"/>
            <w:sz w:val="18"/>
            <w:szCs w:val="18"/>
          </w:rPr>
          <w:delText xml:space="preserve"> </w:delText>
        </w:r>
        <w:r w:rsidDel="00246AC0">
          <w:rPr>
            <w:sz w:val="18"/>
            <w:szCs w:val="18"/>
          </w:rPr>
          <w:delText>is</w:delText>
        </w:r>
        <w:r w:rsidDel="00246AC0">
          <w:rPr>
            <w:spacing w:val="-4"/>
            <w:sz w:val="18"/>
            <w:szCs w:val="18"/>
          </w:rPr>
          <w:delText xml:space="preserve"> </w:delText>
        </w:r>
        <w:r w:rsidDel="00246AC0">
          <w:rPr>
            <w:color w:val="FF0000"/>
            <w:sz w:val="18"/>
            <w:szCs w:val="18"/>
          </w:rPr>
          <w:delText>TBD</w:delText>
        </w:r>
        <w:r w:rsidDel="00246AC0">
          <w:rPr>
            <w:color w:val="000000"/>
            <w:sz w:val="18"/>
            <w:szCs w:val="18"/>
          </w:rPr>
          <w:delText>.</w:delText>
        </w:r>
      </w:del>
      <w:ins w:id="332" w:author="Cariou, Laurent" w:date="2021-02-11T20:39:00Z">
        <w:r w:rsidR="00246AC0">
          <w:rPr>
            <w:color w:val="000000"/>
            <w:sz w:val="18"/>
            <w:szCs w:val="18"/>
          </w:rPr>
          <w:t xml:space="preserve"> (# 1046</w:t>
        </w:r>
      </w:ins>
      <w:ins w:id="333" w:author="Cariou, Laurent" w:date="2021-02-12T17:06:00Z">
        <w:r w:rsidR="004B52D6">
          <w:rPr>
            <w:color w:val="000000"/>
            <w:sz w:val="18"/>
            <w:szCs w:val="18"/>
          </w:rPr>
          <w:t>, #</w:t>
        </w:r>
      </w:ins>
      <w:ins w:id="334" w:author="Cariou, Laurent" w:date="2021-02-12T17:07:00Z">
        <w:r w:rsidR="004B52D6">
          <w:rPr>
            <w:color w:val="000000"/>
            <w:sz w:val="18"/>
            <w:szCs w:val="18"/>
          </w:rPr>
          <w:t>2151</w:t>
        </w:r>
      </w:ins>
      <w:ins w:id="335" w:author="Cariou, Laurent" w:date="2021-02-11T20:39:00Z">
        <w:r w:rsidR="00246AC0">
          <w:rPr>
            <w:color w:val="000000"/>
            <w:sz w:val="18"/>
            <w:szCs w:val="18"/>
          </w:rPr>
          <w:t>)</w:t>
        </w:r>
      </w:ins>
      <w:del w:id="336" w:author="Cariou, Laurent" w:date="2021-02-11T20:39:00Z">
        <w:r w:rsidDel="00246AC0">
          <w:rPr>
            <w:color w:val="000000"/>
            <w:sz w:val="18"/>
            <w:szCs w:val="18"/>
          </w:rPr>
          <w:delText xml:space="preserve"> </w:delText>
        </w:r>
      </w:del>
    </w:p>
    <w:p w14:paraId="55B39223" w14:textId="4C3B21F6" w:rsidR="00E47B5A" w:rsidRDefault="00E47B5A" w:rsidP="00120215">
      <w:pPr>
        <w:pStyle w:val="BodyText0"/>
        <w:kinsoku w:val="0"/>
        <w:overflowPunct w:val="0"/>
        <w:spacing w:before="101" w:line="230" w:lineRule="auto"/>
        <w:ind w:left="720" w:right="1748" w:hanging="540"/>
        <w:rPr>
          <w:color w:val="000000"/>
          <w:sz w:val="18"/>
          <w:szCs w:val="18"/>
        </w:rPr>
      </w:pPr>
      <w:r>
        <w:rPr>
          <w:color w:val="000000"/>
          <w:sz w:val="18"/>
          <w:szCs w:val="18"/>
        </w:rPr>
        <w:t>2</w:t>
      </w:r>
    </w:p>
    <w:p w14:paraId="64FA33A3" w14:textId="77777777" w:rsidR="00E47B5A" w:rsidRDefault="00E47B5A" w:rsidP="00E47B5A">
      <w:pPr>
        <w:pStyle w:val="ListParagraph"/>
        <w:widowControl w:val="0"/>
        <w:numPr>
          <w:ilvl w:val="0"/>
          <w:numId w:val="28"/>
        </w:numPr>
        <w:tabs>
          <w:tab w:val="left" w:pos="660"/>
        </w:tabs>
        <w:kinsoku w:val="0"/>
        <w:overflowPunct w:val="0"/>
        <w:autoSpaceDE w:val="0"/>
        <w:autoSpaceDN w:val="0"/>
        <w:adjustRightInd w:val="0"/>
        <w:spacing w:line="230" w:lineRule="exact"/>
        <w:contextualSpacing w:val="0"/>
        <w:jc w:val="left"/>
        <w:rPr>
          <w:sz w:val="20"/>
        </w:rPr>
      </w:pPr>
      <w:r>
        <w:rPr>
          <w:sz w:val="20"/>
        </w:rPr>
        <w:t>An</w:t>
      </w:r>
      <w:r>
        <w:rPr>
          <w:spacing w:val="8"/>
          <w:sz w:val="20"/>
        </w:rPr>
        <w:t xml:space="preserve"> </w:t>
      </w:r>
      <w:r>
        <w:rPr>
          <w:sz w:val="20"/>
        </w:rPr>
        <w:t>MLD</w:t>
      </w:r>
      <w:r>
        <w:rPr>
          <w:spacing w:val="9"/>
          <w:sz w:val="20"/>
        </w:rPr>
        <w:t xml:space="preserve"> </w:t>
      </w:r>
      <w:r>
        <w:rPr>
          <w:sz w:val="20"/>
        </w:rPr>
        <w:t>probe</w:t>
      </w:r>
      <w:r>
        <w:rPr>
          <w:spacing w:val="9"/>
          <w:sz w:val="20"/>
        </w:rPr>
        <w:t xml:space="preserve"> </w:t>
      </w:r>
      <w:r>
        <w:rPr>
          <w:sz w:val="20"/>
        </w:rPr>
        <w:t>request</w:t>
      </w:r>
      <w:r>
        <w:rPr>
          <w:spacing w:val="10"/>
          <w:sz w:val="20"/>
        </w:rPr>
        <w:t xml:space="preserve"> </w:t>
      </w:r>
      <w:r>
        <w:rPr>
          <w:sz w:val="20"/>
        </w:rPr>
        <w:t>allows</w:t>
      </w:r>
      <w:r>
        <w:rPr>
          <w:spacing w:val="8"/>
          <w:sz w:val="20"/>
        </w:rPr>
        <w:t xml:space="preserve"> </w:t>
      </w:r>
      <w:r>
        <w:rPr>
          <w:sz w:val="20"/>
        </w:rPr>
        <w:t>a</w:t>
      </w:r>
      <w:r>
        <w:rPr>
          <w:spacing w:val="9"/>
          <w:sz w:val="20"/>
        </w:rPr>
        <w:t xml:space="preserve"> </w:t>
      </w:r>
      <w:r>
        <w:rPr>
          <w:sz w:val="20"/>
        </w:rPr>
        <w:t>non-AP</w:t>
      </w:r>
      <w:r>
        <w:rPr>
          <w:spacing w:val="8"/>
          <w:sz w:val="20"/>
        </w:rPr>
        <w:t xml:space="preserve"> </w:t>
      </w:r>
      <w:r>
        <w:rPr>
          <w:spacing w:val="-6"/>
          <w:sz w:val="20"/>
        </w:rPr>
        <w:t>STA</w:t>
      </w:r>
      <w:r>
        <w:rPr>
          <w:spacing w:val="10"/>
          <w:sz w:val="20"/>
        </w:rPr>
        <w:t xml:space="preserve"> </w:t>
      </w:r>
      <w:r>
        <w:rPr>
          <w:sz w:val="20"/>
        </w:rPr>
        <w:t>to</w:t>
      </w:r>
      <w:r>
        <w:rPr>
          <w:spacing w:val="9"/>
          <w:sz w:val="20"/>
        </w:rPr>
        <w:t xml:space="preserve"> </w:t>
      </w:r>
      <w:r>
        <w:rPr>
          <w:sz w:val="20"/>
        </w:rPr>
        <w:t>request</w:t>
      </w:r>
      <w:r>
        <w:rPr>
          <w:spacing w:val="8"/>
          <w:sz w:val="20"/>
        </w:rPr>
        <w:t xml:space="preserve"> </w:t>
      </w:r>
      <w:r>
        <w:rPr>
          <w:sz w:val="20"/>
        </w:rPr>
        <w:t>an</w:t>
      </w:r>
      <w:r>
        <w:rPr>
          <w:spacing w:val="9"/>
          <w:sz w:val="20"/>
        </w:rPr>
        <w:t xml:space="preserve"> </w:t>
      </w:r>
      <w:r>
        <w:rPr>
          <w:sz w:val="20"/>
        </w:rPr>
        <w:t>AP</w:t>
      </w:r>
      <w:r>
        <w:rPr>
          <w:spacing w:val="8"/>
          <w:sz w:val="20"/>
        </w:rPr>
        <w:t xml:space="preserve"> </w:t>
      </w:r>
      <w:r>
        <w:rPr>
          <w:sz w:val="20"/>
        </w:rPr>
        <w:t>to</w:t>
      </w:r>
      <w:r>
        <w:rPr>
          <w:spacing w:val="10"/>
          <w:sz w:val="20"/>
        </w:rPr>
        <w:t xml:space="preserve"> </w:t>
      </w:r>
      <w:r>
        <w:rPr>
          <w:sz w:val="20"/>
        </w:rPr>
        <w:t>include</w:t>
      </w:r>
      <w:r>
        <w:rPr>
          <w:spacing w:val="9"/>
          <w:sz w:val="20"/>
        </w:rPr>
        <w:t xml:space="preserve"> </w:t>
      </w:r>
      <w:r>
        <w:rPr>
          <w:sz w:val="20"/>
        </w:rPr>
        <w:t>the</w:t>
      </w:r>
      <w:r>
        <w:rPr>
          <w:spacing w:val="7"/>
          <w:sz w:val="20"/>
        </w:rPr>
        <w:t xml:space="preserve"> </w:t>
      </w:r>
      <w:r>
        <w:rPr>
          <w:sz w:val="20"/>
        </w:rPr>
        <w:t>complete</w:t>
      </w:r>
      <w:r>
        <w:rPr>
          <w:spacing w:val="9"/>
          <w:sz w:val="20"/>
        </w:rPr>
        <w:t xml:space="preserve"> </w:t>
      </w:r>
      <w:r>
        <w:rPr>
          <w:sz w:val="20"/>
        </w:rPr>
        <w:t>set</w:t>
      </w:r>
      <w:r>
        <w:rPr>
          <w:spacing w:val="9"/>
          <w:sz w:val="20"/>
        </w:rPr>
        <w:t xml:space="preserve"> </w:t>
      </w:r>
      <w:r>
        <w:rPr>
          <w:sz w:val="20"/>
        </w:rPr>
        <w:t>of</w:t>
      </w:r>
      <w:r>
        <w:rPr>
          <w:spacing w:val="9"/>
          <w:sz w:val="20"/>
        </w:rPr>
        <w:t xml:space="preserve"> </w:t>
      </w:r>
      <w:r>
        <w:rPr>
          <w:sz w:val="20"/>
        </w:rPr>
        <w:t>capabilities,</w:t>
      </w:r>
    </w:p>
    <w:p w14:paraId="6D9BD5C5" w14:textId="266DEF79" w:rsidR="00E47B5A" w:rsidDel="00743122" w:rsidRDefault="00E47B5A" w:rsidP="00E47B5A">
      <w:pPr>
        <w:pStyle w:val="ListParagraph"/>
        <w:widowControl w:val="0"/>
        <w:numPr>
          <w:ilvl w:val="0"/>
          <w:numId w:val="28"/>
        </w:numPr>
        <w:tabs>
          <w:tab w:val="left" w:pos="660"/>
        </w:tabs>
        <w:kinsoku w:val="0"/>
        <w:overflowPunct w:val="0"/>
        <w:autoSpaceDE w:val="0"/>
        <w:autoSpaceDN w:val="0"/>
        <w:adjustRightInd w:val="0"/>
        <w:spacing w:line="220" w:lineRule="exact"/>
        <w:contextualSpacing w:val="0"/>
        <w:jc w:val="left"/>
        <w:rPr>
          <w:del w:id="337" w:author="Cariou, Laurent" w:date="2021-02-11T21:38:00Z"/>
          <w:sz w:val="20"/>
        </w:rPr>
      </w:pPr>
      <w:r>
        <w:rPr>
          <w:sz w:val="20"/>
        </w:rPr>
        <w:t xml:space="preserve">parameters and operation elements of other APs affiliated to the same AP MLD as the </w:t>
      </w:r>
      <w:r>
        <w:rPr>
          <w:spacing w:val="-8"/>
          <w:sz w:val="20"/>
        </w:rPr>
        <w:t xml:space="preserve">AP. </w:t>
      </w:r>
      <w:del w:id="338" w:author="Cariou, Laurent" w:date="2021-02-11T21:38:00Z">
        <w:r w:rsidDel="00743122">
          <w:rPr>
            <w:sz w:val="20"/>
          </w:rPr>
          <w:delText>The</w:delText>
        </w:r>
        <w:r w:rsidDel="00743122">
          <w:rPr>
            <w:spacing w:val="41"/>
            <w:sz w:val="20"/>
          </w:rPr>
          <w:delText xml:space="preserve"> </w:delText>
        </w:r>
        <w:r w:rsidDel="00743122">
          <w:rPr>
            <w:sz w:val="20"/>
          </w:rPr>
          <w:delText>information</w:delText>
        </w:r>
      </w:del>
    </w:p>
    <w:p w14:paraId="0E64D371" w14:textId="7003C176" w:rsidR="00E47B5A" w:rsidRDefault="00E47B5A" w:rsidP="00120215">
      <w:pPr>
        <w:pStyle w:val="ListParagraph"/>
        <w:widowControl w:val="0"/>
        <w:numPr>
          <w:ilvl w:val="0"/>
          <w:numId w:val="28"/>
        </w:numPr>
        <w:tabs>
          <w:tab w:val="left" w:pos="660"/>
        </w:tabs>
        <w:kinsoku w:val="0"/>
        <w:overflowPunct w:val="0"/>
        <w:autoSpaceDE w:val="0"/>
        <w:autoSpaceDN w:val="0"/>
        <w:adjustRightInd w:val="0"/>
        <w:spacing w:line="220" w:lineRule="exact"/>
        <w:contextualSpacing w:val="0"/>
        <w:jc w:val="left"/>
        <w:rPr>
          <w:sz w:val="20"/>
        </w:rPr>
      </w:pPr>
      <w:del w:id="339" w:author="Cariou, Laurent" w:date="2021-02-11T21:38:00Z">
        <w:r w:rsidDel="00743122">
          <w:rPr>
            <w:noProof/>
          </w:rPr>
          <mc:AlternateContent>
            <mc:Choice Requires="wps">
              <w:drawing>
                <wp:anchor distT="0" distB="0" distL="114300" distR="114300" simplePos="0" relativeHeight="251661312" behindDoc="1" locked="0" layoutInCell="0" allowOverlap="1" wp14:anchorId="15F2B5CF" wp14:editId="59779444">
                  <wp:simplePos x="0" y="0"/>
                  <wp:positionH relativeFrom="page">
                    <wp:posOffset>848995</wp:posOffset>
                  </wp:positionH>
                  <wp:positionV relativeFrom="paragraph">
                    <wp:posOffset>97155</wp:posOffset>
                  </wp:positionV>
                  <wp:extent cx="57150" cy="127000"/>
                  <wp:effectExtent l="127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889D73" w14:textId="77777777" w:rsidR="008826AD" w:rsidRDefault="008826AD" w:rsidP="00E47B5A">
                              <w:pPr>
                                <w:pStyle w:val="BodyText0"/>
                                <w:kinsoku w:val="0"/>
                                <w:overflowPunct w:val="0"/>
                                <w:spacing w:line="199" w:lineRule="exact"/>
                                <w:rPr>
                                  <w:sz w:val="18"/>
                                  <w:szCs w:val="18"/>
                                </w:rPr>
                              </w:pPr>
                              <w:r>
                                <w:rPr>
                                  <w:sz w:val="18"/>
                                  <w:szCs w:val="18"/>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F2B5CF" id="Text Box 7" o:spid="_x0000_s1046" type="#_x0000_t202" style="position:absolute;left:0;text-align:left;margin-left:66.85pt;margin-top:7.65pt;width:4.5pt;height:10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" o:allowincell="f" filled="f" stroked="f">
                  <v:textbox inset="0,0,0,0">
                    <w:txbxContent>
                      <w:p w14:paraId="3C889D73" w14:textId="77777777" w:rsidR="008826AD" w:rsidRDefault="008826AD" w:rsidP="00E47B5A">
                        <w:pPr>
                          <w:pStyle w:val="BodyText0"/>
                          <w:kinsoku w:val="0"/>
                          <w:overflowPunct w:val="0"/>
                          <w:spacing w:line="199" w:lineRule="exact"/>
                          <w:rPr>
                            <w:sz w:val="18"/>
                            <w:szCs w:val="18"/>
                          </w:rPr>
                        </w:pPr>
                        <w:r>
                          <w:rPr>
                            <w:sz w:val="18"/>
                            <w:szCs w:val="18"/>
                          </w:rPr>
                          <w:t>6</w:t>
                        </w:r>
                      </w:p>
                    </w:txbxContent>
                  </v:textbox>
                  <w10:wrap anchorx="page"/>
                </v:shape>
              </w:pict>
            </mc:Fallback>
          </mc:AlternateContent>
        </w:r>
        <w:r w:rsidDel="00743122">
          <w:rPr>
            <w:sz w:val="20"/>
          </w:rPr>
          <w:delText>of</w:delText>
        </w:r>
        <w:r w:rsidDel="00743122">
          <w:rPr>
            <w:spacing w:val="-8"/>
            <w:sz w:val="20"/>
          </w:rPr>
          <w:delText xml:space="preserve"> </w:delText>
        </w:r>
        <w:r w:rsidDel="00743122">
          <w:rPr>
            <w:sz w:val="20"/>
          </w:rPr>
          <w:delText>a</w:delText>
        </w:r>
      </w:del>
      <w:ins w:id="340" w:author="Cariou, Laurent" w:date="2021-02-11T21:38:00Z">
        <w:r w:rsidR="00743122">
          <w:rPr>
            <w:sz w:val="20"/>
          </w:rPr>
          <w:t>A</w:t>
        </w:r>
      </w:ins>
      <w:r>
        <w:rPr>
          <w:sz w:val="20"/>
        </w:rPr>
        <w:t>n</w:t>
      </w:r>
      <w:r>
        <w:rPr>
          <w:spacing w:val="-5"/>
          <w:sz w:val="20"/>
        </w:rPr>
        <w:t xml:space="preserve"> </w:t>
      </w:r>
      <w:r>
        <w:rPr>
          <w:sz w:val="20"/>
        </w:rPr>
        <w:t>AP</w:t>
      </w:r>
      <w:r>
        <w:rPr>
          <w:spacing w:val="-6"/>
          <w:sz w:val="20"/>
        </w:rPr>
        <w:t xml:space="preserve"> </w:t>
      </w:r>
      <w:r>
        <w:rPr>
          <w:sz w:val="20"/>
        </w:rPr>
        <w:t>affiliated</w:t>
      </w:r>
      <w:r>
        <w:rPr>
          <w:spacing w:val="-6"/>
          <w:sz w:val="20"/>
        </w:rPr>
        <w:t xml:space="preserve"> </w:t>
      </w:r>
      <w:r>
        <w:rPr>
          <w:sz w:val="20"/>
        </w:rPr>
        <w:t>to</w:t>
      </w:r>
      <w:r>
        <w:rPr>
          <w:spacing w:val="-5"/>
          <w:sz w:val="20"/>
        </w:rPr>
        <w:t xml:space="preserve"> </w:t>
      </w:r>
      <w:r>
        <w:rPr>
          <w:sz w:val="20"/>
        </w:rPr>
        <w:t>the</w:t>
      </w:r>
      <w:r>
        <w:rPr>
          <w:spacing w:val="-7"/>
          <w:sz w:val="20"/>
        </w:rPr>
        <w:t xml:space="preserve"> </w:t>
      </w:r>
      <w:r>
        <w:rPr>
          <w:sz w:val="20"/>
        </w:rPr>
        <w:t>same</w:t>
      </w:r>
      <w:r>
        <w:rPr>
          <w:spacing w:val="-7"/>
          <w:sz w:val="20"/>
        </w:rPr>
        <w:t xml:space="preserve"> </w:t>
      </w:r>
      <w:r>
        <w:rPr>
          <w:sz w:val="20"/>
        </w:rPr>
        <w:t>AP</w:t>
      </w:r>
      <w:r>
        <w:rPr>
          <w:spacing w:val="-5"/>
          <w:sz w:val="20"/>
        </w:rPr>
        <w:t xml:space="preserve"> </w:t>
      </w:r>
      <w:r>
        <w:rPr>
          <w:sz w:val="20"/>
        </w:rPr>
        <w:t>MLD</w:t>
      </w:r>
      <w:r>
        <w:rPr>
          <w:spacing w:val="-6"/>
          <w:sz w:val="20"/>
        </w:rPr>
        <w:t xml:space="preserve"> </w:t>
      </w:r>
      <w:r>
        <w:rPr>
          <w:sz w:val="20"/>
        </w:rPr>
        <w:t>as</w:t>
      </w:r>
      <w:r>
        <w:rPr>
          <w:spacing w:val="-6"/>
          <w:sz w:val="20"/>
        </w:rPr>
        <w:t xml:space="preserve"> </w:t>
      </w:r>
      <w:r>
        <w:rPr>
          <w:sz w:val="20"/>
        </w:rPr>
        <w:t>the</w:t>
      </w:r>
      <w:r>
        <w:rPr>
          <w:spacing w:val="-7"/>
          <w:sz w:val="20"/>
        </w:rPr>
        <w:t xml:space="preserve"> </w:t>
      </w:r>
      <w:r>
        <w:rPr>
          <w:sz w:val="20"/>
        </w:rPr>
        <w:t>AP</w:t>
      </w:r>
      <w:r>
        <w:rPr>
          <w:spacing w:val="-6"/>
          <w:sz w:val="20"/>
        </w:rPr>
        <w:t xml:space="preserve"> </w:t>
      </w:r>
      <w:r>
        <w:rPr>
          <w:sz w:val="20"/>
        </w:rPr>
        <w:t>identified</w:t>
      </w:r>
      <w:r>
        <w:rPr>
          <w:spacing w:val="-6"/>
          <w:sz w:val="20"/>
        </w:rPr>
        <w:t xml:space="preserve"> </w:t>
      </w:r>
      <w:r>
        <w:rPr>
          <w:sz w:val="20"/>
        </w:rPr>
        <w:t>in</w:t>
      </w:r>
      <w:r>
        <w:rPr>
          <w:spacing w:val="-6"/>
          <w:sz w:val="20"/>
        </w:rPr>
        <w:t xml:space="preserve"> </w:t>
      </w:r>
      <w:r>
        <w:rPr>
          <w:sz w:val="20"/>
        </w:rPr>
        <w:t>the</w:t>
      </w:r>
      <w:r>
        <w:rPr>
          <w:spacing w:val="-7"/>
          <w:sz w:val="20"/>
        </w:rPr>
        <w:t xml:space="preserve"> </w:t>
      </w:r>
      <w:r>
        <w:rPr>
          <w:sz w:val="20"/>
        </w:rPr>
        <w:t>Address</w:t>
      </w:r>
      <w:r>
        <w:rPr>
          <w:spacing w:val="-2"/>
          <w:sz w:val="20"/>
        </w:rPr>
        <w:t xml:space="preserve"> </w:t>
      </w:r>
      <w:r>
        <w:rPr>
          <w:sz w:val="20"/>
        </w:rPr>
        <w:t>1</w:t>
      </w:r>
      <w:r>
        <w:rPr>
          <w:spacing w:val="-6"/>
          <w:sz w:val="20"/>
        </w:rPr>
        <w:t xml:space="preserve"> </w:t>
      </w:r>
      <w:r>
        <w:rPr>
          <w:sz w:val="20"/>
        </w:rPr>
        <w:t>or</w:t>
      </w:r>
      <w:r>
        <w:rPr>
          <w:spacing w:val="-7"/>
          <w:sz w:val="20"/>
        </w:rPr>
        <w:t xml:space="preserve"> </w:t>
      </w:r>
      <w:r>
        <w:rPr>
          <w:sz w:val="20"/>
        </w:rPr>
        <w:t>Address 3</w:t>
      </w:r>
      <w:r>
        <w:rPr>
          <w:spacing w:val="-6"/>
          <w:sz w:val="20"/>
        </w:rPr>
        <w:t xml:space="preserve"> </w:t>
      </w:r>
      <w:r>
        <w:rPr>
          <w:sz w:val="20"/>
        </w:rPr>
        <w:t>field</w:t>
      </w:r>
      <w:r>
        <w:rPr>
          <w:spacing w:val="-6"/>
          <w:sz w:val="20"/>
        </w:rPr>
        <w:t xml:space="preserve"> </w:t>
      </w:r>
      <w:r>
        <w:rPr>
          <w:sz w:val="20"/>
        </w:rPr>
        <w:t>of</w:t>
      </w:r>
      <w:r>
        <w:rPr>
          <w:spacing w:val="-7"/>
          <w:sz w:val="20"/>
        </w:rPr>
        <w:t xml:space="preserve"> </w:t>
      </w:r>
      <w:r>
        <w:rPr>
          <w:sz w:val="20"/>
        </w:rPr>
        <w:t>the</w:t>
      </w:r>
      <w:r>
        <w:rPr>
          <w:spacing w:val="-7"/>
          <w:sz w:val="20"/>
        </w:rPr>
        <w:t xml:space="preserve"> </w:t>
      </w:r>
      <w:r>
        <w:rPr>
          <w:sz w:val="20"/>
        </w:rPr>
        <w:t>Probe</w:t>
      </w:r>
    </w:p>
    <w:p w14:paraId="4D1046AE" w14:textId="6398CC57" w:rsidR="00E47B5A" w:rsidRDefault="00E47B5A" w:rsidP="00E47B5A">
      <w:pPr>
        <w:pStyle w:val="ListParagraph"/>
        <w:widowControl w:val="0"/>
        <w:numPr>
          <w:ilvl w:val="0"/>
          <w:numId w:val="27"/>
        </w:numPr>
        <w:tabs>
          <w:tab w:val="left" w:pos="660"/>
        </w:tabs>
        <w:kinsoku w:val="0"/>
        <w:overflowPunct w:val="0"/>
        <w:autoSpaceDE w:val="0"/>
        <w:autoSpaceDN w:val="0"/>
        <w:adjustRightInd w:val="0"/>
        <w:spacing w:before="10" w:line="252" w:lineRule="exact"/>
        <w:contextualSpacing w:val="0"/>
        <w:jc w:val="left"/>
        <w:rPr>
          <w:sz w:val="20"/>
        </w:rPr>
      </w:pPr>
      <w:r>
        <w:rPr>
          <w:sz w:val="20"/>
        </w:rPr>
        <w:t xml:space="preserve">Request frame is </w:t>
      </w:r>
      <w:ins w:id="341" w:author="Cariou, Laurent" w:date="2021-02-11T21:38:00Z">
        <w:r w:rsidR="00743122">
          <w:rPr>
            <w:sz w:val="20"/>
          </w:rPr>
          <w:t xml:space="preserve">a </w:t>
        </w:r>
      </w:ins>
      <w:r>
        <w:rPr>
          <w:sz w:val="20"/>
        </w:rPr>
        <w:t>requested</w:t>
      </w:r>
      <w:ins w:id="342" w:author="Cariou, Laurent" w:date="2021-02-11T21:38:00Z">
        <w:r w:rsidR="00743122">
          <w:rPr>
            <w:sz w:val="20"/>
          </w:rPr>
          <w:t xml:space="preserve"> AP</w:t>
        </w:r>
      </w:ins>
      <w:r>
        <w:rPr>
          <w:sz w:val="20"/>
        </w:rPr>
        <w:t xml:space="preserve"> if one of the following conditions is</w:t>
      </w:r>
      <w:r>
        <w:rPr>
          <w:spacing w:val="-7"/>
          <w:sz w:val="20"/>
        </w:rPr>
        <w:t xml:space="preserve"> </w:t>
      </w:r>
      <w:r>
        <w:rPr>
          <w:sz w:val="20"/>
        </w:rPr>
        <w:t>met</w:t>
      </w:r>
      <w:ins w:id="343" w:author="Cariou, Laurent" w:date="2021-02-11T21:38:00Z">
        <w:r w:rsidR="00743122">
          <w:rPr>
            <w:sz w:val="20"/>
          </w:rPr>
          <w:t xml:space="preserve"> (#1675)</w:t>
        </w:r>
      </w:ins>
      <w:r>
        <w:rPr>
          <w:sz w:val="20"/>
        </w:rPr>
        <w:t>:</w:t>
      </w:r>
    </w:p>
    <w:p w14:paraId="047456A2" w14:textId="77777777" w:rsidR="00E47B5A" w:rsidRDefault="00E47B5A" w:rsidP="00E47B5A">
      <w:pPr>
        <w:pStyle w:val="ListParagraph"/>
        <w:widowControl w:val="0"/>
        <w:numPr>
          <w:ilvl w:val="0"/>
          <w:numId w:val="27"/>
        </w:numPr>
        <w:tabs>
          <w:tab w:val="left" w:pos="861"/>
          <w:tab w:val="left" w:pos="1259"/>
        </w:tabs>
        <w:kinsoku w:val="0"/>
        <w:overflowPunct w:val="0"/>
        <w:autoSpaceDE w:val="0"/>
        <w:autoSpaceDN w:val="0"/>
        <w:adjustRightInd w:val="0"/>
        <w:spacing w:line="235" w:lineRule="exact"/>
        <w:ind w:left="860" w:hanging="665"/>
        <w:contextualSpacing w:val="0"/>
        <w:jc w:val="left"/>
        <w:rPr>
          <w:sz w:val="20"/>
        </w:rPr>
      </w:pPr>
      <w:r>
        <w:rPr>
          <w:sz w:val="20"/>
        </w:rPr>
        <w:t>—</w:t>
      </w:r>
      <w:r>
        <w:rPr>
          <w:sz w:val="20"/>
        </w:rPr>
        <w:tab/>
        <w:t>the Multi-Link element in the Probe Request frame does not include any per-STA</w:t>
      </w:r>
      <w:r>
        <w:rPr>
          <w:spacing w:val="-11"/>
          <w:sz w:val="20"/>
        </w:rPr>
        <w:t xml:space="preserve"> </w:t>
      </w:r>
      <w:r>
        <w:rPr>
          <w:sz w:val="20"/>
        </w:rPr>
        <w:t>profile.</w:t>
      </w:r>
    </w:p>
    <w:p w14:paraId="7E2C3B05" w14:textId="77777777" w:rsidR="00E47B5A" w:rsidRDefault="00E47B5A" w:rsidP="00E47B5A">
      <w:pPr>
        <w:pStyle w:val="BodyText0"/>
        <w:kinsoku w:val="0"/>
        <w:overflowPunct w:val="0"/>
        <w:spacing w:line="139" w:lineRule="exact"/>
        <w:ind w:left="196"/>
        <w:rPr>
          <w:sz w:val="18"/>
          <w:szCs w:val="18"/>
        </w:rPr>
      </w:pPr>
      <w:r>
        <w:rPr>
          <w:sz w:val="18"/>
          <w:szCs w:val="18"/>
        </w:rPr>
        <w:t>9</w:t>
      </w:r>
    </w:p>
    <w:p w14:paraId="01E13B89" w14:textId="023C0F6E" w:rsidR="00E47B5A" w:rsidRDefault="00E47B5A" w:rsidP="00E47B5A">
      <w:pPr>
        <w:pStyle w:val="ListParagraph"/>
        <w:widowControl w:val="0"/>
        <w:numPr>
          <w:ilvl w:val="0"/>
          <w:numId w:val="26"/>
        </w:numPr>
        <w:tabs>
          <w:tab w:val="left" w:pos="861"/>
          <w:tab w:val="left" w:pos="1259"/>
        </w:tabs>
        <w:kinsoku w:val="0"/>
        <w:overflowPunct w:val="0"/>
        <w:autoSpaceDE w:val="0"/>
        <w:autoSpaceDN w:val="0"/>
        <w:adjustRightInd w:val="0"/>
        <w:spacing w:line="222" w:lineRule="exact"/>
        <w:ind w:hanging="755"/>
        <w:contextualSpacing w:val="0"/>
        <w:jc w:val="left"/>
        <w:rPr>
          <w:sz w:val="20"/>
        </w:rPr>
      </w:pPr>
      <w:r>
        <w:rPr>
          <w:sz w:val="20"/>
        </w:rPr>
        <w:t>—</w:t>
      </w:r>
      <w:r>
        <w:rPr>
          <w:sz w:val="20"/>
        </w:rPr>
        <w:tab/>
        <w:t>the</w:t>
      </w:r>
      <w:r>
        <w:rPr>
          <w:spacing w:val="29"/>
          <w:sz w:val="20"/>
        </w:rPr>
        <w:t xml:space="preserve"> </w:t>
      </w:r>
      <w:r>
        <w:rPr>
          <w:sz w:val="20"/>
        </w:rPr>
        <w:t>Link</w:t>
      </w:r>
      <w:r>
        <w:rPr>
          <w:spacing w:val="30"/>
          <w:sz w:val="20"/>
        </w:rPr>
        <w:t xml:space="preserve"> </w:t>
      </w:r>
      <w:r>
        <w:rPr>
          <w:sz w:val="20"/>
        </w:rPr>
        <w:t>ID</w:t>
      </w:r>
      <w:r>
        <w:rPr>
          <w:spacing w:val="30"/>
          <w:sz w:val="20"/>
        </w:rPr>
        <w:t xml:space="preserve"> </w:t>
      </w:r>
      <w:r>
        <w:rPr>
          <w:sz w:val="20"/>
        </w:rPr>
        <w:t>of</w:t>
      </w:r>
      <w:r>
        <w:rPr>
          <w:spacing w:val="29"/>
          <w:sz w:val="20"/>
        </w:rPr>
        <w:t xml:space="preserve"> </w:t>
      </w:r>
      <w:r>
        <w:rPr>
          <w:sz w:val="20"/>
        </w:rPr>
        <w:t>the</w:t>
      </w:r>
      <w:r>
        <w:rPr>
          <w:spacing w:val="29"/>
          <w:sz w:val="20"/>
        </w:rPr>
        <w:t xml:space="preserve"> </w:t>
      </w:r>
      <w:r>
        <w:rPr>
          <w:sz w:val="20"/>
        </w:rPr>
        <w:t>AP</w:t>
      </w:r>
      <w:r>
        <w:rPr>
          <w:spacing w:val="29"/>
          <w:sz w:val="20"/>
        </w:rPr>
        <w:t xml:space="preserve"> </w:t>
      </w:r>
      <w:del w:id="344" w:author="Cariou, Laurent" w:date="2021-02-11T21:28:00Z">
        <w:r w:rsidDel="00292DD0">
          <w:rPr>
            <w:sz w:val="20"/>
          </w:rPr>
          <w:delText>corresponds</w:delText>
        </w:r>
        <w:r w:rsidDel="00292DD0">
          <w:rPr>
            <w:spacing w:val="30"/>
            <w:sz w:val="20"/>
          </w:rPr>
          <w:delText xml:space="preserve"> </w:delText>
        </w:r>
      </w:del>
      <w:ins w:id="345" w:author="Cariou, Laurent" w:date="2021-02-11T21:28:00Z">
        <w:r w:rsidR="00292DD0">
          <w:rPr>
            <w:sz w:val="20"/>
          </w:rPr>
          <w:t>is equal</w:t>
        </w:r>
        <w:r w:rsidR="00292DD0">
          <w:rPr>
            <w:spacing w:val="30"/>
            <w:sz w:val="20"/>
          </w:rPr>
          <w:t xml:space="preserve"> </w:t>
        </w:r>
      </w:ins>
      <w:r>
        <w:rPr>
          <w:sz w:val="20"/>
        </w:rPr>
        <w:t>to</w:t>
      </w:r>
      <w:r>
        <w:rPr>
          <w:spacing w:val="30"/>
          <w:sz w:val="20"/>
        </w:rPr>
        <w:t xml:space="preserve"> </w:t>
      </w:r>
      <w:r>
        <w:rPr>
          <w:sz w:val="20"/>
        </w:rPr>
        <w:t>the</w:t>
      </w:r>
      <w:ins w:id="346" w:author="Cariou, Laurent" w:date="2021-02-11T21:28:00Z">
        <w:r w:rsidR="00292DD0">
          <w:rPr>
            <w:sz w:val="20"/>
          </w:rPr>
          <w:t xml:space="preserve"> </w:t>
        </w:r>
      </w:ins>
      <w:ins w:id="347" w:author="Cariou, Laurent" w:date="2021-02-11T21:29:00Z">
        <w:r w:rsidR="00292DD0">
          <w:rPr>
            <w:sz w:val="20"/>
          </w:rPr>
          <w:t>value in the</w:t>
        </w:r>
      </w:ins>
      <w:r>
        <w:rPr>
          <w:spacing w:val="30"/>
          <w:sz w:val="20"/>
        </w:rPr>
        <w:t xml:space="preserve"> </w:t>
      </w:r>
      <w:r>
        <w:rPr>
          <w:sz w:val="20"/>
        </w:rPr>
        <w:t>Link</w:t>
      </w:r>
      <w:r>
        <w:rPr>
          <w:spacing w:val="31"/>
          <w:sz w:val="20"/>
        </w:rPr>
        <w:t xml:space="preserve"> </w:t>
      </w:r>
      <w:r>
        <w:rPr>
          <w:sz w:val="20"/>
        </w:rPr>
        <w:t>ID</w:t>
      </w:r>
      <w:r>
        <w:rPr>
          <w:spacing w:val="30"/>
          <w:sz w:val="20"/>
        </w:rPr>
        <w:t xml:space="preserve"> </w:t>
      </w:r>
      <w:r>
        <w:rPr>
          <w:sz w:val="20"/>
        </w:rPr>
        <w:t>field</w:t>
      </w:r>
      <w:r>
        <w:rPr>
          <w:spacing w:val="30"/>
          <w:sz w:val="20"/>
        </w:rPr>
        <w:t xml:space="preserve"> </w:t>
      </w:r>
      <w:r>
        <w:rPr>
          <w:sz w:val="20"/>
        </w:rPr>
        <w:t>in</w:t>
      </w:r>
      <w:r>
        <w:rPr>
          <w:spacing w:val="30"/>
          <w:sz w:val="20"/>
        </w:rPr>
        <w:t xml:space="preserve"> </w:t>
      </w:r>
      <w:r>
        <w:rPr>
          <w:sz w:val="20"/>
        </w:rPr>
        <w:t>a</w:t>
      </w:r>
      <w:r>
        <w:rPr>
          <w:spacing w:val="29"/>
          <w:sz w:val="20"/>
        </w:rPr>
        <w:t xml:space="preserve"> </w:t>
      </w:r>
      <w:r>
        <w:rPr>
          <w:sz w:val="20"/>
        </w:rPr>
        <w:t>per-STA</w:t>
      </w:r>
      <w:r>
        <w:rPr>
          <w:spacing w:val="29"/>
          <w:sz w:val="20"/>
        </w:rPr>
        <w:t xml:space="preserve"> </w:t>
      </w:r>
      <w:r>
        <w:rPr>
          <w:sz w:val="20"/>
        </w:rPr>
        <w:t>profile</w:t>
      </w:r>
      <w:r>
        <w:rPr>
          <w:spacing w:val="30"/>
          <w:sz w:val="20"/>
        </w:rPr>
        <w:t xml:space="preserve"> </w:t>
      </w:r>
      <w:r>
        <w:rPr>
          <w:sz w:val="20"/>
        </w:rPr>
        <w:t>in</w:t>
      </w:r>
      <w:r>
        <w:rPr>
          <w:spacing w:val="30"/>
          <w:sz w:val="20"/>
        </w:rPr>
        <w:t xml:space="preserve"> </w:t>
      </w:r>
      <w:r>
        <w:rPr>
          <w:sz w:val="20"/>
        </w:rPr>
        <w:t>the</w:t>
      </w:r>
      <w:r>
        <w:rPr>
          <w:spacing w:val="30"/>
          <w:sz w:val="20"/>
        </w:rPr>
        <w:t xml:space="preserve"> </w:t>
      </w:r>
      <w:r>
        <w:rPr>
          <w:sz w:val="20"/>
        </w:rPr>
        <w:t>Multi-Link</w:t>
      </w:r>
    </w:p>
    <w:p w14:paraId="38B5AF0B" w14:textId="59D9AC2C" w:rsidR="00E47B5A" w:rsidRDefault="00E47B5A" w:rsidP="00E47B5A">
      <w:pPr>
        <w:pStyle w:val="ListParagraph"/>
        <w:widowControl w:val="0"/>
        <w:numPr>
          <w:ilvl w:val="0"/>
          <w:numId w:val="26"/>
        </w:numPr>
        <w:tabs>
          <w:tab w:val="left" w:pos="1261"/>
        </w:tabs>
        <w:kinsoku w:val="0"/>
        <w:overflowPunct w:val="0"/>
        <w:autoSpaceDE w:val="0"/>
        <w:autoSpaceDN w:val="0"/>
        <w:adjustRightInd w:val="0"/>
        <w:spacing w:line="209" w:lineRule="exact"/>
        <w:ind w:left="1260" w:hanging="1147"/>
        <w:contextualSpacing w:val="0"/>
        <w:jc w:val="left"/>
        <w:rPr>
          <w:sz w:val="20"/>
        </w:rPr>
      </w:pPr>
      <w:r>
        <w:rPr>
          <w:sz w:val="20"/>
        </w:rPr>
        <w:t>element in the Probe Request</w:t>
      </w:r>
      <w:r>
        <w:rPr>
          <w:spacing w:val="-2"/>
          <w:sz w:val="20"/>
        </w:rPr>
        <w:t xml:space="preserve"> </w:t>
      </w:r>
      <w:r>
        <w:rPr>
          <w:sz w:val="20"/>
        </w:rPr>
        <w:t>frame.</w:t>
      </w:r>
      <w:ins w:id="348" w:author="Cariou, Laurent" w:date="2021-02-11T21:29:00Z">
        <w:r w:rsidR="00292DD0">
          <w:rPr>
            <w:sz w:val="20"/>
          </w:rPr>
          <w:t xml:space="preserve"> (#1420)</w:t>
        </w:r>
      </w:ins>
    </w:p>
    <w:p w14:paraId="2D08FC49" w14:textId="77777777" w:rsidR="00E47B5A" w:rsidRDefault="00E47B5A" w:rsidP="00E47B5A">
      <w:pPr>
        <w:pStyle w:val="BodyText0"/>
        <w:kinsoku w:val="0"/>
        <w:overflowPunct w:val="0"/>
        <w:spacing w:line="193" w:lineRule="exact"/>
        <w:ind w:left="106"/>
        <w:rPr>
          <w:sz w:val="18"/>
          <w:szCs w:val="18"/>
        </w:rPr>
      </w:pPr>
      <w:r>
        <w:rPr>
          <w:sz w:val="18"/>
          <w:szCs w:val="18"/>
        </w:rPr>
        <w:t>12</w:t>
      </w:r>
    </w:p>
    <w:p w14:paraId="4CC34B58" w14:textId="7232D2FF" w:rsidR="00E47B5A" w:rsidDel="00246AC0" w:rsidRDefault="00E47B5A" w:rsidP="00246AC0">
      <w:pPr>
        <w:pStyle w:val="ListParagraph"/>
        <w:widowControl w:val="0"/>
        <w:numPr>
          <w:ilvl w:val="0"/>
          <w:numId w:val="25"/>
        </w:numPr>
        <w:tabs>
          <w:tab w:val="left" w:pos="660"/>
        </w:tabs>
        <w:kinsoku w:val="0"/>
        <w:overflowPunct w:val="0"/>
        <w:autoSpaceDE w:val="0"/>
        <w:autoSpaceDN w:val="0"/>
        <w:adjustRightInd w:val="0"/>
        <w:spacing w:line="249" w:lineRule="exact"/>
        <w:contextualSpacing w:val="0"/>
        <w:jc w:val="left"/>
        <w:rPr>
          <w:del w:id="349" w:author="Cariou, Laurent" w:date="2021-02-11T20:44:00Z"/>
          <w:sz w:val="20"/>
        </w:rPr>
      </w:pPr>
      <w:r>
        <w:rPr>
          <w:sz w:val="20"/>
        </w:rPr>
        <w:t xml:space="preserve">The complete information of a requested AP sent by a reporting AP is defined </w:t>
      </w:r>
      <w:ins w:id="350" w:author="Cariou, Laurent" w:date="2021-02-11T20:43:00Z">
        <w:r w:rsidR="00246AC0">
          <w:rPr>
            <w:sz w:val="20"/>
          </w:rPr>
          <w:t>in 35.3.2.2 (</w:t>
        </w:r>
      </w:ins>
      <w:ins w:id="351" w:author="Cariou, Laurent" w:date="2021-02-11T20:44:00Z">
        <w:r w:rsidR="00246AC0" w:rsidRPr="00246AC0">
          <w:rPr>
            <w:sz w:val="20"/>
          </w:rPr>
          <w:t>Complete or partial per-STA profile</w:t>
        </w:r>
        <w:r w:rsidR="00246AC0">
          <w:rPr>
            <w:sz w:val="20"/>
          </w:rPr>
          <w:t>).</w:t>
        </w:r>
        <w:r w:rsidR="00246AC0" w:rsidRPr="00246AC0">
          <w:rPr>
            <w:sz w:val="20"/>
          </w:rPr>
          <w:t xml:space="preserve"> </w:t>
        </w:r>
      </w:ins>
      <w:del w:id="352" w:author="Cariou, Laurent" w:date="2021-02-11T20:44:00Z">
        <w:r w:rsidDel="00246AC0">
          <w:rPr>
            <w:sz w:val="20"/>
          </w:rPr>
          <w:delText>as all elements that would</w:delText>
        </w:r>
        <w:r w:rsidDel="00246AC0">
          <w:rPr>
            <w:spacing w:val="4"/>
            <w:sz w:val="20"/>
          </w:rPr>
          <w:delText xml:space="preserve"> </w:delText>
        </w:r>
        <w:r w:rsidDel="00246AC0">
          <w:rPr>
            <w:sz w:val="20"/>
          </w:rPr>
          <w:delText>be</w:delText>
        </w:r>
      </w:del>
    </w:p>
    <w:p w14:paraId="7B2E4C1A" w14:textId="7F724910" w:rsidR="00E47B5A" w:rsidDel="00246AC0" w:rsidRDefault="00E47B5A" w:rsidP="00120215">
      <w:pPr>
        <w:pStyle w:val="ListParagraph"/>
        <w:widowControl w:val="0"/>
        <w:numPr>
          <w:ilvl w:val="0"/>
          <w:numId w:val="25"/>
        </w:numPr>
        <w:tabs>
          <w:tab w:val="left" w:pos="660"/>
        </w:tabs>
        <w:kinsoku w:val="0"/>
        <w:overflowPunct w:val="0"/>
        <w:autoSpaceDE w:val="0"/>
        <w:autoSpaceDN w:val="0"/>
        <w:adjustRightInd w:val="0"/>
        <w:spacing w:line="249" w:lineRule="exact"/>
        <w:contextualSpacing w:val="0"/>
        <w:jc w:val="left"/>
        <w:rPr>
          <w:del w:id="353" w:author="Cariou, Laurent" w:date="2021-02-11T20:44:00Z"/>
          <w:sz w:val="20"/>
        </w:rPr>
      </w:pPr>
      <w:del w:id="354" w:author="Cariou, Laurent" w:date="2021-02-11T20:44:00Z">
        <w:r w:rsidDel="00246AC0">
          <w:rPr>
            <w:noProof/>
          </w:rPr>
          <mc:AlternateContent>
            <mc:Choice Requires="wps">
              <w:drawing>
                <wp:anchor distT="0" distB="0" distL="114300" distR="114300" simplePos="0" relativeHeight="251662336" behindDoc="1" locked="0" layoutInCell="0" allowOverlap="1" wp14:anchorId="1B357B67" wp14:editId="365055FA">
                  <wp:simplePos x="0" y="0"/>
                  <wp:positionH relativeFrom="page">
                    <wp:posOffset>791845</wp:posOffset>
                  </wp:positionH>
                  <wp:positionV relativeFrom="paragraph">
                    <wp:posOffset>97155</wp:posOffset>
                  </wp:positionV>
                  <wp:extent cx="114300" cy="127000"/>
                  <wp:effectExtent l="127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FD3251" w14:textId="77777777" w:rsidR="008826AD" w:rsidRDefault="008826AD" w:rsidP="00E47B5A">
                              <w:pPr>
                                <w:pStyle w:val="BodyText0"/>
                                <w:kinsoku w:val="0"/>
                                <w:overflowPunct w:val="0"/>
                                <w:spacing w:line="199" w:lineRule="exact"/>
                                <w:rPr>
                                  <w:sz w:val="18"/>
                                  <w:szCs w:val="18"/>
                                </w:rPr>
                              </w:pPr>
                              <w:r>
                                <w:rPr>
                                  <w:sz w:val="18"/>
                                  <w:szCs w:val="18"/>
                                </w:rPr>
                                <w:t>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57B67" id="Text Box 6" o:spid="_x0000_s1047" type="#_x0000_t202" style="position:absolute;left:0;text-align:left;margin-left:62.35pt;margin-top:7.65pt;width:9pt;height:10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" o:allowincell="f" filled="f" stroked="f">
                  <v:textbox inset="0,0,0,0">
                    <w:txbxContent>
                      <w:p w14:paraId="73FD3251" w14:textId="77777777" w:rsidR="008826AD" w:rsidRDefault="008826AD" w:rsidP="00E47B5A">
                        <w:pPr>
                          <w:pStyle w:val="BodyText0"/>
                          <w:kinsoku w:val="0"/>
                          <w:overflowPunct w:val="0"/>
                          <w:spacing w:line="199" w:lineRule="exact"/>
                          <w:rPr>
                            <w:sz w:val="18"/>
                            <w:szCs w:val="18"/>
                          </w:rPr>
                        </w:pPr>
                        <w:r>
                          <w:rPr>
                            <w:sz w:val="18"/>
                            <w:szCs w:val="18"/>
                          </w:rPr>
                          <w:t>15</w:t>
                        </w:r>
                      </w:p>
                    </w:txbxContent>
                  </v:textbox>
                  <w10:wrap anchorx="page"/>
                </v:shape>
              </w:pict>
            </mc:Fallback>
          </mc:AlternateContent>
        </w:r>
        <w:r w:rsidDel="00246AC0">
          <w:rPr>
            <w:sz w:val="20"/>
          </w:rPr>
          <w:delText>provided</w:delText>
        </w:r>
        <w:r w:rsidDel="00246AC0">
          <w:rPr>
            <w:spacing w:val="4"/>
            <w:sz w:val="20"/>
          </w:rPr>
          <w:delText xml:space="preserve"> </w:delText>
        </w:r>
        <w:r w:rsidDel="00246AC0">
          <w:rPr>
            <w:sz w:val="20"/>
          </w:rPr>
          <w:delText>if</w:delText>
        </w:r>
        <w:r w:rsidDel="00246AC0">
          <w:rPr>
            <w:spacing w:val="4"/>
            <w:sz w:val="20"/>
          </w:rPr>
          <w:delText xml:space="preserve"> </w:delText>
        </w:r>
        <w:r w:rsidDel="00246AC0">
          <w:rPr>
            <w:sz w:val="20"/>
          </w:rPr>
          <w:delText>the</w:delText>
        </w:r>
        <w:r w:rsidDel="00246AC0">
          <w:rPr>
            <w:spacing w:val="5"/>
            <w:sz w:val="20"/>
          </w:rPr>
          <w:delText xml:space="preserve"> </w:delText>
        </w:r>
        <w:r w:rsidDel="00246AC0">
          <w:rPr>
            <w:sz w:val="20"/>
          </w:rPr>
          <w:delText>requested</w:delText>
        </w:r>
        <w:r w:rsidDel="00246AC0">
          <w:rPr>
            <w:spacing w:val="5"/>
            <w:sz w:val="20"/>
          </w:rPr>
          <w:delText xml:space="preserve"> </w:delText>
        </w:r>
        <w:r w:rsidDel="00246AC0">
          <w:rPr>
            <w:sz w:val="20"/>
          </w:rPr>
          <w:delText>AP</w:delText>
        </w:r>
        <w:r w:rsidDel="00246AC0">
          <w:rPr>
            <w:spacing w:val="5"/>
            <w:sz w:val="20"/>
          </w:rPr>
          <w:delText xml:space="preserve"> </w:delText>
        </w:r>
        <w:r w:rsidDel="00246AC0">
          <w:rPr>
            <w:sz w:val="20"/>
          </w:rPr>
          <w:delText>was</w:delText>
        </w:r>
        <w:r w:rsidDel="00246AC0">
          <w:rPr>
            <w:spacing w:val="4"/>
            <w:sz w:val="20"/>
          </w:rPr>
          <w:delText xml:space="preserve"> </w:delText>
        </w:r>
        <w:r w:rsidDel="00246AC0">
          <w:rPr>
            <w:sz w:val="20"/>
          </w:rPr>
          <w:delText>transmitting</w:delText>
        </w:r>
        <w:r w:rsidDel="00246AC0">
          <w:rPr>
            <w:spacing w:val="6"/>
            <w:sz w:val="20"/>
          </w:rPr>
          <w:delText xml:space="preserve"> </w:delText>
        </w:r>
        <w:r w:rsidDel="00246AC0">
          <w:rPr>
            <w:sz w:val="20"/>
          </w:rPr>
          <w:delText>the</w:delText>
        </w:r>
        <w:r w:rsidDel="00246AC0">
          <w:rPr>
            <w:spacing w:val="4"/>
            <w:sz w:val="20"/>
          </w:rPr>
          <w:delText xml:space="preserve"> </w:delText>
        </w:r>
        <w:r w:rsidDel="00246AC0">
          <w:rPr>
            <w:sz w:val="20"/>
          </w:rPr>
          <w:delText>Probe</w:delText>
        </w:r>
        <w:r w:rsidDel="00246AC0">
          <w:rPr>
            <w:spacing w:val="5"/>
            <w:sz w:val="20"/>
          </w:rPr>
          <w:delText xml:space="preserve"> </w:delText>
        </w:r>
        <w:r w:rsidDel="00246AC0">
          <w:rPr>
            <w:sz w:val="20"/>
          </w:rPr>
          <w:delText>Response</w:delText>
        </w:r>
        <w:r w:rsidDel="00246AC0">
          <w:rPr>
            <w:spacing w:val="4"/>
            <w:sz w:val="20"/>
          </w:rPr>
          <w:delText xml:space="preserve"> </w:delText>
        </w:r>
        <w:r w:rsidDel="00246AC0">
          <w:rPr>
            <w:sz w:val="20"/>
          </w:rPr>
          <w:delText>frame,</w:delText>
        </w:r>
        <w:r w:rsidDel="00246AC0">
          <w:rPr>
            <w:spacing w:val="5"/>
            <w:sz w:val="20"/>
          </w:rPr>
          <w:delText xml:space="preserve"> </w:delText>
        </w:r>
        <w:r w:rsidDel="00246AC0">
          <w:rPr>
            <w:sz w:val="20"/>
          </w:rPr>
          <w:delText>except</w:delText>
        </w:r>
        <w:r w:rsidDel="00246AC0">
          <w:rPr>
            <w:spacing w:val="4"/>
            <w:sz w:val="20"/>
          </w:rPr>
          <w:delText xml:space="preserve"> </w:delText>
        </w:r>
        <w:r w:rsidDel="00246AC0">
          <w:rPr>
            <w:sz w:val="20"/>
          </w:rPr>
          <w:delText>the</w:delText>
        </w:r>
        <w:r w:rsidDel="00246AC0">
          <w:rPr>
            <w:spacing w:val="4"/>
            <w:sz w:val="20"/>
          </w:rPr>
          <w:delText xml:space="preserve"> </w:delText>
        </w:r>
        <w:r w:rsidDel="00246AC0">
          <w:rPr>
            <w:sz w:val="20"/>
          </w:rPr>
          <w:delText>following</w:delText>
        </w:r>
        <w:r w:rsidDel="00246AC0">
          <w:rPr>
            <w:spacing w:val="5"/>
            <w:sz w:val="20"/>
          </w:rPr>
          <w:delText xml:space="preserve"> </w:delText>
        </w:r>
        <w:r w:rsidDel="00246AC0">
          <w:rPr>
            <w:sz w:val="20"/>
          </w:rPr>
          <w:delText>elements,</w:delText>
        </w:r>
        <w:r w:rsidDel="00246AC0">
          <w:rPr>
            <w:spacing w:val="4"/>
            <w:sz w:val="20"/>
          </w:rPr>
          <w:delText xml:space="preserve"> </w:delText>
        </w:r>
        <w:r w:rsidDel="00246AC0">
          <w:rPr>
            <w:sz w:val="20"/>
          </w:rPr>
          <w:delText>if</w:delText>
        </w:r>
      </w:del>
    </w:p>
    <w:p w14:paraId="3A2A792E" w14:textId="6AF0A2C4" w:rsidR="00E47B5A" w:rsidDel="00246AC0" w:rsidRDefault="00E47B5A" w:rsidP="00120215">
      <w:pPr>
        <w:pStyle w:val="ListParagraph"/>
        <w:widowControl w:val="0"/>
        <w:numPr>
          <w:ilvl w:val="0"/>
          <w:numId w:val="25"/>
        </w:numPr>
        <w:tabs>
          <w:tab w:val="left" w:pos="660"/>
        </w:tabs>
        <w:kinsoku w:val="0"/>
        <w:overflowPunct w:val="0"/>
        <w:autoSpaceDE w:val="0"/>
        <w:autoSpaceDN w:val="0"/>
        <w:adjustRightInd w:val="0"/>
        <w:spacing w:line="249" w:lineRule="exact"/>
        <w:contextualSpacing w:val="0"/>
        <w:jc w:val="left"/>
        <w:rPr>
          <w:del w:id="355" w:author="Cariou, Laurent" w:date="2021-02-11T20:44:00Z"/>
          <w:sz w:val="20"/>
        </w:rPr>
      </w:pPr>
      <w:del w:id="356" w:author="Cariou, Laurent" w:date="2021-02-11T20:44:00Z">
        <w:r w:rsidDel="00246AC0">
          <w:rPr>
            <w:sz w:val="20"/>
          </w:rPr>
          <w:delText>present: the Reduced Neighbor Report element, the Multiple BSSID element, the Multi-Link element,</w:delText>
        </w:r>
        <w:r w:rsidDel="00246AC0">
          <w:rPr>
            <w:spacing w:val="2"/>
            <w:sz w:val="20"/>
          </w:rPr>
          <w:delText xml:space="preserve"> </w:delText>
        </w:r>
        <w:r w:rsidDel="00246AC0">
          <w:rPr>
            <w:sz w:val="20"/>
          </w:rPr>
          <w:delText>other</w:delText>
        </w:r>
      </w:del>
    </w:p>
    <w:p w14:paraId="0A77BDBE" w14:textId="0842311B" w:rsidR="00E47B5A" w:rsidRDefault="00E47B5A" w:rsidP="00120215">
      <w:pPr>
        <w:pStyle w:val="ListParagraph"/>
        <w:widowControl w:val="0"/>
        <w:numPr>
          <w:ilvl w:val="0"/>
          <w:numId w:val="25"/>
        </w:numPr>
        <w:tabs>
          <w:tab w:val="left" w:pos="660"/>
        </w:tabs>
        <w:kinsoku w:val="0"/>
        <w:overflowPunct w:val="0"/>
        <w:autoSpaceDE w:val="0"/>
        <w:autoSpaceDN w:val="0"/>
        <w:adjustRightInd w:val="0"/>
        <w:spacing w:line="249" w:lineRule="exact"/>
        <w:contextualSpacing w:val="0"/>
        <w:jc w:val="left"/>
        <w:rPr>
          <w:color w:val="000000"/>
          <w:sz w:val="20"/>
        </w:rPr>
      </w:pPr>
      <w:del w:id="357" w:author="Cariou, Laurent" w:date="2021-02-11T20:44:00Z">
        <w:r w:rsidDel="00246AC0">
          <w:rPr>
            <w:sz w:val="20"/>
          </w:rPr>
          <w:delText>exceptions</w:delText>
        </w:r>
        <w:r w:rsidDel="00246AC0">
          <w:rPr>
            <w:spacing w:val="-1"/>
            <w:sz w:val="20"/>
          </w:rPr>
          <w:delText xml:space="preserve"> </w:delText>
        </w:r>
        <w:r w:rsidDel="00246AC0">
          <w:rPr>
            <w:color w:val="FF0000"/>
            <w:sz w:val="20"/>
          </w:rPr>
          <w:delText>TBD</w:delText>
        </w:r>
        <w:r w:rsidDel="00246AC0">
          <w:rPr>
            <w:color w:val="000000"/>
            <w:sz w:val="20"/>
          </w:rPr>
          <w:delText>.</w:delText>
        </w:r>
      </w:del>
      <w:ins w:id="358" w:author="Cariou, Laurent" w:date="2021-02-11T20:57:00Z">
        <w:r w:rsidR="005648E7">
          <w:rPr>
            <w:color w:val="000000"/>
            <w:sz w:val="20"/>
          </w:rPr>
          <w:t xml:space="preserve"> (#1047)</w:t>
        </w:r>
      </w:ins>
    </w:p>
    <w:p w14:paraId="2EB6E84F" w14:textId="77777777" w:rsidR="00E47B5A" w:rsidRDefault="00E47B5A" w:rsidP="00E47B5A">
      <w:pPr>
        <w:pStyle w:val="BodyText0"/>
        <w:kinsoku w:val="0"/>
        <w:overflowPunct w:val="0"/>
        <w:spacing w:line="193" w:lineRule="exact"/>
        <w:ind w:left="106"/>
        <w:rPr>
          <w:sz w:val="18"/>
          <w:szCs w:val="18"/>
        </w:rPr>
      </w:pPr>
      <w:r>
        <w:rPr>
          <w:sz w:val="18"/>
          <w:szCs w:val="18"/>
        </w:rPr>
        <w:t>18</w:t>
      </w:r>
    </w:p>
    <w:p w14:paraId="39FAE0B6" w14:textId="5F1B7AE8" w:rsidR="00E47B5A" w:rsidRDefault="00E47B5A" w:rsidP="00E47B5A">
      <w:pPr>
        <w:pStyle w:val="ListParagraph"/>
        <w:widowControl w:val="0"/>
        <w:numPr>
          <w:ilvl w:val="0"/>
          <w:numId w:val="23"/>
        </w:numPr>
        <w:tabs>
          <w:tab w:val="left" w:pos="660"/>
        </w:tabs>
        <w:kinsoku w:val="0"/>
        <w:overflowPunct w:val="0"/>
        <w:autoSpaceDE w:val="0"/>
        <w:autoSpaceDN w:val="0"/>
        <w:adjustRightInd w:val="0"/>
        <w:spacing w:line="249" w:lineRule="exact"/>
        <w:contextualSpacing w:val="0"/>
        <w:jc w:val="left"/>
        <w:rPr>
          <w:sz w:val="20"/>
        </w:rPr>
      </w:pPr>
      <w:r>
        <w:rPr>
          <w:sz w:val="20"/>
        </w:rPr>
        <w:t>If</w:t>
      </w:r>
      <w:r>
        <w:rPr>
          <w:spacing w:val="-7"/>
          <w:sz w:val="20"/>
        </w:rPr>
        <w:t xml:space="preserve"> </w:t>
      </w:r>
      <w:r>
        <w:rPr>
          <w:sz w:val="20"/>
        </w:rPr>
        <w:t>an</w:t>
      </w:r>
      <w:r>
        <w:rPr>
          <w:spacing w:val="-6"/>
          <w:sz w:val="20"/>
        </w:rPr>
        <w:t xml:space="preserve"> </w:t>
      </w:r>
      <w:r>
        <w:rPr>
          <w:sz w:val="20"/>
        </w:rPr>
        <w:t>AP</w:t>
      </w:r>
      <w:r>
        <w:rPr>
          <w:spacing w:val="-5"/>
          <w:sz w:val="20"/>
        </w:rPr>
        <w:t xml:space="preserve"> </w:t>
      </w:r>
      <w:r>
        <w:rPr>
          <w:sz w:val="20"/>
        </w:rPr>
        <w:t>that</w:t>
      </w:r>
      <w:r>
        <w:rPr>
          <w:spacing w:val="-4"/>
          <w:sz w:val="20"/>
        </w:rPr>
        <w:t xml:space="preserve"> </w:t>
      </w:r>
      <w:r>
        <w:rPr>
          <w:sz w:val="20"/>
        </w:rPr>
        <w:t>is</w:t>
      </w:r>
      <w:r>
        <w:rPr>
          <w:spacing w:val="-6"/>
          <w:sz w:val="20"/>
        </w:rPr>
        <w:t xml:space="preserve"> </w:t>
      </w:r>
      <w:del w:id="359" w:author="Cariou, Laurent" w:date="2021-02-11T21:32:00Z">
        <w:r w:rsidDel="00743122">
          <w:rPr>
            <w:sz w:val="20"/>
          </w:rPr>
          <w:delText>part</w:delText>
        </w:r>
        <w:r w:rsidDel="00743122">
          <w:rPr>
            <w:spacing w:val="-7"/>
            <w:sz w:val="20"/>
          </w:rPr>
          <w:delText xml:space="preserve"> </w:delText>
        </w:r>
      </w:del>
      <w:ins w:id="360" w:author="Cariou, Laurent" w:date="2021-02-11T21:32:00Z">
        <w:r w:rsidR="00743122">
          <w:rPr>
            <w:sz w:val="20"/>
          </w:rPr>
          <w:t>affiliated to</w:t>
        </w:r>
      </w:ins>
      <w:del w:id="361" w:author="Cariou, Laurent" w:date="2021-02-11T21:32:00Z">
        <w:r w:rsidDel="00743122">
          <w:rPr>
            <w:sz w:val="20"/>
          </w:rPr>
          <w:delText>of</w:delText>
        </w:r>
      </w:del>
      <w:ins w:id="362" w:author="Cariou, Laurent" w:date="2021-02-11T21:32:00Z">
        <w:r w:rsidR="00743122">
          <w:rPr>
            <w:sz w:val="20"/>
          </w:rPr>
          <w:t xml:space="preserve"> (#1422)</w:t>
        </w:r>
      </w:ins>
      <w:r>
        <w:rPr>
          <w:spacing w:val="-6"/>
          <w:sz w:val="20"/>
        </w:rPr>
        <w:t xml:space="preserve"> </w:t>
      </w:r>
      <w:r>
        <w:rPr>
          <w:sz w:val="20"/>
        </w:rPr>
        <w:t>an</w:t>
      </w:r>
      <w:r>
        <w:rPr>
          <w:spacing w:val="-6"/>
          <w:sz w:val="20"/>
        </w:rPr>
        <w:t xml:space="preserve"> </w:t>
      </w:r>
      <w:r>
        <w:rPr>
          <w:sz w:val="20"/>
        </w:rPr>
        <w:t>AP</w:t>
      </w:r>
      <w:r>
        <w:rPr>
          <w:spacing w:val="-7"/>
          <w:sz w:val="20"/>
        </w:rPr>
        <w:t xml:space="preserve"> </w:t>
      </w:r>
      <w:r>
        <w:rPr>
          <w:sz w:val="20"/>
        </w:rPr>
        <w:t>MLD</w:t>
      </w:r>
      <w:r>
        <w:rPr>
          <w:spacing w:val="-6"/>
          <w:sz w:val="20"/>
        </w:rPr>
        <w:t xml:space="preserve"> </w:t>
      </w:r>
      <w:r>
        <w:rPr>
          <w:sz w:val="20"/>
        </w:rPr>
        <w:t>receives</w:t>
      </w:r>
      <w:r>
        <w:rPr>
          <w:spacing w:val="-6"/>
          <w:sz w:val="20"/>
        </w:rPr>
        <w:t xml:space="preserve"> </w:t>
      </w:r>
      <w:r>
        <w:rPr>
          <w:sz w:val="20"/>
        </w:rPr>
        <w:t>an</w:t>
      </w:r>
      <w:r>
        <w:rPr>
          <w:spacing w:val="-5"/>
          <w:sz w:val="20"/>
        </w:rPr>
        <w:t xml:space="preserve"> </w:t>
      </w:r>
      <w:r>
        <w:rPr>
          <w:sz w:val="20"/>
        </w:rPr>
        <w:t>MLD</w:t>
      </w:r>
      <w:r>
        <w:rPr>
          <w:spacing w:val="-6"/>
          <w:sz w:val="20"/>
        </w:rPr>
        <w:t xml:space="preserve"> </w:t>
      </w:r>
      <w:r>
        <w:rPr>
          <w:sz w:val="20"/>
        </w:rPr>
        <w:t>probe</w:t>
      </w:r>
      <w:r>
        <w:rPr>
          <w:spacing w:val="-5"/>
          <w:sz w:val="20"/>
        </w:rPr>
        <w:t xml:space="preserve"> </w:t>
      </w:r>
      <w:r>
        <w:rPr>
          <w:sz w:val="20"/>
        </w:rPr>
        <w:t>request</w:t>
      </w:r>
      <w:r>
        <w:rPr>
          <w:spacing w:val="-5"/>
          <w:sz w:val="20"/>
        </w:rPr>
        <w:t xml:space="preserve"> </w:t>
      </w:r>
      <w:r>
        <w:rPr>
          <w:sz w:val="20"/>
        </w:rPr>
        <w:t>from</w:t>
      </w:r>
      <w:r>
        <w:rPr>
          <w:spacing w:val="-6"/>
          <w:sz w:val="20"/>
        </w:rPr>
        <w:t xml:space="preserve"> </w:t>
      </w:r>
      <w:r>
        <w:rPr>
          <w:sz w:val="20"/>
        </w:rPr>
        <w:t>a</w:t>
      </w:r>
      <w:r>
        <w:rPr>
          <w:spacing w:val="-6"/>
          <w:sz w:val="20"/>
        </w:rPr>
        <w:t xml:space="preserve"> </w:t>
      </w:r>
      <w:r>
        <w:rPr>
          <w:sz w:val="20"/>
        </w:rPr>
        <w:t>non-AP</w:t>
      </w:r>
      <w:r>
        <w:rPr>
          <w:spacing w:val="-5"/>
          <w:sz w:val="20"/>
        </w:rPr>
        <w:t xml:space="preserve"> STA</w:t>
      </w:r>
      <w:r>
        <w:rPr>
          <w:spacing w:val="-6"/>
          <w:sz w:val="20"/>
        </w:rPr>
        <w:t xml:space="preserve"> </w:t>
      </w:r>
      <w:r>
        <w:rPr>
          <w:sz w:val="20"/>
        </w:rPr>
        <w:t>requesting</w:t>
      </w:r>
      <w:r>
        <w:rPr>
          <w:spacing w:val="-7"/>
          <w:sz w:val="20"/>
        </w:rPr>
        <w:t xml:space="preserve"> </w:t>
      </w:r>
      <w:r>
        <w:rPr>
          <w:sz w:val="20"/>
        </w:rPr>
        <w:t>complete</w:t>
      </w:r>
    </w:p>
    <w:p w14:paraId="688B80EE" w14:textId="04816CAE" w:rsidR="00E47B5A" w:rsidRDefault="00E47B5A" w:rsidP="00E47B5A">
      <w:pPr>
        <w:pStyle w:val="ListParagraph"/>
        <w:widowControl w:val="0"/>
        <w:numPr>
          <w:ilvl w:val="0"/>
          <w:numId w:val="23"/>
        </w:numPr>
        <w:tabs>
          <w:tab w:val="left" w:pos="660"/>
        </w:tabs>
        <w:kinsoku w:val="0"/>
        <w:overflowPunct w:val="0"/>
        <w:autoSpaceDE w:val="0"/>
        <w:autoSpaceDN w:val="0"/>
        <w:adjustRightInd w:val="0"/>
        <w:spacing w:line="291" w:lineRule="exact"/>
        <w:contextualSpacing w:val="0"/>
        <w:jc w:val="left"/>
        <w:rPr>
          <w:sz w:val="20"/>
        </w:rPr>
      </w:pPr>
      <w:r>
        <w:rPr>
          <w:noProof/>
        </w:rPr>
        <mc:AlternateContent>
          <mc:Choice Requires="wps">
            <w:drawing>
              <wp:anchor distT="0" distB="0" distL="114300" distR="114300" simplePos="0" relativeHeight="251681280" behindDoc="1" locked="0" layoutInCell="0" allowOverlap="1" wp14:anchorId="6DCBD08B" wp14:editId="0EDE62D0">
                <wp:simplePos x="0" y="0"/>
                <wp:positionH relativeFrom="page">
                  <wp:posOffset>791845</wp:posOffset>
                </wp:positionH>
                <wp:positionV relativeFrom="paragraph">
                  <wp:posOffset>97155</wp:posOffset>
                </wp:positionV>
                <wp:extent cx="114300" cy="127000"/>
                <wp:effectExtent l="127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CDB23C" w14:textId="77777777" w:rsidR="008826AD" w:rsidRDefault="008826AD" w:rsidP="00E47B5A">
                            <w:pPr>
                              <w:pStyle w:val="BodyText0"/>
                              <w:kinsoku w:val="0"/>
                              <w:overflowPunct w:val="0"/>
                              <w:spacing w:line="199" w:lineRule="exact"/>
                              <w:rPr>
                                <w:sz w:val="18"/>
                                <w:szCs w:val="18"/>
                              </w:rPr>
                            </w:pPr>
                            <w:r>
                              <w:rPr>
                                <w:sz w:val="18"/>
                                <w:szCs w:val="18"/>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CBD08B" id="Text Box 5" o:spid="_x0000_s1048" type="#_x0000_t202" style="position:absolute;left:0;text-align:left;margin-left:62.35pt;margin-top:7.65pt;width:9pt;height:10pt;z-index:-251635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" o:allowincell="f" filled="f" stroked="f">
                <v:textbox inset="0,0,0,0">
                  <w:txbxContent>
                    <w:p w14:paraId="78CDB23C" w14:textId="77777777" w:rsidR="008826AD" w:rsidRDefault="008826AD" w:rsidP="00E47B5A">
                      <w:pPr>
                        <w:pStyle w:val="BodyText0"/>
                        <w:kinsoku w:val="0"/>
                        <w:overflowPunct w:val="0"/>
                        <w:spacing w:line="199" w:lineRule="exact"/>
                        <w:rPr>
                          <w:sz w:val="18"/>
                          <w:szCs w:val="18"/>
                        </w:rPr>
                      </w:pPr>
                      <w:r>
                        <w:rPr>
                          <w:sz w:val="18"/>
                          <w:szCs w:val="18"/>
                        </w:rPr>
                        <w:t>21</w:t>
                      </w:r>
                    </w:p>
                  </w:txbxContent>
                </v:textbox>
                <w10:wrap anchorx="page"/>
              </v:shape>
            </w:pict>
          </mc:Fallback>
        </mc:AlternateContent>
      </w:r>
      <w:r>
        <w:rPr>
          <w:sz w:val="20"/>
        </w:rPr>
        <w:t>information, it shall respond with an MLD probe response, which is a Probe Response frame that includes</w:t>
      </w:r>
      <w:r>
        <w:rPr>
          <w:spacing w:val="-9"/>
          <w:sz w:val="20"/>
        </w:rPr>
        <w:t xml:space="preserve"> </w:t>
      </w:r>
      <w:r>
        <w:rPr>
          <w:sz w:val="20"/>
        </w:rPr>
        <w:t>a</w:t>
      </w:r>
    </w:p>
    <w:p w14:paraId="4ADE09FF" w14:textId="17DF9274" w:rsidR="00E47B5A" w:rsidRDefault="00E47B5A" w:rsidP="00E47B5A">
      <w:pPr>
        <w:pStyle w:val="ListParagraph"/>
        <w:widowControl w:val="0"/>
        <w:numPr>
          <w:ilvl w:val="0"/>
          <w:numId w:val="22"/>
        </w:numPr>
        <w:tabs>
          <w:tab w:val="left" w:pos="661"/>
        </w:tabs>
        <w:kinsoku w:val="0"/>
        <w:overflowPunct w:val="0"/>
        <w:autoSpaceDE w:val="0"/>
        <w:autoSpaceDN w:val="0"/>
        <w:adjustRightInd w:val="0"/>
        <w:spacing w:before="10" w:line="248" w:lineRule="exact"/>
        <w:ind w:hanging="555"/>
        <w:contextualSpacing w:val="0"/>
        <w:jc w:val="left"/>
        <w:rPr>
          <w:sz w:val="20"/>
        </w:rPr>
      </w:pPr>
      <w:r>
        <w:rPr>
          <w:sz w:val="20"/>
        </w:rPr>
        <w:t xml:space="preserve">Basic variant Multi-Link element with a </w:t>
      </w:r>
      <w:ins w:id="363" w:author="Cariou, Laurent" w:date="2021-02-12T17:12:00Z">
        <w:r w:rsidR="00BB7834">
          <w:rPr>
            <w:sz w:val="20"/>
          </w:rPr>
          <w:t>per-</w:t>
        </w:r>
      </w:ins>
      <w:r>
        <w:rPr>
          <w:spacing w:val="-6"/>
          <w:sz w:val="20"/>
        </w:rPr>
        <w:t>STA</w:t>
      </w:r>
      <w:ins w:id="364" w:author="Cariou, Laurent" w:date="2021-02-12T17:12:00Z">
        <w:r w:rsidR="00BB7834">
          <w:rPr>
            <w:spacing w:val="-6"/>
            <w:sz w:val="20"/>
          </w:rPr>
          <w:t xml:space="preserve"> (#2419)</w:t>
        </w:r>
      </w:ins>
      <w:r>
        <w:rPr>
          <w:spacing w:val="-6"/>
          <w:sz w:val="20"/>
        </w:rPr>
        <w:t xml:space="preserve"> </w:t>
      </w:r>
      <w:r>
        <w:rPr>
          <w:sz w:val="20"/>
        </w:rPr>
        <w:t>profile with complete information for each of the APs that</w:t>
      </w:r>
      <w:r>
        <w:rPr>
          <w:spacing w:val="-16"/>
          <w:sz w:val="20"/>
        </w:rPr>
        <w:t xml:space="preserve"> </w:t>
      </w:r>
      <w:r>
        <w:rPr>
          <w:sz w:val="20"/>
        </w:rPr>
        <w:t>are</w:t>
      </w:r>
    </w:p>
    <w:p w14:paraId="433245D1" w14:textId="36826404" w:rsidR="00E47B5A" w:rsidRDefault="00E47B5A" w:rsidP="00E47B5A">
      <w:pPr>
        <w:pStyle w:val="ListParagraph"/>
        <w:widowControl w:val="0"/>
        <w:numPr>
          <w:ilvl w:val="0"/>
          <w:numId w:val="22"/>
        </w:numPr>
        <w:tabs>
          <w:tab w:val="left" w:pos="661"/>
        </w:tabs>
        <w:kinsoku w:val="0"/>
        <w:overflowPunct w:val="0"/>
        <w:autoSpaceDE w:val="0"/>
        <w:autoSpaceDN w:val="0"/>
        <w:adjustRightInd w:val="0"/>
        <w:spacing w:line="211" w:lineRule="exact"/>
        <w:ind w:hanging="555"/>
        <w:contextualSpacing w:val="0"/>
        <w:jc w:val="left"/>
        <w:rPr>
          <w:sz w:val="20"/>
        </w:rPr>
      </w:pPr>
      <w:r>
        <w:rPr>
          <w:sz w:val="20"/>
        </w:rPr>
        <w:t>affiliated to the same AP MLD as the AP and that are requested by the MLD probe request</w:t>
      </w:r>
      <w:ins w:id="365" w:author="Cariou, Laurent" w:date="2021-02-11T20:58:00Z">
        <w:r w:rsidR="005648E7">
          <w:rPr>
            <w:sz w:val="20"/>
          </w:rPr>
          <w:t xml:space="preserve">, </w:t>
        </w:r>
      </w:ins>
      <w:ins w:id="366" w:author="Cariou, Laurent" w:date="2021-02-11T20:59:00Z">
        <w:r w:rsidR="005648E7">
          <w:rPr>
            <w:sz w:val="20"/>
          </w:rPr>
          <w:t xml:space="preserve">subject to the </w:t>
        </w:r>
      </w:ins>
      <w:ins w:id="367" w:author="Cariou, Laurent" w:date="2021-02-11T21:00:00Z">
        <w:r w:rsidR="005648E7">
          <w:rPr>
            <w:sz w:val="20"/>
          </w:rPr>
          <w:t xml:space="preserve">rules defined in </w:t>
        </w:r>
      </w:ins>
      <w:ins w:id="368" w:author="Cariou, Laurent" w:date="2021-02-11T21:02:00Z">
        <w:r w:rsidR="005648E7" w:rsidRPr="005648E7">
          <w:rPr>
            <w:sz w:val="20"/>
          </w:rPr>
          <w:t xml:space="preserve">11.1.4.3.4 </w:t>
        </w:r>
        <w:r w:rsidR="005648E7">
          <w:rPr>
            <w:sz w:val="20"/>
          </w:rPr>
          <w:t>(</w:t>
        </w:r>
        <w:r w:rsidR="005648E7" w:rsidRPr="005648E7">
          <w:rPr>
            <w:sz w:val="20"/>
          </w:rPr>
          <w:t>Criteria for sending a response</w:t>
        </w:r>
        <w:r w:rsidR="005648E7">
          <w:rPr>
            <w:sz w:val="20"/>
          </w:rPr>
          <w:t>)</w:t>
        </w:r>
      </w:ins>
      <w:r>
        <w:rPr>
          <w:sz w:val="20"/>
        </w:rPr>
        <w:t>.</w:t>
      </w:r>
      <w:ins w:id="369" w:author="Cariou, Laurent" w:date="2021-02-11T21:04:00Z">
        <w:r w:rsidR="00C76CED">
          <w:rPr>
            <w:sz w:val="20"/>
          </w:rPr>
          <w:t xml:space="preserve"> (#1048)</w:t>
        </w:r>
      </w:ins>
      <w:r>
        <w:rPr>
          <w:sz w:val="20"/>
        </w:rPr>
        <w:t xml:space="preserve"> If it receives</w:t>
      </w:r>
      <w:r>
        <w:rPr>
          <w:spacing w:val="3"/>
          <w:sz w:val="20"/>
        </w:rPr>
        <w:t xml:space="preserve"> </w:t>
      </w:r>
      <w:r>
        <w:rPr>
          <w:sz w:val="20"/>
        </w:rPr>
        <w:t>an</w:t>
      </w:r>
    </w:p>
    <w:p w14:paraId="7AAD3605" w14:textId="77777777" w:rsidR="00E47B5A" w:rsidRDefault="00E47B5A" w:rsidP="00E47B5A">
      <w:pPr>
        <w:pStyle w:val="ListParagraph"/>
        <w:widowControl w:val="0"/>
        <w:numPr>
          <w:ilvl w:val="0"/>
          <w:numId w:val="22"/>
        </w:numPr>
        <w:tabs>
          <w:tab w:val="left" w:pos="661"/>
        </w:tabs>
        <w:kinsoku w:val="0"/>
        <w:overflowPunct w:val="0"/>
        <w:autoSpaceDE w:val="0"/>
        <w:autoSpaceDN w:val="0"/>
        <w:adjustRightInd w:val="0"/>
        <w:spacing w:line="220" w:lineRule="exact"/>
        <w:ind w:hanging="555"/>
        <w:contextualSpacing w:val="0"/>
        <w:jc w:val="left"/>
        <w:rPr>
          <w:sz w:val="20"/>
        </w:rPr>
      </w:pPr>
      <w:r>
        <w:rPr>
          <w:sz w:val="20"/>
        </w:rPr>
        <w:t xml:space="preserve">MLD probe request from a non-AP </w:t>
      </w:r>
      <w:r>
        <w:rPr>
          <w:spacing w:val="-5"/>
          <w:sz w:val="20"/>
        </w:rPr>
        <w:t xml:space="preserve">STA </w:t>
      </w:r>
      <w:r>
        <w:rPr>
          <w:sz w:val="20"/>
        </w:rPr>
        <w:t>requesting partial information, it shall respond with an MLD</w:t>
      </w:r>
      <w:r>
        <w:rPr>
          <w:spacing w:val="-16"/>
          <w:sz w:val="20"/>
        </w:rPr>
        <w:t xml:space="preserve"> </w:t>
      </w:r>
      <w:r>
        <w:rPr>
          <w:sz w:val="20"/>
        </w:rPr>
        <w:t>probe</w:t>
      </w:r>
    </w:p>
    <w:p w14:paraId="61FE4883" w14:textId="478B62A7" w:rsidR="00E47B5A" w:rsidRDefault="00E47B5A" w:rsidP="00E47B5A">
      <w:pPr>
        <w:pStyle w:val="ListParagraph"/>
        <w:widowControl w:val="0"/>
        <w:numPr>
          <w:ilvl w:val="0"/>
          <w:numId w:val="22"/>
        </w:numPr>
        <w:tabs>
          <w:tab w:val="left" w:pos="661"/>
        </w:tabs>
        <w:kinsoku w:val="0"/>
        <w:overflowPunct w:val="0"/>
        <w:autoSpaceDE w:val="0"/>
        <w:autoSpaceDN w:val="0"/>
        <w:adjustRightInd w:val="0"/>
        <w:spacing w:line="220" w:lineRule="exact"/>
        <w:ind w:hanging="555"/>
        <w:contextualSpacing w:val="0"/>
        <w:jc w:val="left"/>
        <w:rPr>
          <w:sz w:val="20"/>
        </w:rPr>
      </w:pPr>
      <w:r>
        <w:rPr>
          <w:sz w:val="20"/>
        </w:rPr>
        <w:t xml:space="preserve">response that includes a Basic variant Multi-Link element with a </w:t>
      </w:r>
      <w:ins w:id="370" w:author="Cariou, Laurent" w:date="2021-02-12T17:13:00Z">
        <w:r w:rsidR="00BB7834">
          <w:rPr>
            <w:sz w:val="20"/>
          </w:rPr>
          <w:t>per-</w:t>
        </w:r>
      </w:ins>
      <w:r>
        <w:rPr>
          <w:spacing w:val="-6"/>
          <w:sz w:val="20"/>
        </w:rPr>
        <w:t>STA</w:t>
      </w:r>
      <w:ins w:id="371" w:author="Cariou, Laurent" w:date="2021-02-12T17:13:00Z">
        <w:r w:rsidR="00BB7834">
          <w:rPr>
            <w:spacing w:val="-6"/>
            <w:sz w:val="20"/>
          </w:rPr>
          <w:t xml:space="preserve"> (#2419)</w:t>
        </w:r>
      </w:ins>
      <w:r>
        <w:rPr>
          <w:spacing w:val="-6"/>
          <w:sz w:val="20"/>
        </w:rPr>
        <w:t xml:space="preserve"> </w:t>
      </w:r>
      <w:r>
        <w:rPr>
          <w:sz w:val="20"/>
        </w:rPr>
        <w:t>profile with at least the</w:t>
      </w:r>
      <w:r>
        <w:rPr>
          <w:spacing w:val="35"/>
          <w:sz w:val="20"/>
        </w:rPr>
        <w:t xml:space="preserve"> </w:t>
      </w:r>
      <w:r>
        <w:rPr>
          <w:sz w:val="20"/>
        </w:rPr>
        <w:t>elements</w:t>
      </w:r>
    </w:p>
    <w:p w14:paraId="7330BC9A" w14:textId="2D3AB5A6" w:rsidR="00E47B5A" w:rsidRDefault="00E47B5A" w:rsidP="00E47B5A">
      <w:pPr>
        <w:pStyle w:val="ListParagraph"/>
        <w:widowControl w:val="0"/>
        <w:numPr>
          <w:ilvl w:val="0"/>
          <w:numId w:val="22"/>
        </w:numPr>
        <w:tabs>
          <w:tab w:val="left" w:pos="661"/>
        </w:tabs>
        <w:kinsoku w:val="0"/>
        <w:overflowPunct w:val="0"/>
        <w:autoSpaceDE w:val="0"/>
        <w:autoSpaceDN w:val="0"/>
        <w:adjustRightInd w:val="0"/>
        <w:spacing w:line="291" w:lineRule="exact"/>
        <w:ind w:hanging="555"/>
        <w:contextualSpacing w:val="0"/>
        <w:jc w:val="left"/>
        <w:rPr>
          <w:sz w:val="20"/>
        </w:rPr>
      </w:pPr>
      <w:r>
        <w:rPr>
          <w:noProof/>
        </w:rPr>
        <mc:AlternateContent>
          <mc:Choice Requires="wps">
            <w:drawing>
              <wp:anchor distT="0" distB="0" distL="114300" distR="114300" simplePos="0" relativeHeight="251682304" behindDoc="1" locked="0" layoutInCell="0" allowOverlap="1" wp14:anchorId="3F0C5231" wp14:editId="739EC6BA">
                <wp:simplePos x="0" y="0"/>
                <wp:positionH relativeFrom="page">
                  <wp:posOffset>791845</wp:posOffset>
                </wp:positionH>
                <wp:positionV relativeFrom="paragraph">
                  <wp:posOffset>97155</wp:posOffset>
                </wp:positionV>
                <wp:extent cx="114300" cy="127000"/>
                <wp:effectExtent l="127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A0EA5" w14:textId="77777777" w:rsidR="008826AD" w:rsidRDefault="008826AD" w:rsidP="00E47B5A">
                            <w:pPr>
                              <w:pStyle w:val="BodyText0"/>
                              <w:kinsoku w:val="0"/>
                              <w:overflowPunct w:val="0"/>
                              <w:spacing w:line="199" w:lineRule="exact"/>
                              <w:rPr>
                                <w:sz w:val="18"/>
                                <w:szCs w:val="18"/>
                              </w:rPr>
                            </w:pPr>
                            <w:r>
                              <w:rPr>
                                <w:sz w:val="18"/>
                                <w:szCs w:val="18"/>
                              </w:rPr>
                              <w:t>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0C5231" id="Text Box 4" o:spid="_x0000_s1049" type="#_x0000_t202" style="position:absolute;left:0;text-align:left;margin-left:62.35pt;margin-top:7.65pt;width:9pt;height:10pt;z-index:-251634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" o:allowincell="f" filled="f" stroked="f">
                <v:textbox inset="0,0,0,0">
                  <w:txbxContent>
                    <w:p w14:paraId="37DA0EA5" w14:textId="77777777" w:rsidR="008826AD" w:rsidRDefault="008826AD" w:rsidP="00E47B5A">
                      <w:pPr>
                        <w:pStyle w:val="BodyText0"/>
                        <w:kinsoku w:val="0"/>
                        <w:overflowPunct w:val="0"/>
                        <w:spacing w:line="199" w:lineRule="exact"/>
                        <w:rPr>
                          <w:sz w:val="18"/>
                          <w:szCs w:val="18"/>
                        </w:rPr>
                      </w:pPr>
                      <w:r>
                        <w:rPr>
                          <w:sz w:val="18"/>
                          <w:szCs w:val="18"/>
                        </w:rPr>
                        <w:t>27</w:t>
                      </w:r>
                    </w:p>
                  </w:txbxContent>
                </v:textbox>
                <w10:wrap anchorx="page"/>
              </v:shape>
            </w:pict>
          </mc:Fallback>
        </mc:AlternateContent>
      </w:r>
      <w:r>
        <w:rPr>
          <w:sz w:val="20"/>
        </w:rPr>
        <w:t>requested</w:t>
      </w:r>
      <w:r>
        <w:rPr>
          <w:spacing w:val="-4"/>
          <w:sz w:val="20"/>
        </w:rPr>
        <w:t xml:space="preserve"> </w:t>
      </w:r>
      <w:r>
        <w:rPr>
          <w:sz w:val="20"/>
        </w:rPr>
        <w:t>for</w:t>
      </w:r>
      <w:r>
        <w:rPr>
          <w:spacing w:val="-4"/>
          <w:sz w:val="20"/>
        </w:rPr>
        <w:t xml:space="preserve"> </w:t>
      </w:r>
      <w:r>
        <w:rPr>
          <w:sz w:val="20"/>
        </w:rPr>
        <w:t>each</w:t>
      </w:r>
      <w:r>
        <w:rPr>
          <w:spacing w:val="-3"/>
          <w:sz w:val="20"/>
        </w:rPr>
        <w:t xml:space="preserve"> </w:t>
      </w:r>
      <w:r>
        <w:rPr>
          <w:sz w:val="20"/>
        </w:rPr>
        <w:t>of</w:t>
      </w:r>
      <w:r>
        <w:rPr>
          <w:spacing w:val="-5"/>
          <w:sz w:val="20"/>
        </w:rPr>
        <w:t xml:space="preserve"> </w:t>
      </w:r>
      <w:r>
        <w:rPr>
          <w:sz w:val="20"/>
        </w:rPr>
        <w:t>the</w:t>
      </w:r>
      <w:r>
        <w:rPr>
          <w:spacing w:val="-3"/>
          <w:sz w:val="20"/>
        </w:rPr>
        <w:t xml:space="preserve"> </w:t>
      </w:r>
      <w:r>
        <w:rPr>
          <w:sz w:val="20"/>
        </w:rPr>
        <w:t>APs</w:t>
      </w:r>
      <w:r>
        <w:rPr>
          <w:spacing w:val="-5"/>
          <w:sz w:val="20"/>
        </w:rPr>
        <w:t xml:space="preserve"> </w:t>
      </w:r>
      <w:r>
        <w:rPr>
          <w:sz w:val="20"/>
        </w:rPr>
        <w:t>that</w:t>
      </w:r>
      <w:r>
        <w:rPr>
          <w:spacing w:val="-3"/>
          <w:sz w:val="20"/>
        </w:rPr>
        <w:t xml:space="preserve"> </w:t>
      </w:r>
      <w:r>
        <w:rPr>
          <w:sz w:val="20"/>
        </w:rPr>
        <w:t>are</w:t>
      </w:r>
      <w:r>
        <w:rPr>
          <w:spacing w:val="-4"/>
          <w:sz w:val="20"/>
        </w:rPr>
        <w:t xml:space="preserve"> </w:t>
      </w:r>
      <w:r>
        <w:rPr>
          <w:sz w:val="20"/>
        </w:rPr>
        <w:t>affiliated</w:t>
      </w:r>
      <w:r>
        <w:rPr>
          <w:spacing w:val="-4"/>
          <w:sz w:val="20"/>
        </w:rPr>
        <w:t xml:space="preserve"> </w:t>
      </w:r>
      <w:r>
        <w:rPr>
          <w:sz w:val="20"/>
        </w:rPr>
        <w:t>to</w:t>
      </w:r>
      <w:r>
        <w:rPr>
          <w:spacing w:val="-4"/>
          <w:sz w:val="20"/>
        </w:rPr>
        <w:t xml:space="preserve"> </w:t>
      </w:r>
      <w:r>
        <w:rPr>
          <w:sz w:val="20"/>
        </w:rPr>
        <w:t>the</w:t>
      </w:r>
      <w:r>
        <w:rPr>
          <w:spacing w:val="-4"/>
          <w:sz w:val="20"/>
        </w:rPr>
        <w:t xml:space="preserve"> </w:t>
      </w:r>
      <w:r>
        <w:rPr>
          <w:sz w:val="20"/>
        </w:rPr>
        <w:t>same</w:t>
      </w:r>
      <w:r>
        <w:rPr>
          <w:spacing w:val="-3"/>
          <w:sz w:val="20"/>
        </w:rPr>
        <w:t xml:space="preserve"> </w:t>
      </w:r>
      <w:r>
        <w:rPr>
          <w:sz w:val="20"/>
        </w:rPr>
        <w:t>AP</w:t>
      </w:r>
      <w:r>
        <w:rPr>
          <w:spacing w:val="-4"/>
          <w:sz w:val="20"/>
        </w:rPr>
        <w:t xml:space="preserve"> </w:t>
      </w:r>
      <w:r>
        <w:rPr>
          <w:sz w:val="20"/>
        </w:rPr>
        <w:t>MLD</w:t>
      </w:r>
      <w:r>
        <w:rPr>
          <w:spacing w:val="-4"/>
          <w:sz w:val="20"/>
        </w:rPr>
        <w:t xml:space="preserve"> </w:t>
      </w:r>
      <w:r>
        <w:rPr>
          <w:sz w:val="20"/>
        </w:rPr>
        <w:t>as</w:t>
      </w:r>
      <w:r>
        <w:rPr>
          <w:spacing w:val="-4"/>
          <w:sz w:val="20"/>
        </w:rPr>
        <w:t xml:space="preserve"> </w:t>
      </w:r>
      <w:r>
        <w:rPr>
          <w:sz w:val="20"/>
        </w:rPr>
        <w:t>the</w:t>
      </w:r>
      <w:r>
        <w:rPr>
          <w:spacing w:val="-4"/>
          <w:sz w:val="20"/>
        </w:rPr>
        <w:t xml:space="preserve"> </w:t>
      </w:r>
      <w:r>
        <w:rPr>
          <w:sz w:val="20"/>
        </w:rPr>
        <w:t>AP</w:t>
      </w:r>
      <w:r>
        <w:rPr>
          <w:spacing w:val="-4"/>
          <w:sz w:val="20"/>
        </w:rPr>
        <w:t xml:space="preserve"> </w:t>
      </w:r>
      <w:r>
        <w:rPr>
          <w:sz w:val="20"/>
        </w:rPr>
        <w:t>and</w:t>
      </w:r>
      <w:r>
        <w:rPr>
          <w:spacing w:val="-5"/>
          <w:sz w:val="20"/>
        </w:rPr>
        <w:t xml:space="preserve"> </w:t>
      </w:r>
      <w:r>
        <w:rPr>
          <w:sz w:val="20"/>
        </w:rPr>
        <w:t>that</w:t>
      </w:r>
      <w:r>
        <w:rPr>
          <w:spacing w:val="-3"/>
          <w:sz w:val="20"/>
        </w:rPr>
        <w:t xml:space="preserve"> </w:t>
      </w:r>
      <w:r>
        <w:rPr>
          <w:sz w:val="20"/>
        </w:rPr>
        <w:t>are</w:t>
      </w:r>
      <w:r>
        <w:rPr>
          <w:spacing w:val="-4"/>
          <w:sz w:val="20"/>
        </w:rPr>
        <w:t xml:space="preserve"> </w:t>
      </w:r>
      <w:r>
        <w:rPr>
          <w:sz w:val="20"/>
        </w:rPr>
        <w:t>requested</w:t>
      </w:r>
      <w:r>
        <w:rPr>
          <w:spacing w:val="-3"/>
          <w:sz w:val="20"/>
        </w:rPr>
        <w:t xml:space="preserve"> </w:t>
      </w:r>
      <w:r>
        <w:rPr>
          <w:sz w:val="20"/>
        </w:rPr>
        <w:t>by</w:t>
      </w:r>
      <w:r>
        <w:rPr>
          <w:spacing w:val="-4"/>
          <w:sz w:val="20"/>
        </w:rPr>
        <w:t xml:space="preserve"> </w:t>
      </w:r>
      <w:r>
        <w:rPr>
          <w:sz w:val="20"/>
        </w:rPr>
        <w:t>the</w:t>
      </w:r>
    </w:p>
    <w:p w14:paraId="2FC0592E" w14:textId="77777777" w:rsidR="00E47B5A" w:rsidRDefault="00E47B5A" w:rsidP="00E47B5A">
      <w:pPr>
        <w:pStyle w:val="ListParagraph"/>
        <w:widowControl w:val="0"/>
        <w:numPr>
          <w:ilvl w:val="0"/>
          <w:numId w:val="21"/>
        </w:numPr>
        <w:tabs>
          <w:tab w:val="left" w:pos="660"/>
        </w:tabs>
        <w:kinsoku w:val="0"/>
        <w:overflowPunct w:val="0"/>
        <w:autoSpaceDE w:val="0"/>
        <w:autoSpaceDN w:val="0"/>
        <w:adjustRightInd w:val="0"/>
        <w:spacing w:before="10" w:line="248" w:lineRule="exact"/>
        <w:contextualSpacing w:val="0"/>
        <w:jc w:val="left"/>
        <w:rPr>
          <w:sz w:val="20"/>
        </w:rPr>
      </w:pPr>
      <w:r>
        <w:rPr>
          <w:sz w:val="20"/>
        </w:rPr>
        <w:t>MLD</w:t>
      </w:r>
      <w:r>
        <w:rPr>
          <w:spacing w:val="5"/>
          <w:sz w:val="20"/>
        </w:rPr>
        <w:t xml:space="preserve"> </w:t>
      </w:r>
      <w:r>
        <w:rPr>
          <w:sz w:val="20"/>
        </w:rPr>
        <w:t>probe</w:t>
      </w:r>
      <w:r>
        <w:rPr>
          <w:spacing w:val="5"/>
          <w:sz w:val="20"/>
        </w:rPr>
        <w:t xml:space="preserve"> </w:t>
      </w:r>
      <w:r>
        <w:rPr>
          <w:sz w:val="20"/>
        </w:rPr>
        <w:t>request,</w:t>
      </w:r>
      <w:r>
        <w:rPr>
          <w:spacing w:val="5"/>
          <w:sz w:val="20"/>
        </w:rPr>
        <w:t xml:space="preserve"> </w:t>
      </w:r>
      <w:r>
        <w:rPr>
          <w:sz w:val="20"/>
        </w:rPr>
        <w:t>unless</w:t>
      </w:r>
      <w:r>
        <w:rPr>
          <w:spacing w:val="6"/>
          <w:sz w:val="20"/>
        </w:rPr>
        <w:t xml:space="preserve"> </w:t>
      </w:r>
      <w:r>
        <w:rPr>
          <w:sz w:val="20"/>
        </w:rPr>
        <w:t>the</w:t>
      </w:r>
      <w:r>
        <w:rPr>
          <w:spacing w:val="6"/>
          <w:sz w:val="20"/>
        </w:rPr>
        <w:t xml:space="preserve"> </w:t>
      </w:r>
      <w:r>
        <w:rPr>
          <w:sz w:val="20"/>
        </w:rPr>
        <w:t>elements</w:t>
      </w:r>
      <w:r>
        <w:rPr>
          <w:spacing w:val="7"/>
          <w:sz w:val="20"/>
        </w:rPr>
        <w:t xml:space="preserve"> </w:t>
      </w:r>
      <w:r>
        <w:rPr>
          <w:sz w:val="20"/>
        </w:rPr>
        <w:t>requested</w:t>
      </w:r>
      <w:r>
        <w:rPr>
          <w:spacing w:val="8"/>
          <w:sz w:val="20"/>
        </w:rPr>
        <w:t xml:space="preserve"> </w:t>
      </w:r>
      <w:r>
        <w:rPr>
          <w:sz w:val="20"/>
        </w:rPr>
        <w:t>are</w:t>
      </w:r>
      <w:r>
        <w:rPr>
          <w:spacing w:val="5"/>
          <w:sz w:val="20"/>
        </w:rPr>
        <w:t xml:space="preserve"> </w:t>
      </w:r>
      <w:r>
        <w:rPr>
          <w:sz w:val="20"/>
        </w:rPr>
        <w:t>not</w:t>
      </w:r>
      <w:r>
        <w:rPr>
          <w:spacing w:val="5"/>
          <w:sz w:val="20"/>
        </w:rPr>
        <w:t xml:space="preserve"> </w:t>
      </w:r>
      <w:r>
        <w:rPr>
          <w:sz w:val="20"/>
        </w:rPr>
        <w:t>part</w:t>
      </w:r>
      <w:r>
        <w:rPr>
          <w:spacing w:val="7"/>
          <w:sz w:val="20"/>
        </w:rPr>
        <w:t xml:space="preserve"> </w:t>
      </w:r>
      <w:r>
        <w:rPr>
          <w:sz w:val="20"/>
        </w:rPr>
        <w:t>of</w:t>
      </w:r>
      <w:r>
        <w:rPr>
          <w:spacing w:val="7"/>
          <w:sz w:val="20"/>
        </w:rPr>
        <w:t xml:space="preserve"> </w:t>
      </w:r>
      <w:r>
        <w:rPr>
          <w:sz w:val="20"/>
        </w:rPr>
        <w:t>the</w:t>
      </w:r>
      <w:r>
        <w:rPr>
          <w:spacing w:val="7"/>
          <w:sz w:val="20"/>
        </w:rPr>
        <w:t xml:space="preserve"> </w:t>
      </w:r>
      <w:r>
        <w:rPr>
          <w:sz w:val="20"/>
        </w:rPr>
        <w:t>complete</w:t>
      </w:r>
      <w:r>
        <w:rPr>
          <w:spacing w:val="7"/>
          <w:sz w:val="20"/>
        </w:rPr>
        <w:t xml:space="preserve"> </w:t>
      </w:r>
      <w:r>
        <w:rPr>
          <w:sz w:val="20"/>
        </w:rPr>
        <w:t>information</w:t>
      </w:r>
      <w:r>
        <w:rPr>
          <w:spacing w:val="5"/>
          <w:sz w:val="20"/>
        </w:rPr>
        <w:t xml:space="preserve"> </w:t>
      </w:r>
      <w:r>
        <w:rPr>
          <w:sz w:val="20"/>
        </w:rPr>
        <w:t>for</w:t>
      </w:r>
      <w:r>
        <w:rPr>
          <w:spacing w:val="6"/>
          <w:sz w:val="20"/>
        </w:rPr>
        <w:t xml:space="preserve"> </w:t>
      </w:r>
      <w:r>
        <w:rPr>
          <w:sz w:val="20"/>
        </w:rPr>
        <w:t>each</w:t>
      </w:r>
      <w:r>
        <w:rPr>
          <w:spacing w:val="5"/>
          <w:sz w:val="20"/>
        </w:rPr>
        <w:t xml:space="preserve"> </w:t>
      </w:r>
      <w:r>
        <w:rPr>
          <w:sz w:val="20"/>
        </w:rPr>
        <w:t>of</w:t>
      </w:r>
      <w:r>
        <w:rPr>
          <w:spacing w:val="7"/>
          <w:sz w:val="20"/>
        </w:rPr>
        <w:t xml:space="preserve"> </w:t>
      </w:r>
      <w:r>
        <w:rPr>
          <w:sz w:val="20"/>
        </w:rPr>
        <w:t>the</w:t>
      </w:r>
    </w:p>
    <w:p w14:paraId="012A0FA8" w14:textId="553CC07D" w:rsidR="00E47B5A" w:rsidRDefault="00E47B5A" w:rsidP="00E47B5A">
      <w:pPr>
        <w:pStyle w:val="ListParagraph"/>
        <w:widowControl w:val="0"/>
        <w:numPr>
          <w:ilvl w:val="0"/>
          <w:numId w:val="21"/>
        </w:numPr>
        <w:tabs>
          <w:tab w:val="left" w:pos="660"/>
        </w:tabs>
        <w:kinsoku w:val="0"/>
        <w:overflowPunct w:val="0"/>
        <w:autoSpaceDE w:val="0"/>
        <w:autoSpaceDN w:val="0"/>
        <w:adjustRightInd w:val="0"/>
        <w:spacing w:line="209" w:lineRule="exact"/>
        <w:contextualSpacing w:val="0"/>
        <w:jc w:val="left"/>
        <w:rPr>
          <w:sz w:val="20"/>
        </w:rPr>
      </w:pPr>
      <w:r>
        <w:rPr>
          <w:sz w:val="20"/>
        </w:rPr>
        <w:t>APs</w:t>
      </w:r>
      <w:ins w:id="372" w:author="Cariou, Laurent" w:date="2021-02-11T21:03:00Z">
        <w:r w:rsidR="005648E7">
          <w:rPr>
            <w:sz w:val="20"/>
          </w:rPr>
          <w:t xml:space="preserve">, and subject to the rules defined in </w:t>
        </w:r>
        <w:r w:rsidR="005648E7" w:rsidRPr="005648E7">
          <w:rPr>
            <w:sz w:val="20"/>
          </w:rPr>
          <w:t xml:space="preserve">11.1.4.3.4 </w:t>
        </w:r>
        <w:r w:rsidR="005648E7">
          <w:rPr>
            <w:sz w:val="20"/>
          </w:rPr>
          <w:t>(</w:t>
        </w:r>
        <w:r w:rsidR="005648E7" w:rsidRPr="005648E7">
          <w:rPr>
            <w:sz w:val="20"/>
          </w:rPr>
          <w:t>Criteria for sending a response</w:t>
        </w:r>
        <w:r w:rsidR="005648E7">
          <w:rPr>
            <w:sz w:val="20"/>
          </w:rPr>
          <w:t>)</w:t>
        </w:r>
      </w:ins>
      <w:r>
        <w:rPr>
          <w:sz w:val="20"/>
        </w:rPr>
        <w:t>.</w:t>
      </w:r>
      <w:ins w:id="373" w:author="Cariou, Laurent" w:date="2021-02-11T21:04:00Z">
        <w:r w:rsidR="00C76CED">
          <w:rPr>
            <w:sz w:val="20"/>
          </w:rPr>
          <w:t xml:space="preserve"> (#1048)</w:t>
        </w:r>
      </w:ins>
    </w:p>
    <w:p w14:paraId="45A7609F" w14:textId="77777777" w:rsidR="00E47B5A" w:rsidRDefault="00E47B5A" w:rsidP="00E47B5A">
      <w:pPr>
        <w:pStyle w:val="BodyText0"/>
        <w:kinsoku w:val="0"/>
        <w:overflowPunct w:val="0"/>
        <w:spacing w:line="193" w:lineRule="exact"/>
        <w:ind w:left="106"/>
        <w:rPr>
          <w:sz w:val="18"/>
          <w:szCs w:val="18"/>
        </w:rPr>
      </w:pPr>
      <w:r>
        <w:rPr>
          <w:sz w:val="18"/>
          <w:szCs w:val="18"/>
        </w:rPr>
        <w:t>30</w:t>
      </w:r>
    </w:p>
    <w:p w14:paraId="41327D45" w14:textId="77777777" w:rsidR="00E47B5A" w:rsidRDefault="00E47B5A" w:rsidP="00E47B5A">
      <w:pPr>
        <w:pStyle w:val="ListParagraph"/>
        <w:widowControl w:val="0"/>
        <w:numPr>
          <w:ilvl w:val="0"/>
          <w:numId w:val="20"/>
        </w:numPr>
        <w:tabs>
          <w:tab w:val="left" w:pos="660"/>
        </w:tabs>
        <w:kinsoku w:val="0"/>
        <w:overflowPunct w:val="0"/>
        <w:autoSpaceDE w:val="0"/>
        <w:autoSpaceDN w:val="0"/>
        <w:adjustRightInd w:val="0"/>
        <w:spacing w:line="249" w:lineRule="exact"/>
        <w:contextualSpacing w:val="0"/>
        <w:jc w:val="left"/>
        <w:rPr>
          <w:sz w:val="20"/>
        </w:rPr>
      </w:pPr>
      <w:r>
        <w:rPr>
          <w:sz w:val="20"/>
        </w:rPr>
        <w:t>If</w:t>
      </w:r>
      <w:r>
        <w:rPr>
          <w:spacing w:val="14"/>
          <w:sz w:val="20"/>
        </w:rPr>
        <w:t xml:space="preserve"> </w:t>
      </w:r>
      <w:r>
        <w:rPr>
          <w:sz w:val="20"/>
        </w:rPr>
        <w:t>an</w:t>
      </w:r>
      <w:r>
        <w:rPr>
          <w:spacing w:val="15"/>
          <w:sz w:val="20"/>
        </w:rPr>
        <w:t xml:space="preserve"> </w:t>
      </w:r>
      <w:r>
        <w:rPr>
          <w:sz w:val="20"/>
        </w:rPr>
        <w:t>AP</w:t>
      </w:r>
      <w:r>
        <w:rPr>
          <w:spacing w:val="15"/>
          <w:sz w:val="20"/>
        </w:rPr>
        <w:t xml:space="preserve"> </w:t>
      </w:r>
      <w:r>
        <w:rPr>
          <w:sz w:val="20"/>
        </w:rPr>
        <w:t>that</w:t>
      </w:r>
      <w:r>
        <w:rPr>
          <w:spacing w:val="15"/>
          <w:sz w:val="20"/>
        </w:rPr>
        <w:t xml:space="preserve"> </w:t>
      </w:r>
      <w:r>
        <w:rPr>
          <w:sz w:val="20"/>
        </w:rPr>
        <w:t>is</w:t>
      </w:r>
      <w:r>
        <w:rPr>
          <w:spacing w:val="15"/>
          <w:sz w:val="20"/>
        </w:rPr>
        <w:t xml:space="preserve"> </w:t>
      </w:r>
      <w:r>
        <w:rPr>
          <w:sz w:val="20"/>
        </w:rPr>
        <w:t>operating</w:t>
      </w:r>
      <w:r>
        <w:rPr>
          <w:spacing w:val="14"/>
          <w:sz w:val="20"/>
        </w:rPr>
        <w:t xml:space="preserve"> </w:t>
      </w:r>
      <w:r>
        <w:rPr>
          <w:sz w:val="20"/>
        </w:rPr>
        <w:t>in</w:t>
      </w:r>
      <w:r>
        <w:rPr>
          <w:spacing w:val="13"/>
          <w:sz w:val="20"/>
        </w:rPr>
        <w:t xml:space="preserve"> </w:t>
      </w:r>
      <w:r>
        <w:rPr>
          <w:sz w:val="20"/>
        </w:rPr>
        <w:t>the</w:t>
      </w:r>
      <w:r>
        <w:rPr>
          <w:spacing w:val="15"/>
          <w:sz w:val="20"/>
        </w:rPr>
        <w:t xml:space="preserve"> </w:t>
      </w:r>
      <w:r>
        <w:rPr>
          <w:sz w:val="20"/>
        </w:rPr>
        <w:t>2.4</w:t>
      </w:r>
      <w:r>
        <w:rPr>
          <w:spacing w:val="-1"/>
          <w:sz w:val="20"/>
        </w:rPr>
        <w:t xml:space="preserve"> </w:t>
      </w:r>
      <w:r>
        <w:rPr>
          <w:sz w:val="20"/>
        </w:rPr>
        <w:t>GHz</w:t>
      </w:r>
      <w:r>
        <w:rPr>
          <w:spacing w:val="15"/>
          <w:sz w:val="20"/>
        </w:rPr>
        <w:t xml:space="preserve"> </w:t>
      </w:r>
      <w:r>
        <w:rPr>
          <w:sz w:val="20"/>
        </w:rPr>
        <w:t>band</w:t>
      </w:r>
      <w:r>
        <w:rPr>
          <w:spacing w:val="15"/>
          <w:sz w:val="20"/>
        </w:rPr>
        <w:t xml:space="preserve"> </w:t>
      </w:r>
      <w:r>
        <w:rPr>
          <w:sz w:val="20"/>
        </w:rPr>
        <w:t>or</w:t>
      </w:r>
      <w:r>
        <w:rPr>
          <w:spacing w:val="14"/>
          <w:sz w:val="20"/>
        </w:rPr>
        <w:t xml:space="preserve"> </w:t>
      </w:r>
      <w:r>
        <w:rPr>
          <w:sz w:val="20"/>
        </w:rPr>
        <w:t>the</w:t>
      </w:r>
      <w:r>
        <w:rPr>
          <w:spacing w:val="14"/>
          <w:sz w:val="20"/>
        </w:rPr>
        <w:t xml:space="preserve"> </w:t>
      </w:r>
      <w:r>
        <w:rPr>
          <w:sz w:val="20"/>
        </w:rPr>
        <w:t>5</w:t>
      </w:r>
      <w:r>
        <w:rPr>
          <w:spacing w:val="-1"/>
          <w:sz w:val="20"/>
        </w:rPr>
        <w:t xml:space="preserve"> </w:t>
      </w:r>
      <w:r>
        <w:rPr>
          <w:sz w:val="20"/>
        </w:rPr>
        <w:t>GHz</w:t>
      </w:r>
      <w:r>
        <w:rPr>
          <w:spacing w:val="14"/>
          <w:sz w:val="20"/>
        </w:rPr>
        <w:t xml:space="preserve"> </w:t>
      </w:r>
      <w:r>
        <w:rPr>
          <w:sz w:val="20"/>
        </w:rPr>
        <w:t>band</w:t>
      </w:r>
      <w:r>
        <w:rPr>
          <w:spacing w:val="15"/>
          <w:sz w:val="20"/>
        </w:rPr>
        <w:t xml:space="preserve"> </w:t>
      </w:r>
      <w:r>
        <w:rPr>
          <w:sz w:val="20"/>
        </w:rPr>
        <w:t>that</w:t>
      </w:r>
      <w:r>
        <w:rPr>
          <w:spacing w:val="14"/>
          <w:sz w:val="20"/>
        </w:rPr>
        <w:t xml:space="preserve"> </w:t>
      </w:r>
      <w:r>
        <w:rPr>
          <w:sz w:val="20"/>
        </w:rPr>
        <w:t>is</w:t>
      </w:r>
      <w:r>
        <w:rPr>
          <w:spacing w:val="15"/>
          <w:sz w:val="20"/>
        </w:rPr>
        <w:t xml:space="preserve"> </w:t>
      </w:r>
      <w:r>
        <w:rPr>
          <w:sz w:val="20"/>
        </w:rPr>
        <w:t>part</w:t>
      </w:r>
      <w:r>
        <w:rPr>
          <w:spacing w:val="14"/>
          <w:sz w:val="20"/>
        </w:rPr>
        <w:t xml:space="preserve"> </w:t>
      </w:r>
      <w:r>
        <w:rPr>
          <w:sz w:val="20"/>
        </w:rPr>
        <w:t>of</w:t>
      </w:r>
      <w:r>
        <w:rPr>
          <w:spacing w:val="15"/>
          <w:sz w:val="20"/>
        </w:rPr>
        <w:t xml:space="preserve"> </w:t>
      </w:r>
      <w:r>
        <w:rPr>
          <w:sz w:val="20"/>
        </w:rPr>
        <w:t>an</w:t>
      </w:r>
      <w:r>
        <w:rPr>
          <w:spacing w:val="14"/>
          <w:sz w:val="20"/>
        </w:rPr>
        <w:t xml:space="preserve"> </w:t>
      </w:r>
      <w:r>
        <w:rPr>
          <w:sz w:val="20"/>
        </w:rPr>
        <w:t>AP</w:t>
      </w:r>
      <w:r>
        <w:rPr>
          <w:spacing w:val="15"/>
          <w:sz w:val="20"/>
        </w:rPr>
        <w:t xml:space="preserve"> </w:t>
      </w:r>
      <w:r>
        <w:rPr>
          <w:sz w:val="20"/>
        </w:rPr>
        <w:t>MLD</w:t>
      </w:r>
      <w:r>
        <w:rPr>
          <w:spacing w:val="15"/>
          <w:sz w:val="20"/>
        </w:rPr>
        <w:t xml:space="preserve"> </w:t>
      </w:r>
      <w:r>
        <w:rPr>
          <w:sz w:val="20"/>
        </w:rPr>
        <w:t>receives</w:t>
      </w:r>
      <w:r>
        <w:rPr>
          <w:spacing w:val="15"/>
          <w:sz w:val="20"/>
        </w:rPr>
        <w:t xml:space="preserve"> </w:t>
      </w:r>
      <w:r>
        <w:rPr>
          <w:sz w:val="20"/>
        </w:rPr>
        <w:t>an</w:t>
      </w:r>
    </w:p>
    <w:p w14:paraId="48FC8646" w14:textId="78478E08" w:rsidR="00E47B5A" w:rsidRDefault="00E47B5A" w:rsidP="00E47B5A">
      <w:pPr>
        <w:pStyle w:val="ListParagraph"/>
        <w:widowControl w:val="0"/>
        <w:numPr>
          <w:ilvl w:val="0"/>
          <w:numId w:val="20"/>
        </w:numPr>
        <w:tabs>
          <w:tab w:val="left" w:pos="660"/>
        </w:tabs>
        <w:kinsoku w:val="0"/>
        <w:overflowPunct w:val="0"/>
        <w:autoSpaceDE w:val="0"/>
        <w:autoSpaceDN w:val="0"/>
        <w:adjustRightInd w:val="0"/>
        <w:spacing w:line="291" w:lineRule="exact"/>
        <w:contextualSpacing w:val="0"/>
        <w:jc w:val="left"/>
        <w:rPr>
          <w:sz w:val="20"/>
        </w:rPr>
      </w:pPr>
      <w:r>
        <w:rPr>
          <w:noProof/>
        </w:rPr>
        <mc:AlternateContent>
          <mc:Choice Requires="wps">
            <w:drawing>
              <wp:anchor distT="0" distB="0" distL="114300" distR="114300" simplePos="0" relativeHeight="251683328" behindDoc="1" locked="0" layoutInCell="0" allowOverlap="1" wp14:anchorId="56B9F8A4" wp14:editId="1B786028">
                <wp:simplePos x="0" y="0"/>
                <wp:positionH relativeFrom="page">
                  <wp:posOffset>791845</wp:posOffset>
                </wp:positionH>
                <wp:positionV relativeFrom="paragraph">
                  <wp:posOffset>97155</wp:posOffset>
                </wp:positionV>
                <wp:extent cx="114300" cy="127000"/>
                <wp:effectExtent l="127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5E6BC" w14:textId="77777777" w:rsidR="008826AD" w:rsidRDefault="008826AD" w:rsidP="00E47B5A">
                            <w:pPr>
                              <w:pStyle w:val="BodyText0"/>
                              <w:kinsoku w:val="0"/>
                              <w:overflowPunct w:val="0"/>
                              <w:spacing w:line="199" w:lineRule="exact"/>
                              <w:rPr>
                                <w:sz w:val="18"/>
                                <w:szCs w:val="18"/>
                              </w:rPr>
                            </w:pPr>
                            <w:r>
                              <w:rPr>
                                <w:sz w:val="18"/>
                                <w:szCs w:val="18"/>
                              </w:rPr>
                              <w:t>33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B9F8A4" id="_x0000_s1050" type="#_x0000_t202" style="position:absolute;left:0;text-align:left;margin-left:62.35pt;margin-top:7.65pt;width:9pt;height:10pt;z-index:-251633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" o:allowincell="f" filled="f" stroked="f">
                <v:textbox inset="0,0,0,0">
                  <w:txbxContent>
                    <w:p w14:paraId="5225E6BC" w14:textId="77777777" w:rsidR="008826AD" w:rsidRDefault="008826AD" w:rsidP="00E47B5A">
                      <w:pPr>
                        <w:pStyle w:val="BodyText0"/>
                        <w:kinsoku w:val="0"/>
                        <w:overflowPunct w:val="0"/>
                        <w:spacing w:line="199" w:lineRule="exact"/>
                        <w:rPr>
                          <w:sz w:val="18"/>
                          <w:szCs w:val="18"/>
                        </w:rPr>
                      </w:pPr>
                      <w:r>
                        <w:rPr>
                          <w:sz w:val="18"/>
                          <w:szCs w:val="18"/>
                        </w:rPr>
                        <w:t>33</w:t>
                      </w:r>
                    </w:p>
                  </w:txbxContent>
                </v:textbox>
                <w10:wrap anchorx="page"/>
              </v:shape>
            </w:pict>
          </mc:Fallback>
        </mc:AlternateContent>
      </w:r>
      <w:r>
        <w:rPr>
          <w:sz w:val="20"/>
        </w:rPr>
        <w:t>MLD</w:t>
      </w:r>
      <w:r>
        <w:rPr>
          <w:spacing w:val="28"/>
          <w:sz w:val="20"/>
        </w:rPr>
        <w:t xml:space="preserve"> </w:t>
      </w:r>
      <w:r>
        <w:rPr>
          <w:sz w:val="20"/>
        </w:rPr>
        <w:t>probe</w:t>
      </w:r>
      <w:r>
        <w:rPr>
          <w:spacing w:val="29"/>
          <w:sz w:val="20"/>
        </w:rPr>
        <w:t xml:space="preserve"> </w:t>
      </w:r>
      <w:r>
        <w:rPr>
          <w:sz w:val="20"/>
        </w:rPr>
        <w:t>request</w:t>
      </w:r>
      <w:r>
        <w:rPr>
          <w:spacing w:val="28"/>
          <w:sz w:val="20"/>
        </w:rPr>
        <w:t xml:space="preserve"> </w:t>
      </w:r>
      <w:del w:id="374" w:author="Cariou, Laurent" w:date="2021-02-11T21:33:00Z">
        <w:r w:rsidDel="00743122">
          <w:rPr>
            <w:sz w:val="20"/>
          </w:rPr>
          <w:delText>frame</w:delText>
        </w:r>
        <w:r w:rsidDel="00743122">
          <w:rPr>
            <w:spacing w:val="29"/>
            <w:sz w:val="20"/>
          </w:rPr>
          <w:delText xml:space="preserve"> </w:delText>
        </w:r>
      </w:del>
      <w:r>
        <w:rPr>
          <w:sz w:val="20"/>
        </w:rPr>
        <w:t>requesting</w:t>
      </w:r>
      <w:r>
        <w:rPr>
          <w:spacing w:val="28"/>
          <w:sz w:val="20"/>
        </w:rPr>
        <w:t xml:space="preserve"> </w:t>
      </w:r>
      <w:r>
        <w:rPr>
          <w:sz w:val="20"/>
        </w:rPr>
        <w:t>complete</w:t>
      </w:r>
      <w:r>
        <w:rPr>
          <w:spacing w:val="29"/>
          <w:sz w:val="20"/>
        </w:rPr>
        <w:t xml:space="preserve"> </w:t>
      </w:r>
      <w:r>
        <w:rPr>
          <w:sz w:val="20"/>
        </w:rPr>
        <w:t>information</w:t>
      </w:r>
      <w:r>
        <w:rPr>
          <w:spacing w:val="28"/>
          <w:sz w:val="20"/>
        </w:rPr>
        <w:t xml:space="preserve"> </w:t>
      </w:r>
      <w:r>
        <w:rPr>
          <w:sz w:val="20"/>
        </w:rPr>
        <w:t>and</w:t>
      </w:r>
      <w:r>
        <w:rPr>
          <w:spacing w:val="29"/>
          <w:sz w:val="20"/>
        </w:rPr>
        <w:t xml:space="preserve"> </w:t>
      </w:r>
      <w:r>
        <w:rPr>
          <w:sz w:val="20"/>
        </w:rPr>
        <w:t>responds</w:t>
      </w:r>
      <w:r>
        <w:rPr>
          <w:spacing w:val="28"/>
          <w:sz w:val="20"/>
        </w:rPr>
        <w:t xml:space="preserve"> </w:t>
      </w:r>
      <w:r>
        <w:rPr>
          <w:sz w:val="20"/>
        </w:rPr>
        <w:t>with</w:t>
      </w:r>
      <w:r>
        <w:rPr>
          <w:spacing w:val="29"/>
          <w:sz w:val="20"/>
        </w:rPr>
        <w:t xml:space="preserve"> </w:t>
      </w:r>
      <w:r>
        <w:rPr>
          <w:sz w:val="20"/>
        </w:rPr>
        <w:t>an</w:t>
      </w:r>
      <w:r>
        <w:rPr>
          <w:spacing w:val="30"/>
          <w:sz w:val="20"/>
        </w:rPr>
        <w:t xml:space="preserve"> </w:t>
      </w:r>
      <w:r>
        <w:rPr>
          <w:sz w:val="20"/>
        </w:rPr>
        <w:t>MLD</w:t>
      </w:r>
      <w:r>
        <w:rPr>
          <w:spacing w:val="28"/>
          <w:sz w:val="20"/>
        </w:rPr>
        <w:t xml:space="preserve"> </w:t>
      </w:r>
      <w:r>
        <w:rPr>
          <w:sz w:val="20"/>
        </w:rPr>
        <w:t>probe</w:t>
      </w:r>
      <w:r>
        <w:rPr>
          <w:spacing w:val="29"/>
          <w:sz w:val="20"/>
        </w:rPr>
        <w:t xml:space="preserve"> </w:t>
      </w:r>
      <w:r>
        <w:rPr>
          <w:sz w:val="20"/>
        </w:rPr>
        <w:t>response</w:t>
      </w:r>
    </w:p>
    <w:p w14:paraId="1AB80CD7" w14:textId="084FF22F" w:rsidR="00E47B5A" w:rsidRDefault="00E47B5A" w:rsidP="00E47B5A">
      <w:pPr>
        <w:pStyle w:val="ListParagraph"/>
        <w:widowControl w:val="0"/>
        <w:numPr>
          <w:ilvl w:val="0"/>
          <w:numId w:val="19"/>
        </w:numPr>
        <w:tabs>
          <w:tab w:val="left" w:pos="660"/>
        </w:tabs>
        <w:kinsoku w:val="0"/>
        <w:overflowPunct w:val="0"/>
        <w:autoSpaceDE w:val="0"/>
        <w:autoSpaceDN w:val="0"/>
        <w:adjustRightInd w:val="0"/>
        <w:spacing w:before="10" w:line="248" w:lineRule="exact"/>
        <w:contextualSpacing w:val="0"/>
        <w:jc w:val="left"/>
        <w:rPr>
          <w:sz w:val="20"/>
        </w:rPr>
      </w:pPr>
      <w:del w:id="375" w:author="Cariou, Laurent" w:date="2021-02-11T21:33:00Z">
        <w:r w:rsidDel="00743122">
          <w:rPr>
            <w:sz w:val="20"/>
          </w:rPr>
          <w:delText>frame</w:delText>
        </w:r>
      </w:del>
      <w:r>
        <w:rPr>
          <w:spacing w:val="16"/>
          <w:sz w:val="20"/>
        </w:rPr>
        <w:t xml:space="preserve"> </w:t>
      </w:r>
      <w:r>
        <w:rPr>
          <w:sz w:val="20"/>
        </w:rPr>
        <w:t>(per</w:t>
      </w:r>
      <w:r>
        <w:rPr>
          <w:spacing w:val="16"/>
          <w:sz w:val="20"/>
        </w:rPr>
        <w:t xml:space="preserve"> </w:t>
      </w:r>
      <w:r>
        <w:rPr>
          <w:sz w:val="20"/>
        </w:rPr>
        <w:t>11.1.4.3.4</w:t>
      </w:r>
      <w:r>
        <w:rPr>
          <w:spacing w:val="17"/>
          <w:sz w:val="20"/>
        </w:rPr>
        <w:t xml:space="preserve"> </w:t>
      </w:r>
      <w:r>
        <w:rPr>
          <w:sz w:val="20"/>
        </w:rPr>
        <w:t>(Criteria</w:t>
      </w:r>
      <w:r>
        <w:rPr>
          <w:spacing w:val="16"/>
          <w:sz w:val="20"/>
        </w:rPr>
        <w:t xml:space="preserve"> </w:t>
      </w:r>
      <w:r>
        <w:rPr>
          <w:sz w:val="20"/>
        </w:rPr>
        <w:t>for</w:t>
      </w:r>
      <w:r>
        <w:rPr>
          <w:spacing w:val="17"/>
          <w:sz w:val="20"/>
        </w:rPr>
        <w:t xml:space="preserve"> </w:t>
      </w:r>
      <w:r>
        <w:rPr>
          <w:sz w:val="20"/>
        </w:rPr>
        <w:t>sending</w:t>
      </w:r>
      <w:r>
        <w:rPr>
          <w:spacing w:val="16"/>
          <w:sz w:val="20"/>
        </w:rPr>
        <w:t xml:space="preserve"> </w:t>
      </w:r>
      <w:r>
        <w:rPr>
          <w:sz w:val="20"/>
        </w:rPr>
        <w:t>a</w:t>
      </w:r>
      <w:r>
        <w:rPr>
          <w:spacing w:val="17"/>
          <w:sz w:val="20"/>
        </w:rPr>
        <w:t xml:space="preserve"> </w:t>
      </w:r>
      <w:r>
        <w:rPr>
          <w:sz w:val="20"/>
        </w:rPr>
        <w:t>response)),</w:t>
      </w:r>
      <w:r>
        <w:rPr>
          <w:spacing w:val="16"/>
          <w:sz w:val="20"/>
        </w:rPr>
        <w:t xml:space="preserve"> </w:t>
      </w:r>
      <w:r>
        <w:rPr>
          <w:sz w:val="20"/>
        </w:rPr>
        <w:t>the</w:t>
      </w:r>
      <w:r>
        <w:rPr>
          <w:spacing w:val="16"/>
          <w:sz w:val="20"/>
        </w:rPr>
        <w:t xml:space="preserve"> </w:t>
      </w:r>
      <w:r>
        <w:rPr>
          <w:sz w:val="20"/>
        </w:rPr>
        <w:t>Address 1</w:t>
      </w:r>
      <w:r>
        <w:rPr>
          <w:spacing w:val="16"/>
          <w:sz w:val="20"/>
        </w:rPr>
        <w:t xml:space="preserve"> </w:t>
      </w:r>
      <w:r>
        <w:rPr>
          <w:sz w:val="20"/>
        </w:rPr>
        <w:t>field</w:t>
      </w:r>
      <w:r>
        <w:rPr>
          <w:spacing w:val="16"/>
          <w:sz w:val="20"/>
        </w:rPr>
        <w:t xml:space="preserve"> </w:t>
      </w:r>
      <w:r>
        <w:rPr>
          <w:sz w:val="20"/>
        </w:rPr>
        <w:t>of</w:t>
      </w:r>
      <w:r>
        <w:rPr>
          <w:spacing w:val="16"/>
          <w:sz w:val="20"/>
        </w:rPr>
        <w:t xml:space="preserve"> </w:t>
      </w:r>
      <w:r>
        <w:rPr>
          <w:sz w:val="20"/>
        </w:rPr>
        <w:t>the</w:t>
      </w:r>
      <w:r>
        <w:rPr>
          <w:spacing w:val="16"/>
          <w:sz w:val="20"/>
        </w:rPr>
        <w:t xml:space="preserve"> </w:t>
      </w:r>
      <w:r>
        <w:rPr>
          <w:sz w:val="20"/>
        </w:rPr>
        <w:t>Probe</w:t>
      </w:r>
      <w:r>
        <w:rPr>
          <w:spacing w:val="16"/>
          <w:sz w:val="20"/>
        </w:rPr>
        <w:t xml:space="preserve"> </w:t>
      </w:r>
      <w:r>
        <w:rPr>
          <w:sz w:val="20"/>
        </w:rPr>
        <w:t>Response</w:t>
      </w:r>
      <w:r>
        <w:rPr>
          <w:spacing w:val="18"/>
          <w:sz w:val="20"/>
        </w:rPr>
        <w:t xml:space="preserve"> </w:t>
      </w:r>
      <w:r>
        <w:rPr>
          <w:sz w:val="20"/>
        </w:rPr>
        <w:t>frame</w:t>
      </w:r>
    </w:p>
    <w:p w14:paraId="21D14CAE" w14:textId="77777777" w:rsidR="00E47B5A" w:rsidRDefault="00E47B5A" w:rsidP="00E47B5A">
      <w:pPr>
        <w:pStyle w:val="ListParagraph"/>
        <w:widowControl w:val="0"/>
        <w:numPr>
          <w:ilvl w:val="0"/>
          <w:numId w:val="19"/>
        </w:numPr>
        <w:tabs>
          <w:tab w:val="left" w:pos="660"/>
        </w:tabs>
        <w:kinsoku w:val="0"/>
        <w:overflowPunct w:val="0"/>
        <w:autoSpaceDE w:val="0"/>
        <w:autoSpaceDN w:val="0"/>
        <w:adjustRightInd w:val="0"/>
        <w:spacing w:line="211" w:lineRule="exact"/>
        <w:contextualSpacing w:val="0"/>
        <w:jc w:val="left"/>
        <w:rPr>
          <w:sz w:val="20"/>
        </w:rPr>
      </w:pPr>
      <w:r>
        <w:rPr>
          <w:sz w:val="20"/>
        </w:rPr>
        <w:t>may be set to the broadcast address unless the AP is not including its actual SSID in the SSID element of</w:t>
      </w:r>
      <w:r>
        <w:rPr>
          <w:spacing w:val="-18"/>
          <w:sz w:val="20"/>
        </w:rPr>
        <w:t xml:space="preserve"> </w:t>
      </w:r>
      <w:r>
        <w:rPr>
          <w:sz w:val="20"/>
        </w:rPr>
        <w:t>its</w:t>
      </w:r>
    </w:p>
    <w:p w14:paraId="75776801" w14:textId="3214FF72" w:rsidR="00E47B5A" w:rsidRDefault="00E47B5A" w:rsidP="00E47B5A">
      <w:pPr>
        <w:pStyle w:val="ListParagraph"/>
        <w:widowControl w:val="0"/>
        <w:numPr>
          <w:ilvl w:val="0"/>
          <w:numId w:val="19"/>
        </w:numPr>
        <w:tabs>
          <w:tab w:val="left" w:pos="660"/>
        </w:tabs>
        <w:kinsoku w:val="0"/>
        <w:overflowPunct w:val="0"/>
        <w:autoSpaceDE w:val="0"/>
        <w:autoSpaceDN w:val="0"/>
        <w:adjustRightInd w:val="0"/>
        <w:spacing w:line="218" w:lineRule="exact"/>
        <w:contextualSpacing w:val="0"/>
        <w:jc w:val="left"/>
        <w:rPr>
          <w:ins w:id="376" w:author="Cariou, Laurent" w:date="2021-02-11T21:11:00Z"/>
          <w:sz w:val="20"/>
        </w:rPr>
      </w:pPr>
      <w:r>
        <w:rPr>
          <w:sz w:val="20"/>
        </w:rPr>
        <w:t>Beacon</w:t>
      </w:r>
      <w:r>
        <w:rPr>
          <w:spacing w:val="-1"/>
          <w:sz w:val="20"/>
        </w:rPr>
        <w:t xml:space="preserve"> </w:t>
      </w:r>
      <w:r>
        <w:rPr>
          <w:sz w:val="20"/>
        </w:rPr>
        <w:t>frames.</w:t>
      </w:r>
      <w:ins w:id="377" w:author="Cariou, Laurent" w:date="2021-02-11T21:33:00Z">
        <w:r w:rsidR="00743122">
          <w:rPr>
            <w:sz w:val="20"/>
          </w:rPr>
          <w:t xml:space="preserve"> (#1423)</w:t>
        </w:r>
      </w:ins>
    </w:p>
    <w:p w14:paraId="0B1858F7" w14:textId="05EB2315" w:rsidR="00F7107F" w:rsidRDefault="00F7107F" w:rsidP="00F7107F">
      <w:pPr>
        <w:widowControl w:val="0"/>
        <w:tabs>
          <w:tab w:val="left" w:pos="660"/>
        </w:tabs>
        <w:kinsoku w:val="0"/>
        <w:overflowPunct w:val="0"/>
        <w:autoSpaceDE w:val="0"/>
        <w:autoSpaceDN w:val="0"/>
        <w:adjustRightInd w:val="0"/>
        <w:spacing w:line="218" w:lineRule="exact"/>
        <w:jc w:val="left"/>
        <w:rPr>
          <w:ins w:id="378" w:author="Cariou, Laurent" w:date="2021-02-11T21:11:00Z"/>
          <w:sz w:val="20"/>
        </w:rPr>
      </w:pPr>
    </w:p>
    <w:p w14:paraId="28AD93C7" w14:textId="3B730576" w:rsidR="00F7107F" w:rsidRPr="00120215" w:rsidRDefault="00F7107F" w:rsidP="00120215">
      <w:pPr>
        <w:pStyle w:val="ListParagraph"/>
        <w:widowControl w:val="0"/>
        <w:numPr>
          <w:ilvl w:val="0"/>
          <w:numId w:val="19"/>
        </w:numPr>
        <w:kinsoku w:val="0"/>
        <w:overflowPunct w:val="0"/>
        <w:autoSpaceDE w:val="0"/>
        <w:autoSpaceDN w:val="0"/>
        <w:adjustRightInd w:val="0"/>
        <w:spacing w:line="218" w:lineRule="exact"/>
        <w:jc w:val="left"/>
        <w:rPr>
          <w:ins w:id="379" w:author="Cariou, Laurent" w:date="2021-02-12T16:42:00Z"/>
          <w:sz w:val="20"/>
        </w:rPr>
      </w:pPr>
      <w:ins w:id="380" w:author="Cariou, Laurent" w:date="2021-02-11T21:11:00Z">
        <w:r w:rsidRPr="00120215">
          <w:rPr>
            <w:sz w:val="20"/>
          </w:rPr>
          <w:t xml:space="preserve">NOTE - </w:t>
        </w:r>
      </w:ins>
      <w:ins w:id="381" w:author="Cariou, Laurent" w:date="2021-02-11T21:12:00Z">
        <w:r w:rsidRPr="00120215">
          <w:rPr>
            <w:sz w:val="20"/>
          </w:rPr>
          <w:t>An AP operating in 6 GHz sets the Address 1 field of the Probe Response frame to broadcast address as defined in 26.17.2.3.2 (</w:t>
        </w:r>
      </w:ins>
      <w:ins w:id="382" w:author="Cariou, Laurent" w:date="2021-02-11T21:13:00Z">
        <w:r w:rsidRPr="00120215">
          <w:rPr>
            <w:sz w:val="20"/>
          </w:rPr>
          <w:t xml:space="preserve">AP </w:t>
        </w:r>
        <w:proofErr w:type="spellStart"/>
        <w:r w:rsidRPr="00120215">
          <w:rPr>
            <w:sz w:val="20"/>
          </w:rPr>
          <w:t>behavior</w:t>
        </w:r>
        <w:proofErr w:type="spellEnd"/>
        <w:r w:rsidRPr="00120215">
          <w:rPr>
            <w:sz w:val="20"/>
          </w:rPr>
          <w:t xml:space="preserve"> for fast passive scanning). (#10</w:t>
        </w:r>
      </w:ins>
      <w:ins w:id="383" w:author="Cariou, Laurent" w:date="2021-02-11T21:14:00Z">
        <w:r w:rsidRPr="00120215">
          <w:rPr>
            <w:sz w:val="20"/>
          </w:rPr>
          <w:t>49</w:t>
        </w:r>
      </w:ins>
      <w:ins w:id="384" w:author="Cariou, Laurent" w:date="2021-02-12T17:01:00Z">
        <w:r w:rsidR="002F2E08">
          <w:rPr>
            <w:sz w:val="20"/>
          </w:rPr>
          <w:t>. #1926</w:t>
        </w:r>
      </w:ins>
      <w:ins w:id="385" w:author="Cariou, Laurent" w:date="2021-02-12T17:17:00Z">
        <w:r w:rsidR="00BB7834">
          <w:rPr>
            <w:sz w:val="20"/>
          </w:rPr>
          <w:t>, #2421</w:t>
        </w:r>
      </w:ins>
      <w:ins w:id="386" w:author="Cariou, Laurent" w:date="2021-02-12T17:26:00Z">
        <w:r w:rsidR="00AE0136">
          <w:rPr>
            <w:sz w:val="20"/>
          </w:rPr>
          <w:t>, #2592</w:t>
        </w:r>
      </w:ins>
      <w:ins w:id="387" w:author="Cariou, Laurent" w:date="2021-02-12T17:29:00Z">
        <w:r w:rsidR="00AE0136">
          <w:rPr>
            <w:sz w:val="20"/>
          </w:rPr>
          <w:t xml:space="preserve">, </w:t>
        </w:r>
      </w:ins>
      <w:ins w:id="388" w:author="Cariou, Laurent" w:date="2021-02-12T17:30:00Z">
        <w:r w:rsidR="00AE0136">
          <w:rPr>
            <w:sz w:val="20"/>
          </w:rPr>
          <w:t>#2858</w:t>
        </w:r>
      </w:ins>
      <w:ins w:id="389" w:author="Cariou, Laurent" w:date="2021-02-11T21:14:00Z">
        <w:r w:rsidRPr="00120215">
          <w:rPr>
            <w:sz w:val="20"/>
          </w:rPr>
          <w:t>)</w:t>
        </w:r>
      </w:ins>
    </w:p>
    <w:p w14:paraId="0250EC08" w14:textId="77777777" w:rsidR="008826AD" w:rsidRPr="00120215" w:rsidRDefault="008826AD" w:rsidP="00120215">
      <w:pPr>
        <w:pStyle w:val="ListParagraph"/>
        <w:rPr>
          <w:ins w:id="390" w:author="Cariou, Laurent" w:date="2021-02-12T16:42:00Z"/>
          <w:sz w:val="20"/>
        </w:rPr>
      </w:pPr>
    </w:p>
    <w:p w14:paraId="376B6E5F" w14:textId="1B7A5EE8" w:rsidR="008826AD" w:rsidRPr="008826AD" w:rsidRDefault="008826AD" w:rsidP="008826AD">
      <w:pPr>
        <w:pStyle w:val="ListParagraph"/>
        <w:widowControl w:val="0"/>
        <w:numPr>
          <w:ilvl w:val="0"/>
          <w:numId w:val="19"/>
        </w:numPr>
        <w:kinsoku w:val="0"/>
        <w:overflowPunct w:val="0"/>
        <w:autoSpaceDE w:val="0"/>
        <w:autoSpaceDN w:val="0"/>
        <w:adjustRightInd w:val="0"/>
        <w:spacing w:line="218" w:lineRule="exact"/>
        <w:jc w:val="left"/>
        <w:rPr>
          <w:ins w:id="391" w:author="Cariou, Laurent" w:date="2021-02-12T16:42:00Z"/>
          <w:sz w:val="20"/>
        </w:rPr>
      </w:pPr>
      <w:ins w:id="392" w:author="Cariou, Laurent" w:date="2021-02-12T16:42:00Z">
        <w:r w:rsidRPr="008826AD">
          <w:rPr>
            <w:sz w:val="20"/>
          </w:rPr>
          <w:t>A non-AP STA affiliated with a non-AP MLD shall not transmit more than three ML Probe Requests during each 20 TU period scanning the channel. None of the non-AP STAs of a non-AP MLD shall send an ML</w:t>
        </w:r>
      </w:ins>
      <w:ins w:id="393" w:author="Cariou, Laurent" w:date="2021-02-12T16:45:00Z">
        <w:r>
          <w:rPr>
            <w:sz w:val="20"/>
          </w:rPr>
          <w:t>D</w:t>
        </w:r>
      </w:ins>
      <w:ins w:id="394" w:author="Cariou, Laurent" w:date="2021-02-12T16:42:00Z">
        <w:r w:rsidRPr="008826AD">
          <w:rPr>
            <w:sz w:val="20"/>
          </w:rPr>
          <w:t xml:space="preserve"> </w:t>
        </w:r>
      </w:ins>
      <w:ins w:id="395" w:author="Cariou, Laurent" w:date="2021-02-12T16:45:00Z">
        <w:r>
          <w:rPr>
            <w:sz w:val="20"/>
          </w:rPr>
          <w:t>p</w:t>
        </w:r>
      </w:ins>
      <w:ins w:id="396" w:author="Cariou, Laurent" w:date="2021-02-12T16:42:00Z">
        <w:r w:rsidRPr="008826AD">
          <w:rPr>
            <w:sz w:val="20"/>
          </w:rPr>
          <w:t xml:space="preserve">robe </w:t>
        </w:r>
      </w:ins>
      <w:ins w:id="397" w:author="Cariou, Laurent" w:date="2021-02-12T16:45:00Z">
        <w:r>
          <w:rPr>
            <w:sz w:val="20"/>
          </w:rPr>
          <w:t>r</w:t>
        </w:r>
      </w:ins>
      <w:ins w:id="398" w:author="Cariou, Laurent" w:date="2021-02-12T16:42:00Z">
        <w:r w:rsidRPr="008826AD">
          <w:rPr>
            <w:sz w:val="20"/>
          </w:rPr>
          <w:t>equest</w:t>
        </w:r>
      </w:ins>
      <w:ins w:id="399" w:author="Cariou, Laurent" w:date="2021-02-12T16:45:00Z">
        <w:r>
          <w:rPr>
            <w:sz w:val="20"/>
          </w:rPr>
          <w:t xml:space="preserve"> to an</w:t>
        </w:r>
      </w:ins>
      <w:ins w:id="400" w:author="Cariou, Laurent" w:date="2021-02-12T16:42:00Z">
        <w:r w:rsidRPr="008826AD">
          <w:rPr>
            <w:sz w:val="20"/>
          </w:rPr>
          <w:t xml:space="preserve"> AP of the AP MLD in the corresponding link if any non-AP STA of the same non-AP MLD has already received a ML</w:t>
        </w:r>
      </w:ins>
      <w:ins w:id="401" w:author="Cariou, Laurent" w:date="2021-02-12T16:45:00Z">
        <w:r>
          <w:rPr>
            <w:sz w:val="20"/>
          </w:rPr>
          <w:t>D</w:t>
        </w:r>
      </w:ins>
      <w:ins w:id="402" w:author="Cariou, Laurent" w:date="2021-02-12T16:42:00Z">
        <w:r w:rsidRPr="008826AD">
          <w:rPr>
            <w:sz w:val="20"/>
          </w:rPr>
          <w:t xml:space="preserve"> </w:t>
        </w:r>
      </w:ins>
      <w:ins w:id="403" w:author="Cariou, Laurent" w:date="2021-02-12T16:45:00Z">
        <w:r>
          <w:rPr>
            <w:sz w:val="20"/>
          </w:rPr>
          <w:t>p</w:t>
        </w:r>
      </w:ins>
      <w:ins w:id="404" w:author="Cariou, Laurent" w:date="2021-02-12T16:42:00Z">
        <w:r w:rsidRPr="008826AD">
          <w:rPr>
            <w:sz w:val="20"/>
          </w:rPr>
          <w:t xml:space="preserve">robe </w:t>
        </w:r>
      </w:ins>
      <w:ins w:id="405" w:author="Cariou, Laurent" w:date="2021-02-12T16:45:00Z">
        <w:r>
          <w:rPr>
            <w:sz w:val="20"/>
          </w:rPr>
          <w:t>r</w:t>
        </w:r>
      </w:ins>
      <w:ins w:id="406" w:author="Cariou, Laurent" w:date="2021-02-12T16:42:00Z">
        <w:r w:rsidRPr="008826AD">
          <w:rPr>
            <w:sz w:val="20"/>
          </w:rPr>
          <w:t>esponse including complete information from any of the AP of the AP MLD in any link, since the MLME-</w:t>
        </w:r>
        <w:proofErr w:type="spellStart"/>
        <w:r w:rsidRPr="008826AD">
          <w:rPr>
            <w:sz w:val="20"/>
          </w:rPr>
          <w:t>SCAN.request</w:t>
        </w:r>
        <w:proofErr w:type="spellEnd"/>
        <w:r w:rsidRPr="008826AD">
          <w:rPr>
            <w:sz w:val="20"/>
          </w:rPr>
          <w:t xml:space="preserve"> primitive with </w:t>
        </w:r>
        <w:proofErr w:type="spellStart"/>
        <w:r w:rsidRPr="008826AD">
          <w:rPr>
            <w:sz w:val="20"/>
          </w:rPr>
          <w:t>ScanType</w:t>
        </w:r>
        <w:proofErr w:type="spellEnd"/>
        <w:r w:rsidRPr="008826AD">
          <w:rPr>
            <w:sz w:val="20"/>
          </w:rPr>
          <w:t xml:space="preserve"> parameter indicating an Active scan was issued. </w:t>
        </w:r>
      </w:ins>
      <w:ins w:id="407" w:author="Cariou, Laurent" w:date="2021-02-12T16:46:00Z">
        <w:r>
          <w:rPr>
            <w:sz w:val="20"/>
          </w:rPr>
          <w:t>(#1676, #1042, #1044</w:t>
        </w:r>
      </w:ins>
      <w:ins w:id="408" w:author="Cariou, Laurent" w:date="2021-02-12T17:29:00Z">
        <w:r w:rsidR="00AE0136">
          <w:rPr>
            <w:sz w:val="20"/>
          </w:rPr>
          <w:t>, #2760</w:t>
        </w:r>
      </w:ins>
      <w:ins w:id="409" w:author="Cariou, Laurent" w:date="2021-02-12T16:46:00Z">
        <w:r>
          <w:rPr>
            <w:sz w:val="20"/>
          </w:rPr>
          <w:t>).</w:t>
        </w:r>
      </w:ins>
    </w:p>
    <w:p w14:paraId="7EE1B8BA" w14:textId="77777777" w:rsidR="008826AD" w:rsidRPr="00120215" w:rsidRDefault="008826AD" w:rsidP="00120215">
      <w:pPr>
        <w:pStyle w:val="ListParagraph"/>
        <w:widowControl w:val="0"/>
        <w:numPr>
          <w:ilvl w:val="0"/>
          <w:numId w:val="19"/>
        </w:numPr>
        <w:kinsoku w:val="0"/>
        <w:overflowPunct w:val="0"/>
        <w:autoSpaceDE w:val="0"/>
        <w:autoSpaceDN w:val="0"/>
        <w:adjustRightInd w:val="0"/>
        <w:spacing w:line="218" w:lineRule="exact"/>
        <w:jc w:val="left"/>
        <w:rPr>
          <w:sz w:val="20"/>
        </w:rPr>
      </w:pPr>
    </w:p>
    <w:p w14:paraId="00DDE26E" w14:textId="757EB51B" w:rsidR="00E47B5A" w:rsidRDefault="00E47B5A" w:rsidP="00E47B5A">
      <w:pPr>
        <w:pStyle w:val="BodyText0"/>
        <w:kinsoku w:val="0"/>
        <w:overflowPunct w:val="0"/>
        <w:spacing w:line="173" w:lineRule="exact"/>
        <w:ind w:left="106"/>
        <w:rPr>
          <w:ins w:id="410" w:author="Cariou, Laurent" w:date="2021-02-12T16:41:00Z"/>
          <w:sz w:val="18"/>
          <w:szCs w:val="18"/>
        </w:rPr>
      </w:pPr>
      <w:r>
        <w:rPr>
          <w:sz w:val="18"/>
          <w:szCs w:val="18"/>
        </w:rPr>
        <w:t>37</w:t>
      </w:r>
    </w:p>
    <w:p w14:paraId="731E032B" w14:textId="77777777" w:rsidR="009B3EA2" w:rsidRDefault="009B3EA2" w:rsidP="009B3EA2">
      <w:pPr>
        <w:rPr>
          <w:highlight w:val="yellow"/>
        </w:rPr>
      </w:pPr>
    </w:p>
    <w:p w14:paraId="192EF668" w14:textId="77777777" w:rsidR="009B3EA2" w:rsidRDefault="009B3EA2" w:rsidP="009B3EA2">
      <w:pPr>
        <w:rPr>
          <w:highlight w:val="yellow"/>
        </w:rPr>
      </w:pPr>
    </w:p>
    <w:p w14:paraId="23377A92" w14:textId="77777777" w:rsidR="009B3EA2" w:rsidRDefault="009B3EA2" w:rsidP="009B3EA2">
      <w:pPr>
        <w:rPr>
          <w:highlight w:val="yellow"/>
        </w:rPr>
      </w:pPr>
    </w:p>
    <w:p w14:paraId="3FAFC96B" w14:textId="77777777" w:rsidR="009B3EA2" w:rsidRDefault="009B3EA2" w:rsidP="009B3EA2">
      <w:pPr>
        <w:rPr>
          <w:highlight w:val="yellow"/>
        </w:rPr>
      </w:pPr>
    </w:p>
    <w:p w14:paraId="73D5FE07" w14:textId="1225491E" w:rsidR="009B3EA2" w:rsidRDefault="009B3EA2" w:rsidP="009B3EA2">
      <w:pPr>
        <w:rPr>
          <w:b/>
          <w:sz w:val="20"/>
        </w:rPr>
      </w:pPr>
      <w:proofErr w:type="spellStart"/>
      <w:r w:rsidRPr="009237A8">
        <w:rPr>
          <w:highlight w:val="yellow"/>
        </w:rPr>
        <w:t>TGbe</w:t>
      </w:r>
      <w:proofErr w:type="spellEnd"/>
      <w:r w:rsidRPr="009237A8">
        <w:rPr>
          <w:highlight w:val="yellow"/>
        </w:rPr>
        <w:t xml:space="preserve"> editor: </w:t>
      </w:r>
      <w:r w:rsidRPr="009B3EA2">
        <w:rPr>
          <w:highlight w:val="yellow"/>
        </w:rPr>
        <w:t xml:space="preserve">Please update the following subclause (35.3.4.3 Multi-link element usage rules in the context of discovery) as shown </w:t>
      </w:r>
      <w:r>
        <w:rPr>
          <w:highlight w:val="yellow"/>
        </w:rPr>
        <w:t>below</w:t>
      </w:r>
    </w:p>
    <w:p w14:paraId="18F6CAB1" w14:textId="77777777" w:rsidR="008826AD" w:rsidRDefault="008826AD" w:rsidP="00E47B5A">
      <w:pPr>
        <w:pStyle w:val="BodyText0"/>
        <w:kinsoku w:val="0"/>
        <w:overflowPunct w:val="0"/>
        <w:spacing w:line="173" w:lineRule="exact"/>
        <w:ind w:left="106"/>
        <w:rPr>
          <w:sz w:val="18"/>
          <w:szCs w:val="18"/>
        </w:rPr>
      </w:pPr>
    </w:p>
    <w:p w14:paraId="5B44575F" w14:textId="3BEEA98F" w:rsidR="00E47B5A" w:rsidRDefault="00E47B5A" w:rsidP="00E47B5A">
      <w:pPr>
        <w:pStyle w:val="Heading3"/>
        <w:tabs>
          <w:tab w:val="left" w:pos="659"/>
        </w:tabs>
        <w:kinsoku w:val="0"/>
        <w:overflowPunct w:val="0"/>
        <w:spacing w:line="339" w:lineRule="exact"/>
      </w:pPr>
      <w:r>
        <w:rPr>
          <w:noProof/>
        </w:rPr>
        <w:lastRenderedPageBreak/>
        <mc:AlternateContent>
          <mc:Choice Requires="wps">
            <w:drawing>
              <wp:anchor distT="0" distB="0" distL="114300" distR="114300" simplePos="0" relativeHeight="251684352" behindDoc="1" locked="0" layoutInCell="0" allowOverlap="1" wp14:anchorId="3784996D" wp14:editId="34F1D114">
                <wp:simplePos x="0" y="0"/>
                <wp:positionH relativeFrom="page">
                  <wp:posOffset>791845</wp:posOffset>
                </wp:positionH>
                <wp:positionV relativeFrom="paragraph">
                  <wp:posOffset>128270</wp:posOffset>
                </wp:positionV>
                <wp:extent cx="114300" cy="127000"/>
                <wp:effectExtent l="127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817CF" w14:textId="77777777" w:rsidR="008826AD" w:rsidRDefault="008826AD" w:rsidP="00E47B5A">
                            <w:pPr>
                              <w:pStyle w:val="BodyText0"/>
                              <w:kinsoku w:val="0"/>
                              <w:overflowPunct w:val="0"/>
                              <w:spacing w:line="199" w:lineRule="exact"/>
                              <w:rPr>
                                <w:sz w:val="18"/>
                                <w:szCs w:val="18"/>
                              </w:rPr>
                            </w:pPr>
                            <w:r>
                              <w:rPr>
                                <w:sz w:val="18"/>
                                <w:szCs w:val="18"/>
                              </w:rPr>
                              <w:t>39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84996D" id="Text Box 2" o:spid="_x0000_s1051" type="#_x0000_t202" style="position:absolute;left:0;text-align:left;margin-left:62.35pt;margin-top:10.1pt;width:9pt;height:10pt;z-index:-251632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" o:allowincell="f" filled="f" stroked="f">
                <v:textbox inset="0,0,0,0">
                  <w:txbxContent>
                    <w:p w14:paraId="26E817CF" w14:textId="77777777" w:rsidR="008826AD" w:rsidRDefault="008826AD" w:rsidP="00E47B5A">
                      <w:pPr>
                        <w:pStyle w:val="BodyText0"/>
                        <w:kinsoku w:val="0"/>
                        <w:overflowPunct w:val="0"/>
                        <w:spacing w:line="199" w:lineRule="exact"/>
                        <w:rPr>
                          <w:sz w:val="18"/>
                          <w:szCs w:val="18"/>
                        </w:rPr>
                      </w:pPr>
                      <w:r>
                        <w:rPr>
                          <w:sz w:val="18"/>
                          <w:szCs w:val="18"/>
                        </w:rPr>
                        <w:t>39</w:t>
                      </w:r>
                    </w:p>
                  </w:txbxContent>
                </v:textbox>
                <w10:wrap anchorx="page"/>
              </v:shape>
            </w:pict>
          </mc:Fallback>
        </mc:AlternateContent>
      </w:r>
      <w:r>
        <w:rPr>
          <w:rFonts w:ascii="Times New Roman" w:hAnsi="Times New Roman"/>
          <w:b w:val="0"/>
          <w:bCs/>
          <w:position w:val="13"/>
          <w:sz w:val="18"/>
          <w:szCs w:val="18"/>
        </w:rPr>
        <w:t>38</w:t>
      </w:r>
      <w:r>
        <w:rPr>
          <w:rFonts w:ascii="Times New Roman" w:hAnsi="Times New Roman"/>
          <w:b w:val="0"/>
          <w:bCs/>
          <w:position w:val="13"/>
          <w:sz w:val="18"/>
          <w:szCs w:val="18"/>
        </w:rPr>
        <w:tab/>
      </w:r>
      <w:bookmarkStart w:id="411" w:name="35.3.4.3_Multi-link_element_usage_rules_"/>
      <w:bookmarkStart w:id="412" w:name="_bookmark4"/>
      <w:bookmarkEnd w:id="411"/>
      <w:bookmarkEnd w:id="412"/>
      <w:r>
        <w:t>35.3.4.3 Multi-link element usage rules in the context of</w:t>
      </w:r>
      <w:r>
        <w:rPr>
          <w:spacing w:val="-7"/>
        </w:rPr>
        <w:t xml:space="preserve"> </w:t>
      </w:r>
      <w:r>
        <w:t>discovery</w:t>
      </w:r>
    </w:p>
    <w:p w14:paraId="67D8C74E" w14:textId="77777777" w:rsidR="00E47B5A" w:rsidRDefault="00E47B5A" w:rsidP="00E47B5A">
      <w:pPr>
        <w:pStyle w:val="BodyText0"/>
        <w:kinsoku w:val="0"/>
        <w:overflowPunct w:val="0"/>
        <w:spacing w:before="56" w:line="201" w:lineRule="exact"/>
        <w:ind w:left="106"/>
        <w:rPr>
          <w:sz w:val="18"/>
          <w:szCs w:val="18"/>
        </w:rPr>
      </w:pPr>
      <w:r>
        <w:rPr>
          <w:sz w:val="18"/>
          <w:szCs w:val="18"/>
        </w:rPr>
        <w:t>40</w:t>
      </w:r>
    </w:p>
    <w:p w14:paraId="0262E0F1" w14:textId="77777777" w:rsidR="00E47B5A" w:rsidRDefault="00E47B5A" w:rsidP="00E47B5A">
      <w:pPr>
        <w:pStyle w:val="BodyText0"/>
        <w:tabs>
          <w:tab w:val="left" w:pos="659"/>
        </w:tabs>
        <w:kinsoku w:val="0"/>
        <w:overflowPunct w:val="0"/>
        <w:spacing w:line="211" w:lineRule="exact"/>
        <w:ind w:left="106"/>
      </w:pPr>
      <w:r>
        <w:rPr>
          <w:position w:val="1"/>
          <w:sz w:val="18"/>
          <w:szCs w:val="18"/>
        </w:rPr>
        <w:t>41</w:t>
      </w:r>
      <w:r>
        <w:rPr>
          <w:position w:val="1"/>
          <w:sz w:val="18"/>
          <w:szCs w:val="18"/>
        </w:rPr>
        <w:tab/>
      </w:r>
      <w:r>
        <w:t>A Probe Request frame that is a non-ML probe request shall not include a Multi-Link</w:t>
      </w:r>
      <w:r>
        <w:rPr>
          <w:spacing w:val="-15"/>
        </w:rPr>
        <w:t xml:space="preserve"> </w:t>
      </w:r>
      <w:r>
        <w:t>element.</w:t>
      </w:r>
    </w:p>
    <w:p w14:paraId="265C3CB8" w14:textId="77777777" w:rsidR="00E47B5A" w:rsidRDefault="00E47B5A" w:rsidP="00E47B5A">
      <w:pPr>
        <w:pStyle w:val="BodyText0"/>
        <w:kinsoku w:val="0"/>
        <w:overflowPunct w:val="0"/>
        <w:spacing w:line="193" w:lineRule="exact"/>
        <w:ind w:left="106"/>
        <w:rPr>
          <w:sz w:val="18"/>
          <w:szCs w:val="18"/>
        </w:rPr>
      </w:pPr>
      <w:r>
        <w:rPr>
          <w:sz w:val="18"/>
          <w:szCs w:val="18"/>
        </w:rPr>
        <w:t>42</w:t>
      </w:r>
    </w:p>
    <w:p w14:paraId="3B92170B" w14:textId="66FDC999" w:rsidR="00E47B5A" w:rsidRDefault="00E47B5A" w:rsidP="00E47B5A">
      <w:pPr>
        <w:pStyle w:val="BodyText0"/>
        <w:tabs>
          <w:tab w:val="left" w:pos="659"/>
        </w:tabs>
        <w:kinsoku w:val="0"/>
        <w:overflowPunct w:val="0"/>
        <w:spacing w:line="248" w:lineRule="exact"/>
        <w:ind w:left="106"/>
        <w:rPr>
          <w:ins w:id="413" w:author="Cariou, Laurent" w:date="2021-02-11T16:51:00Z"/>
        </w:rPr>
      </w:pPr>
      <w:r>
        <w:rPr>
          <w:position w:val="9"/>
          <w:sz w:val="18"/>
          <w:szCs w:val="18"/>
        </w:rPr>
        <w:t>43</w:t>
      </w:r>
      <w:r>
        <w:rPr>
          <w:position w:val="9"/>
          <w:sz w:val="18"/>
          <w:szCs w:val="18"/>
        </w:rPr>
        <w:tab/>
      </w:r>
      <w:r>
        <w:t>A Probe Request frame shall not include a Basic variant Multi-Link</w:t>
      </w:r>
      <w:r>
        <w:rPr>
          <w:spacing w:val="-10"/>
        </w:rPr>
        <w:t xml:space="preserve"> </w:t>
      </w:r>
      <w:r>
        <w:t>element.</w:t>
      </w:r>
    </w:p>
    <w:p w14:paraId="49C85EA9" w14:textId="7A0B7381" w:rsidR="006F5BE5" w:rsidRPr="006F5BE5" w:rsidRDefault="006F5BE5" w:rsidP="006F5BE5">
      <w:pPr>
        <w:pStyle w:val="BodyText0"/>
        <w:tabs>
          <w:tab w:val="left" w:pos="659"/>
        </w:tabs>
        <w:kinsoku w:val="0"/>
        <w:overflowPunct w:val="0"/>
        <w:spacing w:line="248" w:lineRule="exact"/>
        <w:ind w:left="106"/>
        <w:rPr>
          <w:ins w:id="414" w:author="Cariou, Laurent" w:date="2021-02-11T16:51:00Z"/>
          <w:lang w:val="en-US"/>
        </w:rPr>
      </w:pPr>
      <w:ins w:id="415" w:author="Cariou, Laurent" w:date="2021-02-11T16:51:00Z">
        <w:r w:rsidRPr="006F5BE5">
          <w:rPr>
            <w:lang w:val="en-US"/>
          </w:rPr>
          <w:t xml:space="preserve">An AP of an AP MLD shall have a unique Link ID that shall not change during the lifetime of the AP MLD. The Link ID field in the per-STA profile corresponding to this AP in the Multi-Link element corresponding to this AP MLD shall be set to the unique Link ID value of this AP. (#2494) </w:t>
        </w:r>
      </w:ins>
    </w:p>
    <w:p w14:paraId="312BECDE" w14:textId="51DAD32F" w:rsidR="006F5BE5" w:rsidDel="006F5BE5" w:rsidRDefault="006F5BE5" w:rsidP="00E47B5A">
      <w:pPr>
        <w:pStyle w:val="BodyText0"/>
        <w:tabs>
          <w:tab w:val="left" w:pos="659"/>
        </w:tabs>
        <w:kinsoku w:val="0"/>
        <w:overflowPunct w:val="0"/>
        <w:spacing w:line="248" w:lineRule="exact"/>
        <w:ind w:left="106"/>
        <w:rPr>
          <w:del w:id="416" w:author="Cariou, Laurent" w:date="2021-02-11T16:51:00Z"/>
        </w:rPr>
      </w:pPr>
    </w:p>
    <w:p w14:paraId="1BB381DC" w14:textId="3E5595A6" w:rsidR="006F5BE5" w:rsidRDefault="006F5BE5" w:rsidP="006F5BE5">
      <w:pPr>
        <w:pStyle w:val="Default"/>
        <w:rPr>
          <w:ins w:id="417" w:author="Cariou, Laurent" w:date="2021-02-11T20:42:00Z"/>
        </w:rPr>
      </w:pPr>
    </w:p>
    <w:p w14:paraId="745AE64E" w14:textId="5E4238D8" w:rsidR="00246AC0" w:rsidRDefault="00246AC0" w:rsidP="006F5BE5">
      <w:pPr>
        <w:pStyle w:val="Default"/>
      </w:pPr>
    </w:p>
    <w:p w14:paraId="2D8B8FB6" w14:textId="5E14F967" w:rsidR="00246AC0" w:rsidRDefault="00246AC0" w:rsidP="006F5BE5">
      <w:pPr>
        <w:pStyle w:val="Default"/>
      </w:pPr>
    </w:p>
    <w:p w14:paraId="209C98E3" w14:textId="694A6702" w:rsidR="009B3EA2" w:rsidRDefault="009B3EA2" w:rsidP="009B3EA2">
      <w:pPr>
        <w:rPr>
          <w:b/>
          <w:sz w:val="20"/>
        </w:rPr>
      </w:pPr>
      <w:proofErr w:type="spellStart"/>
      <w:r w:rsidRPr="009237A8">
        <w:rPr>
          <w:highlight w:val="yellow"/>
        </w:rPr>
        <w:t>TGbe</w:t>
      </w:r>
      <w:proofErr w:type="spellEnd"/>
      <w:r w:rsidRPr="009237A8">
        <w:rPr>
          <w:highlight w:val="yellow"/>
        </w:rPr>
        <w:t xml:space="preserve"> editor: Please update the followi</w:t>
      </w:r>
      <w:r w:rsidRPr="009B3EA2">
        <w:rPr>
          <w:highlight w:val="yellow"/>
        </w:rPr>
        <w:t xml:space="preserve">ng subclause (35.3.2.2 Complete or partial per-STA profile) as shown </w:t>
      </w:r>
      <w:r>
        <w:rPr>
          <w:highlight w:val="yellow"/>
        </w:rPr>
        <w:t>below</w:t>
      </w:r>
      <w:r w:rsidR="00F86EBA">
        <w:t xml:space="preserve"> (#1047)</w:t>
      </w:r>
    </w:p>
    <w:p w14:paraId="3716678C" w14:textId="77777777" w:rsidR="00246AC0" w:rsidRDefault="00246AC0" w:rsidP="00246AC0">
      <w:pPr>
        <w:pStyle w:val="Heading3"/>
        <w:tabs>
          <w:tab w:val="left" w:pos="659"/>
        </w:tabs>
        <w:kinsoku w:val="0"/>
        <w:overflowPunct w:val="0"/>
        <w:spacing w:line="215" w:lineRule="exact"/>
        <w:rPr>
          <w:position w:val="1"/>
        </w:rPr>
      </w:pPr>
      <w:r>
        <w:rPr>
          <w:position w:val="1"/>
        </w:rPr>
        <w:t>35.3.2.2 Complete or partial per-STA</w:t>
      </w:r>
      <w:r>
        <w:rPr>
          <w:spacing w:val="-3"/>
          <w:position w:val="1"/>
        </w:rPr>
        <w:t xml:space="preserve"> </w:t>
      </w:r>
      <w:r>
        <w:rPr>
          <w:position w:val="1"/>
        </w:rPr>
        <w:t>profile</w:t>
      </w:r>
    </w:p>
    <w:p w14:paraId="718F4384" w14:textId="77777777" w:rsidR="00246AC0" w:rsidRDefault="00246AC0" w:rsidP="00246AC0">
      <w:pPr>
        <w:pStyle w:val="BodyText0"/>
        <w:kinsoku w:val="0"/>
        <w:overflowPunct w:val="0"/>
        <w:spacing w:line="202" w:lineRule="exact"/>
        <w:ind w:left="106"/>
        <w:rPr>
          <w:sz w:val="18"/>
          <w:szCs w:val="18"/>
        </w:rPr>
      </w:pPr>
      <w:r>
        <w:rPr>
          <w:sz w:val="18"/>
          <w:szCs w:val="18"/>
        </w:rPr>
        <w:t>43</w:t>
      </w:r>
    </w:p>
    <w:p w14:paraId="201E211B" w14:textId="77777777" w:rsidR="00246AC0" w:rsidRDefault="00246AC0" w:rsidP="00246AC0">
      <w:pPr>
        <w:pStyle w:val="ListParagraph"/>
        <w:widowControl w:val="0"/>
        <w:numPr>
          <w:ilvl w:val="0"/>
          <w:numId w:val="45"/>
        </w:numPr>
        <w:tabs>
          <w:tab w:val="left" w:pos="660"/>
        </w:tabs>
        <w:kinsoku w:val="0"/>
        <w:overflowPunct w:val="0"/>
        <w:autoSpaceDE w:val="0"/>
        <w:autoSpaceDN w:val="0"/>
        <w:adjustRightInd w:val="0"/>
        <w:spacing w:line="239" w:lineRule="exact"/>
        <w:contextualSpacing w:val="0"/>
        <w:jc w:val="left"/>
        <w:rPr>
          <w:spacing w:val="-4"/>
          <w:sz w:val="20"/>
        </w:rPr>
      </w:pPr>
      <w:r>
        <w:rPr>
          <w:sz w:val="20"/>
        </w:rPr>
        <w:t xml:space="preserve">A </w:t>
      </w:r>
      <w:r>
        <w:rPr>
          <w:spacing w:val="-6"/>
          <w:sz w:val="20"/>
        </w:rPr>
        <w:t xml:space="preserve">STA </w:t>
      </w:r>
      <w:r>
        <w:rPr>
          <w:sz w:val="20"/>
        </w:rPr>
        <w:t xml:space="preserve">of an MLD may provide complete or partial information of another </w:t>
      </w:r>
      <w:r>
        <w:rPr>
          <w:spacing w:val="-6"/>
          <w:sz w:val="20"/>
        </w:rPr>
        <w:t>STA</w:t>
      </w:r>
      <w:r>
        <w:rPr>
          <w:spacing w:val="9"/>
          <w:sz w:val="20"/>
        </w:rPr>
        <w:t xml:space="preserve"> </w:t>
      </w:r>
      <w:r>
        <w:rPr>
          <w:sz w:val="20"/>
        </w:rPr>
        <w:t xml:space="preserve">of its MLD in the </w:t>
      </w:r>
      <w:r>
        <w:rPr>
          <w:spacing w:val="-4"/>
          <w:sz w:val="20"/>
        </w:rPr>
        <w:t>Per-STA</w:t>
      </w:r>
    </w:p>
    <w:p w14:paraId="3EE8CFEA" w14:textId="49ABFCFD" w:rsidR="00246AC0" w:rsidRDefault="00246AC0" w:rsidP="00246AC0">
      <w:pPr>
        <w:pStyle w:val="ListParagraph"/>
        <w:widowControl w:val="0"/>
        <w:numPr>
          <w:ilvl w:val="0"/>
          <w:numId w:val="45"/>
        </w:numPr>
        <w:tabs>
          <w:tab w:val="left" w:pos="660"/>
        </w:tabs>
        <w:kinsoku w:val="0"/>
        <w:overflowPunct w:val="0"/>
        <w:autoSpaceDE w:val="0"/>
        <w:autoSpaceDN w:val="0"/>
        <w:adjustRightInd w:val="0"/>
        <w:spacing w:line="281" w:lineRule="exact"/>
        <w:contextualSpacing w:val="0"/>
        <w:jc w:val="left"/>
        <w:rPr>
          <w:sz w:val="20"/>
        </w:rPr>
      </w:pPr>
      <w:r>
        <w:rPr>
          <w:noProof/>
        </w:rPr>
        <mc:AlternateContent>
          <mc:Choice Requires="wps">
            <w:drawing>
              <wp:anchor distT="0" distB="0" distL="114300" distR="114300" simplePos="0" relativeHeight="251686400" behindDoc="1" locked="0" layoutInCell="0" allowOverlap="1" wp14:anchorId="670A7AE3" wp14:editId="1B19D924">
                <wp:simplePos x="0" y="0"/>
                <wp:positionH relativeFrom="page">
                  <wp:posOffset>791845</wp:posOffset>
                </wp:positionH>
                <wp:positionV relativeFrom="paragraph">
                  <wp:posOffset>103505</wp:posOffset>
                </wp:positionV>
                <wp:extent cx="114300" cy="127000"/>
                <wp:effectExtent l="1270" t="127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22FFBA" w14:textId="77777777" w:rsidR="008826AD" w:rsidRDefault="008826AD" w:rsidP="00246AC0">
                            <w:pPr>
                              <w:pStyle w:val="BodyText0"/>
                              <w:kinsoku w:val="0"/>
                              <w:overflowPunct w:val="0"/>
                              <w:spacing w:line="199" w:lineRule="exact"/>
                              <w:rPr>
                                <w:sz w:val="18"/>
                                <w:szCs w:val="18"/>
                              </w:rPr>
                            </w:pPr>
                            <w:r>
                              <w:rPr>
                                <w:sz w:val="18"/>
                                <w:szCs w:val="18"/>
                              </w:rPr>
                              <w:t>46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A7AE3" id="Text Box 18" o:spid="_x0000_s1052" type="#_x0000_t202" style="position:absolute;left:0;text-align:left;margin-left:62.35pt;margin-top:8.15pt;width:9pt;height:10pt;z-index:-251630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" o:allowincell="f" filled="f" stroked="f">
                <v:textbox inset="0,0,0,0">
                  <w:txbxContent>
                    <w:p w14:paraId="4E22FFBA" w14:textId="77777777" w:rsidR="008826AD" w:rsidRDefault="008826AD" w:rsidP="00246AC0">
                      <w:pPr>
                        <w:pStyle w:val="BodyText0"/>
                        <w:kinsoku w:val="0"/>
                        <w:overflowPunct w:val="0"/>
                        <w:spacing w:line="199" w:lineRule="exact"/>
                        <w:rPr>
                          <w:sz w:val="18"/>
                          <w:szCs w:val="18"/>
                        </w:rPr>
                      </w:pPr>
                      <w:r>
                        <w:rPr>
                          <w:sz w:val="18"/>
                          <w:szCs w:val="18"/>
                        </w:rPr>
                        <w:t>46</w:t>
                      </w:r>
                    </w:p>
                  </w:txbxContent>
                </v:textbox>
                <w10:wrap anchorx="page"/>
              </v:shape>
            </w:pict>
          </mc:Fallback>
        </mc:AlternateContent>
      </w:r>
      <w:r>
        <w:rPr>
          <w:sz w:val="20"/>
        </w:rPr>
        <w:t>Profile</w:t>
      </w:r>
      <w:r>
        <w:rPr>
          <w:spacing w:val="37"/>
          <w:sz w:val="20"/>
        </w:rPr>
        <w:t xml:space="preserve"> </w:t>
      </w:r>
      <w:proofErr w:type="spellStart"/>
      <w:r>
        <w:rPr>
          <w:sz w:val="20"/>
        </w:rPr>
        <w:t>subelement</w:t>
      </w:r>
      <w:proofErr w:type="spellEnd"/>
      <w:r>
        <w:rPr>
          <w:spacing w:val="38"/>
          <w:sz w:val="20"/>
        </w:rPr>
        <w:t xml:space="preserve"> </w:t>
      </w:r>
      <w:r>
        <w:rPr>
          <w:sz w:val="20"/>
        </w:rPr>
        <w:t>of</w:t>
      </w:r>
      <w:r>
        <w:rPr>
          <w:spacing w:val="36"/>
          <w:sz w:val="20"/>
        </w:rPr>
        <w:t xml:space="preserve"> </w:t>
      </w:r>
      <w:r>
        <w:rPr>
          <w:sz w:val="20"/>
        </w:rPr>
        <w:t>the</w:t>
      </w:r>
      <w:r>
        <w:rPr>
          <w:spacing w:val="37"/>
          <w:sz w:val="20"/>
        </w:rPr>
        <w:t xml:space="preserve"> </w:t>
      </w:r>
      <w:r>
        <w:rPr>
          <w:sz w:val="20"/>
        </w:rPr>
        <w:t>Basic</w:t>
      </w:r>
      <w:r>
        <w:rPr>
          <w:spacing w:val="37"/>
          <w:sz w:val="20"/>
        </w:rPr>
        <w:t xml:space="preserve"> </w:t>
      </w:r>
      <w:r>
        <w:rPr>
          <w:sz w:val="20"/>
        </w:rPr>
        <w:t>variant</w:t>
      </w:r>
      <w:r>
        <w:rPr>
          <w:spacing w:val="38"/>
          <w:sz w:val="20"/>
        </w:rPr>
        <w:t xml:space="preserve"> </w:t>
      </w:r>
      <w:r>
        <w:rPr>
          <w:sz w:val="20"/>
        </w:rPr>
        <w:t>Multi-Link</w:t>
      </w:r>
      <w:r>
        <w:rPr>
          <w:spacing w:val="36"/>
          <w:sz w:val="20"/>
        </w:rPr>
        <w:t xml:space="preserve"> </w:t>
      </w:r>
      <w:r>
        <w:rPr>
          <w:sz w:val="20"/>
        </w:rPr>
        <w:t>element</w:t>
      </w:r>
      <w:r>
        <w:rPr>
          <w:spacing w:val="37"/>
          <w:sz w:val="20"/>
        </w:rPr>
        <w:t xml:space="preserve"> </w:t>
      </w:r>
      <w:r>
        <w:rPr>
          <w:sz w:val="20"/>
        </w:rPr>
        <w:t>that</w:t>
      </w:r>
      <w:r>
        <w:rPr>
          <w:spacing w:val="37"/>
          <w:sz w:val="20"/>
        </w:rPr>
        <w:t xml:space="preserve"> </w:t>
      </w:r>
      <w:r>
        <w:rPr>
          <w:sz w:val="20"/>
        </w:rPr>
        <w:t>it</w:t>
      </w:r>
      <w:r>
        <w:rPr>
          <w:spacing w:val="38"/>
          <w:sz w:val="20"/>
        </w:rPr>
        <w:t xml:space="preserve"> </w:t>
      </w:r>
      <w:r>
        <w:rPr>
          <w:sz w:val="20"/>
        </w:rPr>
        <w:t>transmits.</w:t>
      </w:r>
      <w:r>
        <w:rPr>
          <w:spacing w:val="37"/>
          <w:sz w:val="20"/>
        </w:rPr>
        <w:t xml:space="preserve"> </w:t>
      </w:r>
      <w:r>
        <w:rPr>
          <w:sz w:val="20"/>
        </w:rPr>
        <w:t>The</w:t>
      </w:r>
      <w:r>
        <w:rPr>
          <w:spacing w:val="36"/>
          <w:sz w:val="20"/>
        </w:rPr>
        <w:t xml:space="preserve"> </w:t>
      </w:r>
      <w:r>
        <w:rPr>
          <w:sz w:val="20"/>
        </w:rPr>
        <w:t>exact</w:t>
      </w:r>
      <w:r>
        <w:rPr>
          <w:spacing w:val="38"/>
          <w:sz w:val="20"/>
        </w:rPr>
        <w:t xml:space="preserve"> </w:t>
      </w:r>
      <w:r>
        <w:rPr>
          <w:sz w:val="20"/>
        </w:rPr>
        <w:t>set</w:t>
      </w:r>
      <w:r>
        <w:rPr>
          <w:spacing w:val="36"/>
          <w:sz w:val="20"/>
        </w:rPr>
        <w:t xml:space="preserve"> </w:t>
      </w:r>
      <w:r>
        <w:rPr>
          <w:sz w:val="20"/>
        </w:rPr>
        <w:t>of</w:t>
      </w:r>
    </w:p>
    <w:p w14:paraId="047D2C50" w14:textId="78577732" w:rsidR="00246AC0" w:rsidRDefault="00246AC0" w:rsidP="00246AC0">
      <w:pPr>
        <w:pStyle w:val="BodyText0"/>
        <w:tabs>
          <w:tab w:val="left" w:pos="659"/>
        </w:tabs>
        <w:kinsoku w:val="0"/>
        <w:overflowPunct w:val="0"/>
        <w:spacing w:before="10" w:line="270" w:lineRule="exact"/>
        <w:ind w:left="106"/>
        <w:rPr>
          <w:ins w:id="418" w:author="Cariou, Laurent" w:date="2021-02-11T20:44:00Z"/>
          <w:color w:val="000000"/>
        </w:rPr>
      </w:pPr>
      <w:r>
        <w:rPr>
          <w:position w:val="-5"/>
          <w:sz w:val="18"/>
          <w:szCs w:val="18"/>
        </w:rPr>
        <w:t>47</w:t>
      </w:r>
      <w:r>
        <w:rPr>
          <w:position w:val="-5"/>
          <w:sz w:val="18"/>
          <w:szCs w:val="18"/>
        </w:rPr>
        <w:tab/>
      </w:r>
      <w:r>
        <w:t>elements/fields that constitute partial information is</w:t>
      </w:r>
      <w:r>
        <w:rPr>
          <w:spacing w:val="-3"/>
        </w:rPr>
        <w:t xml:space="preserve"> </w:t>
      </w:r>
      <w:r>
        <w:rPr>
          <w:color w:val="FF0000"/>
        </w:rPr>
        <w:t>TBD</w:t>
      </w:r>
      <w:r>
        <w:rPr>
          <w:color w:val="000000"/>
        </w:rPr>
        <w:t>.</w:t>
      </w:r>
    </w:p>
    <w:p w14:paraId="0552DEB3" w14:textId="6FAF803E" w:rsidR="00246AC0" w:rsidRDefault="00246AC0" w:rsidP="00246AC0">
      <w:pPr>
        <w:pStyle w:val="ListParagraph"/>
        <w:widowControl w:val="0"/>
        <w:numPr>
          <w:ilvl w:val="0"/>
          <w:numId w:val="25"/>
        </w:numPr>
        <w:tabs>
          <w:tab w:val="left" w:pos="660"/>
        </w:tabs>
        <w:kinsoku w:val="0"/>
        <w:overflowPunct w:val="0"/>
        <w:autoSpaceDE w:val="0"/>
        <w:autoSpaceDN w:val="0"/>
        <w:adjustRightInd w:val="0"/>
        <w:spacing w:line="249" w:lineRule="exact"/>
        <w:contextualSpacing w:val="0"/>
        <w:jc w:val="left"/>
        <w:rPr>
          <w:ins w:id="419" w:author="Cariou, Laurent" w:date="2021-02-11T20:44:00Z"/>
          <w:sz w:val="20"/>
        </w:rPr>
      </w:pPr>
      <w:ins w:id="420" w:author="Cariou, Laurent" w:date="2021-02-11T20:44:00Z">
        <w:r>
          <w:rPr>
            <w:sz w:val="20"/>
          </w:rPr>
          <w:t xml:space="preserve">The </w:t>
        </w:r>
      </w:ins>
      <w:ins w:id="421" w:author="Cariou, Laurent" w:date="2021-02-11T20:45:00Z">
        <w:r>
          <w:rPr>
            <w:sz w:val="20"/>
          </w:rPr>
          <w:t xml:space="preserve">complete </w:t>
        </w:r>
        <w:r w:rsidR="003B36C2">
          <w:rPr>
            <w:sz w:val="20"/>
          </w:rPr>
          <w:t xml:space="preserve">information from a </w:t>
        </w:r>
      </w:ins>
      <w:ins w:id="422" w:author="Cariou, Laurent" w:date="2021-02-11T20:51:00Z">
        <w:r w:rsidR="003B36C2">
          <w:rPr>
            <w:sz w:val="20"/>
          </w:rPr>
          <w:t>STA</w:t>
        </w:r>
      </w:ins>
      <w:ins w:id="423" w:author="Cariou, Laurent" w:date="2021-02-11T20:45:00Z">
        <w:r w:rsidR="003B36C2">
          <w:rPr>
            <w:sz w:val="20"/>
          </w:rPr>
          <w:t xml:space="preserve"> for a frame is defined </w:t>
        </w:r>
      </w:ins>
      <w:ins w:id="424" w:author="Cariou, Laurent" w:date="2021-02-11T20:44:00Z">
        <w:r>
          <w:rPr>
            <w:sz w:val="20"/>
          </w:rPr>
          <w:t xml:space="preserve">as all </w:t>
        </w:r>
      </w:ins>
      <w:ins w:id="425" w:author="Cariou, Laurent" w:date="2021-02-11T20:45:00Z">
        <w:r w:rsidR="003B36C2">
          <w:rPr>
            <w:sz w:val="20"/>
          </w:rPr>
          <w:t xml:space="preserve">the </w:t>
        </w:r>
      </w:ins>
      <w:ins w:id="426" w:author="Cariou, Laurent" w:date="2021-02-11T20:44:00Z">
        <w:r>
          <w:rPr>
            <w:sz w:val="20"/>
          </w:rPr>
          <w:t>elements</w:t>
        </w:r>
      </w:ins>
      <w:ins w:id="427" w:author="Cariou, Laurent" w:date="2021-02-11T20:46:00Z">
        <w:r w:rsidR="003B36C2">
          <w:rPr>
            <w:sz w:val="20"/>
          </w:rPr>
          <w:t xml:space="preserve"> and fields</w:t>
        </w:r>
      </w:ins>
      <w:ins w:id="428" w:author="Cariou, Laurent" w:date="2021-02-11T20:44:00Z">
        <w:r>
          <w:rPr>
            <w:sz w:val="20"/>
          </w:rPr>
          <w:t xml:space="preserve"> that would</w:t>
        </w:r>
        <w:r>
          <w:rPr>
            <w:spacing w:val="4"/>
            <w:sz w:val="20"/>
          </w:rPr>
          <w:t xml:space="preserve"> </w:t>
        </w:r>
        <w:r>
          <w:rPr>
            <w:sz w:val="20"/>
          </w:rPr>
          <w:t>be</w:t>
        </w:r>
      </w:ins>
    </w:p>
    <w:p w14:paraId="57362130" w14:textId="38820967" w:rsidR="00246AC0" w:rsidRDefault="00246AC0" w:rsidP="00246AC0">
      <w:pPr>
        <w:pStyle w:val="ListParagraph"/>
        <w:widowControl w:val="0"/>
        <w:numPr>
          <w:ilvl w:val="0"/>
          <w:numId w:val="25"/>
        </w:numPr>
        <w:tabs>
          <w:tab w:val="left" w:pos="660"/>
        </w:tabs>
        <w:kinsoku w:val="0"/>
        <w:overflowPunct w:val="0"/>
        <w:autoSpaceDE w:val="0"/>
        <w:autoSpaceDN w:val="0"/>
        <w:adjustRightInd w:val="0"/>
        <w:spacing w:line="291" w:lineRule="exact"/>
        <w:contextualSpacing w:val="0"/>
        <w:jc w:val="left"/>
        <w:rPr>
          <w:ins w:id="429" w:author="Cariou, Laurent" w:date="2021-02-11T20:44:00Z"/>
          <w:sz w:val="20"/>
        </w:rPr>
      </w:pPr>
      <w:ins w:id="430" w:author="Cariou, Laurent" w:date="2021-02-11T20:44:00Z">
        <w:r>
          <w:rPr>
            <w:noProof/>
          </w:rPr>
          <mc:AlternateContent>
            <mc:Choice Requires="wps">
              <w:drawing>
                <wp:anchor distT="0" distB="0" distL="114300" distR="114300" simplePos="0" relativeHeight="251690496" behindDoc="1" locked="0" layoutInCell="0" allowOverlap="1" wp14:anchorId="25509381" wp14:editId="1F378260">
                  <wp:simplePos x="0" y="0"/>
                  <wp:positionH relativeFrom="page">
                    <wp:posOffset>791845</wp:posOffset>
                  </wp:positionH>
                  <wp:positionV relativeFrom="paragraph">
                    <wp:posOffset>97155</wp:posOffset>
                  </wp:positionV>
                  <wp:extent cx="114300" cy="127000"/>
                  <wp:effectExtent l="127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47A1A" w14:textId="77777777" w:rsidR="008826AD" w:rsidRDefault="008826AD" w:rsidP="00246AC0">
                              <w:pPr>
                                <w:pStyle w:val="BodyText0"/>
                                <w:kinsoku w:val="0"/>
                                <w:overflowPunct w:val="0"/>
                                <w:spacing w:line="199" w:lineRule="exact"/>
                                <w:rPr>
                                  <w:sz w:val="18"/>
                                  <w:szCs w:val="18"/>
                                </w:rPr>
                              </w:pPr>
                              <w:r>
                                <w:rPr>
                                  <w:sz w:val="18"/>
                                  <w:szCs w:val="18"/>
                                </w:rPr>
                                <w:t>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509381" id="Text Box 19" o:spid="_x0000_s1053" type="#_x0000_t202" style="position:absolute;left:0;text-align:left;margin-left:62.35pt;margin-top:7.65pt;width:9pt;height:10pt;z-index:-251625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" o:allowincell="f" filled="f" stroked="f">
                  <v:textbox inset="0,0,0,0">
                    <w:txbxContent>
                      <w:p w14:paraId="55047A1A" w14:textId="77777777" w:rsidR="008826AD" w:rsidRDefault="008826AD" w:rsidP="00246AC0">
                        <w:pPr>
                          <w:pStyle w:val="BodyText0"/>
                          <w:kinsoku w:val="0"/>
                          <w:overflowPunct w:val="0"/>
                          <w:spacing w:line="199" w:lineRule="exact"/>
                          <w:rPr>
                            <w:sz w:val="18"/>
                            <w:szCs w:val="18"/>
                          </w:rPr>
                        </w:pPr>
                        <w:r>
                          <w:rPr>
                            <w:sz w:val="18"/>
                            <w:szCs w:val="18"/>
                          </w:rPr>
                          <w:t>15</w:t>
                        </w:r>
                      </w:p>
                    </w:txbxContent>
                  </v:textbox>
                  <w10:wrap anchorx="page"/>
                </v:shape>
              </w:pict>
            </mc:Fallback>
          </mc:AlternateContent>
        </w:r>
        <w:r>
          <w:rPr>
            <w:sz w:val="20"/>
          </w:rPr>
          <w:t>provided</w:t>
        </w:r>
        <w:r>
          <w:rPr>
            <w:spacing w:val="4"/>
            <w:sz w:val="20"/>
          </w:rPr>
          <w:t xml:space="preserve"> </w:t>
        </w:r>
        <w:r>
          <w:rPr>
            <w:sz w:val="20"/>
          </w:rPr>
          <w:t>if</w:t>
        </w:r>
        <w:r>
          <w:rPr>
            <w:spacing w:val="4"/>
            <w:sz w:val="20"/>
          </w:rPr>
          <w:t xml:space="preserve"> </w:t>
        </w:r>
        <w:r>
          <w:rPr>
            <w:sz w:val="20"/>
          </w:rPr>
          <w:t>the</w:t>
        </w:r>
        <w:r>
          <w:rPr>
            <w:spacing w:val="5"/>
            <w:sz w:val="20"/>
          </w:rPr>
          <w:t xml:space="preserve"> </w:t>
        </w:r>
      </w:ins>
      <w:ins w:id="431" w:author="Cariou, Laurent" w:date="2021-02-11T20:51:00Z">
        <w:r w:rsidR="003B36C2">
          <w:rPr>
            <w:sz w:val="20"/>
          </w:rPr>
          <w:t>STA</w:t>
        </w:r>
      </w:ins>
      <w:ins w:id="432" w:author="Cariou, Laurent" w:date="2021-02-11T20:44:00Z">
        <w:r>
          <w:rPr>
            <w:spacing w:val="5"/>
            <w:sz w:val="20"/>
          </w:rPr>
          <w:t xml:space="preserve"> </w:t>
        </w:r>
        <w:r>
          <w:rPr>
            <w:sz w:val="20"/>
          </w:rPr>
          <w:t>was</w:t>
        </w:r>
        <w:r>
          <w:rPr>
            <w:spacing w:val="4"/>
            <w:sz w:val="20"/>
          </w:rPr>
          <w:t xml:space="preserve"> </w:t>
        </w:r>
        <w:r>
          <w:rPr>
            <w:sz w:val="20"/>
          </w:rPr>
          <w:t>transmitting</w:t>
        </w:r>
        <w:r>
          <w:rPr>
            <w:spacing w:val="6"/>
            <w:sz w:val="20"/>
          </w:rPr>
          <w:t xml:space="preserve"> </w:t>
        </w:r>
        <w:r>
          <w:rPr>
            <w:sz w:val="20"/>
          </w:rPr>
          <w:t>the</w:t>
        </w:r>
        <w:r>
          <w:rPr>
            <w:spacing w:val="4"/>
            <w:sz w:val="20"/>
          </w:rPr>
          <w:t xml:space="preserve"> </w:t>
        </w:r>
        <w:r>
          <w:rPr>
            <w:sz w:val="20"/>
          </w:rPr>
          <w:t>frame,</w:t>
        </w:r>
        <w:r>
          <w:rPr>
            <w:spacing w:val="5"/>
            <w:sz w:val="20"/>
          </w:rPr>
          <w:t xml:space="preserve"> </w:t>
        </w:r>
        <w:r>
          <w:rPr>
            <w:sz w:val="20"/>
          </w:rPr>
          <w:t>except</w:t>
        </w:r>
        <w:r>
          <w:rPr>
            <w:spacing w:val="4"/>
            <w:sz w:val="20"/>
          </w:rPr>
          <w:t xml:space="preserve"> </w:t>
        </w:r>
        <w:r>
          <w:rPr>
            <w:sz w:val="20"/>
          </w:rPr>
          <w:t>the</w:t>
        </w:r>
        <w:r>
          <w:rPr>
            <w:spacing w:val="4"/>
            <w:sz w:val="20"/>
          </w:rPr>
          <w:t xml:space="preserve"> </w:t>
        </w:r>
        <w:r>
          <w:rPr>
            <w:sz w:val="20"/>
          </w:rPr>
          <w:t>following</w:t>
        </w:r>
        <w:r>
          <w:rPr>
            <w:spacing w:val="5"/>
            <w:sz w:val="20"/>
          </w:rPr>
          <w:t xml:space="preserve"> </w:t>
        </w:r>
        <w:r>
          <w:rPr>
            <w:sz w:val="20"/>
          </w:rPr>
          <w:t>elements,</w:t>
        </w:r>
        <w:r>
          <w:rPr>
            <w:spacing w:val="4"/>
            <w:sz w:val="20"/>
          </w:rPr>
          <w:t xml:space="preserve"> </w:t>
        </w:r>
        <w:r>
          <w:rPr>
            <w:sz w:val="20"/>
          </w:rPr>
          <w:t>if</w:t>
        </w:r>
      </w:ins>
    </w:p>
    <w:p w14:paraId="52A41610" w14:textId="77777777" w:rsidR="00246AC0" w:rsidRDefault="00246AC0" w:rsidP="00246AC0">
      <w:pPr>
        <w:pStyle w:val="ListParagraph"/>
        <w:widowControl w:val="0"/>
        <w:numPr>
          <w:ilvl w:val="0"/>
          <w:numId w:val="24"/>
        </w:numPr>
        <w:tabs>
          <w:tab w:val="left" w:pos="660"/>
        </w:tabs>
        <w:kinsoku w:val="0"/>
        <w:overflowPunct w:val="0"/>
        <w:autoSpaceDE w:val="0"/>
        <w:autoSpaceDN w:val="0"/>
        <w:adjustRightInd w:val="0"/>
        <w:spacing w:before="10" w:line="248" w:lineRule="exact"/>
        <w:contextualSpacing w:val="0"/>
        <w:jc w:val="left"/>
        <w:rPr>
          <w:ins w:id="433" w:author="Cariou, Laurent" w:date="2021-02-11T20:44:00Z"/>
          <w:sz w:val="20"/>
        </w:rPr>
      </w:pPr>
      <w:ins w:id="434" w:author="Cariou, Laurent" w:date="2021-02-11T20:44:00Z">
        <w:r>
          <w:rPr>
            <w:sz w:val="20"/>
          </w:rPr>
          <w:t xml:space="preserve">present: </w:t>
        </w:r>
        <w:proofErr w:type="gramStart"/>
        <w:r>
          <w:rPr>
            <w:sz w:val="20"/>
          </w:rPr>
          <w:t>the</w:t>
        </w:r>
        <w:proofErr w:type="gramEnd"/>
        <w:r>
          <w:rPr>
            <w:sz w:val="20"/>
          </w:rPr>
          <w:t xml:space="preserve"> Reduced </w:t>
        </w:r>
        <w:proofErr w:type="spellStart"/>
        <w:r>
          <w:rPr>
            <w:sz w:val="20"/>
          </w:rPr>
          <w:t>Neighbor</w:t>
        </w:r>
        <w:proofErr w:type="spellEnd"/>
        <w:r>
          <w:rPr>
            <w:sz w:val="20"/>
          </w:rPr>
          <w:t xml:space="preserve"> Report element, the Multiple BSSID element, the Multi-Link element,</w:t>
        </w:r>
        <w:r>
          <w:rPr>
            <w:spacing w:val="2"/>
            <w:sz w:val="20"/>
          </w:rPr>
          <w:t xml:space="preserve"> </w:t>
        </w:r>
        <w:r>
          <w:rPr>
            <w:sz w:val="20"/>
          </w:rPr>
          <w:t>other</w:t>
        </w:r>
      </w:ins>
    </w:p>
    <w:p w14:paraId="4E84BAF0" w14:textId="7BEF45AA" w:rsidR="00246AC0" w:rsidRDefault="00246AC0" w:rsidP="00246AC0">
      <w:pPr>
        <w:pStyle w:val="BodyText0"/>
        <w:tabs>
          <w:tab w:val="left" w:pos="659"/>
        </w:tabs>
        <w:kinsoku w:val="0"/>
        <w:overflowPunct w:val="0"/>
        <w:spacing w:before="10" w:line="270" w:lineRule="exact"/>
        <w:ind w:left="106"/>
        <w:rPr>
          <w:color w:val="000000"/>
        </w:rPr>
      </w:pPr>
      <w:ins w:id="435" w:author="Cariou, Laurent" w:date="2021-02-11T20:44:00Z">
        <w:r>
          <w:rPr>
            <w:sz w:val="20"/>
          </w:rPr>
          <w:t>exceptions</w:t>
        </w:r>
        <w:r>
          <w:rPr>
            <w:spacing w:val="-1"/>
            <w:sz w:val="20"/>
          </w:rPr>
          <w:t xml:space="preserve"> </w:t>
        </w:r>
        <w:r>
          <w:rPr>
            <w:color w:val="FF0000"/>
            <w:sz w:val="20"/>
          </w:rPr>
          <w:t>TBD</w:t>
        </w:r>
        <w:r>
          <w:rPr>
            <w:color w:val="000000"/>
            <w:sz w:val="20"/>
          </w:rPr>
          <w:t>.</w:t>
        </w:r>
      </w:ins>
    </w:p>
    <w:p w14:paraId="5119A68B" w14:textId="77777777" w:rsidR="00246AC0" w:rsidRDefault="00246AC0" w:rsidP="00246AC0">
      <w:pPr>
        <w:pStyle w:val="BodyText0"/>
        <w:kinsoku w:val="0"/>
        <w:overflowPunct w:val="0"/>
        <w:spacing w:line="200" w:lineRule="exact"/>
        <w:ind w:left="106"/>
        <w:rPr>
          <w:sz w:val="18"/>
          <w:szCs w:val="18"/>
        </w:rPr>
      </w:pPr>
      <w:r>
        <w:rPr>
          <w:sz w:val="18"/>
          <w:szCs w:val="18"/>
        </w:rPr>
        <w:t>48</w:t>
      </w:r>
    </w:p>
    <w:p w14:paraId="60170626" w14:textId="77777777" w:rsidR="00246AC0" w:rsidRDefault="00246AC0" w:rsidP="00246AC0">
      <w:pPr>
        <w:pStyle w:val="ListParagraph"/>
        <w:widowControl w:val="0"/>
        <w:numPr>
          <w:ilvl w:val="0"/>
          <w:numId w:val="44"/>
        </w:numPr>
        <w:tabs>
          <w:tab w:val="left" w:pos="660"/>
        </w:tabs>
        <w:kinsoku w:val="0"/>
        <w:overflowPunct w:val="0"/>
        <w:autoSpaceDE w:val="0"/>
        <w:autoSpaceDN w:val="0"/>
        <w:adjustRightInd w:val="0"/>
        <w:spacing w:line="219" w:lineRule="exact"/>
        <w:contextualSpacing w:val="0"/>
        <w:jc w:val="left"/>
        <w:rPr>
          <w:spacing w:val="-4"/>
          <w:sz w:val="20"/>
        </w:rPr>
      </w:pPr>
      <w:r>
        <w:rPr>
          <w:sz w:val="20"/>
        </w:rPr>
        <w:t>A</w:t>
      </w:r>
      <w:r>
        <w:rPr>
          <w:spacing w:val="23"/>
          <w:sz w:val="20"/>
        </w:rPr>
        <w:t xml:space="preserve"> </w:t>
      </w:r>
      <w:r>
        <w:rPr>
          <w:spacing w:val="-5"/>
          <w:sz w:val="20"/>
        </w:rPr>
        <w:t>STA</w:t>
      </w:r>
      <w:r>
        <w:rPr>
          <w:spacing w:val="24"/>
          <w:sz w:val="20"/>
        </w:rPr>
        <w:t xml:space="preserve"> </w:t>
      </w:r>
      <w:r>
        <w:rPr>
          <w:sz w:val="20"/>
        </w:rPr>
        <w:t>of</w:t>
      </w:r>
      <w:r>
        <w:rPr>
          <w:spacing w:val="24"/>
          <w:sz w:val="20"/>
        </w:rPr>
        <w:t xml:space="preserve"> </w:t>
      </w:r>
      <w:r>
        <w:rPr>
          <w:sz w:val="20"/>
        </w:rPr>
        <w:t>an</w:t>
      </w:r>
      <w:r>
        <w:rPr>
          <w:spacing w:val="24"/>
          <w:sz w:val="20"/>
        </w:rPr>
        <w:t xml:space="preserve"> </w:t>
      </w:r>
      <w:r>
        <w:rPr>
          <w:sz w:val="20"/>
        </w:rPr>
        <w:t>MLD</w:t>
      </w:r>
      <w:r>
        <w:rPr>
          <w:spacing w:val="25"/>
          <w:sz w:val="20"/>
        </w:rPr>
        <w:t xml:space="preserve"> </w:t>
      </w:r>
      <w:r>
        <w:rPr>
          <w:sz w:val="20"/>
        </w:rPr>
        <w:t>shall</w:t>
      </w:r>
      <w:r>
        <w:rPr>
          <w:spacing w:val="24"/>
          <w:sz w:val="20"/>
        </w:rPr>
        <w:t xml:space="preserve"> </w:t>
      </w:r>
      <w:r>
        <w:rPr>
          <w:sz w:val="20"/>
        </w:rPr>
        <w:t>set</w:t>
      </w:r>
      <w:r>
        <w:rPr>
          <w:spacing w:val="24"/>
          <w:sz w:val="20"/>
        </w:rPr>
        <w:t xml:space="preserve"> </w:t>
      </w:r>
      <w:r>
        <w:rPr>
          <w:sz w:val="20"/>
        </w:rPr>
        <w:t>the</w:t>
      </w:r>
      <w:r>
        <w:rPr>
          <w:spacing w:val="24"/>
          <w:sz w:val="20"/>
        </w:rPr>
        <w:t xml:space="preserve"> </w:t>
      </w:r>
      <w:r>
        <w:rPr>
          <w:sz w:val="20"/>
        </w:rPr>
        <w:t>Complete</w:t>
      </w:r>
      <w:r>
        <w:rPr>
          <w:spacing w:val="24"/>
          <w:sz w:val="20"/>
        </w:rPr>
        <w:t xml:space="preserve"> </w:t>
      </w:r>
      <w:r>
        <w:rPr>
          <w:sz w:val="20"/>
        </w:rPr>
        <w:t>Profile</w:t>
      </w:r>
      <w:r>
        <w:rPr>
          <w:spacing w:val="24"/>
          <w:sz w:val="20"/>
        </w:rPr>
        <w:t xml:space="preserve"> </w:t>
      </w:r>
      <w:r>
        <w:rPr>
          <w:sz w:val="20"/>
        </w:rPr>
        <w:t>subfield</w:t>
      </w:r>
      <w:r>
        <w:rPr>
          <w:spacing w:val="25"/>
          <w:sz w:val="20"/>
        </w:rPr>
        <w:t xml:space="preserve"> </w:t>
      </w:r>
      <w:r>
        <w:rPr>
          <w:sz w:val="20"/>
        </w:rPr>
        <w:t>of</w:t>
      </w:r>
      <w:r>
        <w:rPr>
          <w:spacing w:val="24"/>
          <w:sz w:val="20"/>
        </w:rPr>
        <w:t xml:space="preserve"> </w:t>
      </w:r>
      <w:r>
        <w:rPr>
          <w:sz w:val="20"/>
        </w:rPr>
        <w:t>the</w:t>
      </w:r>
      <w:r>
        <w:rPr>
          <w:spacing w:val="23"/>
          <w:sz w:val="20"/>
        </w:rPr>
        <w:t xml:space="preserve"> </w:t>
      </w:r>
      <w:r>
        <w:rPr>
          <w:spacing w:val="-3"/>
          <w:sz w:val="20"/>
        </w:rPr>
        <w:t>Per-STA</w:t>
      </w:r>
      <w:r>
        <w:rPr>
          <w:spacing w:val="24"/>
          <w:sz w:val="20"/>
        </w:rPr>
        <w:t xml:space="preserve"> </w:t>
      </w:r>
      <w:r>
        <w:rPr>
          <w:sz w:val="20"/>
        </w:rPr>
        <w:t>Control</w:t>
      </w:r>
      <w:r>
        <w:rPr>
          <w:spacing w:val="23"/>
          <w:sz w:val="20"/>
        </w:rPr>
        <w:t xml:space="preserve"> </w:t>
      </w:r>
      <w:r>
        <w:rPr>
          <w:sz w:val="20"/>
        </w:rPr>
        <w:t>field</w:t>
      </w:r>
      <w:r>
        <w:rPr>
          <w:spacing w:val="24"/>
          <w:sz w:val="20"/>
        </w:rPr>
        <w:t xml:space="preserve"> </w:t>
      </w:r>
      <w:r>
        <w:rPr>
          <w:sz w:val="20"/>
        </w:rPr>
        <w:t>in</w:t>
      </w:r>
      <w:r>
        <w:rPr>
          <w:spacing w:val="24"/>
          <w:sz w:val="20"/>
        </w:rPr>
        <w:t xml:space="preserve"> </w:t>
      </w:r>
      <w:r>
        <w:rPr>
          <w:sz w:val="20"/>
        </w:rPr>
        <w:t>the</w:t>
      </w:r>
      <w:r>
        <w:rPr>
          <w:spacing w:val="24"/>
          <w:sz w:val="20"/>
        </w:rPr>
        <w:t xml:space="preserve"> </w:t>
      </w:r>
      <w:r>
        <w:rPr>
          <w:spacing w:val="-4"/>
          <w:sz w:val="20"/>
        </w:rPr>
        <w:t>Per-STA</w:t>
      </w:r>
    </w:p>
    <w:p w14:paraId="6E53CFF8" w14:textId="5C772184" w:rsidR="00246AC0" w:rsidRDefault="00246AC0" w:rsidP="00246AC0">
      <w:pPr>
        <w:pStyle w:val="ListParagraph"/>
        <w:widowControl w:val="0"/>
        <w:numPr>
          <w:ilvl w:val="0"/>
          <w:numId w:val="44"/>
        </w:numPr>
        <w:tabs>
          <w:tab w:val="left" w:pos="660"/>
        </w:tabs>
        <w:kinsoku w:val="0"/>
        <w:overflowPunct w:val="0"/>
        <w:autoSpaceDE w:val="0"/>
        <w:autoSpaceDN w:val="0"/>
        <w:adjustRightInd w:val="0"/>
        <w:spacing w:line="220" w:lineRule="exact"/>
        <w:contextualSpacing w:val="0"/>
        <w:jc w:val="left"/>
        <w:rPr>
          <w:sz w:val="20"/>
        </w:rPr>
      </w:pPr>
      <w:r>
        <w:rPr>
          <w:sz w:val="20"/>
        </w:rPr>
        <w:t xml:space="preserve">Profile </w:t>
      </w:r>
      <w:proofErr w:type="spellStart"/>
      <w:r>
        <w:rPr>
          <w:sz w:val="20"/>
        </w:rPr>
        <w:t>subelement</w:t>
      </w:r>
      <w:proofErr w:type="spellEnd"/>
      <w:r>
        <w:rPr>
          <w:sz w:val="20"/>
        </w:rPr>
        <w:t xml:space="preserve"> to 1 if the </w:t>
      </w:r>
      <w:r>
        <w:rPr>
          <w:spacing w:val="-3"/>
          <w:sz w:val="20"/>
        </w:rPr>
        <w:t xml:space="preserve">Per-STA </w:t>
      </w:r>
      <w:r>
        <w:rPr>
          <w:sz w:val="20"/>
        </w:rPr>
        <w:t xml:space="preserve">Profile </w:t>
      </w:r>
      <w:proofErr w:type="spellStart"/>
      <w:r>
        <w:rPr>
          <w:sz w:val="20"/>
        </w:rPr>
        <w:t>subelement</w:t>
      </w:r>
      <w:proofErr w:type="spellEnd"/>
      <w:r>
        <w:rPr>
          <w:sz w:val="20"/>
        </w:rPr>
        <w:t xml:space="preserve"> carries </w:t>
      </w:r>
      <w:del w:id="436" w:author="Cariou, Laurent" w:date="2021-02-11T20:50:00Z">
        <w:r w:rsidDel="003B36C2">
          <w:rPr>
            <w:sz w:val="20"/>
          </w:rPr>
          <w:delText>all the elements</w:delText>
        </w:r>
      </w:del>
      <w:ins w:id="437" w:author="Cariou, Laurent" w:date="2021-02-11T20:50:00Z">
        <w:r w:rsidR="003B36C2">
          <w:rPr>
            <w:sz w:val="20"/>
          </w:rPr>
          <w:t>the complete information</w:t>
        </w:r>
      </w:ins>
      <w:r>
        <w:rPr>
          <w:sz w:val="20"/>
        </w:rPr>
        <w:t xml:space="preserve"> (subject to the</w:t>
      </w:r>
      <w:r>
        <w:rPr>
          <w:spacing w:val="-16"/>
          <w:sz w:val="20"/>
        </w:rPr>
        <w:t xml:space="preserve"> </w:t>
      </w:r>
      <w:r>
        <w:rPr>
          <w:sz w:val="20"/>
        </w:rPr>
        <w:t>inheritance</w:t>
      </w:r>
    </w:p>
    <w:p w14:paraId="205E5A14" w14:textId="4C31116E" w:rsidR="00246AC0" w:rsidDel="003B36C2" w:rsidRDefault="00246AC0" w:rsidP="00246AC0">
      <w:pPr>
        <w:pStyle w:val="ListParagraph"/>
        <w:widowControl w:val="0"/>
        <w:numPr>
          <w:ilvl w:val="0"/>
          <w:numId w:val="44"/>
        </w:numPr>
        <w:tabs>
          <w:tab w:val="left" w:pos="660"/>
        </w:tabs>
        <w:kinsoku w:val="0"/>
        <w:overflowPunct w:val="0"/>
        <w:autoSpaceDE w:val="0"/>
        <w:autoSpaceDN w:val="0"/>
        <w:adjustRightInd w:val="0"/>
        <w:spacing w:line="281" w:lineRule="exact"/>
        <w:contextualSpacing w:val="0"/>
        <w:jc w:val="left"/>
        <w:rPr>
          <w:del w:id="438" w:author="Cariou, Laurent" w:date="2021-02-11T20:52:00Z"/>
          <w:spacing w:val="-5"/>
          <w:sz w:val="20"/>
        </w:rPr>
      </w:pPr>
      <w:r>
        <w:rPr>
          <w:noProof/>
        </w:rPr>
        <mc:AlternateContent>
          <mc:Choice Requires="wps">
            <w:drawing>
              <wp:anchor distT="0" distB="0" distL="114300" distR="114300" simplePos="0" relativeHeight="251687424" behindDoc="1" locked="0" layoutInCell="0" allowOverlap="1" wp14:anchorId="18194EBA" wp14:editId="460F801B">
                <wp:simplePos x="0" y="0"/>
                <wp:positionH relativeFrom="page">
                  <wp:posOffset>791845</wp:posOffset>
                </wp:positionH>
                <wp:positionV relativeFrom="paragraph">
                  <wp:posOffset>103505</wp:posOffset>
                </wp:positionV>
                <wp:extent cx="114300" cy="127000"/>
                <wp:effectExtent l="1270" t="127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29B030" w14:textId="77777777" w:rsidR="008826AD" w:rsidRDefault="008826AD" w:rsidP="00246AC0">
                            <w:pPr>
                              <w:pStyle w:val="BodyText0"/>
                              <w:kinsoku w:val="0"/>
                              <w:overflowPunct w:val="0"/>
                              <w:spacing w:line="199" w:lineRule="exact"/>
                              <w:rPr>
                                <w:sz w:val="18"/>
                                <w:szCs w:val="18"/>
                              </w:rPr>
                            </w:pPr>
                            <w:r>
                              <w:rPr>
                                <w:sz w:val="18"/>
                                <w:szCs w:val="18"/>
                              </w:rPr>
                              <w:t>52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194EBA" id="Text Box 17" o:spid="_x0000_s1054" type="#_x0000_t202" style="position:absolute;left:0;text-align:left;margin-left:62.35pt;margin-top:8.15pt;width:9pt;height:10pt;z-index:-251629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" o:allowincell="f" filled="f" stroked="f">
                <v:textbox inset="0,0,0,0">
                  <w:txbxContent>
                    <w:p w14:paraId="7329B030" w14:textId="77777777" w:rsidR="008826AD" w:rsidRDefault="008826AD" w:rsidP="00246AC0">
                      <w:pPr>
                        <w:pStyle w:val="BodyText0"/>
                        <w:kinsoku w:val="0"/>
                        <w:overflowPunct w:val="0"/>
                        <w:spacing w:line="199" w:lineRule="exact"/>
                        <w:rPr>
                          <w:sz w:val="18"/>
                          <w:szCs w:val="18"/>
                        </w:rPr>
                      </w:pPr>
                      <w:r>
                        <w:rPr>
                          <w:sz w:val="18"/>
                          <w:szCs w:val="18"/>
                        </w:rPr>
                        <w:t>52</w:t>
                      </w:r>
                    </w:p>
                  </w:txbxContent>
                </v:textbox>
                <w10:wrap anchorx="page"/>
              </v:shape>
            </w:pict>
          </mc:Fallback>
        </mc:AlternateContent>
      </w:r>
      <w:r>
        <w:rPr>
          <w:sz w:val="20"/>
        </w:rPr>
        <w:t>rules</w:t>
      </w:r>
      <w:r>
        <w:rPr>
          <w:spacing w:val="9"/>
          <w:sz w:val="20"/>
        </w:rPr>
        <w:t xml:space="preserve"> </w:t>
      </w:r>
      <w:r>
        <w:rPr>
          <w:sz w:val="20"/>
        </w:rPr>
        <w:t>as</w:t>
      </w:r>
      <w:r>
        <w:rPr>
          <w:spacing w:val="11"/>
          <w:sz w:val="20"/>
        </w:rPr>
        <w:t xml:space="preserve"> </w:t>
      </w:r>
      <w:r>
        <w:rPr>
          <w:sz w:val="20"/>
        </w:rPr>
        <w:t>defined</w:t>
      </w:r>
      <w:r>
        <w:rPr>
          <w:spacing w:val="10"/>
          <w:sz w:val="20"/>
        </w:rPr>
        <w:t xml:space="preserve"> </w:t>
      </w:r>
      <w:r>
        <w:rPr>
          <w:sz w:val="20"/>
        </w:rPr>
        <w:t>in</w:t>
      </w:r>
      <w:r>
        <w:rPr>
          <w:spacing w:val="11"/>
          <w:sz w:val="20"/>
        </w:rPr>
        <w:t xml:space="preserve"> </w:t>
      </w:r>
      <w:hyperlink w:anchor="bookmark1" w:history="1">
        <w:r>
          <w:rPr>
            <w:sz w:val="20"/>
          </w:rPr>
          <w:t>35.3.2.3</w:t>
        </w:r>
        <w:r>
          <w:rPr>
            <w:spacing w:val="10"/>
            <w:sz w:val="20"/>
          </w:rPr>
          <w:t xml:space="preserve"> </w:t>
        </w:r>
        <w:r>
          <w:rPr>
            <w:sz w:val="20"/>
          </w:rPr>
          <w:t>(Inheritance</w:t>
        </w:r>
        <w:r>
          <w:rPr>
            <w:spacing w:val="10"/>
            <w:sz w:val="20"/>
          </w:rPr>
          <w:t xml:space="preserve"> </w:t>
        </w:r>
        <w:r>
          <w:rPr>
            <w:sz w:val="20"/>
          </w:rPr>
          <w:t>in</w:t>
        </w:r>
        <w:r>
          <w:rPr>
            <w:spacing w:val="11"/>
            <w:sz w:val="20"/>
          </w:rPr>
          <w:t xml:space="preserve"> </w:t>
        </w:r>
        <w:r>
          <w:rPr>
            <w:sz w:val="20"/>
          </w:rPr>
          <w:t>a</w:t>
        </w:r>
        <w:r>
          <w:rPr>
            <w:spacing w:val="11"/>
            <w:sz w:val="20"/>
          </w:rPr>
          <w:t xml:space="preserve"> </w:t>
        </w:r>
        <w:r>
          <w:rPr>
            <w:spacing w:val="-3"/>
            <w:sz w:val="20"/>
          </w:rPr>
          <w:t>per-STA</w:t>
        </w:r>
        <w:r>
          <w:rPr>
            <w:spacing w:val="10"/>
            <w:sz w:val="20"/>
          </w:rPr>
          <w:t xml:space="preserve"> </w:t>
        </w:r>
        <w:r>
          <w:rPr>
            <w:sz w:val="20"/>
          </w:rPr>
          <w:t>profile)</w:t>
        </w:r>
      </w:hyperlink>
      <w:r>
        <w:rPr>
          <w:sz w:val="20"/>
        </w:rPr>
        <w:t>)</w:t>
      </w:r>
      <w:r>
        <w:rPr>
          <w:spacing w:val="10"/>
          <w:sz w:val="20"/>
        </w:rPr>
        <w:t xml:space="preserve"> </w:t>
      </w:r>
      <w:del w:id="439" w:author="Cariou, Laurent" w:date="2021-02-11T20:52:00Z">
        <w:r w:rsidDel="003B36C2">
          <w:rPr>
            <w:sz w:val="20"/>
          </w:rPr>
          <w:delText>that</w:delText>
        </w:r>
        <w:r w:rsidDel="003B36C2">
          <w:rPr>
            <w:spacing w:val="10"/>
            <w:sz w:val="20"/>
          </w:rPr>
          <w:delText xml:space="preserve"> </w:delText>
        </w:r>
        <w:r w:rsidDel="003B36C2">
          <w:rPr>
            <w:sz w:val="20"/>
          </w:rPr>
          <w:delText>would</w:delText>
        </w:r>
        <w:r w:rsidDel="003B36C2">
          <w:rPr>
            <w:spacing w:val="11"/>
            <w:sz w:val="20"/>
          </w:rPr>
          <w:delText xml:space="preserve"> </w:delText>
        </w:r>
        <w:r w:rsidDel="003B36C2">
          <w:rPr>
            <w:sz w:val="20"/>
          </w:rPr>
          <w:delText>be</w:delText>
        </w:r>
        <w:r w:rsidDel="003B36C2">
          <w:rPr>
            <w:spacing w:val="11"/>
            <w:sz w:val="20"/>
          </w:rPr>
          <w:delText xml:space="preserve"> </w:delText>
        </w:r>
        <w:r w:rsidDel="003B36C2">
          <w:rPr>
            <w:sz w:val="20"/>
          </w:rPr>
          <w:delText>included</w:delText>
        </w:r>
        <w:r w:rsidDel="003B36C2">
          <w:rPr>
            <w:spacing w:val="9"/>
            <w:sz w:val="20"/>
          </w:rPr>
          <w:delText xml:space="preserve"> </w:delText>
        </w:r>
        <w:r w:rsidDel="003B36C2">
          <w:rPr>
            <w:sz w:val="20"/>
          </w:rPr>
          <w:delText>if</w:delText>
        </w:r>
        <w:r w:rsidDel="003B36C2">
          <w:rPr>
            <w:spacing w:val="11"/>
            <w:sz w:val="20"/>
          </w:rPr>
          <w:delText xml:space="preserve"> </w:delText>
        </w:r>
        <w:r w:rsidDel="003B36C2">
          <w:rPr>
            <w:sz w:val="20"/>
          </w:rPr>
          <w:delText>the</w:delText>
        </w:r>
        <w:r w:rsidDel="003B36C2">
          <w:rPr>
            <w:spacing w:val="11"/>
            <w:sz w:val="20"/>
          </w:rPr>
          <w:delText xml:space="preserve"> </w:delText>
        </w:r>
        <w:r w:rsidDel="003B36C2">
          <w:rPr>
            <w:sz w:val="20"/>
          </w:rPr>
          <w:delText>reported</w:delText>
        </w:r>
        <w:r w:rsidDel="003B36C2">
          <w:rPr>
            <w:spacing w:val="10"/>
            <w:sz w:val="20"/>
          </w:rPr>
          <w:delText xml:space="preserve"> </w:delText>
        </w:r>
        <w:r w:rsidDel="003B36C2">
          <w:rPr>
            <w:spacing w:val="-5"/>
            <w:sz w:val="20"/>
          </w:rPr>
          <w:delText>STA</w:delText>
        </w:r>
      </w:del>
    </w:p>
    <w:p w14:paraId="5EB263D7" w14:textId="7F274523" w:rsidR="00246AC0" w:rsidRDefault="00246AC0" w:rsidP="00120215">
      <w:pPr>
        <w:pStyle w:val="ListParagraph"/>
        <w:widowControl w:val="0"/>
        <w:numPr>
          <w:ilvl w:val="0"/>
          <w:numId w:val="44"/>
        </w:numPr>
        <w:tabs>
          <w:tab w:val="left" w:pos="660"/>
        </w:tabs>
        <w:kinsoku w:val="0"/>
        <w:overflowPunct w:val="0"/>
        <w:autoSpaceDE w:val="0"/>
        <w:autoSpaceDN w:val="0"/>
        <w:adjustRightInd w:val="0"/>
        <w:spacing w:line="281" w:lineRule="exact"/>
        <w:contextualSpacing w:val="0"/>
        <w:jc w:val="left"/>
        <w:rPr>
          <w:sz w:val="20"/>
        </w:rPr>
      </w:pPr>
      <w:del w:id="440" w:author="Cariou, Laurent" w:date="2021-02-11T20:52:00Z">
        <w:r w:rsidDel="003B36C2">
          <w:rPr>
            <w:sz w:val="20"/>
          </w:rPr>
          <w:delText>were</w:delText>
        </w:r>
        <w:r w:rsidDel="003B36C2">
          <w:rPr>
            <w:spacing w:val="-7"/>
            <w:sz w:val="20"/>
          </w:rPr>
          <w:delText xml:space="preserve"> </w:delText>
        </w:r>
        <w:r w:rsidDel="003B36C2">
          <w:rPr>
            <w:sz w:val="20"/>
          </w:rPr>
          <w:delText>to</w:delText>
        </w:r>
        <w:r w:rsidDel="003B36C2">
          <w:rPr>
            <w:spacing w:val="-5"/>
            <w:sz w:val="20"/>
          </w:rPr>
          <w:delText xml:space="preserve"> </w:delText>
        </w:r>
        <w:r w:rsidDel="003B36C2">
          <w:rPr>
            <w:sz w:val="20"/>
          </w:rPr>
          <w:delText>transmit</w:delText>
        </w:r>
      </w:del>
      <w:ins w:id="441" w:author="Cariou, Laurent" w:date="2021-02-11T20:52:00Z">
        <w:r w:rsidR="003B36C2">
          <w:rPr>
            <w:sz w:val="20"/>
          </w:rPr>
          <w:t>for</w:t>
        </w:r>
      </w:ins>
      <w:r>
        <w:rPr>
          <w:spacing w:val="-5"/>
          <w:sz w:val="20"/>
        </w:rPr>
        <w:t xml:space="preserve"> </w:t>
      </w:r>
      <w:r>
        <w:rPr>
          <w:sz w:val="20"/>
        </w:rPr>
        <w:t>the</w:t>
      </w:r>
      <w:r>
        <w:rPr>
          <w:spacing w:val="-5"/>
          <w:sz w:val="20"/>
        </w:rPr>
        <w:t xml:space="preserve"> </w:t>
      </w:r>
      <w:r>
        <w:rPr>
          <w:sz w:val="20"/>
        </w:rPr>
        <w:t>frame</w:t>
      </w:r>
      <w:r>
        <w:rPr>
          <w:spacing w:val="-4"/>
          <w:sz w:val="20"/>
        </w:rPr>
        <w:t xml:space="preserve"> </w:t>
      </w:r>
      <w:r>
        <w:rPr>
          <w:sz w:val="20"/>
        </w:rPr>
        <w:t>that</w:t>
      </w:r>
      <w:r>
        <w:rPr>
          <w:spacing w:val="-5"/>
          <w:sz w:val="20"/>
        </w:rPr>
        <w:t xml:space="preserve"> </w:t>
      </w:r>
      <w:r>
        <w:rPr>
          <w:sz w:val="20"/>
        </w:rPr>
        <w:t>carried</w:t>
      </w:r>
      <w:r>
        <w:rPr>
          <w:spacing w:val="-7"/>
          <w:sz w:val="20"/>
        </w:rPr>
        <w:t xml:space="preserve"> </w:t>
      </w:r>
      <w:r>
        <w:rPr>
          <w:sz w:val="20"/>
        </w:rPr>
        <w:t>the</w:t>
      </w:r>
      <w:r>
        <w:rPr>
          <w:spacing w:val="-4"/>
          <w:sz w:val="20"/>
        </w:rPr>
        <w:t xml:space="preserve"> </w:t>
      </w:r>
      <w:r>
        <w:rPr>
          <w:sz w:val="20"/>
        </w:rPr>
        <w:t>Basic</w:t>
      </w:r>
      <w:r>
        <w:rPr>
          <w:spacing w:val="-4"/>
          <w:sz w:val="20"/>
        </w:rPr>
        <w:t xml:space="preserve"> </w:t>
      </w:r>
      <w:r>
        <w:rPr>
          <w:sz w:val="20"/>
        </w:rPr>
        <w:t>variant</w:t>
      </w:r>
      <w:r>
        <w:rPr>
          <w:spacing w:val="-5"/>
          <w:sz w:val="20"/>
        </w:rPr>
        <w:t xml:space="preserve"> </w:t>
      </w:r>
      <w:r>
        <w:rPr>
          <w:sz w:val="20"/>
        </w:rPr>
        <w:t>Multi-Link</w:t>
      </w:r>
      <w:r>
        <w:rPr>
          <w:spacing w:val="-5"/>
          <w:sz w:val="20"/>
        </w:rPr>
        <w:t xml:space="preserve"> </w:t>
      </w:r>
      <w:r>
        <w:rPr>
          <w:sz w:val="20"/>
        </w:rPr>
        <w:t>element.</w:t>
      </w:r>
      <w:r>
        <w:rPr>
          <w:spacing w:val="-4"/>
          <w:sz w:val="20"/>
        </w:rPr>
        <w:t xml:space="preserve"> </w:t>
      </w:r>
      <w:r>
        <w:rPr>
          <w:sz w:val="20"/>
        </w:rPr>
        <w:t>Otherwise</w:t>
      </w:r>
      <w:r>
        <w:rPr>
          <w:spacing w:val="-5"/>
          <w:sz w:val="20"/>
        </w:rPr>
        <w:t xml:space="preserve"> </w:t>
      </w:r>
      <w:r>
        <w:rPr>
          <w:sz w:val="20"/>
        </w:rPr>
        <w:t>the</w:t>
      </w:r>
      <w:r>
        <w:rPr>
          <w:spacing w:val="-6"/>
          <w:sz w:val="20"/>
        </w:rPr>
        <w:t xml:space="preserve"> STA</w:t>
      </w:r>
      <w:r>
        <w:rPr>
          <w:spacing w:val="-5"/>
          <w:sz w:val="20"/>
        </w:rPr>
        <w:t xml:space="preserve"> </w:t>
      </w:r>
      <w:r>
        <w:rPr>
          <w:sz w:val="20"/>
        </w:rPr>
        <w:t>shall</w:t>
      </w:r>
      <w:r>
        <w:rPr>
          <w:spacing w:val="-4"/>
          <w:sz w:val="20"/>
        </w:rPr>
        <w:t xml:space="preserve"> </w:t>
      </w:r>
      <w:r>
        <w:rPr>
          <w:sz w:val="20"/>
        </w:rPr>
        <w:t>set</w:t>
      </w:r>
      <w:r>
        <w:rPr>
          <w:spacing w:val="-6"/>
          <w:sz w:val="20"/>
        </w:rPr>
        <w:t xml:space="preserve"> </w:t>
      </w:r>
      <w:r>
        <w:rPr>
          <w:sz w:val="20"/>
        </w:rPr>
        <w:t>the</w:t>
      </w:r>
    </w:p>
    <w:p w14:paraId="7CAD203E" w14:textId="77777777" w:rsidR="00246AC0" w:rsidRDefault="00246AC0" w:rsidP="00246AC0">
      <w:pPr>
        <w:pStyle w:val="ListParagraph"/>
        <w:widowControl w:val="0"/>
        <w:numPr>
          <w:ilvl w:val="0"/>
          <w:numId w:val="43"/>
        </w:numPr>
        <w:tabs>
          <w:tab w:val="left" w:pos="660"/>
        </w:tabs>
        <w:kinsoku w:val="0"/>
        <w:overflowPunct w:val="0"/>
        <w:autoSpaceDE w:val="0"/>
        <w:autoSpaceDN w:val="0"/>
        <w:adjustRightInd w:val="0"/>
        <w:spacing w:line="212" w:lineRule="exact"/>
        <w:contextualSpacing w:val="0"/>
        <w:jc w:val="left"/>
        <w:rPr>
          <w:position w:val="1"/>
          <w:sz w:val="20"/>
        </w:rPr>
      </w:pPr>
      <w:r>
        <w:rPr>
          <w:position w:val="1"/>
          <w:sz w:val="20"/>
        </w:rPr>
        <w:t>subfield to</w:t>
      </w:r>
      <w:r>
        <w:rPr>
          <w:spacing w:val="-1"/>
          <w:position w:val="1"/>
          <w:sz w:val="20"/>
        </w:rPr>
        <w:t xml:space="preserve"> </w:t>
      </w:r>
      <w:r>
        <w:rPr>
          <w:position w:val="1"/>
          <w:sz w:val="20"/>
        </w:rPr>
        <w:t>0.</w:t>
      </w:r>
    </w:p>
    <w:p w14:paraId="18BAF55E" w14:textId="77777777" w:rsidR="00246AC0" w:rsidRDefault="00246AC0" w:rsidP="00246AC0">
      <w:pPr>
        <w:pStyle w:val="BodyText0"/>
        <w:kinsoku w:val="0"/>
        <w:overflowPunct w:val="0"/>
        <w:spacing w:line="202" w:lineRule="exact"/>
        <w:ind w:left="106"/>
        <w:rPr>
          <w:sz w:val="18"/>
          <w:szCs w:val="18"/>
        </w:rPr>
      </w:pPr>
      <w:r>
        <w:rPr>
          <w:sz w:val="18"/>
          <w:szCs w:val="18"/>
        </w:rPr>
        <w:t>55</w:t>
      </w:r>
    </w:p>
    <w:p w14:paraId="5763E0F4" w14:textId="77136AA0" w:rsidR="00246AC0" w:rsidRDefault="00246AC0" w:rsidP="00246AC0">
      <w:pPr>
        <w:pStyle w:val="ListParagraph"/>
        <w:widowControl w:val="0"/>
        <w:numPr>
          <w:ilvl w:val="0"/>
          <w:numId w:val="42"/>
        </w:numPr>
        <w:tabs>
          <w:tab w:val="left" w:pos="660"/>
        </w:tabs>
        <w:kinsoku w:val="0"/>
        <w:overflowPunct w:val="0"/>
        <w:autoSpaceDE w:val="0"/>
        <w:autoSpaceDN w:val="0"/>
        <w:adjustRightInd w:val="0"/>
        <w:spacing w:line="239" w:lineRule="exact"/>
        <w:contextualSpacing w:val="0"/>
        <w:jc w:val="left"/>
        <w:rPr>
          <w:sz w:val="20"/>
        </w:rPr>
      </w:pPr>
      <w:r>
        <w:rPr>
          <w:sz w:val="20"/>
        </w:rPr>
        <w:t>An</w:t>
      </w:r>
      <w:r>
        <w:rPr>
          <w:spacing w:val="17"/>
          <w:sz w:val="20"/>
        </w:rPr>
        <w:t xml:space="preserve"> </w:t>
      </w:r>
      <w:r>
        <w:rPr>
          <w:sz w:val="20"/>
        </w:rPr>
        <w:t>AP</w:t>
      </w:r>
      <w:r>
        <w:rPr>
          <w:spacing w:val="18"/>
          <w:sz w:val="20"/>
        </w:rPr>
        <w:t xml:space="preserve"> </w:t>
      </w:r>
      <w:r>
        <w:rPr>
          <w:sz w:val="20"/>
        </w:rPr>
        <w:t>of</w:t>
      </w:r>
      <w:r>
        <w:rPr>
          <w:spacing w:val="17"/>
          <w:sz w:val="20"/>
        </w:rPr>
        <w:t xml:space="preserve"> </w:t>
      </w:r>
      <w:r>
        <w:rPr>
          <w:sz w:val="20"/>
        </w:rPr>
        <w:t>an</w:t>
      </w:r>
      <w:r>
        <w:rPr>
          <w:spacing w:val="18"/>
          <w:sz w:val="20"/>
        </w:rPr>
        <w:t xml:space="preserve"> </w:t>
      </w:r>
      <w:r>
        <w:rPr>
          <w:sz w:val="20"/>
        </w:rPr>
        <w:t>AP</w:t>
      </w:r>
      <w:r>
        <w:rPr>
          <w:spacing w:val="18"/>
          <w:sz w:val="20"/>
        </w:rPr>
        <w:t xml:space="preserve"> </w:t>
      </w:r>
      <w:r>
        <w:rPr>
          <w:sz w:val="20"/>
        </w:rPr>
        <w:t>MLD</w:t>
      </w:r>
      <w:r>
        <w:rPr>
          <w:spacing w:val="18"/>
          <w:sz w:val="20"/>
        </w:rPr>
        <w:t xml:space="preserve"> </w:t>
      </w:r>
      <w:r>
        <w:rPr>
          <w:sz w:val="20"/>
        </w:rPr>
        <w:t>shall</w:t>
      </w:r>
      <w:r>
        <w:rPr>
          <w:spacing w:val="18"/>
          <w:sz w:val="20"/>
        </w:rPr>
        <w:t xml:space="preserve"> </w:t>
      </w:r>
      <w:r>
        <w:rPr>
          <w:sz w:val="20"/>
        </w:rPr>
        <w:t>follow</w:t>
      </w:r>
      <w:r>
        <w:rPr>
          <w:spacing w:val="18"/>
          <w:sz w:val="20"/>
        </w:rPr>
        <w:t xml:space="preserve"> </w:t>
      </w:r>
      <w:r>
        <w:rPr>
          <w:sz w:val="20"/>
        </w:rPr>
        <w:t>the</w:t>
      </w:r>
      <w:r>
        <w:rPr>
          <w:spacing w:val="18"/>
          <w:sz w:val="20"/>
        </w:rPr>
        <w:t xml:space="preserve"> </w:t>
      </w:r>
      <w:r>
        <w:rPr>
          <w:sz w:val="20"/>
        </w:rPr>
        <w:t>rules</w:t>
      </w:r>
      <w:r>
        <w:rPr>
          <w:spacing w:val="18"/>
          <w:sz w:val="20"/>
        </w:rPr>
        <w:t xml:space="preserve"> </w:t>
      </w:r>
      <w:r>
        <w:rPr>
          <w:sz w:val="20"/>
        </w:rPr>
        <w:t>defined</w:t>
      </w:r>
      <w:r>
        <w:rPr>
          <w:spacing w:val="19"/>
          <w:sz w:val="20"/>
        </w:rPr>
        <w:t xml:space="preserve"> </w:t>
      </w:r>
      <w:r>
        <w:rPr>
          <w:sz w:val="20"/>
        </w:rPr>
        <w:t>in</w:t>
      </w:r>
      <w:r>
        <w:rPr>
          <w:spacing w:val="19"/>
          <w:sz w:val="20"/>
        </w:rPr>
        <w:t xml:space="preserve"> </w:t>
      </w:r>
      <w:hyperlink w:anchor="bookmark3" w:history="1">
        <w:r>
          <w:rPr>
            <w:sz w:val="20"/>
          </w:rPr>
          <w:t>35.3.4.2</w:t>
        </w:r>
        <w:r>
          <w:rPr>
            <w:spacing w:val="18"/>
            <w:sz w:val="20"/>
          </w:rPr>
          <w:t xml:space="preserve"> </w:t>
        </w:r>
        <w:r>
          <w:rPr>
            <w:sz w:val="20"/>
          </w:rPr>
          <w:t>(Use</w:t>
        </w:r>
        <w:r>
          <w:rPr>
            <w:spacing w:val="17"/>
            <w:sz w:val="20"/>
          </w:rPr>
          <w:t xml:space="preserve"> </w:t>
        </w:r>
        <w:r>
          <w:rPr>
            <w:sz w:val="20"/>
          </w:rPr>
          <w:t>of</w:t>
        </w:r>
        <w:r>
          <w:rPr>
            <w:spacing w:val="18"/>
            <w:sz w:val="20"/>
          </w:rPr>
          <w:t xml:space="preserve"> </w:t>
        </w:r>
        <w:r>
          <w:rPr>
            <w:sz w:val="20"/>
          </w:rPr>
          <w:t>MLD</w:t>
        </w:r>
        <w:r>
          <w:rPr>
            <w:spacing w:val="18"/>
            <w:sz w:val="20"/>
          </w:rPr>
          <w:t xml:space="preserve"> </w:t>
        </w:r>
        <w:r>
          <w:rPr>
            <w:sz w:val="20"/>
          </w:rPr>
          <w:t>probe</w:t>
        </w:r>
        <w:r>
          <w:rPr>
            <w:spacing w:val="18"/>
            <w:sz w:val="20"/>
          </w:rPr>
          <w:t xml:space="preserve"> </w:t>
        </w:r>
        <w:r>
          <w:rPr>
            <w:sz w:val="20"/>
          </w:rPr>
          <w:t>request)</w:t>
        </w:r>
        <w:r>
          <w:rPr>
            <w:spacing w:val="17"/>
            <w:sz w:val="20"/>
          </w:rPr>
          <w:t xml:space="preserve"> </w:t>
        </w:r>
      </w:hyperlink>
      <w:r>
        <w:rPr>
          <w:sz w:val="20"/>
        </w:rPr>
        <w:t>to</w:t>
      </w:r>
      <w:r>
        <w:rPr>
          <w:spacing w:val="18"/>
          <w:sz w:val="20"/>
        </w:rPr>
        <w:t xml:space="preserve"> </w:t>
      </w:r>
      <w:r>
        <w:rPr>
          <w:sz w:val="20"/>
        </w:rPr>
        <w:t>include</w:t>
      </w:r>
    </w:p>
    <w:p w14:paraId="2DB9C742" w14:textId="68624260" w:rsidR="00246AC0" w:rsidRDefault="00246AC0" w:rsidP="00246AC0">
      <w:pPr>
        <w:pStyle w:val="ListParagraph"/>
        <w:widowControl w:val="0"/>
        <w:numPr>
          <w:ilvl w:val="0"/>
          <w:numId w:val="42"/>
        </w:numPr>
        <w:tabs>
          <w:tab w:val="left" w:pos="660"/>
        </w:tabs>
        <w:kinsoku w:val="0"/>
        <w:overflowPunct w:val="0"/>
        <w:autoSpaceDE w:val="0"/>
        <w:autoSpaceDN w:val="0"/>
        <w:adjustRightInd w:val="0"/>
        <w:spacing w:line="281" w:lineRule="exact"/>
        <w:contextualSpacing w:val="0"/>
        <w:jc w:val="left"/>
        <w:rPr>
          <w:sz w:val="20"/>
        </w:rPr>
      </w:pPr>
      <w:r>
        <w:rPr>
          <w:noProof/>
        </w:rPr>
        <mc:AlternateContent>
          <mc:Choice Requires="wps">
            <w:drawing>
              <wp:anchor distT="0" distB="0" distL="114300" distR="114300" simplePos="0" relativeHeight="251688448" behindDoc="1" locked="0" layoutInCell="0" allowOverlap="1" wp14:anchorId="1DEDFD81" wp14:editId="29766CB7">
                <wp:simplePos x="0" y="0"/>
                <wp:positionH relativeFrom="page">
                  <wp:posOffset>791845</wp:posOffset>
                </wp:positionH>
                <wp:positionV relativeFrom="paragraph">
                  <wp:posOffset>103505</wp:posOffset>
                </wp:positionV>
                <wp:extent cx="114300" cy="127000"/>
                <wp:effectExtent l="1270" t="127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F6DE92" w14:textId="77777777" w:rsidR="008826AD" w:rsidRDefault="008826AD" w:rsidP="00246AC0">
                            <w:pPr>
                              <w:pStyle w:val="BodyText0"/>
                              <w:kinsoku w:val="0"/>
                              <w:overflowPunct w:val="0"/>
                              <w:spacing w:line="199" w:lineRule="exact"/>
                              <w:rPr>
                                <w:sz w:val="18"/>
                                <w:szCs w:val="18"/>
                              </w:rPr>
                            </w:pPr>
                            <w:r>
                              <w:rPr>
                                <w:sz w:val="18"/>
                                <w:szCs w:val="18"/>
                              </w:rPr>
                              <w:t>58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EDFD81" id="Text Box 16" o:spid="_x0000_s1055" type="#_x0000_t202" style="position:absolute;left:0;text-align:left;margin-left:62.35pt;margin-top:8.15pt;width:9pt;height:10pt;z-index:-251628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" o:allowincell="f" filled="f" stroked="f">
                <v:textbox inset="0,0,0,0">
                  <w:txbxContent>
                    <w:p w14:paraId="70F6DE92" w14:textId="77777777" w:rsidR="008826AD" w:rsidRDefault="008826AD" w:rsidP="00246AC0">
                      <w:pPr>
                        <w:pStyle w:val="BodyText0"/>
                        <w:kinsoku w:val="0"/>
                        <w:overflowPunct w:val="0"/>
                        <w:spacing w:line="199" w:lineRule="exact"/>
                        <w:rPr>
                          <w:sz w:val="18"/>
                          <w:szCs w:val="18"/>
                        </w:rPr>
                      </w:pPr>
                      <w:r>
                        <w:rPr>
                          <w:sz w:val="18"/>
                          <w:szCs w:val="18"/>
                        </w:rPr>
                        <w:t>58</w:t>
                      </w:r>
                    </w:p>
                  </w:txbxContent>
                </v:textbox>
                <w10:wrap anchorx="page"/>
              </v:shape>
            </w:pict>
          </mc:Fallback>
        </mc:AlternateContent>
      </w:r>
      <w:r>
        <w:rPr>
          <w:sz w:val="20"/>
        </w:rPr>
        <w:t>complete or partial profile of another AP of its MLD in ML Probe Response</w:t>
      </w:r>
      <w:r>
        <w:rPr>
          <w:spacing w:val="-12"/>
          <w:sz w:val="20"/>
        </w:rPr>
        <w:t xml:space="preserve"> </w:t>
      </w:r>
      <w:r>
        <w:rPr>
          <w:sz w:val="20"/>
        </w:rPr>
        <w:t>frame.</w:t>
      </w:r>
    </w:p>
    <w:p w14:paraId="4B1E07EB" w14:textId="1C9956F0" w:rsidR="00246AC0" w:rsidRDefault="00246AC0" w:rsidP="00246AC0">
      <w:pPr>
        <w:pStyle w:val="BodyText0"/>
        <w:kinsoku w:val="0"/>
        <w:overflowPunct w:val="0"/>
        <w:spacing w:before="76" w:line="189" w:lineRule="exact"/>
        <w:ind w:left="106"/>
        <w:rPr>
          <w:sz w:val="18"/>
          <w:szCs w:val="18"/>
        </w:rPr>
      </w:pPr>
      <w:r>
        <w:rPr>
          <w:sz w:val="18"/>
          <w:szCs w:val="18"/>
        </w:rPr>
        <w:t>59</w:t>
      </w:r>
    </w:p>
    <w:p w14:paraId="5A228D26" w14:textId="18D7690C" w:rsidR="00246AC0" w:rsidRDefault="00246AC0" w:rsidP="00246AC0">
      <w:pPr>
        <w:pStyle w:val="ListParagraph"/>
        <w:widowControl w:val="0"/>
        <w:numPr>
          <w:ilvl w:val="0"/>
          <w:numId w:val="41"/>
        </w:numPr>
        <w:tabs>
          <w:tab w:val="left" w:pos="660"/>
        </w:tabs>
        <w:kinsoku w:val="0"/>
        <w:overflowPunct w:val="0"/>
        <w:autoSpaceDE w:val="0"/>
        <w:autoSpaceDN w:val="0"/>
        <w:adjustRightInd w:val="0"/>
        <w:spacing w:line="216" w:lineRule="exact"/>
        <w:contextualSpacing w:val="0"/>
        <w:jc w:val="left"/>
        <w:rPr>
          <w:position w:val="1"/>
          <w:sz w:val="20"/>
        </w:rPr>
      </w:pPr>
      <w:r>
        <w:rPr>
          <w:position w:val="1"/>
          <w:sz w:val="20"/>
        </w:rPr>
        <w:t>An</w:t>
      </w:r>
      <w:r>
        <w:rPr>
          <w:spacing w:val="22"/>
          <w:position w:val="1"/>
          <w:sz w:val="20"/>
        </w:rPr>
        <w:t xml:space="preserve"> </w:t>
      </w:r>
      <w:r>
        <w:rPr>
          <w:position w:val="1"/>
          <w:sz w:val="20"/>
        </w:rPr>
        <w:t>AP</w:t>
      </w:r>
      <w:r>
        <w:rPr>
          <w:spacing w:val="22"/>
          <w:position w:val="1"/>
          <w:sz w:val="20"/>
        </w:rPr>
        <w:t xml:space="preserve"> </w:t>
      </w:r>
      <w:r>
        <w:rPr>
          <w:position w:val="1"/>
          <w:sz w:val="20"/>
        </w:rPr>
        <w:t>of</w:t>
      </w:r>
      <w:r>
        <w:rPr>
          <w:spacing w:val="23"/>
          <w:position w:val="1"/>
          <w:sz w:val="20"/>
        </w:rPr>
        <w:t xml:space="preserve"> </w:t>
      </w:r>
      <w:r>
        <w:rPr>
          <w:position w:val="1"/>
          <w:sz w:val="20"/>
        </w:rPr>
        <w:t>an</w:t>
      </w:r>
      <w:r>
        <w:rPr>
          <w:spacing w:val="22"/>
          <w:position w:val="1"/>
          <w:sz w:val="20"/>
        </w:rPr>
        <w:t xml:space="preserve"> </w:t>
      </w:r>
      <w:r>
        <w:rPr>
          <w:position w:val="1"/>
          <w:sz w:val="20"/>
        </w:rPr>
        <w:t>AP</w:t>
      </w:r>
      <w:r>
        <w:rPr>
          <w:spacing w:val="22"/>
          <w:position w:val="1"/>
          <w:sz w:val="20"/>
        </w:rPr>
        <w:t xml:space="preserve"> </w:t>
      </w:r>
      <w:r>
        <w:rPr>
          <w:position w:val="1"/>
          <w:sz w:val="20"/>
        </w:rPr>
        <w:t>MLD</w:t>
      </w:r>
      <w:r>
        <w:rPr>
          <w:spacing w:val="23"/>
          <w:position w:val="1"/>
          <w:sz w:val="20"/>
        </w:rPr>
        <w:t xml:space="preserve"> </w:t>
      </w:r>
      <w:r>
        <w:rPr>
          <w:position w:val="1"/>
          <w:sz w:val="20"/>
        </w:rPr>
        <w:t>shall</w:t>
      </w:r>
      <w:r>
        <w:rPr>
          <w:spacing w:val="23"/>
          <w:position w:val="1"/>
          <w:sz w:val="20"/>
        </w:rPr>
        <w:t xml:space="preserve"> </w:t>
      </w:r>
      <w:r>
        <w:rPr>
          <w:position w:val="1"/>
          <w:sz w:val="20"/>
        </w:rPr>
        <w:t>include</w:t>
      </w:r>
      <w:r>
        <w:rPr>
          <w:spacing w:val="22"/>
          <w:position w:val="1"/>
          <w:sz w:val="20"/>
        </w:rPr>
        <w:t xml:space="preserve"> </w:t>
      </w:r>
      <w:r>
        <w:rPr>
          <w:position w:val="1"/>
          <w:sz w:val="20"/>
        </w:rPr>
        <w:t>complete</w:t>
      </w:r>
      <w:r>
        <w:rPr>
          <w:spacing w:val="22"/>
          <w:position w:val="1"/>
          <w:sz w:val="20"/>
        </w:rPr>
        <w:t xml:space="preserve"> </w:t>
      </w:r>
      <w:r>
        <w:rPr>
          <w:position w:val="1"/>
          <w:sz w:val="20"/>
        </w:rPr>
        <w:t>profile</w:t>
      </w:r>
      <w:r>
        <w:rPr>
          <w:spacing w:val="24"/>
          <w:position w:val="1"/>
          <w:sz w:val="20"/>
        </w:rPr>
        <w:t xml:space="preserve"> </w:t>
      </w:r>
      <w:r>
        <w:rPr>
          <w:position w:val="1"/>
          <w:sz w:val="20"/>
        </w:rPr>
        <w:t>of</w:t>
      </w:r>
      <w:r>
        <w:rPr>
          <w:spacing w:val="23"/>
          <w:position w:val="1"/>
          <w:sz w:val="20"/>
        </w:rPr>
        <w:t xml:space="preserve"> </w:t>
      </w:r>
      <w:r>
        <w:rPr>
          <w:position w:val="1"/>
          <w:sz w:val="20"/>
        </w:rPr>
        <w:t>another</w:t>
      </w:r>
      <w:r>
        <w:rPr>
          <w:spacing w:val="22"/>
          <w:position w:val="1"/>
          <w:sz w:val="20"/>
        </w:rPr>
        <w:t xml:space="preserve"> </w:t>
      </w:r>
      <w:r>
        <w:rPr>
          <w:position w:val="1"/>
          <w:sz w:val="20"/>
        </w:rPr>
        <w:t>AP</w:t>
      </w:r>
      <w:r>
        <w:rPr>
          <w:spacing w:val="21"/>
          <w:position w:val="1"/>
          <w:sz w:val="20"/>
        </w:rPr>
        <w:t xml:space="preserve"> </w:t>
      </w:r>
      <w:r>
        <w:rPr>
          <w:position w:val="1"/>
          <w:sz w:val="20"/>
        </w:rPr>
        <w:t>of</w:t>
      </w:r>
      <w:r>
        <w:rPr>
          <w:spacing w:val="21"/>
          <w:position w:val="1"/>
          <w:sz w:val="20"/>
        </w:rPr>
        <w:t xml:space="preserve"> </w:t>
      </w:r>
      <w:r>
        <w:rPr>
          <w:position w:val="1"/>
          <w:sz w:val="20"/>
        </w:rPr>
        <w:t>its</w:t>
      </w:r>
      <w:r>
        <w:rPr>
          <w:spacing w:val="22"/>
          <w:position w:val="1"/>
          <w:sz w:val="20"/>
        </w:rPr>
        <w:t xml:space="preserve"> </w:t>
      </w:r>
      <w:r>
        <w:rPr>
          <w:position w:val="1"/>
          <w:sz w:val="20"/>
        </w:rPr>
        <w:t>MLD</w:t>
      </w:r>
      <w:r>
        <w:rPr>
          <w:spacing w:val="23"/>
          <w:position w:val="1"/>
          <w:sz w:val="20"/>
        </w:rPr>
        <w:t xml:space="preserve"> </w:t>
      </w:r>
      <w:r>
        <w:rPr>
          <w:position w:val="1"/>
          <w:sz w:val="20"/>
        </w:rPr>
        <w:t>in</w:t>
      </w:r>
      <w:r>
        <w:rPr>
          <w:spacing w:val="22"/>
          <w:position w:val="1"/>
          <w:sz w:val="20"/>
        </w:rPr>
        <w:t xml:space="preserve"> </w:t>
      </w:r>
      <w:r>
        <w:rPr>
          <w:position w:val="1"/>
          <w:sz w:val="20"/>
        </w:rPr>
        <w:t>its</w:t>
      </w:r>
      <w:r>
        <w:rPr>
          <w:spacing w:val="22"/>
          <w:position w:val="1"/>
          <w:sz w:val="20"/>
        </w:rPr>
        <w:t xml:space="preserve"> </w:t>
      </w:r>
      <w:r>
        <w:rPr>
          <w:position w:val="1"/>
          <w:sz w:val="20"/>
        </w:rPr>
        <w:t>(Re-)Association</w:t>
      </w:r>
    </w:p>
    <w:p w14:paraId="7A8DCF48" w14:textId="4D178A0A" w:rsidR="00246AC0" w:rsidRDefault="00246AC0" w:rsidP="00246AC0">
      <w:pPr>
        <w:pStyle w:val="ListParagraph"/>
        <w:widowControl w:val="0"/>
        <w:numPr>
          <w:ilvl w:val="0"/>
          <w:numId w:val="41"/>
        </w:numPr>
        <w:tabs>
          <w:tab w:val="left" w:pos="660"/>
        </w:tabs>
        <w:kinsoku w:val="0"/>
        <w:overflowPunct w:val="0"/>
        <w:autoSpaceDE w:val="0"/>
        <w:autoSpaceDN w:val="0"/>
        <w:adjustRightInd w:val="0"/>
        <w:spacing w:line="219" w:lineRule="exact"/>
        <w:contextualSpacing w:val="0"/>
        <w:jc w:val="left"/>
        <w:rPr>
          <w:sz w:val="20"/>
        </w:rPr>
      </w:pPr>
      <w:r>
        <w:rPr>
          <w:sz w:val="20"/>
        </w:rPr>
        <w:t>Response</w:t>
      </w:r>
      <w:r>
        <w:rPr>
          <w:spacing w:val="25"/>
          <w:sz w:val="20"/>
        </w:rPr>
        <w:t xml:space="preserve"> </w:t>
      </w:r>
      <w:r>
        <w:rPr>
          <w:sz w:val="20"/>
        </w:rPr>
        <w:t>frame</w:t>
      </w:r>
      <w:r>
        <w:rPr>
          <w:spacing w:val="27"/>
          <w:sz w:val="20"/>
        </w:rPr>
        <w:t xml:space="preserve"> </w:t>
      </w:r>
      <w:r>
        <w:rPr>
          <w:sz w:val="20"/>
        </w:rPr>
        <w:t>by</w:t>
      </w:r>
      <w:r>
        <w:rPr>
          <w:spacing w:val="27"/>
          <w:sz w:val="20"/>
        </w:rPr>
        <w:t xml:space="preserve"> </w:t>
      </w:r>
      <w:r>
        <w:rPr>
          <w:sz w:val="20"/>
        </w:rPr>
        <w:t>following</w:t>
      </w:r>
      <w:r>
        <w:rPr>
          <w:spacing w:val="25"/>
          <w:sz w:val="20"/>
        </w:rPr>
        <w:t xml:space="preserve"> </w:t>
      </w:r>
      <w:r>
        <w:rPr>
          <w:sz w:val="20"/>
        </w:rPr>
        <w:t>the</w:t>
      </w:r>
      <w:r>
        <w:rPr>
          <w:spacing w:val="27"/>
          <w:sz w:val="20"/>
        </w:rPr>
        <w:t xml:space="preserve"> </w:t>
      </w:r>
      <w:r>
        <w:rPr>
          <w:sz w:val="20"/>
        </w:rPr>
        <w:t>rules</w:t>
      </w:r>
      <w:r>
        <w:rPr>
          <w:spacing w:val="26"/>
          <w:sz w:val="20"/>
        </w:rPr>
        <w:t xml:space="preserve"> </w:t>
      </w:r>
      <w:r>
        <w:rPr>
          <w:sz w:val="20"/>
        </w:rPr>
        <w:t>defined</w:t>
      </w:r>
      <w:r>
        <w:rPr>
          <w:spacing w:val="26"/>
          <w:sz w:val="20"/>
        </w:rPr>
        <w:t xml:space="preserve"> </w:t>
      </w:r>
      <w:r>
        <w:rPr>
          <w:sz w:val="20"/>
        </w:rPr>
        <w:t>in</w:t>
      </w:r>
      <w:r>
        <w:rPr>
          <w:spacing w:val="27"/>
          <w:sz w:val="20"/>
        </w:rPr>
        <w:t xml:space="preserve"> </w:t>
      </w:r>
      <w:hyperlink w:anchor="bookmark7" w:history="1">
        <w:r>
          <w:rPr>
            <w:sz w:val="20"/>
          </w:rPr>
          <w:t>35.3.5.4</w:t>
        </w:r>
        <w:r>
          <w:rPr>
            <w:spacing w:val="26"/>
            <w:sz w:val="20"/>
          </w:rPr>
          <w:t xml:space="preserve"> </w:t>
        </w:r>
        <w:r>
          <w:rPr>
            <w:sz w:val="20"/>
          </w:rPr>
          <w:t>(Usage</w:t>
        </w:r>
        <w:r>
          <w:rPr>
            <w:spacing w:val="25"/>
            <w:sz w:val="20"/>
          </w:rPr>
          <w:t xml:space="preserve"> </w:t>
        </w:r>
        <w:r>
          <w:rPr>
            <w:sz w:val="20"/>
          </w:rPr>
          <w:t>and</w:t>
        </w:r>
        <w:r>
          <w:rPr>
            <w:spacing w:val="27"/>
            <w:sz w:val="20"/>
          </w:rPr>
          <w:t xml:space="preserve"> </w:t>
        </w:r>
        <w:r>
          <w:rPr>
            <w:sz w:val="20"/>
          </w:rPr>
          <w:t>rules</w:t>
        </w:r>
        <w:r>
          <w:rPr>
            <w:spacing w:val="27"/>
            <w:sz w:val="20"/>
          </w:rPr>
          <w:t xml:space="preserve"> </w:t>
        </w:r>
        <w:r>
          <w:rPr>
            <w:sz w:val="20"/>
          </w:rPr>
          <w:t>of</w:t>
        </w:r>
        <w:r>
          <w:rPr>
            <w:spacing w:val="25"/>
            <w:sz w:val="20"/>
          </w:rPr>
          <w:t xml:space="preserve"> </w:t>
        </w:r>
        <w:r>
          <w:rPr>
            <w:sz w:val="20"/>
          </w:rPr>
          <w:t>Basic</w:t>
        </w:r>
        <w:r>
          <w:rPr>
            <w:spacing w:val="27"/>
            <w:sz w:val="20"/>
          </w:rPr>
          <w:t xml:space="preserve"> </w:t>
        </w:r>
        <w:r>
          <w:rPr>
            <w:sz w:val="20"/>
          </w:rPr>
          <w:t>variant</w:t>
        </w:r>
        <w:r>
          <w:rPr>
            <w:spacing w:val="26"/>
            <w:sz w:val="20"/>
          </w:rPr>
          <w:t xml:space="preserve"> </w:t>
        </w:r>
        <w:r>
          <w:rPr>
            <w:sz w:val="20"/>
          </w:rPr>
          <w:t>Multi-link</w:t>
        </w:r>
      </w:hyperlink>
    </w:p>
    <w:p w14:paraId="2D55ED40" w14:textId="6B0295A2" w:rsidR="00246AC0" w:rsidRDefault="00773342" w:rsidP="00246AC0">
      <w:pPr>
        <w:pStyle w:val="ListParagraph"/>
        <w:widowControl w:val="0"/>
        <w:numPr>
          <w:ilvl w:val="0"/>
          <w:numId w:val="41"/>
        </w:numPr>
        <w:tabs>
          <w:tab w:val="left" w:pos="660"/>
        </w:tabs>
        <w:kinsoku w:val="0"/>
        <w:overflowPunct w:val="0"/>
        <w:autoSpaceDE w:val="0"/>
        <w:autoSpaceDN w:val="0"/>
        <w:adjustRightInd w:val="0"/>
        <w:spacing w:line="219" w:lineRule="exact"/>
        <w:contextualSpacing w:val="0"/>
        <w:jc w:val="left"/>
        <w:rPr>
          <w:sz w:val="20"/>
        </w:rPr>
      </w:pPr>
      <w:hyperlink w:anchor="bookmark7" w:history="1">
        <w:r w:rsidR="00246AC0">
          <w:rPr>
            <w:sz w:val="20"/>
          </w:rPr>
          <w:t>element in the context of multi-link</w:t>
        </w:r>
        <w:r w:rsidR="00246AC0">
          <w:rPr>
            <w:spacing w:val="-2"/>
            <w:sz w:val="20"/>
          </w:rPr>
          <w:t xml:space="preserve"> </w:t>
        </w:r>
        <w:r w:rsidR="00246AC0">
          <w:rPr>
            <w:sz w:val="20"/>
          </w:rPr>
          <w:t>setup)</w:t>
        </w:r>
      </w:hyperlink>
      <w:r w:rsidR="00246AC0">
        <w:rPr>
          <w:sz w:val="20"/>
        </w:rPr>
        <w:t>.</w:t>
      </w:r>
    </w:p>
    <w:p w14:paraId="547B7FE6" w14:textId="1600EBDF" w:rsidR="00246AC0" w:rsidRDefault="00246AC0" w:rsidP="00246AC0">
      <w:pPr>
        <w:pStyle w:val="BodyText0"/>
        <w:kinsoku w:val="0"/>
        <w:overflowPunct w:val="0"/>
        <w:spacing w:line="161" w:lineRule="exact"/>
        <w:ind w:left="106"/>
        <w:rPr>
          <w:sz w:val="18"/>
          <w:szCs w:val="18"/>
        </w:rPr>
      </w:pPr>
      <w:r>
        <w:rPr>
          <w:sz w:val="18"/>
          <w:szCs w:val="18"/>
        </w:rPr>
        <w:t>63</w:t>
      </w:r>
    </w:p>
    <w:p w14:paraId="20E6779E" w14:textId="1D079086" w:rsidR="00246AC0" w:rsidRDefault="00246AC0" w:rsidP="00246AC0">
      <w:pPr>
        <w:pStyle w:val="BodyText0"/>
        <w:kinsoku w:val="0"/>
        <w:overflowPunct w:val="0"/>
        <w:spacing w:line="200" w:lineRule="exact"/>
        <w:ind w:left="106"/>
        <w:rPr>
          <w:sz w:val="18"/>
          <w:szCs w:val="18"/>
        </w:rPr>
      </w:pPr>
      <w:r>
        <w:rPr>
          <w:sz w:val="18"/>
          <w:szCs w:val="18"/>
        </w:rPr>
        <w:t>64</w:t>
      </w:r>
    </w:p>
    <w:p w14:paraId="4487B2CD" w14:textId="2E5B822A" w:rsidR="00246AC0" w:rsidRDefault="00246AC0" w:rsidP="00120215">
      <w:pPr>
        <w:pStyle w:val="BodyText0"/>
        <w:kinsoku w:val="0"/>
        <w:overflowPunct w:val="0"/>
        <w:spacing w:line="200" w:lineRule="exact"/>
        <w:ind w:left="106"/>
        <w:rPr>
          <w:sz w:val="18"/>
          <w:szCs w:val="18"/>
        </w:rPr>
      </w:pPr>
      <w:r>
        <w:rPr>
          <w:sz w:val="18"/>
          <w:szCs w:val="18"/>
        </w:rPr>
        <w:t>65</w:t>
      </w:r>
    </w:p>
    <w:p w14:paraId="24E34A7A" w14:textId="46402651" w:rsidR="00246AC0" w:rsidRDefault="00246AC0" w:rsidP="00246AC0">
      <w:pPr>
        <w:pStyle w:val="BodyText0"/>
        <w:kinsoku w:val="0"/>
        <w:overflowPunct w:val="0"/>
        <w:spacing w:line="204" w:lineRule="exact"/>
        <w:ind w:left="106"/>
        <w:rPr>
          <w:sz w:val="18"/>
          <w:szCs w:val="18"/>
        </w:rPr>
        <w:sectPr w:rsidR="00246AC0">
          <w:pgSz w:w="12240" w:h="15840"/>
          <w:pgMar w:top="1280" w:right="1680" w:bottom="880" w:left="1140" w:header="661" w:footer="681" w:gutter="0"/>
          <w:cols w:space="720"/>
          <w:noEndnote/>
        </w:sectPr>
      </w:pPr>
    </w:p>
    <w:p w14:paraId="3EACE24B" w14:textId="4CF25069" w:rsidR="00246AC0" w:rsidRDefault="00246AC0" w:rsidP="00246AC0">
      <w:pPr>
        <w:pStyle w:val="ListParagraph"/>
        <w:widowControl w:val="0"/>
        <w:numPr>
          <w:ilvl w:val="0"/>
          <w:numId w:val="40"/>
        </w:numPr>
        <w:tabs>
          <w:tab w:val="left" w:pos="660"/>
        </w:tabs>
        <w:kinsoku w:val="0"/>
        <w:overflowPunct w:val="0"/>
        <w:autoSpaceDE w:val="0"/>
        <w:autoSpaceDN w:val="0"/>
        <w:adjustRightInd w:val="0"/>
        <w:spacing w:before="89" w:line="219" w:lineRule="exact"/>
        <w:contextualSpacing w:val="0"/>
        <w:jc w:val="left"/>
        <w:rPr>
          <w:sz w:val="20"/>
        </w:rPr>
      </w:pPr>
      <w:r>
        <w:rPr>
          <w:sz w:val="20"/>
        </w:rPr>
        <w:lastRenderedPageBreak/>
        <w:t xml:space="preserve">A </w:t>
      </w:r>
      <w:r>
        <w:rPr>
          <w:spacing w:val="-5"/>
          <w:sz w:val="20"/>
        </w:rPr>
        <w:t xml:space="preserve">STA </w:t>
      </w:r>
      <w:r>
        <w:rPr>
          <w:sz w:val="20"/>
        </w:rPr>
        <w:t xml:space="preserve">of a non-AP MLD shall include complete profile of another </w:t>
      </w:r>
      <w:r>
        <w:rPr>
          <w:spacing w:val="-6"/>
          <w:sz w:val="20"/>
        </w:rPr>
        <w:t xml:space="preserve">STA </w:t>
      </w:r>
      <w:r>
        <w:rPr>
          <w:sz w:val="20"/>
        </w:rPr>
        <w:t>of its MLD in its</w:t>
      </w:r>
      <w:r>
        <w:rPr>
          <w:spacing w:val="28"/>
          <w:sz w:val="20"/>
        </w:rPr>
        <w:t xml:space="preserve"> </w:t>
      </w:r>
      <w:r>
        <w:rPr>
          <w:sz w:val="20"/>
        </w:rPr>
        <w:t>(Re-)Association</w:t>
      </w:r>
    </w:p>
    <w:p w14:paraId="09722506" w14:textId="35956DA8" w:rsidR="00246AC0" w:rsidRDefault="00246AC0" w:rsidP="00246AC0">
      <w:pPr>
        <w:pStyle w:val="ListParagraph"/>
        <w:widowControl w:val="0"/>
        <w:numPr>
          <w:ilvl w:val="0"/>
          <w:numId w:val="40"/>
        </w:numPr>
        <w:tabs>
          <w:tab w:val="left" w:pos="660"/>
        </w:tabs>
        <w:kinsoku w:val="0"/>
        <w:overflowPunct w:val="0"/>
        <w:autoSpaceDE w:val="0"/>
        <w:autoSpaceDN w:val="0"/>
        <w:adjustRightInd w:val="0"/>
        <w:spacing w:line="220" w:lineRule="exact"/>
        <w:contextualSpacing w:val="0"/>
        <w:jc w:val="left"/>
        <w:rPr>
          <w:sz w:val="20"/>
        </w:rPr>
      </w:pPr>
      <w:r>
        <w:rPr>
          <w:sz w:val="20"/>
        </w:rPr>
        <w:t>Request</w:t>
      </w:r>
      <w:r>
        <w:rPr>
          <w:spacing w:val="34"/>
          <w:sz w:val="20"/>
        </w:rPr>
        <w:t xml:space="preserve"> </w:t>
      </w:r>
      <w:r>
        <w:rPr>
          <w:sz w:val="20"/>
        </w:rPr>
        <w:t>frame</w:t>
      </w:r>
      <w:r>
        <w:rPr>
          <w:spacing w:val="34"/>
          <w:sz w:val="20"/>
        </w:rPr>
        <w:t xml:space="preserve"> </w:t>
      </w:r>
      <w:r>
        <w:rPr>
          <w:sz w:val="20"/>
        </w:rPr>
        <w:t>by</w:t>
      </w:r>
      <w:r>
        <w:rPr>
          <w:spacing w:val="35"/>
          <w:sz w:val="20"/>
        </w:rPr>
        <w:t xml:space="preserve"> </w:t>
      </w:r>
      <w:r>
        <w:rPr>
          <w:sz w:val="20"/>
        </w:rPr>
        <w:t>following</w:t>
      </w:r>
      <w:r>
        <w:rPr>
          <w:spacing w:val="34"/>
          <w:sz w:val="20"/>
        </w:rPr>
        <w:t xml:space="preserve"> </w:t>
      </w:r>
      <w:r>
        <w:rPr>
          <w:sz w:val="20"/>
        </w:rPr>
        <w:t>the</w:t>
      </w:r>
      <w:r>
        <w:rPr>
          <w:spacing w:val="35"/>
          <w:sz w:val="20"/>
        </w:rPr>
        <w:t xml:space="preserve"> </w:t>
      </w:r>
      <w:r>
        <w:rPr>
          <w:sz w:val="20"/>
        </w:rPr>
        <w:t>rules</w:t>
      </w:r>
      <w:r>
        <w:rPr>
          <w:spacing w:val="33"/>
          <w:sz w:val="20"/>
        </w:rPr>
        <w:t xml:space="preserve"> </w:t>
      </w:r>
      <w:r>
        <w:rPr>
          <w:sz w:val="20"/>
        </w:rPr>
        <w:t>defined</w:t>
      </w:r>
      <w:r>
        <w:rPr>
          <w:spacing w:val="35"/>
          <w:sz w:val="20"/>
        </w:rPr>
        <w:t xml:space="preserve"> </w:t>
      </w:r>
      <w:r>
        <w:rPr>
          <w:sz w:val="20"/>
        </w:rPr>
        <w:t>in</w:t>
      </w:r>
      <w:r>
        <w:rPr>
          <w:spacing w:val="33"/>
          <w:sz w:val="20"/>
        </w:rPr>
        <w:t xml:space="preserve"> </w:t>
      </w:r>
      <w:hyperlink w:anchor="bookmark7" w:history="1">
        <w:r>
          <w:rPr>
            <w:sz w:val="20"/>
          </w:rPr>
          <w:t>35.3.5.4</w:t>
        </w:r>
        <w:r>
          <w:rPr>
            <w:spacing w:val="34"/>
            <w:sz w:val="20"/>
          </w:rPr>
          <w:t xml:space="preserve"> </w:t>
        </w:r>
        <w:r>
          <w:rPr>
            <w:sz w:val="20"/>
          </w:rPr>
          <w:t>(Usage</w:t>
        </w:r>
        <w:r>
          <w:rPr>
            <w:spacing w:val="34"/>
            <w:sz w:val="20"/>
          </w:rPr>
          <w:t xml:space="preserve"> </w:t>
        </w:r>
        <w:r>
          <w:rPr>
            <w:sz w:val="20"/>
          </w:rPr>
          <w:t>and</w:t>
        </w:r>
        <w:r>
          <w:rPr>
            <w:spacing w:val="34"/>
            <w:sz w:val="20"/>
          </w:rPr>
          <w:t xml:space="preserve"> </w:t>
        </w:r>
        <w:r>
          <w:rPr>
            <w:sz w:val="20"/>
          </w:rPr>
          <w:t>rules</w:t>
        </w:r>
        <w:r>
          <w:rPr>
            <w:spacing w:val="34"/>
            <w:sz w:val="20"/>
          </w:rPr>
          <w:t xml:space="preserve"> </w:t>
        </w:r>
        <w:r>
          <w:rPr>
            <w:sz w:val="20"/>
          </w:rPr>
          <w:t>of</w:t>
        </w:r>
        <w:r>
          <w:rPr>
            <w:spacing w:val="35"/>
            <w:sz w:val="20"/>
          </w:rPr>
          <w:t xml:space="preserve"> </w:t>
        </w:r>
        <w:r>
          <w:rPr>
            <w:sz w:val="20"/>
          </w:rPr>
          <w:t>Basic</w:t>
        </w:r>
        <w:r>
          <w:rPr>
            <w:spacing w:val="33"/>
            <w:sz w:val="20"/>
          </w:rPr>
          <w:t xml:space="preserve"> </w:t>
        </w:r>
        <w:r>
          <w:rPr>
            <w:sz w:val="20"/>
          </w:rPr>
          <w:t>variant</w:t>
        </w:r>
        <w:r>
          <w:rPr>
            <w:spacing w:val="35"/>
            <w:sz w:val="20"/>
          </w:rPr>
          <w:t xml:space="preserve"> </w:t>
        </w:r>
        <w:r>
          <w:rPr>
            <w:sz w:val="20"/>
          </w:rPr>
          <w:t>Multi-link</w:t>
        </w:r>
      </w:hyperlink>
    </w:p>
    <w:p w14:paraId="7B031F7B" w14:textId="46670F1C" w:rsidR="00246AC0" w:rsidRDefault="00773342" w:rsidP="00246AC0">
      <w:pPr>
        <w:pStyle w:val="ListParagraph"/>
        <w:widowControl w:val="0"/>
        <w:numPr>
          <w:ilvl w:val="0"/>
          <w:numId w:val="40"/>
        </w:numPr>
        <w:tabs>
          <w:tab w:val="left" w:pos="660"/>
        </w:tabs>
        <w:kinsoku w:val="0"/>
        <w:overflowPunct w:val="0"/>
        <w:autoSpaceDE w:val="0"/>
        <w:autoSpaceDN w:val="0"/>
        <w:adjustRightInd w:val="0"/>
        <w:spacing w:line="218" w:lineRule="exact"/>
        <w:contextualSpacing w:val="0"/>
        <w:jc w:val="left"/>
        <w:rPr>
          <w:sz w:val="20"/>
        </w:rPr>
      </w:pPr>
      <w:hyperlink w:anchor="bookmark7" w:history="1">
        <w:r w:rsidR="00246AC0">
          <w:rPr>
            <w:sz w:val="20"/>
          </w:rPr>
          <w:t>element in the context of multi-link</w:t>
        </w:r>
        <w:r w:rsidR="00246AC0">
          <w:rPr>
            <w:spacing w:val="-2"/>
            <w:sz w:val="20"/>
          </w:rPr>
          <w:t xml:space="preserve"> </w:t>
        </w:r>
        <w:r w:rsidR="00246AC0">
          <w:rPr>
            <w:sz w:val="20"/>
          </w:rPr>
          <w:t>setup)</w:t>
        </w:r>
      </w:hyperlink>
      <w:r w:rsidR="00246AC0">
        <w:rPr>
          <w:sz w:val="20"/>
        </w:rPr>
        <w:t>.</w:t>
      </w:r>
    </w:p>
    <w:p w14:paraId="5AAE2D3E" w14:textId="480281D9" w:rsidR="00246AC0" w:rsidRDefault="00246AC0" w:rsidP="006F5BE5">
      <w:pPr>
        <w:pStyle w:val="Default"/>
        <w:rPr>
          <w:ins w:id="442" w:author="Cariou, Laurent" w:date="2021-03-01T17:07:00Z"/>
        </w:rPr>
      </w:pPr>
    </w:p>
    <w:p w14:paraId="233C4EA1" w14:textId="5BA1466F" w:rsidR="00812233" w:rsidRDefault="00812233" w:rsidP="006F5BE5">
      <w:pPr>
        <w:pStyle w:val="Default"/>
        <w:rPr>
          <w:ins w:id="443" w:author="Cariou, Laurent" w:date="2021-03-01T17:07:00Z"/>
        </w:rPr>
      </w:pPr>
    </w:p>
    <w:p w14:paraId="55180942" w14:textId="16280943" w:rsidR="00812233" w:rsidRDefault="00812233" w:rsidP="006F5BE5">
      <w:pPr>
        <w:pStyle w:val="Default"/>
        <w:rPr>
          <w:ins w:id="444" w:author="Cariou, Laurent" w:date="2021-03-01T17:07:00Z"/>
        </w:rPr>
      </w:pPr>
    </w:p>
    <w:p w14:paraId="18F8127A" w14:textId="7FE9A291" w:rsidR="00812233" w:rsidRDefault="00812233" w:rsidP="006F5BE5">
      <w:pPr>
        <w:pStyle w:val="Default"/>
        <w:rPr>
          <w:ins w:id="445" w:author="Cariou, Laurent" w:date="2021-03-01T17:07:00Z"/>
        </w:rPr>
      </w:pPr>
    </w:p>
    <w:p w14:paraId="62076A03" w14:textId="0835F584" w:rsidR="00573864" w:rsidRPr="00C476A9" w:rsidRDefault="00573864" w:rsidP="006F5BE5">
      <w:pPr>
        <w:pStyle w:val="Default"/>
        <w:rPr>
          <w:b/>
          <w:bCs/>
        </w:rPr>
      </w:pPr>
      <w:r w:rsidRPr="00C476A9">
        <w:rPr>
          <w:b/>
          <w:bCs/>
        </w:rPr>
        <w:t>11.49 Reduced neighbor report</w:t>
      </w:r>
    </w:p>
    <w:p w14:paraId="6F55D2A6" w14:textId="77777777" w:rsidR="00573864" w:rsidRDefault="00573864" w:rsidP="006F5BE5">
      <w:pPr>
        <w:pStyle w:val="Default"/>
        <w:rPr>
          <w:ins w:id="446" w:author="Cariou, Laurent" w:date="2021-03-01T17:11:00Z"/>
        </w:rPr>
      </w:pPr>
    </w:p>
    <w:p w14:paraId="410E831F" w14:textId="5CA40157" w:rsidR="00812233" w:rsidRDefault="00551271" w:rsidP="006F5BE5">
      <w:pPr>
        <w:pStyle w:val="Default"/>
      </w:pPr>
      <w:r>
        <w:t>[…]</w:t>
      </w:r>
    </w:p>
    <w:p w14:paraId="1AD44864" w14:textId="77777777" w:rsidR="00551271" w:rsidRDefault="00551271" w:rsidP="006F5BE5">
      <w:pPr>
        <w:pStyle w:val="Default"/>
        <w:rPr>
          <w:ins w:id="447" w:author="Cariou, Laurent" w:date="2021-03-01T17:13:00Z"/>
        </w:rPr>
      </w:pPr>
    </w:p>
    <w:p w14:paraId="4C716D8A" w14:textId="557DB600" w:rsidR="005D2F3E" w:rsidRDefault="00551271" w:rsidP="00551271">
      <w:proofErr w:type="spellStart"/>
      <w:r w:rsidRPr="009237A8">
        <w:rPr>
          <w:highlight w:val="yellow"/>
        </w:rPr>
        <w:t>TGbe</w:t>
      </w:r>
      <w:proofErr w:type="spellEnd"/>
      <w:r w:rsidRPr="009237A8">
        <w:rPr>
          <w:highlight w:val="yellow"/>
        </w:rPr>
        <w:t xml:space="preserve"> editor: Please update the followi</w:t>
      </w:r>
      <w:r w:rsidRPr="009B3EA2">
        <w:rPr>
          <w:highlight w:val="yellow"/>
        </w:rPr>
        <w:t xml:space="preserve">ng </w:t>
      </w:r>
      <w:r>
        <w:rPr>
          <w:highlight w:val="yellow"/>
        </w:rPr>
        <w:t xml:space="preserve">paragraph </w:t>
      </w:r>
      <w:r w:rsidRPr="009B3EA2">
        <w:rPr>
          <w:highlight w:val="yellow"/>
        </w:rPr>
        <w:t xml:space="preserve">as shown </w:t>
      </w:r>
      <w:r>
        <w:rPr>
          <w:highlight w:val="yellow"/>
        </w:rPr>
        <w:t>below</w:t>
      </w:r>
      <w:r w:rsidR="00E445F1">
        <w:t xml:space="preserve"> (#1018)</w:t>
      </w:r>
    </w:p>
    <w:p w14:paraId="6976291E" w14:textId="77777777" w:rsidR="00551271" w:rsidRPr="00C476A9" w:rsidRDefault="00551271" w:rsidP="00C476A9">
      <w:pPr>
        <w:rPr>
          <w:ins w:id="448" w:author="Cariou, Laurent" w:date="2021-03-01T17:13:00Z"/>
          <w:b/>
          <w:sz w:val="20"/>
        </w:rPr>
      </w:pPr>
    </w:p>
    <w:p w14:paraId="07EBAB5F" w14:textId="5CE9F061" w:rsidR="005D2F3E" w:rsidRDefault="005D2F3E" w:rsidP="005D2F3E">
      <w:pPr>
        <w:pStyle w:val="Default"/>
        <w:jc w:val="both"/>
        <w:rPr>
          <w:rFonts w:ascii="Times New Roman" w:hAnsi="Times New Roman" w:cs="Times New Roman"/>
          <w:sz w:val="20"/>
          <w:szCs w:val="20"/>
          <w:u w:val="single"/>
        </w:rPr>
      </w:pPr>
      <w:r w:rsidRPr="005D2F3E">
        <w:rPr>
          <w:rFonts w:ascii="Times New Roman" w:hAnsi="Times New Roman" w:cs="Times New Roman"/>
          <w:sz w:val="20"/>
          <w:szCs w:val="20"/>
        </w:rPr>
        <w:t>A STA that receives a Neighbor AP Information field with a recognized TBTT Information Field Type subfield</w:t>
      </w:r>
      <w:r>
        <w:rPr>
          <w:rFonts w:ascii="Times New Roman" w:hAnsi="Times New Roman" w:cs="Times New Roman"/>
          <w:sz w:val="20"/>
          <w:szCs w:val="20"/>
        </w:rPr>
        <w:t xml:space="preserve"> </w:t>
      </w:r>
      <w:r w:rsidRPr="005D2F3E">
        <w:rPr>
          <w:rFonts w:ascii="Times New Roman" w:hAnsi="Times New Roman" w:cs="Times New Roman"/>
          <w:sz w:val="20"/>
          <w:szCs w:val="20"/>
        </w:rPr>
        <w:t xml:space="preserve">but an unrecognized TBTT Information Length subfield </w:t>
      </w:r>
      <w:r w:rsidRPr="005F20F9">
        <w:rPr>
          <w:rFonts w:ascii="Times New Roman" w:hAnsi="Times New Roman" w:cs="Times New Roman"/>
          <w:strike/>
          <w:sz w:val="20"/>
          <w:szCs w:val="20"/>
        </w:rPr>
        <w:t xml:space="preserve">shall ignore that Neighbor AP Information field and continue to process remaining Neighbor AP Information </w:t>
      </w:r>
      <w:proofErr w:type="spellStart"/>
      <w:r w:rsidRPr="005F20F9">
        <w:rPr>
          <w:rFonts w:ascii="Times New Roman" w:hAnsi="Times New Roman" w:cs="Times New Roman"/>
          <w:strike/>
          <w:sz w:val="20"/>
          <w:szCs w:val="20"/>
        </w:rPr>
        <w:t>fields.</w:t>
      </w:r>
      <w:r w:rsidRPr="005F20F9">
        <w:rPr>
          <w:rFonts w:ascii="Times New Roman" w:hAnsi="Times New Roman" w:cs="Times New Roman"/>
          <w:sz w:val="20"/>
          <w:szCs w:val="20"/>
          <w:u w:val="single"/>
        </w:rPr>
        <w:t>has</w:t>
      </w:r>
      <w:proofErr w:type="spellEnd"/>
      <w:r w:rsidRPr="005F20F9">
        <w:rPr>
          <w:rFonts w:ascii="Times New Roman" w:hAnsi="Times New Roman" w:cs="Times New Roman"/>
          <w:sz w:val="20"/>
          <w:szCs w:val="20"/>
          <w:u w:val="single"/>
        </w:rPr>
        <w:t xml:space="preserve"> </w:t>
      </w:r>
      <w:del w:id="449" w:author="Cariou, Laurent" w:date="2021-03-01T17:19:00Z">
        <w:r w:rsidRPr="005F20F9" w:rsidDel="00ED19A4">
          <w:rPr>
            <w:rFonts w:ascii="Times New Roman" w:hAnsi="Times New Roman" w:cs="Times New Roman"/>
            <w:sz w:val="20"/>
            <w:szCs w:val="20"/>
            <w:u w:val="single"/>
          </w:rPr>
          <w:delText xml:space="preserve">two </w:delText>
        </w:r>
      </w:del>
      <w:ins w:id="450" w:author="Cariou, Laurent" w:date="2021-03-01T17:19:00Z">
        <w:r w:rsidR="00ED19A4">
          <w:rPr>
            <w:rFonts w:ascii="Times New Roman" w:hAnsi="Times New Roman" w:cs="Times New Roman"/>
            <w:sz w:val="20"/>
            <w:szCs w:val="20"/>
            <w:u w:val="single"/>
          </w:rPr>
          <w:t>three</w:t>
        </w:r>
        <w:r w:rsidR="00ED19A4" w:rsidRPr="005F20F9">
          <w:rPr>
            <w:rFonts w:ascii="Times New Roman" w:hAnsi="Times New Roman" w:cs="Times New Roman"/>
            <w:sz w:val="20"/>
            <w:szCs w:val="20"/>
            <w:u w:val="single"/>
          </w:rPr>
          <w:t xml:space="preserve"> </w:t>
        </w:r>
      </w:ins>
      <w:r w:rsidRPr="005F20F9">
        <w:rPr>
          <w:rFonts w:ascii="Times New Roman" w:hAnsi="Times New Roman" w:cs="Times New Roman"/>
          <w:sz w:val="20"/>
          <w:szCs w:val="20"/>
          <w:u w:val="single"/>
        </w:rPr>
        <w:t>possible ways of processing the received information: (1) ignore that Neighbor AP Information field and continue to process the subsequent Neighbor AP Information fields or (2) process the first 13 octets of each TBTT Information field of the Neighbor AP Information field as if the TBTT Information Length subfield had value 13, ignore the remaining TBTT Information Length minus 13 octets of each TBTT Information field of the Neighbor AP Information field, and continue to process the subsequent Neighbor AP Information fields</w:t>
      </w:r>
      <w:ins w:id="451" w:author="Cariou, Laurent" w:date="2021-03-01T17:19:00Z">
        <w:r w:rsidR="00ED19A4">
          <w:rPr>
            <w:rFonts w:ascii="Times New Roman" w:hAnsi="Times New Roman" w:cs="Times New Roman"/>
            <w:sz w:val="20"/>
            <w:szCs w:val="20"/>
            <w:u w:val="single"/>
          </w:rPr>
          <w:t xml:space="preserve"> </w:t>
        </w:r>
        <w:r w:rsidR="00ED19A4" w:rsidRPr="005F20F9">
          <w:rPr>
            <w:rFonts w:ascii="Times New Roman" w:hAnsi="Times New Roman" w:cs="Times New Roman"/>
            <w:sz w:val="20"/>
            <w:szCs w:val="20"/>
            <w:u w:val="single"/>
          </w:rPr>
          <w:t>or (</w:t>
        </w:r>
        <w:r w:rsidR="00ED19A4">
          <w:rPr>
            <w:rFonts w:ascii="Times New Roman" w:hAnsi="Times New Roman" w:cs="Times New Roman"/>
            <w:sz w:val="20"/>
            <w:szCs w:val="20"/>
            <w:u w:val="single"/>
          </w:rPr>
          <w:t>3</w:t>
        </w:r>
        <w:r w:rsidR="00ED19A4" w:rsidRPr="005F20F9">
          <w:rPr>
            <w:rFonts w:ascii="Times New Roman" w:hAnsi="Times New Roman" w:cs="Times New Roman"/>
            <w:sz w:val="20"/>
            <w:szCs w:val="20"/>
            <w:u w:val="single"/>
          </w:rPr>
          <w:t>) process the first 1</w:t>
        </w:r>
        <w:r w:rsidR="00ED19A4">
          <w:rPr>
            <w:rFonts w:ascii="Times New Roman" w:hAnsi="Times New Roman" w:cs="Times New Roman"/>
            <w:sz w:val="20"/>
            <w:szCs w:val="20"/>
            <w:u w:val="single"/>
          </w:rPr>
          <w:t>6</w:t>
        </w:r>
        <w:r w:rsidR="00ED19A4" w:rsidRPr="005F20F9">
          <w:rPr>
            <w:rFonts w:ascii="Times New Roman" w:hAnsi="Times New Roman" w:cs="Times New Roman"/>
            <w:sz w:val="20"/>
            <w:szCs w:val="20"/>
            <w:u w:val="single"/>
          </w:rPr>
          <w:t xml:space="preserve"> octets of each TBTT Information field of the Neighbor AP Information field as if the TBTT Information Length subfield had value 1</w:t>
        </w:r>
        <w:r w:rsidR="00ED19A4">
          <w:rPr>
            <w:rFonts w:ascii="Times New Roman" w:hAnsi="Times New Roman" w:cs="Times New Roman"/>
            <w:sz w:val="20"/>
            <w:szCs w:val="20"/>
            <w:u w:val="single"/>
          </w:rPr>
          <w:t>6</w:t>
        </w:r>
        <w:r w:rsidR="00ED19A4" w:rsidRPr="005F20F9">
          <w:rPr>
            <w:rFonts w:ascii="Times New Roman" w:hAnsi="Times New Roman" w:cs="Times New Roman"/>
            <w:sz w:val="20"/>
            <w:szCs w:val="20"/>
            <w:u w:val="single"/>
          </w:rPr>
          <w:t>, ignore the remaining TBTT Information Length minus 1</w:t>
        </w:r>
        <w:r w:rsidR="00ED19A4">
          <w:rPr>
            <w:rFonts w:ascii="Times New Roman" w:hAnsi="Times New Roman" w:cs="Times New Roman"/>
            <w:sz w:val="20"/>
            <w:szCs w:val="20"/>
            <w:u w:val="single"/>
          </w:rPr>
          <w:t>6</w:t>
        </w:r>
        <w:r w:rsidR="00ED19A4" w:rsidRPr="005F20F9">
          <w:rPr>
            <w:rFonts w:ascii="Times New Roman" w:hAnsi="Times New Roman" w:cs="Times New Roman"/>
            <w:sz w:val="20"/>
            <w:szCs w:val="20"/>
            <w:u w:val="single"/>
          </w:rPr>
          <w:t xml:space="preserve"> octets of each TBTT Information field of the Neighbor AP Information field, and continue to process the subsequent Neighbor AP Information fields</w:t>
        </w:r>
      </w:ins>
      <w:r w:rsidRPr="005F20F9">
        <w:rPr>
          <w:rFonts w:ascii="Times New Roman" w:hAnsi="Times New Roman" w:cs="Times New Roman"/>
          <w:sz w:val="20"/>
          <w:szCs w:val="20"/>
          <w:u w:val="single"/>
        </w:rPr>
        <w:t xml:space="preserve">. If the unrecognized TBTT Information Length value is less than or equal to 13, the STA shall follow alternative (1). If the unrecognized TBTT Information Length value is greater than 13, </w:t>
      </w:r>
      <w:proofErr w:type="spellStart"/>
      <w:r w:rsidRPr="005F20F9">
        <w:rPr>
          <w:rFonts w:ascii="Times New Roman" w:hAnsi="Times New Roman" w:cs="Times New Roman"/>
          <w:sz w:val="20"/>
          <w:szCs w:val="20"/>
          <w:u w:val="single"/>
        </w:rPr>
        <w:t>an</w:t>
      </w:r>
      <w:proofErr w:type="spellEnd"/>
      <w:r w:rsidRPr="005F20F9">
        <w:rPr>
          <w:rFonts w:ascii="Times New Roman" w:hAnsi="Times New Roman" w:cs="Times New Roman"/>
          <w:sz w:val="20"/>
          <w:szCs w:val="20"/>
          <w:u w:val="single"/>
        </w:rPr>
        <w:t xml:space="preserve"> HE STA</w:t>
      </w:r>
      <w:ins w:id="452" w:author="Cariou, Laurent" w:date="2021-03-01T17:20:00Z">
        <w:r w:rsidR="00BD56B8">
          <w:rPr>
            <w:rFonts w:ascii="Times New Roman" w:hAnsi="Times New Roman" w:cs="Times New Roman"/>
            <w:sz w:val="20"/>
            <w:szCs w:val="20"/>
            <w:u w:val="single"/>
          </w:rPr>
          <w:t xml:space="preserve"> </w:t>
        </w:r>
      </w:ins>
      <w:del w:id="453" w:author="Cariou, Laurent" w:date="2021-03-01T17:20:00Z">
        <w:r w:rsidRPr="005F20F9" w:rsidDel="00BD56B8">
          <w:rPr>
            <w:rFonts w:ascii="Times New Roman" w:hAnsi="Times New Roman" w:cs="Times New Roman"/>
            <w:sz w:val="20"/>
            <w:szCs w:val="20"/>
            <w:u w:val="single"/>
          </w:rPr>
          <w:delText xml:space="preserve"> </w:delText>
        </w:r>
      </w:del>
      <w:r w:rsidRPr="005F20F9">
        <w:rPr>
          <w:rFonts w:ascii="Times New Roman" w:hAnsi="Times New Roman" w:cs="Times New Roman"/>
          <w:sz w:val="20"/>
          <w:szCs w:val="20"/>
          <w:u w:val="single"/>
        </w:rPr>
        <w:t>shall follow alternative (2) and a non-HE STA shall follow either alternative (1) or (2).</w:t>
      </w:r>
      <w:r w:rsidR="00BD56B8">
        <w:rPr>
          <w:rFonts w:ascii="Times New Roman" w:hAnsi="Times New Roman" w:cs="Times New Roman"/>
          <w:sz w:val="20"/>
          <w:szCs w:val="20"/>
          <w:u w:val="single"/>
        </w:rPr>
        <w:t xml:space="preserve"> </w:t>
      </w:r>
      <w:r w:rsidR="00BD56B8" w:rsidRPr="005F20F9">
        <w:rPr>
          <w:rFonts w:ascii="Times New Roman" w:hAnsi="Times New Roman" w:cs="Times New Roman"/>
          <w:sz w:val="20"/>
          <w:szCs w:val="20"/>
          <w:u w:val="single"/>
        </w:rPr>
        <w:t>If the unrecognized TBTT Information Length value is greater than 1</w:t>
      </w:r>
      <w:r w:rsidR="00C06124">
        <w:rPr>
          <w:rFonts w:ascii="Times New Roman" w:hAnsi="Times New Roman" w:cs="Times New Roman"/>
          <w:sz w:val="20"/>
          <w:szCs w:val="20"/>
          <w:u w:val="single"/>
        </w:rPr>
        <w:t>6</w:t>
      </w:r>
      <w:r w:rsidR="00BD56B8" w:rsidRPr="005F20F9">
        <w:rPr>
          <w:rFonts w:ascii="Times New Roman" w:hAnsi="Times New Roman" w:cs="Times New Roman"/>
          <w:sz w:val="20"/>
          <w:szCs w:val="20"/>
          <w:u w:val="single"/>
        </w:rPr>
        <w:t xml:space="preserve">, an </w:t>
      </w:r>
      <w:r w:rsidR="00C06124">
        <w:rPr>
          <w:rFonts w:ascii="Times New Roman" w:hAnsi="Times New Roman" w:cs="Times New Roman"/>
          <w:sz w:val="20"/>
          <w:szCs w:val="20"/>
          <w:u w:val="single"/>
        </w:rPr>
        <w:t>EHT</w:t>
      </w:r>
      <w:r w:rsidR="00BD56B8" w:rsidRPr="005F20F9">
        <w:rPr>
          <w:rFonts w:ascii="Times New Roman" w:hAnsi="Times New Roman" w:cs="Times New Roman"/>
          <w:sz w:val="20"/>
          <w:szCs w:val="20"/>
          <w:u w:val="single"/>
        </w:rPr>
        <w:t xml:space="preserve"> STA</w:t>
      </w:r>
      <w:r w:rsidR="00BD56B8">
        <w:rPr>
          <w:rFonts w:ascii="Times New Roman" w:hAnsi="Times New Roman" w:cs="Times New Roman"/>
          <w:sz w:val="20"/>
          <w:szCs w:val="20"/>
          <w:u w:val="single"/>
        </w:rPr>
        <w:t xml:space="preserve"> </w:t>
      </w:r>
      <w:r w:rsidR="00BD56B8" w:rsidRPr="005F20F9">
        <w:rPr>
          <w:rFonts w:ascii="Times New Roman" w:hAnsi="Times New Roman" w:cs="Times New Roman"/>
          <w:sz w:val="20"/>
          <w:szCs w:val="20"/>
          <w:u w:val="single"/>
        </w:rPr>
        <w:t>shall follow alternative (</w:t>
      </w:r>
      <w:r w:rsidR="00C06124">
        <w:rPr>
          <w:rFonts w:ascii="Times New Roman" w:hAnsi="Times New Roman" w:cs="Times New Roman"/>
          <w:sz w:val="20"/>
          <w:szCs w:val="20"/>
          <w:u w:val="single"/>
        </w:rPr>
        <w:t>3</w:t>
      </w:r>
      <w:r w:rsidR="00BD56B8" w:rsidRPr="005F20F9">
        <w:rPr>
          <w:rFonts w:ascii="Times New Roman" w:hAnsi="Times New Roman" w:cs="Times New Roman"/>
          <w:sz w:val="20"/>
          <w:szCs w:val="20"/>
          <w:u w:val="single"/>
        </w:rPr>
        <w:t>) and a non-</w:t>
      </w:r>
      <w:r w:rsidR="00551271">
        <w:rPr>
          <w:rFonts w:ascii="Times New Roman" w:hAnsi="Times New Roman" w:cs="Times New Roman"/>
          <w:sz w:val="20"/>
          <w:szCs w:val="20"/>
          <w:u w:val="single"/>
        </w:rPr>
        <w:t>EHT</w:t>
      </w:r>
      <w:r w:rsidR="00BD56B8" w:rsidRPr="005F20F9">
        <w:rPr>
          <w:rFonts w:ascii="Times New Roman" w:hAnsi="Times New Roman" w:cs="Times New Roman"/>
          <w:sz w:val="20"/>
          <w:szCs w:val="20"/>
          <w:u w:val="single"/>
        </w:rPr>
        <w:t xml:space="preserve"> STA shall follow either alternative (1) or (2)</w:t>
      </w:r>
      <w:r w:rsidR="00551271">
        <w:rPr>
          <w:rFonts w:ascii="Times New Roman" w:hAnsi="Times New Roman" w:cs="Times New Roman"/>
          <w:sz w:val="20"/>
          <w:szCs w:val="20"/>
          <w:u w:val="single"/>
        </w:rPr>
        <w:t xml:space="preserve"> or (3)</w:t>
      </w:r>
      <w:r w:rsidR="00BD56B8" w:rsidRPr="005F20F9">
        <w:rPr>
          <w:rFonts w:ascii="Times New Roman" w:hAnsi="Times New Roman" w:cs="Times New Roman"/>
          <w:sz w:val="20"/>
          <w:szCs w:val="20"/>
          <w:u w:val="single"/>
        </w:rPr>
        <w:t>.</w:t>
      </w:r>
    </w:p>
    <w:p w14:paraId="15B7A118" w14:textId="40ABBFC1" w:rsidR="00551271" w:rsidRDefault="00551271" w:rsidP="005D2F3E">
      <w:pPr>
        <w:pStyle w:val="Default"/>
        <w:jc w:val="both"/>
        <w:rPr>
          <w:rFonts w:ascii="Times New Roman" w:hAnsi="Times New Roman" w:cs="Times New Roman"/>
          <w:sz w:val="20"/>
          <w:szCs w:val="20"/>
          <w:u w:val="single"/>
        </w:rPr>
      </w:pPr>
    </w:p>
    <w:p w14:paraId="17E82522" w14:textId="3FE550E9" w:rsidR="00551271" w:rsidRDefault="00551271" w:rsidP="005D2F3E">
      <w:pPr>
        <w:pStyle w:val="Default"/>
        <w:jc w:val="both"/>
        <w:rPr>
          <w:rFonts w:ascii="Times New Roman" w:hAnsi="Times New Roman" w:cs="Times New Roman"/>
          <w:sz w:val="20"/>
          <w:szCs w:val="20"/>
          <w:u w:val="single"/>
        </w:rPr>
      </w:pPr>
    </w:p>
    <w:p w14:paraId="5B5DC007" w14:textId="720ADE9C" w:rsidR="00551271" w:rsidRDefault="00551271" w:rsidP="005D2F3E">
      <w:pPr>
        <w:pStyle w:val="Default"/>
        <w:jc w:val="both"/>
        <w:rPr>
          <w:rFonts w:ascii="Times New Roman" w:hAnsi="Times New Roman" w:cs="Times New Roman"/>
          <w:sz w:val="20"/>
          <w:szCs w:val="20"/>
        </w:rPr>
      </w:pPr>
    </w:p>
    <w:p w14:paraId="0E7E436F" w14:textId="3936C91A" w:rsidR="00C476A9" w:rsidRDefault="00C476A9" w:rsidP="00C476A9">
      <w:proofErr w:type="spellStart"/>
      <w:r w:rsidRPr="00F459C8">
        <w:rPr>
          <w:highlight w:val="yellow"/>
        </w:rPr>
        <w:t>TGbe</w:t>
      </w:r>
      <w:proofErr w:type="spellEnd"/>
      <w:r w:rsidRPr="00F459C8">
        <w:rPr>
          <w:highlight w:val="yellow"/>
        </w:rPr>
        <w:t xml:space="preserve"> editor: Add the following at the end of the subclause</w:t>
      </w:r>
      <w:r w:rsidR="00F459C8" w:rsidRPr="00F459C8">
        <w:rPr>
          <w:highlight w:val="yellow"/>
        </w:rPr>
        <w:t xml:space="preserve"> 11.49 Reduced </w:t>
      </w:r>
      <w:proofErr w:type="spellStart"/>
      <w:r w:rsidR="00F459C8" w:rsidRPr="00F459C8">
        <w:rPr>
          <w:highlight w:val="yellow"/>
        </w:rPr>
        <w:t>neighbor</w:t>
      </w:r>
      <w:proofErr w:type="spellEnd"/>
      <w:r w:rsidR="00F459C8" w:rsidRPr="00F459C8">
        <w:rPr>
          <w:highlight w:val="yellow"/>
        </w:rPr>
        <w:t xml:space="preserve"> report</w:t>
      </w:r>
      <w:r w:rsidR="00E445F1">
        <w:t xml:space="preserve"> (#1018)</w:t>
      </w:r>
    </w:p>
    <w:p w14:paraId="260AFC50" w14:textId="05C88564" w:rsidR="00C476A9" w:rsidRDefault="00C476A9" w:rsidP="005D2F3E">
      <w:pPr>
        <w:pStyle w:val="Default"/>
        <w:jc w:val="both"/>
        <w:rPr>
          <w:rFonts w:ascii="Times New Roman" w:hAnsi="Times New Roman" w:cs="Times New Roman"/>
          <w:sz w:val="20"/>
          <w:szCs w:val="20"/>
        </w:rPr>
      </w:pPr>
    </w:p>
    <w:p w14:paraId="78B1EFDE" w14:textId="5D4C0DBC" w:rsidR="00C476A9" w:rsidRDefault="00C476A9" w:rsidP="005D2F3E">
      <w:pPr>
        <w:pStyle w:val="Default"/>
        <w:jc w:val="both"/>
        <w:rPr>
          <w:rFonts w:ascii="Times New Roman" w:hAnsi="Times New Roman" w:cs="Times New Roman"/>
          <w:sz w:val="20"/>
          <w:szCs w:val="20"/>
        </w:rPr>
      </w:pPr>
    </w:p>
    <w:p w14:paraId="72D36674" w14:textId="2561760B" w:rsidR="00297F56" w:rsidRDefault="00297F56" w:rsidP="00F459C8">
      <w:pPr>
        <w:autoSpaceDE w:val="0"/>
        <w:autoSpaceDN w:val="0"/>
        <w:adjustRightInd w:val="0"/>
        <w:rPr>
          <w:rFonts w:ascii="TimesNewRomanPSMT" w:hAnsi="TimesNewRomanPSMT" w:cs="TimesNewRomanPSMT"/>
          <w:sz w:val="20"/>
          <w:lang w:val="en-US"/>
        </w:rPr>
      </w:pPr>
    </w:p>
    <w:p w14:paraId="64244526" w14:textId="5E7DA7CE" w:rsidR="00BE281D" w:rsidRDefault="00BE281D" w:rsidP="00F459C8">
      <w:pPr>
        <w:autoSpaceDE w:val="0"/>
        <w:autoSpaceDN w:val="0"/>
        <w:adjustRightInd w:val="0"/>
        <w:rPr>
          <w:ins w:id="454" w:author="Cariou, Laurent" w:date="2021-03-01T19:51:00Z"/>
          <w:rFonts w:ascii="TimesNewRomanPSMT" w:hAnsi="TimesNewRomanPSMT" w:cs="TimesNewRomanPSMT"/>
          <w:sz w:val="20"/>
          <w:lang w:val="en-US"/>
        </w:rPr>
      </w:pPr>
    </w:p>
    <w:p w14:paraId="0A30FD23" w14:textId="77777777" w:rsidR="00BE281D" w:rsidRDefault="00BE281D" w:rsidP="00BE281D">
      <w:pPr>
        <w:autoSpaceDE w:val="0"/>
        <w:autoSpaceDN w:val="0"/>
        <w:adjustRightInd w:val="0"/>
        <w:rPr>
          <w:ins w:id="455" w:author="Cariou, Laurent" w:date="2021-03-01T19:51:00Z"/>
          <w:rFonts w:ascii="TimesNewRomanPSMT" w:hAnsi="TimesNewRomanPSMT" w:cs="TimesNewRomanPSMT"/>
          <w:sz w:val="20"/>
          <w:lang w:val="en-US"/>
        </w:rPr>
      </w:pPr>
      <w:ins w:id="456" w:author="Cariou, Laurent" w:date="2021-03-01T19:51:00Z">
        <w:r>
          <w:rPr>
            <w:sz w:val="20"/>
          </w:rPr>
          <w:t xml:space="preserve">An EHT AP shall follow the procedure defined in </w:t>
        </w:r>
        <w:r w:rsidRPr="005F17EF">
          <w:rPr>
            <w:sz w:val="20"/>
          </w:rPr>
          <w:t xml:space="preserve">35.3.4 </w:t>
        </w:r>
        <w:r>
          <w:rPr>
            <w:sz w:val="20"/>
          </w:rPr>
          <w:t>(</w:t>
        </w:r>
        <w:r w:rsidRPr="005F17EF">
          <w:rPr>
            <w:sz w:val="20"/>
          </w:rPr>
          <w:t>Discovery of an AP MLD</w:t>
        </w:r>
        <w:r>
          <w:rPr>
            <w:sz w:val="20"/>
          </w:rPr>
          <w:t>)</w:t>
        </w:r>
        <w:r w:rsidRPr="003A6D47">
          <w:rPr>
            <w:rFonts w:ascii="TimesNewRomanPSMT" w:hAnsi="TimesNewRomanPSMT" w:cs="TimesNewRomanPSMT"/>
            <w:sz w:val="20"/>
            <w:lang w:val="en-US"/>
          </w:rPr>
          <w:t xml:space="preserve"> </w:t>
        </w:r>
        <w:r>
          <w:rPr>
            <w:rFonts w:ascii="TimesNewRomanPSMT" w:hAnsi="TimesNewRomanPSMT" w:cs="TimesNewRomanPSMT"/>
            <w:sz w:val="20"/>
            <w:lang w:val="en-US"/>
          </w:rPr>
          <w:t>for including a Reduced Neighbor Report element in Beacon and Probe Response frames.</w:t>
        </w:r>
      </w:ins>
    </w:p>
    <w:p w14:paraId="146BE10A" w14:textId="77777777" w:rsidR="00BE281D" w:rsidRPr="005D2F3E" w:rsidRDefault="00BE281D" w:rsidP="00BE281D">
      <w:pPr>
        <w:autoSpaceDE w:val="0"/>
        <w:autoSpaceDN w:val="0"/>
        <w:adjustRightInd w:val="0"/>
        <w:rPr>
          <w:ins w:id="457" w:author="Cariou, Laurent" w:date="2021-03-01T19:51:00Z"/>
          <w:sz w:val="20"/>
        </w:rPr>
      </w:pPr>
      <w:ins w:id="458" w:author="Cariou, Laurent" w:date="2021-03-01T19:51:00Z">
        <w:r>
          <w:rPr>
            <w:rFonts w:ascii="TimesNewRomanPSMT" w:hAnsi="TimesNewRomanPSMT" w:cs="TimesNewRomanPSMT"/>
            <w:sz w:val="20"/>
            <w:lang w:val="en-US"/>
          </w:rPr>
          <w:t xml:space="preserve">An AP that reports in a Reduced Neighbor Report element multiple APs operating on the same operating class/channel, some affiliated to an AP MLD and some not affiliated to an AP MLD should include two </w:t>
        </w:r>
        <w:r w:rsidRPr="00591169">
          <w:rPr>
            <w:rFonts w:ascii="TimesNewRomanPSMT" w:hAnsi="TimesNewRomanPSMT" w:cs="TimesNewRomanPSMT"/>
            <w:sz w:val="20"/>
            <w:lang w:val="en-US"/>
          </w:rPr>
          <w:t>Neighbor AP Information field</w:t>
        </w:r>
        <w:r>
          <w:rPr>
            <w:rFonts w:ascii="TimesNewRomanPSMT" w:hAnsi="TimesNewRomanPSMT" w:cs="TimesNewRomanPSMT"/>
            <w:sz w:val="20"/>
            <w:lang w:val="en-US"/>
          </w:rPr>
          <w:t>s for the same operating class/channel, one for the set of APs that are affiliated to an AP MLD (for which the MLD Parameters subfield is included in the TBTT Information field of a reported AP) and one for the set of APs that are not affiliated to an AP MLD (for which the MLD Parameters subfield is not included in the TBTT Information field of a reported AP).</w:t>
        </w:r>
      </w:ins>
    </w:p>
    <w:p w14:paraId="159B8459" w14:textId="77777777" w:rsidR="00BE281D" w:rsidRPr="005D2F3E" w:rsidRDefault="00BE281D" w:rsidP="00F459C8">
      <w:pPr>
        <w:autoSpaceDE w:val="0"/>
        <w:autoSpaceDN w:val="0"/>
        <w:adjustRightInd w:val="0"/>
        <w:rPr>
          <w:sz w:val="20"/>
        </w:rPr>
      </w:pPr>
    </w:p>
    <w:sectPr w:rsidR="00BE281D" w:rsidRPr="005D2F3E" w:rsidSect="00F04FA0">
      <w:headerReference w:type="default" r:id="rId14"/>
      <w:footerReference w:type="default" r:id="rId15"/>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E93B9F" w14:textId="77777777" w:rsidR="00E63C9C" w:rsidRDefault="00E63C9C">
      <w:r>
        <w:separator/>
      </w:r>
    </w:p>
  </w:endnote>
  <w:endnote w:type="continuationSeparator" w:id="0">
    <w:p w14:paraId="7E546BCB" w14:textId="77777777" w:rsidR="00E63C9C" w:rsidRDefault="00E63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Microsoft JhengHei"/>
    <w:panose1 w:val="00000000000000000000"/>
    <w:charset w:val="00"/>
    <w:family w:val="roman"/>
    <w:notTrueType/>
    <w:pitch w:val="default"/>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BCD7E6" w14:textId="77777777" w:rsidR="000E3B02" w:rsidRDefault="000E3B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A7E441" w14:textId="43ABB2C6" w:rsidR="00803CB4" w:rsidRPr="001D7EB1" w:rsidRDefault="001D7EB1" w:rsidP="001D7EB1">
    <w:pPr>
      <w:pBdr>
        <w:top w:val="single" w:sz="6" w:space="1" w:color="auto"/>
      </w:pBdr>
      <w:tabs>
        <w:tab w:val="center" w:pos="4680"/>
        <w:tab w:val="right" w:pos="9360"/>
        <w:tab w:val="right" w:pos="12960"/>
      </w:tabs>
      <w:rPr>
        <w:rFonts w:eastAsia="Malgun Gothic"/>
        <w:sz w:val="20"/>
        <w:szCs w:val="16"/>
      </w:rPr>
    </w:pPr>
    <w:r w:rsidRPr="00594C25">
      <w:rPr>
        <w:rFonts w:eastAsia="Malgun Gothic"/>
        <w:sz w:val="20"/>
        <w:szCs w:val="16"/>
      </w:rPr>
      <w:fldChar w:fldCharType="begin"/>
    </w:r>
    <w:r w:rsidRPr="00594C25">
      <w:rPr>
        <w:rFonts w:eastAsia="Malgun Gothic"/>
        <w:sz w:val="20"/>
        <w:szCs w:val="16"/>
      </w:rPr>
      <w:instrText xml:space="preserve"> SUBJECT  \* MERGEFORMAT </w:instrText>
    </w:r>
    <w:r w:rsidRPr="00594C25">
      <w:rPr>
        <w:rFonts w:eastAsia="Malgun Gothic"/>
        <w:sz w:val="20"/>
        <w:szCs w:val="16"/>
      </w:rPr>
      <w:fldChar w:fldCharType="separate"/>
    </w:r>
    <w:r w:rsidRPr="00594C25">
      <w:rPr>
        <w:rFonts w:eastAsia="Malgun Gothic"/>
        <w:sz w:val="20"/>
        <w:szCs w:val="16"/>
      </w:rPr>
      <w:t>Submission</w:t>
    </w:r>
    <w:r w:rsidRPr="00594C25">
      <w:rPr>
        <w:rFonts w:eastAsia="Malgun Gothic"/>
        <w:sz w:val="20"/>
        <w:szCs w:val="16"/>
      </w:rPr>
      <w:fldChar w:fldCharType="end"/>
    </w:r>
    <w:r w:rsidRPr="00594C25">
      <w:rPr>
        <w:rFonts w:eastAsia="Malgun Gothic"/>
        <w:sz w:val="20"/>
        <w:szCs w:val="16"/>
      </w:rPr>
      <w:fldChar w:fldCharType="begin"/>
    </w:r>
    <w:r w:rsidRPr="00594C25">
      <w:rPr>
        <w:rFonts w:eastAsia="Malgun Gothic"/>
        <w:sz w:val="20"/>
        <w:szCs w:val="16"/>
      </w:rPr>
      <w:instrText xml:space="preserve"> SUBJECT  \* MERGEFORMAT </w:instrText>
    </w:r>
    <w:r w:rsidRPr="00594C25">
      <w:rPr>
        <w:rFonts w:eastAsia="Malgun Gothic"/>
        <w:sz w:val="20"/>
        <w:szCs w:val="16"/>
      </w:rPr>
      <w:fldChar w:fldCharType="end"/>
    </w:r>
    <w:r w:rsidRPr="00594C25">
      <w:rPr>
        <w:rFonts w:eastAsia="Malgun Gothic"/>
        <w:sz w:val="20"/>
        <w:szCs w:val="16"/>
      </w:rPr>
      <w:tab/>
      <w:t xml:space="preserve">page </w:t>
    </w:r>
    <w:r w:rsidRPr="00594C25">
      <w:rPr>
        <w:rFonts w:eastAsia="Malgun Gothic"/>
        <w:sz w:val="20"/>
        <w:szCs w:val="16"/>
      </w:rPr>
      <w:fldChar w:fldCharType="begin"/>
    </w:r>
    <w:r w:rsidRPr="00594C25">
      <w:rPr>
        <w:rFonts w:eastAsia="Malgun Gothic"/>
        <w:sz w:val="20"/>
        <w:szCs w:val="16"/>
      </w:rPr>
      <w:instrText xml:space="preserve">page </w:instrText>
    </w:r>
    <w:r w:rsidRPr="00594C25">
      <w:rPr>
        <w:rFonts w:eastAsia="Malgun Gothic"/>
        <w:sz w:val="20"/>
        <w:szCs w:val="16"/>
      </w:rPr>
      <w:fldChar w:fldCharType="separate"/>
    </w:r>
    <w:r>
      <w:rPr>
        <w:rFonts w:eastAsia="Malgun Gothic"/>
        <w:sz w:val="20"/>
        <w:szCs w:val="16"/>
      </w:rPr>
      <w:t>3</w:t>
    </w:r>
    <w:r w:rsidRPr="00594C25">
      <w:rPr>
        <w:rFonts w:eastAsia="Malgun Gothic"/>
        <w:noProof/>
        <w:sz w:val="20"/>
        <w:szCs w:val="16"/>
      </w:rPr>
      <w:fldChar w:fldCharType="end"/>
    </w:r>
    <w:r w:rsidRPr="00594C25">
      <w:rPr>
        <w:rFonts w:eastAsia="Malgun Gothic"/>
        <w:sz w:val="20"/>
        <w:szCs w:val="16"/>
      </w:rPr>
      <w:tab/>
    </w:r>
    <w:r>
      <w:rPr>
        <w:rFonts w:eastAsia="Malgun Gothic"/>
        <w:sz w:val="20"/>
        <w:szCs w:val="16"/>
        <w:lang w:eastAsia="ko-KR"/>
      </w:rPr>
      <w:t>Laurent Cariou, Intel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F90CCC" w14:textId="77777777" w:rsidR="000E3B02" w:rsidRDefault="000E3B0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935A0" w14:textId="7CF6767E" w:rsidR="008826AD" w:rsidRPr="00DF3474" w:rsidRDefault="008826AD">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10</w:t>
    </w:r>
    <w:r>
      <w:rPr>
        <w:noProof/>
      </w:rPr>
      <w:fldChar w:fldCharType="end"/>
    </w:r>
    <w:r w:rsidRPr="00DF3474">
      <w:rPr>
        <w:lang w:val="fr-FR"/>
      </w:rPr>
      <w:tab/>
    </w:r>
    <w:r>
      <w:rPr>
        <w:noProof/>
      </w:rPr>
      <w:fldChar w:fldCharType="begin"/>
    </w:r>
    <w:r w:rsidRPr="00DF3474">
      <w:rPr>
        <w:noProof/>
        <w:lang w:val="fr-FR"/>
      </w:rPr>
      <w:instrText xml:space="preserve"> AUTHOR   \* MERGEFORMAT </w:instrText>
    </w:r>
    <w:r>
      <w:rPr>
        <w:noProof/>
      </w:rPr>
      <w:fldChar w:fldCharType="separate"/>
    </w:r>
    <w:r w:rsidRPr="00DF3474">
      <w:rPr>
        <w:noProof/>
        <w:lang w:val="fr-FR"/>
      </w:rPr>
      <w:t>Laurent Cariou</w:t>
    </w:r>
    <w:r>
      <w:rPr>
        <w:noProof/>
      </w:rPr>
      <w:fldChar w:fldCharType="end"/>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Pr="00DF3474">
          <w:rPr>
            <w:lang w:val="fr-FR"/>
          </w:rPr>
          <w:t>Intel</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8826AD" w:rsidRPr="00DF3474" w:rsidRDefault="008826AD">
    <w:pPr>
      <w:rPr>
        <w:lang w:val="fr-FR"/>
      </w:rPr>
    </w:pPr>
  </w:p>
  <w:p w14:paraId="0DD4053E" w14:textId="77777777" w:rsidR="008826AD" w:rsidRDefault="008826AD"/>
  <w:p w14:paraId="561B2215" w14:textId="77777777" w:rsidR="008826AD" w:rsidRDefault="008826A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5CA0C6" w14:textId="77777777" w:rsidR="00E63C9C" w:rsidRDefault="00E63C9C">
      <w:r>
        <w:separator/>
      </w:r>
    </w:p>
  </w:footnote>
  <w:footnote w:type="continuationSeparator" w:id="0">
    <w:p w14:paraId="5C0B30A6" w14:textId="77777777" w:rsidR="00E63C9C" w:rsidRDefault="00E63C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363B8" w14:textId="77777777" w:rsidR="000E3B02" w:rsidRDefault="000E3B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9EB025" w14:textId="122809C4" w:rsidR="00803CB4" w:rsidRPr="00803CB4" w:rsidRDefault="00803CB4" w:rsidP="00803CB4">
    <w:pPr>
      <w:pBdr>
        <w:bottom w:val="single" w:sz="6" w:space="2" w:color="auto"/>
      </w:pBdr>
      <w:tabs>
        <w:tab w:val="left" w:pos="1440"/>
        <w:tab w:val="center" w:pos="4680"/>
        <w:tab w:val="right" w:pos="9360"/>
        <w:tab w:val="right" w:pos="12960"/>
      </w:tabs>
      <w:rPr>
        <w:rFonts w:eastAsia="Malgun Gothic"/>
        <w:b/>
        <w:sz w:val="28"/>
      </w:rPr>
    </w:pPr>
    <w:r>
      <w:rPr>
        <w:rFonts w:eastAsia="Malgun Gothic"/>
        <w:b/>
        <w:sz w:val="28"/>
      </w:rPr>
      <w:t>March 2020</w:t>
    </w:r>
    <w:r>
      <w:rPr>
        <w:rFonts w:eastAsia="Malgun Gothic"/>
        <w:b/>
        <w:sz w:val="28"/>
      </w:rPr>
      <w:tab/>
    </w:r>
    <w:r>
      <w:rPr>
        <w:rFonts w:eastAsia="Malgun Gothic"/>
        <w:b/>
        <w:sz w:val="28"/>
      </w:rPr>
      <w:tab/>
    </w:r>
    <w:r>
      <w:rPr>
        <w:rFonts w:eastAsia="Malgun Gothic"/>
        <w:b/>
        <w:sz w:val="28"/>
      </w:rPr>
      <w:tab/>
      <w:t>doc.: IEEE 802.11-21/0</w:t>
    </w:r>
    <w:r w:rsidR="004C4DBF">
      <w:rPr>
        <w:rFonts w:eastAsia="Malgun Gothic"/>
        <w:b/>
        <w:sz w:val="28"/>
      </w:rPr>
      <w:t>281</w:t>
    </w:r>
    <w:r>
      <w:rPr>
        <w:rFonts w:eastAsia="Malgun Gothic"/>
        <w:b/>
        <w:sz w:val="28"/>
      </w:rPr>
      <w:t>r0</w:t>
    </w:r>
    <w:r>
      <w:rPr>
        <w:rFonts w:eastAsia="Malgun Gothic"/>
        <w:b/>
        <w:sz w:val="28"/>
      </w:rPr>
      <w:fldChar w:fldCharType="begin"/>
    </w:r>
    <w:r>
      <w:rPr>
        <w:rFonts w:eastAsia="Malgun Gothic"/>
        <w:b/>
        <w:sz w:val="28"/>
      </w:rPr>
      <w:instrText xml:space="preserve"> TITLE  \* MERGEFORMAT </w:instrText>
    </w:r>
    <w:r>
      <w:rPr>
        <w:rFonts w:eastAsia="Malgun Gothic"/>
        <w:b/>
        <w:sz w:val="2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B5F25C" w14:textId="77777777" w:rsidR="000E3B02" w:rsidRDefault="000E3B0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78D2" w14:textId="324B7E4A" w:rsidR="008826AD" w:rsidRDefault="008826AD">
    <w:pPr>
      <w:pStyle w:val="Header"/>
      <w:tabs>
        <w:tab w:val="clear" w:pos="6480"/>
        <w:tab w:val="center" w:pos="4680"/>
        <w:tab w:val="right" w:pos="9360"/>
      </w:tabs>
    </w:pPr>
    <w:r>
      <w:fldChar w:fldCharType="begin"/>
    </w:r>
    <w:r>
      <w:instrText xml:space="preserve"> DATE  \@ "MMMM yyyy"  \* MERGEFORMAT </w:instrText>
    </w:r>
    <w:r>
      <w:fldChar w:fldCharType="separate"/>
    </w:r>
    <w:r w:rsidR="00BE281D">
      <w:rPr>
        <w:noProof/>
      </w:rPr>
      <w:t>March 2021</w:t>
    </w:r>
    <w:r>
      <w:fldChar w:fldCharType="end"/>
    </w:r>
    <w:r>
      <w:tab/>
    </w:r>
    <w:r>
      <w:tab/>
    </w:r>
    <w:r w:rsidR="00773342">
      <w:fldChar w:fldCharType="begin"/>
    </w:r>
    <w:r w:rsidR="00773342">
      <w:instrText xml:space="preserve"> TITLE  \* MERGEFORMAT </w:instrText>
    </w:r>
    <w:r w:rsidR="00773342">
      <w:fldChar w:fldCharType="separate"/>
    </w:r>
    <w:r>
      <w:t>doc.: IEEE 802.11-20/1255r</w:t>
    </w:r>
    <w:r w:rsidR="00773342">
      <w:fldChar w:fldCharType="end"/>
    </w:r>
    <w: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00000412"/>
    <w:multiLevelType w:val="multilevel"/>
    <w:tmpl w:val="00000895"/>
    <w:lvl w:ilvl="0">
      <w:start w:val="44"/>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 w15:restartNumberingAfterBreak="0">
    <w:nsid w:val="00000413"/>
    <w:multiLevelType w:val="multilevel"/>
    <w:tmpl w:val="00000896"/>
    <w:lvl w:ilvl="0">
      <w:start w:val="4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 w15:restartNumberingAfterBreak="0">
    <w:nsid w:val="00000414"/>
    <w:multiLevelType w:val="multilevel"/>
    <w:tmpl w:val="00000897"/>
    <w:lvl w:ilvl="0">
      <w:start w:val="53"/>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5" w15:restartNumberingAfterBreak="0">
    <w:nsid w:val="00000415"/>
    <w:multiLevelType w:val="multilevel"/>
    <w:tmpl w:val="00000898"/>
    <w:lvl w:ilvl="0">
      <w:start w:val="56"/>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6" w15:restartNumberingAfterBreak="0">
    <w:nsid w:val="00000416"/>
    <w:multiLevelType w:val="multilevel"/>
    <w:tmpl w:val="00000899"/>
    <w:lvl w:ilvl="0">
      <w:start w:val="60"/>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7" w15:restartNumberingAfterBreak="0">
    <w:nsid w:val="00000417"/>
    <w:multiLevelType w:val="multilevel"/>
    <w:tmpl w:val="0000089A"/>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8"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9"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0" w15:restartNumberingAfterBreak="0">
    <w:nsid w:val="00000428"/>
    <w:multiLevelType w:val="multilevel"/>
    <w:tmpl w:val="000008AB"/>
    <w:lvl w:ilvl="0">
      <w:start w:val="19"/>
      <w:numFmt w:val="decimal"/>
      <w:lvlText w:val="%1"/>
      <w:lvlJc w:val="left"/>
      <w:pPr>
        <w:ind w:left="1260" w:hanging="1154"/>
      </w:pPr>
      <w:rPr>
        <w:rFonts w:ascii="Times New Roman" w:hAnsi="Times New Roman" w:cs="Times New Roman"/>
        <w:b w:val="0"/>
        <w:bCs w:val="0"/>
        <w:w w:val="100"/>
        <w:position w:val="-5"/>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1" w15:restartNumberingAfterBreak="0">
    <w:nsid w:val="00000429"/>
    <w:multiLevelType w:val="multilevel"/>
    <w:tmpl w:val="000008AC"/>
    <w:lvl w:ilvl="0">
      <w:start w:val="24"/>
      <w:numFmt w:val="decimal"/>
      <w:lvlText w:val="%1"/>
      <w:lvlJc w:val="left"/>
      <w:pPr>
        <w:ind w:left="1260" w:hanging="1154"/>
      </w:pPr>
      <w:rPr>
        <w:rFonts w:ascii="Times New Roman" w:hAnsi="Times New Roman" w:cs="Times New Roman"/>
        <w:b w:val="0"/>
        <w:bCs w:val="0"/>
        <w:w w:val="100"/>
        <w:position w:val="-3"/>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2" w15:restartNumberingAfterBreak="0">
    <w:nsid w:val="0000042A"/>
    <w:multiLevelType w:val="multilevel"/>
    <w:tmpl w:val="000008AD"/>
    <w:lvl w:ilvl="0">
      <w:start w:val="31"/>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3" w15:restartNumberingAfterBreak="0">
    <w:nsid w:val="0000042B"/>
    <w:multiLevelType w:val="multilevel"/>
    <w:tmpl w:val="000008AE"/>
    <w:lvl w:ilvl="0">
      <w:start w:val="34"/>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4" w15:restartNumberingAfterBreak="0">
    <w:nsid w:val="0000042C"/>
    <w:multiLevelType w:val="multilevel"/>
    <w:tmpl w:val="000008AF"/>
    <w:lvl w:ilvl="0">
      <w:start w:val="40"/>
      <w:numFmt w:val="decimal"/>
      <w:lvlText w:val="%1"/>
      <w:lvlJc w:val="left"/>
      <w:pPr>
        <w:ind w:left="1260" w:hanging="1154"/>
      </w:pPr>
      <w:rPr>
        <w:rFonts w:ascii="Times New Roman" w:hAnsi="Times New Roman" w:cs="Times New Roman"/>
        <w:b w:val="0"/>
        <w:bCs w:val="0"/>
        <w:w w:val="100"/>
        <w:position w:val="-5"/>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5" w15:restartNumberingAfterBreak="0">
    <w:nsid w:val="0000042D"/>
    <w:multiLevelType w:val="multilevel"/>
    <w:tmpl w:val="000008B0"/>
    <w:lvl w:ilvl="0">
      <w:start w:val="46"/>
      <w:numFmt w:val="decimal"/>
      <w:lvlText w:val="%1"/>
      <w:lvlJc w:val="left"/>
      <w:pPr>
        <w:ind w:left="860" w:hanging="754"/>
      </w:pPr>
      <w:rPr>
        <w:rFonts w:ascii="Times New Roman" w:hAnsi="Times New Roman" w:cs="Times New Roman"/>
        <w:b w:val="0"/>
        <w:bCs w:val="0"/>
        <w:w w:val="100"/>
        <w:position w:val="1"/>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6" w15:restartNumberingAfterBreak="0">
    <w:nsid w:val="0000042E"/>
    <w:multiLevelType w:val="multilevel"/>
    <w:tmpl w:val="000008B1"/>
    <w:lvl w:ilvl="0">
      <w:start w:val="51"/>
      <w:numFmt w:val="decimal"/>
      <w:lvlText w:val="%1"/>
      <w:lvlJc w:val="left"/>
      <w:pPr>
        <w:ind w:left="1259" w:hanging="1154"/>
      </w:pPr>
      <w:rPr>
        <w:rFonts w:ascii="Times New Roman" w:hAnsi="Times New Roman" w:cs="Times New Roman"/>
        <w:b w:val="0"/>
        <w:bCs w:val="0"/>
        <w:w w:val="100"/>
        <w:position w:val="-3"/>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7" w15:restartNumberingAfterBreak="0">
    <w:nsid w:val="0000042F"/>
    <w:multiLevelType w:val="multilevel"/>
    <w:tmpl w:val="000008B2"/>
    <w:lvl w:ilvl="0">
      <w:start w:val="57"/>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8" w15:restartNumberingAfterBreak="0">
    <w:nsid w:val="00000430"/>
    <w:multiLevelType w:val="multilevel"/>
    <w:tmpl w:val="000008B3"/>
    <w:lvl w:ilvl="0">
      <w:start w:val="61"/>
      <w:numFmt w:val="decimal"/>
      <w:lvlText w:val="%1"/>
      <w:lvlJc w:val="left"/>
      <w:pPr>
        <w:ind w:left="860" w:hanging="754"/>
      </w:pPr>
      <w:rPr>
        <w:rFonts w:ascii="Times New Roman" w:hAnsi="Times New Roman" w:cs="Times New Roman"/>
        <w:b w:val="0"/>
        <w:bCs w:val="0"/>
        <w:w w:val="100"/>
        <w:position w:val="1"/>
        <w:sz w:val="18"/>
        <w:szCs w:val="18"/>
      </w:rPr>
    </w:lvl>
    <w:lvl w:ilvl="1">
      <w:numFmt w:val="bullet"/>
      <w:lvlText w:val="•"/>
      <w:lvlJc w:val="left"/>
      <w:pPr>
        <w:ind w:left="860" w:hanging="754"/>
      </w:pPr>
    </w:lvl>
    <w:lvl w:ilvl="2">
      <w:numFmt w:val="bullet"/>
      <w:lvlText w:val="•"/>
      <w:lvlJc w:val="left"/>
      <w:pPr>
        <w:ind w:left="1811" w:hanging="754"/>
      </w:pPr>
    </w:lvl>
    <w:lvl w:ilvl="3">
      <w:numFmt w:val="bullet"/>
      <w:lvlText w:val="•"/>
      <w:lvlJc w:val="left"/>
      <w:pPr>
        <w:ind w:left="2762" w:hanging="754"/>
      </w:pPr>
    </w:lvl>
    <w:lvl w:ilvl="4">
      <w:numFmt w:val="bullet"/>
      <w:lvlText w:val="•"/>
      <w:lvlJc w:val="left"/>
      <w:pPr>
        <w:ind w:left="3713" w:hanging="754"/>
      </w:pPr>
    </w:lvl>
    <w:lvl w:ilvl="5">
      <w:numFmt w:val="bullet"/>
      <w:lvlText w:val="•"/>
      <w:lvlJc w:val="left"/>
      <w:pPr>
        <w:ind w:left="4664" w:hanging="754"/>
      </w:pPr>
    </w:lvl>
    <w:lvl w:ilvl="6">
      <w:numFmt w:val="bullet"/>
      <w:lvlText w:val="•"/>
      <w:lvlJc w:val="left"/>
      <w:pPr>
        <w:ind w:left="5615" w:hanging="754"/>
      </w:pPr>
    </w:lvl>
    <w:lvl w:ilvl="7">
      <w:numFmt w:val="bullet"/>
      <w:lvlText w:val="•"/>
      <w:lvlJc w:val="left"/>
      <w:pPr>
        <w:ind w:left="6566" w:hanging="754"/>
      </w:pPr>
    </w:lvl>
    <w:lvl w:ilvl="8">
      <w:numFmt w:val="bullet"/>
      <w:lvlText w:val="•"/>
      <w:lvlJc w:val="left"/>
      <w:pPr>
        <w:ind w:left="7517" w:hanging="754"/>
      </w:pPr>
    </w:lvl>
  </w:abstractNum>
  <w:abstractNum w:abstractNumId="19" w15:restartNumberingAfterBreak="0">
    <w:nsid w:val="00000431"/>
    <w:multiLevelType w:val="multilevel"/>
    <w:tmpl w:val="000008B4"/>
    <w:lvl w:ilvl="0">
      <w:start w:val="3"/>
      <w:numFmt w:val="decimal"/>
      <w:lvlText w:val="%1"/>
      <w:lvlJc w:val="left"/>
      <w:pPr>
        <w:ind w:left="660" w:hanging="464"/>
      </w:pPr>
      <w:rPr>
        <w:rFonts w:ascii="Times New Roman" w:hAnsi="Times New Roman" w:cs="Times New Roman"/>
        <w:b w:val="0"/>
        <w:bCs w:val="0"/>
        <w:w w:val="100"/>
        <w:position w:val="5"/>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0" w15:restartNumberingAfterBreak="0">
    <w:nsid w:val="00000432"/>
    <w:multiLevelType w:val="multilevel"/>
    <w:tmpl w:val="000008B5"/>
    <w:lvl w:ilvl="0">
      <w:start w:val="7"/>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1" w15:restartNumberingAfterBreak="0">
    <w:nsid w:val="00000433"/>
    <w:multiLevelType w:val="multilevel"/>
    <w:tmpl w:val="000008B6"/>
    <w:lvl w:ilvl="0">
      <w:start w:val="10"/>
      <w:numFmt w:val="decimal"/>
      <w:lvlText w:val="%1"/>
      <w:lvlJc w:val="left"/>
      <w:pPr>
        <w:ind w:left="860" w:hanging="754"/>
      </w:pPr>
      <w:rPr>
        <w:rFonts w:ascii="Times New Roman" w:hAnsi="Times New Roman" w:cs="Times New Roman"/>
        <w:b w:val="0"/>
        <w:bCs w:val="0"/>
        <w:w w:val="100"/>
        <w:position w:val="-3"/>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22" w15:restartNumberingAfterBreak="0">
    <w:nsid w:val="00000434"/>
    <w:multiLevelType w:val="multilevel"/>
    <w:tmpl w:val="000008B7"/>
    <w:lvl w:ilvl="0">
      <w:start w:val="13"/>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3" w15:restartNumberingAfterBreak="0">
    <w:nsid w:val="00000435"/>
    <w:multiLevelType w:val="multilevel"/>
    <w:tmpl w:val="000008B8"/>
    <w:lvl w:ilvl="0">
      <w:start w:val="16"/>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4" w15:restartNumberingAfterBreak="0">
    <w:nsid w:val="00000436"/>
    <w:multiLevelType w:val="multilevel"/>
    <w:tmpl w:val="000008B9"/>
    <w:lvl w:ilvl="0">
      <w:start w:val="19"/>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5" w15:restartNumberingAfterBreak="0">
    <w:nsid w:val="00000437"/>
    <w:multiLevelType w:val="multilevel"/>
    <w:tmpl w:val="000008BA"/>
    <w:lvl w:ilvl="0">
      <w:start w:val="22"/>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6" w15:restartNumberingAfterBreak="0">
    <w:nsid w:val="00000438"/>
    <w:multiLevelType w:val="multilevel"/>
    <w:tmpl w:val="000008BB"/>
    <w:lvl w:ilvl="0">
      <w:start w:val="28"/>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7" w15:restartNumberingAfterBreak="0">
    <w:nsid w:val="00000439"/>
    <w:multiLevelType w:val="multilevel"/>
    <w:tmpl w:val="000008BC"/>
    <w:lvl w:ilvl="0">
      <w:start w:val="31"/>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8" w15:restartNumberingAfterBreak="0">
    <w:nsid w:val="0000043A"/>
    <w:multiLevelType w:val="multilevel"/>
    <w:tmpl w:val="000008BD"/>
    <w:lvl w:ilvl="0">
      <w:start w:val="3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9" w15:restartNumberingAfterBreak="0">
    <w:nsid w:val="00000463"/>
    <w:multiLevelType w:val="multilevel"/>
    <w:tmpl w:val="000008E6"/>
    <w:lvl w:ilvl="0">
      <w:start w:val="34"/>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0" w15:restartNumberingAfterBreak="0">
    <w:nsid w:val="00000464"/>
    <w:multiLevelType w:val="multilevel"/>
    <w:tmpl w:val="000008E7"/>
    <w:lvl w:ilvl="0">
      <w:start w:val="38"/>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31" w15:restartNumberingAfterBreak="0">
    <w:nsid w:val="00000465"/>
    <w:multiLevelType w:val="multilevel"/>
    <w:tmpl w:val="000008E8"/>
    <w:lvl w:ilvl="0">
      <w:start w:val="61"/>
      <w:numFmt w:val="decimal"/>
      <w:lvlText w:val="%1"/>
      <w:lvlJc w:val="left"/>
      <w:pPr>
        <w:ind w:left="659" w:hanging="553"/>
      </w:pPr>
      <w:rPr>
        <w:rFonts w:ascii="Times New Roman" w:hAnsi="Times New Roman" w:cs="Times New Roman"/>
        <w:b w:val="0"/>
        <w:bCs w:val="0"/>
        <w:w w:val="100"/>
        <w:position w:val="6"/>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32" w15:restartNumberingAfterBreak="0">
    <w:nsid w:val="00000466"/>
    <w:multiLevelType w:val="multilevel"/>
    <w:tmpl w:val="000008E9"/>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33" w15:restartNumberingAfterBreak="0">
    <w:nsid w:val="00000467"/>
    <w:multiLevelType w:val="multilevel"/>
    <w:tmpl w:val="000008EA"/>
    <w:lvl w:ilvl="0">
      <w:start w:val="6"/>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34" w15:restartNumberingAfterBreak="0">
    <w:nsid w:val="00000468"/>
    <w:multiLevelType w:val="multilevel"/>
    <w:tmpl w:val="000008EB"/>
    <w:lvl w:ilvl="0">
      <w:start w:val="10"/>
      <w:numFmt w:val="decimal"/>
      <w:lvlText w:val="%1"/>
      <w:lvlJc w:val="left"/>
      <w:pPr>
        <w:ind w:left="824"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5" w15:restartNumberingAfterBreak="0">
    <w:nsid w:val="00000469"/>
    <w:multiLevelType w:val="multilevel"/>
    <w:tmpl w:val="000008EC"/>
    <w:lvl w:ilvl="0">
      <w:start w:val="16"/>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6" w15:restartNumberingAfterBreak="0">
    <w:nsid w:val="0000046A"/>
    <w:multiLevelType w:val="multilevel"/>
    <w:tmpl w:val="000008ED"/>
    <w:lvl w:ilvl="0">
      <w:start w:val="1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7" w15:restartNumberingAfterBreak="0">
    <w:nsid w:val="028E256F"/>
    <w:multiLevelType w:val="hybridMultilevel"/>
    <w:tmpl w:val="05E68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B8E13E9"/>
    <w:multiLevelType w:val="hybridMultilevel"/>
    <w:tmpl w:val="BCA481B2"/>
    <w:lvl w:ilvl="0" w:tplc="94060ED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8"/>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39"/>
  </w:num>
  <w:num w:numId="9">
    <w:abstractNumId w:val="37"/>
  </w:num>
  <w:num w:numId="10">
    <w:abstractNumId w:val="40"/>
  </w:num>
  <w:num w:numId="11">
    <w:abstractNumId w:val="36"/>
  </w:num>
  <w:num w:numId="12">
    <w:abstractNumId w:val="35"/>
  </w:num>
  <w:num w:numId="13">
    <w:abstractNumId w:val="34"/>
  </w:num>
  <w:num w:numId="14">
    <w:abstractNumId w:val="33"/>
  </w:num>
  <w:num w:numId="15">
    <w:abstractNumId w:val="32"/>
  </w:num>
  <w:num w:numId="16">
    <w:abstractNumId w:val="31"/>
  </w:num>
  <w:num w:numId="17">
    <w:abstractNumId w:val="30"/>
  </w:num>
  <w:num w:numId="18">
    <w:abstractNumId w:val="29"/>
  </w:num>
  <w:num w:numId="19">
    <w:abstractNumId w:val="28"/>
  </w:num>
  <w:num w:numId="20">
    <w:abstractNumId w:val="27"/>
  </w:num>
  <w:num w:numId="21">
    <w:abstractNumId w:val="26"/>
  </w:num>
  <w:num w:numId="22">
    <w:abstractNumId w:val="25"/>
  </w:num>
  <w:num w:numId="23">
    <w:abstractNumId w:val="24"/>
  </w:num>
  <w:num w:numId="24">
    <w:abstractNumId w:val="23"/>
  </w:num>
  <w:num w:numId="25">
    <w:abstractNumId w:val="22"/>
  </w:num>
  <w:num w:numId="26">
    <w:abstractNumId w:val="21"/>
  </w:num>
  <w:num w:numId="27">
    <w:abstractNumId w:val="20"/>
  </w:num>
  <w:num w:numId="28">
    <w:abstractNumId w:val="19"/>
  </w:num>
  <w:num w:numId="29">
    <w:abstractNumId w:val="18"/>
  </w:num>
  <w:num w:numId="30">
    <w:abstractNumId w:val="17"/>
  </w:num>
  <w:num w:numId="31">
    <w:abstractNumId w:val="16"/>
  </w:num>
  <w:num w:numId="32">
    <w:abstractNumId w:val="15"/>
  </w:num>
  <w:num w:numId="33">
    <w:abstractNumId w:val="14"/>
  </w:num>
  <w:num w:numId="34">
    <w:abstractNumId w:val="13"/>
  </w:num>
  <w:num w:numId="35">
    <w:abstractNumId w:val="12"/>
  </w:num>
  <w:num w:numId="36">
    <w:abstractNumId w:val="11"/>
  </w:num>
  <w:num w:numId="37">
    <w:abstractNumId w:val="10"/>
  </w:num>
  <w:num w:numId="38">
    <w:abstractNumId w:val="9"/>
  </w:num>
  <w:num w:numId="39">
    <w:abstractNumId w:val="8"/>
  </w:num>
  <w:num w:numId="40">
    <w:abstractNumId w:val="7"/>
  </w:num>
  <w:num w:numId="41">
    <w:abstractNumId w:val="6"/>
  </w:num>
  <w:num w:numId="42">
    <w:abstractNumId w:val="5"/>
  </w:num>
  <w:num w:numId="43">
    <w:abstractNumId w:val="4"/>
  </w:num>
  <w:num w:numId="44">
    <w:abstractNumId w:val="3"/>
  </w:num>
  <w:num w:numId="45">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ariou, Laurent">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7917"/>
    <w:rsid w:val="00007C9B"/>
    <w:rsid w:val="00013A38"/>
    <w:rsid w:val="00013F2D"/>
    <w:rsid w:val="00015EE0"/>
    <w:rsid w:val="00016100"/>
    <w:rsid w:val="00017168"/>
    <w:rsid w:val="00021324"/>
    <w:rsid w:val="0002245F"/>
    <w:rsid w:val="000225F0"/>
    <w:rsid w:val="000229C4"/>
    <w:rsid w:val="000233A6"/>
    <w:rsid w:val="00025D3B"/>
    <w:rsid w:val="0002651F"/>
    <w:rsid w:val="00026850"/>
    <w:rsid w:val="0002714F"/>
    <w:rsid w:val="0002756A"/>
    <w:rsid w:val="000308AB"/>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C3D"/>
    <w:rsid w:val="0006290F"/>
    <w:rsid w:val="0006639B"/>
    <w:rsid w:val="00066B97"/>
    <w:rsid w:val="00066D8A"/>
    <w:rsid w:val="00071F86"/>
    <w:rsid w:val="00072045"/>
    <w:rsid w:val="00073B29"/>
    <w:rsid w:val="00073D5F"/>
    <w:rsid w:val="00074C9D"/>
    <w:rsid w:val="000763E2"/>
    <w:rsid w:val="000804D5"/>
    <w:rsid w:val="000818A3"/>
    <w:rsid w:val="00083668"/>
    <w:rsid w:val="000845A2"/>
    <w:rsid w:val="000846C1"/>
    <w:rsid w:val="000862E6"/>
    <w:rsid w:val="00086987"/>
    <w:rsid w:val="00086BBE"/>
    <w:rsid w:val="00093ED9"/>
    <w:rsid w:val="000946B8"/>
    <w:rsid w:val="00094C78"/>
    <w:rsid w:val="000969A1"/>
    <w:rsid w:val="0009756B"/>
    <w:rsid w:val="000979D0"/>
    <w:rsid w:val="000A1955"/>
    <w:rsid w:val="000A1B13"/>
    <w:rsid w:val="000A2445"/>
    <w:rsid w:val="000A2B3F"/>
    <w:rsid w:val="000A4F79"/>
    <w:rsid w:val="000A6647"/>
    <w:rsid w:val="000A6B90"/>
    <w:rsid w:val="000A6C58"/>
    <w:rsid w:val="000B2409"/>
    <w:rsid w:val="000B784B"/>
    <w:rsid w:val="000B79CD"/>
    <w:rsid w:val="000C2EF6"/>
    <w:rsid w:val="000C4C38"/>
    <w:rsid w:val="000C5F3E"/>
    <w:rsid w:val="000D01A8"/>
    <w:rsid w:val="000D380E"/>
    <w:rsid w:val="000D5894"/>
    <w:rsid w:val="000D65A3"/>
    <w:rsid w:val="000E0050"/>
    <w:rsid w:val="000E109B"/>
    <w:rsid w:val="000E12C8"/>
    <w:rsid w:val="000E1361"/>
    <w:rsid w:val="000E233B"/>
    <w:rsid w:val="000E2CA6"/>
    <w:rsid w:val="000E3163"/>
    <w:rsid w:val="000E3B02"/>
    <w:rsid w:val="000E4DD1"/>
    <w:rsid w:val="000E6714"/>
    <w:rsid w:val="000F09C1"/>
    <w:rsid w:val="000F6CED"/>
    <w:rsid w:val="000F7821"/>
    <w:rsid w:val="000F7838"/>
    <w:rsid w:val="000F7EC8"/>
    <w:rsid w:val="00101596"/>
    <w:rsid w:val="0010245D"/>
    <w:rsid w:val="0010281E"/>
    <w:rsid w:val="0010363F"/>
    <w:rsid w:val="00103EE3"/>
    <w:rsid w:val="001053BD"/>
    <w:rsid w:val="00106127"/>
    <w:rsid w:val="0010704F"/>
    <w:rsid w:val="001072C2"/>
    <w:rsid w:val="001074AE"/>
    <w:rsid w:val="00110B78"/>
    <w:rsid w:val="00111CFA"/>
    <w:rsid w:val="00111F98"/>
    <w:rsid w:val="001171AF"/>
    <w:rsid w:val="00117386"/>
    <w:rsid w:val="00117CC9"/>
    <w:rsid w:val="00120215"/>
    <w:rsid w:val="00121B31"/>
    <w:rsid w:val="00124530"/>
    <w:rsid w:val="00126AF5"/>
    <w:rsid w:val="0012772B"/>
    <w:rsid w:val="0013067C"/>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47EE"/>
    <w:rsid w:val="00146B6F"/>
    <w:rsid w:val="00151B2B"/>
    <w:rsid w:val="00152359"/>
    <w:rsid w:val="00155F03"/>
    <w:rsid w:val="00157AE7"/>
    <w:rsid w:val="001603D0"/>
    <w:rsid w:val="00160858"/>
    <w:rsid w:val="00160E79"/>
    <w:rsid w:val="001610A7"/>
    <w:rsid w:val="00162976"/>
    <w:rsid w:val="00164C75"/>
    <w:rsid w:val="001677BF"/>
    <w:rsid w:val="00167DBE"/>
    <w:rsid w:val="00170A3C"/>
    <w:rsid w:val="00172F06"/>
    <w:rsid w:val="00173E5E"/>
    <w:rsid w:val="0017432E"/>
    <w:rsid w:val="001743FC"/>
    <w:rsid w:val="001747DB"/>
    <w:rsid w:val="00174EAC"/>
    <w:rsid w:val="001757F2"/>
    <w:rsid w:val="001768CB"/>
    <w:rsid w:val="00177068"/>
    <w:rsid w:val="00180D46"/>
    <w:rsid w:val="00180EE7"/>
    <w:rsid w:val="00184827"/>
    <w:rsid w:val="00185986"/>
    <w:rsid w:val="001911EC"/>
    <w:rsid w:val="00192A58"/>
    <w:rsid w:val="00192A5B"/>
    <w:rsid w:val="00195EBE"/>
    <w:rsid w:val="001968A8"/>
    <w:rsid w:val="001A0178"/>
    <w:rsid w:val="001A0F38"/>
    <w:rsid w:val="001A1A08"/>
    <w:rsid w:val="001A25FA"/>
    <w:rsid w:val="001A51BC"/>
    <w:rsid w:val="001A5286"/>
    <w:rsid w:val="001A597C"/>
    <w:rsid w:val="001A6769"/>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EAD"/>
    <w:rsid w:val="001D11EB"/>
    <w:rsid w:val="001D26FF"/>
    <w:rsid w:val="001D39F8"/>
    <w:rsid w:val="001D3C40"/>
    <w:rsid w:val="001D58D1"/>
    <w:rsid w:val="001D6097"/>
    <w:rsid w:val="001D6F70"/>
    <w:rsid w:val="001D723B"/>
    <w:rsid w:val="001D7BA8"/>
    <w:rsid w:val="001D7EB1"/>
    <w:rsid w:val="001E048B"/>
    <w:rsid w:val="001E0ADE"/>
    <w:rsid w:val="001E1245"/>
    <w:rsid w:val="001E2B02"/>
    <w:rsid w:val="001E4107"/>
    <w:rsid w:val="001E5896"/>
    <w:rsid w:val="001E6213"/>
    <w:rsid w:val="001E768F"/>
    <w:rsid w:val="001F0230"/>
    <w:rsid w:val="001F07B2"/>
    <w:rsid w:val="001F0DC7"/>
    <w:rsid w:val="001F10D9"/>
    <w:rsid w:val="001F1C30"/>
    <w:rsid w:val="001F4C16"/>
    <w:rsid w:val="001F546A"/>
    <w:rsid w:val="001F5B4B"/>
    <w:rsid w:val="001F711E"/>
    <w:rsid w:val="001F75A8"/>
    <w:rsid w:val="00202106"/>
    <w:rsid w:val="00203420"/>
    <w:rsid w:val="0020516C"/>
    <w:rsid w:val="002056CB"/>
    <w:rsid w:val="0020642D"/>
    <w:rsid w:val="002071F4"/>
    <w:rsid w:val="002100E1"/>
    <w:rsid w:val="00210200"/>
    <w:rsid w:val="0021035F"/>
    <w:rsid w:val="00210E83"/>
    <w:rsid w:val="00212A9C"/>
    <w:rsid w:val="002142AE"/>
    <w:rsid w:val="00215131"/>
    <w:rsid w:val="00215CE5"/>
    <w:rsid w:val="00216D1C"/>
    <w:rsid w:val="00216EF4"/>
    <w:rsid w:val="00217BB3"/>
    <w:rsid w:val="002210FF"/>
    <w:rsid w:val="002220B7"/>
    <w:rsid w:val="00222B2D"/>
    <w:rsid w:val="00222EFA"/>
    <w:rsid w:val="002232DE"/>
    <w:rsid w:val="00230372"/>
    <w:rsid w:val="0023042E"/>
    <w:rsid w:val="002322A5"/>
    <w:rsid w:val="00233058"/>
    <w:rsid w:val="002410DA"/>
    <w:rsid w:val="0024174B"/>
    <w:rsid w:val="00244006"/>
    <w:rsid w:val="00244CEA"/>
    <w:rsid w:val="0024525A"/>
    <w:rsid w:val="00245E73"/>
    <w:rsid w:val="00246014"/>
    <w:rsid w:val="00246AC0"/>
    <w:rsid w:val="00250605"/>
    <w:rsid w:val="00250CF0"/>
    <w:rsid w:val="002545BF"/>
    <w:rsid w:val="0025518D"/>
    <w:rsid w:val="002556CC"/>
    <w:rsid w:val="0025635A"/>
    <w:rsid w:val="002578BB"/>
    <w:rsid w:val="00257D5A"/>
    <w:rsid w:val="00261602"/>
    <w:rsid w:val="00261947"/>
    <w:rsid w:val="00262F96"/>
    <w:rsid w:val="002633B1"/>
    <w:rsid w:val="00264848"/>
    <w:rsid w:val="00264EFE"/>
    <w:rsid w:val="00264F76"/>
    <w:rsid w:val="00267CFE"/>
    <w:rsid w:val="002727FA"/>
    <w:rsid w:val="00273983"/>
    <w:rsid w:val="00275C0D"/>
    <w:rsid w:val="002769AB"/>
    <w:rsid w:val="00280D2E"/>
    <w:rsid w:val="0028235F"/>
    <w:rsid w:val="0028292F"/>
    <w:rsid w:val="0028678D"/>
    <w:rsid w:val="0029020B"/>
    <w:rsid w:val="00290D39"/>
    <w:rsid w:val="00291334"/>
    <w:rsid w:val="00291DF9"/>
    <w:rsid w:val="002929AC"/>
    <w:rsid w:val="00292DD0"/>
    <w:rsid w:val="00293A4A"/>
    <w:rsid w:val="00293F73"/>
    <w:rsid w:val="0029410C"/>
    <w:rsid w:val="00294BD0"/>
    <w:rsid w:val="002955E8"/>
    <w:rsid w:val="0029575F"/>
    <w:rsid w:val="00297C9A"/>
    <w:rsid w:val="00297F56"/>
    <w:rsid w:val="002A0ADD"/>
    <w:rsid w:val="002A0C93"/>
    <w:rsid w:val="002A1C7D"/>
    <w:rsid w:val="002A3512"/>
    <w:rsid w:val="002A390D"/>
    <w:rsid w:val="002A423C"/>
    <w:rsid w:val="002A54E2"/>
    <w:rsid w:val="002A6669"/>
    <w:rsid w:val="002A7273"/>
    <w:rsid w:val="002B1A82"/>
    <w:rsid w:val="002B3890"/>
    <w:rsid w:val="002B436C"/>
    <w:rsid w:val="002B5FB2"/>
    <w:rsid w:val="002B6510"/>
    <w:rsid w:val="002B6673"/>
    <w:rsid w:val="002B728A"/>
    <w:rsid w:val="002C24B0"/>
    <w:rsid w:val="002C522E"/>
    <w:rsid w:val="002C6304"/>
    <w:rsid w:val="002C78E8"/>
    <w:rsid w:val="002D02D7"/>
    <w:rsid w:val="002D1BA9"/>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325"/>
    <w:rsid w:val="002E7B37"/>
    <w:rsid w:val="002F0431"/>
    <w:rsid w:val="002F098B"/>
    <w:rsid w:val="002F0D74"/>
    <w:rsid w:val="002F17F0"/>
    <w:rsid w:val="002F1EAA"/>
    <w:rsid w:val="002F2390"/>
    <w:rsid w:val="002F24B1"/>
    <w:rsid w:val="002F2E08"/>
    <w:rsid w:val="002F33DE"/>
    <w:rsid w:val="002F53CF"/>
    <w:rsid w:val="002F5AB0"/>
    <w:rsid w:val="002F7AD9"/>
    <w:rsid w:val="003009B6"/>
    <w:rsid w:val="003017E1"/>
    <w:rsid w:val="00301855"/>
    <w:rsid w:val="00303AA2"/>
    <w:rsid w:val="003063FB"/>
    <w:rsid w:val="003111DF"/>
    <w:rsid w:val="003115A5"/>
    <w:rsid w:val="0031231B"/>
    <w:rsid w:val="00314DE7"/>
    <w:rsid w:val="003165E2"/>
    <w:rsid w:val="0031742F"/>
    <w:rsid w:val="003177AD"/>
    <w:rsid w:val="00320E15"/>
    <w:rsid w:val="00321A8F"/>
    <w:rsid w:val="003234A6"/>
    <w:rsid w:val="00324C83"/>
    <w:rsid w:val="00325031"/>
    <w:rsid w:val="0032650A"/>
    <w:rsid w:val="00331E45"/>
    <w:rsid w:val="00332263"/>
    <w:rsid w:val="0033263A"/>
    <w:rsid w:val="00333DDF"/>
    <w:rsid w:val="003358E4"/>
    <w:rsid w:val="003368A8"/>
    <w:rsid w:val="003369B1"/>
    <w:rsid w:val="00336CD7"/>
    <w:rsid w:val="003414E1"/>
    <w:rsid w:val="00341C5E"/>
    <w:rsid w:val="00344903"/>
    <w:rsid w:val="00344B05"/>
    <w:rsid w:val="0034523D"/>
    <w:rsid w:val="00346D99"/>
    <w:rsid w:val="00346FF3"/>
    <w:rsid w:val="003471BA"/>
    <w:rsid w:val="0035042C"/>
    <w:rsid w:val="00350BAE"/>
    <w:rsid w:val="00352343"/>
    <w:rsid w:val="00353808"/>
    <w:rsid w:val="0035492B"/>
    <w:rsid w:val="00356FE9"/>
    <w:rsid w:val="0035725E"/>
    <w:rsid w:val="003573D5"/>
    <w:rsid w:val="00357B12"/>
    <w:rsid w:val="00362D39"/>
    <w:rsid w:val="003639EB"/>
    <w:rsid w:val="003642E1"/>
    <w:rsid w:val="00365E37"/>
    <w:rsid w:val="00366056"/>
    <w:rsid w:val="003711EB"/>
    <w:rsid w:val="0037198F"/>
    <w:rsid w:val="00372516"/>
    <w:rsid w:val="00374DB1"/>
    <w:rsid w:val="00375D98"/>
    <w:rsid w:val="00380B99"/>
    <w:rsid w:val="003837F2"/>
    <w:rsid w:val="00383827"/>
    <w:rsid w:val="00386B58"/>
    <w:rsid w:val="00386FFB"/>
    <w:rsid w:val="00391DF8"/>
    <w:rsid w:val="003929FD"/>
    <w:rsid w:val="00395192"/>
    <w:rsid w:val="0039759D"/>
    <w:rsid w:val="00397A0B"/>
    <w:rsid w:val="003A0A11"/>
    <w:rsid w:val="003A1172"/>
    <w:rsid w:val="003A23BD"/>
    <w:rsid w:val="003A60F7"/>
    <w:rsid w:val="003A6D47"/>
    <w:rsid w:val="003B051C"/>
    <w:rsid w:val="003B0DBD"/>
    <w:rsid w:val="003B36C2"/>
    <w:rsid w:val="003B4F97"/>
    <w:rsid w:val="003B5CC8"/>
    <w:rsid w:val="003C1D44"/>
    <w:rsid w:val="003C3DAD"/>
    <w:rsid w:val="003C476F"/>
    <w:rsid w:val="003C7368"/>
    <w:rsid w:val="003D0DB8"/>
    <w:rsid w:val="003D1229"/>
    <w:rsid w:val="003D1C3B"/>
    <w:rsid w:val="003D332C"/>
    <w:rsid w:val="003D50B6"/>
    <w:rsid w:val="003D5CB0"/>
    <w:rsid w:val="003E013D"/>
    <w:rsid w:val="003E01F3"/>
    <w:rsid w:val="003E2843"/>
    <w:rsid w:val="003E3832"/>
    <w:rsid w:val="003E4ABA"/>
    <w:rsid w:val="003F074F"/>
    <w:rsid w:val="003F10E4"/>
    <w:rsid w:val="003F11D9"/>
    <w:rsid w:val="003F3CC2"/>
    <w:rsid w:val="003F4755"/>
    <w:rsid w:val="003F4B3C"/>
    <w:rsid w:val="003F5E7C"/>
    <w:rsid w:val="003F6B5E"/>
    <w:rsid w:val="00400645"/>
    <w:rsid w:val="00400A64"/>
    <w:rsid w:val="0040358F"/>
    <w:rsid w:val="00406E7F"/>
    <w:rsid w:val="00407470"/>
    <w:rsid w:val="0040756F"/>
    <w:rsid w:val="0041233C"/>
    <w:rsid w:val="00413373"/>
    <w:rsid w:val="00414100"/>
    <w:rsid w:val="00416503"/>
    <w:rsid w:val="0042004A"/>
    <w:rsid w:val="0042131A"/>
    <w:rsid w:val="00424D2C"/>
    <w:rsid w:val="00425B89"/>
    <w:rsid w:val="00430522"/>
    <w:rsid w:val="00432950"/>
    <w:rsid w:val="00433406"/>
    <w:rsid w:val="00433BF2"/>
    <w:rsid w:val="00434119"/>
    <w:rsid w:val="00435B8B"/>
    <w:rsid w:val="00436CF1"/>
    <w:rsid w:val="00436D09"/>
    <w:rsid w:val="00437BE2"/>
    <w:rsid w:val="004406EA"/>
    <w:rsid w:val="00440C98"/>
    <w:rsid w:val="00442037"/>
    <w:rsid w:val="00442856"/>
    <w:rsid w:val="00443B20"/>
    <w:rsid w:val="0044570A"/>
    <w:rsid w:val="00451CDF"/>
    <w:rsid w:val="0045431C"/>
    <w:rsid w:val="00454AB3"/>
    <w:rsid w:val="004555A6"/>
    <w:rsid w:val="00455F9B"/>
    <w:rsid w:val="00456014"/>
    <w:rsid w:val="00457333"/>
    <w:rsid w:val="004574B5"/>
    <w:rsid w:val="00457797"/>
    <w:rsid w:val="00457AB0"/>
    <w:rsid w:val="004622B1"/>
    <w:rsid w:val="00463797"/>
    <w:rsid w:val="00464ADA"/>
    <w:rsid w:val="004655C4"/>
    <w:rsid w:val="00466599"/>
    <w:rsid w:val="00466ECB"/>
    <w:rsid w:val="00466F86"/>
    <w:rsid w:val="004701F8"/>
    <w:rsid w:val="0047312A"/>
    <w:rsid w:val="00474372"/>
    <w:rsid w:val="004754AC"/>
    <w:rsid w:val="004773F2"/>
    <w:rsid w:val="004809E5"/>
    <w:rsid w:val="00480B32"/>
    <w:rsid w:val="00481A0E"/>
    <w:rsid w:val="00482B76"/>
    <w:rsid w:val="00484D2F"/>
    <w:rsid w:val="00487A30"/>
    <w:rsid w:val="00487C22"/>
    <w:rsid w:val="00490729"/>
    <w:rsid w:val="004916EB"/>
    <w:rsid w:val="0049281B"/>
    <w:rsid w:val="0049405F"/>
    <w:rsid w:val="004958C0"/>
    <w:rsid w:val="00496822"/>
    <w:rsid w:val="004A0148"/>
    <w:rsid w:val="004A046D"/>
    <w:rsid w:val="004A5446"/>
    <w:rsid w:val="004A5867"/>
    <w:rsid w:val="004A72C1"/>
    <w:rsid w:val="004A7932"/>
    <w:rsid w:val="004B064B"/>
    <w:rsid w:val="004B25C6"/>
    <w:rsid w:val="004B2A3C"/>
    <w:rsid w:val="004B3126"/>
    <w:rsid w:val="004B36B2"/>
    <w:rsid w:val="004B52D6"/>
    <w:rsid w:val="004B546D"/>
    <w:rsid w:val="004B616E"/>
    <w:rsid w:val="004B6222"/>
    <w:rsid w:val="004B64BE"/>
    <w:rsid w:val="004B7327"/>
    <w:rsid w:val="004B7979"/>
    <w:rsid w:val="004B7E51"/>
    <w:rsid w:val="004C1C53"/>
    <w:rsid w:val="004C1EFA"/>
    <w:rsid w:val="004C391C"/>
    <w:rsid w:val="004C4DBF"/>
    <w:rsid w:val="004C51D1"/>
    <w:rsid w:val="004C5993"/>
    <w:rsid w:val="004D0485"/>
    <w:rsid w:val="004D3125"/>
    <w:rsid w:val="004D39EA"/>
    <w:rsid w:val="004D3B3F"/>
    <w:rsid w:val="004D4B08"/>
    <w:rsid w:val="004D5734"/>
    <w:rsid w:val="004D5AF9"/>
    <w:rsid w:val="004D5D2D"/>
    <w:rsid w:val="004D5EBB"/>
    <w:rsid w:val="004D6850"/>
    <w:rsid w:val="004E0917"/>
    <w:rsid w:val="004E13CF"/>
    <w:rsid w:val="004E1DBD"/>
    <w:rsid w:val="004E3374"/>
    <w:rsid w:val="004E4B12"/>
    <w:rsid w:val="004E4ED4"/>
    <w:rsid w:val="004E5276"/>
    <w:rsid w:val="004E70CC"/>
    <w:rsid w:val="004F10C4"/>
    <w:rsid w:val="004F1BAB"/>
    <w:rsid w:val="004F56A0"/>
    <w:rsid w:val="004F6745"/>
    <w:rsid w:val="0050057C"/>
    <w:rsid w:val="00501840"/>
    <w:rsid w:val="00502092"/>
    <w:rsid w:val="00503EE9"/>
    <w:rsid w:val="00504480"/>
    <w:rsid w:val="00504577"/>
    <w:rsid w:val="005058C1"/>
    <w:rsid w:val="005064F4"/>
    <w:rsid w:val="0050776F"/>
    <w:rsid w:val="005118D6"/>
    <w:rsid w:val="00512AA7"/>
    <w:rsid w:val="0051498D"/>
    <w:rsid w:val="00515CE3"/>
    <w:rsid w:val="00515F3E"/>
    <w:rsid w:val="005162BF"/>
    <w:rsid w:val="00516697"/>
    <w:rsid w:val="00516F06"/>
    <w:rsid w:val="0052071E"/>
    <w:rsid w:val="00520DE2"/>
    <w:rsid w:val="0052116A"/>
    <w:rsid w:val="00523D51"/>
    <w:rsid w:val="005264E6"/>
    <w:rsid w:val="00527E65"/>
    <w:rsid w:val="00530421"/>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1271"/>
    <w:rsid w:val="0055267F"/>
    <w:rsid w:val="0055346F"/>
    <w:rsid w:val="00554160"/>
    <w:rsid w:val="00554C09"/>
    <w:rsid w:val="00556AB3"/>
    <w:rsid w:val="00560B5A"/>
    <w:rsid w:val="005628B9"/>
    <w:rsid w:val="00563DA8"/>
    <w:rsid w:val="005648E7"/>
    <w:rsid w:val="005651A1"/>
    <w:rsid w:val="005653C8"/>
    <w:rsid w:val="00567E80"/>
    <w:rsid w:val="00570AA6"/>
    <w:rsid w:val="00570B37"/>
    <w:rsid w:val="00571578"/>
    <w:rsid w:val="00571DE6"/>
    <w:rsid w:val="00572580"/>
    <w:rsid w:val="00572898"/>
    <w:rsid w:val="00572C38"/>
    <w:rsid w:val="00572F1B"/>
    <w:rsid w:val="00573864"/>
    <w:rsid w:val="00573E44"/>
    <w:rsid w:val="00574448"/>
    <w:rsid w:val="0057497F"/>
    <w:rsid w:val="00575869"/>
    <w:rsid w:val="00576508"/>
    <w:rsid w:val="00576EEC"/>
    <w:rsid w:val="00581754"/>
    <w:rsid w:val="00581C35"/>
    <w:rsid w:val="0058343F"/>
    <w:rsid w:val="00583917"/>
    <w:rsid w:val="00584126"/>
    <w:rsid w:val="005859F6"/>
    <w:rsid w:val="0058671F"/>
    <w:rsid w:val="005873AF"/>
    <w:rsid w:val="00591169"/>
    <w:rsid w:val="0059472C"/>
    <w:rsid w:val="005979BC"/>
    <w:rsid w:val="005A36B9"/>
    <w:rsid w:val="005A3CE6"/>
    <w:rsid w:val="005A3CF0"/>
    <w:rsid w:val="005A5DE3"/>
    <w:rsid w:val="005A7953"/>
    <w:rsid w:val="005B02D3"/>
    <w:rsid w:val="005B1130"/>
    <w:rsid w:val="005B23EA"/>
    <w:rsid w:val="005B33DA"/>
    <w:rsid w:val="005B341A"/>
    <w:rsid w:val="005B3884"/>
    <w:rsid w:val="005B41FC"/>
    <w:rsid w:val="005B5A9F"/>
    <w:rsid w:val="005B6B5C"/>
    <w:rsid w:val="005B7084"/>
    <w:rsid w:val="005B75E2"/>
    <w:rsid w:val="005C0EC6"/>
    <w:rsid w:val="005C11BF"/>
    <w:rsid w:val="005C1485"/>
    <w:rsid w:val="005C203C"/>
    <w:rsid w:val="005C436B"/>
    <w:rsid w:val="005C60C1"/>
    <w:rsid w:val="005D0034"/>
    <w:rsid w:val="005D0C74"/>
    <w:rsid w:val="005D1E21"/>
    <w:rsid w:val="005D2073"/>
    <w:rsid w:val="005D2F3E"/>
    <w:rsid w:val="005D380C"/>
    <w:rsid w:val="005D3B6E"/>
    <w:rsid w:val="005D5886"/>
    <w:rsid w:val="005D6C33"/>
    <w:rsid w:val="005D743B"/>
    <w:rsid w:val="005E14D1"/>
    <w:rsid w:val="005E2F43"/>
    <w:rsid w:val="005E4B9F"/>
    <w:rsid w:val="005E5B2F"/>
    <w:rsid w:val="005E77EC"/>
    <w:rsid w:val="005F17EF"/>
    <w:rsid w:val="005F20F9"/>
    <w:rsid w:val="005F3BED"/>
    <w:rsid w:val="005F4B05"/>
    <w:rsid w:val="006000E6"/>
    <w:rsid w:val="00601010"/>
    <w:rsid w:val="00602BDA"/>
    <w:rsid w:val="00602DB5"/>
    <w:rsid w:val="00602EBF"/>
    <w:rsid w:val="00604420"/>
    <w:rsid w:val="00605134"/>
    <w:rsid w:val="00605CEB"/>
    <w:rsid w:val="0060709B"/>
    <w:rsid w:val="00610C38"/>
    <w:rsid w:val="0061129C"/>
    <w:rsid w:val="00611E65"/>
    <w:rsid w:val="00612629"/>
    <w:rsid w:val="00613220"/>
    <w:rsid w:val="00613553"/>
    <w:rsid w:val="00613E61"/>
    <w:rsid w:val="00614B04"/>
    <w:rsid w:val="00615061"/>
    <w:rsid w:val="006163F8"/>
    <w:rsid w:val="00617076"/>
    <w:rsid w:val="006171E7"/>
    <w:rsid w:val="0061741C"/>
    <w:rsid w:val="006205F8"/>
    <w:rsid w:val="006224C2"/>
    <w:rsid w:val="00623EC7"/>
    <w:rsid w:val="0062440B"/>
    <w:rsid w:val="00624795"/>
    <w:rsid w:val="006258DC"/>
    <w:rsid w:val="00625A2B"/>
    <w:rsid w:val="0062675E"/>
    <w:rsid w:val="0063011F"/>
    <w:rsid w:val="00632B7C"/>
    <w:rsid w:val="00633496"/>
    <w:rsid w:val="00635BC9"/>
    <w:rsid w:val="00636C8E"/>
    <w:rsid w:val="00637908"/>
    <w:rsid w:val="00637C35"/>
    <w:rsid w:val="006429CB"/>
    <w:rsid w:val="00644578"/>
    <w:rsid w:val="0064496D"/>
    <w:rsid w:val="00644A90"/>
    <w:rsid w:val="00645B64"/>
    <w:rsid w:val="0065045C"/>
    <w:rsid w:val="00652F8C"/>
    <w:rsid w:val="006535EA"/>
    <w:rsid w:val="00653853"/>
    <w:rsid w:val="006540F7"/>
    <w:rsid w:val="00656BCF"/>
    <w:rsid w:val="00660E4B"/>
    <w:rsid w:val="00661B07"/>
    <w:rsid w:val="00661BC4"/>
    <w:rsid w:val="00661C19"/>
    <w:rsid w:val="006622EC"/>
    <w:rsid w:val="0066471B"/>
    <w:rsid w:val="00664B01"/>
    <w:rsid w:val="006650D0"/>
    <w:rsid w:val="00665646"/>
    <w:rsid w:val="00666CEF"/>
    <w:rsid w:val="00667C22"/>
    <w:rsid w:val="00671D22"/>
    <w:rsid w:val="00672AE1"/>
    <w:rsid w:val="00672ED7"/>
    <w:rsid w:val="0067358E"/>
    <w:rsid w:val="00674B18"/>
    <w:rsid w:val="00675C9C"/>
    <w:rsid w:val="0068017B"/>
    <w:rsid w:val="00680E7D"/>
    <w:rsid w:val="00681C5C"/>
    <w:rsid w:val="0068270B"/>
    <w:rsid w:val="0068294F"/>
    <w:rsid w:val="006842FC"/>
    <w:rsid w:val="00684D32"/>
    <w:rsid w:val="00685A8E"/>
    <w:rsid w:val="00685F48"/>
    <w:rsid w:val="0069130A"/>
    <w:rsid w:val="0069281D"/>
    <w:rsid w:val="00695205"/>
    <w:rsid w:val="006963B9"/>
    <w:rsid w:val="006A0461"/>
    <w:rsid w:val="006A2103"/>
    <w:rsid w:val="006A21ED"/>
    <w:rsid w:val="006A4C8B"/>
    <w:rsid w:val="006A5204"/>
    <w:rsid w:val="006A53CB"/>
    <w:rsid w:val="006A701A"/>
    <w:rsid w:val="006B01D7"/>
    <w:rsid w:val="006B1585"/>
    <w:rsid w:val="006B19C9"/>
    <w:rsid w:val="006B3970"/>
    <w:rsid w:val="006B39E0"/>
    <w:rsid w:val="006B51DC"/>
    <w:rsid w:val="006B5430"/>
    <w:rsid w:val="006B64EF"/>
    <w:rsid w:val="006B7CA1"/>
    <w:rsid w:val="006C05CC"/>
    <w:rsid w:val="006C0727"/>
    <w:rsid w:val="006C0BA7"/>
    <w:rsid w:val="006C166A"/>
    <w:rsid w:val="006C1B47"/>
    <w:rsid w:val="006C2119"/>
    <w:rsid w:val="006C3401"/>
    <w:rsid w:val="006C4C3A"/>
    <w:rsid w:val="006C5602"/>
    <w:rsid w:val="006C6A2E"/>
    <w:rsid w:val="006C720C"/>
    <w:rsid w:val="006D1933"/>
    <w:rsid w:val="006D633C"/>
    <w:rsid w:val="006D7079"/>
    <w:rsid w:val="006D7843"/>
    <w:rsid w:val="006E145F"/>
    <w:rsid w:val="006E3E56"/>
    <w:rsid w:val="006E3FDC"/>
    <w:rsid w:val="006E4164"/>
    <w:rsid w:val="006E4DDB"/>
    <w:rsid w:val="006F318D"/>
    <w:rsid w:val="006F523F"/>
    <w:rsid w:val="006F5BE5"/>
    <w:rsid w:val="006F62ED"/>
    <w:rsid w:val="007039C3"/>
    <w:rsid w:val="00703D71"/>
    <w:rsid w:val="00704102"/>
    <w:rsid w:val="0070423B"/>
    <w:rsid w:val="007043FC"/>
    <w:rsid w:val="00710630"/>
    <w:rsid w:val="007109B4"/>
    <w:rsid w:val="00710F1C"/>
    <w:rsid w:val="007113CD"/>
    <w:rsid w:val="00711AE2"/>
    <w:rsid w:val="007123FC"/>
    <w:rsid w:val="007147DC"/>
    <w:rsid w:val="00715DA2"/>
    <w:rsid w:val="0071740E"/>
    <w:rsid w:val="00717D16"/>
    <w:rsid w:val="00721FCD"/>
    <w:rsid w:val="0072297D"/>
    <w:rsid w:val="007252A3"/>
    <w:rsid w:val="00725509"/>
    <w:rsid w:val="0072649D"/>
    <w:rsid w:val="00727617"/>
    <w:rsid w:val="007276A3"/>
    <w:rsid w:val="00730E97"/>
    <w:rsid w:val="00731B38"/>
    <w:rsid w:val="00732253"/>
    <w:rsid w:val="00732A57"/>
    <w:rsid w:val="00733302"/>
    <w:rsid w:val="0073367B"/>
    <w:rsid w:val="00735672"/>
    <w:rsid w:val="00736762"/>
    <w:rsid w:val="00736FFD"/>
    <w:rsid w:val="00737461"/>
    <w:rsid w:val="00740BF0"/>
    <w:rsid w:val="00743122"/>
    <w:rsid w:val="00743CDF"/>
    <w:rsid w:val="00744990"/>
    <w:rsid w:val="0074755A"/>
    <w:rsid w:val="00750393"/>
    <w:rsid w:val="007503F5"/>
    <w:rsid w:val="00752005"/>
    <w:rsid w:val="0075228C"/>
    <w:rsid w:val="0075351A"/>
    <w:rsid w:val="00753D2E"/>
    <w:rsid w:val="00753E18"/>
    <w:rsid w:val="007541F8"/>
    <w:rsid w:val="00754351"/>
    <w:rsid w:val="0075470F"/>
    <w:rsid w:val="007563B3"/>
    <w:rsid w:val="00761ADC"/>
    <w:rsid w:val="007640EC"/>
    <w:rsid w:val="007643A2"/>
    <w:rsid w:val="007646DE"/>
    <w:rsid w:val="00766BE1"/>
    <w:rsid w:val="00767C0C"/>
    <w:rsid w:val="00770572"/>
    <w:rsid w:val="00773342"/>
    <w:rsid w:val="00775643"/>
    <w:rsid w:val="00776263"/>
    <w:rsid w:val="00783913"/>
    <w:rsid w:val="0078553D"/>
    <w:rsid w:val="0078676B"/>
    <w:rsid w:val="007870BF"/>
    <w:rsid w:val="00787930"/>
    <w:rsid w:val="00791E38"/>
    <w:rsid w:val="0079279A"/>
    <w:rsid w:val="007929B4"/>
    <w:rsid w:val="00792F55"/>
    <w:rsid w:val="0079306F"/>
    <w:rsid w:val="00796DAE"/>
    <w:rsid w:val="007A1C50"/>
    <w:rsid w:val="007A3B91"/>
    <w:rsid w:val="007A3F63"/>
    <w:rsid w:val="007A4991"/>
    <w:rsid w:val="007A4C75"/>
    <w:rsid w:val="007A6CEE"/>
    <w:rsid w:val="007A761B"/>
    <w:rsid w:val="007B0BDB"/>
    <w:rsid w:val="007B12CE"/>
    <w:rsid w:val="007B1F75"/>
    <w:rsid w:val="007B26D0"/>
    <w:rsid w:val="007B4D64"/>
    <w:rsid w:val="007B600D"/>
    <w:rsid w:val="007C0CF5"/>
    <w:rsid w:val="007C19F6"/>
    <w:rsid w:val="007C25D1"/>
    <w:rsid w:val="007C2C14"/>
    <w:rsid w:val="007C5A1F"/>
    <w:rsid w:val="007C6872"/>
    <w:rsid w:val="007C7BDC"/>
    <w:rsid w:val="007D0610"/>
    <w:rsid w:val="007D0688"/>
    <w:rsid w:val="007D2973"/>
    <w:rsid w:val="007D4358"/>
    <w:rsid w:val="007D5244"/>
    <w:rsid w:val="007D684C"/>
    <w:rsid w:val="007D6AB0"/>
    <w:rsid w:val="007D784F"/>
    <w:rsid w:val="007E0347"/>
    <w:rsid w:val="007E0666"/>
    <w:rsid w:val="007E19F4"/>
    <w:rsid w:val="007E41B4"/>
    <w:rsid w:val="007E52CB"/>
    <w:rsid w:val="007E71CA"/>
    <w:rsid w:val="007F27CD"/>
    <w:rsid w:val="007F3D4D"/>
    <w:rsid w:val="007F5A40"/>
    <w:rsid w:val="007F63D3"/>
    <w:rsid w:val="007F66C2"/>
    <w:rsid w:val="007F7304"/>
    <w:rsid w:val="007F73CC"/>
    <w:rsid w:val="0080013D"/>
    <w:rsid w:val="008002E6"/>
    <w:rsid w:val="008005B2"/>
    <w:rsid w:val="00800678"/>
    <w:rsid w:val="00801480"/>
    <w:rsid w:val="00802890"/>
    <w:rsid w:val="00803CB4"/>
    <w:rsid w:val="008049D7"/>
    <w:rsid w:val="00805182"/>
    <w:rsid w:val="00805475"/>
    <w:rsid w:val="008071D6"/>
    <w:rsid w:val="00807DDE"/>
    <w:rsid w:val="00811660"/>
    <w:rsid w:val="00812233"/>
    <w:rsid w:val="008130FD"/>
    <w:rsid w:val="00813A48"/>
    <w:rsid w:val="008143C4"/>
    <w:rsid w:val="00814BE2"/>
    <w:rsid w:val="00817362"/>
    <w:rsid w:val="0081797D"/>
    <w:rsid w:val="008202C1"/>
    <w:rsid w:val="008206D3"/>
    <w:rsid w:val="0082074F"/>
    <w:rsid w:val="008275AE"/>
    <w:rsid w:val="00827743"/>
    <w:rsid w:val="00827AEB"/>
    <w:rsid w:val="0083034E"/>
    <w:rsid w:val="0083271D"/>
    <w:rsid w:val="00836D3B"/>
    <w:rsid w:val="00837870"/>
    <w:rsid w:val="008401D9"/>
    <w:rsid w:val="00842B40"/>
    <w:rsid w:val="00844162"/>
    <w:rsid w:val="0084628F"/>
    <w:rsid w:val="008463AD"/>
    <w:rsid w:val="00846784"/>
    <w:rsid w:val="00851917"/>
    <w:rsid w:val="00852179"/>
    <w:rsid w:val="0085294B"/>
    <w:rsid w:val="00852ED6"/>
    <w:rsid w:val="00855066"/>
    <w:rsid w:val="00855D2D"/>
    <w:rsid w:val="00855D92"/>
    <w:rsid w:val="008561CA"/>
    <w:rsid w:val="00860397"/>
    <w:rsid w:val="008617AA"/>
    <w:rsid w:val="00863195"/>
    <w:rsid w:val="008676A5"/>
    <w:rsid w:val="00870CA4"/>
    <w:rsid w:val="00870FD9"/>
    <w:rsid w:val="00871FF9"/>
    <w:rsid w:val="00872093"/>
    <w:rsid w:val="008727C8"/>
    <w:rsid w:val="008728C0"/>
    <w:rsid w:val="0087403B"/>
    <w:rsid w:val="00875B30"/>
    <w:rsid w:val="00875F14"/>
    <w:rsid w:val="00877E77"/>
    <w:rsid w:val="00880678"/>
    <w:rsid w:val="00881494"/>
    <w:rsid w:val="008826AD"/>
    <w:rsid w:val="00883C3D"/>
    <w:rsid w:val="0088556F"/>
    <w:rsid w:val="0088560D"/>
    <w:rsid w:val="0089041F"/>
    <w:rsid w:val="00892294"/>
    <w:rsid w:val="00892C49"/>
    <w:rsid w:val="00893831"/>
    <w:rsid w:val="008961B6"/>
    <w:rsid w:val="008966CB"/>
    <w:rsid w:val="0089696C"/>
    <w:rsid w:val="00897087"/>
    <w:rsid w:val="008A003F"/>
    <w:rsid w:val="008A08E1"/>
    <w:rsid w:val="008A0F62"/>
    <w:rsid w:val="008A1939"/>
    <w:rsid w:val="008A319F"/>
    <w:rsid w:val="008A717F"/>
    <w:rsid w:val="008B01A0"/>
    <w:rsid w:val="008B204C"/>
    <w:rsid w:val="008B3C1E"/>
    <w:rsid w:val="008B5E3A"/>
    <w:rsid w:val="008C00F5"/>
    <w:rsid w:val="008C1AB0"/>
    <w:rsid w:val="008C42D6"/>
    <w:rsid w:val="008C4508"/>
    <w:rsid w:val="008C47F2"/>
    <w:rsid w:val="008D0042"/>
    <w:rsid w:val="008D029C"/>
    <w:rsid w:val="008D081F"/>
    <w:rsid w:val="008D085C"/>
    <w:rsid w:val="008D12B5"/>
    <w:rsid w:val="008D2869"/>
    <w:rsid w:val="008D716F"/>
    <w:rsid w:val="008E1AA4"/>
    <w:rsid w:val="008E1ACF"/>
    <w:rsid w:val="008E3151"/>
    <w:rsid w:val="008E3855"/>
    <w:rsid w:val="008E4698"/>
    <w:rsid w:val="008E4DA6"/>
    <w:rsid w:val="008E6C62"/>
    <w:rsid w:val="008E6CB5"/>
    <w:rsid w:val="008E77FB"/>
    <w:rsid w:val="008E7B8B"/>
    <w:rsid w:val="008F0692"/>
    <w:rsid w:val="008F254D"/>
    <w:rsid w:val="008F2B43"/>
    <w:rsid w:val="008F3AF0"/>
    <w:rsid w:val="008F411A"/>
    <w:rsid w:val="008F4B97"/>
    <w:rsid w:val="008F7A6B"/>
    <w:rsid w:val="009005BC"/>
    <w:rsid w:val="00904CC2"/>
    <w:rsid w:val="00905668"/>
    <w:rsid w:val="00905951"/>
    <w:rsid w:val="00905ADD"/>
    <w:rsid w:val="009069C1"/>
    <w:rsid w:val="00906FAA"/>
    <w:rsid w:val="00907A4C"/>
    <w:rsid w:val="00907C14"/>
    <w:rsid w:val="00907EF9"/>
    <w:rsid w:val="00907F30"/>
    <w:rsid w:val="00911648"/>
    <w:rsid w:val="0091243C"/>
    <w:rsid w:val="00913028"/>
    <w:rsid w:val="00913ABF"/>
    <w:rsid w:val="00917C91"/>
    <w:rsid w:val="00922D4C"/>
    <w:rsid w:val="009234CE"/>
    <w:rsid w:val="00923796"/>
    <w:rsid w:val="009237A8"/>
    <w:rsid w:val="009243BB"/>
    <w:rsid w:val="00924661"/>
    <w:rsid w:val="00924DDD"/>
    <w:rsid w:val="009267D1"/>
    <w:rsid w:val="00926D2D"/>
    <w:rsid w:val="00927569"/>
    <w:rsid w:val="00930D15"/>
    <w:rsid w:val="00931D42"/>
    <w:rsid w:val="00933C84"/>
    <w:rsid w:val="00934DA1"/>
    <w:rsid w:val="00934DEF"/>
    <w:rsid w:val="0093524C"/>
    <w:rsid w:val="009352C6"/>
    <w:rsid w:val="009376B5"/>
    <w:rsid w:val="00940284"/>
    <w:rsid w:val="00942A4D"/>
    <w:rsid w:val="0094301D"/>
    <w:rsid w:val="00943A55"/>
    <w:rsid w:val="009458AA"/>
    <w:rsid w:val="00945951"/>
    <w:rsid w:val="00947237"/>
    <w:rsid w:val="00950CA3"/>
    <w:rsid w:val="0095278A"/>
    <w:rsid w:val="00952C94"/>
    <w:rsid w:val="00955397"/>
    <w:rsid w:val="00956233"/>
    <w:rsid w:val="00960BFD"/>
    <w:rsid w:val="0096140C"/>
    <w:rsid w:val="00961F60"/>
    <w:rsid w:val="00962264"/>
    <w:rsid w:val="009625AA"/>
    <w:rsid w:val="009629DC"/>
    <w:rsid w:val="0096400C"/>
    <w:rsid w:val="00964819"/>
    <w:rsid w:val="009655CE"/>
    <w:rsid w:val="00965B4F"/>
    <w:rsid w:val="00967074"/>
    <w:rsid w:val="00967441"/>
    <w:rsid w:val="00967C93"/>
    <w:rsid w:val="00971189"/>
    <w:rsid w:val="009728BB"/>
    <w:rsid w:val="00972E37"/>
    <w:rsid w:val="00975242"/>
    <w:rsid w:val="00975AB6"/>
    <w:rsid w:val="00976D68"/>
    <w:rsid w:val="00977FA9"/>
    <w:rsid w:val="009801D5"/>
    <w:rsid w:val="009804D4"/>
    <w:rsid w:val="00982161"/>
    <w:rsid w:val="00983EB7"/>
    <w:rsid w:val="00984B9F"/>
    <w:rsid w:val="009867FE"/>
    <w:rsid w:val="00987FB8"/>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6C1B"/>
    <w:rsid w:val="009A7336"/>
    <w:rsid w:val="009A776E"/>
    <w:rsid w:val="009A7B74"/>
    <w:rsid w:val="009B3EA2"/>
    <w:rsid w:val="009B5B5F"/>
    <w:rsid w:val="009C04C4"/>
    <w:rsid w:val="009C09C6"/>
    <w:rsid w:val="009C15C2"/>
    <w:rsid w:val="009C2979"/>
    <w:rsid w:val="009C35D2"/>
    <w:rsid w:val="009C486D"/>
    <w:rsid w:val="009C56EC"/>
    <w:rsid w:val="009D0604"/>
    <w:rsid w:val="009D13E3"/>
    <w:rsid w:val="009D3C3E"/>
    <w:rsid w:val="009D4700"/>
    <w:rsid w:val="009D6187"/>
    <w:rsid w:val="009D6746"/>
    <w:rsid w:val="009E0586"/>
    <w:rsid w:val="009E0773"/>
    <w:rsid w:val="009E244A"/>
    <w:rsid w:val="009E41D4"/>
    <w:rsid w:val="009E458C"/>
    <w:rsid w:val="009E4CC3"/>
    <w:rsid w:val="009E56E1"/>
    <w:rsid w:val="009E6AF6"/>
    <w:rsid w:val="009E7B1A"/>
    <w:rsid w:val="009F2A10"/>
    <w:rsid w:val="009F2FBC"/>
    <w:rsid w:val="009F37EE"/>
    <w:rsid w:val="009F38E1"/>
    <w:rsid w:val="009F4C4A"/>
    <w:rsid w:val="009F61A9"/>
    <w:rsid w:val="00A0210A"/>
    <w:rsid w:val="00A025C8"/>
    <w:rsid w:val="00A027CE"/>
    <w:rsid w:val="00A06F63"/>
    <w:rsid w:val="00A070B3"/>
    <w:rsid w:val="00A101F9"/>
    <w:rsid w:val="00A103CD"/>
    <w:rsid w:val="00A141E0"/>
    <w:rsid w:val="00A17E70"/>
    <w:rsid w:val="00A2328B"/>
    <w:rsid w:val="00A24DFC"/>
    <w:rsid w:val="00A25EA3"/>
    <w:rsid w:val="00A26D93"/>
    <w:rsid w:val="00A27594"/>
    <w:rsid w:val="00A31489"/>
    <w:rsid w:val="00A31AB1"/>
    <w:rsid w:val="00A34A39"/>
    <w:rsid w:val="00A353C3"/>
    <w:rsid w:val="00A35784"/>
    <w:rsid w:val="00A35A05"/>
    <w:rsid w:val="00A35B6C"/>
    <w:rsid w:val="00A35F6E"/>
    <w:rsid w:val="00A36117"/>
    <w:rsid w:val="00A36630"/>
    <w:rsid w:val="00A4144A"/>
    <w:rsid w:val="00A42284"/>
    <w:rsid w:val="00A42818"/>
    <w:rsid w:val="00A43398"/>
    <w:rsid w:val="00A459D9"/>
    <w:rsid w:val="00A47169"/>
    <w:rsid w:val="00A47FAA"/>
    <w:rsid w:val="00A5019E"/>
    <w:rsid w:val="00A50BCF"/>
    <w:rsid w:val="00A51E06"/>
    <w:rsid w:val="00A54157"/>
    <w:rsid w:val="00A5580F"/>
    <w:rsid w:val="00A55BCE"/>
    <w:rsid w:val="00A560CD"/>
    <w:rsid w:val="00A57EA7"/>
    <w:rsid w:val="00A60C15"/>
    <w:rsid w:val="00A60D71"/>
    <w:rsid w:val="00A610D6"/>
    <w:rsid w:val="00A61652"/>
    <w:rsid w:val="00A62EDA"/>
    <w:rsid w:val="00A636F8"/>
    <w:rsid w:val="00A647D6"/>
    <w:rsid w:val="00A65C3B"/>
    <w:rsid w:val="00A70E98"/>
    <w:rsid w:val="00A720B0"/>
    <w:rsid w:val="00A73FBA"/>
    <w:rsid w:val="00A745E1"/>
    <w:rsid w:val="00A752C2"/>
    <w:rsid w:val="00A75918"/>
    <w:rsid w:val="00A763DF"/>
    <w:rsid w:val="00A83121"/>
    <w:rsid w:val="00A85D27"/>
    <w:rsid w:val="00A86621"/>
    <w:rsid w:val="00A87896"/>
    <w:rsid w:val="00A9130D"/>
    <w:rsid w:val="00A92B13"/>
    <w:rsid w:val="00A933DD"/>
    <w:rsid w:val="00A95B70"/>
    <w:rsid w:val="00A96FB0"/>
    <w:rsid w:val="00AA0E63"/>
    <w:rsid w:val="00AA0E90"/>
    <w:rsid w:val="00AA136D"/>
    <w:rsid w:val="00AA18C3"/>
    <w:rsid w:val="00AA26D0"/>
    <w:rsid w:val="00AA427C"/>
    <w:rsid w:val="00AA56F8"/>
    <w:rsid w:val="00AA716D"/>
    <w:rsid w:val="00AA7621"/>
    <w:rsid w:val="00AB0ECB"/>
    <w:rsid w:val="00AB10E6"/>
    <w:rsid w:val="00AB2177"/>
    <w:rsid w:val="00AB2A02"/>
    <w:rsid w:val="00AB2FAB"/>
    <w:rsid w:val="00AB44BA"/>
    <w:rsid w:val="00AB4E6E"/>
    <w:rsid w:val="00AB696C"/>
    <w:rsid w:val="00AC0217"/>
    <w:rsid w:val="00AC03FE"/>
    <w:rsid w:val="00AC14EC"/>
    <w:rsid w:val="00AC235A"/>
    <w:rsid w:val="00AC304B"/>
    <w:rsid w:val="00AC328B"/>
    <w:rsid w:val="00AC3FDA"/>
    <w:rsid w:val="00AC4011"/>
    <w:rsid w:val="00AC4710"/>
    <w:rsid w:val="00AC4DDB"/>
    <w:rsid w:val="00AC55C4"/>
    <w:rsid w:val="00AC5A1F"/>
    <w:rsid w:val="00AC5FE7"/>
    <w:rsid w:val="00AC62A3"/>
    <w:rsid w:val="00AC7AA6"/>
    <w:rsid w:val="00AD1EB2"/>
    <w:rsid w:val="00AD3256"/>
    <w:rsid w:val="00AD47E9"/>
    <w:rsid w:val="00AD76AA"/>
    <w:rsid w:val="00AE0136"/>
    <w:rsid w:val="00AE090A"/>
    <w:rsid w:val="00AE0E63"/>
    <w:rsid w:val="00AE1931"/>
    <w:rsid w:val="00AE1989"/>
    <w:rsid w:val="00AE1ABA"/>
    <w:rsid w:val="00AE315F"/>
    <w:rsid w:val="00AE321C"/>
    <w:rsid w:val="00AE6FCA"/>
    <w:rsid w:val="00AE7053"/>
    <w:rsid w:val="00AF0BB6"/>
    <w:rsid w:val="00AF0FA4"/>
    <w:rsid w:val="00AF11DF"/>
    <w:rsid w:val="00AF3DA3"/>
    <w:rsid w:val="00AF5BF3"/>
    <w:rsid w:val="00AF70AD"/>
    <w:rsid w:val="00AF7BE7"/>
    <w:rsid w:val="00B00B63"/>
    <w:rsid w:val="00B01931"/>
    <w:rsid w:val="00B01AFD"/>
    <w:rsid w:val="00B05E8D"/>
    <w:rsid w:val="00B0665C"/>
    <w:rsid w:val="00B07675"/>
    <w:rsid w:val="00B12332"/>
    <w:rsid w:val="00B12933"/>
    <w:rsid w:val="00B1428A"/>
    <w:rsid w:val="00B157C7"/>
    <w:rsid w:val="00B15A75"/>
    <w:rsid w:val="00B178EF"/>
    <w:rsid w:val="00B20049"/>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CD5"/>
    <w:rsid w:val="00B37B67"/>
    <w:rsid w:val="00B40558"/>
    <w:rsid w:val="00B41458"/>
    <w:rsid w:val="00B42CDC"/>
    <w:rsid w:val="00B438BB"/>
    <w:rsid w:val="00B46660"/>
    <w:rsid w:val="00B46AD1"/>
    <w:rsid w:val="00B556C7"/>
    <w:rsid w:val="00B56119"/>
    <w:rsid w:val="00B565FF"/>
    <w:rsid w:val="00B57844"/>
    <w:rsid w:val="00B57879"/>
    <w:rsid w:val="00B57890"/>
    <w:rsid w:val="00B60DEC"/>
    <w:rsid w:val="00B630EE"/>
    <w:rsid w:val="00B631B4"/>
    <w:rsid w:val="00B63F27"/>
    <w:rsid w:val="00B63F6D"/>
    <w:rsid w:val="00B6527E"/>
    <w:rsid w:val="00B65A60"/>
    <w:rsid w:val="00B65C3E"/>
    <w:rsid w:val="00B66E10"/>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68E0"/>
    <w:rsid w:val="00BA4084"/>
    <w:rsid w:val="00BA78A5"/>
    <w:rsid w:val="00BB08D8"/>
    <w:rsid w:val="00BB0981"/>
    <w:rsid w:val="00BB1AC6"/>
    <w:rsid w:val="00BB62E4"/>
    <w:rsid w:val="00BB7243"/>
    <w:rsid w:val="00BB7834"/>
    <w:rsid w:val="00BC1B4B"/>
    <w:rsid w:val="00BC23E1"/>
    <w:rsid w:val="00BC2F5D"/>
    <w:rsid w:val="00BC477F"/>
    <w:rsid w:val="00BC4A77"/>
    <w:rsid w:val="00BC4E05"/>
    <w:rsid w:val="00BC5C20"/>
    <w:rsid w:val="00BC668A"/>
    <w:rsid w:val="00BC6CED"/>
    <w:rsid w:val="00BC73F5"/>
    <w:rsid w:val="00BC7917"/>
    <w:rsid w:val="00BD15F5"/>
    <w:rsid w:val="00BD223A"/>
    <w:rsid w:val="00BD3D38"/>
    <w:rsid w:val="00BD3F44"/>
    <w:rsid w:val="00BD45DA"/>
    <w:rsid w:val="00BD47C6"/>
    <w:rsid w:val="00BD4BBB"/>
    <w:rsid w:val="00BD5501"/>
    <w:rsid w:val="00BD55C0"/>
    <w:rsid w:val="00BD56B8"/>
    <w:rsid w:val="00BD582C"/>
    <w:rsid w:val="00BE137F"/>
    <w:rsid w:val="00BE281D"/>
    <w:rsid w:val="00BE28DB"/>
    <w:rsid w:val="00BE3F01"/>
    <w:rsid w:val="00BE3F43"/>
    <w:rsid w:val="00BE6788"/>
    <w:rsid w:val="00BE68C2"/>
    <w:rsid w:val="00BF0445"/>
    <w:rsid w:val="00BF2348"/>
    <w:rsid w:val="00BF2A2B"/>
    <w:rsid w:val="00BF32E4"/>
    <w:rsid w:val="00BF6B6F"/>
    <w:rsid w:val="00BF6FFD"/>
    <w:rsid w:val="00BF7D69"/>
    <w:rsid w:val="00C01A9F"/>
    <w:rsid w:val="00C01AC6"/>
    <w:rsid w:val="00C0334B"/>
    <w:rsid w:val="00C04451"/>
    <w:rsid w:val="00C06124"/>
    <w:rsid w:val="00C10B72"/>
    <w:rsid w:val="00C126CD"/>
    <w:rsid w:val="00C14144"/>
    <w:rsid w:val="00C142AD"/>
    <w:rsid w:val="00C143E1"/>
    <w:rsid w:val="00C16234"/>
    <w:rsid w:val="00C16999"/>
    <w:rsid w:val="00C17DEB"/>
    <w:rsid w:val="00C17F7F"/>
    <w:rsid w:val="00C21B7E"/>
    <w:rsid w:val="00C2383C"/>
    <w:rsid w:val="00C24F87"/>
    <w:rsid w:val="00C25F83"/>
    <w:rsid w:val="00C30506"/>
    <w:rsid w:val="00C3404B"/>
    <w:rsid w:val="00C376E3"/>
    <w:rsid w:val="00C37B5E"/>
    <w:rsid w:val="00C4144F"/>
    <w:rsid w:val="00C42061"/>
    <w:rsid w:val="00C42C9D"/>
    <w:rsid w:val="00C4349C"/>
    <w:rsid w:val="00C43C7D"/>
    <w:rsid w:val="00C45EDA"/>
    <w:rsid w:val="00C473C3"/>
    <w:rsid w:val="00C476A9"/>
    <w:rsid w:val="00C556BC"/>
    <w:rsid w:val="00C55AB8"/>
    <w:rsid w:val="00C55F00"/>
    <w:rsid w:val="00C55F91"/>
    <w:rsid w:val="00C560C6"/>
    <w:rsid w:val="00C604D2"/>
    <w:rsid w:val="00C60778"/>
    <w:rsid w:val="00C61759"/>
    <w:rsid w:val="00C61C10"/>
    <w:rsid w:val="00C63928"/>
    <w:rsid w:val="00C63B1E"/>
    <w:rsid w:val="00C6541C"/>
    <w:rsid w:val="00C654D8"/>
    <w:rsid w:val="00C65D74"/>
    <w:rsid w:val="00C677D7"/>
    <w:rsid w:val="00C702F2"/>
    <w:rsid w:val="00C76548"/>
    <w:rsid w:val="00C76CED"/>
    <w:rsid w:val="00C76FB9"/>
    <w:rsid w:val="00C773C4"/>
    <w:rsid w:val="00C775A1"/>
    <w:rsid w:val="00C778A4"/>
    <w:rsid w:val="00C801EB"/>
    <w:rsid w:val="00C80A3A"/>
    <w:rsid w:val="00C80B1C"/>
    <w:rsid w:val="00C83496"/>
    <w:rsid w:val="00C85E1F"/>
    <w:rsid w:val="00C868B8"/>
    <w:rsid w:val="00C86DAD"/>
    <w:rsid w:val="00C91B69"/>
    <w:rsid w:val="00C93286"/>
    <w:rsid w:val="00C947CE"/>
    <w:rsid w:val="00C96A1A"/>
    <w:rsid w:val="00CA028E"/>
    <w:rsid w:val="00CA09B2"/>
    <w:rsid w:val="00CA0A57"/>
    <w:rsid w:val="00CA7DB5"/>
    <w:rsid w:val="00CB0A42"/>
    <w:rsid w:val="00CB3FCB"/>
    <w:rsid w:val="00CB5B4E"/>
    <w:rsid w:val="00CB7359"/>
    <w:rsid w:val="00CB75C5"/>
    <w:rsid w:val="00CC0162"/>
    <w:rsid w:val="00CC022E"/>
    <w:rsid w:val="00CC1CA8"/>
    <w:rsid w:val="00CC2B29"/>
    <w:rsid w:val="00CC2F0C"/>
    <w:rsid w:val="00CC3C8B"/>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5032"/>
    <w:rsid w:val="00CE6972"/>
    <w:rsid w:val="00CE7016"/>
    <w:rsid w:val="00CF1147"/>
    <w:rsid w:val="00CF1270"/>
    <w:rsid w:val="00CF1B3F"/>
    <w:rsid w:val="00CF1DF8"/>
    <w:rsid w:val="00CF4970"/>
    <w:rsid w:val="00CF4A50"/>
    <w:rsid w:val="00CF560C"/>
    <w:rsid w:val="00CF6B83"/>
    <w:rsid w:val="00D02630"/>
    <w:rsid w:val="00D04408"/>
    <w:rsid w:val="00D06A2B"/>
    <w:rsid w:val="00D1060A"/>
    <w:rsid w:val="00D11103"/>
    <w:rsid w:val="00D112FD"/>
    <w:rsid w:val="00D1138B"/>
    <w:rsid w:val="00D12945"/>
    <w:rsid w:val="00D15BC7"/>
    <w:rsid w:val="00D1700E"/>
    <w:rsid w:val="00D218DD"/>
    <w:rsid w:val="00D229B8"/>
    <w:rsid w:val="00D240FC"/>
    <w:rsid w:val="00D243F7"/>
    <w:rsid w:val="00D245CB"/>
    <w:rsid w:val="00D274FE"/>
    <w:rsid w:val="00D34373"/>
    <w:rsid w:val="00D34C02"/>
    <w:rsid w:val="00D366CB"/>
    <w:rsid w:val="00D42851"/>
    <w:rsid w:val="00D432E8"/>
    <w:rsid w:val="00D43DF0"/>
    <w:rsid w:val="00D468CE"/>
    <w:rsid w:val="00D46B3B"/>
    <w:rsid w:val="00D5157F"/>
    <w:rsid w:val="00D53DBA"/>
    <w:rsid w:val="00D57696"/>
    <w:rsid w:val="00D57B6C"/>
    <w:rsid w:val="00D57F5C"/>
    <w:rsid w:val="00D6056D"/>
    <w:rsid w:val="00D60FE6"/>
    <w:rsid w:val="00D61EE3"/>
    <w:rsid w:val="00D63C8C"/>
    <w:rsid w:val="00D6751B"/>
    <w:rsid w:val="00D67D45"/>
    <w:rsid w:val="00D7158F"/>
    <w:rsid w:val="00D7330F"/>
    <w:rsid w:val="00D75714"/>
    <w:rsid w:val="00D80087"/>
    <w:rsid w:val="00D81227"/>
    <w:rsid w:val="00D81C18"/>
    <w:rsid w:val="00D83001"/>
    <w:rsid w:val="00D833A0"/>
    <w:rsid w:val="00D84DF3"/>
    <w:rsid w:val="00D86006"/>
    <w:rsid w:val="00D871B0"/>
    <w:rsid w:val="00D87ACB"/>
    <w:rsid w:val="00D9063F"/>
    <w:rsid w:val="00D90ED4"/>
    <w:rsid w:val="00D945FD"/>
    <w:rsid w:val="00D94C15"/>
    <w:rsid w:val="00D94E00"/>
    <w:rsid w:val="00D95F63"/>
    <w:rsid w:val="00D9717C"/>
    <w:rsid w:val="00DA0560"/>
    <w:rsid w:val="00DA0858"/>
    <w:rsid w:val="00DA15D5"/>
    <w:rsid w:val="00DA1A86"/>
    <w:rsid w:val="00DA3D1B"/>
    <w:rsid w:val="00DA45CB"/>
    <w:rsid w:val="00DB2405"/>
    <w:rsid w:val="00DB2678"/>
    <w:rsid w:val="00DB2CF8"/>
    <w:rsid w:val="00DB3D44"/>
    <w:rsid w:val="00DB4067"/>
    <w:rsid w:val="00DB463B"/>
    <w:rsid w:val="00DB5A17"/>
    <w:rsid w:val="00DB5DF0"/>
    <w:rsid w:val="00DB68B9"/>
    <w:rsid w:val="00DB7CF9"/>
    <w:rsid w:val="00DC1EE1"/>
    <w:rsid w:val="00DC213F"/>
    <w:rsid w:val="00DC2259"/>
    <w:rsid w:val="00DC23C7"/>
    <w:rsid w:val="00DC38D4"/>
    <w:rsid w:val="00DC5A7B"/>
    <w:rsid w:val="00DC5E0B"/>
    <w:rsid w:val="00DC5F04"/>
    <w:rsid w:val="00DC6554"/>
    <w:rsid w:val="00DD155B"/>
    <w:rsid w:val="00DD2738"/>
    <w:rsid w:val="00DD3EA5"/>
    <w:rsid w:val="00DD4462"/>
    <w:rsid w:val="00DD570D"/>
    <w:rsid w:val="00DD5B8B"/>
    <w:rsid w:val="00DE014E"/>
    <w:rsid w:val="00DE1317"/>
    <w:rsid w:val="00DE46B6"/>
    <w:rsid w:val="00DE5798"/>
    <w:rsid w:val="00DE6A26"/>
    <w:rsid w:val="00DF15DA"/>
    <w:rsid w:val="00DF1971"/>
    <w:rsid w:val="00DF3474"/>
    <w:rsid w:val="00E00505"/>
    <w:rsid w:val="00E005FB"/>
    <w:rsid w:val="00E023A9"/>
    <w:rsid w:val="00E037D2"/>
    <w:rsid w:val="00E04941"/>
    <w:rsid w:val="00E05129"/>
    <w:rsid w:val="00E05A5C"/>
    <w:rsid w:val="00E06D40"/>
    <w:rsid w:val="00E07BB6"/>
    <w:rsid w:val="00E10414"/>
    <w:rsid w:val="00E10CAA"/>
    <w:rsid w:val="00E13124"/>
    <w:rsid w:val="00E13A7D"/>
    <w:rsid w:val="00E13F8F"/>
    <w:rsid w:val="00E1440D"/>
    <w:rsid w:val="00E14743"/>
    <w:rsid w:val="00E1485D"/>
    <w:rsid w:val="00E15482"/>
    <w:rsid w:val="00E167EA"/>
    <w:rsid w:val="00E2074D"/>
    <w:rsid w:val="00E22591"/>
    <w:rsid w:val="00E237BE"/>
    <w:rsid w:val="00E247F3"/>
    <w:rsid w:val="00E25F1F"/>
    <w:rsid w:val="00E26740"/>
    <w:rsid w:val="00E3115F"/>
    <w:rsid w:val="00E34DAC"/>
    <w:rsid w:val="00E35367"/>
    <w:rsid w:val="00E37F19"/>
    <w:rsid w:val="00E4127C"/>
    <w:rsid w:val="00E423DE"/>
    <w:rsid w:val="00E427B6"/>
    <w:rsid w:val="00E431C1"/>
    <w:rsid w:val="00E445F1"/>
    <w:rsid w:val="00E4729B"/>
    <w:rsid w:val="00E47B5A"/>
    <w:rsid w:val="00E47DFF"/>
    <w:rsid w:val="00E52DD6"/>
    <w:rsid w:val="00E53D8C"/>
    <w:rsid w:val="00E543CC"/>
    <w:rsid w:val="00E55F51"/>
    <w:rsid w:val="00E56331"/>
    <w:rsid w:val="00E56F0D"/>
    <w:rsid w:val="00E60231"/>
    <w:rsid w:val="00E60ED9"/>
    <w:rsid w:val="00E63C9C"/>
    <w:rsid w:val="00E63CD8"/>
    <w:rsid w:val="00E66F53"/>
    <w:rsid w:val="00E70342"/>
    <w:rsid w:val="00E7149A"/>
    <w:rsid w:val="00E71DC3"/>
    <w:rsid w:val="00E72A24"/>
    <w:rsid w:val="00E73731"/>
    <w:rsid w:val="00E73DC3"/>
    <w:rsid w:val="00E75279"/>
    <w:rsid w:val="00E767B3"/>
    <w:rsid w:val="00E77301"/>
    <w:rsid w:val="00E773D3"/>
    <w:rsid w:val="00E774D2"/>
    <w:rsid w:val="00E808E1"/>
    <w:rsid w:val="00E83BB4"/>
    <w:rsid w:val="00E83D89"/>
    <w:rsid w:val="00E85423"/>
    <w:rsid w:val="00E85DF8"/>
    <w:rsid w:val="00E85E19"/>
    <w:rsid w:val="00E866B3"/>
    <w:rsid w:val="00E86A59"/>
    <w:rsid w:val="00E86DBC"/>
    <w:rsid w:val="00E92107"/>
    <w:rsid w:val="00E92D8B"/>
    <w:rsid w:val="00E93DD9"/>
    <w:rsid w:val="00E95D56"/>
    <w:rsid w:val="00EA07D3"/>
    <w:rsid w:val="00EA251D"/>
    <w:rsid w:val="00EA30C4"/>
    <w:rsid w:val="00EA35AD"/>
    <w:rsid w:val="00EA49DB"/>
    <w:rsid w:val="00EA4CF9"/>
    <w:rsid w:val="00EA515B"/>
    <w:rsid w:val="00EA55C4"/>
    <w:rsid w:val="00EA56C5"/>
    <w:rsid w:val="00EA6164"/>
    <w:rsid w:val="00EB33AE"/>
    <w:rsid w:val="00EB4E97"/>
    <w:rsid w:val="00EB613B"/>
    <w:rsid w:val="00EC3BA9"/>
    <w:rsid w:val="00EC3DC9"/>
    <w:rsid w:val="00EC58FA"/>
    <w:rsid w:val="00ED19A4"/>
    <w:rsid w:val="00ED2CB3"/>
    <w:rsid w:val="00ED4441"/>
    <w:rsid w:val="00ED5397"/>
    <w:rsid w:val="00ED6BE7"/>
    <w:rsid w:val="00ED79C2"/>
    <w:rsid w:val="00EE2E31"/>
    <w:rsid w:val="00EE2F0A"/>
    <w:rsid w:val="00EE2FC8"/>
    <w:rsid w:val="00EE7C6C"/>
    <w:rsid w:val="00EF0C81"/>
    <w:rsid w:val="00EF1602"/>
    <w:rsid w:val="00EF1D98"/>
    <w:rsid w:val="00EF4421"/>
    <w:rsid w:val="00EF4F00"/>
    <w:rsid w:val="00F00699"/>
    <w:rsid w:val="00F025A5"/>
    <w:rsid w:val="00F02D07"/>
    <w:rsid w:val="00F02E6D"/>
    <w:rsid w:val="00F030C3"/>
    <w:rsid w:val="00F04F58"/>
    <w:rsid w:val="00F04FA0"/>
    <w:rsid w:val="00F0657E"/>
    <w:rsid w:val="00F1055C"/>
    <w:rsid w:val="00F105AC"/>
    <w:rsid w:val="00F10D50"/>
    <w:rsid w:val="00F10D5F"/>
    <w:rsid w:val="00F118F6"/>
    <w:rsid w:val="00F12826"/>
    <w:rsid w:val="00F15498"/>
    <w:rsid w:val="00F154DD"/>
    <w:rsid w:val="00F16447"/>
    <w:rsid w:val="00F16FE1"/>
    <w:rsid w:val="00F174C8"/>
    <w:rsid w:val="00F21C75"/>
    <w:rsid w:val="00F275D5"/>
    <w:rsid w:val="00F32C15"/>
    <w:rsid w:val="00F3394F"/>
    <w:rsid w:val="00F34C32"/>
    <w:rsid w:val="00F35B11"/>
    <w:rsid w:val="00F40440"/>
    <w:rsid w:val="00F4118F"/>
    <w:rsid w:val="00F41944"/>
    <w:rsid w:val="00F4259B"/>
    <w:rsid w:val="00F43D87"/>
    <w:rsid w:val="00F43E08"/>
    <w:rsid w:val="00F44F02"/>
    <w:rsid w:val="00F45376"/>
    <w:rsid w:val="00F459C8"/>
    <w:rsid w:val="00F463A9"/>
    <w:rsid w:val="00F525CC"/>
    <w:rsid w:val="00F54059"/>
    <w:rsid w:val="00F54FFC"/>
    <w:rsid w:val="00F5569D"/>
    <w:rsid w:val="00F55DC4"/>
    <w:rsid w:val="00F56DA7"/>
    <w:rsid w:val="00F60E4B"/>
    <w:rsid w:val="00F617F8"/>
    <w:rsid w:val="00F61D40"/>
    <w:rsid w:val="00F623D7"/>
    <w:rsid w:val="00F6368B"/>
    <w:rsid w:val="00F63D61"/>
    <w:rsid w:val="00F65419"/>
    <w:rsid w:val="00F662E7"/>
    <w:rsid w:val="00F670DA"/>
    <w:rsid w:val="00F701A3"/>
    <w:rsid w:val="00F7107F"/>
    <w:rsid w:val="00F72890"/>
    <w:rsid w:val="00F73006"/>
    <w:rsid w:val="00F768AA"/>
    <w:rsid w:val="00F80082"/>
    <w:rsid w:val="00F826AD"/>
    <w:rsid w:val="00F83E84"/>
    <w:rsid w:val="00F846B4"/>
    <w:rsid w:val="00F84DE3"/>
    <w:rsid w:val="00F85556"/>
    <w:rsid w:val="00F86E12"/>
    <w:rsid w:val="00F86EBA"/>
    <w:rsid w:val="00F900FD"/>
    <w:rsid w:val="00F9183F"/>
    <w:rsid w:val="00F91DE3"/>
    <w:rsid w:val="00F93266"/>
    <w:rsid w:val="00F93C16"/>
    <w:rsid w:val="00F95180"/>
    <w:rsid w:val="00F969E8"/>
    <w:rsid w:val="00F9748C"/>
    <w:rsid w:val="00FA0891"/>
    <w:rsid w:val="00FA255B"/>
    <w:rsid w:val="00FA3DF7"/>
    <w:rsid w:val="00FA67E2"/>
    <w:rsid w:val="00FA7007"/>
    <w:rsid w:val="00FA7958"/>
    <w:rsid w:val="00FB0CDC"/>
    <w:rsid w:val="00FB131D"/>
    <w:rsid w:val="00FB1663"/>
    <w:rsid w:val="00FB250F"/>
    <w:rsid w:val="00FB2A39"/>
    <w:rsid w:val="00FB6463"/>
    <w:rsid w:val="00FB7AED"/>
    <w:rsid w:val="00FC0792"/>
    <w:rsid w:val="00FC707A"/>
    <w:rsid w:val="00FD072A"/>
    <w:rsid w:val="00FD0AA2"/>
    <w:rsid w:val="00FD16C8"/>
    <w:rsid w:val="00FD217F"/>
    <w:rsid w:val="00FD2B81"/>
    <w:rsid w:val="00FD3534"/>
    <w:rsid w:val="00FD4359"/>
    <w:rsid w:val="00FD46FD"/>
    <w:rsid w:val="00FD63D0"/>
    <w:rsid w:val="00FD709D"/>
    <w:rsid w:val="00FE0D53"/>
    <w:rsid w:val="00FE3BDB"/>
    <w:rsid w:val="00FE5850"/>
    <w:rsid w:val="00FE5AD1"/>
    <w:rsid w:val="00FE7E82"/>
    <w:rsid w:val="00FF0336"/>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5BE5"/>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1"/>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msonormal0">
    <w:name w:val="msonormal"/>
    <w:basedOn w:val="Normal"/>
    <w:rsid w:val="001F0230"/>
    <w:pPr>
      <w:spacing w:before="100" w:beforeAutospacing="1" w:after="100" w:afterAutospacing="1"/>
      <w:jc w:val="left"/>
    </w:pPr>
    <w:rPr>
      <w:rFonts w:eastAsia="Times New Roman"/>
      <w:sz w:val="24"/>
      <w:szCs w:val="24"/>
      <w:lang w:val="en-US"/>
    </w:rPr>
  </w:style>
  <w:style w:type="paragraph" w:styleId="BodyText0">
    <w:name w:val="Body Text"/>
    <w:basedOn w:val="Normal"/>
    <w:link w:val="BodyTextChar"/>
    <w:unhideWhenUsed/>
    <w:rsid w:val="00CF1B3F"/>
    <w:pPr>
      <w:spacing w:after="120"/>
    </w:pPr>
  </w:style>
  <w:style w:type="character" w:customStyle="1" w:styleId="BodyTextChar">
    <w:name w:val="Body Text Char"/>
    <w:basedOn w:val="DefaultParagraphFont"/>
    <w:link w:val="BodyText0"/>
    <w:rsid w:val="00CF1B3F"/>
    <w:rPr>
      <w:sz w:val="22"/>
      <w:lang w:val="en-GB"/>
    </w:rPr>
  </w:style>
  <w:style w:type="paragraph" w:customStyle="1" w:styleId="TableParagraph">
    <w:name w:val="Table Paragraph"/>
    <w:basedOn w:val="Normal"/>
    <w:uiPriority w:val="1"/>
    <w:qFormat/>
    <w:rsid w:val="00A06F63"/>
    <w:pPr>
      <w:widowControl w:val="0"/>
      <w:autoSpaceDE w:val="0"/>
      <w:autoSpaceDN w:val="0"/>
      <w:adjustRightInd w:val="0"/>
      <w:jc w:val="left"/>
    </w:pPr>
    <w:rPr>
      <w:rFonts w:eastAsia="Times New Roman"/>
      <w:sz w:val="24"/>
      <w:szCs w:val="24"/>
      <w:lang w:val="en-US"/>
    </w:rPr>
  </w:style>
  <w:style w:type="paragraph" w:customStyle="1" w:styleId="SP15303498">
    <w:name w:val="SP.15.303498"/>
    <w:basedOn w:val="Default"/>
    <w:next w:val="Default"/>
    <w:uiPriority w:val="99"/>
    <w:rsid w:val="00C25F83"/>
    <w:rPr>
      <w:color w:val="auto"/>
    </w:rPr>
  </w:style>
  <w:style w:type="paragraph" w:customStyle="1" w:styleId="SP15303509">
    <w:name w:val="SP.15.303509"/>
    <w:basedOn w:val="Default"/>
    <w:next w:val="Default"/>
    <w:uiPriority w:val="99"/>
    <w:rsid w:val="00C25F83"/>
    <w:rPr>
      <w:color w:val="auto"/>
    </w:rPr>
  </w:style>
  <w:style w:type="paragraph" w:customStyle="1" w:styleId="SP15303120">
    <w:name w:val="SP.15.303120"/>
    <w:basedOn w:val="Default"/>
    <w:next w:val="Default"/>
    <w:uiPriority w:val="99"/>
    <w:rsid w:val="00C25F83"/>
    <w:rPr>
      <w:color w:val="auto"/>
    </w:rPr>
  </w:style>
  <w:style w:type="character" w:customStyle="1" w:styleId="SC15323589">
    <w:name w:val="SC.15.323589"/>
    <w:uiPriority w:val="99"/>
    <w:rsid w:val="00C25F83"/>
    <w:rPr>
      <w:color w:val="000000"/>
      <w:sz w:val="20"/>
      <w:szCs w:val="20"/>
    </w:rPr>
  </w:style>
  <w:style w:type="paragraph" w:customStyle="1" w:styleId="SP15303465">
    <w:name w:val="SP.15.303465"/>
    <w:basedOn w:val="Default"/>
    <w:next w:val="Default"/>
    <w:uiPriority w:val="99"/>
    <w:rsid w:val="007D684C"/>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3577863">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54336950">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5301881">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1696057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Microsoft JhengHei"/>
    <w:panose1 w:val="00000000000000000000"/>
    <w:charset w:val="00"/>
    <w:family w:val="roman"/>
    <w:notTrueType/>
    <w:pitch w:val="default"/>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51B4D"/>
    <w:rsid w:val="00056D1D"/>
    <w:rsid w:val="00070535"/>
    <w:rsid w:val="000D2C4C"/>
    <w:rsid w:val="000E06BA"/>
    <w:rsid w:val="00127139"/>
    <w:rsid w:val="00146105"/>
    <w:rsid w:val="001C3556"/>
    <w:rsid w:val="001C552A"/>
    <w:rsid w:val="001D6612"/>
    <w:rsid w:val="001F1B74"/>
    <w:rsid w:val="001F3DFE"/>
    <w:rsid w:val="00242423"/>
    <w:rsid w:val="002521B3"/>
    <w:rsid w:val="002A79A0"/>
    <w:rsid w:val="002B22F3"/>
    <w:rsid w:val="00323758"/>
    <w:rsid w:val="00417C1F"/>
    <w:rsid w:val="004266B4"/>
    <w:rsid w:val="004E6C4A"/>
    <w:rsid w:val="00576FF2"/>
    <w:rsid w:val="00676EC6"/>
    <w:rsid w:val="006875FE"/>
    <w:rsid w:val="006C149D"/>
    <w:rsid w:val="006C74B5"/>
    <w:rsid w:val="006E6D43"/>
    <w:rsid w:val="00720BE0"/>
    <w:rsid w:val="007475D0"/>
    <w:rsid w:val="007502BD"/>
    <w:rsid w:val="00795ACB"/>
    <w:rsid w:val="00812D62"/>
    <w:rsid w:val="0086709F"/>
    <w:rsid w:val="00A329D0"/>
    <w:rsid w:val="00B25987"/>
    <w:rsid w:val="00BF4BB9"/>
    <w:rsid w:val="00C21714"/>
    <w:rsid w:val="00C73FFD"/>
    <w:rsid w:val="00E333EF"/>
    <w:rsid w:val="00E777C9"/>
    <w:rsid w:val="00E902B7"/>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57F0B1C3-E82F-4281-86F3-53AB45AE3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TotalTime>
  <Pages>46</Pages>
  <Words>11208</Words>
  <Characters>63887</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74946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Cariou, Laurent</cp:lastModifiedBy>
  <cp:revision>2</cp:revision>
  <cp:lastPrinted>2014-09-06T00:13:00Z</cp:lastPrinted>
  <dcterms:created xsi:type="dcterms:W3CDTF">2021-03-01T18:53:00Z</dcterms:created>
  <dcterms:modified xsi:type="dcterms:W3CDTF">2021-03-01T18:53:00Z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fa53519b-c1b3-4b6c-ae75-e8b643729907</vt:lpwstr>
  </property>
  <property fmtid="{D5CDD505-2E9C-101B-9397-08002B2CF9AE}" pid="3" name="CTP_BU">
    <vt:lpwstr>TSCG CENTRAL GROUP</vt:lpwstr>
  </property>
  <property fmtid="{D5CDD505-2E9C-101B-9397-08002B2CF9AE}" pid="4" name="CTP_TimeStamp">
    <vt:lpwstr>2020-08-20 15:44:29Z</vt:lpwstr>
  </property>
  <property fmtid="{D5CDD505-2E9C-101B-9397-08002B2CF9AE}" pid="5"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6" name="_2015_ms_pID_7253431">
    <vt:lpwstr>SgyMJdjCOd/FAddT/HXDnGqoouYRIExpPN6IXk9HO3JKFgyizQKti1
b8m5T1DPoa0Sn8ybwOvfw+B8WeOzRvcGpbogHdJj+bEaX5no6VJvra2Y5PkZfIO9mIDLiOrZ
sWYF4/FA86uS5PBsO8Qwz6PX0Alwol4sDOd6hjbTby1lVA==</vt:lpwstr>
  </property>
  <property fmtid="{D5CDD505-2E9C-101B-9397-08002B2CF9AE}" pid="7" name="NSCPROP_SA">
    <vt:lpwstr>C:\Users\mrison\AppData\Local\Microsoft\Windows\INetCache\Content.Outlook\6C4840ZV\11-20-xxxx-00-00ax-CR for MU EDCA (003).docx</vt:lpwstr>
  </property>
  <property fmtid="{D5CDD505-2E9C-101B-9397-08002B2CF9AE}" pid="8" name="CTPClassification">
    <vt:lpwstr>CTP_IC</vt:lpwstr>
  </property>
  <property fmtid="{D5CDD505-2E9C-101B-9397-08002B2CF9AE}" pid="9" name="MSIP_Label_9aa06179-68b3-4e2b-b09b-a2424735516b_Enabled">
    <vt:lpwstr>True</vt:lpwstr>
  </property>
  <property fmtid="{D5CDD505-2E9C-101B-9397-08002B2CF9AE}" pid="10" name="MSIP_Label_9aa06179-68b3-4e2b-b09b-a2424735516b_SiteId">
    <vt:lpwstr>46c98d88-e344-4ed4-8496-4ed7712e255d</vt:lpwstr>
  </property>
  <property fmtid="{D5CDD505-2E9C-101B-9397-08002B2CF9AE}" pid="11" name="MSIP_Label_9aa06179-68b3-4e2b-b09b-a2424735516b_Owner">
    <vt:lpwstr>laurent.cariou@intel.com</vt:lpwstr>
  </property>
  <property fmtid="{D5CDD505-2E9C-101B-9397-08002B2CF9AE}" pid="12" name="MSIP_Label_9aa06179-68b3-4e2b-b09b-a2424735516b_SetDate">
    <vt:lpwstr>2021-02-08T17:03:04.1740189Z</vt:lpwstr>
  </property>
  <property fmtid="{D5CDD505-2E9C-101B-9397-08002B2CF9AE}" pid="13" name="MSIP_Label_9aa06179-68b3-4e2b-b09b-a2424735516b_Name">
    <vt:lpwstr>Intel Confidential</vt:lpwstr>
  </property>
  <property fmtid="{D5CDD505-2E9C-101B-9397-08002B2CF9AE}" pid="14" name="MSIP_Label_9aa06179-68b3-4e2b-b09b-a2424735516b_Application">
    <vt:lpwstr>Microsoft Azure Information Protection</vt:lpwstr>
  </property>
  <property fmtid="{D5CDD505-2E9C-101B-9397-08002B2CF9AE}" pid="15" name="MSIP_Label_9aa06179-68b3-4e2b-b09b-a2424735516b_ActionId">
    <vt:lpwstr>ef3d10f8-a34a-4475-ab97-936c9992b684</vt:lpwstr>
  </property>
  <property fmtid="{D5CDD505-2E9C-101B-9397-08002B2CF9AE}" pid="16" name="MSIP_Label_9aa06179-68b3-4e2b-b09b-a2424735516b_Extended_MSFT_Method">
    <vt:lpwstr>Automatic</vt:lpwstr>
  </property>
  <property fmtid="{D5CDD505-2E9C-101B-9397-08002B2CF9AE}" pid="17" name="Sensitivity">
    <vt:lpwstr>Intel Confidential</vt:lpwstr>
  </property>
</Properties>
</file>