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54557E0B" w:rsidR="00DE584F" w:rsidRPr="00183F4C" w:rsidRDefault="00BC5A9C" w:rsidP="00FD5A3F">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r>
            <w:r w:rsidR="00FD5A3F">
              <w:rPr>
                <w:lang w:eastAsia="ko-KR"/>
              </w:rPr>
              <w:t>Short Frame in Blindness Issue</w:t>
            </w:r>
          </w:p>
        </w:tc>
      </w:tr>
      <w:tr w:rsidR="00DE584F" w:rsidRPr="00183F4C" w14:paraId="4EE171F3" w14:textId="77777777" w:rsidTr="00937A90">
        <w:trPr>
          <w:trHeight w:val="359"/>
          <w:jc w:val="center"/>
        </w:trPr>
        <w:tc>
          <w:tcPr>
            <w:tcW w:w="9576" w:type="dxa"/>
            <w:gridSpan w:val="5"/>
            <w:vAlign w:val="center"/>
          </w:tcPr>
          <w:p w14:paraId="2DCA8F1F" w14:textId="35D3AD72" w:rsidR="00DE584F" w:rsidRPr="00183F4C" w:rsidRDefault="00DE584F" w:rsidP="00305CA4">
            <w:pPr>
              <w:pStyle w:val="T2"/>
              <w:ind w:left="0"/>
              <w:rPr>
                <w:b w:val="0"/>
                <w:sz w:val="20"/>
              </w:rPr>
            </w:pPr>
            <w:r w:rsidRPr="00183F4C">
              <w:rPr>
                <w:sz w:val="20"/>
              </w:rPr>
              <w:t>Date:</w:t>
            </w:r>
            <w:r w:rsidRPr="00183F4C">
              <w:rPr>
                <w:b w:val="0"/>
                <w:sz w:val="20"/>
              </w:rPr>
              <w:t xml:space="preserve">  20</w:t>
            </w:r>
            <w:r w:rsidR="00F545A8">
              <w:rPr>
                <w:b w:val="0"/>
                <w:sz w:val="20"/>
                <w:lang w:eastAsia="ko-KR"/>
              </w:rPr>
              <w:t>21</w:t>
            </w:r>
            <w:r w:rsidRPr="00183F4C">
              <w:rPr>
                <w:b w:val="0"/>
                <w:sz w:val="20"/>
              </w:rPr>
              <w:t>-</w:t>
            </w:r>
            <w:r w:rsidR="00FA0362">
              <w:rPr>
                <w:b w:val="0"/>
                <w:sz w:val="20"/>
                <w:lang w:eastAsia="ko-KR"/>
              </w:rPr>
              <w:t>0</w:t>
            </w:r>
            <w:r w:rsidR="00305CA4">
              <w:rPr>
                <w:b w:val="0"/>
                <w:sz w:val="20"/>
                <w:lang w:eastAsia="ko-KR"/>
              </w:rPr>
              <w:t>3</w:t>
            </w:r>
            <w:r>
              <w:rPr>
                <w:rFonts w:hint="eastAsia"/>
                <w:b w:val="0"/>
                <w:sz w:val="20"/>
                <w:lang w:eastAsia="ko-KR"/>
              </w:rPr>
              <w:t>-</w:t>
            </w:r>
            <w:r w:rsidR="00A630CC">
              <w:rPr>
                <w:b w:val="0"/>
                <w:sz w:val="20"/>
                <w:lang w:eastAsia="ko-KR"/>
              </w:rPr>
              <w:t>2</w:t>
            </w:r>
            <w:r w:rsidR="00305CA4">
              <w:rPr>
                <w:b w:val="0"/>
                <w:sz w:val="20"/>
                <w:lang w:eastAsia="ko-KR"/>
              </w:rPr>
              <w:t>7</w:t>
            </w:r>
            <w:bookmarkStart w:id="0" w:name="_GoBack"/>
            <w:bookmarkEnd w:id="0"/>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3AF648CF" w:rsidR="003F156F" w:rsidRDefault="00606417" w:rsidP="003F156F">
            <w:pPr>
              <w:pStyle w:val="T2"/>
              <w:spacing w:after="0"/>
              <w:ind w:left="0" w:right="0"/>
              <w:jc w:val="left"/>
              <w:rPr>
                <w:b w:val="0"/>
                <w:sz w:val="18"/>
                <w:szCs w:val="18"/>
                <w:lang w:eastAsia="ko-KR"/>
              </w:rPr>
            </w:pPr>
            <w:r>
              <w:rPr>
                <w:rFonts w:eastAsia="宋体"/>
                <w:b w:val="0"/>
                <w:sz w:val="18"/>
                <w:szCs w:val="18"/>
                <w:lang w:eastAsia="zh-CN"/>
              </w:rPr>
              <w:t xml:space="preserve">Jason </w:t>
            </w:r>
            <w:r w:rsidR="00F545A8">
              <w:rPr>
                <w:rFonts w:eastAsia="宋体" w:hint="eastAsia"/>
                <w:b w:val="0"/>
                <w:sz w:val="18"/>
                <w:szCs w:val="18"/>
                <w:lang w:eastAsia="zh-CN"/>
              </w:rPr>
              <w:t>Y</w:t>
            </w:r>
            <w:r w:rsidR="00F545A8">
              <w:rPr>
                <w:rFonts w:eastAsia="宋体"/>
                <w:b w:val="0"/>
                <w:sz w:val="18"/>
                <w:szCs w:val="18"/>
                <w:lang w:eastAsia="zh-CN"/>
              </w:rPr>
              <w:t>uchen Guo</w:t>
            </w:r>
          </w:p>
        </w:tc>
        <w:tc>
          <w:tcPr>
            <w:tcW w:w="1440" w:type="dxa"/>
            <w:vAlign w:val="center"/>
          </w:tcPr>
          <w:p w14:paraId="0368D64C" w14:textId="1FB60D71" w:rsidR="003F156F" w:rsidRDefault="00D07CB8" w:rsidP="003F156F">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262E67F7" w:rsidR="003F156F" w:rsidRDefault="003F156F" w:rsidP="003F156F">
            <w:pPr>
              <w:pStyle w:val="T2"/>
              <w:spacing w:after="0"/>
              <w:ind w:left="0" w:right="0"/>
              <w:jc w:val="left"/>
              <w:rPr>
                <w:b w:val="0"/>
                <w:sz w:val="18"/>
                <w:szCs w:val="18"/>
                <w:lang w:eastAsia="ko-KR"/>
              </w:rPr>
            </w:pP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7C47DEB2" w:rsidR="003F156F" w:rsidRDefault="00FB60D0" w:rsidP="00D07CB8">
            <w:pPr>
              <w:pStyle w:val="T2"/>
              <w:spacing w:after="0"/>
              <w:ind w:left="0" w:right="0"/>
              <w:jc w:val="left"/>
              <w:rPr>
                <w:b w:val="0"/>
                <w:sz w:val="18"/>
                <w:szCs w:val="18"/>
                <w:lang w:eastAsia="ko-KR"/>
              </w:rPr>
            </w:pPr>
            <w:hyperlink r:id="rId8" w:history="1">
              <w:r w:rsidR="00F545A8" w:rsidRPr="00B642B8">
                <w:rPr>
                  <w:rStyle w:val="a6"/>
                  <w:b w:val="0"/>
                  <w:sz w:val="18"/>
                  <w:szCs w:val="18"/>
                  <w:lang w:eastAsia="ko-KR"/>
                </w:rPr>
                <w:t>guoyuchen@huawei.com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2E7A263F" w:rsidR="00D95BEB" w:rsidRPr="00154EDB" w:rsidRDefault="00154EDB" w:rsidP="00D95BEB">
            <w:pPr>
              <w:pStyle w:val="T2"/>
              <w:spacing w:after="0"/>
              <w:ind w:left="0" w:right="0"/>
              <w:jc w:val="left"/>
              <w:rPr>
                <w:rFonts w:eastAsia="宋体"/>
                <w:b w:val="0"/>
                <w:sz w:val="18"/>
                <w:szCs w:val="18"/>
                <w:lang w:eastAsia="zh-CN"/>
              </w:rPr>
            </w:pPr>
            <w:r>
              <w:rPr>
                <w:rFonts w:eastAsia="宋体"/>
                <w:b w:val="0"/>
                <w:sz w:val="18"/>
                <w:szCs w:val="18"/>
                <w:lang w:eastAsia="zh-CN"/>
              </w:rPr>
              <w:t>Ming Gan</w:t>
            </w:r>
          </w:p>
        </w:tc>
        <w:tc>
          <w:tcPr>
            <w:tcW w:w="1440" w:type="dxa"/>
            <w:vAlign w:val="center"/>
          </w:tcPr>
          <w:p w14:paraId="47B4937B" w14:textId="333FC729" w:rsidR="00D95BEB" w:rsidRDefault="00F545A8"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7777777" w:rsidR="00D95BEB" w:rsidRDefault="00D95BEB" w:rsidP="00D95BEB">
            <w:pPr>
              <w:pStyle w:val="T2"/>
              <w:spacing w:after="0"/>
              <w:ind w:left="0" w:right="0"/>
              <w:jc w:val="left"/>
            </w:pPr>
          </w:p>
        </w:tc>
      </w:tr>
      <w:tr w:rsidR="00D95BEB" w14:paraId="17F10403" w14:textId="77777777" w:rsidTr="00937A90">
        <w:trPr>
          <w:trHeight w:val="359"/>
          <w:jc w:val="center"/>
        </w:trPr>
        <w:tc>
          <w:tcPr>
            <w:tcW w:w="1548" w:type="dxa"/>
            <w:vAlign w:val="center"/>
          </w:tcPr>
          <w:p w14:paraId="456D0C0E" w14:textId="5BDAA857" w:rsidR="00D95BEB" w:rsidRPr="00154EDB" w:rsidRDefault="00F545A8" w:rsidP="00D95BEB">
            <w:pPr>
              <w:pStyle w:val="T2"/>
              <w:spacing w:after="0"/>
              <w:ind w:left="0" w:right="0"/>
              <w:jc w:val="left"/>
              <w:rPr>
                <w:rFonts w:eastAsia="宋体"/>
                <w:b w:val="0"/>
                <w:sz w:val="18"/>
                <w:szCs w:val="18"/>
                <w:lang w:eastAsia="zh-CN"/>
              </w:rPr>
            </w:pPr>
            <w:r>
              <w:rPr>
                <w:b w:val="0"/>
                <w:sz w:val="18"/>
                <w:szCs w:val="18"/>
                <w:lang w:eastAsia="ko-KR"/>
              </w:rPr>
              <w:t>Yunbo Li</w:t>
            </w:r>
          </w:p>
        </w:tc>
        <w:tc>
          <w:tcPr>
            <w:tcW w:w="1440" w:type="dxa"/>
            <w:vAlign w:val="center"/>
          </w:tcPr>
          <w:p w14:paraId="03743E72" w14:textId="30C8514D" w:rsidR="00D95BEB" w:rsidRDefault="00F545A8"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B477A2C" w:rsidR="00D95BEB" w:rsidRPr="00154EDB" w:rsidRDefault="00154EDB" w:rsidP="00D95BEB">
            <w:pPr>
              <w:pStyle w:val="T2"/>
              <w:spacing w:after="0"/>
              <w:ind w:left="0" w:right="0"/>
              <w:jc w:val="left"/>
              <w:rPr>
                <w:rFonts w:eastAsia="宋体"/>
                <w:b w:val="0"/>
                <w:sz w:val="18"/>
                <w:szCs w:val="18"/>
                <w:lang w:eastAsia="zh-CN"/>
              </w:rPr>
            </w:pPr>
            <w:r>
              <w:rPr>
                <w:rFonts w:eastAsia="宋体" w:hint="eastAsia"/>
                <w:b w:val="0"/>
                <w:sz w:val="18"/>
                <w:szCs w:val="18"/>
                <w:lang w:eastAsia="zh-CN"/>
              </w:rPr>
              <w:t>G</w:t>
            </w:r>
            <w:r>
              <w:rPr>
                <w:rFonts w:eastAsia="宋体"/>
                <w:b w:val="0"/>
                <w:sz w:val="18"/>
                <w:szCs w:val="18"/>
                <w:lang w:eastAsia="zh-CN"/>
              </w:rPr>
              <w:t>uogang Huang</w:t>
            </w:r>
          </w:p>
        </w:tc>
        <w:tc>
          <w:tcPr>
            <w:tcW w:w="1440" w:type="dxa"/>
            <w:vAlign w:val="center"/>
          </w:tcPr>
          <w:p w14:paraId="44C4FB08" w14:textId="0FE3D5E9" w:rsidR="00D95BEB" w:rsidRDefault="00F545A8"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r w:rsidR="00154EDB" w14:paraId="2FABB940" w14:textId="77777777" w:rsidTr="00937A90">
        <w:trPr>
          <w:trHeight w:val="359"/>
          <w:jc w:val="center"/>
        </w:trPr>
        <w:tc>
          <w:tcPr>
            <w:tcW w:w="1548" w:type="dxa"/>
            <w:vAlign w:val="center"/>
          </w:tcPr>
          <w:p w14:paraId="452A3512" w14:textId="79ADCABC" w:rsidR="00154EDB" w:rsidRDefault="00154EDB" w:rsidP="00D95BEB">
            <w:pPr>
              <w:pStyle w:val="T2"/>
              <w:spacing w:after="0"/>
              <w:ind w:left="0" w:right="0"/>
              <w:jc w:val="left"/>
              <w:rPr>
                <w:rFonts w:eastAsia="宋体"/>
                <w:b w:val="0"/>
                <w:sz w:val="18"/>
                <w:szCs w:val="18"/>
                <w:lang w:eastAsia="zh-CN"/>
              </w:rPr>
            </w:pPr>
            <w:r>
              <w:rPr>
                <w:rFonts w:eastAsia="宋体" w:hint="eastAsia"/>
                <w:b w:val="0"/>
                <w:sz w:val="18"/>
                <w:szCs w:val="18"/>
                <w:lang w:eastAsia="zh-CN"/>
              </w:rPr>
              <w:t>Y</w:t>
            </w:r>
            <w:r>
              <w:rPr>
                <w:rFonts w:eastAsia="宋体"/>
                <w:b w:val="0"/>
                <w:sz w:val="18"/>
                <w:szCs w:val="18"/>
                <w:lang w:eastAsia="zh-CN"/>
              </w:rPr>
              <w:t>iqing Li</w:t>
            </w:r>
          </w:p>
        </w:tc>
        <w:tc>
          <w:tcPr>
            <w:tcW w:w="1440" w:type="dxa"/>
            <w:vAlign w:val="center"/>
          </w:tcPr>
          <w:p w14:paraId="7F42D41E" w14:textId="32920471" w:rsidR="00154EDB" w:rsidRDefault="00F545A8"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41D08845" w14:textId="77777777" w:rsidR="00154EDB" w:rsidRPr="00CB4F2F" w:rsidRDefault="00154EDB" w:rsidP="00D95BEB">
            <w:pPr>
              <w:pStyle w:val="T2"/>
              <w:spacing w:after="0"/>
              <w:ind w:left="0" w:right="0"/>
              <w:jc w:val="left"/>
              <w:rPr>
                <w:b w:val="0"/>
                <w:sz w:val="18"/>
                <w:szCs w:val="18"/>
              </w:rPr>
            </w:pPr>
          </w:p>
        </w:tc>
        <w:tc>
          <w:tcPr>
            <w:tcW w:w="1620" w:type="dxa"/>
            <w:vAlign w:val="center"/>
          </w:tcPr>
          <w:p w14:paraId="7808A531" w14:textId="77777777" w:rsidR="00154EDB" w:rsidRPr="002C60AE" w:rsidRDefault="00154EDB" w:rsidP="00D95BEB">
            <w:pPr>
              <w:pStyle w:val="T2"/>
              <w:spacing w:after="0"/>
              <w:ind w:left="0" w:right="0"/>
              <w:jc w:val="left"/>
              <w:rPr>
                <w:b w:val="0"/>
                <w:sz w:val="18"/>
                <w:szCs w:val="18"/>
                <w:lang w:eastAsia="ko-KR"/>
              </w:rPr>
            </w:pPr>
          </w:p>
        </w:tc>
        <w:tc>
          <w:tcPr>
            <w:tcW w:w="2358" w:type="dxa"/>
            <w:vAlign w:val="center"/>
          </w:tcPr>
          <w:p w14:paraId="7EB638BD" w14:textId="77777777" w:rsidR="00154EDB" w:rsidRDefault="00154EDB" w:rsidP="00D95BEB">
            <w:pPr>
              <w:pStyle w:val="T2"/>
              <w:spacing w:after="0"/>
              <w:ind w:left="0" w:right="0"/>
              <w:jc w:val="left"/>
            </w:pPr>
          </w:p>
        </w:tc>
      </w:tr>
      <w:tr w:rsidR="00A630CC" w14:paraId="2021FECE" w14:textId="77777777" w:rsidTr="00937A90">
        <w:trPr>
          <w:trHeight w:val="359"/>
          <w:jc w:val="center"/>
        </w:trPr>
        <w:tc>
          <w:tcPr>
            <w:tcW w:w="1548" w:type="dxa"/>
            <w:vAlign w:val="center"/>
          </w:tcPr>
          <w:p w14:paraId="728DBC8E" w14:textId="63CA89C9" w:rsidR="00A630CC" w:rsidRDefault="00A630CC" w:rsidP="00D95BEB">
            <w:pPr>
              <w:pStyle w:val="T2"/>
              <w:spacing w:after="0"/>
              <w:ind w:left="0" w:right="0"/>
              <w:jc w:val="left"/>
              <w:rPr>
                <w:rFonts w:eastAsia="宋体"/>
                <w:b w:val="0"/>
                <w:sz w:val="18"/>
                <w:szCs w:val="18"/>
                <w:lang w:eastAsia="zh-CN"/>
              </w:rPr>
            </w:pPr>
            <w:r>
              <w:rPr>
                <w:rFonts w:eastAsia="宋体"/>
                <w:b w:val="0"/>
                <w:sz w:val="18"/>
                <w:szCs w:val="18"/>
                <w:lang w:eastAsia="zh-CN"/>
              </w:rPr>
              <w:t>Yifan Zhou</w:t>
            </w:r>
          </w:p>
        </w:tc>
        <w:tc>
          <w:tcPr>
            <w:tcW w:w="1440" w:type="dxa"/>
            <w:vAlign w:val="center"/>
          </w:tcPr>
          <w:p w14:paraId="42878361" w14:textId="41A0EE28" w:rsidR="00A630CC" w:rsidRDefault="00A630CC"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3C7FA60" w14:textId="77777777" w:rsidR="00A630CC" w:rsidRPr="00CB4F2F" w:rsidRDefault="00A630CC" w:rsidP="00D95BEB">
            <w:pPr>
              <w:pStyle w:val="T2"/>
              <w:spacing w:after="0"/>
              <w:ind w:left="0" w:right="0"/>
              <w:jc w:val="left"/>
              <w:rPr>
                <w:b w:val="0"/>
                <w:sz w:val="18"/>
                <w:szCs w:val="18"/>
              </w:rPr>
            </w:pPr>
          </w:p>
        </w:tc>
        <w:tc>
          <w:tcPr>
            <w:tcW w:w="1620" w:type="dxa"/>
            <w:vAlign w:val="center"/>
          </w:tcPr>
          <w:p w14:paraId="09DD226C" w14:textId="77777777" w:rsidR="00A630CC" w:rsidRPr="002C60AE" w:rsidRDefault="00A630CC" w:rsidP="00D95BEB">
            <w:pPr>
              <w:pStyle w:val="T2"/>
              <w:spacing w:after="0"/>
              <w:ind w:left="0" w:right="0"/>
              <w:jc w:val="left"/>
              <w:rPr>
                <w:b w:val="0"/>
                <w:sz w:val="18"/>
                <w:szCs w:val="18"/>
                <w:lang w:eastAsia="ko-KR"/>
              </w:rPr>
            </w:pPr>
          </w:p>
        </w:tc>
        <w:tc>
          <w:tcPr>
            <w:tcW w:w="2358" w:type="dxa"/>
            <w:vAlign w:val="center"/>
          </w:tcPr>
          <w:p w14:paraId="037E5225" w14:textId="77777777" w:rsidR="00A630CC" w:rsidRDefault="00A630CC" w:rsidP="00D95BEB">
            <w:pPr>
              <w:pStyle w:val="T2"/>
              <w:spacing w:after="0"/>
              <w:ind w:left="0" w:right="0"/>
              <w:jc w:val="left"/>
            </w:pPr>
          </w:p>
        </w:tc>
      </w:tr>
      <w:tr w:rsidR="00A630CC" w14:paraId="78BAFFC0" w14:textId="77777777" w:rsidTr="00937A90">
        <w:trPr>
          <w:trHeight w:val="359"/>
          <w:jc w:val="center"/>
        </w:trPr>
        <w:tc>
          <w:tcPr>
            <w:tcW w:w="1548" w:type="dxa"/>
            <w:vAlign w:val="center"/>
          </w:tcPr>
          <w:p w14:paraId="6F993214" w14:textId="15EF046D" w:rsidR="00A630CC" w:rsidRDefault="00A630CC" w:rsidP="00D95BEB">
            <w:pPr>
              <w:pStyle w:val="T2"/>
              <w:spacing w:after="0"/>
              <w:ind w:left="0" w:right="0"/>
              <w:jc w:val="left"/>
              <w:rPr>
                <w:rFonts w:eastAsia="宋体"/>
                <w:b w:val="0"/>
                <w:sz w:val="18"/>
                <w:szCs w:val="18"/>
                <w:lang w:eastAsia="zh-CN"/>
              </w:rPr>
            </w:pPr>
            <w:r>
              <w:rPr>
                <w:rFonts w:eastAsia="宋体"/>
                <w:b w:val="0"/>
                <w:sz w:val="18"/>
                <w:szCs w:val="18"/>
                <w:lang w:eastAsia="zh-CN"/>
              </w:rPr>
              <w:t>Hongjia Su</w:t>
            </w:r>
          </w:p>
        </w:tc>
        <w:tc>
          <w:tcPr>
            <w:tcW w:w="1440" w:type="dxa"/>
            <w:vAlign w:val="center"/>
          </w:tcPr>
          <w:p w14:paraId="632326D8" w14:textId="55DD51F7" w:rsidR="00A630CC" w:rsidRDefault="00A630CC"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569616CA" w14:textId="77777777" w:rsidR="00A630CC" w:rsidRPr="00CB4F2F" w:rsidRDefault="00A630CC" w:rsidP="00D95BEB">
            <w:pPr>
              <w:pStyle w:val="T2"/>
              <w:spacing w:after="0"/>
              <w:ind w:left="0" w:right="0"/>
              <w:jc w:val="left"/>
              <w:rPr>
                <w:b w:val="0"/>
                <w:sz w:val="18"/>
                <w:szCs w:val="18"/>
              </w:rPr>
            </w:pPr>
          </w:p>
        </w:tc>
        <w:tc>
          <w:tcPr>
            <w:tcW w:w="1620" w:type="dxa"/>
            <w:vAlign w:val="center"/>
          </w:tcPr>
          <w:p w14:paraId="56F539EB" w14:textId="77777777" w:rsidR="00A630CC" w:rsidRPr="002C60AE" w:rsidRDefault="00A630CC" w:rsidP="00D95BEB">
            <w:pPr>
              <w:pStyle w:val="T2"/>
              <w:spacing w:after="0"/>
              <w:ind w:left="0" w:right="0"/>
              <w:jc w:val="left"/>
              <w:rPr>
                <w:b w:val="0"/>
                <w:sz w:val="18"/>
                <w:szCs w:val="18"/>
                <w:lang w:eastAsia="ko-KR"/>
              </w:rPr>
            </w:pPr>
          </w:p>
        </w:tc>
        <w:tc>
          <w:tcPr>
            <w:tcW w:w="2358" w:type="dxa"/>
            <w:vAlign w:val="center"/>
          </w:tcPr>
          <w:p w14:paraId="18BBD3DA" w14:textId="77777777" w:rsidR="00A630CC" w:rsidRDefault="00A630CC"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7C5BCD92"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0328A4" w:rsidRPr="000328A4">
        <w:rPr>
          <w:lang w:eastAsia="ko-KR"/>
        </w:rPr>
        <w:t>Short Frame in Blindness Issue</w:t>
      </w:r>
    </w:p>
    <w:p w14:paraId="2752C01A" w14:textId="77777777" w:rsidR="009008D2" w:rsidRDefault="009008D2" w:rsidP="007E41CB">
      <w:pPr>
        <w:jc w:val="both"/>
        <w:rPr>
          <w:lang w:eastAsia="ko-KR"/>
        </w:rPr>
      </w:pPr>
    </w:p>
    <w:p w14:paraId="1EBF6490" w14:textId="77777777" w:rsidR="009008D2" w:rsidRDefault="009008D2" w:rsidP="009008D2">
      <w:pPr>
        <w:jc w:val="both"/>
      </w:pPr>
      <w:r>
        <w:t>Revisions:</w:t>
      </w:r>
    </w:p>
    <w:p w14:paraId="2F81B3C4" w14:textId="77777777" w:rsidR="009008D2" w:rsidRDefault="009008D2" w:rsidP="009008D2">
      <w:pPr>
        <w:pStyle w:val="af"/>
        <w:numPr>
          <w:ilvl w:val="0"/>
          <w:numId w:val="1"/>
        </w:numPr>
        <w:ind w:leftChars="0"/>
        <w:jc w:val="both"/>
      </w:pPr>
      <w:r>
        <w:t>Rev 0: Initial version of the document.</w:t>
      </w:r>
    </w:p>
    <w:p w14:paraId="1B1625B8" w14:textId="77777777" w:rsidR="0048087F" w:rsidRDefault="0048087F" w:rsidP="009008D2">
      <w:pPr>
        <w:pStyle w:val="af"/>
        <w:numPr>
          <w:ilvl w:val="0"/>
          <w:numId w:val="1"/>
        </w:numPr>
        <w:ind w:leftChars="0"/>
        <w:jc w:val="both"/>
      </w:pPr>
    </w:p>
    <w:p w14:paraId="2CA05A92" w14:textId="77777777" w:rsidR="009008D2" w:rsidRDefault="009008D2" w:rsidP="007E41CB">
      <w:pPr>
        <w:jc w:val="both"/>
        <w:rPr>
          <w:lang w:eastAsia="ko-KR"/>
        </w:rPr>
      </w:pPr>
    </w:p>
    <w:p w14:paraId="4DE1D5DC" w14:textId="77777777" w:rsidR="00790064" w:rsidRDefault="00790064" w:rsidP="00F329CF">
      <w:pPr>
        <w:jc w:val="both"/>
      </w:pPr>
    </w:p>
    <w:p w14:paraId="6BD63F0C" w14:textId="31E23B38" w:rsidR="00790064" w:rsidRDefault="00790064" w:rsidP="00F329CF">
      <w:pPr>
        <w:jc w:val="both"/>
      </w:pPr>
      <w:r>
        <w:t xml:space="preserve">This submission is </w:t>
      </w:r>
      <w:r w:rsidR="000328A4">
        <w:t>to solve the</w:t>
      </w:r>
      <w:r w:rsidR="009B6ABE">
        <w:t xml:space="preserve"> highlighted</w:t>
      </w:r>
      <w:r w:rsidR="000328A4">
        <w:t xml:space="preserve"> TBD in the</w:t>
      </w:r>
      <w:r w:rsidR="009B6ABE">
        <w:t xml:space="preserve"> following motion for the</w:t>
      </w:r>
      <w:r w:rsidR="000328A4">
        <w:t xml:space="preserve"> short frame case in </w:t>
      </w:r>
      <w:r w:rsidR="000328A4" w:rsidRPr="000328A4">
        <w:t>35.3.13.7 Medium synchronization recovery procedure</w:t>
      </w:r>
      <w:r w:rsidR="000328A4">
        <w:t>.</w:t>
      </w:r>
    </w:p>
    <w:p w14:paraId="4F06AE02" w14:textId="77777777" w:rsidR="009B6ABE" w:rsidRDefault="009B6ABE" w:rsidP="00F329CF">
      <w:pPr>
        <w:jc w:val="both"/>
      </w:pPr>
    </w:p>
    <w:p w14:paraId="21ACA6A3" w14:textId="77777777" w:rsidR="009B6ABE" w:rsidRDefault="009B6ABE" w:rsidP="009B6ABE">
      <w:pPr>
        <w:jc w:val="both"/>
        <w:rPr>
          <w:highlight w:val="lightGray"/>
        </w:rPr>
      </w:pPr>
      <w:r>
        <w:rPr>
          <w:highlight w:val="lightGray"/>
        </w:rPr>
        <w:t>In R1, if during a transmission of a STA (STA-1) of a non-STR non-AP MLD, another STA (STA-2) of the same MLD cannot detect its medium state when required (due to STA-1’s UL transmission interference), STA-2 shall start a MediumSyncDelay timer at the end of STA-1’s transmission, unless the STA-2 ended a transmission at the same time.</w:t>
      </w:r>
    </w:p>
    <w:p w14:paraId="77817668" w14:textId="77777777" w:rsidR="009B6ABE" w:rsidRDefault="009B6ABE" w:rsidP="009B6ABE">
      <w:pPr>
        <w:pStyle w:val="af"/>
        <w:numPr>
          <w:ilvl w:val="0"/>
          <w:numId w:val="18"/>
        </w:numPr>
        <w:ind w:leftChars="0"/>
        <w:contextualSpacing/>
        <w:jc w:val="both"/>
        <w:rPr>
          <w:highlight w:val="lightGray"/>
        </w:rPr>
      </w:pPr>
      <w:r>
        <w:rPr>
          <w:highlight w:val="lightGray"/>
        </w:rPr>
        <w:t xml:space="preserve">The MediumSyncDelay timer expires after a duration value that is either assigned by AP or a default value in the specification or if at least either of the following events happens: </w:t>
      </w:r>
    </w:p>
    <w:p w14:paraId="3CA860A7" w14:textId="77777777" w:rsidR="009B6ABE" w:rsidRDefault="009B6ABE" w:rsidP="009B6ABE">
      <w:pPr>
        <w:pStyle w:val="af"/>
        <w:numPr>
          <w:ilvl w:val="1"/>
          <w:numId w:val="18"/>
        </w:numPr>
        <w:ind w:leftChars="0"/>
        <w:contextualSpacing/>
        <w:jc w:val="both"/>
        <w:rPr>
          <w:highlight w:val="lightGray"/>
        </w:rPr>
      </w:pPr>
      <w:r>
        <w:rPr>
          <w:highlight w:val="lightGray"/>
        </w:rPr>
        <w:t>any received PPDU with a valid MPDU,</w:t>
      </w:r>
    </w:p>
    <w:p w14:paraId="2290BDA9" w14:textId="77777777" w:rsidR="009B6ABE" w:rsidRDefault="009B6ABE" w:rsidP="009B6ABE">
      <w:pPr>
        <w:pStyle w:val="af"/>
        <w:numPr>
          <w:ilvl w:val="1"/>
          <w:numId w:val="18"/>
        </w:numPr>
        <w:ind w:leftChars="0"/>
        <w:contextualSpacing/>
        <w:jc w:val="both"/>
        <w:rPr>
          <w:highlight w:val="lightGray"/>
        </w:rPr>
      </w:pPr>
      <w:r>
        <w:rPr>
          <w:highlight w:val="lightGray"/>
        </w:rPr>
        <w:t>a received PPDU whose corresponding RXVECTOR parameter TXOP_DURATION is not UNSPECIFIED,</w:t>
      </w:r>
    </w:p>
    <w:p w14:paraId="25C8D1D1" w14:textId="77777777" w:rsidR="009B6ABE" w:rsidRDefault="009B6ABE" w:rsidP="009B6ABE">
      <w:pPr>
        <w:ind w:left="1080"/>
        <w:jc w:val="both"/>
        <w:rPr>
          <w:highlight w:val="lightGray"/>
        </w:rPr>
      </w:pPr>
      <w:r>
        <w:rPr>
          <w:highlight w:val="lightGray"/>
        </w:rPr>
        <w:t xml:space="preserve">whichever happens first. </w:t>
      </w:r>
    </w:p>
    <w:p w14:paraId="2425F51A" w14:textId="77777777" w:rsidR="009B6ABE" w:rsidRPr="009B6ABE" w:rsidRDefault="009B6ABE" w:rsidP="009B6ABE">
      <w:pPr>
        <w:pStyle w:val="af"/>
        <w:numPr>
          <w:ilvl w:val="0"/>
          <w:numId w:val="18"/>
        </w:numPr>
        <w:ind w:leftChars="0"/>
        <w:contextualSpacing/>
        <w:jc w:val="both"/>
        <w:rPr>
          <w:highlight w:val="lightGray"/>
        </w:rPr>
      </w:pPr>
      <w:r>
        <w:rPr>
          <w:highlight w:val="lightGray"/>
        </w:rPr>
        <w:t xml:space="preserve">STA-2 shall perform CCA until the MediumSyncDelay timer expires. </w:t>
      </w:r>
      <w:r w:rsidRPr="009B6ABE">
        <w:rPr>
          <w:highlight w:val="lightGray"/>
        </w:rPr>
        <w:t>Additional TBD exceptions may be considered.</w:t>
      </w:r>
    </w:p>
    <w:p w14:paraId="5F38A66F" w14:textId="77777777" w:rsidR="009B6ABE" w:rsidRDefault="009B6ABE" w:rsidP="009B6ABE">
      <w:pPr>
        <w:jc w:val="both"/>
        <w:rPr>
          <w:highlight w:val="lightGray"/>
        </w:rPr>
      </w:pPr>
      <w:r>
        <w:rPr>
          <w:highlight w:val="lightGray"/>
        </w:rPr>
        <w:t xml:space="preserve">NOTE – It is </w:t>
      </w:r>
      <w:r w:rsidRPr="009B6ABE">
        <w:rPr>
          <w:highlight w:val="yellow"/>
        </w:rPr>
        <w:t>TBD</w:t>
      </w:r>
      <w:r>
        <w:rPr>
          <w:highlight w:val="lightGray"/>
        </w:rPr>
        <w:t xml:space="preserve"> whether STA-2 is required to start the MediumSyncDelay timer if the transmission of STA-1 is shorter than TBD duration.</w:t>
      </w:r>
    </w:p>
    <w:p w14:paraId="4E4E5453" w14:textId="1B55CED0" w:rsidR="009B6ABE" w:rsidRDefault="009B6ABE" w:rsidP="009B6ABE">
      <w:pPr>
        <w:jc w:val="both"/>
      </w:pPr>
      <w:r>
        <w:rPr>
          <w:highlight w:val="lightGray"/>
          <w:lang w:val="en-US"/>
        </w:rPr>
        <w:t xml:space="preserve">[Motion 150, #SP373, </w:t>
      </w:r>
      <w:sdt>
        <w:sdtPr>
          <w:rPr>
            <w:highlight w:val="lightGray"/>
            <w:lang w:val="en-US"/>
          </w:rPr>
          <w:id w:val="176852945"/>
          <w:citation/>
        </w:sdtPr>
        <w:sdtEndPr/>
        <w:sdtContent>
          <w:r>
            <w:rPr>
              <w:highlight w:val="lightGray"/>
              <w:lang w:val="en-US"/>
            </w:rPr>
            <w:fldChar w:fldCharType="begin"/>
          </w:r>
          <w:r>
            <w:rPr>
              <w:highlight w:val="lightGray"/>
              <w:lang w:val="en-US"/>
            </w:rPr>
            <w:instrText xml:space="preserve"> CITATION 19_1755r15 \l 1033 </w:instrText>
          </w:r>
          <w:r>
            <w:rPr>
              <w:highlight w:val="lightGray"/>
              <w:lang w:val="en-US"/>
            </w:rPr>
            <w:fldChar w:fldCharType="separate"/>
          </w:r>
          <w:r>
            <w:rPr>
              <w:noProof/>
              <w:highlight w:val="lightGray"/>
              <w:lang w:val="en-US"/>
            </w:rPr>
            <w:t>[92]</w:t>
          </w:r>
          <w:r>
            <w:rPr>
              <w:highlight w:val="lightGray"/>
              <w:lang w:val="en-US"/>
            </w:rPr>
            <w:fldChar w:fldCharType="end"/>
          </w:r>
        </w:sdtContent>
      </w:sdt>
      <w:r>
        <w:rPr>
          <w:highlight w:val="lightGray"/>
          <w:lang w:val="en-US"/>
        </w:rPr>
        <w:t xml:space="preserve"> and </w:t>
      </w:r>
      <w:sdt>
        <w:sdtPr>
          <w:rPr>
            <w:highlight w:val="lightGray"/>
            <w:lang w:val="en-US"/>
          </w:rPr>
          <w:id w:val="-1697299003"/>
          <w:citation/>
        </w:sdtPr>
        <w:sdtEndPr/>
        <w:sdtContent>
          <w:r>
            <w:rPr>
              <w:highlight w:val="lightGray"/>
              <w:lang w:val="en-US"/>
            </w:rPr>
            <w:fldChar w:fldCharType="begin"/>
          </w:r>
          <w:r>
            <w:rPr>
              <w:highlight w:val="lightGray"/>
              <w:lang w:val="en-US"/>
            </w:rPr>
            <w:instrText xml:space="preserve"> CITATION 20_1009r9 \l 1033 </w:instrText>
          </w:r>
          <w:r>
            <w:rPr>
              <w:highlight w:val="lightGray"/>
              <w:lang w:val="en-US"/>
            </w:rPr>
            <w:fldChar w:fldCharType="separate"/>
          </w:r>
          <w:r>
            <w:rPr>
              <w:noProof/>
              <w:highlight w:val="lightGray"/>
              <w:lang w:val="en-US"/>
            </w:rPr>
            <w:t>[273]</w:t>
          </w:r>
          <w:r>
            <w:rPr>
              <w:highlight w:val="lightGray"/>
              <w:lang w:val="en-US"/>
            </w:rPr>
            <w:fldChar w:fldCharType="end"/>
          </w:r>
        </w:sdtContent>
      </w:sdt>
      <w:r>
        <w:rPr>
          <w:highlight w:val="lightGray"/>
          <w:lang w:val="en-US"/>
        </w:rPr>
        <w:t>]</w:t>
      </w:r>
    </w:p>
    <w:p w14:paraId="2E05C693" w14:textId="77777777" w:rsidR="009B6ABE" w:rsidRDefault="009B6ABE" w:rsidP="00F329CF">
      <w:pPr>
        <w:jc w:val="both"/>
      </w:pPr>
    </w:p>
    <w:p w14:paraId="49E46AFE" w14:textId="0C35445C" w:rsidR="009B6ABE" w:rsidRDefault="009B6ABE" w:rsidP="00F329CF">
      <w:pPr>
        <w:jc w:val="both"/>
      </w:pPr>
      <w:r w:rsidRPr="00EF0972">
        <w:rPr>
          <w:b/>
        </w:rPr>
        <w:t>Discussion</w:t>
      </w:r>
      <w:r w:rsidR="00510EBF" w:rsidRPr="00EF0972">
        <w:rPr>
          <w:b/>
        </w:rPr>
        <w:t xml:space="preserve"> 1</w:t>
      </w:r>
      <w:r>
        <w:t>:</w:t>
      </w:r>
    </w:p>
    <w:p w14:paraId="5AE96A03" w14:textId="2D3D4D32" w:rsidR="009B6ABE" w:rsidRDefault="009B6ABE" w:rsidP="00F329CF">
      <w:pPr>
        <w:jc w:val="both"/>
      </w:pPr>
      <w:r>
        <w:t>When the transmission of a</w:t>
      </w:r>
      <w:r w:rsidRPr="009B6ABE">
        <w:t xml:space="preserve"> STA (STA-1) of a non-STR non-AP MLD</w:t>
      </w:r>
      <w:r>
        <w:t xml:space="preserve"> is a short frame (e.g., RTS, CTS, ACK, BA, QoS Null, NDP feedback, etc.), the blindness duration of another STA (STA-2) is also short, and the impact of this short blindness duration is minor. Please refer to DCN 21/0266r0 for more details. Hence, we propose that the </w:t>
      </w:r>
      <w:r w:rsidRPr="009B6ABE">
        <w:t xml:space="preserve">STA-2 is </w:t>
      </w:r>
      <w:r w:rsidRPr="009B6ABE">
        <w:rPr>
          <w:b/>
        </w:rPr>
        <w:t>NOT</w:t>
      </w:r>
      <w:r>
        <w:t xml:space="preserve"> </w:t>
      </w:r>
      <w:r w:rsidRPr="009B6ABE">
        <w:t>required to start the MediumSyncDelay timer if the transmission of STA-1 is shorter than TBD duration</w:t>
      </w:r>
      <w:r>
        <w:t>.</w:t>
      </w:r>
    </w:p>
    <w:p w14:paraId="4794E9D4" w14:textId="77777777" w:rsidR="009B6ABE" w:rsidRDefault="009B6ABE" w:rsidP="00F329CF">
      <w:pPr>
        <w:jc w:val="both"/>
      </w:pPr>
    </w:p>
    <w:p w14:paraId="36DB43B5" w14:textId="77777777" w:rsidR="009B6ABE" w:rsidRDefault="009B6ABE" w:rsidP="00F329CF">
      <w:pPr>
        <w:jc w:val="both"/>
      </w:pPr>
    </w:p>
    <w:p w14:paraId="14C13A7E" w14:textId="17E4953A" w:rsidR="009B6ABE" w:rsidRDefault="00510EBF" w:rsidP="00F329CF">
      <w:pPr>
        <w:jc w:val="both"/>
      </w:pPr>
      <w:r w:rsidRPr="00EF0972">
        <w:rPr>
          <w:b/>
        </w:rPr>
        <w:t>Discussion 2</w:t>
      </w:r>
      <w:r>
        <w:t>: How to determine the TBD duration.</w:t>
      </w:r>
    </w:p>
    <w:p w14:paraId="76065E48" w14:textId="77777777" w:rsidR="00795995" w:rsidRDefault="00795995" w:rsidP="00F329CF">
      <w:pPr>
        <w:jc w:val="both"/>
      </w:pPr>
    </w:p>
    <w:p w14:paraId="53EDAF0A" w14:textId="251DB76B" w:rsidR="009B6ABE" w:rsidRDefault="00510EBF" w:rsidP="00F329CF">
      <w:pPr>
        <w:jc w:val="both"/>
      </w:pPr>
      <w:r>
        <w:lastRenderedPageBreak/>
        <w:t xml:space="preserve">Option 1: using a </w:t>
      </w:r>
      <w:r w:rsidR="00EF0972">
        <w:t>fixed</w:t>
      </w:r>
      <w:r>
        <w:t xml:space="preserve"> value.</w:t>
      </w:r>
    </w:p>
    <w:p w14:paraId="1A1DFA1D" w14:textId="59B82743" w:rsidR="00510EBF" w:rsidRDefault="00795995" w:rsidP="00F329CF">
      <w:pPr>
        <w:jc w:val="both"/>
      </w:pPr>
      <w:r>
        <w:t>The TBD duration can be a fixed value defined in the spec.</w:t>
      </w:r>
    </w:p>
    <w:p w14:paraId="0B10F252" w14:textId="77777777" w:rsidR="00510EBF" w:rsidRDefault="00510EBF" w:rsidP="00F329CF">
      <w:pPr>
        <w:jc w:val="both"/>
      </w:pPr>
    </w:p>
    <w:p w14:paraId="242CE7B7" w14:textId="48C7BF1F" w:rsidR="00510EBF" w:rsidRDefault="00510EBF" w:rsidP="00F329CF">
      <w:pPr>
        <w:jc w:val="both"/>
      </w:pPr>
      <w:r>
        <w:t>Option 2: A default value + a configuration by the AP MLD</w:t>
      </w:r>
    </w:p>
    <w:p w14:paraId="60610678" w14:textId="341AC0C2" w:rsidR="009B6ABE" w:rsidRDefault="00795995" w:rsidP="00F329CF">
      <w:pPr>
        <w:jc w:val="both"/>
      </w:pPr>
      <w:r>
        <w:t xml:space="preserve">The TBD duration has a default value defined in the spec. The AP MLD can configure the TBD duration based on the traffic load in its BSS. The configuration process is similar as that of the </w:t>
      </w:r>
      <w:r w:rsidRPr="00795995">
        <w:t>MediumSyncDelay timer</w:t>
      </w:r>
      <w:r>
        <w:t xml:space="preserve"> duration value.</w:t>
      </w:r>
    </w:p>
    <w:p w14:paraId="0161905F" w14:textId="77777777" w:rsidR="00795995" w:rsidRDefault="00795995" w:rsidP="00F329CF">
      <w:pPr>
        <w:jc w:val="both"/>
      </w:pPr>
    </w:p>
    <w:p w14:paraId="16EC4157" w14:textId="77777777" w:rsidR="00795995" w:rsidRDefault="00795995" w:rsidP="00F329CF">
      <w:pPr>
        <w:jc w:val="both"/>
      </w:pPr>
    </w:p>
    <w:p w14:paraId="6C233A77" w14:textId="6D1833FD" w:rsidR="00795995" w:rsidRDefault="008F0A26" w:rsidP="00F329CF">
      <w:pPr>
        <w:jc w:val="both"/>
      </w:pPr>
      <w:r>
        <w:t xml:space="preserve">We see that Option 1 is </w:t>
      </w:r>
      <w:r w:rsidR="00A81301">
        <w:t>simpler for implementation, hence the following spec text is based on option 1.</w:t>
      </w:r>
    </w:p>
    <w:p w14:paraId="3047110E" w14:textId="77777777" w:rsidR="00795995" w:rsidRDefault="00795995" w:rsidP="00F329CF">
      <w:pPr>
        <w:jc w:val="both"/>
      </w:pPr>
    </w:p>
    <w:p w14:paraId="31660358" w14:textId="77777777" w:rsidR="00795995" w:rsidRDefault="00795995" w:rsidP="00F329CF">
      <w:pPr>
        <w:jc w:val="both"/>
      </w:pPr>
    </w:p>
    <w:p w14:paraId="319B059C" w14:textId="77777777" w:rsidR="00795995" w:rsidRDefault="00795995" w:rsidP="00F329CF">
      <w:pPr>
        <w:jc w:val="both"/>
      </w:pPr>
    </w:p>
    <w:p w14:paraId="233305D2" w14:textId="2D08E883" w:rsidR="00795995" w:rsidRDefault="00EF0972" w:rsidP="00F329CF">
      <w:pPr>
        <w:jc w:val="both"/>
      </w:pPr>
      <w:r w:rsidRPr="00EF0972">
        <w:rPr>
          <w:b/>
        </w:rPr>
        <w:t>Discussion 3</w:t>
      </w:r>
      <w:r>
        <w:t>: What’s the fixed value of the TBD duration.</w:t>
      </w:r>
    </w:p>
    <w:p w14:paraId="14CA0B5E" w14:textId="035D7C54" w:rsidR="00EF0972" w:rsidRDefault="00EF0972" w:rsidP="00F329CF">
      <w:pPr>
        <w:jc w:val="both"/>
      </w:pPr>
      <w:r>
        <w:t>The PPDU length of typical short frames are listed in this table:</w:t>
      </w:r>
    </w:p>
    <w:p w14:paraId="2622D3B7" w14:textId="77777777" w:rsidR="00EF0972" w:rsidRDefault="00EF0972" w:rsidP="00F329CF">
      <w:pPr>
        <w:jc w:val="both"/>
      </w:pPr>
    </w:p>
    <w:p w14:paraId="5F5E9B31" w14:textId="77777777" w:rsidR="00330714" w:rsidRDefault="00330714" w:rsidP="00F329CF">
      <w:pPr>
        <w:jc w:val="both"/>
      </w:pPr>
    </w:p>
    <w:tbl>
      <w:tblPr>
        <w:tblStyle w:val="a7"/>
        <w:tblW w:w="0" w:type="auto"/>
        <w:jc w:val="center"/>
        <w:tblLook w:val="04A0" w:firstRow="1" w:lastRow="0" w:firstColumn="1" w:lastColumn="0" w:noHBand="0" w:noVBand="1"/>
      </w:tblPr>
      <w:tblGrid>
        <w:gridCol w:w="1436"/>
        <w:gridCol w:w="1432"/>
        <w:gridCol w:w="1323"/>
        <w:gridCol w:w="1488"/>
        <w:gridCol w:w="1405"/>
        <w:gridCol w:w="1446"/>
        <w:gridCol w:w="1324"/>
      </w:tblGrid>
      <w:tr w:rsidR="00330714" w14:paraId="4E2D4F72" w14:textId="77777777" w:rsidTr="00624CAF">
        <w:trPr>
          <w:jc w:val="center"/>
        </w:trPr>
        <w:tc>
          <w:tcPr>
            <w:tcW w:w="1436" w:type="dxa"/>
          </w:tcPr>
          <w:p w14:paraId="39ACB187" w14:textId="77777777" w:rsidR="00330714" w:rsidRPr="007A4AF2" w:rsidRDefault="00330714" w:rsidP="00624CAF">
            <w:pPr>
              <w:jc w:val="center"/>
              <w:rPr>
                <w:b/>
              </w:rPr>
            </w:pPr>
            <w:r w:rsidRPr="007A4AF2">
              <w:rPr>
                <w:b/>
              </w:rPr>
              <w:t>Frame</w:t>
            </w:r>
          </w:p>
        </w:tc>
        <w:tc>
          <w:tcPr>
            <w:tcW w:w="1432" w:type="dxa"/>
          </w:tcPr>
          <w:p w14:paraId="31235944" w14:textId="77777777" w:rsidR="00330714" w:rsidRPr="007A4AF2" w:rsidRDefault="00330714" w:rsidP="00624CAF">
            <w:pPr>
              <w:jc w:val="center"/>
              <w:rPr>
                <w:b/>
              </w:rPr>
            </w:pPr>
            <w:r w:rsidRPr="007A4AF2">
              <w:rPr>
                <w:b/>
              </w:rPr>
              <w:t># of Octets</w:t>
            </w:r>
          </w:p>
        </w:tc>
        <w:tc>
          <w:tcPr>
            <w:tcW w:w="1323" w:type="dxa"/>
          </w:tcPr>
          <w:p w14:paraId="34245BA6" w14:textId="77777777" w:rsidR="00330714" w:rsidRPr="007A4AF2" w:rsidRDefault="00330714" w:rsidP="00624CAF">
            <w:pPr>
              <w:jc w:val="center"/>
              <w:rPr>
                <w:b/>
              </w:rPr>
            </w:pPr>
            <w:r>
              <w:rPr>
                <w:b/>
              </w:rPr>
              <w:t>PPDU type</w:t>
            </w:r>
          </w:p>
        </w:tc>
        <w:tc>
          <w:tcPr>
            <w:tcW w:w="1488" w:type="dxa"/>
          </w:tcPr>
          <w:p w14:paraId="71DCAFE4" w14:textId="77777777" w:rsidR="00330714" w:rsidRPr="007A4AF2" w:rsidRDefault="00330714" w:rsidP="00624CAF">
            <w:pPr>
              <w:jc w:val="center"/>
              <w:rPr>
                <w:b/>
              </w:rPr>
            </w:pPr>
            <w:r w:rsidRPr="007A4AF2">
              <w:rPr>
                <w:b/>
              </w:rPr>
              <w:t>Preamble Length</w:t>
            </w:r>
          </w:p>
        </w:tc>
        <w:tc>
          <w:tcPr>
            <w:tcW w:w="1405" w:type="dxa"/>
          </w:tcPr>
          <w:p w14:paraId="3A54ADB2" w14:textId="77777777" w:rsidR="00330714" w:rsidRPr="007A4AF2" w:rsidRDefault="00330714" w:rsidP="00624CAF">
            <w:pPr>
              <w:jc w:val="center"/>
              <w:rPr>
                <w:b/>
              </w:rPr>
            </w:pPr>
            <w:r w:rsidRPr="007A4AF2">
              <w:rPr>
                <w:b/>
              </w:rPr>
              <w:t>Data Rate</w:t>
            </w:r>
          </w:p>
        </w:tc>
        <w:tc>
          <w:tcPr>
            <w:tcW w:w="1446" w:type="dxa"/>
          </w:tcPr>
          <w:p w14:paraId="5D9866D8" w14:textId="77777777" w:rsidR="00330714" w:rsidRPr="007A4AF2" w:rsidRDefault="00330714" w:rsidP="00624CAF">
            <w:pPr>
              <w:jc w:val="center"/>
              <w:rPr>
                <w:b/>
              </w:rPr>
            </w:pPr>
            <w:r>
              <w:rPr>
                <w:b/>
              </w:rPr>
              <w:t>Data Length</w:t>
            </w:r>
          </w:p>
        </w:tc>
        <w:tc>
          <w:tcPr>
            <w:tcW w:w="1324" w:type="dxa"/>
          </w:tcPr>
          <w:p w14:paraId="3AAE5CDD" w14:textId="77777777" w:rsidR="00330714" w:rsidRPr="007A4AF2" w:rsidRDefault="00330714" w:rsidP="00624CAF">
            <w:pPr>
              <w:jc w:val="center"/>
              <w:rPr>
                <w:b/>
              </w:rPr>
            </w:pPr>
            <w:r>
              <w:rPr>
                <w:b/>
              </w:rPr>
              <w:t>PPDU Length</w:t>
            </w:r>
          </w:p>
        </w:tc>
      </w:tr>
      <w:tr w:rsidR="00CF06CB" w14:paraId="46D63DCC" w14:textId="77777777" w:rsidTr="00624CAF">
        <w:trPr>
          <w:jc w:val="center"/>
        </w:trPr>
        <w:tc>
          <w:tcPr>
            <w:tcW w:w="1436" w:type="dxa"/>
          </w:tcPr>
          <w:p w14:paraId="549DC275" w14:textId="1452E0BA" w:rsidR="00CF06CB" w:rsidRPr="007A4AF2" w:rsidRDefault="00CF06CB" w:rsidP="00CF06CB">
            <w:pPr>
              <w:jc w:val="center"/>
              <w:rPr>
                <w:b/>
              </w:rPr>
            </w:pPr>
            <w:r>
              <w:t>ACK</w:t>
            </w:r>
          </w:p>
        </w:tc>
        <w:tc>
          <w:tcPr>
            <w:tcW w:w="1432" w:type="dxa"/>
          </w:tcPr>
          <w:p w14:paraId="4339F405" w14:textId="4A840960" w:rsidR="00CF06CB" w:rsidRPr="007A4AF2" w:rsidRDefault="00CF06CB" w:rsidP="00CF06CB">
            <w:pPr>
              <w:jc w:val="center"/>
              <w:rPr>
                <w:b/>
              </w:rPr>
            </w:pPr>
            <w:r>
              <w:t>14</w:t>
            </w:r>
          </w:p>
        </w:tc>
        <w:tc>
          <w:tcPr>
            <w:tcW w:w="1323" w:type="dxa"/>
          </w:tcPr>
          <w:p w14:paraId="215344C7" w14:textId="46687E7E" w:rsidR="00CF06CB" w:rsidRDefault="00CF06CB" w:rsidP="00CF06CB">
            <w:pPr>
              <w:jc w:val="center"/>
              <w:rPr>
                <w:b/>
              </w:rPr>
            </w:pPr>
            <w:r>
              <w:t>Non-HT / Non-HT Dup</w:t>
            </w:r>
          </w:p>
        </w:tc>
        <w:tc>
          <w:tcPr>
            <w:tcW w:w="1488" w:type="dxa"/>
          </w:tcPr>
          <w:p w14:paraId="12823B6C" w14:textId="31C980B7" w:rsidR="00CF06CB" w:rsidRPr="007A4AF2" w:rsidRDefault="00CF06CB" w:rsidP="00CF06CB">
            <w:pPr>
              <w:jc w:val="center"/>
              <w:rPr>
                <w:b/>
              </w:rPr>
            </w:pPr>
            <w:r>
              <w:t>20us</w:t>
            </w:r>
          </w:p>
        </w:tc>
        <w:tc>
          <w:tcPr>
            <w:tcW w:w="1405" w:type="dxa"/>
          </w:tcPr>
          <w:p w14:paraId="292E4965" w14:textId="1A5BB743" w:rsidR="00CF06CB" w:rsidRPr="007A4AF2" w:rsidRDefault="00CF06CB" w:rsidP="00CF06CB">
            <w:pPr>
              <w:jc w:val="center"/>
              <w:rPr>
                <w:b/>
              </w:rPr>
            </w:pPr>
            <w:r>
              <w:t>6Mbps</w:t>
            </w:r>
          </w:p>
        </w:tc>
        <w:tc>
          <w:tcPr>
            <w:tcW w:w="1446" w:type="dxa"/>
          </w:tcPr>
          <w:p w14:paraId="6FC27324" w14:textId="4B924374" w:rsidR="00CF06CB" w:rsidRDefault="00CF06CB" w:rsidP="00CF06CB">
            <w:pPr>
              <w:jc w:val="center"/>
              <w:rPr>
                <w:b/>
              </w:rPr>
            </w:pPr>
            <w:r>
              <w:t>24us</w:t>
            </w:r>
          </w:p>
        </w:tc>
        <w:tc>
          <w:tcPr>
            <w:tcW w:w="1324" w:type="dxa"/>
          </w:tcPr>
          <w:p w14:paraId="11C828E9" w14:textId="4532A93C" w:rsidR="00CF06CB" w:rsidRDefault="00CF06CB" w:rsidP="00CF06CB">
            <w:pPr>
              <w:jc w:val="center"/>
              <w:rPr>
                <w:b/>
              </w:rPr>
            </w:pPr>
            <w:r>
              <w:t>44us</w:t>
            </w:r>
          </w:p>
        </w:tc>
      </w:tr>
      <w:tr w:rsidR="00330714" w14:paraId="2F7B67A4" w14:textId="77777777" w:rsidTr="00624CAF">
        <w:trPr>
          <w:jc w:val="center"/>
        </w:trPr>
        <w:tc>
          <w:tcPr>
            <w:tcW w:w="1436" w:type="dxa"/>
          </w:tcPr>
          <w:p w14:paraId="58C60DFB" w14:textId="6737AC71" w:rsidR="00330714" w:rsidRDefault="00330714" w:rsidP="00330714">
            <w:pPr>
              <w:jc w:val="center"/>
            </w:pPr>
            <w:r>
              <w:t>ACK</w:t>
            </w:r>
          </w:p>
        </w:tc>
        <w:tc>
          <w:tcPr>
            <w:tcW w:w="1432" w:type="dxa"/>
          </w:tcPr>
          <w:p w14:paraId="411341EE" w14:textId="5DDF5A05" w:rsidR="00330714" w:rsidRDefault="00330714" w:rsidP="00330714">
            <w:pPr>
              <w:jc w:val="center"/>
            </w:pPr>
            <w:r>
              <w:t>14</w:t>
            </w:r>
          </w:p>
        </w:tc>
        <w:tc>
          <w:tcPr>
            <w:tcW w:w="1323" w:type="dxa"/>
          </w:tcPr>
          <w:p w14:paraId="1AD528F2" w14:textId="5C8D4C07" w:rsidR="00330714" w:rsidRDefault="00330714" w:rsidP="00330714">
            <w:pPr>
              <w:jc w:val="center"/>
            </w:pPr>
            <w:r>
              <w:t>Non-HT / Non-HT Dup</w:t>
            </w:r>
          </w:p>
        </w:tc>
        <w:tc>
          <w:tcPr>
            <w:tcW w:w="1488" w:type="dxa"/>
          </w:tcPr>
          <w:p w14:paraId="7E908B73" w14:textId="33AA9D0F" w:rsidR="00330714" w:rsidRDefault="00330714" w:rsidP="00330714">
            <w:pPr>
              <w:jc w:val="center"/>
            </w:pPr>
            <w:r>
              <w:t>20us</w:t>
            </w:r>
          </w:p>
        </w:tc>
        <w:tc>
          <w:tcPr>
            <w:tcW w:w="1405" w:type="dxa"/>
          </w:tcPr>
          <w:p w14:paraId="0A42BC2F" w14:textId="3F2E9ACE" w:rsidR="00330714" w:rsidRDefault="00330714" w:rsidP="00330714">
            <w:pPr>
              <w:jc w:val="center"/>
            </w:pPr>
            <w:r>
              <w:t>12Mbps</w:t>
            </w:r>
          </w:p>
        </w:tc>
        <w:tc>
          <w:tcPr>
            <w:tcW w:w="1446" w:type="dxa"/>
          </w:tcPr>
          <w:p w14:paraId="3D39FEDD" w14:textId="3D2F505A" w:rsidR="00330714" w:rsidRDefault="00330714" w:rsidP="00330714">
            <w:pPr>
              <w:jc w:val="center"/>
            </w:pPr>
            <w:r>
              <w:t>12us</w:t>
            </w:r>
          </w:p>
        </w:tc>
        <w:tc>
          <w:tcPr>
            <w:tcW w:w="1324" w:type="dxa"/>
          </w:tcPr>
          <w:p w14:paraId="74F32911" w14:textId="3A8B6956" w:rsidR="00330714" w:rsidRDefault="00330714" w:rsidP="00330714">
            <w:pPr>
              <w:jc w:val="center"/>
            </w:pPr>
            <w:r>
              <w:t>32us</w:t>
            </w:r>
          </w:p>
        </w:tc>
      </w:tr>
      <w:tr w:rsidR="00CF06CB" w14:paraId="7CA83EE4" w14:textId="77777777" w:rsidTr="00624CAF">
        <w:trPr>
          <w:jc w:val="center"/>
        </w:trPr>
        <w:tc>
          <w:tcPr>
            <w:tcW w:w="1436" w:type="dxa"/>
          </w:tcPr>
          <w:p w14:paraId="41991055" w14:textId="084548D0" w:rsidR="00CF06CB" w:rsidRDefault="00CF06CB" w:rsidP="00CF06CB">
            <w:pPr>
              <w:jc w:val="center"/>
            </w:pPr>
            <w:r>
              <w:t>ACK</w:t>
            </w:r>
          </w:p>
        </w:tc>
        <w:tc>
          <w:tcPr>
            <w:tcW w:w="1432" w:type="dxa"/>
          </w:tcPr>
          <w:p w14:paraId="2814690B" w14:textId="65070071" w:rsidR="00CF06CB" w:rsidRDefault="00CF06CB" w:rsidP="00CF06CB">
            <w:pPr>
              <w:jc w:val="center"/>
            </w:pPr>
            <w:r>
              <w:t>14</w:t>
            </w:r>
          </w:p>
        </w:tc>
        <w:tc>
          <w:tcPr>
            <w:tcW w:w="1323" w:type="dxa"/>
          </w:tcPr>
          <w:p w14:paraId="320E8E82" w14:textId="58A8E7AF" w:rsidR="00CF06CB" w:rsidRDefault="00CF06CB" w:rsidP="00CF06CB">
            <w:pPr>
              <w:jc w:val="center"/>
            </w:pPr>
            <w:r>
              <w:t>Non-HT / Non-HT Dup</w:t>
            </w:r>
          </w:p>
        </w:tc>
        <w:tc>
          <w:tcPr>
            <w:tcW w:w="1488" w:type="dxa"/>
          </w:tcPr>
          <w:p w14:paraId="737DDDF3" w14:textId="62CD0F58" w:rsidR="00CF06CB" w:rsidRDefault="00CF06CB" w:rsidP="00CF06CB">
            <w:pPr>
              <w:jc w:val="center"/>
            </w:pPr>
            <w:r>
              <w:t>20us</w:t>
            </w:r>
          </w:p>
        </w:tc>
        <w:tc>
          <w:tcPr>
            <w:tcW w:w="1405" w:type="dxa"/>
          </w:tcPr>
          <w:p w14:paraId="3EB8B37B" w14:textId="224DFC30" w:rsidR="00CF06CB" w:rsidRDefault="00CF06CB" w:rsidP="00CF06CB">
            <w:pPr>
              <w:jc w:val="center"/>
            </w:pPr>
            <w:r>
              <w:t>24Mbps</w:t>
            </w:r>
          </w:p>
        </w:tc>
        <w:tc>
          <w:tcPr>
            <w:tcW w:w="1446" w:type="dxa"/>
          </w:tcPr>
          <w:p w14:paraId="4ECA476E" w14:textId="770585AF" w:rsidR="00CF06CB" w:rsidRDefault="00CF06CB" w:rsidP="00CF06CB">
            <w:pPr>
              <w:jc w:val="center"/>
            </w:pPr>
            <w:r>
              <w:t>8us</w:t>
            </w:r>
          </w:p>
        </w:tc>
        <w:tc>
          <w:tcPr>
            <w:tcW w:w="1324" w:type="dxa"/>
          </w:tcPr>
          <w:p w14:paraId="41232752" w14:textId="6363141D" w:rsidR="00CF06CB" w:rsidRDefault="00CF06CB" w:rsidP="00CF06CB">
            <w:pPr>
              <w:jc w:val="center"/>
            </w:pPr>
            <w:r>
              <w:t>28us</w:t>
            </w:r>
          </w:p>
        </w:tc>
      </w:tr>
      <w:tr w:rsidR="00CF06CB" w14:paraId="0CA04559" w14:textId="77777777" w:rsidTr="00624CAF">
        <w:trPr>
          <w:jc w:val="center"/>
        </w:trPr>
        <w:tc>
          <w:tcPr>
            <w:tcW w:w="1436" w:type="dxa"/>
          </w:tcPr>
          <w:p w14:paraId="762EDB8D" w14:textId="3710D46C" w:rsidR="00CF06CB" w:rsidRDefault="00CF06CB" w:rsidP="00CF06CB">
            <w:pPr>
              <w:jc w:val="center"/>
            </w:pPr>
            <w:r>
              <w:t>BA (bitmap length=64)</w:t>
            </w:r>
          </w:p>
        </w:tc>
        <w:tc>
          <w:tcPr>
            <w:tcW w:w="1432" w:type="dxa"/>
          </w:tcPr>
          <w:p w14:paraId="7EA99E83" w14:textId="1BB209C7" w:rsidR="00CF06CB" w:rsidRDefault="00CF06CB" w:rsidP="00CF06CB">
            <w:pPr>
              <w:jc w:val="center"/>
            </w:pPr>
            <w:r>
              <w:t>32</w:t>
            </w:r>
          </w:p>
        </w:tc>
        <w:tc>
          <w:tcPr>
            <w:tcW w:w="1323" w:type="dxa"/>
          </w:tcPr>
          <w:p w14:paraId="4C33162E" w14:textId="182DE944" w:rsidR="00CF06CB" w:rsidRDefault="00CF06CB" w:rsidP="00CF06CB">
            <w:pPr>
              <w:jc w:val="center"/>
            </w:pPr>
            <w:r>
              <w:t>Non-HT / Non-HT Dup</w:t>
            </w:r>
          </w:p>
        </w:tc>
        <w:tc>
          <w:tcPr>
            <w:tcW w:w="1488" w:type="dxa"/>
          </w:tcPr>
          <w:p w14:paraId="5EE6AFA9" w14:textId="345AA49B" w:rsidR="00CF06CB" w:rsidRDefault="00CF06CB" w:rsidP="00CF06CB">
            <w:pPr>
              <w:jc w:val="center"/>
            </w:pPr>
            <w:r>
              <w:t>20us</w:t>
            </w:r>
          </w:p>
        </w:tc>
        <w:tc>
          <w:tcPr>
            <w:tcW w:w="1405" w:type="dxa"/>
          </w:tcPr>
          <w:p w14:paraId="52EDD523" w14:textId="6D641655" w:rsidR="00CF06CB" w:rsidRDefault="00CF06CB" w:rsidP="00CF06CB">
            <w:pPr>
              <w:jc w:val="center"/>
            </w:pPr>
            <w:r>
              <w:t>12Mbps</w:t>
            </w:r>
          </w:p>
        </w:tc>
        <w:tc>
          <w:tcPr>
            <w:tcW w:w="1446" w:type="dxa"/>
          </w:tcPr>
          <w:p w14:paraId="09168B64" w14:textId="5762B3EF" w:rsidR="00CF06CB" w:rsidRDefault="00CF06CB" w:rsidP="00CF06CB">
            <w:pPr>
              <w:jc w:val="center"/>
            </w:pPr>
            <w:r>
              <w:t>24us</w:t>
            </w:r>
          </w:p>
        </w:tc>
        <w:tc>
          <w:tcPr>
            <w:tcW w:w="1324" w:type="dxa"/>
          </w:tcPr>
          <w:p w14:paraId="40EE2F7A" w14:textId="7A3A2F08" w:rsidR="00CF06CB" w:rsidRDefault="00CF06CB" w:rsidP="00CF06CB">
            <w:pPr>
              <w:jc w:val="center"/>
            </w:pPr>
            <w:r>
              <w:t>44us</w:t>
            </w:r>
          </w:p>
        </w:tc>
      </w:tr>
      <w:tr w:rsidR="00CF06CB" w14:paraId="54AFF272" w14:textId="77777777" w:rsidTr="00624CAF">
        <w:trPr>
          <w:jc w:val="center"/>
        </w:trPr>
        <w:tc>
          <w:tcPr>
            <w:tcW w:w="1436" w:type="dxa"/>
          </w:tcPr>
          <w:p w14:paraId="7B911BA1" w14:textId="5688645C" w:rsidR="00CF06CB" w:rsidRDefault="00CF06CB" w:rsidP="00CF06CB">
            <w:pPr>
              <w:jc w:val="center"/>
            </w:pPr>
            <w:r>
              <w:t>BA (bitmap length=64)</w:t>
            </w:r>
          </w:p>
        </w:tc>
        <w:tc>
          <w:tcPr>
            <w:tcW w:w="1432" w:type="dxa"/>
          </w:tcPr>
          <w:p w14:paraId="08DDE774" w14:textId="497EF623" w:rsidR="00CF06CB" w:rsidRDefault="00CF06CB" w:rsidP="00CF06CB">
            <w:pPr>
              <w:jc w:val="center"/>
            </w:pPr>
            <w:r>
              <w:t>32</w:t>
            </w:r>
          </w:p>
        </w:tc>
        <w:tc>
          <w:tcPr>
            <w:tcW w:w="1323" w:type="dxa"/>
          </w:tcPr>
          <w:p w14:paraId="4404F946" w14:textId="26B578F4" w:rsidR="00CF06CB" w:rsidRDefault="00CF06CB" w:rsidP="00CF06CB">
            <w:pPr>
              <w:jc w:val="center"/>
            </w:pPr>
            <w:r>
              <w:t>Non-HT / Non-HT Dup</w:t>
            </w:r>
          </w:p>
        </w:tc>
        <w:tc>
          <w:tcPr>
            <w:tcW w:w="1488" w:type="dxa"/>
          </w:tcPr>
          <w:p w14:paraId="0DDBCBBF" w14:textId="1AEDF31F" w:rsidR="00CF06CB" w:rsidRDefault="00CF06CB" w:rsidP="00CF06CB">
            <w:pPr>
              <w:jc w:val="center"/>
            </w:pPr>
            <w:r>
              <w:t>20us</w:t>
            </w:r>
          </w:p>
        </w:tc>
        <w:tc>
          <w:tcPr>
            <w:tcW w:w="1405" w:type="dxa"/>
          </w:tcPr>
          <w:p w14:paraId="442425A5" w14:textId="569963E2" w:rsidR="00CF06CB" w:rsidRDefault="00CF06CB" w:rsidP="00CF06CB">
            <w:pPr>
              <w:jc w:val="center"/>
            </w:pPr>
            <w:r>
              <w:t>24Mbps</w:t>
            </w:r>
          </w:p>
        </w:tc>
        <w:tc>
          <w:tcPr>
            <w:tcW w:w="1446" w:type="dxa"/>
          </w:tcPr>
          <w:p w14:paraId="39C4FAD1" w14:textId="6B7E14A0" w:rsidR="00CF06CB" w:rsidRDefault="00CF06CB" w:rsidP="00CF06CB">
            <w:pPr>
              <w:jc w:val="center"/>
            </w:pPr>
            <w:r>
              <w:t>12us</w:t>
            </w:r>
          </w:p>
        </w:tc>
        <w:tc>
          <w:tcPr>
            <w:tcW w:w="1324" w:type="dxa"/>
          </w:tcPr>
          <w:p w14:paraId="54D6EF87" w14:textId="7D8CFBB3" w:rsidR="00CF06CB" w:rsidRDefault="00CF06CB" w:rsidP="00CF06CB">
            <w:pPr>
              <w:jc w:val="center"/>
            </w:pPr>
            <w:r>
              <w:t>32us</w:t>
            </w:r>
          </w:p>
        </w:tc>
      </w:tr>
      <w:tr w:rsidR="00CF06CB" w14:paraId="2CDA480D" w14:textId="77777777" w:rsidTr="00624CAF">
        <w:trPr>
          <w:jc w:val="center"/>
        </w:trPr>
        <w:tc>
          <w:tcPr>
            <w:tcW w:w="1436" w:type="dxa"/>
          </w:tcPr>
          <w:p w14:paraId="5F963C72" w14:textId="55BD2B13" w:rsidR="00CF06CB" w:rsidRDefault="00CF06CB" w:rsidP="00CF06CB">
            <w:pPr>
              <w:jc w:val="center"/>
            </w:pPr>
            <w:r>
              <w:t>BA (bitmap length=256)</w:t>
            </w:r>
          </w:p>
        </w:tc>
        <w:tc>
          <w:tcPr>
            <w:tcW w:w="1432" w:type="dxa"/>
          </w:tcPr>
          <w:p w14:paraId="2199CDD6" w14:textId="02F78EDC" w:rsidR="00CF06CB" w:rsidRDefault="00CF06CB" w:rsidP="00CF06CB">
            <w:pPr>
              <w:jc w:val="center"/>
            </w:pPr>
            <w:r>
              <w:t>56</w:t>
            </w:r>
          </w:p>
        </w:tc>
        <w:tc>
          <w:tcPr>
            <w:tcW w:w="1323" w:type="dxa"/>
          </w:tcPr>
          <w:p w14:paraId="247A5E37" w14:textId="2A6F5FBE" w:rsidR="00CF06CB" w:rsidRDefault="00CF06CB" w:rsidP="00CF06CB">
            <w:pPr>
              <w:jc w:val="center"/>
            </w:pPr>
            <w:r>
              <w:t>Non-HT / Non-HT Dup</w:t>
            </w:r>
          </w:p>
        </w:tc>
        <w:tc>
          <w:tcPr>
            <w:tcW w:w="1488" w:type="dxa"/>
          </w:tcPr>
          <w:p w14:paraId="057D24CC" w14:textId="0DB8C4B5" w:rsidR="00CF06CB" w:rsidRDefault="00CF06CB" w:rsidP="00CF06CB">
            <w:pPr>
              <w:jc w:val="center"/>
            </w:pPr>
            <w:r>
              <w:t>20us</w:t>
            </w:r>
          </w:p>
        </w:tc>
        <w:tc>
          <w:tcPr>
            <w:tcW w:w="1405" w:type="dxa"/>
          </w:tcPr>
          <w:p w14:paraId="2CF95E28" w14:textId="045F0E94" w:rsidR="00CF06CB" w:rsidRDefault="00CF06CB" w:rsidP="00CF06CB">
            <w:pPr>
              <w:jc w:val="center"/>
            </w:pPr>
            <w:r>
              <w:t>24Mbps</w:t>
            </w:r>
          </w:p>
        </w:tc>
        <w:tc>
          <w:tcPr>
            <w:tcW w:w="1446" w:type="dxa"/>
          </w:tcPr>
          <w:p w14:paraId="759DF946" w14:textId="7546FC28" w:rsidR="00CF06CB" w:rsidRDefault="00CF06CB" w:rsidP="00CF06CB">
            <w:pPr>
              <w:jc w:val="center"/>
            </w:pPr>
            <w:r>
              <w:t>20us</w:t>
            </w:r>
          </w:p>
        </w:tc>
        <w:tc>
          <w:tcPr>
            <w:tcW w:w="1324" w:type="dxa"/>
          </w:tcPr>
          <w:p w14:paraId="4870DCFA" w14:textId="3DFA4B62" w:rsidR="00CF06CB" w:rsidRDefault="00CF06CB" w:rsidP="00CF06CB">
            <w:pPr>
              <w:jc w:val="center"/>
            </w:pPr>
            <w:r>
              <w:t>40us</w:t>
            </w:r>
          </w:p>
        </w:tc>
      </w:tr>
      <w:tr w:rsidR="002E746B" w14:paraId="5313A2C6" w14:textId="77777777" w:rsidTr="00624CAF">
        <w:trPr>
          <w:jc w:val="center"/>
        </w:trPr>
        <w:tc>
          <w:tcPr>
            <w:tcW w:w="1436" w:type="dxa"/>
          </w:tcPr>
          <w:p w14:paraId="3454233F" w14:textId="7DAC3A45" w:rsidR="002E746B" w:rsidRDefault="002E746B" w:rsidP="002E746B">
            <w:pPr>
              <w:jc w:val="center"/>
            </w:pPr>
            <w:r>
              <w:t>BAR</w:t>
            </w:r>
          </w:p>
        </w:tc>
        <w:tc>
          <w:tcPr>
            <w:tcW w:w="1432" w:type="dxa"/>
          </w:tcPr>
          <w:p w14:paraId="1AD90925" w14:textId="534457CF" w:rsidR="002E746B" w:rsidRDefault="002E746B" w:rsidP="002E746B">
            <w:pPr>
              <w:jc w:val="center"/>
            </w:pPr>
            <w:r>
              <w:t>24</w:t>
            </w:r>
          </w:p>
        </w:tc>
        <w:tc>
          <w:tcPr>
            <w:tcW w:w="1323" w:type="dxa"/>
          </w:tcPr>
          <w:p w14:paraId="1340A171" w14:textId="7FE98C04" w:rsidR="002E746B" w:rsidRDefault="002E746B" w:rsidP="002E746B">
            <w:pPr>
              <w:jc w:val="center"/>
            </w:pPr>
            <w:r>
              <w:t>Non-HT / Non-HT Dup</w:t>
            </w:r>
          </w:p>
        </w:tc>
        <w:tc>
          <w:tcPr>
            <w:tcW w:w="1488" w:type="dxa"/>
          </w:tcPr>
          <w:p w14:paraId="317E2D17" w14:textId="3DAD8444" w:rsidR="002E746B" w:rsidRDefault="002E746B" w:rsidP="002E746B">
            <w:pPr>
              <w:jc w:val="center"/>
            </w:pPr>
            <w:r>
              <w:t>20us</w:t>
            </w:r>
          </w:p>
        </w:tc>
        <w:tc>
          <w:tcPr>
            <w:tcW w:w="1405" w:type="dxa"/>
          </w:tcPr>
          <w:p w14:paraId="5094984E" w14:textId="733EE995" w:rsidR="002E746B" w:rsidRDefault="002E746B" w:rsidP="002E746B">
            <w:pPr>
              <w:jc w:val="center"/>
            </w:pPr>
            <w:r>
              <w:t>24Mbps</w:t>
            </w:r>
          </w:p>
        </w:tc>
        <w:tc>
          <w:tcPr>
            <w:tcW w:w="1446" w:type="dxa"/>
          </w:tcPr>
          <w:p w14:paraId="6FA3D714" w14:textId="4DE0241D" w:rsidR="002E746B" w:rsidRDefault="002E746B" w:rsidP="002E746B">
            <w:pPr>
              <w:jc w:val="center"/>
            </w:pPr>
            <w:r>
              <w:t>12us</w:t>
            </w:r>
          </w:p>
        </w:tc>
        <w:tc>
          <w:tcPr>
            <w:tcW w:w="1324" w:type="dxa"/>
          </w:tcPr>
          <w:p w14:paraId="7B7F05EF" w14:textId="108B1371" w:rsidR="002E746B" w:rsidRDefault="002E746B" w:rsidP="002E746B">
            <w:pPr>
              <w:jc w:val="center"/>
            </w:pPr>
            <w:r>
              <w:t>32us</w:t>
            </w:r>
          </w:p>
        </w:tc>
      </w:tr>
      <w:tr w:rsidR="002E746B" w14:paraId="682F50E1" w14:textId="77777777" w:rsidTr="00624CAF">
        <w:trPr>
          <w:jc w:val="center"/>
        </w:trPr>
        <w:tc>
          <w:tcPr>
            <w:tcW w:w="1436" w:type="dxa"/>
          </w:tcPr>
          <w:p w14:paraId="778FA660" w14:textId="19B9A725" w:rsidR="002E746B" w:rsidRDefault="002E746B" w:rsidP="002E746B">
            <w:pPr>
              <w:jc w:val="center"/>
            </w:pPr>
            <w:r>
              <w:t>QoS-Null</w:t>
            </w:r>
          </w:p>
        </w:tc>
        <w:tc>
          <w:tcPr>
            <w:tcW w:w="1432" w:type="dxa"/>
          </w:tcPr>
          <w:p w14:paraId="5CEEAFF4" w14:textId="024E0917" w:rsidR="002E746B" w:rsidRDefault="002E746B" w:rsidP="002E746B">
            <w:pPr>
              <w:jc w:val="center"/>
            </w:pPr>
            <w:r>
              <w:t>34</w:t>
            </w:r>
          </w:p>
        </w:tc>
        <w:tc>
          <w:tcPr>
            <w:tcW w:w="1323" w:type="dxa"/>
          </w:tcPr>
          <w:p w14:paraId="4BE0FFE0" w14:textId="06BF783F" w:rsidR="002E746B" w:rsidRDefault="002E746B" w:rsidP="002E746B">
            <w:pPr>
              <w:jc w:val="center"/>
            </w:pPr>
            <w:r>
              <w:t>Non-HT / Non-HT Dup</w:t>
            </w:r>
          </w:p>
        </w:tc>
        <w:tc>
          <w:tcPr>
            <w:tcW w:w="1488" w:type="dxa"/>
          </w:tcPr>
          <w:p w14:paraId="11C52538" w14:textId="7A74C7E7" w:rsidR="002E746B" w:rsidRDefault="002E746B" w:rsidP="002E746B">
            <w:pPr>
              <w:jc w:val="center"/>
            </w:pPr>
            <w:r>
              <w:t>20us</w:t>
            </w:r>
          </w:p>
        </w:tc>
        <w:tc>
          <w:tcPr>
            <w:tcW w:w="1405" w:type="dxa"/>
          </w:tcPr>
          <w:p w14:paraId="53319DF3" w14:textId="0E17DFD7" w:rsidR="002E746B" w:rsidRDefault="002E746B" w:rsidP="002E746B">
            <w:pPr>
              <w:jc w:val="center"/>
            </w:pPr>
            <w:r>
              <w:t>24Mbps</w:t>
            </w:r>
          </w:p>
        </w:tc>
        <w:tc>
          <w:tcPr>
            <w:tcW w:w="1446" w:type="dxa"/>
          </w:tcPr>
          <w:p w14:paraId="31854D7E" w14:textId="30F62602" w:rsidR="002E746B" w:rsidRDefault="002E746B" w:rsidP="002E746B">
            <w:pPr>
              <w:jc w:val="center"/>
            </w:pPr>
            <w:r>
              <w:t>16us</w:t>
            </w:r>
          </w:p>
        </w:tc>
        <w:tc>
          <w:tcPr>
            <w:tcW w:w="1324" w:type="dxa"/>
          </w:tcPr>
          <w:p w14:paraId="61FAA8EC" w14:textId="39E76FF2" w:rsidR="002E746B" w:rsidRDefault="002E746B" w:rsidP="002E746B">
            <w:pPr>
              <w:jc w:val="center"/>
            </w:pPr>
            <w:r>
              <w:t>36us</w:t>
            </w:r>
          </w:p>
        </w:tc>
      </w:tr>
    </w:tbl>
    <w:p w14:paraId="4B74A115" w14:textId="77777777" w:rsidR="00330714" w:rsidRDefault="00330714" w:rsidP="00F329CF">
      <w:pPr>
        <w:jc w:val="both"/>
      </w:pPr>
    </w:p>
    <w:p w14:paraId="54548D40" w14:textId="77777777" w:rsidR="00330714" w:rsidRDefault="00330714" w:rsidP="00F329CF">
      <w:pPr>
        <w:jc w:val="both"/>
      </w:pPr>
    </w:p>
    <w:p w14:paraId="4ABBBC4C" w14:textId="77777777" w:rsidR="00330714" w:rsidRDefault="00330714" w:rsidP="00F329CF">
      <w:pPr>
        <w:jc w:val="both"/>
      </w:pPr>
    </w:p>
    <w:p w14:paraId="7772FC16" w14:textId="2564B7F5" w:rsidR="00795995" w:rsidRDefault="001E4661" w:rsidP="00F329CF">
      <w:pPr>
        <w:jc w:val="both"/>
      </w:pPr>
      <w:r>
        <w:t xml:space="preserve">We can see that </w:t>
      </w:r>
      <w:r w:rsidR="002E746B">
        <w:t>44</w:t>
      </w:r>
      <w:r>
        <w:t>us is enough</w:t>
      </w:r>
      <w:r w:rsidR="008A5460">
        <w:t xml:space="preserve"> for most short frames. Hence we propose that the fixed value of the TBD duration is </w:t>
      </w:r>
      <w:r w:rsidR="002E746B">
        <w:t>44</w:t>
      </w:r>
      <w:r w:rsidR="008A5460">
        <w:t>us.</w:t>
      </w:r>
    </w:p>
    <w:p w14:paraId="113DDE0B" w14:textId="77777777" w:rsidR="00795995" w:rsidRDefault="00795995" w:rsidP="00F329CF">
      <w:pPr>
        <w:jc w:val="both"/>
      </w:pPr>
    </w:p>
    <w:p w14:paraId="070ED719" w14:textId="77777777" w:rsidR="00330714" w:rsidRDefault="00330714" w:rsidP="00F329CF">
      <w:pPr>
        <w:jc w:val="both"/>
      </w:pPr>
    </w:p>
    <w:p w14:paraId="0D7BFDD4" w14:textId="77777777" w:rsidR="00795995" w:rsidRDefault="00795995" w:rsidP="00F329CF">
      <w:pPr>
        <w:jc w:val="both"/>
      </w:pPr>
    </w:p>
    <w:p w14:paraId="68C55979" w14:textId="77777777" w:rsidR="00795995" w:rsidRDefault="00795995" w:rsidP="00F329CF">
      <w:pPr>
        <w:jc w:val="both"/>
      </w:pPr>
    </w:p>
    <w:p w14:paraId="153D9F4E" w14:textId="77777777" w:rsidR="00790064" w:rsidRDefault="00790064" w:rsidP="00F329CF">
      <w:pPr>
        <w:jc w:val="both"/>
      </w:pPr>
    </w:p>
    <w:p w14:paraId="57166633" w14:textId="58CA86B6" w:rsidR="009008D2" w:rsidRDefault="009008D2" w:rsidP="00F329CF">
      <w:pPr>
        <w:jc w:val="both"/>
      </w:pPr>
      <w:r>
        <w:br w:type="page"/>
      </w:r>
    </w:p>
    <w:p w14:paraId="55251823" w14:textId="5AA765F7" w:rsidR="00CE4BAA" w:rsidRPr="004F3AF6" w:rsidRDefault="00CE4BAA" w:rsidP="00CE4BAA">
      <w:pPr>
        <w:rPr>
          <w:b/>
          <w:bCs/>
          <w:i/>
          <w:iCs/>
          <w:lang w:eastAsia="ko-KR"/>
        </w:rPr>
      </w:pPr>
      <w:r w:rsidRPr="004F3AF6">
        <w:rPr>
          <w:b/>
          <w:bCs/>
          <w:i/>
          <w:iCs/>
          <w:lang w:eastAsia="ko-KR"/>
        </w:rPr>
        <w:lastRenderedPageBreak/>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C4D811D" w14:textId="0459C8C8" w:rsidR="00A43AD8" w:rsidRDefault="00FE5A00" w:rsidP="00024800">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TGbe Editor: Modify</w:t>
      </w:r>
      <w:r w:rsidR="00FF29E1">
        <w:rPr>
          <w:rFonts w:ascii="Times New Roman" w:eastAsia="Times New Roman" w:hAnsi="Times New Roman" w:cs="Times New Roman"/>
          <w:b/>
          <w:i/>
          <w:color w:val="000000"/>
          <w:sz w:val="20"/>
          <w:highlight w:val="yellow"/>
        </w:rPr>
        <w:t xml:space="preserve"> Clause 3</w:t>
      </w:r>
      <w:r>
        <w:rPr>
          <w:rFonts w:ascii="Times New Roman" w:eastAsia="Times New Roman" w:hAnsi="Times New Roman" w:cs="Times New Roman"/>
          <w:b/>
          <w:i/>
          <w:color w:val="000000"/>
          <w:sz w:val="20"/>
          <w:highlight w:val="yellow"/>
        </w:rPr>
        <w:t>5</w:t>
      </w:r>
      <w:r w:rsidR="00FF29E1">
        <w:rPr>
          <w:rFonts w:ascii="Times New Roman" w:eastAsia="Times New Roman" w:hAnsi="Times New Roman" w:cs="Times New Roman"/>
          <w:b/>
          <w:i/>
          <w:color w:val="000000"/>
          <w:sz w:val="20"/>
          <w:highlight w:val="yellow"/>
        </w:rPr>
        <w:t xml:space="preserve"> as follows:</w:t>
      </w:r>
    </w:p>
    <w:p w14:paraId="5BD95E6C" w14:textId="5CFB8EB5" w:rsidR="009008D2" w:rsidRDefault="00E2763A" w:rsidP="00024800">
      <w:pPr>
        <w:pStyle w:val="SP7147688"/>
        <w:spacing w:before="360" w:after="240"/>
        <w:jc w:val="both"/>
        <w:rPr>
          <w:rStyle w:val="SC7204809"/>
          <w:sz w:val="20"/>
          <w:szCs w:val="20"/>
        </w:rPr>
      </w:pPr>
      <w:r>
        <w:rPr>
          <w:rStyle w:val="SC7204809"/>
          <w:sz w:val="20"/>
          <w:szCs w:val="20"/>
        </w:rPr>
        <w:t>35</w:t>
      </w:r>
      <w:r w:rsidR="009008D2">
        <w:rPr>
          <w:rStyle w:val="SC7204809"/>
          <w:sz w:val="20"/>
          <w:szCs w:val="20"/>
        </w:rPr>
        <w:t xml:space="preserve">. Extremely High Throughput (EHT) MAC specification </w:t>
      </w:r>
    </w:p>
    <w:p w14:paraId="362F7473" w14:textId="27613D3F" w:rsidR="00E2763A" w:rsidRDefault="00CD2A59" w:rsidP="004378DC">
      <w:pPr>
        <w:pStyle w:val="SP7147688"/>
        <w:spacing w:before="360" w:after="240"/>
        <w:jc w:val="both"/>
        <w:rPr>
          <w:rStyle w:val="SC7204809"/>
          <w:sz w:val="20"/>
          <w:szCs w:val="20"/>
        </w:rPr>
      </w:pPr>
      <w:r w:rsidRPr="00CD2A59">
        <w:rPr>
          <w:rStyle w:val="SC7204809"/>
          <w:sz w:val="20"/>
          <w:szCs w:val="20"/>
        </w:rPr>
        <w:t>35.3 Multi-link operation</w:t>
      </w:r>
    </w:p>
    <w:p w14:paraId="5E4C7B17" w14:textId="17D1CBF1" w:rsidR="009008D2" w:rsidRPr="004378DC" w:rsidRDefault="004F28D5" w:rsidP="004378DC">
      <w:pPr>
        <w:pStyle w:val="SP7147688"/>
        <w:spacing w:before="360" w:after="240"/>
        <w:jc w:val="both"/>
        <w:rPr>
          <w:b/>
          <w:bCs/>
          <w:color w:val="000000"/>
          <w:sz w:val="20"/>
          <w:szCs w:val="20"/>
        </w:rPr>
      </w:pPr>
      <w:r>
        <w:rPr>
          <w:rStyle w:val="SC7204809"/>
          <w:sz w:val="20"/>
          <w:szCs w:val="20"/>
        </w:rPr>
        <w:t xml:space="preserve"> </w:t>
      </w:r>
      <w:r w:rsidR="00CD2A59" w:rsidRPr="00CD2A59">
        <w:rPr>
          <w:rStyle w:val="SC7204809"/>
          <w:sz w:val="20"/>
          <w:szCs w:val="20"/>
        </w:rPr>
        <w:t>35.3.13 Multi-link channel access</w:t>
      </w:r>
    </w:p>
    <w:p w14:paraId="76CA5E3C" w14:textId="7C6EC7F8" w:rsidR="003F4633" w:rsidRDefault="00CD2A59" w:rsidP="00F50B7F">
      <w:pPr>
        <w:pStyle w:val="SP7147688"/>
        <w:spacing w:before="360" w:after="240"/>
        <w:jc w:val="both"/>
      </w:pPr>
      <w:r w:rsidRPr="00CD2A59">
        <w:rPr>
          <w:rStyle w:val="SC7204809"/>
          <w:sz w:val="20"/>
          <w:szCs w:val="20"/>
        </w:rPr>
        <w:t>35.3.13.</w:t>
      </w:r>
      <w:r w:rsidR="000328A4" w:rsidRPr="000328A4">
        <w:rPr>
          <w:rStyle w:val="SC7204809"/>
          <w:sz w:val="20"/>
          <w:szCs w:val="20"/>
        </w:rPr>
        <w:t>7 Medium synchronization recovery procedure</w:t>
      </w:r>
    </w:p>
    <w:p w14:paraId="1163AE41" w14:textId="77777777" w:rsidR="004723DE" w:rsidRPr="004723DE" w:rsidRDefault="004723DE" w:rsidP="004723DE">
      <w:pPr>
        <w:jc w:val="both"/>
      </w:pPr>
    </w:p>
    <w:p w14:paraId="144CF941" w14:textId="77777777" w:rsidR="007961A7" w:rsidRDefault="007961A7" w:rsidP="007961A7">
      <w:pPr>
        <w:jc w:val="both"/>
      </w:pPr>
      <w:r>
        <w:t>A STA affilitated with a non-AP MLD that belongs to a NSTR link pair, is considered to have lost medium synchronization (due to UL interference) when the other STA, that is affiliated with the same MLD and belongs to that link pair, transmits a PPDU, except under the following condition:</w:t>
      </w:r>
    </w:p>
    <w:p w14:paraId="444CB12E" w14:textId="6802EFFA" w:rsidR="004723DE" w:rsidRDefault="007961A7" w:rsidP="007961A7">
      <w:pPr>
        <w:jc w:val="both"/>
      </w:pPr>
      <w:r>
        <w:t>-</w:t>
      </w:r>
      <w:r>
        <w:tab/>
        <w:t>Both STAs ended a transmission at the same time.</w:t>
      </w:r>
    </w:p>
    <w:p w14:paraId="40FA6A48" w14:textId="77777777" w:rsidR="000328A4" w:rsidRDefault="000328A4" w:rsidP="004723DE">
      <w:pPr>
        <w:jc w:val="both"/>
      </w:pPr>
    </w:p>
    <w:p w14:paraId="61CC294A" w14:textId="77777777" w:rsidR="000328A4" w:rsidRDefault="000328A4" w:rsidP="004723DE">
      <w:pPr>
        <w:jc w:val="both"/>
      </w:pPr>
    </w:p>
    <w:p w14:paraId="7058F39E" w14:textId="3A692996" w:rsidR="000328A4" w:rsidRDefault="000328A4" w:rsidP="004723DE">
      <w:pPr>
        <w:jc w:val="both"/>
      </w:pPr>
      <w:r w:rsidRPr="000328A4">
        <w:t>A STA that has lost medium synchronization due to transmission by another STA affiliated with the same MLD shall start a MediumSyncDelay timer at the end of that transmission event</w:t>
      </w:r>
      <w:ins w:id="1" w:author="作者">
        <w:r>
          <w:t xml:space="preserve"> if that transmission event is longer than</w:t>
        </w:r>
        <w:r w:rsidR="008F0A26">
          <w:t xml:space="preserve"> dot11MediumSyncDelayTimerThreshold</w:t>
        </w:r>
      </w:ins>
      <w:r w:rsidRPr="000328A4">
        <w:t xml:space="preserve">. </w:t>
      </w:r>
      <w:del w:id="2" w:author="作者">
        <w:r w:rsidRPr="000328A4" w:rsidDel="000328A4">
          <w:delText>It is TBD whether t</w:delText>
        </w:r>
      </w:del>
      <w:ins w:id="3" w:author="作者">
        <w:r>
          <w:t>T</w:t>
        </w:r>
      </w:ins>
      <w:r w:rsidRPr="000328A4">
        <w:t xml:space="preserve">he STA </w:t>
      </w:r>
      <w:del w:id="4" w:author="作者">
        <w:r w:rsidRPr="000328A4" w:rsidDel="000328A4">
          <w:delText>is required to</w:delText>
        </w:r>
      </w:del>
      <w:ins w:id="5" w:author="作者">
        <w:r>
          <w:t>may not</w:t>
        </w:r>
      </w:ins>
      <w:r w:rsidRPr="000328A4">
        <w:t xml:space="preserve"> start the MediumSyncDelay timer if the transmission event is shorter than</w:t>
      </w:r>
      <w:ins w:id="6" w:author="作者">
        <w:r w:rsidR="008F0A26">
          <w:t xml:space="preserve"> or equal to dot11MediumSyncDelayTimerThreshold</w:t>
        </w:r>
      </w:ins>
      <w:del w:id="7" w:author="作者">
        <w:r w:rsidRPr="000328A4" w:rsidDel="008F0A26">
          <w:delText xml:space="preserve"> TBD duration</w:delText>
        </w:r>
      </w:del>
      <w:r w:rsidRPr="000328A4">
        <w:t>.</w:t>
      </w:r>
      <w:r w:rsidR="00A81301">
        <w:t xml:space="preserve"> </w:t>
      </w:r>
      <w:ins w:id="8" w:author="作者">
        <w:r w:rsidR="00A81301">
          <w:t xml:space="preserve">The dot11MediumSyncDelayTimerThreshold is set to </w:t>
        </w:r>
        <w:r w:rsidR="00801EB0">
          <w:t>44 us</w:t>
        </w:r>
        <w:r w:rsidR="00A81301">
          <w:t>.</w:t>
        </w:r>
      </w:ins>
    </w:p>
    <w:p w14:paraId="31FBE925" w14:textId="77777777" w:rsidR="00510EBF" w:rsidRDefault="00510EBF" w:rsidP="004723DE">
      <w:pPr>
        <w:jc w:val="both"/>
      </w:pPr>
    </w:p>
    <w:p w14:paraId="1F86D848" w14:textId="77777777" w:rsidR="000328A4" w:rsidRDefault="000328A4" w:rsidP="004723DE">
      <w:pPr>
        <w:jc w:val="both"/>
      </w:pPr>
    </w:p>
    <w:p w14:paraId="1323FA95" w14:textId="77777777" w:rsidR="000328A4" w:rsidRDefault="000328A4" w:rsidP="004723DE">
      <w:pPr>
        <w:jc w:val="both"/>
      </w:pPr>
    </w:p>
    <w:p w14:paraId="6650D0FC" w14:textId="77777777" w:rsidR="000328A4" w:rsidRDefault="000328A4" w:rsidP="004723DE">
      <w:pPr>
        <w:jc w:val="both"/>
      </w:pPr>
    </w:p>
    <w:p w14:paraId="646DF187" w14:textId="06981532" w:rsidR="007961A7" w:rsidRDefault="007961A7" w:rsidP="007961A7">
      <w:pPr>
        <w:jc w:val="both"/>
      </w:pPr>
      <w:r>
        <w:t>The MediumSyncDelay timer is a single timer, shared by all EDCAFs within a non-AP STA, that is initialized with a default TBD value. The STA shall update the timer duration value with the one contained in the TBD field of the TBD element in the most recent frame received from its associated AP.  In addition, the timer resets to zero  when any of the following events occur:</w:t>
      </w:r>
    </w:p>
    <w:p w14:paraId="68D7A6C0" w14:textId="77777777" w:rsidR="007961A7" w:rsidRDefault="007961A7" w:rsidP="007961A7">
      <w:pPr>
        <w:jc w:val="both"/>
      </w:pPr>
      <w:r>
        <w:t>-</w:t>
      </w:r>
      <w:r>
        <w:tab/>
        <w:t xml:space="preserve">The STA receives a PPDU with a valid MPDU. </w:t>
      </w:r>
    </w:p>
    <w:p w14:paraId="3425045E" w14:textId="77777777" w:rsidR="007961A7" w:rsidRDefault="007961A7" w:rsidP="007961A7">
      <w:pPr>
        <w:jc w:val="both"/>
      </w:pPr>
      <w:r>
        <w:t>-</w:t>
      </w:r>
      <w:r>
        <w:tab/>
        <w:t xml:space="preserve">The STA receives a PPDU whose corresponding RXVECTOR parameter TXOP_DURATION is not UNSPECIFIED. </w:t>
      </w:r>
    </w:p>
    <w:p w14:paraId="0B256437" w14:textId="77777777" w:rsidR="007961A7" w:rsidRDefault="007961A7" w:rsidP="007961A7">
      <w:pPr>
        <w:jc w:val="both"/>
      </w:pPr>
    </w:p>
    <w:p w14:paraId="456E4FDA" w14:textId="34825232" w:rsidR="000328A4" w:rsidRDefault="007961A7" w:rsidP="007961A7">
      <w:pPr>
        <w:jc w:val="both"/>
      </w:pPr>
      <w:r>
        <w:t>While the MediumSyncDelay timer is running at a STA, it shall perform CCA and shall not transmit a frame that initiates a TXOP except under TBD conditions.</w:t>
      </w:r>
    </w:p>
    <w:p w14:paraId="33FA4526" w14:textId="77777777" w:rsidR="000328A4" w:rsidRDefault="000328A4" w:rsidP="004723DE">
      <w:pPr>
        <w:jc w:val="both"/>
      </w:pPr>
    </w:p>
    <w:p w14:paraId="284D7C60" w14:textId="77777777" w:rsidR="00E2763A" w:rsidRDefault="00E2763A" w:rsidP="00024800">
      <w:pPr>
        <w:jc w:val="both"/>
        <w:rPr>
          <w:rFonts w:eastAsiaTheme="minorEastAsia"/>
          <w:sz w:val="20"/>
          <w:lang w:eastAsia="ko-KR"/>
        </w:rPr>
      </w:pPr>
    </w:p>
    <w:p w14:paraId="3FA9287F" w14:textId="77777777" w:rsidR="00E2763A" w:rsidRDefault="00E2763A" w:rsidP="00024800">
      <w:pPr>
        <w:jc w:val="both"/>
        <w:rPr>
          <w:rFonts w:eastAsiaTheme="minorEastAsia"/>
          <w:sz w:val="20"/>
          <w:lang w:eastAsia="ko-KR"/>
        </w:rPr>
      </w:pPr>
    </w:p>
    <w:p w14:paraId="456ED317" w14:textId="46266648" w:rsidR="009B0D82" w:rsidRPr="0005449D" w:rsidRDefault="009B0D82" w:rsidP="00024800">
      <w:pPr>
        <w:jc w:val="both"/>
        <w:rPr>
          <w:rFonts w:eastAsiaTheme="minorEastAsia"/>
          <w:b/>
          <w:color w:val="FF0000"/>
          <w:sz w:val="20"/>
          <w:lang w:eastAsia="ko-KR"/>
        </w:rPr>
      </w:pPr>
      <w:r w:rsidRPr="0005449D">
        <w:rPr>
          <w:rFonts w:eastAsiaTheme="minorEastAsia"/>
          <w:b/>
          <w:color w:val="FF0000"/>
          <w:sz w:val="20"/>
          <w:lang w:eastAsia="ko-KR"/>
        </w:rPr>
        <w:t>Straw Poll</w:t>
      </w:r>
      <w:r w:rsidR="00CC1DFA">
        <w:rPr>
          <w:rFonts w:eastAsiaTheme="minorEastAsia"/>
          <w:b/>
          <w:color w:val="FF0000"/>
          <w:sz w:val="20"/>
          <w:lang w:eastAsia="ko-KR"/>
        </w:rPr>
        <w:t xml:space="preserve"> 1</w:t>
      </w:r>
      <w:r w:rsidRPr="0005449D">
        <w:rPr>
          <w:rFonts w:eastAsiaTheme="minorEastAsia"/>
          <w:b/>
          <w:color w:val="FF0000"/>
          <w:sz w:val="20"/>
          <w:lang w:eastAsia="ko-KR"/>
        </w:rPr>
        <w:t xml:space="preserve">: Do you support </w:t>
      </w:r>
      <w:r w:rsidR="006B5089">
        <w:rPr>
          <w:rFonts w:eastAsiaTheme="minorEastAsia"/>
          <w:b/>
          <w:color w:val="FF0000"/>
          <w:sz w:val="20"/>
          <w:lang w:eastAsia="ko-KR"/>
        </w:rPr>
        <w:t>incorporating</w:t>
      </w:r>
      <w:r w:rsidRPr="0005449D">
        <w:rPr>
          <w:rFonts w:eastAsiaTheme="minorEastAsia"/>
          <w:b/>
          <w:color w:val="FF0000"/>
          <w:sz w:val="20"/>
          <w:lang w:eastAsia="ko-KR"/>
        </w:rPr>
        <w:t xml:space="preserve"> the proposed </w:t>
      </w:r>
      <w:r w:rsidR="00C9272E">
        <w:rPr>
          <w:rFonts w:eastAsiaTheme="minorEastAsia"/>
          <w:b/>
          <w:color w:val="FF0000"/>
          <w:sz w:val="20"/>
          <w:lang w:eastAsia="ko-KR"/>
        </w:rPr>
        <w:t>draft text</w:t>
      </w:r>
      <w:r w:rsidR="00CC1DFA">
        <w:rPr>
          <w:rFonts w:eastAsiaTheme="minorEastAsia"/>
          <w:b/>
          <w:color w:val="FF0000"/>
          <w:sz w:val="20"/>
          <w:lang w:eastAsia="ko-KR"/>
        </w:rPr>
        <w:t xml:space="preserve"> </w:t>
      </w:r>
      <w:r w:rsidRPr="0005449D">
        <w:rPr>
          <w:rFonts w:eastAsiaTheme="minorEastAsia"/>
          <w:b/>
          <w:color w:val="FF0000"/>
          <w:sz w:val="20"/>
          <w:lang w:eastAsia="ko-KR"/>
        </w:rPr>
        <w:t>in this document 11-</w:t>
      </w:r>
      <w:r w:rsidR="006F2190">
        <w:rPr>
          <w:rFonts w:eastAsiaTheme="minorEastAsia"/>
          <w:b/>
          <w:color w:val="FF0000"/>
          <w:sz w:val="20"/>
          <w:lang w:eastAsia="ko-KR"/>
        </w:rPr>
        <w:t>21</w:t>
      </w:r>
      <w:r w:rsidRPr="0005449D">
        <w:rPr>
          <w:rFonts w:eastAsiaTheme="minorEastAsia"/>
          <w:b/>
          <w:color w:val="FF0000"/>
          <w:sz w:val="20"/>
          <w:lang w:eastAsia="ko-KR"/>
        </w:rPr>
        <w:t>/</w:t>
      </w:r>
      <w:r w:rsidR="00C83359">
        <w:rPr>
          <w:rFonts w:eastAsiaTheme="minorEastAsia"/>
          <w:b/>
          <w:color w:val="FF0000"/>
          <w:sz w:val="20"/>
          <w:lang w:eastAsia="ko-KR"/>
        </w:rPr>
        <w:t>0267</w:t>
      </w:r>
      <w:r w:rsidRPr="0005449D">
        <w:rPr>
          <w:rFonts w:eastAsiaTheme="minorEastAsia"/>
          <w:b/>
          <w:color w:val="FF0000"/>
          <w:sz w:val="20"/>
          <w:lang w:eastAsia="ko-KR"/>
        </w:rPr>
        <w:t>r</w:t>
      </w:r>
      <w:r w:rsidR="008F0A26">
        <w:rPr>
          <w:rFonts w:eastAsiaTheme="minorEastAsia"/>
          <w:b/>
          <w:color w:val="FF0000"/>
          <w:sz w:val="20"/>
          <w:lang w:eastAsia="ko-KR"/>
        </w:rPr>
        <w:t>1</w:t>
      </w:r>
      <w:r w:rsidRPr="0005449D">
        <w:rPr>
          <w:rFonts w:eastAsiaTheme="minorEastAsia"/>
          <w:b/>
          <w:color w:val="FF0000"/>
          <w:sz w:val="20"/>
          <w:lang w:eastAsia="ko-KR"/>
        </w:rPr>
        <w:t xml:space="preserve"> to the</w:t>
      </w:r>
      <w:r w:rsidR="004723DE">
        <w:rPr>
          <w:rFonts w:eastAsiaTheme="minorEastAsia"/>
          <w:b/>
          <w:color w:val="FF0000"/>
          <w:sz w:val="20"/>
          <w:lang w:eastAsia="ko-KR"/>
        </w:rPr>
        <w:t xml:space="preserve"> next revision of</w:t>
      </w:r>
      <w:r w:rsidRPr="0005449D">
        <w:rPr>
          <w:rFonts w:eastAsiaTheme="minorEastAsia"/>
          <w:b/>
          <w:color w:val="FF0000"/>
          <w:sz w:val="20"/>
          <w:lang w:eastAsia="ko-KR"/>
        </w:rPr>
        <w:t xml:space="preserve"> TGb</w:t>
      </w:r>
      <w:r w:rsidR="00C9272E">
        <w:rPr>
          <w:rFonts w:eastAsiaTheme="minorEastAsia"/>
          <w:b/>
          <w:color w:val="FF0000"/>
          <w:sz w:val="20"/>
          <w:lang w:eastAsia="ko-KR"/>
        </w:rPr>
        <w:t>e</w:t>
      </w:r>
      <w:r w:rsidR="004723DE">
        <w:rPr>
          <w:rFonts w:eastAsiaTheme="minorEastAsia"/>
          <w:b/>
          <w:color w:val="FF0000"/>
          <w:sz w:val="20"/>
          <w:lang w:eastAsia="ko-KR"/>
        </w:rPr>
        <w:t xml:space="preserve"> Draft</w:t>
      </w:r>
      <w:r w:rsidR="00801EB0">
        <w:rPr>
          <w:rFonts w:eastAsiaTheme="minorEastAsia"/>
          <w:b/>
          <w:color w:val="FF0000"/>
          <w:sz w:val="20"/>
          <w:lang w:eastAsia="ko-KR"/>
        </w:rPr>
        <w:t xml:space="preserve"> 0.4</w:t>
      </w:r>
      <w:r w:rsidRPr="0005449D">
        <w:rPr>
          <w:rFonts w:eastAsiaTheme="minorEastAsia"/>
          <w:b/>
          <w:color w:val="FF0000"/>
          <w:sz w:val="20"/>
          <w:lang w:eastAsia="ko-KR"/>
        </w:rPr>
        <w:t>?</w:t>
      </w:r>
    </w:p>
    <w:p w14:paraId="2E47AFEB" w14:textId="0C164D66" w:rsidR="0011197E" w:rsidRPr="0005449D"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 xml:space="preserve">Yes/No/Abstain </w:t>
      </w:r>
    </w:p>
    <w:p w14:paraId="5F1B4CAA" w14:textId="77777777" w:rsidR="009B0D82" w:rsidRDefault="009B0D82" w:rsidP="00024800">
      <w:pPr>
        <w:jc w:val="both"/>
        <w:rPr>
          <w:rFonts w:eastAsiaTheme="minorEastAsia"/>
          <w:sz w:val="20"/>
          <w:lang w:eastAsia="ko-KR"/>
        </w:rPr>
      </w:pPr>
    </w:p>
    <w:p w14:paraId="530657D8" w14:textId="77777777" w:rsidR="00CC1DFA" w:rsidRDefault="00CC1DFA" w:rsidP="00024800">
      <w:pPr>
        <w:jc w:val="both"/>
        <w:rPr>
          <w:rFonts w:eastAsiaTheme="minorEastAsia"/>
          <w:sz w:val="20"/>
          <w:lang w:eastAsia="ko-KR"/>
        </w:rPr>
      </w:pPr>
    </w:p>
    <w:p w14:paraId="3564EA63" w14:textId="77777777" w:rsidR="00CC1DFA" w:rsidRPr="00353BD6" w:rsidRDefault="00CC1DFA" w:rsidP="00024800">
      <w:pPr>
        <w:jc w:val="both"/>
        <w:rPr>
          <w:rFonts w:eastAsiaTheme="minorEastAsia"/>
          <w:sz w:val="20"/>
          <w:lang w:eastAsia="ko-KR"/>
        </w:rPr>
      </w:pPr>
    </w:p>
    <w:sectPr w:rsidR="00CC1DFA" w:rsidRPr="00353BD6"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E5E18" w14:textId="77777777" w:rsidR="00FB60D0" w:rsidRDefault="00FB60D0">
      <w:r>
        <w:separator/>
      </w:r>
    </w:p>
  </w:endnote>
  <w:endnote w:type="continuationSeparator" w:id="0">
    <w:p w14:paraId="5DE5A948" w14:textId="77777777" w:rsidR="00FB60D0" w:rsidRDefault="00FB6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36BE53C8" w:rsidR="00795995" w:rsidRDefault="0058624B">
    <w:pPr>
      <w:pStyle w:val="a3"/>
      <w:tabs>
        <w:tab w:val="clear" w:pos="6480"/>
        <w:tab w:val="center" w:pos="4680"/>
        <w:tab w:val="right" w:pos="9360"/>
      </w:tabs>
    </w:pPr>
    <w:fldSimple w:instr=" SUBJECT  \* MERGEFORMAT ">
      <w:r w:rsidR="00795995">
        <w:t>Submission</w:t>
      </w:r>
    </w:fldSimple>
    <w:r w:rsidR="00795995">
      <w:tab/>
      <w:t xml:space="preserve">page </w:t>
    </w:r>
    <w:r w:rsidR="00795995">
      <w:fldChar w:fldCharType="begin"/>
    </w:r>
    <w:r w:rsidR="00795995">
      <w:instrText xml:space="preserve">page </w:instrText>
    </w:r>
    <w:r w:rsidR="00795995">
      <w:fldChar w:fldCharType="separate"/>
    </w:r>
    <w:r w:rsidR="00305CA4">
      <w:rPr>
        <w:noProof/>
      </w:rPr>
      <w:t>1</w:t>
    </w:r>
    <w:r w:rsidR="00795995">
      <w:rPr>
        <w:noProof/>
      </w:rPr>
      <w:fldChar w:fldCharType="end"/>
    </w:r>
    <w:r w:rsidR="00795995">
      <w:tab/>
      <w:t>Jason Yuchen Guo, Huawei Technologies Co.,Ltd.</w:t>
    </w:r>
  </w:p>
  <w:p w14:paraId="78B10FFF" w14:textId="77777777" w:rsidR="00795995" w:rsidRDefault="007959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E28FD0" w14:textId="77777777" w:rsidR="00FB60D0" w:rsidRDefault="00FB60D0">
      <w:r>
        <w:separator/>
      </w:r>
    </w:p>
  </w:footnote>
  <w:footnote w:type="continuationSeparator" w:id="0">
    <w:p w14:paraId="0955F8B5" w14:textId="77777777" w:rsidR="00FB60D0" w:rsidRDefault="00FB6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075A906B" w:rsidR="00795995" w:rsidRDefault="00795995">
    <w:pPr>
      <w:pStyle w:val="a4"/>
      <w:tabs>
        <w:tab w:val="clear" w:pos="6480"/>
        <w:tab w:val="center" w:pos="4680"/>
        <w:tab w:val="right" w:pos="9360"/>
      </w:tabs>
    </w:pPr>
    <w:r>
      <w:rPr>
        <w:lang w:eastAsia="ko-KR"/>
      </w:rPr>
      <w:t>January 2021</w:t>
    </w:r>
    <w:r>
      <w:tab/>
    </w:r>
    <w:r>
      <w:tab/>
    </w:r>
    <w:r w:rsidRPr="00F545A8">
      <w:rPr>
        <w:lang w:eastAsia="ko-KR"/>
      </w:rPr>
      <w:fldChar w:fldCharType="begin"/>
    </w:r>
    <w:r w:rsidRPr="00F545A8">
      <w:rPr>
        <w:lang w:eastAsia="ko-KR"/>
      </w:rPr>
      <w:instrText xml:space="preserve"> TITLE  \* MERGEFORMAT </w:instrText>
    </w:r>
    <w:r w:rsidRPr="00F545A8">
      <w:rPr>
        <w:lang w:eastAsia="ko-KR"/>
      </w:rPr>
      <w:fldChar w:fldCharType="end"/>
    </w:r>
    <w:r w:rsidRPr="00F545A8">
      <w:rPr>
        <w:lang w:eastAsia="ko-KR"/>
      </w:rPr>
      <w:fldChar w:fldCharType="begin"/>
    </w:r>
    <w:r w:rsidRPr="00F545A8">
      <w:rPr>
        <w:lang w:eastAsia="ko-KR"/>
      </w:rPr>
      <w:instrText xml:space="preserve"> TITLE  \* MERGEFORMAT </w:instrText>
    </w:r>
    <w:r w:rsidRPr="00F545A8">
      <w:rPr>
        <w:lang w:eastAsia="ko-KR"/>
      </w:rPr>
      <w:fldChar w:fldCharType="separate"/>
    </w:r>
    <w:r w:rsidRPr="00F545A8">
      <w:rPr>
        <w:lang w:eastAsia="ko-KR"/>
      </w:rPr>
      <w:t>doc.: IEEE 802.11-21/</w:t>
    </w:r>
    <w:r>
      <w:rPr>
        <w:lang w:eastAsia="ko-KR"/>
      </w:rPr>
      <w:t>0267</w:t>
    </w:r>
    <w:r w:rsidRPr="00F545A8">
      <w:rPr>
        <w:lang w:eastAsia="ko-KR"/>
      </w:rPr>
      <w:t>r</w:t>
    </w:r>
    <w:r w:rsidRPr="00F545A8">
      <w:rPr>
        <w:lang w:eastAsia="ko-KR"/>
      </w:rPr>
      <w:fldChar w:fldCharType="end"/>
    </w:r>
    <w:r w:rsidR="008F0A26">
      <w:rPr>
        <w:lang w:eastAsia="ko-KR"/>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7AD0E54"/>
    <w:multiLevelType w:val="hybridMultilevel"/>
    <w:tmpl w:val="B72A6702"/>
    <w:lvl w:ilvl="0" w:tplc="EB720026">
      <w:start w:val="123"/>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EBC4CBB"/>
    <w:multiLevelType w:val="hybridMultilevel"/>
    <w:tmpl w:val="B1B028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2"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3"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641F62"/>
    <w:multiLevelType w:val="hybridMultilevel"/>
    <w:tmpl w:val="80AE257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2"/>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5"/>
  </w:num>
  <w:num w:numId="8">
    <w:abstractNumId w:val="3"/>
  </w:num>
  <w:num w:numId="9">
    <w:abstractNumId w:val="13"/>
  </w:num>
  <w:num w:numId="10">
    <w:abstractNumId w:val="7"/>
  </w:num>
  <w:num w:numId="11">
    <w:abstractNumId w:val="1"/>
  </w:num>
  <w:num w:numId="12">
    <w:abstractNumId w:val="10"/>
  </w:num>
  <w:num w:numId="13">
    <w:abstractNumId w:val="14"/>
  </w:num>
  <w:num w:numId="14">
    <w:abstractNumId w:val="8"/>
  </w:num>
  <w:num w:numId="15">
    <w:abstractNumId w:val="6"/>
  </w:num>
  <w:num w:numId="16">
    <w:abstractNumId w:val="15"/>
  </w:num>
  <w:num w:numId="17">
    <w:abstractNumId w:val="2"/>
  </w:num>
  <w:num w:numId="1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353A"/>
    <w:rsid w:val="000045FA"/>
    <w:rsid w:val="00004BD3"/>
    <w:rsid w:val="00006454"/>
    <w:rsid w:val="000067AA"/>
    <w:rsid w:val="00006DBB"/>
    <w:rsid w:val="0000743C"/>
    <w:rsid w:val="0000765C"/>
    <w:rsid w:val="000076FE"/>
    <w:rsid w:val="0001027F"/>
    <w:rsid w:val="00011FEA"/>
    <w:rsid w:val="00013196"/>
    <w:rsid w:val="0001376E"/>
    <w:rsid w:val="00013F87"/>
    <w:rsid w:val="00014031"/>
    <w:rsid w:val="000157CC"/>
    <w:rsid w:val="00016D9C"/>
    <w:rsid w:val="00017692"/>
    <w:rsid w:val="00017B2B"/>
    <w:rsid w:val="00017D25"/>
    <w:rsid w:val="00021A27"/>
    <w:rsid w:val="000222C3"/>
    <w:rsid w:val="00023CD8"/>
    <w:rsid w:val="00024344"/>
    <w:rsid w:val="00024487"/>
    <w:rsid w:val="00024800"/>
    <w:rsid w:val="00027D05"/>
    <w:rsid w:val="0003034E"/>
    <w:rsid w:val="00031E68"/>
    <w:rsid w:val="000328A4"/>
    <w:rsid w:val="00033B0A"/>
    <w:rsid w:val="00034E6F"/>
    <w:rsid w:val="000358B3"/>
    <w:rsid w:val="000405C4"/>
    <w:rsid w:val="00041AC4"/>
    <w:rsid w:val="000438DD"/>
    <w:rsid w:val="00044DC0"/>
    <w:rsid w:val="000478EE"/>
    <w:rsid w:val="00052123"/>
    <w:rsid w:val="00053519"/>
    <w:rsid w:val="0005449D"/>
    <w:rsid w:val="000567DA"/>
    <w:rsid w:val="00063C22"/>
    <w:rsid w:val="000642FC"/>
    <w:rsid w:val="0006469A"/>
    <w:rsid w:val="00066421"/>
    <w:rsid w:val="00067151"/>
    <w:rsid w:val="0006732A"/>
    <w:rsid w:val="00070B0E"/>
    <w:rsid w:val="00071971"/>
    <w:rsid w:val="00073BB4"/>
    <w:rsid w:val="00075C3C"/>
    <w:rsid w:val="00075E1E"/>
    <w:rsid w:val="00076773"/>
    <w:rsid w:val="00076885"/>
    <w:rsid w:val="00077C25"/>
    <w:rsid w:val="00080ACC"/>
    <w:rsid w:val="00080E1A"/>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986"/>
    <w:rsid w:val="0009661D"/>
    <w:rsid w:val="0009713F"/>
    <w:rsid w:val="000A07D6"/>
    <w:rsid w:val="000A1C31"/>
    <w:rsid w:val="000A1F25"/>
    <w:rsid w:val="000A671D"/>
    <w:rsid w:val="000A7680"/>
    <w:rsid w:val="000B041A"/>
    <w:rsid w:val="000B083E"/>
    <w:rsid w:val="000B0BD1"/>
    <w:rsid w:val="000B0DAF"/>
    <w:rsid w:val="000B2BE4"/>
    <w:rsid w:val="000B4630"/>
    <w:rsid w:val="000B59FE"/>
    <w:rsid w:val="000B7EF5"/>
    <w:rsid w:val="000C02BC"/>
    <w:rsid w:val="000C27D0"/>
    <w:rsid w:val="000C54F3"/>
    <w:rsid w:val="000C6989"/>
    <w:rsid w:val="000C6A2F"/>
    <w:rsid w:val="000D174A"/>
    <w:rsid w:val="000D1AD4"/>
    <w:rsid w:val="000D276A"/>
    <w:rsid w:val="000D298D"/>
    <w:rsid w:val="000D2F1B"/>
    <w:rsid w:val="000D4A8F"/>
    <w:rsid w:val="000D5EBD"/>
    <w:rsid w:val="000D674F"/>
    <w:rsid w:val="000E0494"/>
    <w:rsid w:val="000E1C37"/>
    <w:rsid w:val="000E1D7B"/>
    <w:rsid w:val="000E446C"/>
    <w:rsid w:val="000E4B82"/>
    <w:rsid w:val="000E6539"/>
    <w:rsid w:val="000E720C"/>
    <w:rsid w:val="000E752D"/>
    <w:rsid w:val="000E79A6"/>
    <w:rsid w:val="000F00EE"/>
    <w:rsid w:val="000F16B9"/>
    <w:rsid w:val="000F238C"/>
    <w:rsid w:val="000F4937"/>
    <w:rsid w:val="000F4B24"/>
    <w:rsid w:val="000F5088"/>
    <w:rsid w:val="000F685B"/>
    <w:rsid w:val="000F6BB9"/>
    <w:rsid w:val="00100E3B"/>
    <w:rsid w:val="001015F8"/>
    <w:rsid w:val="0010469F"/>
    <w:rsid w:val="00105918"/>
    <w:rsid w:val="001101C2"/>
    <w:rsid w:val="001109AA"/>
    <w:rsid w:val="0011197E"/>
    <w:rsid w:val="00112AC5"/>
    <w:rsid w:val="00112C6A"/>
    <w:rsid w:val="0011391B"/>
    <w:rsid w:val="00113B5F"/>
    <w:rsid w:val="00114FCA"/>
    <w:rsid w:val="00115A75"/>
    <w:rsid w:val="00115B7B"/>
    <w:rsid w:val="0011640B"/>
    <w:rsid w:val="0011640D"/>
    <w:rsid w:val="00117299"/>
    <w:rsid w:val="00120298"/>
    <w:rsid w:val="00120690"/>
    <w:rsid w:val="00120BD6"/>
    <w:rsid w:val="001215C0"/>
    <w:rsid w:val="00122191"/>
    <w:rsid w:val="00122D51"/>
    <w:rsid w:val="00124E27"/>
    <w:rsid w:val="00125C59"/>
    <w:rsid w:val="00126052"/>
    <w:rsid w:val="001274A8"/>
    <w:rsid w:val="001275D7"/>
    <w:rsid w:val="001276ED"/>
    <w:rsid w:val="00127723"/>
    <w:rsid w:val="00130101"/>
    <w:rsid w:val="001323DB"/>
    <w:rsid w:val="00134114"/>
    <w:rsid w:val="00135032"/>
    <w:rsid w:val="00135B4B"/>
    <w:rsid w:val="0013699E"/>
    <w:rsid w:val="001448D8"/>
    <w:rsid w:val="00144A48"/>
    <w:rsid w:val="001450BB"/>
    <w:rsid w:val="001459E7"/>
    <w:rsid w:val="00145C98"/>
    <w:rsid w:val="001463A9"/>
    <w:rsid w:val="00146B83"/>
    <w:rsid w:val="00146D19"/>
    <w:rsid w:val="00147EDF"/>
    <w:rsid w:val="00150F68"/>
    <w:rsid w:val="00151851"/>
    <w:rsid w:val="00151BBE"/>
    <w:rsid w:val="00153350"/>
    <w:rsid w:val="00154791"/>
    <w:rsid w:val="00154B26"/>
    <w:rsid w:val="00154EDB"/>
    <w:rsid w:val="001557CB"/>
    <w:rsid w:val="001559BB"/>
    <w:rsid w:val="00155E97"/>
    <w:rsid w:val="00160700"/>
    <w:rsid w:val="0016428D"/>
    <w:rsid w:val="00165BE6"/>
    <w:rsid w:val="0016636C"/>
    <w:rsid w:val="00166984"/>
    <w:rsid w:val="00172489"/>
    <w:rsid w:val="001727EA"/>
    <w:rsid w:val="00172DD9"/>
    <w:rsid w:val="001738FD"/>
    <w:rsid w:val="00175CDF"/>
    <w:rsid w:val="0017659B"/>
    <w:rsid w:val="00177BCE"/>
    <w:rsid w:val="001812B0"/>
    <w:rsid w:val="00181423"/>
    <w:rsid w:val="0018277A"/>
    <w:rsid w:val="00183698"/>
    <w:rsid w:val="00183F4C"/>
    <w:rsid w:val="00186A48"/>
    <w:rsid w:val="00187129"/>
    <w:rsid w:val="0019164F"/>
    <w:rsid w:val="00192548"/>
    <w:rsid w:val="00192C6E"/>
    <w:rsid w:val="00193B0A"/>
    <w:rsid w:val="00193C39"/>
    <w:rsid w:val="001943F7"/>
    <w:rsid w:val="00197B92"/>
    <w:rsid w:val="001A0CEC"/>
    <w:rsid w:val="001A0EDB"/>
    <w:rsid w:val="001A1B7C"/>
    <w:rsid w:val="001A2240"/>
    <w:rsid w:val="001A2CDE"/>
    <w:rsid w:val="001A771F"/>
    <w:rsid w:val="001A77FD"/>
    <w:rsid w:val="001A7C55"/>
    <w:rsid w:val="001B0001"/>
    <w:rsid w:val="001B252D"/>
    <w:rsid w:val="001B2904"/>
    <w:rsid w:val="001B5283"/>
    <w:rsid w:val="001B63BC"/>
    <w:rsid w:val="001C501D"/>
    <w:rsid w:val="001C7CCE"/>
    <w:rsid w:val="001D15ED"/>
    <w:rsid w:val="001D2A6C"/>
    <w:rsid w:val="001D31A9"/>
    <w:rsid w:val="001D328B"/>
    <w:rsid w:val="001D3820"/>
    <w:rsid w:val="001D3B12"/>
    <w:rsid w:val="001D3CA6"/>
    <w:rsid w:val="001D4A93"/>
    <w:rsid w:val="001D5F28"/>
    <w:rsid w:val="001D5FC3"/>
    <w:rsid w:val="001D6348"/>
    <w:rsid w:val="001D6387"/>
    <w:rsid w:val="001D7529"/>
    <w:rsid w:val="001D7948"/>
    <w:rsid w:val="001E0946"/>
    <w:rsid w:val="001E1001"/>
    <w:rsid w:val="001E15F8"/>
    <w:rsid w:val="001E23C0"/>
    <w:rsid w:val="001E349E"/>
    <w:rsid w:val="001E4661"/>
    <w:rsid w:val="001E6267"/>
    <w:rsid w:val="001E6D92"/>
    <w:rsid w:val="001E7C32"/>
    <w:rsid w:val="001F0210"/>
    <w:rsid w:val="001F10F7"/>
    <w:rsid w:val="001F13CA"/>
    <w:rsid w:val="001F24B0"/>
    <w:rsid w:val="001F35EA"/>
    <w:rsid w:val="001F3DB9"/>
    <w:rsid w:val="001F45A4"/>
    <w:rsid w:val="001F464A"/>
    <w:rsid w:val="001F491C"/>
    <w:rsid w:val="001F4B15"/>
    <w:rsid w:val="001F4BA8"/>
    <w:rsid w:val="001F5AE6"/>
    <w:rsid w:val="001F5C29"/>
    <w:rsid w:val="001F5D16"/>
    <w:rsid w:val="001F61C1"/>
    <w:rsid w:val="001F620B"/>
    <w:rsid w:val="001F6EC0"/>
    <w:rsid w:val="0020013A"/>
    <w:rsid w:val="002002A6"/>
    <w:rsid w:val="0020058A"/>
    <w:rsid w:val="002035EE"/>
    <w:rsid w:val="0020462A"/>
    <w:rsid w:val="002046A1"/>
    <w:rsid w:val="0020501A"/>
    <w:rsid w:val="00206D24"/>
    <w:rsid w:val="00210DDD"/>
    <w:rsid w:val="002125D6"/>
    <w:rsid w:val="00212E2A"/>
    <w:rsid w:val="00212E81"/>
    <w:rsid w:val="002141B2"/>
    <w:rsid w:val="00214B50"/>
    <w:rsid w:val="00214BA3"/>
    <w:rsid w:val="00215A82"/>
    <w:rsid w:val="00215E32"/>
    <w:rsid w:val="00215F36"/>
    <w:rsid w:val="00216771"/>
    <w:rsid w:val="00216B7D"/>
    <w:rsid w:val="00217089"/>
    <w:rsid w:val="00217C41"/>
    <w:rsid w:val="002208B9"/>
    <w:rsid w:val="0022139A"/>
    <w:rsid w:val="00222261"/>
    <w:rsid w:val="002239F2"/>
    <w:rsid w:val="00224133"/>
    <w:rsid w:val="00224BC7"/>
    <w:rsid w:val="00225508"/>
    <w:rsid w:val="00225570"/>
    <w:rsid w:val="00227097"/>
    <w:rsid w:val="00227A76"/>
    <w:rsid w:val="00231F3B"/>
    <w:rsid w:val="002323FE"/>
    <w:rsid w:val="00234C13"/>
    <w:rsid w:val="002369FD"/>
    <w:rsid w:val="00236A7E"/>
    <w:rsid w:val="0023760F"/>
    <w:rsid w:val="00237985"/>
    <w:rsid w:val="00240895"/>
    <w:rsid w:val="00241AD7"/>
    <w:rsid w:val="00244F8F"/>
    <w:rsid w:val="002470AC"/>
    <w:rsid w:val="0024720B"/>
    <w:rsid w:val="00247B04"/>
    <w:rsid w:val="002508C6"/>
    <w:rsid w:val="00252D47"/>
    <w:rsid w:val="002539AB"/>
    <w:rsid w:val="002545F7"/>
    <w:rsid w:val="00255A8B"/>
    <w:rsid w:val="00262D56"/>
    <w:rsid w:val="00263002"/>
    <w:rsid w:val="00263092"/>
    <w:rsid w:val="00263D14"/>
    <w:rsid w:val="002662A5"/>
    <w:rsid w:val="002674D1"/>
    <w:rsid w:val="00270171"/>
    <w:rsid w:val="00270F98"/>
    <w:rsid w:val="00272D83"/>
    <w:rsid w:val="00273257"/>
    <w:rsid w:val="00273FA9"/>
    <w:rsid w:val="002742C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95C"/>
    <w:rsid w:val="002A251F"/>
    <w:rsid w:val="002A3AAB"/>
    <w:rsid w:val="002A4A61"/>
    <w:rsid w:val="002A4C48"/>
    <w:rsid w:val="002A55B1"/>
    <w:rsid w:val="002A7011"/>
    <w:rsid w:val="002A756D"/>
    <w:rsid w:val="002B0983"/>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518F"/>
    <w:rsid w:val="002D5D5C"/>
    <w:rsid w:val="002D6F6A"/>
    <w:rsid w:val="002D7746"/>
    <w:rsid w:val="002D7ED5"/>
    <w:rsid w:val="002E1B18"/>
    <w:rsid w:val="002E2017"/>
    <w:rsid w:val="002E340A"/>
    <w:rsid w:val="002E4D5E"/>
    <w:rsid w:val="002E699F"/>
    <w:rsid w:val="002E6FF6"/>
    <w:rsid w:val="002E746B"/>
    <w:rsid w:val="002E7E35"/>
    <w:rsid w:val="002F0915"/>
    <w:rsid w:val="002F1269"/>
    <w:rsid w:val="002F25B2"/>
    <w:rsid w:val="002F2BC5"/>
    <w:rsid w:val="002F376B"/>
    <w:rsid w:val="002F47F4"/>
    <w:rsid w:val="002F499D"/>
    <w:rsid w:val="002F4C38"/>
    <w:rsid w:val="002F50E3"/>
    <w:rsid w:val="002F5C8C"/>
    <w:rsid w:val="002F7199"/>
    <w:rsid w:val="002F7D11"/>
    <w:rsid w:val="003006EA"/>
    <w:rsid w:val="0030081B"/>
    <w:rsid w:val="003024ED"/>
    <w:rsid w:val="0030268D"/>
    <w:rsid w:val="0030382C"/>
    <w:rsid w:val="00304FB7"/>
    <w:rsid w:val="00305CA4"/>
    <w:rsid w:val="00305D6E"/>
    <w:rsid w:val="0030782E"/>
    <w:rsid w:val="00307F5F"/>
    <w:rsid w:val="00310EA5"/>
    <w:rsid w:val="00313A31"/>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714"/>
    <w:rsid w:val="003308A8"/>
    <w:rsid w:val="00331749"/>
    <w:rsid w:val="00332A81"/>
    <w:rsid w:val="00332C9C"/>
    <w:rsid w:val="003348BC"/>
    <w:rsid w:val="00334DEA"/>
    <w:rsid w:val="00336F5F"/>
    <w:rsid w:val="00343554"/>
    <w:rsid w:val="003449F9"/>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872"/>
    <w:rsid w:val="00360C87"/>
    <w:rsid w:val="0036178D"/>
    <w:rsid w:val="00361F5C"/>
    <w:rsid w:val="003622ED"/>
    <w:rsid w:val="00362C5B"/>
    <w:rsid w:val="00362FDE"/>
    <w:rsid w:val="00366AF0"/>
    <w:rsid w:val="00367005"/>
    <w:rsid w:val="003713CA"/>
    <w:rsid w:val="00371745"/>
    <w:rsid w:val="0037201A"/>
    <w:rsid w:val="003729FC"/>
    <w:rsid w:val="00372FCA"/>
    <w:rsid w:val="00374C87"/>
    <w:rsid w:val="00374CBC"/>
    <w:rsid w:val="0037645F"/>
    <w:rsid w:val="003766B9"/>
    <w:rsid w:val="0037711C"/>
    <w:rsid w:val="00381C86"/>
    <w:rsid w:val="00381F98"/>
    <w:rsid w:val="00382C54"/>
    <w:rsid w:val="00383766"/>
    <w:rsid w:val="00383C03"/>
    <w:rsid w:val="0038516A"/>
    <w:rsid w:val="00385654"/>
    <w:rsid w:val="00385D77"/>
    <w:rsid w:val="00385FD6"/>
    <w:rsid w:val="0038601E"/>
    <w:rsid w:val="0039069E"/>
    <w:rsid w:val="003906A1"/>
    <w:rsid w:val="00391845"/>
    <w:rsid w:val="003924F8"/>
    <w:rsid w:val="003945E3"/>
    <w:rsid w:val="00395A50"/>
    <w:rsid w:val="0039787F"/>
    <w:rsid w:val="003A161F"/>
    <w:rsid w:val="003A1693"/>
    <w:rsid w:val="003A1B1E"/>
    <w:rsid w:val="003A1CC7"/>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B82"/>
    <w:rsid w:val="003C315D"/>
    <w:rsid w:val="003C32E2"/>
    <w:rsid w:val="003C47A5"/>
    <w:rsid w:val="003C47D1"/>
    <w:rsid w:val="003C56D8"/>
    <w:rsid w:val="003C579E"/>
    <w:rsid w:val="003C58AE"/>
    <w:rsid w:val="003C7267"/>
    <w:rsid w:val="003C74FF"/>
    <w:rsid w:val="003C7B46"/>
    <w:rsid w:val="003D1D90"/>
    <w:rsid w:val="003D220E"/>
    <w:rsid w:val="003D26A5"/>
    <w:rsid w:val="003D2CC1"/>
    <w:rsid w:val="003D3623"/>
    <w:rsid w:val="003D3F93"/>
    <w:rsid w:val="003D4734"/>
    <w:rsid w:val="003D4FEF"/>
    <w:rsid w:val="003D5013"/>
    <w:rsid w:val="003D5390"/>
    <w:rsid w:val="003D559C"/>
    <w:rsid w:val="003D5F14"/>
    <w:rsid w:val="003D664E"/>
    <w:rsid w:val="003D77A3"/>
    <w:rsid w:val="003D78F7"/>
    <w:rsid w:val="003D7BFD"/>
    <w:rsid w:val="003E32DF"/>
    <w:rsid w:val="003E3FAD"/>
    <w:rsid w:val="003E416D"/>
    <w:rsid w:val="003E4403"/>
    <w:rsid w:val="003E4E6C"/>
    <w:rsid w:val="003E5916"/>
    <w:rsid w:val="003E5CD9"/>
    <w:rsid w:val="003E5DE7"/>
    <w:rsid w:val="003E667C"/>
    <w:rsid w:val="003E7414"/>
    <w:rsid w:val="003E7F99"/>
    <w:rsid w:val="003F08ED"/>
    <w:rsid w:val="003F0DE6"/>
    <w:rsid w:val="003F1281"/>
    <w:rsid w:val="003F156F"/>
    <w:rsid w:val="003F2B96"/>
    <w:rsid w:val="003F2D6C"/>
    <w:rsid w:val="003F4432"/>
    <w:rsid w:val="003F4633"/>
    <w:rsid w:val="003F64C8"/>
    <w:rsid w:val="003F6B76"/>
    <w:rsid w:val="003F773E"/>
    <w:rsid w:val="004010D0"/>
    <w:rsid w:val="004014AE"/>
    <w:rsid w:val="0040235D"/>
    <w:rsid w:val="00403271"/>
    <w:rsid w:val="00403645"/>
    <w:rsid w:val="00403B13"/>
    <w:rsid w:val="00404BEE"/>
    <w:rsid w:val="004051EE"/>
    <w:rsid w:val="0040658D"/>
    <w:rsid w:val="00407C5B"/>
    <w:rsid w:val="004110BE"/>
    <w:rsid w:val="0041147F"/>
    <w:rsid w:val="00411A99"/>
    <w:rsid w:val="00411C03"/>
    <w:rsid w:val="00411E59"/>
    <w:rsid w:val="004123D8"/>
    <w:rsid w:val="004136BE"/>
    <w:rsid w:val="0041562C"/>
    <w:rsid w:val="00415C55"/>
    <w:rsid w:val="00417EE7"/>
    <w:rsid w:val="004209D5"/>
    <w:rsid w:val="00421159"/>
    <w:rsid w:val="00421A46"/>
    <w:rsid w:val="00422546"/>
    <w:rsid w:val="00422D5C"/>
    <w:rsid w:val="00423116"/>
    <w:rsid w:val="00423634"/>
    <w:rsid w:val="00423AC3"/>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FBF"/>
    <w:rsid w:val="004452DF"/>
    <w:rsid w:val="004507E7"/>
    <w:rsid w:val="00450CC0"/>
    <w:rsid w:val="0045288D"/>
    <w:rsid w:val="00453A44"/>
    <w:rsid w:val="00453E8C"/>
    <w:rsid w:val="00457028"/>
    <w:rsid w:val="00457E3B"/>
    <w:rsid w:val="00457FA3"/>
    <w:rsid w:val="0046086C"/>
    <w:rsid w:val="00461C2E"/>
    <w:rsid w:val="00462172"/>
    <w:rsid w:val="00466206"/>
    <w:rsid w:val="00466B33"/>
    <w:rsid w:val="00466EEB"/>
    <w:rsid w:val="004721EF"/>
    <w:rsid w:val="004723DE"/>
    <w:rsid w:val="0047267B"/>
    <w:rsid w:val="00472EA0"/>
    <w:rsid w:val="004731B3"/>
    <w:rsid w:val="00473D5B"/>
    <w:rsid w:val="00475A71"/>
    <w:rsid w:val="00475D9E"/>
    <w:rsid w:val="00476A4C"/>
    <w:rsid w:val="00476F40"/>
    <w:rsid w:val="004804A4"/>
    <w:rsid w:val="0048087F"/>
    <w:rsid w:val="004821A5"/>
    <w:rsid w:val="004828D5"/>
    <w:rsid w:val="00482AD0"/>
    <w:rsid w:val="00482AF6"/>
    <w:rsid w:val="00484651"/>
    <w:rsid w:val="00486EB3"/>
    <w:rsid w:val="00487778"/>
    <w:rsid w:val="00491CAF"/>
    <w:rsid w:val="00492A82"/>
    <w:rsid w:val="00492D28"/>
    <w:rsid w:val="004943BA"/>
    <w:rsid w:val="0049468A"/>
    <w:rsid w:val="00495DAB"/>
    <w:rsid w:val="00495F26"/>
    <w:rsid w:val="004967AA"/>
    <w:rsid w:val="004A0AF4"/>
    <w:rsid w:val="004A0FC9"/>
    <w:rsid w:val="004A2C34"/>
    <w:rsid w:val="004A3A00"/>
    <w:rsid w:val="004A3C8E"/>
    <w:rsid w:val="004A4816"/>
    <w:rsid w:val="004A5537"/>
    <w:rsid w:val="004A7240"/>
    <w:rsid w:val="004A7935"/>
    <w:rsid w:val="004B2117"/>
    <w:rsid w:val="004B23ED"/>
    <w:rsid w:val="004B493F"/>
    <w:rsid w:val="004B50D6"/>
    <w:rsid w:val="004B7780"/>
    <w:rsid w:val="004C0BD8"/>
    <w:rsid w:val="004C0CB0"/>
    <w:rsid w:val="004C0F0A"/>
    <w:rsid w:val="004C3C2A"/>
    <w:rsid w:val="004C695B"/>
    <w:rsid w:val="004C6C29"/>
    <w:rsid w:val="004C7CE0"/>
    <w:rsid w:val="004D03A1"/>
    <w:rsid w:val="004D071D"/>
    <w:rsid w:val="004D0F1C"/>
    <w:rsid w:val="004D2D75"/>
    <w:rsid w:val="004D5F1F"/>
    <w:rsid w:val="004D6AB7"/>
    <w:rsid w:val="004D6BE8"/>
    <w:rsid w:val="004D6ED8"/>
    <w:rsid w:val="004D7188"/>
    <w:rsid w:val="004E0097"/>
    <w:rsid w:val="004E0209"/>
    <w:rsid w:val="004E040B"/>
    <w:rsid w:val="004E19B8"/>
    <w:rsid w:val="004E2A0B"/>
    <w:rsid w:val="004E2FEE"/>
    <w:rsid w:val="004E4538"/>
    <w:rsid w:val="004E46DF"/>
    <w:rsid w:val="004E4B5B"/>
    <w:rsid w:val="004E552C"/>
    <w:rsid w:val="004E66C3"/>
    <w:rsid w:val="004E7E34"/>
    <w:rsid w:val="004F0CB7"/>
    <w:rsid w:val="004F1091"/>
    <w:rsid w:val="004F28D5"/>
    <w:rsid w:val="004F338E"/>
    <w:rsid w:val="004F4564"/>
    <w:rsid w:val="004F48F4"/>
    <w:rsid w:val="004F4BBB"/>
    <w:rsid w:val="004F5A90"/>
    <w:rsid w:val="004F74F8"/>
    <w:rsid w:val="005004EC"/>
    <w:rsid w:val="00500EC6"/>
    <w:rsid w:val="0050128F"/>
    <w:rsid w:val="00501E52"/>
    <w:rsid w:val="005023E3"/>
    <w:rsid w:val="00502F8D"/>
    <w:rsid w:val="005031F6"/>
    <w:rsid w:val="00503796"/>
    <w:rsid w:val="00503BF1"/>
    <w:rsid w:val="00504958"/>
    <w:rsid w:val="00504AA2"/>
    <w:rsid w:val="00505103"/>
    <w:rsid w:val="005065EB"/>
    <w:rsid w:val="00506863"/>
    <w:rsid w:val="005072B6"/>
    <w:rsid w:val="00507500"/>
    <w:rsid w:val="0050752C"/>
    <w:rsid w:val="00507B1D"/>
    <w:rsid w:val="0051035D"/>
    <w:rsid w:val="00510EBF"/>
    <w:rsid w:val="00511873"/>
    <w:rsid w:val="00513528"/>
    <w:rsid w:val="0051588E"/>
    <w:rsid w:val="0051673C"/>
    <w:rsid w:val="00517ED6"/>
    <w:rsid w:val="00520559"/>
    <w:rsid w:val="00520B8C"/>
    <w:rsid w:val="0052151C"/>
    <w:rsid w:val="00521CB1"/>
    <w:rsid w:val="00522A49"/>
    <w:rsid w:val="005235B6"/>
    <w:rsid w:val="00523B85"/>
    <w:rsid w:val="005243B4"/>
    <w:rsid w:val="00525A98"/>
    <w:rsid w:val="00525FEE"/>
    <w:rsid w:val="00527489"/>
    <w:rsid w:val="00527BB3"/>
    <w:rsid w:val="005311FF"/>
    <w:rsid w:val="00531734"/>
    <w:rsid w:val="0053254A"/>
    <w:rsid w:val="0053422A"/>
    <w:rsid w:val="0053566B"/>
    <w:rsid w:val="00540657"/>
    <w:rsid w:val="005406D1"/>
    <w:rsid w:val="00540A28"/>
    <w:rsid w:val="0054235E"/>
    <w:rsid w:val="00543A77"/>
    <w:rsid w:val="0054425D"/>
    <w:rsid w:val="005442D3"/>
    <w:rsid w:val="00544B61"/>
    <w:rsid w:val="005476E3"/>
    <w:rsid w:val="00551DF5"/>
    <w:rsid w:val="00553B4F"/>
    <w:rsid w:val="00553C7D"/>
    <w:rsid w:val="0055459B"/>
    <w:rsid w:val="005546A4"/>
    <w:rsid w:val="00554995"/>
    <w:rsid w:val="00554EEF"/>
    <w:rsid w:val="00555215"/>
    <w:rsid w:val="00555486"/>
    <w:rsid w:val="005555B2"/>
    <w:rsid w:val="00561ADD"/>
    <w:rsid w:val="00562627"/>
    <w:rsid w:val="0056327A"/>
    <w:rsid w:val="00563B85"/>
    <w:rsid w:val="005671F7"/>
    <w:rsid w:val="00567934"/>
    <w:rsid w:val="005702B6"/>
    <w:rsid w:val="005703A1"/>
    <w:rsid w:val="0057046A"/>
    <w:rsid w:val="005712BF"/>
    <w:rsid w:val="00571574"/>
    <w:rsid w:val="00571583"/>
    <w:rsid w:val="00572BF3"/>
    <w:rsid w:val="00572E7A"/>
    <w:rsid w:val="00574757"/>
    <w:rsid w:val="00577A74"/>
    <w:rsid w:val="00583212"/>
    <w:rsid w:val="00584338"/>
    <w:rsid w:val="00585D8F"/>
    <w:rsid w:val="00586072"/>
    <w:rsid w:val="0058624B"/>
    <w:rsid w:val="0058644C"/>
    <w:rsid w:val="005868C2"/>
    <w:rsid w:val="00587F10"/>
    <w:rsid w:val="00590A65"/>
    <w:rsid w:val="00591351"/>
    <w:rsid w:val="00595AFA"/>
    <w:rsid w:val="00596243"/>
    <w:rsid w:val="00596413"/>
    <w:rsid w:val="00596B6A"/>
    <w:rsid w:val="00597696"/>
    <w:rsid w:val="005A16CF"/>
    <w:rsid w:val="005A1A3D"/>
    <w:rsid w:val="005A1D61"/>
    <w:rsid w:val="005A2155"/>
    <w:rsid w:val="005A23DB"/>
    <w:rsid w:val="005A2ECA"/>
    <w:rsid w:val="005A37F5"/>
    <w:rsid w:val="005A4504"/>
    <w:rsid w:val="005A69C4"/>
    <w:rsid w:val="005A6BC3"/>
    <w:rsid w:val="005B03DA"/>
    <w:rsid w:val="005B151D"/>
    <w:rsid w:val="005B2BA0"/>
    <w:rsid w:val="005B31EA"/>
    <w:rsid w:val="005B34A6"/>
    <w:rsid w:val="005B53A0"/>
    <w:rsid w:val="005B55BC"/>
    <w:rsid w:val="005B55FB"/>
    <w:rsid w:val="005B6C67"/>
    <w:rsid w:val="005B727A"/>
    <w:rsid w:val="005C0CBC"/>
    <w:rsid w:val="005C4204"/>
    <w:rsid w:val="005C45E7"/>
    <w:rsid w:val="005C4E04"/>
    <w:rsid w:val="005C6389"/>
    <w:rsid w:val="005C6823"/>
    <w:rsid w:val="005D0C43"/>
    <w:rsid w:val="005D1461"/>
    <w:rsid w:val="005D17BE"/>
    <w:rsid w:val="005D33B5"/>
    <w:rsid w:val="005D397D"/>
    <w:rsid w:val="005D3F28"/>
    <w:rsid w:val="005D5C6E"/>
    <w:rsid w:val="005D74B0"/>
    <w:rsid w:val="005D7951"/>
    <w:rsid w:val="005E0F4F"/>
    <w:rsid w:val="005E2305"/>
    <w:rsid w:val="005E3E49"/>
    <w:rsid w:val="005E4E9C"/>
    <w:rsid w:val="005E58D3"/>
    <w:rsid w:val="005E768D"/>
    <w:rsid w:val="005E7B13"/>
    <w:rsid w:val="005F00B1"/>
    <w:rsid w:val="005F00E7"/>
    <w:rsid w:val="005F19DD"/>
    <w:rsid w:val="005F23B2"/>
    <w:rsid w:val="005F377F"/>
    <w:rsid w:val="005F4AD8"/>
    <w:rsid w:val="005F4F8E"/>
    <w:rsid w:val="005F5ADA"/>
    <w:rsid w:val="005F695C"/>
    <w:rsid w:val="005F71B8"/>
    <w:rsid w:val="005F72AE"/>
    <w:rsid w:val="005F7C51"/>
    <w:rsid w:val="00600A10"/>
    <w:rsid w:val="00606417"/>
    <w:rsid w:val="00610293"/>
    <w:rsid w:val="006104BB"/>
    <w:rsid w:val="006111B6"/>
    <w:rsid w:val="006117D4"/>
    <w:rsid w:val="00612605"/>
    <w:rsid w:val="006154AB"/>
    <w:rsid w:val="00615E8C"/>
    <w:rsid w:val="00616084"/>
    <w:rsid w:val="00616288"/>
    <w:rsid w:val="006166E1"/>
    <w:rsid w:val="00617F26"/>
    <w:rsid w:val="00620F63"/>
    <w:rsid w:val="00621286"/>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D47"/>
    <w:rsid w:val="006416FF"/>
    <w:rsid w:val="00644E29"/>
    <w:rsid w:val="0064617E"/>
    <w:rsid w:val="00646871"/>
    <w:rsid w:val="00651442"/>
    <w:rsid w:val="00651FCD"/>
    <w:rsid w:val="006548B7"/>
    <w:rsid w:val="00654B3B"/>
    <w:rsid w:val="00655B03"/>
    <w:rsid w:val="00656413"/>
    <w:rsid w:val="00656882"/>
    <w:rsid w:val="00657061"/>
    <w:rsid w:val="00657363"/>
    <w:rsid w:val="00657539"/>
    <w:rsid w:val="00657DBD"/>
    <w:rsid w:val="006600CB"/>
    <w:rsid w:val="00660ACE"/>
    <w:rsid w:val="00660F53"/>
    <w:rsid w:val="00662343"/>
    <w:rsid w:val="0066479C"/>
    <w:rsid w:val="0066483B"/>
    <w:rsid w:val="00664888"/>
    <w:rsid w:val="00664CCC"/>
    <w:rsid w:val="0066545E"/>
    <w:rsid w:val="00667397"/>
    <w:rsid w:val="0067069C"/>
    <w:rsid w:val="00671F29"/>
    <w:rsid w:val="00672466"/>
    <w:rsid w:val="00672DFA"/>
    <w:rsid w:val="0067305F"/>
    <w:rsid w:val="00673E73"/>
    <w:rsid w:val="00674A54"/>
    <w:rsid w:val="0067546C"/>
    <w:rsid w:val="00677207"/>
    <w:rsid w:val="0067737F"/>
    <w:rsid w:val="00680308"/>
    <w:rsid w:val="00681357"/>
    <w:rsid w:val="006813E4"/>
    <w:rsid w:val="0068276E"/>
    <w:rsid w:val="006833D8"/>
    <w:rsid w:val="0068429C"/>
    <w:rsid w:val="00685816"/>
    <w:rsid w:val="006861D2"/>
    <w:rsid w:val="0068737C"/>
    <w:rsid w:val="00687476"/>
    <w:rsid w:val="0069038E"/>
    <w:rsid w:val="00690EB5"/>
    <w:rsid w:val="006925B5"/>
    <w:rsid w:val="0069501E"/>
    <w:rsid w:val="0069621A"/>
    <w:rsid w:val="006976B8"/>
    <w:rsid w:val="00697E1B"/>
    <w:rsid w:val="006A3117"/>
    <w:rsid w:val="006A3A0E"/>
    <w:rsid w:val="006A3EB3"/>
    <w:rsid w:val="006A4248"/>
    <w:rsid w:val="006A4F60"/>
    <w:rsid w:val="006A503E"/>
    <w:rsid w:val="006A59BC"/>
    <w:rsid w:val="006A67EB"/>
    <w:rsid w:val="006A6A83"/>
    <w:rsid w:val="006A7C3D"/>
    <w:rsid w:val="006A7F86"/>
    <w:rsid w:val="006B3918"/>
    <w:rsid w:val="006B5089"/>
    <w:rsid w:val="006C0178"/>
    <w:rsid w:val="006C063A"/>
    <w:rsid w:val="006C06B2"/>
    <w:rsid w:val="006C1785"/>
    <w:rsid w:val="006C1FA8"/>
    <w:rsid w:val="006C2C97"/>
    <w:rsid w:val="006C3C41"/>
    <w:rsid w:val="006C41F1"/>
    <w:rsid w:val="006C4292"/>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0378"/>
    <w:rsid w:val="006F14CD"/>
    <w:rsid w:val="006F2190"/>
    <w:rsid w:val="006F358B"/>
    <w:rsid w:val="006F36A8"/>
    <w:rsid w:val="006F3DD4"/>
    <w:rsid w:val="006F6E4C"/>
    <w:rsid w:val="006F7984"/>
    <w:rsid w:val="00700354"/>
    <w:rsid w:val="00702CA2"/>
    <w:rsid w:val="007045BD"/>
    <w:rsid w:val="00711472"/>
    <w:rsid w:val="00711E05"/>
    <w:rsid w:val="007121E9"/>
    <w:rsid w:val="007147EE"/>
    <w:rsid w:val="00714DE0"/>
    <w:rsid w:val="00715091"/>
    <w:rsid w:val="007164A7"/>
    <w:rsid w:val="00716DFF"/>
    <w:rsid w:val="00717211"/>
    <w:rsid w:val="00717549"/>
    <w:rsid w:val="00721A60"/>
    <w:rsid w:val="007220CF"/>
    <w:rsid w:val="00723821"/>
    <w:rsid w:val="00724275"/>
    <w:rsid w:val="00724942"/>
    <w:rsid w:val="00727341"/>
    <w:rsid w:val="00727C63"/>
    <w:rsid w:val="00727E1D"/>
    <w:rsid w:val="00730B92"/>
    <w:rsid w:val="00734AC1"/>
    <w:rsid w:val="00734C35"/>
    <w:rsid w:val="00734F1A"/>
    <w:rsid w:val="00736065"/>
    <w:rsid w:val="00736C8F"/>
    <w:rsid w:val="0074006F"/>
    <w:rsid w:val="00741D75"/>
    <w:rsid w:val="007421CA"/>
    <w:rsid w:val="0074621F"/>
    <w:rsid w:val="007463FB"/>
    <w:rsid w:val="007468A0"/>
    <w:rsid w:val="007513CD"/>
    <w:rsid w:val="00751F14"/>
    <w:rsid w:val="00752D8F"/>
    <w:rsid w:val="0075419F"/>
    <w:rsid w:val="007546E8"/>
    <w:rsid w:val="00755D22"/>
    <w:rsid w:val="007571C4"/>
    <w:rsid w:val="00760099"/>
    <w:rsid w:val="0076096A"/>
    <w:rsid w:val="00760E8D"/>
    <w:rsid w:val="0076196C"/>
    <w:rsid w:val="00766B1A"/>
    <w:rsid w:val="00766DFE"/>
    <w:rsid w:val="00772027"/>
    <w:rsid w:val="007724D5"/>
    <w:rsid w:val="007740C0"/>
    <w:rsid w:val="0077583A"/>
    <w:rsid w:val="0077584D"/>
    <w:rsid w:val="0077797F"/>
    <w:rsid w:val="00780B5D"/>
    <w:rsid w:val="007828FA"/>
    <w:rsid w:val="00783B46"/>
    <w:rsid w:val="00784800"/>
    <w:rsid w:val="00786A15"/>
    <w:rsid w:val="00790064"/>
    <w:rsid w:val="00790294"/>
    <w:rsid w:val="00790DCF"/>
    <w:rsid w:val="007914E4"/>
    <w:rsid w:val="007914F3"/>
    <w:rsid w:val="00791F2A"/>
    <w:rsid w:val="00792041"/>
    <w:rsid w:val="007926D8"/>
    <w:rsid w:val="00792720"/>
    <w:rsid w:val="0079373D"/>
    <w:rsid w:val="00794BC4"/>
    <w:rsid w:val="00794F1E"/>
    <w:rsid w:val="0079538C"/>
    <w:rsid w:val="007957FB"/>
    <w:rsid w:val="00795995"/>
    <w:rsid w:val="00795C50"/>
    <w:rsid w:val="007961A7"/>
    <w:rsid w:val="007A098E"/>
    <w:rsid w:val="007A149D"/>
    <w:rsid w:val="007A4AF2"/>
    <w:rsid w:val="007A4BED"/>
    <w:rsid w:val="007A5765"/>
    <w:rsid w:val="007A5B89"/>
    <w:rsid w:val="007A77FC"/>
    <w:rsid w:val="007B058E"/>
    <w:rsid w:val="007B0864"/>
    <w:rsid w:val="007B0E05"/>
    <w:rsid w:val="007B2BDF"/>
    <w:rsid w:val="007B5965"/>
    <w:rsid w:val="007B5DB4"/>
    <w:rsid w:val="007C0795"/>
    <w:rsid w:val="007C08C4"/>
    <w:rsid w:val="007C13AC"/>
    <w:rsid w:val="007C14AD"/>
    <w:rsid w:val="007C58A5"/>
    <w:rsid w:val="007C6C61"/>
    <w:rsid w:val="007C6D34"/>
    <w:rsid w:val="007C75A0"/>
    <w:rsid w:val="007D08BB"/>
    <w:rsid w:val="007D0EF9"/>
    <w:rsid w:val="007D1085"/>
    <w:rsid w:val="007D166B"/>
    <w:rsid w:val="007D1926"/>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79A4"/>
    <w:rsid w:val="007F0543"/>
    <w:rsid w:val="007F072E"/>
    <w:rsid w:val="007F1A4E"/>
    <w:rsid w:val="007F2366"/>
    <w:rsid w:val="007F3B61"/>
    <w:rsid w:val="007F6EC7"/>
    <w:rsid w:val="007F75A8"/>
    <w:rsid w:val="007F7EA7"/>
    <w:rsid w:val="00801EB0"/>
    <w:rsid w:val="008024A1"/>
    <w:rsid w:val="008027EC"/>
    <w:rsid w:val="00802FC5"/>
    <w:rsid w:val="0080335B"/>
    <w:rsid w:val="008077DC"/>
    <w:rsid w:val="008106FA"/>
    <w:rsid w:val="0081078F"/>
    <w:rsid w:val="008117FD"/>
    <w:rsid w:val="00812782"/>
    <w:rsid w:val="008138C1"/>
    <w:rsid w:val="008143CA"/>
    <w:rsid w:val="00815DA5"/>
    <w:rsid w:val="00816255"/>
    <w:rsid w:val="00816B48"/>
    <w:rsid w:val="00817C21"/>
    <w:rsid w:val="00820432"/>
    <w:rsid w:val="008204A2"/>
    <w:rsid w:val="008208CB"/>
    <w:rsid w:val="00820B60"/>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2C5E"/>
    <w:rsid w:val="00843219"/>
    <w:rsid w:val="00845E60"/>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525"/>
    <w:rsid w:val="00881C47"/>
    <w:rsid w:val="008831D9"/>
    <w:rsid w:val="00884237"/>
    <w:rsid w:val="00885F96"/>
    <w:rsid w:val="0088742D"/>
    <w:rsid w:val="00887583"/>
    <w:rsid w:val="008909A8"/>
    <w:rsid w:val="00890F14"/>
    <w:rsid w:val="00891445"/>
    <w:rsid w:val="00892781"/>
    <w:rsid w:val="008939BF"/>
    <w:rsid w:val="00893ED4"/>
    <w:rsid w:val="00895A28"/>
    <w:rsid w:val="00896A0E"/>
    <w:rsid w:val="00896A36"/>
    <w:rsid w:val="00897183"/>
    <w:rsid w:val="008A2992"/>
    <w:rsid w:val="008A5460"/>
    <w:rsid w:val="008A5AFD"/>
    <w:rsid w:val="008A6CD4"/>
    <w:rsid w:val="008A788A"/>
    <w:rsid w:val="008B47B4"/>
    <w:rsid w:val="008B4925"/>
    <w:rsid w:val="008B5396"/>
    <w:rsid w:val="008B581F"/>
    <w:rsid w:val="008C0D7E"/>
    <w:rsid w:val="008C0FD0"/>
    <w:rsid w:val="008C16CC"/>
    <w:rsid w:val="008C31E7"/>
    <w:rsid w:val="008C3418"/>
    <w:rsid w:val="008C4913"/>
    <w:rsid w:val="008C4AB5"/>
    <w:rsid w:val="008C4B46"/>
    <w:rsid w:val="008C5478"/>
    <w:rsid w:val="008C57E5"/>
    <w:rsid w:val="008C5AD6"/>
    <w:rsid w:val="008C5D4E"/>
    <w:rsid w:val="008C607E"/>
    <w:rsid w:val="008C7A4B"/>
    <w:rsid w:val="008D0C05"/>
    <w:rsid w:val="008D2F29"/>
    <w:rsid w:val="008D3818"/>
    <w:rsid w:val="008D3AFB"/>
    <w:rsid w:val="008D4E88"/>
    <w:rsid w:val="008D668D"/>
    <w:rsid w:val="008D70B8"/>
    <w:rsid w:val="008D71CE"/>
    <w:rsid w:val="008E0383"/>
    <w:rsid w:val="008E0E94"/>
    <w:rsid w:val="008E1234"/>
    <w:rsid w:val="008E18A5"/>
    <w:rsid w:val="008E197A"/>
    <w:rsid w:val="008E444B"/>
    <w:rsid w:val="008E5787"/>
    <w:rsid w:val="008F039B"/>
    <w:rsid w:val="008F0A26"/>
    <w:rsid w:val="008F1C67"/>
    <w:rsid w:val="008F238D"/>
    <w:rsid w:val="008F2611"/>
    <w:rsid w:val="008F4312"/>
    <w:rsid w:val="008F4B25"/>
    <w:rsid w:val="008F5784"/>
    <w:rsid w:val="009008D2"/>
    <w:rsid w:val="00904ED4"/>
    <w:rsid w:val="009057D2"/>
    <w:rsid w:val="00905A7F"/>
    <w:rsid w:val="00905B52"/>
    <w:rsid w:val="00906247"/>
    <w:rsid w:val="009064A2"/>
    <w:rsid w:val="009075E5"/>
    <w:rsid w:val="009107F3"/>
    <w:rsid w:val="00910F8F"/>
    <w:rsid w:val="0091118D"/>
    <w:rsid w:val="009120AC"/>
    <w:rsid w:val="0091261A"/>
    <w:rsid w:val="009128D3"/>
    <w:rsid w:val="00912ABC"/>
    <w:rsid w:val="00914B92"/>
    <w:rsid w:val="00915758"/>
    <w:rsid w:val="00917176"/>
    <w:rsid w:val="00920771"/>
    <w:rsid w:val="00920C8A"/>
    <w:rsid w:val="009218C3"/>
    <w:rsid w:val="009225A7"/>
    <w:rsid w:val="0092303E"/>
    <w:rsid w:val="00924D34"/>
    <w:rsid w:val="009278D5"/>
    <w:rsid w:val="00927FEB"/>
    <w:rsid w:val="00932F94"/>
    <w:rsid w:val="00934BB2"/>
    <w:rsid w:val="00935B3D"/>
    <w:rsid w:val="00936D66"/>
    <w:rsid w:val="00937A90"/>
    <w:rsid w:val="0094033A"/>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29D"/>
    <w:rsid w:val="00952D70"/>
    <w:rsid w:val="00953565"/>
    <w:rsid w:val="00954C90"/>
    <w:rsid w:val="00955A8E"/>
    <w:rsid w:val="00955CAB"/>
    <w:rsid w:val="00956084"/>
    <w:rsid w:val="0095758E"/>
    <w:rsid w:val="00961347"/>
    <w:rsid w:val="00962377"/>
    <w:rsid w:val="00962886"/>
    <w:rsid w:val="00963830"/>
    <w:rsid w:val="00963FE2"/>
    <w:rsid w:val="00964681"/>
    <w:rsid w:val="00967FC7"/>
    <w:rsid w:val="009704BC"/>
    <w:rsid w:val="00971233"/>
    <w:rsid w:val="009723A1"/>
    <w:rsid w:val="00972E97"/>
    <w:rsid w:val="00973614"/>
    <w:rsid w:val="00973B3A"/>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1A93"/>
    <w:rsid w:val="00994683"/>
    <w:rsid w:val="009948C1"/>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2AB"/>
    <w:rsid w:val="009A6506"/>
    <w:rsid w:val="009B04F7"/>
    <w:rsid w:val="009B09CD"/>
    <w:rsid w:val="009B0D82"/>
    <w:rsid w:val="009B2383"/>
    <w:rsid w:val="009B2392"/>
    <w:rsid w:val="009B4356"/>
    <w:rsid w:val="009B514D"/>
    <w:rsid w:val="009B6ABE"/>
    <w:rsid w:val="009C0566"/>
    <w:rsid w:val="009C23A8"/>
    <w:rsid w:val="009C2AC9"/>
    <w:rsid w:val="009C30AA"/>
    <w:rsid w:val="009C3954"/>
    <w:rsid w:val="009C3E86"/>
    <w:rsid w:val="009C43D1"/>
    <w:rsid w:val="009C5608"/>
    <w:rsid w:val="009C59A6"/>
    <w:rsid w:val="009C6A52"/>
    <w:rsid w:val="009C6B34"/>
    <w:rsid w:val="009D0A30"/>
    <w:rsid w:val="009D0AB2"/>
    <w:rsid w:val="009D3276"/>
    <w:rsid w:val="009D444C"/>
    <w:rsid w:val="009D4525"/>
    <w:rsid w:val="009D473A"/>
    <w:rsid w:val="009D4B14"/>
    <w:rsid w:val="009E10B3"/>
    <w:rsid w:val="009E1533"/>
    <w:rsid w:val="009E2362"/>
    <w:rsid w:val="009E2715"/>
    <w:rsid w:val="009E2785"/>
    <w:rsid w:val="009E4C1F"/>
    <w:rsid w:val="009E5718"/>
    <w:rsid w:val="009E5870"/>
    <w:rsid w:val="009F08F6"/>
    <w:rsid w:val="009F0C4F"/>
    <w:rsid w:val="009F0CDB"/>
    <w:rsid w:val="009F17CA"/>
    <w:rsid w:val="009F2E7A"/>
    <w:rsid w:val="009F379B"/>
    <w:rsid w:val="009F39CB"/>
    <w:rsid w:val="009F3F07"/>
    <w:rsid w:val="009F4C42"/>
    <w:rsid w:val="009F5117"/>
    <w:rsid w:val="00A00A1F"/>
    <w:rsid w:val="00A00EE5"/>
    <w:rsid w:val="00A040EF"/>
    <w:rsid w:val="00A049E2"/>
    <w:rsid w:val="00A06AE1"/>
    <w:rsid w:val="00A070C0"/>
    <w:rsid w:val="00A07292"/>
    <w:rsid w:val="00A077D4"/>
    <w:rsid w:val="00A07A5B"/>
    <w:rsid w:val="00A1134E"/>
    <w:rsid w:val="00A11F0B"/>
    <w:rsid w:val="00A1344B"/>
    <w:rsid w:val="00A13908"/>
    <w:rsid w:val="00A17B98"/>
    <w:rsid w:val="00A20076"/>
    <w:rsid w:val="00A219E7"/>
    <w:rsid w:val="00A21F5A"/>
    <w:rsid w:val="00A2290B"/>
    <w:rsid w:val="00A229E4"/>
    <w:rsid w:val="00A2417A"/>
    <w:rsid w:val="00A246C2"/>
    <w:rsid w:val="00A26D8D"/>
    <w:rsid w:val="00A27692"/>
    <w:rsid w:val="00A31647"/>
    <w:rsid w:val="00A3560F"/>
    <w:rsid w:val="00A35D4E"/>
    <w:rsid w:val="00A35DD1"/>
    <w:rsid w:val="00A36DC1"/>
    <w:rsid w:val="00A40884"/>
    <w:rsid w:val="00A40A07"/>
    <w:rsid w:val="00A42C28"/>
    <w:rsid w:val="00A42DF3"/>
    <w:rsid w:val="00A43AD8"/>
    <w:rsid w:val="00A43B6B"/>
    <w:rsid w:val="00A445D9"/>
    <w:rsid w:val="00A45C7E"/>
    <w:rsid w:val="00A46AF0"/>
    <w:rsid w:val="00A477E6"/>
    <w:rsid w:val="00A4790E"/>
    <w:rsid w:val="00A47929"/>
    <w:rsid w:val="00A47C1B"/>
    <w:rsid w:val="00A51BD6"/>
    <w:rsid w:val="00A5337D"/>
    <w:rsid w:val="00A55079"/>
    <w:rsid w:val="00A5564B"/>
    <w:rsid w:val="00A563E9"/>
    <w:rsid w:val="00A57C2D"/>
    <w:rsid w:val="00A57CE8"/>
    <w:rsid w:val="00A61F48"/>
    <w:rsid w:val="00A6270B"/>
    <w:rsid w:val="00A62DE2"/>
    <w:rsid w:val="00A630CC"/>
    <w:rsid w:val="00A6389A"/>
    <w:rsid w:val="00A63DC8"/>
    <w:rsid w:val="00A66CBC"/>
    <w:rsid w:val="00A7025D"/>
    <w:rsid w:val="00A70863"/>
    <w:rsid w:val="00A70990"/>
    <w:rsid w:val="00A717AC"/>
    <w:rsid w:val="00A73F17"/>
    <w:rsid w:val="00A7445A"/>
    <w:rsid w:val="00A8091D"/>
    <w:rsid w:val="00A809AC"/>
    <w:rsid w:val="00A80E2F"/>
    <w:rsid w:val="00A81018"/>
    <w:rsid w:val="00A81301"/>
    <w:rsid w:val="00A841CC"/>
    <w:rsid w:val="00A844CE"/>
    <w:rsid w:val="00A84FE2"/>
    <w:rsid w:val="00A866B6"/>
    <w:rsid w:val="00A869D2"/>
    <w:rsid w:val="00A878E8"/>
    <w:rsid w:val="00A90385"/>
    <w:rsid w:val="00A903F3"/>
    <w:rsid w:val="00A9061B"/>
    <w:rsid w:val="00A91EAA"/>
    <w:rsid w:val="00A9264B"/>
    <w:rsid w:val="00A95E21"/>
    <w:rsid w:val="00A963A4"/>
    <w:rsid w:val="00A96DCC"/>
    <w:rsid w:val="00AA188F"/>
    <w:rsid w:val="00AA2B9C"/>
    <w:rsid w:val="00AA39EA"/>
    <w:rsid w:val="00AA3B7A"/>
    <w:rsid w:val="00AA3C3D"/>
    <w:rsid w:val="00AA53B0"/>
    <w:rsid w:val="00AA5963"/>
    <w:rsid w:val="00AA5F92"/>
    <w:rsid w:val="00AA63A9"/>
    <w:rsid w:val="00AA63DE"/>
    <w:rsid w:val="00AA6F19"/>
    <w:rsid w:val="00AA7E07"/>
    <w:rsid w:val="00AB0B3D"/>
    <w:rsid w:val="00AB1112"/>
    <w:rsid w:val="00AB1607"/>
    <w:rsid w:val="00AB17F6"/>
    <w:rsid w:val="00AB4292"/>
    <w:rsid w:val="00AB4E03"/>
    <w:rsid w:val="00AB7D26"/>
    <w:rsid w:val="00AC0237"/>
    <w:rsid w:val="00AC1B7C"/>
    <w:rsid w:val="00AC221D"/>
    <w:rsid w:val="00AC3A4B"/>
    <w:rsid w:val="00AC57FF"/>
    <w:rsid w:val="00AC60C2"/>
    <w:rsid w:val="00AC76C6"/>
    <w:rsid w:val="00AD268D"/>
    <w:rsid w:val="00AD3749"/>
    <w:rsid w:val="00AD3F85"/>
    <w:rsid w:val="00AD6723"/>
    <w:rsid w:val="00AD6AE6"/>
    <w:rsid w:val="00AE1060"/>
    <w:rsid w:val="00AE1BE6"/>
    <w:rsid w:val="00AE1F5A"/>
    <w:rsid w:val="00AE24CA"/>
    <w:rsid w:val="00AE5942"/>
    <w:rsid w:val="00AE7BCF"/>
    <w:rsid w:val="00AE7D6D"/>
    <w:rsid w:val="00AF1B15"/>
    <w:rsid w:val="00AF1C91"/>
    <w:rsid w:val="00AF1D18"/>
    <w:rsid w:val="00AF298F"/>
    <w:rsid w:val="00AF476B"/>
    <w:rsid w:val="00AF4966"/>
    <w:rsid w:val="00AF6033"/>
    <w:rsid w:val="00AF794B"/>
    <w:rsid w:val="00B0051A"/>
    <w:rsid w:val="00B00CD6"/>
    <w:rsid w:val="00B02797"/>
    <w:rsid w:val="00B02952"/>
    <w:rsid w:val="00B03DB7"/>
    <w:rsid w:val="00B04699"/>
    <w:rsid w:val="00B04957"/>
    <w:rsid w:val="00B04CB8"/>
    <w:rsid w:val="00B05435"/>
    <w:rsid w:val="00B073D5"/>
    <w:rsid w:val="00B07822"/>
    <w:rsid w:val="00B07F24"/>
    <w:rsid w:val="00B1077A"/>
    <w:rsid w:val="00B11216"/>
    <w:rsid w:val="00B116A0"/>
    <w:rsid w:val="00B11981"/>
    <w:rsid w:val="00B15372"/>
    <w:rsid w:val="00B16515"/>
    <w:rsid w:val="00B1656B"/>
    <w:rsid w:val="00B17F46"/>
    <w:rsid w:val="00B20519"/>
    <w:rsid w:val="00B205C7"/>
    <w:rsid w:val="00B20EF3"/>
    <w:rsid w:val="00B226B5"/>
    <w:rsid w:val="00B22C00"/>
    <w:rsid w:val="00B22FEF"/>
    <w:rsid w:val="00B2361F"/>
    <w:rsid w:val="00B2552B"/>
    <w:rsid w:val="00B25D0E"/>
    <w:rsid w:val="00B2692B"/>
    <w:rsid w:val="00B2718B"/>
    <w:rsid w:val="00B27871"/>
    <w:rsid w:val="00B27D00"/>
    <w:rsid w:val="00B3040A"/>
    <w:rsid w:val="00B32585"/>
    <w:rsid w:val="00B348D8"/>
    <w:rsid w:val="00B34F98"/>
    <w:rsid w:val="00B350FD"/>
    <w:rsid w:val="00B35209"/>
    <w:rsid w:val="00B35ECD"/>
    <w:rsid w:val="00B40221"/>
    <w:rsid w:val="00B41FC5"/>
    <w:rsid w:val="00B422A1"/>
    <w:rsid w:val="00B43A65"/>
    <w:rsid w:val="00B447D8"/>
    <w:rsid w:val="00B45A5E"/>
    <w:rsid w:val="00B51003"/>
    <w:rsid w:val="00B51194"/>
    <w:rsid w:val="00B52374"/>
    <w:rsid w:val="00B5292B"/>
    <w:rsid w:val="00B52A96"/>
    <w:rsid w:val="00B5499F"/>
    <w:rsid w:val="00B54BCB"/>
    <w:rsid w:val="00B56B13"/>
    <w:rsid w:val="00B5776D"/>
    <w:rsid w:val="00B60DD2"/>
    <w:rsid w:val="00B6166F"/>
    <w:rsid w:val="00B624C8"/>
    <w:rsid w:val="00B626F0"/>
    <w:rsid w:val="00B62B65"/>
    <w:rsid w:val="00B636A7"/>
    <w:rsid w:val="00B637F9"/>
    <w:rsid w:val="00B63974"/>
    <w:rsid w:val="00B63977"/>
    <w:rsid w:val="00B63F1C"/>
    <w:rsid w:val="00B64B3A"/>
    <w:rsid w:val="00B65F8D"/>
    <w:rsid w:val="00B661D7"/>
    <w:rsid w:val="00B7006B"/>
    <w:rsid w:val="00B714BA"/>
    <w:rsid w:val="00B71596"/>
    <w:rsid w:val="00B73C63"/>
    <w:rsid w:val="00B74E3D"/>
    <w:rsid w:val="00B753D1"/>
    <w:rsid w:val="00B75E20"/>
    <w:rsid w:val="00B76815"/>
    <w:rsid w:val="00B77BB8"/>
    <w:rsid w:val="00B77D70"/>
    <w:rsid w:val="00B80376"/>
    <w:rsid w:val="00B80FBC"/>
    <w:rsid w:val="00B81E9B"/>
    <w:rsid w:val="00B8242B"/>
    <w:rsid w:val="00B83455"/>
    <w:rsid w:val="00B83A0A"/>
    <w:rsid w:val="00B84003"/>
    <w:rsid w:val="00B844E8"/>
    <w:rsid w:val="00B859CE"/>
    <w:rsid w:val="00B904CC"/>
    <w:rsid w:val="00B916DC"/>
    <w:rsid w:val="00B92315"/>
    <w:rsid w:val="00B9272C"/>
    <w:rsid w:val="00B93239"/>
    <w:rsid w:val="00B936F0"/>
    <w:rsid w:val="00B94B98"/>
    <w:rsid w:val="00B94CAC"/>
    <w:rsid w:val="00B95016"/>
    <w:rsid w:val="00B9516D"/>
    <w:rsid w:val="00B96C04"/>
    <w:rsid w:val="00B97339"/>
    <w:rsid w:val="00BA06B3"/>
    <w:rsid w:val="00BA06F9"/>
    <w:rsid w:val="00BA0824"/>
    <w:rsid w:val="00BA0880"/>
    <w:rsid w:val="00BA32BA"/>
    <w:rsid w:val="00BA32CA"/>
    <w:rsid w:val="00BA36B0"/>
    <w:rsid w:val="00BA477A"/>
    <w:rsid w:val="00BA6C7C"/>
    <w:rsid w:val="00BA7016"/>
    <w:rsid w:val="00BA787B"/>
    <w:rsid w:val="00BB1408"/>
    <w:rsid w:val="00BB20F2"/>
    <w:rsid w:val="00BB5178"/>
    <w:rsid w:val="00BB67AE"/>
    <w:rsid w:val="00BB728B"/>
    <w:rsid w:val="00BB7702"/>
    <w:rsid w:val="00BB7718"/>
    <w:rsid w:val="00BC049F"/>
    <w:rsid w:val="00BC3609"/>
    <w:rsid w:val="00BC465F"/>
    <w:rsid w:val="00BC5869"/>
    <w:rsid w:val="00BC589A"/>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D7E8E"/>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5F1A"/>
    <w:rsid w:val="00BF6269"/>
    <w:rsid w:val="00BF63AA"/>
    <w:rsid w:val="00C00D18"/>
    <w:rsid w:val="00C03B8D"/>
    <w:rsid w:val="00C0428C"/>
    <w:rsid w:val="00C04532"/>
    <w:rsid w:val="00C06081"/>
    <w:rsid w:val="00C06D1A"/>
    <w:rsid w:val="00C078F3"/>
    <w:rsid w:val="00C11262"/>
    <w:rsid w:val="00C11CDA"/>
    <w:rsid w:val="00C12A01"/>
    <w:rsid w:val="00C12AEB"/>
    <w:rsid w:val="00C1356B"/>
    <w:rsid w:val="00C14B31"/>
    <w:rsid w:val="00C151D0"/>
    <w:rsid w:val="00C172D4"/>
    <w:rsid w:val="00C17C1B"/>
    <w:rsid w:val="00C20366"/>
    <w:rsid w:val="00C206E5"/>
    <w:rsid w:val="00C2182F"/>
    <w:rsid w:val="00C237F5"/>
    <w:rsid w:val="00C24241"/>
    <w:rsid w:val="00C247D2"/>
    <w:rsid w:val="00C24A70"/>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5A69"/>
    <w:rsid w:val="00C46AA2"/>
    <w:rsid w:val="00C46C48"/>
    <w:rsid w:val="00C50BCF"/>
    <w:rsid w:val="00C5217A"/>
    <w:rsid w:val="00C542F0"/>
    <w:rsid w:val="00C546E9"/>
    <w:rsid w:val="00C55D14"/>
    <w:rsid w:val="00C55F0E"/>
    <w:rsid w:val="00C55FE8"/>
    <w:rsid w:val="00C5709A"/>
    <w:rsid w:val="00C57CDB"/>
    <w:rsid w:val="00C60043"/>
    <w:rsid w:val="00C60A9B"/>
    <w:rsid w:val="00C60F8E"/>
    <w:rsid w:val="00C6108B"/>
    <w:rsid w:val="00C6588D"/>
    <w:rsid w:val="00C66970"/>
    <w:rsid w:val="00C66B2F"/>
    <w:rsid w:val="00C67A83"/>
    <w:rsid w:val="00C7106C"/>
    <w:rsid w:val="00C7233D"/>
    <w:rsid w:val="00C723BC"/>
    <w:rsid w:val="00C72795"/>
    <w:rsid w:val="00C73810"/>
    <w:rsid w:val="00C73F85"/>
    <w:rsid w:val="00C7480A"/>
    <w:rsid w:val="00C76888"/>
    <w:rsid w:val="00C80C9F"/>
    <w:rsid w:val="00C80D03"/>
    <w:rsid w:val="00C80D37"/>
    <w:rsid w:val="00C8151A"/>
    <w:rsid w:val="00C81770"/>
    <w:rsid w:val="00C81C99"/>
    <w:rsid w:val="00C82355"/>
    <w:rsid w:val="00C824CE"/>
    <w:rsid w:val="00C82609"/>
    <w:rsid w:val="00C82804"/>
    <w:rsid w:val="00C83359"/>
    <w:rsid w:val="00C83730"/>
    <w:rsid w:val="00C84802"/>
    <w:rsid w:val="00C85C0F"/>
    <w:rsid w:val="00C86A12"/>
    <w:rsid w:val="00C87821"/>
    <w:rsid w:val="00C8795F"/>
    <w:rsid w:val="00C92726"/>
    <w:rsid w:val="00C9272E"/>
    <w:rsid w:val="00C928F3"/>
    <w:rsid w:val="00C933E8"/>
    <w:rsid w:val="00C9365B"/>
    <w:rsid w:val="00C93BCA"/>
    <w:rsid w:val="00C94642"/>
    <w:rsid w:val="00C94AEE"/>
    <w:rsid w:val="00C95FF7"/>
    <w:rsid w:val="00C96AF0"/>
    <w:rsid w:val="00C975ED"/>
    <w:rsid w:val="00CA1130"/>
    <w:rsid w:val="00CA1F8F"/>
    <w:rsid w:val="00CA2591"/>
    <w:rsid w:val="00CA5C32"/>
    <w:rsid w:val="00CA6689"/>
    <w:rsid w:val="00CA7E6D"/>
    <w:rsid w:val="00CB147A"/>
    <w:rsid w:val="00CB285C"/>
    <w:rsid w:val="00CB43D1"/>
    <w:rsid w:val="00CB6234"/>
    <w:rsid w:val="00CB62CB"/>
    <w:rsid w:val="00CB7A46"/>
    <w:rsid w:val="00CC021A"/>
    <w:rsid w:val="00CC0C20"/>
    <w:rsid w:val="00CC1DFA"/>
    <w:rsid w:val="00CC3806"/>
    <w:rsid w:val="00CC4281"/>
    <w:rsid w:val="00CC6087"/>
    <w:rsid w:val="00CC648A"/>
    <w:rsid w:val="00CC76CE"/>
    <w:rsid w:val="00CC7C82"/>
    <w:rsid w:val="00CD0ABD"/>
    <w:rsid w:val="00CD0F66"/>
    <w:rsid w:val="00CD259C"/>
    <w:rsid w:val="00CD2A59"/>
    <w:rsid w:val="00CD6BAD"/>
    <w:rsid w:val="00CD7B08"/>
    <w:rsid w:val="00CE09AE"/>
    <w:rsid w:val="00CE0C92"/>
    <w:rsid w:val="00CE0DE0"/>
    <w:rsid w:val="00CE3B09"/>
    <w:rsid w:val="00CE3DDC"/>
    <w:rsid w:val="00CE3F65"/>
    <w:rsid w:val="00CE3FFA"/>
    <w:rsid w:val="00CE49CE"/>
    <w:rsid w:val="00CE4A80"/>
    <w:rsid w:val="00CE4BAA"/>
    <w:rsid w:val="00CE63EE"/>
    <w:rsid w:val="00CE7EE1"/>
    <w:rsid w:val="00CF014B"/>
    <w:rsid w:val="00CF06CB"/>
    <w:rsid w:val="00CF16FB"/>
    <w:rsid w:val="00CF2295"/>
    <w:rsid w:val="00CF3BDE"/>
    <w:rsid w:val="00CF6654"/>
    <w:rsid w:val="00CF6F66"/>
    <w:rsid w:val="00CF7E12"/>
    <w:rsid w:val="00D020F4"/>
    <w:rsid w:val="00D04391"/>
    <w:rsid w:val="00D05F32"/>
    <w:rsid w:val="00D07ABE"/>
    <w:rsid w:val="00D07CB8"/>
    <w:rsid w:val="00D10338"/>
    <w:rsid w:val="00D10F21"/>
    <w:rsid w:val="00D12FC5"/>
    <w:rsid w:val="00D13972"/>
    <w:rsid w:val="00D145C4"/>
    <w:rsid w:val="00D152E1"/>
    <w:rsid w:val="00D15DEC"/>
    <w:rsid w:val="00D17833"/>
    <w:rsid w:val="00D20214"/>
    <w:rsid w:val="00D202C0"/>
    <w:rsid w:val="00D21258"/>
    <w:rsid w:val="00D21EDF"/>
    <w:rsid w:val="00D22352"/>
    <w:rsid w:val="00D23748"/>
    <w:rsid w:val="00D2694A"/>
    <w:rsid w:val="00D277CF"/>
    <w:rsid w:val="00D30761"/>
    <w:rsid w:val="00D307A6"/>
    <w:rsid w:val="00D312F2"/>
    <w:rsid w:val="00D331A8"/>
    <w:rsid w:val="00D33C85"/>
    <w:rsid w:val="00D36C35"/>
    <w:rsid w:val="00D41C47"/>
    <w:rsid w:val="00D42073"/>
    <w:rsid w:val="00D448AA"/>
    <w:rsid w:val="00D469E0"/>
    <w:rsid w:val="00D472B8"/>
    <w:rsid w:val="00D474A4"/>
    <w:rsid w:val="00D5198F"/>
    <w:rsid w:val="00D528F4"/>
    <w:rsid w:val="00D52AAA"/>
    <w:rsid w:val="00D52C42"/>
    <w:rsid w:val="00D53033"/>
    <w:rsid w:val="00D53161"/>
    <w:rsid w:val="00D5432B"/>
    <w:rsid w:val="00D5494D"/>
    <w:rsid w:val="00D5612D"/>
    <w:rsid w:val="00D574CA"/>
    <w:rsid w:val="00D5779E"/>
    <w:rsid w:val="00D57819"/>
    <w:rsid w:val="00D60332"/>
    <w:rsid w:val="00D6072C"/>
    <w:rsid w:val="00D60767"/>
    <w:rsid w:val="00D615EB"/>
    <w:rsid w:val="00D618A3"/>
    <w:rsid w:val="00D62195"/>
    <w:rsid w:val="00D62544"/>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707D"/>
    <w:rsid w:val="00D77E65"/>
    <w:rsid w:val="00D826B4"/>
    <w:rsid w:val="00D828A5"/>
    <w:rsid w:val="00D84566"/>
    <w:rsid w:val="00D857E5"/>
    <w:rsid w:val="00D8746E"/>
    <w:rsid w:val="00D87EE0"/>
    <w:rsid w:val="00D90889"/>
    <w:rsid w:val="00D92951"/>
    <w:rsid w:val="00D9485C"/>
    <w:rsid w:val="00D94B05"/>
    <w:rsid w:val="00D95BEB"/>
    <w:rsid w:val="00D9667F"/>
    <w:rsid w:val="00D97DF1"/>
    <w:rsid w:val="00DA122F"/>
    <w:rsid w:val="00DA3576"/>
    <w:rsid w:val="00DA3D06"/>
    <w:rsid w:val="00DA3D0C"/>
    <w:rsid w:val="00DA3EDB"/>
    <w:rsid w:val="00DA63CC"/>
    <w:rsid w:val="00DA68FE"/>
    <w:rsid w:val="00DA7631"/>
    <w:rsid w:val="00DA7F0D"/>
    <w:rsid w:val="00DB222D"/>
    <w:rsid w:val="00DB28AE"/>
    <w:rsid w:val="00DB29A8"/>
    <w:rsid w:val="00DB4514"/>
    <w:rsid w:val="00DB4DB4"/>
    <w:rsid w:val="00DB5542"/>
    <w:rsid w:val="00DB5AD9"/>
    <w:rsid w:val="00DB6034"/>
    <w:rsid w:val="00DB6B0C"/>
    <w:rsid w:val="00DB6FA2"/>
    <w:rsid w:val="00DB7D1B"/>
    <w:rsid w:val="00DC0CA2"/>
    <w:rsid w:val="00DC176F"/>
    <w:rsid w:val="00DC1C04"/>
    <w:rsid w:val="00DC2B1D"/>
    <w:rsid w:val="00DC40E8"/>
    <w:rsid w:val="00DC4546"/>
    <w:rsid w:val="00DC57A5"/>
    <w:rsid w:val="00DC59C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FE1"/>
    <w:rsid w:val="00DF15D7"/>
    <w:rsid w:val="00DF3527"/>
    <w:rsid w:val="00DF36A7"/>
    <w:rsid w:val="00DF3CB2"/>
    <w:rsid w:val="00DF3E12"/>
    <w:rsid w:val="00DF6341"/>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539"/>
    <w:rsid w:val="00E16650"/>
    <w:rsid w:val="00E202D8"/>
    <w:rsid w:val="00E245D5"/>
    <w:rsid w:val="00E2763A"/>
    <w:rsid w:val="00E30F65"/>
    <w:rsid w:val="00E31C35"/>
    <w:rsid w:val="00E31EFC"/>
    <w:rsid w:val="00E330D2"/>
    <w:rsid w:val="00E332E8"/>
    <w:rsid w:val="00E33B8F"/>
    <w:rsid w:val="00E3655E"/>
    <w:rsid w:val="00E366E8"/>
    <w:rsid w:val="00E374A3"/>
    <w:rsid w:val="00E40624"/>
    <w:rsid w:val="00E408BF"/>
    <w:rsid w:val="00E410E9"/>
    <w:rsid w:val="00E4329F"/>
    <w:rsid w:val="00E46CC2"/>
    <w:rsid w:val="00E46D15"/>
    <w:rsid w:val="00E5241C"/>
    <w:rsid w:val="00E53C1B"/>
    <w:rsid w:val="00E544C1"/>
    <w:rsid w:val="00E547F7"/>
    <w:rsid w:val="00E54D26"/>
    <w:rsid w:val="00E55DFC"/>
    <w:rsid w:val="00E5708C"/>
    <w:rsid w:val="00E57F35"/>
    <w:rsid w:val="00E610D6"/>
    <w:rsid w:val="00E62A4F"/>
    <w:rsid w:val="00E65013"/>
    <w:rsid w:val="00E651DE"/>
    <w:rsid w:val="00E654B6"/>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40E7"/>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346C"/>
    <w:rsid w:val="00EA48D0"/>
    <w:rsid w:val="00EA6A6E"/>
    <w:rsid w:val="00EA6DCB"/>
    <w:rsid w:val="00EB5ADB"/>
    <w:rsid w:val="00EB6218"/>
    <w:rsid w:val="00EB69EF"/>
    <w:rsid w:val="00EB7706"/>
    <w:rsid w:val="00EC0949"/>
    <w:rsid w:val="00EC13E8"/>
    <w:rsid w:val="00EC4F39"/>
    <w:rsid w:val="00EC6022"/>
    <w:rsid w:val="00EC6BBE"/>
    <w:rsid w:val="00EC70E0"/>
    <w:rsid w:val="00EC7772"/>
    <w:rsid w:val="00EC787E"/>
    <w:rsid w:val="00EC79C5"/>
    <w:rsid w:val="00ED3E1B"/>
    <w:rsid w:val="00ED5F52"/>
    <w:rsid w:val="00ED6046"/>
    <w:rsid w:val="00ED6892"/>
    <w:rsid w:val="00ED6FC5"/>
    <w:rsid w:val="00EE13AE"/>
    <w:rsid w:val="00EE25EA"/>
    <w:rsid w:val="00EE276D"/>
    <w:rsid w:val="00EE2AF3"/>
    <w:rsid w:val="00EE2CAE"/>
    <w:rsid w:val="00EE34B6"/>
    <w:rsid w:val="00EE3A65"/>
    <w:rsid w:val="00EE3F4E"/>
    <w:rsid w:val="00EE45C5"/>
    <w:rsid w:val="00EE4B98"/>
    <w:rsid w:val="00EE55B2"/>
    <w:rsid w:val="00EE5CD0"/>
    <w:rsid w:val="00EE7DA9"/>
    <w:rsid w:val="00EF0972"/>
    <w:rsid w:val="00EF214A"/>
    <w:rsid w:val="00EF34D3"/>
    <w:rsid w:val="00EF38CF"/>
    <w:rsid w:val="00EF3C89"/>
    <w:rsid w:val="00EF40CD"/>
    <w:rsid w:val="00EF6B9E"/>
    <w:rsid w:val="00EF6C91"/>
    <w:rsid w:val="00EF715C"/>
    <w:rsid w:val="00F00C62"/>
    <w:rsid w:val="00F01E89"/>
    <w:rsid w:val="00F02A58"/>
    <w:rsid w:val="00F02F18"/>
    <w:rsid w:val="00F0330B"/>
    <w:rsid w:val="00F047A1"/>
    <w:rsid w:val="00F04926"/>
    <w:rsid w:val="00F04FF6"/>
    <w:rsid w:val="00F0504C"/>
    <w:rsid w:val="00F06FC4"/>
    <w:rsid w:val="00F100D0"/>
    <w:rsid w:val="00F109FC"/>
    <w:rsid w:val="00F13D95"/>
    <w:rsid w:val="00F13F76"/>
    <w:rsid w:val="00F13FE1"/>
    <w:rsid w:val="00F154AA"/>
    <w:rsid w:val="00F16057"/>
    <w:rsid w:val="00F16324"/>
    <w:rsid w:val="00F20CBA"/>
    <w:rsid w:val="00F233C0"/>
    <w:rsid w:val="00F2375B"/>
    <w:rsid w:val="00F24F93"/>
    <w:rsid w:val="00F2561F"/>
    <w:rsid w:val="00F2637D"/>
    <w:rsid w:val="00F31334"/>
    <w:rsid w:val="00F31E36"/>
    <w:rsid w:val="00F329CF"/>
    <w:rsid w:val="00F33998"/>
    <w:rsid w:val="00F342FD"/>
    <w:rsid w:val="00F34E9E"/>
    <w:rsid w:val="00F351F5"/>
    <w:rsid w:val="00F365C8"/>
    <w:rsid w:val="00F36DC0"/>
    <w:rsid w:val="00F400A1"/>
    <w:rsid w:val="00F41684"/>
    <w:rsid w:val="00F418ED"/>
    <w:rsid w:val="00F42EFD"/>
    <w:rsid w:val="00F43A15"/>
    <w:rsid w:val="00F44755"/>
    <w:rsid w:val="00F451CD"/>
    <w:rsid w:val="00F455E0"/>
    <w:rsid w:val="00F45E7C"/>
    <w:rsid w:val="00F46C2E"/>
    <w:rsid w:val="00F4702A"/>
    <w:rsid w:val="00F50B7F"/>
    <w:rsid w:val="00F518B9"/>
    <w:rsid w:val="00F51DC1"/>
    <w:rsid w:val="00F53375"/>
    <w:rsid w:val="00F5458D"/>
    <w:rsid w:val="00F545A8"/>
    <w:rsid w:val="00F54F3A"/>
    <w:rsid w:val="00F55028"/>
    <w:rsid w:val="00F5670E"/>
    <w:rsid w:val="00F5693B"/>
    <w:rsid w:val="00F60892"/>
    <w:rsid w:val="00F61E6F"/>
    <w:rsid w:val="00F6485C"/>
    <w:rsid w:val="00F653A1"/>
    <w:rsid w:val="00F6556E"/>
    <w:rsid w:val="00F659E1"/>
    <w:rsid w:val="00F668FF"/>
    <w:rsid w:val="00F670F7"/>
    <w:rsid w:val="00F70AC8"/>
    <w:rsid w:val="00F71FAA"/>
    <w:rsid w:val="00F73385"/>
    <w:rsid w:val="00F74A50"/>
    <w:rsid w:val="00F75A8E"/>
    <w:rsid w:val="00F7677E"/>
    <w:rsid w:val="00F76F3C"/>
    <w:rsid w:val="00F77070"/>
    <w:rsid w:val="00F808C5"/>
    <w:rsid w:val="00F81214"/>
    <w:rsid w:val="00F81532"/>
    <w:rsid w:val="00F81D0E"/>
    <w:rsid w:val="00F8313C"/>
    <w:rsid w:val="00F832E1"/>
    <w:rsid w:val="00F85369"/>
    <w:rsid w:val="00F858DD"/>
    <w:rsid w:val="00F87842"/>
    <w:rsid w:val="00F90CC0"/>
    <w:rsid w:val="00F90EC8"/>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742"/>
    <w:rsid w:val="00FA6D0A"/>
    <w:rsid w:val="00FA751A"/>
    <w:rsid w:val="00FA7AEE"/>
    <w:rsid w:val="00FB0152"/>
    <w:rsid w:val="00FB1482"/>
    <w:rsid w:val="00FB1A63"/>
    <w:rsid w:val="00FB29A4"/>
    <w:rsid w:val="00FB331F"/>
    <w:rsid w:val="00FB33E4"/>
    <w:rsid w:val="00FB3858"/>
    <w:rsid w:val="00FB3887"/>
    <w:rsid w:val="00FB5641"/>
    <w:rsid w:val="00FB60D0"/>
    <w:rsid w:val="00FB6A36"/>
    <w:rsid w:val="00FB6C2B"/>
    <w:rsid w:val="00FC11FE"/>
    <w:rsid w:val="00FC18E0"/>
    <w:rsid w:val="00FC19AE"/>
    <w:rsid w:val="00FC1B19"/>
    <w:rsid w:val="00FC20C3"/>
    <w:rsid w:val="00FC29BA"/>
    <w:rsid w:val="00FC3B63"/>
    <w:rsid w:val="00FC3E02"/>
    <w:rsid w:val="00FC5CFA"/>
    <w:rsid w:val="00FC6202"/>
    <w:rsid w:val="00FC63B2"/>
    <w:rsid w:val="00FC64E4"/>
    <w:rsid w:val="00FC7D8B"/>
    <w:rsid w:val="00FD0CFD"/>
    <w:rsid w:val="00FD2BDA"/>
    <w:rsid w:val="00FD522B"/>
    <w:rsid w:val="00FD554D"/>
    <w:rsid w:val="00FD5A3F"/>
    <w:rsid w:val="00FD5B24"/>
    <w:rsid w:val="00FD65F5"/>
    <w:rsid w:val="00FE02DE"/>
    <w:rsid w:val="00FE1231"/>
    <w:rsid w:val="00FE1E87"/>
    <w:rsid w:val="00FE29AA"/>
    <w:rsid w:val="00FE30C5"/>
    <w:rsid w:val="00FE31E9"/>
    <w:rsid w:val="00FE362B"/>
    <w:rsid w:val="00FE37EF"/>
    <w:rsid w:val="00FE441E"/>
    <w:rsid w:val="00FE5A00"/>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AFB"/>
    <w:rPr>
      <w:sz w:val="18"/>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Char"/>
    <w:rsid w:val="00E637E6"/>
    <w:rPr>
      <w:rFonts w:ascii="Tahoma" w:hAnsi="Tahoma"/>
      <w:sz w:val="16"/>
      <w:szCs w:val="16"/>
    </w:rPr>
  </w:style>
  <w:style w:type="character" w:customStyle="1" w:styleId="Char">
    <w:name w:val="批注框文本 Char"/>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9">
    <w:name w:val="annotation reference"/>
    <w:uiPriority w:val="99"/>
    <w:unhideWhenUsed/>
    <w:rsid w:val="00DE6345"/>
    <w:rPr>
      <w:sz w:val="16"/>
      <w:szCs w:val="16"/>
    </w:rPr>
  </w:style>
  <w:style w:type="paragraph" w:styleId="aa">
    <w:name w:val="annotation text"/>
    <w:basedOn w:val="a"/>
    <w:link w:val="Char0"/>
    <w:uiPriority w:val="99"/>
    <w:unhideWhenUsed/>
    <w:rsid w:val="00DE6345"/>
    <w:pPr>
      <w:spacing w:after="200"/>
    </w:pPr>
    <w:rPr>
      <w:rFonts w:ascii="Calibri" w:hAnsi="Calibri"/>
      <w:sz w:val="20"/>
    </w:rPr>
  </w:style>
  <w:style w:type="character" w:customStyle="1" w:styleId="Char0">
    <w:name w:val="批注文字 Char"/>
    <w:link w:val="aa"/>
    <w:uiPriority w:val="99"/>
    <w:rsid w:val="00DE6345"/>
    <w:rPr>
      <w:rFonts w:ascii="Calibri" w:hAnsi="Calibri"/>
    </w:rPr>
  </w:style>
  <w:style w:type="paragraph" w:styleId="ab">
    <w:name w:val="Normal (Web)"/>
    <w:basedOn w:val="a"/>
    <w:uiPriority w:val="99"/>
    <w:unhideWhenUsed/>
    <w:rsid w:val="00DE6345"/>
    <w:pPr>
      <w:spacing w:before="100" w:beforeAutospacing="1" w:after="100" w:afterAutospacing="1"/>
    </w:pPr>
    <w:rPr>
      <w:sz w:val="24"/>
      <w:szCs w:val="24"/>
      <w:lang w:val="en-US"/>
    </w:rPr>
  </w:style>
  <w:style w:type="paragraph" w:styleId="ac">
    <w:name w:val="annotation subject"/>
    <w:basedOn w:val="aa"/>
    <w:next w:val="aa"/>
    <w:link w:val="Char1"/>
    <w:rsid w:val="00FD24D4"/>
    <w:pPr>
      <w:spacing w:after="0"/>
    </w:pPr>
    <w:rPr>
      <w:b/>
      <w:bCs/>
    </w:rPr>
  </w:style>
  <w:style w:type="character" w:customStyle="1" w:styleId="Char1">
    <w:name w:val="批注主题 Char"/>
    <w:link w:val="ac"/>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d">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e">
    <w:name w:val="Placeholder Text"/>
    <w:basedOn w:val="a0"/>
    <w:uiPriority w:val="99"/>
    <w:semiHidden/>
    <w:rsid w:val="00FF7EE7"/>
    <w:rPr>
      <w:color w:val="808080"/>
    </w:rPr>
  </w:style>
  <w:style w:type="paragraph" w:styleId="af">
    <w:name w:val="List Paragraph"/>
    <w:basedOn w:val="a"/>
    <w:uiPriority w:val="34"/>
    <w:qFormat/>
    <w:rsid w:val="00884237"/>
    <w:pPr>
      <w:ind w:leftChars="400" w:left="800"/>
    </w:pPr>
  </w:style>
  <w:style w:type="paragraph" w:customStyle="1" w:styleId="SP990150">
    <w:name w:val="SP.9.90150"/>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a"/>
    <w:next w:val="a"/>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a"/>
    <w:next w:val="a"/>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af0">
    <w:name w:val="Bibliography"/>
    <w:basedOn w:val="a"/>
    <w:next w:val="a"/>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af1">
    <w:name w:val="caption"/>
    <w:basedOn w:val="a"/>
    <w:next w:val="a"/>
    <w:unhideWhenUsed/>
    <w:qFormat/>
    <w:rsid w:val="00F13F76"/>
    <w:pPr>
      <w:spacing w:after="200"/>
    </w:pPr>
    <w:rPr>
      <w:i/>
      <w:iCs/>
      <w:color w:val="1F497D" w:themeColor="text2"/>
      <w:szCs w:val="18"/>
    </w:rPr>
  </w:style>
  <w:style w:type="character" w:customStyle="1" w:styleId="fontstyle01">
    <w:name w:val="fontstyle01"/>
    <w:basedOn w:val="a0"/>
    <w:rsid w:val="00881525"/>
    <w:rPr>
      <w:rFonts w:ascii="TimesNewRomanPSMT" w:hAnsi="TimesNewRomanPSMT"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oyuche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168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118</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8</b:RefOrder>
  </b:Source>
  <b:Source>
    <b:Tag>20_0921r1</b:Tag>
    <b:SourceType>JournalArticle</b:SourceType>
    <b:Guid>{ABC8B5D5-7A00-4B2C-8701-F5B7FABA8510}</b:Guid>
    <b:Author>
      <b:Author>
        <b:Corporate>Yunbo Li (Huawei)</b:Corporate>
      </b:Author>
    </b:Author>
    <b:Title>Discussion about STR capabilities indication</b:Title>
    <b:JournalName>20/0921r1</b:JournalName>
    <b:Year>August 2020</b:Year>
    <b:RefOrder>119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120</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117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20_0761r2</b:Tag>
    <b:SourceType>JournalArticle</b:SourceType>
    <b:Guid>{FFC7FCF7-23D4-4497-AC8F-788B8C9A107E}</b:Guid>
    <b:Author>
      <b:Author>
        <b:Corporate>Jason Yuchen Guo (Huawei)</b:Corporate>
      </b:Author>
    </b:Author>
    <b:Title>Multi link group addressed frame delivery for non-STR MLD</b:Title>
    <b:JournalName>20/0761r2</b:JournalName>
    <b:Year>November 2020</b:Year>
    <b:RefOrder>256</b:RefOrder>
  </b:Source>
</b:Sources>
</file>

<file path=customXml/itemProps1.xml><?xml version="1.0" encoding="utf-8"?>
<ds:datastoreItem xmlns:ds="http://schemas.openxmlformats.org/officeDocument/2006/customXml" ds:itemID="{2F7A7CAA-1B3A-4AE3-B905-AA418C2C0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5835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2021-02-27T03:42:00Z</dcterms:created>
  <dcterms:modified xsi:type="dcterms:W3CDTF">2021-03-27T08:00:00Z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(3)7ioSW8Zjs273wV59Y3yeBoknl7ieQzCiTiNsrSBNPFOIA4zzaImbbkJwF+n6mUtu/+RrLszQ
XPI08qCapj/AK0zC2WUR3YELTmUgFdj6HZpcldmhmnP8SdE8IaEaqYOIt88JPjEIOg/zzz0d
XJACxyP76tNGI5jtZx/ufgKwXtzicu7hKLh/VNUiuKqReXyCTiKEu4LM7n0boXvzuLEqO9d0
E1TPl92f0jz8df1ytQ</vt:lpwstr>
  </property>
  <property fmtid="{D5CDD505-2E9C-101B-9397-08002B2CF9AE}" pid="9" name="_2015_ms_pID_7253431">
    <vt:lpwstr>W8RL7NXvW/8GOLTfTRs9mAXTkXxNx1wmMkaHyMsvy1JS1UzumDfIe4
kI+YcKQZF0Dv5qiRPLSFqpQHbo3DVEvXNX8WcJRUJD69rx6ENAXSkb6kN+fgj6bkB6PhMyy9
ERkhvFWnoRbfWz1EJAPqBkrZ0orrwbvFCxEE9aGLACRRJ8CEd5tvwsuXKblPGqz2QXLuREBY
GJcjylQqHjgM5vXMRNSku1ICP3MvjWWYtpQN</vt:lpwstr>
  </property>
  <property fmtid="{D5CDD505-2E9C-101B-9397-08002B2CF9AE}" pid="10" name="_2015_ms_pID_7253432">
    <vt:lpwstr>pg==</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1616376607</vt:lpwstr>
  </property>
</Properties>
</file>