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2C42C" w14:textId="77777777" w:rsidR="005E768D" w:rsidRPr="004D2D75" w:rsidRDefault="005E768D" w:rsidP="003E1A2F">
      <w:pPr>
        <w:pStyle w:val="Heading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C723BC" w:rsidRPr="00183F4C" w14:paraId="020856FB" w14:textId="77777777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6B306CC6" w:rsidR="00C723BC" w:rsidRPr="00183F4C" w:rsidRDefault="00121AB9" w:rsidP="00AB5566">
            <w:pPr>
              <w:pStyle w:val="T2"/>
            </w:pPr>
            <w:r>
              <w:rPr>
                <w:lang w:eastAsia="ko-KR"/>
              </w:rPr>
              <w:t>11be D0.3</w:t>
            </w:r>
            <w:r w:rsidR="00C723BC">
              <w:rPr>
                <w:rFonts w:hint="eastAsia"/>
                <w:lang w:eastAsia="ko-KR"/>
              </w:rPr>
              <w:t xml:space="preserve"> </w:t>
            </w:r>
            <w:r w:rsidR="00EE3B03">
              <w:rPr>
                <w:lang w:eastAsia="ko-KR"/>
              </w:rPr>
              <w:t xml:space="preserve">CR for </w:t>
            </w:r>
            <w:r>
              <w:rPr>
                <w:lang w:eastAsia="ko-KR"/>
              </w:rPr>
              <w:t>12.4</w:t>
            </w:r>
          </w:p>
        </w:tc>
      </w:tr>
      <w:tr w:rsidR="00C723BC" w:rsidRPr="00183F4C" w14:paraId="609B60F1" w14:textId="77777777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4BE925CF" w:rsidR="00C723BC" w:rsidRPr="00183F4C" w:rsidRDefault="00C723BC" w:rsidP="005B54AE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DA109E">
              <w:rPr>
                <w:b w:val="0"/>
                <w:sz w:val="20"/>
              </w:rPr>
              <w:t>2</w:t>
            </w:r>
            <w:r w:rsidR="00D96337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D96337">
              <w:rPr>
                <w:b w:val="0"/>
                <w:sz w:val="20"/>
                <w:lang w:eastAsia="ko-KR"/>
              </w:rPr>
              <w:t>02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D96337">
              <w:rPr>
                <w:b w:val="0"/>
                <w:sz w:val="20"/>
                <w:lang w:eastAsia="ko-KR"/>
              </w:rPr>
              <w:t>1</w:t>
            </w:r>
            <w:r w:rsidR="009103DF">
              <w:rPr>
                <w:b w:val="0"/>
                <w:sz w:val="20"/>
                <w:lang w:eastAsia="ko-KR"/>
              </w:rPr>
              <w:t>7</w:t>
            </w:r>
          </w:p>
        </w:tc>
      </w:tr>
      <w:tr w:rsidR="00C723BC" w:rsidRPr="00183F4C" w14:paraId="7589CE27" w14:textId="77777777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B034CE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5845F0" w:rsidRPr="00183F4C" w14:paraId="06708DAC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6E9A8CE" w14:textId="77777777" w:rsidR="005845F0" w:rsidRPr="00183F4C" w:rsidRDefault="005845F0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 Huang</w:t>
            </w:r>
          </w:p>
        </w:tc>
        <w:tc>
          <w:tcPr>
            <w:tcW w:w="1440" w:type="dxa"/>
            <w:vAlign w:val="center"/>
          </w:tcPr>
          <w:p w14:paraId="5CFDDB6C" w14:textId="77777777" w:rsidR="005845F0" w:rsidRPr="00183F4C" w:rsidRDefault="005845F0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610" w:type="dxa"/>
            <w:vAlign w:val="center"/>
          </w:tcPr>
          <w:p w14:paraId="11D7B05A" w14:textId="77777777" w:rsidR="005845F0" w:rsidRPr="003F0DA2" w:rsidRDefault="005845F0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3F0DA2">
              <w:rPr>
                <w:b w:val="0"/>
                <w:sz w:val="18"/>
                <w:szCs w:val="18"/>
                <w:lang w:eastAsia="ko-KR"/>
              </w:rPr>
              <w:t xml:space="preserve">2200 Mission College Blvd, Santa </w:t>
            </w:r>
            <w:proofErr w:type="gramStart"/>
            <w:r w:rsidRPr="003F0DA2">
              <w:rPr>
                <w:b w:val="0"/>
                <w:sz w:val="18"/>
                <w:szCs w:val="18"/>
                <w:lang w:eastAsia="ko-KR"/>
              </w:rPr>
              <w:t>Clara,  CA</w:t>
            </w:r>
            <w:proofErr w:type="gramEnd"/>
            <w:r w:rsidRPr="003F0DA2">
              <w:rPr>
                <w:b w:val="0"/>
                <w:sz w:val="18"/>
                <w:szCs w:val="18"/>
                <w:lang w:eastAsia="ko-KR"/>
              </w:rPr>
              <w:t xml:space="preserve">  950542200 </w:t>
            </w:r>
          </w:p>
        </w:tc>
        <w:tc>
          <w:tcPr>
            <w:tcW w:w="1620" w:type="dxa"/>
            <w:vAlign w:val="center"/>
          </w:tcPr>
          <w:p w14:paraId="1A9538AD" w14:textId="77777777" w:rsidR="005845F0" w:rsidRPr="003F0DA2" w:rsidRDefault="005845F0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9ABFF5D" w14:textId="77777777" w:rsidR="005845F0" w:rsidRPr="00183F4C" w:rsidRDefault="005845F0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po-kai.huang@intel.com</w:t>
            </w:r>
          </w:p>
        </w:tc>
      </w:tr>
      <w:tr w:rsidR="00DF5DF0" w:rsidRPr="00183F4C" w14:paraId="4C7DEC40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02235D0E" w14:textId="72612421" w:rsidR="00DF5DF0" w:rsidRDefault="00DF5DF0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21B59989" w14:textId="6DF1DABB" w:rsidR="00DF5DF0" w:rsidRDefault="00DF5DF0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4ECFE022" w14:textId="77777777" w:rsidR="00DF5DF0" w:rsidRPr="003F0DA2" w:rsidRDefault="00DF5DF0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7D64E26" w14:textId="77777777" w:rsidR="00DF5DF0" w:rsidRPr="003F0DA2" w:rsidRDefault="00DF5DF0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380BA76" w14:textId="77777777" w:rsidR="00DF5DF0" w:rsidRDefault="00DF5DF0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F5DF0" w:rsidRPr="00183F4C" w14:paraId="7D4FB5F0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8C3721F" w14:textId="2165CDF4" w:rsidR="00DF5DF0" w:rsidRDefault="00DF5DF0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5CFDF23E" w14:textId="283C03AD" w:rsidR="00DF5DF0" w:rsidRDefault="00DF5DF0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5430C58" w14:textId="77777777" w:rsidR="00DF5DF0" w:rsidRPr="003F0DA2" w:rsidRDefault="00DF5DF0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83D3AF3" w14:textId="77777777" w:rsidR="00DF5DF0" w:rsidRPr="003F0DA2" w:rsidRDefault="00DF5DF0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00B51D8" w14:textId="77777777" w:rsidR="00DF5DF0" w:rsidRDefault="00DF5DF0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F5DF0" w:rsidRPr="00183F4C" w14:paraId="1FDCB0EB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034769BB" w14:textId="2407AF06" w:rsidR="00DF5DF0" w:rsidRDefault="00DF5DF0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65AFED3E" w14:textId="599AD5C4" w:rsidR="00DF5DF0" w:rsidRDefault="00DF5DF0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292D5A37" w14:textId="77777777" w:rsidR="00DF5DF0" w:rsidRPr="003F0DA2" w:rsidRDefault="00DF5DF0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BEAAFAB" w14:textId="77777777" w:rsidR="00DF5DF0" w:rsidRPr="003F0DA2" w:rsidRDefault="00DF5DF0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5621C19" w14:textId="77777777" w:rsidR="00DF5DF0" w:rsidRDefault="00DF5DF0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A563E" w:rsidRPr="00183F4C" w14:paraId="4440DF38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75FF57CD" w14:textId="7EBF6FE5" w:rsidR="00DA563E" w:rsidRDefault="00DA563E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5FD84D61" w14:textId="55D24575" w:rsidR="00DA563E" w:rsidRDefault="00DA563E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81D7076" w14:textId="77777777" w:rsidR="00DA563E" w:rsidRPr="003F0DA2" w:rsidRDefault="00DA563E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C7019C2" w14:textId="77777777" w:rsidR="00DA563E" w:rsidRPr="003F0DA2" w:rsidRDefault="00DA563E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3991ED7" w14:textId="77777777" w:rsidR="00DA563E" w:rsidRDefault="00DA563E" w:rsidP="00DF5DF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7A8E9992" w:rsidR="005E768D" w:rsidRPr="004D2D75" w:rsidRDefault="00A909A2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14B6E485">
                <wp:simplePos x="0" y="0"/>
                <wp:positionH relativeFrom="column">
                  <wp:posOffset>-63500</wp:posOffset>
                </wp:positionH>
                <wp:positionV relativeFrom="paragraph">
                  <wp:posOffset>201930</wp:posOffset>
                </wp:positionV>
                <wp:extent cx="5943600" cy="2660650"/>
                <wp:effectExtent l="0" t="0" r="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66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A96B07" w:rsidRDefault="00A96B07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ED5FEF4" w14:textId="585A0748" w:rsidR="000C4073" w:rsidRDefault="00A96B07" w:rsidP="006A40FB">
                            <w:pPr>
                              <w:jc w:val="both"/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This submission propos</w:t>
                            </w:r>
                            <w:r>
                              <w:rPr>
                                <w:lang w:eastAsia="ko-KR"/>
                              </w:rPr>
                              <w:t>es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s</w:t>
                            </w:r>
                            <w:r>
                              <w:rPr>
                                <w:lang w:eastAsia="ko-KR"/>
                              </w:rPr>
                              <w:t xml:space="preserve"> for </w:t>
                            </w:r>
                            <w:r w:rsidR="006C49C7">
                              <w:rPr>
                                <w:lang w:eastAsia="ko-KR"/>
                              </w:rPr>
                              <w:t>the following CIDs:</w:t>
                            </w:r>
                          </w:p>
                          <w:p w14:paraId="123D7E6A" w14:textId="77777777" w:rsidR="000C4073" w:rsidRDefault="000C4073" w:rsidP="006A40FB">
                            <w:pPr>
                              <w:jc w:val="both"/>
                            </w:pPr>
                          </w:p>
                          <w:p w14:paraId="6DE7B951" w14:textId="4046670C" w:rsidR="000C4073" w:rsidRDefault="00001070" w:rsidP="006A40FB">
                            <w:pPr>
                              <w:jc w:val="both"/>
                            </w:pPr>
                            <w:r>
                              <w:t xml:space="preserve">2864, 2284, </w:t>
                            </w:r>
                            <w:r w:rsidR="00B07C4A">
                              <w:t xml:space="preserve">2285, 2286, 2487, 2576, </w:t>
                            </w:r>
                            <w:r w:rsidR="00267A35">
                              <w:t>Mark’s comment</w:t>
                            </w:r>
                            <w:r w:rsidR="00CA4BBD">
                              <w:t>s</w:t>
                            </w:r>
                          </w:p>
                          <w:p w14:paraId="392105FC" w14:textId="77777777" w:rsidR="003C6265" w:rsidRDefault="003C6265" w:rsidP="006A40FB">
                            <w:pPr>
                              <w:jc w:val="both"/>
                            </w:pPr>
                          </w:p>
                          <w:p w14:paraId="49BEED2D" w14:textId="77777777" w:rsidR="00A96B07" w:rsidRDefault="00A96B07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A96B07" w:rsidRDefault="00A96B07" w:rsidP="006A40FB">
                            <w:pPr>
                              <w:jc w:val="both"/>
                            </w:pPr>
                          </w:p>
                          <w:p w14:paraId="08F6AC5D" w14:textId="20B738E1" w:rsidR="00A96B07" w:rsidRDefault="00A96B07" w:rsidP="0013135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300DD9FE" w14:textId="707038DF" w:rsidR="0086205A" w:rsidRDefault="0086205A" w:rsidP="0013135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 xml:space="preserve">Rev 1: Editorial revision. </w:t>
                            </w:r>
                          </w:p>
                          <w:p w14:paraId="57543283" w14:textId="01EF3D22" w:rsidR="00A96B07" w:rsidRDefault="00A96B07" w:rsidP="00D51A75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  <w:p w14:paraId="321BF2F3" w14:textId="7544323C" w:rsidR="00A96B07" w:rsidRDefault="00A96B07" w:rsidP="00604E5C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  <w:p w14:paraId="7A3F1A63" w14:textId="77777777" w:rsidR="00A96B07" w:rsidRDefault="00A96B07" w:rsidP="00865DAE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pt;margin-top:15.9pt;width:468pt;height:20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" o:allowincell="f" stroked="f">
                <v:textbox>
                  <w:txbxContent>
                    <w:p w14:paraId="5F4819D2" w14:textId="77777777" w:rsidR="00A96B07" w:rsidRDefault="00A96B07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ED5FEF4" w14:textId="585A0748" w:rsidR="000C4073" w:rsidRDefault="00A96B07" w:rsidP="006A40FB">
                      <w:pPr>
                        <w:jc w:val="both"/>
                      </w:pPr>
                      <w:r>
                        <w:rPr>
                          <w:rFonts w:hint="eastAsia"/>
                          <w:lang w:eastAsia="ko-KR"/>
                        </w:rPr>
                        <w:t>This submission propos</w:t>
                      </w:r>
                      <w:r>
                        <w:rPr>
                          <w:lang w:eastAsia="ko-KR"/>
                        </w:rPr>
                        <w:t>es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>s</w:t>
                      </w:r>
                      <w:r>
                        <w:rPr>
                          <w:lang w:eastAsia="ko-KR"/>
                        </w:rPr>
                        <w:t xml:space="preserve"> for </w:t>
                      </w:r>
                      <w:r w:rsidR="006C49C7">
                        <w:rPr>
                          <w:lang w:eastAsia="ko-KR"/>
                        </w:rPr>
                        <w:t>the following CIDs:</w:t>
                      </w:r>
                    </w:p>
                    <w:p w14:paraId="123D7E6A" w14:textId="77777777" w:rsidR="000C4073" w:rsidRDefault="000C4073" w:rsidP="006A40FB">
                      <w:pPr>
                        <w:jc w:val="both"/>
                      </w:pPr>
                    </w:p>
                    <w:p w14:paraId="6DE7B951" w14:textId="4046670C" w:rsidR="000C4073" w:rsidRDefault="00001070" w:rsidP="006A40FB">
                      <w:pPr>
                        <w:jc w:val="both"/>
                      </w:pPr>
                      <w:r>
                        <w:t xml:space="preserve">2864, 2284, </w:t>
                      </w:r>
                      <w:r w:rsidR="00B07C4A">
                        <w:t xml:space="preserve">2285, 2286, 2487, 2576, </w:t>
                      </w:r>
                      <w:r w:rsidR="00267A35">
                        <w:t>Mark’s comment</w:t>
                      </w:r>
                      <w:r w:rsidR="00CA4BBD">
                        <w:t>s</w:t>
                      </w:r>
                    </w:p>
                    <w:p w14:paraId="392105FC" w14:textId="77777777" w:rsidR="003C6265" w:rsidRDefault="003C6265" w:rsidP="006A40FB">
                      <w:pPr>
                        <w:jc w:val="both"/>
                      </w:pPr>
                    </w:p>
                    <w:p w14:paraId="49BEED2D" w14:textId="77777777" w:rsidR="00A96B07" w:rsidRDefault="00A96B07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A96B07" w:rsidRDefault="00A96B07" w:rsidP="006A40FB">
                      <w:pPr>
                        <w:jc w:val="both"/>
                      </w:pPr>
                    </w:p>
                    <w:p w14:paraId="08F6AC5D" w14:textId="20B738E1" w:rsidR="00A96B07" w:rsidRDefault="00A96B07" w:rsidP="0013135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300DD9FE" w14:textId="707038DF" w:rsidR="0086205A" w:rsidRDefault="0086205A" w:rsidP="0013135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 xml:space="preserve">Rev 1: Editorial revision. </w:t>
                      </w:r>
                    </w:p>
                    <w:p w14:paraId="57543283" w14:textId="01EF3D22" w:rsidR="00A96B07" w:rsidRDefault="00A96B07" w:rsidP="00D51A75">
                      <w:pPr>
                        <w:pStyle w:val="ListParagraph"/>
                        <w:ind w:leftChars="0" w:left="720"/>
                        <w:jc w:val="both"/>
                      </w:pPr>
                    </w:p>
                    <w:p w14:paraId="321BF2F3" w14:textId="7544323C" w:rsidR="00A96B07" w:rsidRDefault="00A96B07" w:rsidP="00604E5C">
                      <w:pPr>
                        <w:pStyle w:val="ListParagraph"/>
                        <w:ind w:leftChars="0" w:left="720"/>
                        <w:jc w:val="both"/>
                      </w:pPr>
                    </w:p>
                    <w:p w14:paraId="7A3F1A63" w14:textId="77777777" w:rsidR="00A96B07" w:rsidRDefault="00A96B07" w:rsidP="00865DAE">
                      <w:pPr>
                        <w:pStyle w:val="ListParagraph"/>
                        <w:ind w:leftChars="0" w:left="72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170E8C">
        <w:rPr>
          <w:sz w:val="22"/>
        </w:rPr>
        <w:tab/>
      </w:r>
      <w:r w:rsidR="00170E8C"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0BC3EE30" w14:textId="77777777" w:rsidR="00DC0CA2" w:rsidRDefault="005E768D" w:rsidP="00F2637D">
      <w:r w:rsidRPr="004D2D75">
        <w:br w:type="page"/>
      </w:r>
    </w:p>
    <w:p w14:paraId="769551EB" w14:textId="77777777" w:rsidR="00DC0CA2" w:rsidRDefault="00DC0CA2" w:rsidP="00F2637D"/>
    <w:p w14:paraId="5974A433" w14:textId="77777777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37E11470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CA4BBD">
        <w:rPr>
          <w:lang w:eastAsia="ko-KR"/>
        </w:rPr>
        <w:t>be</w:t>
      </w:r>
      <w:proofErr w:type="spellEnd"/>
      <w:r w:rsidR="005C7311">
        <w:rPr>
          <w:lang w:eastAsia="ko-KR"/>
        </w:rPr>
        <w:t xml:space="preserve"> D</w:t>
      </w:r>
      <w:r w:rsidR="00CA4BBD">
        <w:rPr>
          <w:lang w:eastAsia="ko-KR"/>
        </w:rPr>
        <w:t>0.3</w:t>
      </w:r>
      <w:r w:rsidRPr="004F3AF6">
        <w:rPr>
          <w:lang w:eastAsia="ko-KR"/>
        </w:rPr>
        <w:t xml:space="preserve"> 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1FB386EF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A4BBD">
        <w:rPr>
          <w:b/>
          <w:bCs/>
          <w:i/>
          <w:iCs/>
          <w:lang w:eastAsia="ko-KR"/>
        </w:rPr>
        <w:t>be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473F40">
        <w:rPr>
          <w:b/>
          <w:bCs/>
          <w:i/>
          <w:iCs/>
          <w:lang w:eastAsia="ko-KR"/>
        </w:rPr>
        <w:t>D</w:t>
      </w:r>
      <w:r w:rsidR="00CA4BBD">
        <w:rPr>
          <w:b/>
          <w:bCs/>
          <w:i/>
          <w:iCs/>
          <w:lang w:eastAsia="ko-KR"/>
        </w:rPr>
        <w:t>0.3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526F1DB2" w:rsidR="00F2637D" w:rsidRDefault="00F2637D" w:rsidP="00F2637D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0FE7D8E6" w14:textId="77777777" w:rsidR="00FA5D88" w:rsidRDefault="00FA5D88" w:rsidP="00F2637D">
      <w:pPr>
        <w:rPr>
          <w:b/>
          <w:bCs/>
          <w:i/>
          <w:iCs/>
          <w:lang w:eastAsia="ko-KR"/>
        </w:rPr>
      </w:pPr>
    </w:p>
    <w:p w14:paraId="4C78AF8C" w14:textId="77777777" w:rsidR="005A2989" w:rsidRDefault="005A2989" w:rsidP="00F2637D">
      <w:pPr>
        <w:rPr>
          <w:b/>
          <w:bCs/>
          <w:i/>
          <w:iCs/>
          <w:lang w:eastAsia="ko-KR"/>
        </w:rPr>
      </w:pPr>
    </w:p>
    <w:tbl>
      <w:tblPr>
        <w:tblStyle w:val="TableGrid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721"/>
        <w:gridCol w:w="900"/>
        <w:gridCol w:w="720"/>
        <w:gridCol w:w="900"/>
        <w:gridCol w:w="2875"/>
        <w:gridCol w:w="1625"/>
        <w:gridCol w:w="3207"/>
      </w:tblGrid>
      <w:tr w:rsidR="00871315" w:rsidRPr="0043413E" w14:paraId="5DA65416" w14:textId="77777777" w:rsidTr="00956C8B">
        <w:trPr>
          <w:trHeight w:val="373"/>
        </w:trPr>
        <w:tc>
          <w:tcPr>
            <w:tcW w:w="721" w:type="dxa"/>
          </w:tcPr>
          <w:p w14:paraId="4CF35CFC" w14:textId="3C6F89DA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900" w:type="dxa"/>
          </w:tcPr>
          <w:p w14:paraId="2F430232" w14:textId="1E084CE2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720" w:type="dxa"/>
          </w:tcPr>
          <w:p w14:paraId="38B7F90E" w14:textId="3F7A4807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proofErr w:type="gramStart"/>
            <w:r w:rsidRPr="00677427">
              <w:rPr>
                <w:b/>
                <w:bCs/>
                <w:sz w:val="16"/>
                <w:szCs w:val="16"/>
                <w:lang w:eastAsia="ko-KR"/>
              </w:rPr>
              <w:t>P.L</w:t>
            </w:r>
            <w:proofErr w:type="gramEnd"/>
          </w:p>
        </w:tc>
        <w:tc>
          <w:tcPr>
            <w:tcW w:w="900" w:type="dxa"/>
          </w:tcPr>
          <w:p w14:paraId="04DA4D1B" w14:textId="512A0AC9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Clause</w:t>
            </w:r>
          </w:p>
        </w:tc>
        <w:tc>
          <w:tcPr>
            <w:tcW w:w="2875" w:type="dxa"/>
          </w:tcPr>
          <w:p w14:paraId="45CCAF11" w14:textId="54EC9D7B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625" w:type="dxa"/>
          </w:tcPr>
          <w:p w14:paraId="58650A19" w14:textId="14625712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3207" w:type="dxa"/>
          </w:tcPr>
          <w:p w14:paraId="374142A4" w14:textId="1BB309C9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F1450B" w:rsidRPr="00DF4A52" w14:paraId="191FC812" w14:textId="77777777" w:rsidTr="00956C8B">
        <w:trPr>
          <w:trHeight w:val="980"/>
        </w:trPr>
        <w:tc>
          <w:tcPr>
            <w:tcW w:w="721" w:type="dxa"/>
          </w:tcPr>
          <w:p w14:paraId="3E7923C2" w14:textId="01F053C3" w:rsidR="00F1450B" w:rsidRPr="00EA64A3" w:rsidRDefault="00F1450B" w:rsidP="00F145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9103DF">
              <w:rPr>
                <w:rFonts w:ascii="Calibri" w:hAnsi="Calibri" w:cs="Calibri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sz w:val="18"/>
                <w:szCs w:val="18"/>
              </w:rPr>
              <w:t>864</w:t>
            </w:r>
          </w:p>
        </w:tc>
        <w:tc>
          <w:tcPr>
            <w:tcW w:w="900" w:type="dxa"/>
          </w:tcPr>
          <w:p w14:paraId="6C5FF1DB" w14:textId="77777777" w:rsidR="00F1450B" w:rsidRPr="00F1450B" w:rsidRDefault="00F1450B" w:rsidP="00F1450B">
            <w:pPr>
              <w:rPr>
                <w:rFonts w:ascii="Calibri" w:hAnsi="Calibri" w:cs="Calibri"/>
                <w:sz w:val="18"/>
                <w:szCs w:val="18"/>
              </w:rPr>
            </w:pPr>
            <w:r w:rsidRPr="00F1450B">
              <w:rPr>
                <w:rFonts w:ascii="Calibri" w:hAnsi="Calibri" w:cs="Calibri"/>
                <w:sz w:val="18"/>
                <w:szCs w:val="18"/>
              </w:rPr>
              <w:t>Stephen McCann</w:t>
            </w:r>
          </w:p>
          <w:p w14:paraId="485DA1D1" w14:textId="0414DECF" w:rsidR="00F1450B" w:rsidRPr="00EA64A3" w:rsidRDefault="00F1450B" w:rsidP="00F145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0" w:type="dxa"/>
          </w:tcPr>
          <w:p w14:paraId="4B15AEAF" w14:textId="35D0EAB0" w:rsidR="00F1450B" w:rsidRPr="00EA64A3" w:rsidRDefault="00F1450B" w:rsidP="00F145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112.30</w:t>
            </w:r>
          </w:p>
        </w:tc>
        <w:tc>
          <w:tcPr>
            <w:tcW w:w="900" w:type="dxa"/>
          </w:tcPr>
          <w:p w14:paraId="69199523" w14:textId="77777777" w:rsidR="00F1450B" w:rsidRPr="00F1450B" w:rsidRDefault="00F1450B" w:rsidP="00F1450B">
            <w:pPr>
              <w:rPr>
                <w:rFonts w:ascii="Calibri" w:hAnsi="Calibri" w:cs="Calibri"/>
                <w:sz w:val="18"/>
                <w:szCs w:val="18"/>
              </w:rPr>
            </w:pPr>
            <w:r w:rsidRPr="00F1450B">
              <w:rPr>
                <w:rFonts w:ascii="Calibri" w:hAnsi="Calibri" w:cs="Calibri"/>
                <w:sz w:val="18"/>
                <w:szCs w:val="18"/>
              </w:rPr>
              <w:t>12.4.1</w:t>
            </w:r>
          </w:p>
          <w:p w14:paraId="19DB4EA9" w14:textId="26FD9A6D" w:rsidR="00F1450B" w:rsidRPr="00EA64A3" w:rsidRDefault="00F1450B" w:rsidP="00F145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75" w:type="dxa"/>
          </w:tcPr>
          <w:p w14:paraId="0D657021" w14:textId="5E1E9321" w:rsidR="00F1450B" w:rsidRPr="00EA64A3" w:rsidRDefault="00F1450B" w:rsidP="00F145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F1450B">
              <w:rPr>
                <w:rFonts w:ascii="Calibri" w:hAnsi="Calibri" w:cs="Calibri"/>
                <w:sz w:val="18"/>
                <w:szCs w:val="18"/>
              </w:rPr>
              <w:t>An "AP STA" is an "AP".</w:t>
            </w:r>
          </w:p>
        </w:tc>
        <w:tc>
          <w:tcPr>
            <w:tcW w:w="1625" w:type="dxa"/>
          </w:tcPr>
          <w:p w14:paraId="078B6773" w14:textId="55FF3BF8" w:rsidR="00F1450B" w:rsidRPr="00EA64A3" w:rsidRDefault="00F1450B" w:rsidP="00F145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F1450B">
              <w:rPr>
                <w:rFonts w:ascii="Calibri" w:hAnsi="Calibri" w:cs="Calibri"/>
                <w:sz w:val="18"/>
                <w:szCs w:val="18"/>
              </w:rPr>
              <w:t xml:space="preserve">Change all </w:t>
            </w:r>
            <w:proofErr w:type="spellStart"/>
            <w:r w:rsidRPr="00F1450B">
              <w:rPr>
                <w:rFonts w:ascii="Calibri" w:hAnsi="Calibri" w:cs="Calibri"/>
                <w:sz w:val="18"/>
                <w:szCs w:val="18"/>
              </w:rPr>
              <w:t>occurances</w:t>
            </w:r>
            <w:proofErr w:type="spellEnd"/>
            <w:r w:rsidRPr="00F1450B">
              <w:rPr>
                <w:rFonts w:ascii="Calibri" w:hAnsi="Calibri" w:cs="Calibri"/>
                <w:sz w:val="18"/>
                <w:szCs w:val="18"/>
              </w:rPr>
              <w:t xml:space="preserve"> of "AP STA" to "AP".</w:t>
            </w:r>
          </w:p>
        </w:tc>
        <w:tc>
          <w:tcPr>
            <w:tcW w:w="3207" w:type="dxa"/>
          </w:tcPr>
          <w:p w14:paraId="11B322BC" w14:textId="0E9DC9F1" w:rsidR="00F1450B" w:rsidRDefault="007651B4" w:rsidP="00F145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Revised – </w:t>
            </w:r>
          </w:p>
          <w:p w14:paraId="27E40A0E" w14:textId="77777777" w:rsidR="007651B4" w:rsidRDefault="007651B4" w:rsidP="00F145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64424798" w14:textId="4E85FCBC" w:rsidR="007651B4" w:rsidRDefault="007651B4" w:rsidP="00F145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The </w:t>
            </w:r>
            <w:r w:rsidR="007B71C5">
              <w:rPr>
                <w:rFonts w:ascii="Calibri" w:hAnsi="Calibri" w:cs="Calibri"/>
                <w:sz w:val="18"/>
                <w:szCs w:val="18"/>
              </w:rPr>
              <w:t xml:space="preserve">cited texts </w:t>
            </w:r>
            <w:r w:rsidR="0070331B">
              <w:rPr>
                <w:rFonts w:ascii="Calibri" w:hAnsi="Calibri" w:cs="Calibri"/>
                <w:sz w:val="18"/>
                <w:szCs w:val="18"/>
              </w:rPr>
              <w:t>are</w:t>
            </w:r>
            <w:r w:rsidR="007B71C5">
              <w:rPr>
                <w:rFonts w:ascii="Calibri" w:hAnsi="Calibri" w:cs="Calibri"/>
                <w:sz w:val="18"/>
                <w:szCs w:val="18"/>
              </w:rPr>
              <w:t xml:space="preserve"> in the baseline</w:t>
            </w:r>
            <w:r w:rsidR="00C9360C">
              <w:rPr>
                <w:rFonts w:ascii="Calibri" w:hAnsi="Calibri" w:cs="Calibri"/>
                <w:sz w:val="18"/>
                <w:szCs w:val="18"/>
              </w:rPr>
              <w:t>, but ok to revise since this is an editorial revision.</w:t>
            </w:r>
          </w:p>
          <w:p w14:paraId="651576AC" w14:textId="77777777" w:rsidR="00C9360C" w:rsidRDefault="00C9360C" w:rsidP="00F145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133000C2" w14:textId="5CFB101B" w:rsidR="000F0783" w:rsidRDefault="000F0783" w:rsidP="000F078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editor to make the changes shown in 11-21/0260</w:t>
            </w:r>
            <w:r w:rsidR="00562508">
              <w:rPr>
                <w:rFonts w:ascii="Calibri" w:hAnsi="Calibri" w:cs="Arial"/>
                <w:sz w:val="18"/>
                <w:szCs w:val="18"/>
              </w:rPr>
              <w:t>r1</w:t>
            </w:r>
            <w:r>
              <w:rPr>
                <w:rFonts w:ascii="Calibri" w:hAnsi="Calibri" w:cs="Arial"/>
                <w:sz w:val="18"/>
                <w:szCs w:val="18"/>
              </w:rPr>
              <w:t xml:space="preserve"> under all headings that include CID 2864</w:t>
            </w:r>
          </w:p>
          <w:p w14:paraId="0A0C68DE" w14:textId="5DC18B9A" w:rsidR="00C9360C" w:rsidRPr="00EA64A3" w:rsidRDefault="00C9360C" w:rsidP="00F145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7A97" w:rsidRPr="00DF4A52" w14:paraId="2BC8BAC2" w14:textId="77777777" w:rsidTr="00956C8B">
        <w:trPr>
          <w:trHeight w:val="980"/>
        </w:trPr>
        <w:tc>
          <w:tcPr>
            <w:tcW w:w="721" w:type="dxa"/>
          </w:tcPr>
          <w:p w14:paraId="219AD99B" w14:textId="36933095" w:rsidR="00C57A97" w:rsidRPr="009103DF" w:rsidRDefault="00C57A97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C57A97">
              <w:rPr>
                <w:rFonts w:ascii="Calibri" w:hAnsi="Calibri" w:cs="Calibri"/>
                <w:sz w:val="18"/>
                <w:szCs w:val="18"/>
              </w:rPr>
              <w:t>2284</w:t>
            </w:r>
          </w:p>
        </w:tc>
        <w:tc>
          <w:tcPr>
            <w:tcW w:w="900" w:type="dxa"/>
          </w:tcPr>
          <w:p w14:paraId="4C9AD0CC" w14:textId="47BB9DF8" w:rsidR="00C57A97" w:rsidRPr="00EA64A3" w:rsidRDefault="00C57A97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C57A97">
              <w:rPr>
                <w:rFonts w:ascii="Calibri" w:hAnsi="Calibri" w:cs="Calibri"/>
                <w:sz w:val="18"/>
                <w:szCs w:val="18"/>
              </w:rPr>
              <w:t>Michael Montemurro</w:t>
            </w:r>
          </w:p>
        </w:tc>
        <w:tc>
          <w:tcPr>
            <w:tcW w:w="720" w:type="dxa"/>
          </w:tcPr>
          <w:p w14:paraId="6A48F281" w14:textId="0BEE700A" w:rsidR="00C57A97" w:rsidRPr="00EA64A3" w:rsidRDefault="00C57A97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113.32</w:t>
            </w:r>
          </w:p>
        </w:tc>
        <w:tc>
          <w:tcPr>
            <w:tcW w:w="900" w:type="dxa"/>
          </w:tcPr>
          <w:p w14:paraId="0B8C3B3F" w14:textId="121690C6" w:rsidR="00C57A97" w:rsidRPr="00EA64A3" w:rsidRDefault="00C57A97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C57A97">
              <w:rPr>
                <w:rFonts w:ascii="Calibri" w:hAnsi="Calibri" w:cs="Calibri"/>
                <w:sz w:val="18"/>
                <w:szCs w:val="18"/>
              </w:rPr>
              <w:t>12.4.3</w:t>
            </w:r>
          </w:p>
        </w:tc>
        <w:tc>
          <w:tcPr>
            <w:tcW w:w="2875" w:type="dxa"/>
          </w:tcPr>
          <w:p w14:paraId="1DC9A772" w14:textId="6C68FD5D" w:rsidR="00C57A97" w:rsidRPr="00EA64A3" w:rsidRDefault="00C57A97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C57A97">
              <w:rPr>
                <w:rFonts w:ascii="Calibri" w:hAnsi="Calibri" w:cs="Calibri"/>
                <w:sz w:val="18"/>
                <w:szCs w:val="18"/>
              </w:rPr>
              <w:t>This should just be MLD AP since that is the identity of the Authenticator.</w:t>
            </w:r>
          </w:p>
        </w:tc>
        <w:tc>
          <w:tcPr>
            <w:tcW w:w="1625" w:type="dxa"/>
          </w:tcPr>
          <w:p w14:paraId="5C2985CC" w14:textId="12CCD971" w:rsidR="00C57A97" w:rsidRPr="00EA64A3" w:rsidRDefault="00C57A97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C57A97">
              <w:rPr>
                <w:rFonts w:ascii="Calibri" w:hAnsi="Calibri" w:cs="Calibri"/>
                <w:sz w:val="18"/>
                <w:szCs w:val="18"/>
              </w:rPr>
              <w:t>Change "AP or APs affiliated with the AP MLD, respectively," to "AP MLD"</w:t>
            </w:r>
          </w:p>
        </w:tc>
        <w:tc>
          <w:tcPr>
            <w:tcW w:w="3207" w:type="dxa"/>
          </w:tcPr>
          <w:p w14:paraId="1FC539C8" w14:textId="644278ED" w:rsidR="00C57A97" w:rsidRDefault="00360114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Revised – </w:t>
            </w:r>
          </w:p>
          <w:p w14:paraId="7DF6B73C" w14:textId="3A4B0BD7" w:rsidR="00360114" w:rsidRDefault="00360114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6C121703" w14:textId="74728FEB" w:rsidR="00E922D0" w:rsidRDefault="00E922D0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referered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E6411">
              <w:rPr>
                <w:rFonts w:ascii="Calibri" w:hAnsi="Calibri" w:cs="Calibri"/>
                <w:sz w:val="18"/>
                <w:szCs w:val="18"/>
              </w:rPr>
              <w:t>sentence is about the setting of “</w:t>
            </w:r>
            <w:r w:rsidR="00CE6411" w:rsidRPr="00CE6411">
              <w:rPr>
                <w:rFonts w:ascii="Calibri" w:hAnsi="Calibri" w:cs="Calibri"/>
                <w:sz w:val="18"/>
                <w:szCs w:val="18"/>
              </w:rPr>
              <w:t xml:space="preserve">the SAE Password Identifiers </w:t>
            </w:r>
            <w:proofErr w:type="gramStart"/>
            <w:r w:rsidR="00CE6411" w:rsidRPr="00CE6411">
              <w:rPr>
                <w:rFonts w:ascii="Calibri" w:hAnsi="Calibri" w:cs="Calibri"/>
                <w:sz w:val="18"/>
                <w:szCs w:val="18"/>
              </w:rPr>
              <w:t>In</w:t>
            </w:r>
            <w:proofErr w:type="gramEnd"/>
            <w:r w:rsidR="00CE6411" w:rsidRPr="00CE6411">
              <w:rPr>
                <w:rFonts w:ascii="Calibri" w:hAnsi="Calibri" w:cs="Calibri"/>
                <w:sz w:val="18"/>
                <w:szCs w:val="18"/>
              </w:rPr>
              <w:t xml:space="preserve"> Use subfield of the Extended Capabilities field of the Extended Capabilities element</w:t>
            </w:r>
            <w:r w:rsidR="00CE6411">
              <w:rPr>
                <w:rFonts w:ascii="Calibri" w:hAnsi="Calibri" w:cs="Calibri"/>
                <w:sz w:val="18"/>
                <w:szCs w:val="18"/>
              </w:rPr>
              <w:t>”</w:t>
            </w:r>
            <w:r w:rsidR="001C309E">
              <w:rPr>
                <w:rFonts w:ascii="Calibri" w:hAnsi="Calibri" w:cs="Calibri"/>
                <w:sz w:val="18"/>
                <w:szCs w:val="18"/>
              </w:rPr>
              <w:t>, which is an element sent by the APs of the AP MLD.</w:t>
            </w:r>
            <w:r w:rsidR="003D7973">
              <w:rPr>
                <w:rFonts w:ascii="Calibri" w:hAnsi="Calibri" w:cs="Calibri"/>
                <w:sz w:val="18"/>
                <w:szCs w:val="18"/>
              </w:rPr>
              <w:t xml:space="preserve"> However, given the </w:t>
            </w:r>
            <w:r w:rsidR="00754F3E">
              <w:rPr>
                <w:rFonts w:ascii="Calibri" w:hAnsi="Calibri" w:cs="Calibri"/>
                <w:sz w:val="18"/>
                <w:szCs w:val="18"/>
              </w:rPr>
              <w:t>number of comments on the paragraph, we separate the description to another paragraph</w:t>
            </w:r>
            <w:r w:rsidR="001D1A42">
              <w:rPr>
                <w:rFonts w:ascii="Calibri" w:hAnsi="Calibri" w:cs="Calibri"/>
                <w:sz w:val="18"/>
                <w:szCs w:val="18"/>
              </w:rPr>
              <w:t xml:space="preserve"> for clarity</w:t>
            </w:r>
            <w:r w:rsidR="00F14EC4">
              <w:rPr>
                <w:rFonts w:ascii="Calibri" w:hAnsi="Calibri" w:cs="Calibri"/>
                <w:sz w:val="18"/>
                <w:szCs w:val="18"/>
              </w:rPr>
              <w:t xml:space="preserve"> and emphasize that </w:t>
            </w:r>
            <w:r w:rsidR="00F14EC4" w:rsidRPr="00B6778B">
              <w:rPr>
                <w:rFonts w:ascii="Calibri" w:hAnsi="Calibri" w:cs="Calibri"/>
                <w:sz w:val="18"/>
                <w:szCs w:val="18"/>
              </w:rPr>
              <w:t>dot11RSNAConfigPasswordValueTable is maint</w:t>
            </w:r>
            <w:r w:rsidR="00E66BD8">
              <w:rPr>
                <w:rFonts w:ascii="Calibri" w:hAnsi="Calibri" w:cs="Calibri"/>
                <w:sz w:val="18"/>
                <w:szCs w:val="18"/>
              </w:rPr>
              <w:t>ain</w:t>
            </w:r>
            <w:r w:rsidR="00F14EC4" w:rsidRPr="00B6778B">
              <w:rPr>
                <w:rFonts w:ascii="Calibri" w:hAnsi="Calibri" w:cs="Calibri"/>
                <w:sz w:val="18"/>
                <w:szCs w:val="18"/>
              </w:rPr>
              <w:t>ed by the MLD.</w:t>
            </w:r>
          </w:p>
          <w:p w14:paraId="514BC404" w14:textId="62ABB946" w:rsidR="00754F3E" w:rsidRDefault="00754F3E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33158B85" w14:textId="3D9E19D5" w:rsidR="00754F3E" w:rsidRDefault="00754F3E" w:rsidP="00754F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editor to make the changes shown in 11-21/0260</w:t>
            </w:r>
            <w:r w:rsidR="00562508">
              <w:rPr>
                <w:rFonts w:ascii="Calibri" w:hAnsi="Calibri" w:cs="Arial"/>
                <w:sz w:val="18"/>
                <w:szCs w:val="18"/>
              </w:rPr>
              <w:t>r1</w:t>
            </w:r>
            <w:r>
              <w:rPr>
                <w:rFonts w:ascii="Calibri" w:hAnsi="Calibri" w:cs="Arial"/>
                <w:sz w:val="18"/>
                <w:szCs w:val="18"/>
              </w:rPr>
              <w:t xml:space="preserve"> under all headings that include CID 2284</w:t>
            </w:r>
          </w:p>
          <w:p w14:paraId="70EF9AE1" w14:textId="77777777" w:rsidR="00754F3E" w:rsidRDefault="00754F3E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495C061A" w14:textId="77777777" w:rsidR="00E922D0" w:rsidRDefault="00E922D0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3FFEC497" w14:textId="05D6E57C" w:rsidR="00360114" w:rsidRPr="00EA64A3" w:rsidRDefault="00360114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7A97" w:rsidRPr="00DF4A52" w14:paraId="66F557D2" w14:textId="77777777" w:rsidTr="00956C8B">
        <w:trPr>
          <w:trHeight w:val="980"/>
        </w:trPr>
        <w:tc>
          <w:tcPr>
            <w:tcW w:w="721" w:type="dxa"/>
          </w:tcPr>
          <w:p w14:paraId="4EB17F84" w14:textId="03A804C5" w:rsidR="00C57A97" w:rsidRPr="009103DF" w:rsidRDefault="00C57A97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C57A97">
              <w:rPr>
                <w:rFonts w:ascii="Calibri" w:hAnsi="Calibri" w:cs="Calibri"/>
                <w:sz w:val="18"/>
                <w:szCs w:val="18"/>
              </w:rPr>
              <w:t>2285</w:t>
            </w:r>
          </w:p>
        </w:tc>
        <w:tc>
          <w:tcPr>
            <w:tcW w:w="900" w:type="dxa"/>
          </w:tcPr>
          <w:p w14:paraId="0A75B908" w14:textId="5FCBAC97" w:rsidR="00C57A97" w:rsidRPr="00EA64A3" w:rsidRDefault="00C57A97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C57A97">
              <w:rPr>
                <w:rFonts w:ascii="Calibri" w:hAnsi="Calibri" w:cs="Calibri"/>
                <w:sz w:val="18"/>
                <w:szCs w:val="18"/>
              </w:rPr>
              <w:t>Michael Montemurro</w:t>
            </w:r>
          </w:p>
        </w:tc>
        <w:tc>
          <w:tcPr>
            <w:tcW w:w="720" w:type="dxa"/>
          </w:tcPr>
          <w:p w14:paraId="614825B8" w14:textId="231AF0DE" w:rsidR="00C57A97" w:rsidRPr="00EA64A3" w:rsidRDefault="00C57A97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113.32</w:t>
            </w:r>
          </w:p>
        </w:tc>
        <w:tc>
          <w:tcPr>
            <w:tcW w:w="900" w:type="dxa"/>
          </w:tcPr>
          <w:p w14:paraId="27DBFE6E" w14:textId="06BCC477" w:rsidR="00C57A97" w:rsidRPr="00EA64A3" w:rsidRDefault="00C57A97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C57A97">
              <w:rPr>
                <w:rFonts w:ascii="Calibri" w:hAnsi="Calibri" w:cs="Calibri"/>
                <w:sz w:val="18"/>
                <w:szCs w:val="18"/>
              </w:rPr>
              <w:t>12.4.3</w:t>
            </w:r>
          </w:p>
        </w:tc>
        <w:tc>
          <w:tcPr>
            <w:tcW w:w="2875" w:type="dxa"/>
          </w:tcPr>
          <w:p w14:paraId="3DBC7BBB" w14:textId="57BE72E1" w:rsidR="00C57A97" w:rsidRPr="00EA64A3" w:rsidRDefault="00C57A97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C57A97">
              <w:rPr>
                <w:rFonts w:ascii="Calibri" w:hAnsi="Calibri" w:cs="Calibri"/>
                <w:sz w:val="18"/>
                <w:szCs w:val="18"/>
              </w:rPr>
              <w:t>I hope for MLD operations that with MLDs this is still a BSS.</w:t>
            </w:r>
          </w:p>
        </w:tc>
        <w:tc>
          <w:tcPr>
            <w:tcW w:w="1625" w:type="dxa"/>
          </w:tcPr>
          <w:p w14:paraId="02E39080" w14:textId="404A0FBC" w:rsidR="00C57A97" w:rsidRPr="00EA64A3" w:rsidRDefault="00C57A97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C57A97">
              <w:rPr>
                <w:rFonts w:ascii="Calibri" w:hAnsi="Calibri" w:cs="Calibri"/>
                <w:sz w:val="18"/>
                <w:szCs w:val="18"/>
              </w:rPr>
              <w:t>Delete "or an AP MLD"</w:t>
            </w:r>
          </w:p>
        </w:tc>
        <w:tc>
          <w:tcPr>
            <w:tcW w:w="3207" w:type="dxa"/>
          </w:tcPr>
          <w:p w14:paraId="61B3A82D" w14:textId="77777777" w:rsidR="001C309E" w:rsidRDefault="001C309E" w:rsidP="001C309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Revised – </w:t>
            </w:r>
          </w:p>
          <w:p w14:paraId="0CB08DE7" w14:textId="77777777" w:rsidR="00C57A97" w:rsidRDefault="00C57A97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29C3757C" w14:textId="77777777" w:rsidR="001C309E" w:rsidRDefault="001C309E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BSS operation based on the baseline is defined </w:t>
            </w:r>
            <w:r w:rsidR="00B81A67">
              <w:rPr>
                <w:rFonts w:ascii="Calibri" w:hAnsi="Calibri" w:cs="Calibri"/>
                <w:sz w:val="18"/>
                <w:szCs w:val="18"/>
              </w:rPr>
              <w:t>as an STA that is synchronized with the AP, but it is understood that AP MLD may not have each affiliated APs synchronized</w:t>
            </w:r>
            <w:r w:rsidR="00F8713D">
              <w:rPr>
                <w:rFonts w:ascii="Calibri" w:hAnsi="Calibri" w:cs="Calibri"/>
                <w:sz w:val="18"/>
                <w:szCs w:val="18"/>
              </w:rPr>
              <w:t xml:space="preserve"> and have the same clock, so we technically </w:t>
            </w:r>
            <w:proofErr w:type="spellStart"/>
            <w:r w:rsidR="00F8713D">
              <w:rPr>
                <w:rFonts w:ascii="Calibri" w:hAnsi="Calibri" w:cs="Calibri"/>
                <w:sz w:val="18"/>
                <w:szCs w:val="18"/>
              </w:rPr>
              <w:t>can not</w:t>
            </w:r>
            <w:proofErr w:type="spellEnd"/>
            <w:r w:rsidR="00F8713D">
              <w:rPr>
                <w:rFonts w:ascii="Calibri" w:hAnsi="Calibri" w:cs="Calibri"/>
                <w:sz w:val="18"/>
                <w:szCs w:val="18"/>
              </w:rPr>
              <w:t xml:space="preserve"> call an AP MLD an BSS. </w:t>
            </w:r>
          </w:p>
          <w:p w14:paraId="104A8D80" w14:textId="6AA5809D" w:rsidR="00BD31A3" w:rsidRDefault="00BD31A3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However, given the number of comments on the paragraph, we separate the description to another paragraph for clarity.</w:t>
            </w:r>
          </w:p>
          <w:p w14:paraId="6A43FB2C" w14:textId="4D07B5A7" w:rsidR="00BD31A3" w:rsidRDefault="00BD31A3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4F719725" w14:textId="5E58DD18" w:rsidR="00BD31A3" w:rsidRDefault="00BD31A3" w:rsidP="00BD31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editor to make the changes shown in 11-21/0260</w:t>
            </w:r>
            <w:r w:rsidR="00562508">
              <w:rPr>
                <w:rFonts w:ascii="Calibri" w:hAnsi="Calibri" w:cs="Arial"/>
                <w:sz w:val="18"/>
                <w:szCs w:val="18"/>
              </w:rPr>
              <w:t>r1</w:t>
            </w:r>
            <w:r>
              <w:rPr>
                <w:rFonts w:ascii="Calibri" w:hAnsi="Calibri" w:cs="Arial"/>
                <w:sz w:val="18"/>
                <w:szCs w:val="18"/>
              </w:rPr>
              <w:t xml:space="preserve"> under all headings that include CID 2284</w:t>
            </w:r>
          </w:p>
          <w:p w14:paraId="3BD0AC5F" w14:textId="77777777" w:rsidR="00BD31A3" w:rsidRDefault="00BD31A3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6F2B30A0" w14:textId="7E369DA4" w:rsidR="00BD31A3" w:rsidRPr="00EA64A3" w:rsidRDefault="00BD31A3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7A97" w:rsidRPr="00DF4A52" w14:paraId="2A14B0B3" w14:textId="77777777" w:rsidTr="00956C8B">
        <w:trPr>
          <w:trHeight w:val="980"/>
        </w:trPr>
        <w:tc>
          <w:tcPr>
            <w:tcW w:w="721" w:type="dxa"/>
          </w:tcPr>
          <w:p w14:paraId="47F8148F" w14:textId="23A91172" w:rsidR="00C57A97" w:rsidRPr="009103DF" w:rsidRDefault="00C57A97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C57A97">
              <w:rPr>
                <w:rFonts w:ascii="Calibri" w:hAnsi="Calibri" w:cs="Calibri"/>
                <w:sz w:val="18"/>
                <w:szCs w:val="18"/>
              </w:rPr>
              <w:lastRenderedPageBreak/>
              <w:t>2286</w:t>
            </w:r>
          </w:p>
        </w:tc>
        <w:tc>
          <w:tcPr>
            <w:tcW w:w="900" w:type="dxa"/>
          </w:tcPr>
          <w:p w14:paraId="13397D1B" w14:textId="280F0E2B" w:rsidR="00C57A97" w:rsidRPr="00EA64A3" w:rsidRDefault="00C57A97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C57A97">
              <w:rPr>
                <w:rFonts w:ascii="Calibri" w:hAnsi="Calibri" w:cs="Calibri"/>
                <w:sz w:val="18"/>
                <w:szCs w:val="18"/>
              </w:rPr>
              <w:t>Michael Montemurro</w:t>
            </w:r>
          </w:p>
        </w:tc>
        <w:tc>
          <w:tcPr>
            <w:tcW w:w="720" w:type="dxa"/>
          </w:tcPr>
          <w:p w14:paraId="1F812F68" w14:textId="5D40B958" w:rsidR="00C57A97" w:rsidRPr="00EA64A3" w:rsidRDefault="00C57A97" w:rsidP="00EF0C9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113.32</w:t>
            </w:r>
          </w:p>
        </w:tc>
        <w:tc>
          <w:tcPr>
            <w:tcW w:w="900" w:type="dxa"/>
          </w:tcPr>
          <w:p w14:paraId="3A045DE8" w14:textId="12C9B61E" w:rsidR="00C57A97" w:rsidRPr="00EA64A3" w:rsidRDefault="00C57A97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C57A97">
              <w:rPr>
                <w:rFonts w:ascii="Calibri" w:hAnsi="Calibri" w:cs="Calibri"/>
                <w:sz w:val="18"/>
                <w:szCs w:val="18"/>
              </w:rPr>
              <w:t>12.4.3</w:t>
            </w:r>
          </w:p>
        </w:tc>
        <w:tc>
          <w:tcPr>
            <w:tcW w:w="2875" w:type="dxa"/>
          </w:tcPr>
          <w:p w14:paraId="54935ECD" w14:textId="744A6BA5" w:rsidR="00C57A97" w:rsidRPr="00EA64A3" w:rsidRDefault="00C57A97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C57A97">
              <w:rPr>
                <w:rFonts w:ascii="Calibri" w:hAnsi="Calibri" w:cs="Calibri"/>
                <w:sz w:val="18"/>
                <w:szCs w:val="18"/>
              </w:rPr>
              <w:t>This should just be MLD AP since that is the identity of the Authenticator.</w:t>
            </w:r>
          </w:p>
        </w:tc>
        <w:tc>
          <w:tcPr>
            <w:tcW w:w="1625" w:type="dxa"/>
          </w:tcPr>
          <w:p w14:paraId="34A8D04A" w14:textId="66109CAA" w:rsidR="00C57A97" w:rsidRPr="00EA64A3" w:rsidRDefault="00C57A97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C57A97">
              <w:rPr>
                <w:rFonts w:ascii="Calibri" w:hAnsi="Calibri" w:cs="Calibri"/>
                <w:sz w:val="18"/>
                <w:szCs w:val="18"/>
              </w:rPr>
              <w:t>Replace "or Aps affiliated with the AP MLD" with "or AP MLD"</w:t>
            </w:r>
          </w:p>
        </w:tc>
        <w:tc>
          <w:tcPr>
            <w:tcW w:w="3207" w:type="dxa"/>
          </w:tcPr>
          <w:p w14:paraId="7962B313" w14:textId="77777777" w:rsidR="00BD31A3" w:rsidRDefault="00BD31A3" w:rsidP="00BD31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Revised – </w:t>
            </w:r>
          </w:p>
          <w:p w14:paraId="5A7CE1C0" w14:textId="77777777" w:rsidR="00BD31A3" w:rsidRDefault="00BD31A3" w:rsidP="00BD31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03ED7AB7" w14:textId="77777777" w:rsidR="00BD31A3" w:rsidRDefault="00BD31A3" w:rsidP="00BD31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referered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sentence is about the setting of “</w:t>
            </w:r>
            <w:r w:rsidRPr="00CE6411">
              <w:rPr>
                <w:rFonts w:ascii="Calibri" w:hAnsi="Calibri" w:cs="Calibri"/>
                <w:sz w:val="18"/>
                <w:szCs w:val="18"/>
              </w:rPr>
              <w:t xml:space="preserve">the SAE Password Identifiers </w:t>
            </w:r>
            <w:proofErr w:type="gramStart"/>
            <w:r w:rsidRPr="00CE6411">
              <w:rPr>
                <w:rFonts w:ascii="Calibri" w:hAnsi="Calibri" w:cs="Calibri"/>
                <w:sz w:val="18"/>
                <w:szCs w:val="18"/>
              </w:rPr>
              <w:t>In</w:t>
            </w:r>
            <w:proofErr w:type="gramEnd"/>
            <w:r w:rsidRPr="00CE6411">
              <w:rPr>
                <w:rFonts w:ascii="Calibri" w:hAnsi="Calibri" w:cs="Calibri"/>
                <w:sz w:val="18"/>
                <w:szCs w:val="18"/>
              </w:rPr>
              <w:t xml:space="preserve"> Use subfield of the Extended Capabilities field of the Extended Capabilities element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”, which is an element sent by the APs of the AP MLD. However, given the number of comments on the paragraph, we separate the description to another paragraph for clarity. </w:t>
            </w:r>
          </w:p>
          <w:p w14:paraId="48896A8A" w14:textId="77777777" w:rsidR="00BD31A3" w:rsidRDefault="00BD31A3" w:rsidP="00BD31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5AC9027A" w14:textId="75D60D83" w:rsidR="00BD31A3" w:rsidRDefault="00BD31A3" w:rsidP="00BD31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editor to make the changes shown in 11-21/0260</w:t>
            </w:r>
            <w:r w:rsidR="00562508">
              <w:rPr>
                <w:rFonts w:ascii="Calibri" w:hAnsi="Calibri" w:cs="Arial"/>
                <w:sz w:val="18"/>
                <w:szCs w:val="18"/>
              </w:rPr>
              <w:t>r1</w:t>
            </w:r>
            <w:r>
              <w:rPr>
                <w:rFonts w:ascii="Calibri" w:hAnsi="Calibri" w:cs="Arial"/>
                <w:sz w:val="18"/>
                <w:szCs w:val="18"/>
              </w:rPr>
              <w:t xml:space="preserve"> under all headings that include CID 2284</w:t>
            </w:r>
          </w:p>
          <w:p w14:paraId="4B4B7D5A" w14:textId="77777777" w:rsidR="00C57A97" w:rsidRPr="00EA64A3" w:rsidRDefault="00C57A97" w:rsidP="00C57A9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1B1E" w:rsidRPr="00DF4A52" w14:paraId="0B840FC4" w14:textId="77777777" w:rsidTr="00621FDC">
        <w:trPr>
          <w:trHeight w:val="980"/>
        </w:trPr>
        <w:tc>
          <w:tcPr>
            <w:tcW w:w="721" w:type="dxa"/>
          </w:tcPr>
          <w:p w14:paraId="76CB960B" w14:textId="77777777" w:rsidR="00531B1E" w:rsidRPr="009103DF" w:rsidRDefault="00531B1E" w:rsidP="00EF0C9D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14:paraId="48E5C082" w14:textId="77777777" w:rsidR="00531B1E" w:rsidRPr="00EF0C9D" w:rsidRDefault="00531B1E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EF0C9D">
              <w:rPr>
                <w:rFonts w:ascii="Calibri" w:hAnsi="Calibri" w:cs="Calibri"/>
                <w:sz w:val="18"/>
                <w:szCs w:val="18"/>
              </w:rPr>
              <w:t>Mark Rison</w:t>
            </w:r>
          </w:p>
          <w:p w14:paraId="7B482E16" w14:textId="77777777" w:rsidR="00531B1E" w:rsidRPr="00EA64A3" w:rsidRDefault="00531B1E" w:rsidP="00EF0C9D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0" w:type="dxa"/>
          </w:tcPr>
          <w:p w14:paraId="1B1CF935" w14:textId="6B9EE7A2" w:rsidR="00531B1E" w:rsidRPr="00EA64A3" w:rsidRDefault="00531B1E" w:rsidP="00EF0C9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113.32</w:t>
            </w:r>
          </w:p>
        </w:tc>
        <w:tc>
          <w:tcPr>
            <w:tcW w:w="900" w:type="dxa"/>
          </w:tcPr>
          <w:p w14:paraId="2BD25352" w14:textId="77777777" w:rsidR="00531B1E" w:rsidRPr="00EF0C9D" w:rsidRDefault="00531B1E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EF0C9D">
              <w:rPr>
                <w:rFonts w:ascii="Calibri" w:hAnsi="Calibri" w:cs="Calibri"/>
                <w:sz w:val="18"/>
                <w:szCs w:val="18"/>
              </w:rPr>
              <w:t>12.4.3</w:t>
            </w:r>
          </w:p>
          <w:p w14:paraId="4191196E" w14:textId="77777777" w:rsidR="00531B1E" w:rsidRPr="00EA64A3" w:rsidRDefault="00531B1E" w:rsidP="00EF0C9D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75" w:type="dxa"/>
            <w:vAlign w:val="bottom"/>
          </w:tcPr>
          <w:p w14:paraId="76896D1F" w14:textId="70F5BECE" w:rsidR="00531B1E" w:rsidRPr="00EA64A3" w:rsidRDefault="00531B1E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EF0C9D">
              <w:rPr>
                <w:rFonts w:ascii="Calibri" w:hAnsi="Calibri" w:cs="Calibri"/>
                <w:sz w:val="18"/>
                <w:szCs w:val="18"/>
              </w:rPr>
              <w:t>"32 In an infrastructure BSS or an AP MLD" -- A BSS and an MLD are not the same kind of thing.</w:t>
            </w:r>
          </w:p>
        </w:tc>
        <w:tc>
          <w:tcPr>
            <w:tcW w:w="1625" w:type="dxa"/>
            <w:vAlign w:val="bottom"/>
          </w:tcPr>
          <w:p w14:paraId="112C2823" w14:textId="1EA5C69F" w:rsidR="00531B1E" w:rsidRPr="00EA64A3" w:rsidRDefault="00531B1E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EF0C9D">
              <w:rPr>
                <w:rFonts w:ascii="Calibri" w:hAnsi="Calibri" w:cs="Calibri"/>
                <w:sz w:val="18"/>
                <w:szCs w:val="18"/>
              </w:rPr>
              <w:t>delete and change “with the AP MLD, respectively,” to “with an AP MLD”</w:t>
            </w:r>
          </w:p>
        </w:tc>
        <w:tc>
          <w:tcPr>
            <w:tcW w:w="3207" w:type="dxa"/>
          </w:tcPr>
          <w:p w14:paraId="6E02A4A0" w14:textId="22EAC85A" w:rsidR="00531B1E" w:rsidRDefault="00A86CA0" w:rsidP="00531B1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Revised – </w:t>
            </w:r>
          </w:p>
          <w:p w14:paraId="51E07D30" w14:textId="77777777" w:rsidR="00A86CA0" w:rsidRDefault="00A86CA0" w:rsidP="00531B1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2C2F6897" w14:textId="1537901A" w:rsidR="00A86CA0" w:rsidRDefault="00A86CA0" w:rsidP="00A86CA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Given the number of comments on the paragraph, we separate the description to another paragraph for clarity. </w:t>
            </w:r>
          </w:p>
          <w:p w14:paraId="00FFBCAE" w14:textId="77777777" w:rsidR="00A86CA0" w:rsidRDefault="00A86CA0" w:rsidP="00531B1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08EA870B" w14:textId="0AA3D161" w:rsidR="00A86CA0" w:rsidRDefault="00A86CA0" w:rsidP="00A86CA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editor to make the changes shown in 11-21/0260</w:t>
            </w:r>
            <w:r w:rsidR="00562508">
              <w:rPr>
                <w:rFonts w:ascii="Calibri" w:hAnsi="Calibri" w:cs="Arial"/>
                <w:sz w:val="18"/>
                <w:szCs w:val="18"/>
              </w:rPr>
              <w:t>r1</w:t>
            </w:r>
            <w:r>
              <w:rPr>
                <w:rFonts w:ascii="Calibri" w:hAnsi="Calibri" w:cs="Arial"/>
                <w:sz w:val="18"/>
                <w:szCs w:val="18"/>
              </w:rPr>
              <w:t xml:space="preserve"> under all headings that include CID 2284</w:t>
            </w:r>
          </w:p>
          <w:p w14:paraId="660C9384" w14:textId="31CC2DA4" w:rsidR="00A86CA0" w:rsidRPr="00EA64A3" w:rsidRDefault="00A86CA0" w:rsidP="00531B1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F0C9D" w:rsidRPr="00DF4A52" w14:paraId="1772E6AA" w14:textId="77777777" w:rsidTr="00956C8B">
        <w:trPr>
          <w:trHeight w:val="980"/>
        </w:trPr>
        <w:tc>
          <w:tcPr>
            <w:tcW w:w="721" w:type="dxa"/>
          </w:tcPr>
          <w:p w14:paraId="645D7964" w14:textId="0505B491" w:rsidR="00EF0C9D" w:rsidRPr="00EF0C9D" w:rsidRDefault="00EF0C9D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EF0C9D">
              <w:rPr>
                <w:rFonts w:ascii="Calibri" w:hAnsi="Calibri" w:cs="Calibri"/>
                <w:sz w:val="18"/>
                <w:szCs w:val="18"/>
              </w:rPr>
              <w:t>2487</w:t>
            </w:r>
          </w:p>
        </w:tc>
        <w:tc>
          <w:tcPr>
            <w:tcW w:w="900" w:type="dxa"/>
          </w:tcPr>
          <w:p w14:paraId="7106CB17" w14:textId="46ECE40F" w:rsidR="00EF0C9D" w:rsidRPr="00EF0C9D" w:rsidRDefault="00EF0C9D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EF0C9D">
              <w:rPr>
                <w:rFonts w:ascii="Calibri" w:hAnsi="Calibri" w:cs="Calibri"/>
                <w:sz w:val="18"/>
                <w:szCs w:val="18"/>
              </w:rPr>
              <w:t>Po-Kai Huang</w:t>
            </w:r>
          </w:p>
        </w:tc>
        <w:tc>
          <w:tcPr>
            <w:tcW w:w="720" w:type="dxa"/>
          </w:tcPr>
          <w:p w14:paraId="2CAA226C" w14:textId="66B65C2F" w:rsidR="00EF0C9D" w:rsidRPr="00EF0C9D" w:rsidRDefault="00EF0C9D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EF0C9D">
              <w:rPr>
                <w:rFonts w:ascii="Calibri" w:hAnsi="Calibri" w:cs="Calibri"/>
                <w:sz w:val="18"/>
                <w:szCs w:val="18"/>
              </w:rPr>
              <w:t>114.64</w:t>
            </w:r>
          </w:p>
        </w:tc>
        <w:tc>
          <w:tcPr>
            <w:tcW w:w="900" w:type="dxa"/>
          </w:tcPr>
          <w:p w14:paraId="15F766D3" w14:textId="5012272C" w:rsidR="00EF0C9D" w:rsidRPr="00EF0C9D" w:rsidRDefault="00EF0C9D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EF0C9D">
              <w:rPr>
                <w:rFonts w:ascii="Calibri" w:hAnsi="Calibri" w:cs="Calibri"/>
                <w:sz w:val="18"/>
                <w:szCs w:val="18"/>
              </w:rPr>
              <w:t>12.4.5.2</w:t>
            </w:r>
          </w:p>
        </w:tc>
        <w:tc>
          <w:tcPr>
            <w:tcW w:w="2875" w:type="dxa"/>
          </w:tcPr>
          <w:p w14:paraId="4F305B1B" w14:textId="11E5850F" w:rsidR="00EF0C9D" w:rsidRPr="00EF0C9D" w:rsidRDefault="00EF0C9D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EF0C9D">
              <w:rPr>
                <w:rFonts w:ascii="Calibri" w:hAnsi="Calibri" w:cs="Calibri"/>
                <w:sz w:val="18"/>
                <w:szCs w:val="18"/>
              </w:rPr>
              <w:t xml:space="preserve">The formula of </w:t>
            </w:r>
            <w:proofErr w:type="spellStart"/>
            <w:r w:rsidRPr="00EF0C9D">
              <w:rPr>
                <w:rFonts w:ascii="Calibri" w:hAnsi="Calibri" w:cs="Calibri"/>
                <w:sz w:val="18"/>
                <w:szCs w:val="18"/>
              </w:rPr>
              <w:t>val</w:t>
            </w:r>
            <w:proofErr w:type="spellEnd"/>
            <w:r w:rsidRPr="00EF0C9D">
              <w:rPr>
                <w:rFonts w:ascii="Calibri" w:hAnsi="Calibri" w:cs="Calibri"/>
                <w:sz w:val="18"/>
                <w:szCs w:val="18"/>
              </w:rPr>
              <w:t xml:space="preserve"> computation needs to be specified between two MLDs. Simply changing (STA-A-MAC, STA-B-MAC) to (MLD-A-MAC, MLD-B-MAC) for the formula between two MLDs</w:t>
            </w:r>
          </w:p>
        </w:tc>
        <w:tc>
          <w:tcPr>
            <w:tcW w:w="1625" w:type="dxa"/>
          </w:tcPr>
          <w:p w14:paraId="0D240C54" w14:textId="2D2E5995" w:rsidR="00EF0C9D" w:rsidRPr="00EF0C9D" w:rsidRDefault="00EF0C9D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EF0C9D">
              <w:rPr>
                <w:rFonts w:ascii="Calibri" w:hAnsi="Calibri" w:cs="Calibri"/>
                <w:sz w:val="18"/>
                <w:szCs w:val="18"/>
              </w:rPr>
              <w:t>Changing (STA-A-MAC, STA-B-MAC) to (MLD-A-MAC, MLD-B-MAC) for the formula between two MLDs.</w:t>
            </w:r>
          </w:p>
        </w:tc>
        <w:tc>
          <w:tcPr>
            <w:tcW w:w="3207" w:type="dxa"/>
          </w:tcPr>
          <w:p w14:paraId="5885983D" w14:textId="77777777" w:rsidR="00D25E5B" w:rsidRDefault="00D25E5B" w:rsidP="00D25E5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Revised – </w:t>
            </w:r>
          </w:p>
          <w:p w14:paraId="182E4942" w14:textId="77777777" w:rsidR="00D25E5B" w:rsidRDefault="00D25E5B" w:rsidP="00D25E5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42BD2E6F" w14:textId="77777777" w:rsidR="00D25E5B" w:rsidRDefault="00D25E5B" w:rsidP="00D25E5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We revise the texts toward that direction.</w:t>
            </w:r>
          </w:p>
          <w:p w14:paraId="5D409A9A" w14:textId="77777777" w:rsidR="00EF0C9D" w:rsidRDefault="00EF0C9D" w:rsidP="00EF0C9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1277FDD5" w14:textId="3BAFEE55" w:rsidR="00D25E5B" w:rsidRDefault="00D25E5B" w:rsidP="00D25E5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editor to make the changes shown in 11-21/0260</w:t>
            </w:r>
            <w:r w:rsidR="00562508">
              <w:rPr>
                <w:rFonts w:ascii="Calibri" w:hAnsi="Calibri" w:cs="Arial"/>
                <w:sz w:val="18"/>
                <w:szCs w:val="18"/>
              </w:rPr>
              <w:t>r1</w:t>
            </w:r>
            <w:r>
              <w:rPr>
                <w:rFonts w:ascii="Calibri" w:hAnsi="Calibri" w:cs="Arial"/>
                <w:sz w:val="18"/>
                <w:szCs w:val="18"/>
              </w:rPr>
              <w:t xml:space="preserve"> under all headings that include CID 2487</w:t>
            </w:r>
          </w:p>
          <w:p w14:paraId="3AF9AD1C" w14:textId="3AE0CDB6" w:rsidR="00D25E5B" w:rsidRPr="00EA64A3" w:rsidRDefault="00D25E5B" w:rsidP="00EF0C9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F0C9D" w:rsidRPr="00DF4A52" w14:paraId="1B5C9563" w14:textId="77777777" w:rsidTr="00956C8B">
        <w:trPr>
          <w:trHeight w:val="980"/>
        </w:trPr>
        <w:tc>
          <w:tcPr>
            <w:tcW w:w="721" w:type="dxa"/>
          </w:tcPr>
          <w:p w14:paraId="2E07B2EB" w14:textId="08F5F4EF" w:rsidR="00EF0C9D" w:rsidRPr="00EF0C9D" w:rsidRDefault="00EF0C9D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EF0C9D">
              <w:rPr>
                <w:rFonts w:ascii="Calibri" w:hAnsi="Calibri" w:cs="Calibri"/>
                <w:sz w:val="18"/>
                <w:szCs w:val="18"/>
              </w:rPr>
              <w:t>2576</w:t>
            </w:r>
          </w:p>
        </w:tc>
        <w:tc>
          <w:tcPr>
            <w:tcW w:w="900" w:type="dxa"/>
          </w:tcPr>
          <w:p w14:paraId="7867ACD2" w14:textId="5EC2345D" w:rsidR="00EF0C9D" w:rsidRPr="00EF0C9D" w:rsidRDefault="00EF0C9D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EF0C9D">
              <w:rPr>
                <w:rFonts w:ascii="Calibri" w:hAnsi="Calibri" w:cs="Calibri"/>
                <w:sz w:val="18"/>
                <w:szCs w:val="18"/>
              </w:rPr>
              <w:t>Rojan Chitrakar</w:t>
            </w:r>
          </w:p>
        </w:tc>
        <w:tc>
          <w:tcPr>
            <w:tcW w:w="720" w:type="dxa"/>
          </w:tcPr>
          <w:p w14:paraId="3C5DF11F" w14:textId="064D2EE5" w:rsidR="00EF0C9D" w:rsidRPr="00EF0C9D" w:rsidRDefault="00EF0C9D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EF0C9D">
              <w:rPr>
                <w:rFonts w:ascii="Calibri" w:hAnsi="Calibri" w:cs="Calibri"/>
                <w:sz w:val="18"/>
                <w:szCs w:val="18"/>
              </w:rPr>
              <w:t>114.63</w:t>
            </w:r>
          </w:p>
        </w:tc>
        <w:tc>
          <w:tcPr>
            <w:tcW w:w="900" w:type="dxa"/>
          </w:tcPr>
          <w:p w14:paraId="7AF7FD69" w14:textId="6375A1B1" w:rsidR="00EF0C9D" w:rsidRPr="00EF0C9D" w:rsidRDefault="00EF0C9D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EF0C9D">
              <w:rPr>
                <w:rFonts w:ascii="Calibri" w:hAnsi="Calibri" w:cs="Calibri"/>
                <w:sz w:val="18"/>
                <w:szCs w:val="18"/>
              </w:rPr>
              <w:t>12.4.5.2</w:t>
            </w:r>
          </w:p>
        </w:tc>
        <w:tc>
          <w:tcPr>
            <w:tcW w:w="2875" w:type="dxa"/>
          </w:tcPr>
          <w:p w14:paraId="16C1AC78" w14:textId="662F6764" w:rsidR="00EF0C9D" w:rsidRPr="00EF0C9D" w:rsidRDefault="00EF0C9D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EF0C9D">
              <w:rPr>
                <w:rFonts w:ascii="Calibri" w:hAnsi="Calibri" w:cs="Calibri"/>
                <w:sz w:val="18"/>
                <w:szCs w:val="18"/>
              </w:rPr>
              <w:t xml:space="preserve">It is not apparent how the two MLDs find out each other's MLD MAC Addresses. Presumably, AP MLD would advertise its MLD MAC Address in Beacon/Probe Response frames and non-AP MLD would include its MLD MAC Address in the Authentication frame. However, can't find this information </w:t>
            </w:r>
            <w:proofErr w:type="spellStart"/>
            <w:r w:rsidRPr="00EF0C9D">
              <w:rPr>
                <w:rFonts w:ascii="Calibri" w:hAnsi="Calibri" w:cs="Calibri"/>
                <w:sz w:val="18"/>
                <w:szCs w:val="18"/>
              </w:rPr>
              <w:t>explicitely</w:t>
            </w:r>
            <w:proofErr w:type="spellEnd"/>
            <w:r w:rsidRPr="00EF0C9D">
              <w:rPr>
                <w:rFonts w:ascii="Calibri" w:hAnsi="Calibri" w:cs="Calibri"/>
                <w:sz w:val="18"/>
                <w:szCs w:val="18"/>
              </w:rPr>
              <w:t xml:space="preserve"> anywhere in D0.3. Clause 9 only mentions that ML element may be carried in Beacon/ Probe Response frames and Authentication frames but the content of ML element in these frames are not explained in clause 35.</w:t>
            </w:r>
          </w:p>
        </w:tc>
        <w:tc>
          <w:tcPr>
            <w:tcW w:w="1625" w:type="dxa"/>
          </w:tcPr>
          <w:p w14:paraId="1F022CDF" w14:textId="439E655C" w:rsidR="00EF0C9D" w:rsidRPr="00EF0C9D" w:rsidRDefault="00EF0C9D" w:rsidP="00EF0C9D">
            <w:pPr>
              <w:rPr>
                <w:rFonts w:ascii="Calibri" w:hAnsi="Calibri" w:cs="Calibri"/>
                <w:sz w:val="18"/>
                <w:szCs w:val="18"/>
              </w:rPr>
            </w:pPr>
            <w:r w:rsidRPr="00EF0C9D">
              <w:rPr>
                <w:rFonts w:ascii="Calibri" w:hAnsi="Calibri" w:cs="Calibri"/>
                <w:sz w:val="18"/>
                <w:szCs w:val="18"/>
              </w:rPr>
              <w:t>Explain how the two MLDs would find out each other's MLD MAC Addresses for the PWE generation in SAE.</w:t>
            </w:r>
          </w:p>
        </w:tc>
        <w:tc>
          <w:tcPr>
            <w:tcW w:w="3207" w:type="dxa"/>
          </w:tcPr>
          <w:p w14:paraId="1A9D4439" w14:textId="77777777" w:rsidR="00B2080C" w:rsidRDefault="00F10536" w:rsidP="00F1053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Revised – </w:t>
            </w:r>
          </w:p>
          <w:p w14:paraId="55EFE3C5" w14:textId="77777777" w:rsidR="00B2080C" w:rsidRDefault="00B2080C" w:rsidP="00F1053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5668CBD5" w14:textId="2ECA552C" w:rsidR="00B27B4E" w:rsidRDefault="00F10536" w:rsidP="00F1053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We add a note at the end of </w:t>
            </w:r>
            <w:r w:rsidR="00A3437C">
              <w:rPr>
                <w:rFonts w:ascii="Calibri" w:hAnsi="Calibri" w:cs="Calibri"/>
                <w:sz w:val="18"/>
                <w:szCs w:val="18"/>
              </w:rPr>
              <w:t>12</w:t>
            </w:r>
            <w:r w:rsidR="00B27B4E">
              <w:rPr>
                <w:rFonts w:ascii="Calibri" w:hAnsi="Calibri" w:cs="Calibri"/>
                <w:sz w:val="18"/>
                <w:szCs w:val="18"/>
              </w:rPr>
              <w:t>.4.1 to describe how to discover MLD MAC address.</w:t>
            </w:r>
          </w:p>
          <w:p w14:paraId="4D5DCBC1" w14:textId="77777777" w:rsidR="00B27B4E" w:rsidRDefault="00B27B4E" w:rsidP="00F1053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25E6B34A" w14:textId="0FCC74D3" w:rsidR="00627EB2" w:rsidRDefault="00627EB2" w:rsidP="00627E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editor to make the changes shown in 11-21/0260</w:t>
            </w:r>
            <w:r w:rsidR="00562508">
              <w:rPr>
                <w:rFonts w:ascii="Calibri" w:hAnsi="Calibri" w:cs="Arial"/>
                <w:sz w:val="18"/>
                <w:szCs w:val="18"/>
              </w:rPr>
              <w:t>r1</w:t>
            </w:r>
            <w:r>
              <w:rPr>
                <w:rFonts w:ascii="Calibri" w:hAnsi="Calibri" w:cs="Arial"/>
                <w:sz w:val="18"/>
                <w:szCs w:val="18"/>
              </w:rPr>
              <w:t xml:space="preserve"> under all headings that include CID 2576</w:t>
            </w:r>
          </w:p>
          <w:p w14:paraId="3180201C" w14:textId="77777777" w:rsidR="00EF0C9D" w:rsidRPr="00EA64A3" w:rsidRDefault="00EF0C9D" w:rsidP="00EF0C9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44226" w:rsidRPr="00DF4A52" w14:paraId="79CCDDD6" w14:textId="77777777" w:rsidTr="00590B64">
        <w:trPr>
          <w:trHeight w:val="980"/>
        </w:trPr>
        <w:tc>
          <w:tcPr>
            <w:tcW w:w="721" w:type="dxa"/>
          </w:tcPr>
          <w:p w14:paraId="40E9635E" w14:textId="77777777" w:rsidR="00C44226" w:rsidRPr="009103DF" w:rsidRDefault="00C44226" w:rsidP="00C4422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14:paraId="77889A29" w14:textId="77777777" w:rsidR="00C44226" w:rsidRPr="00C44226" w:rsidRDefault="00C44226" w:rsidP="00C44226">
            <w:pPr>
              <w:rPr>
                <w:rFonts w:ascii="Calibri" w:hAnsi="Calibri" w:cs="Calibri"/>
                <w:sz w:val="18"/>
                <w:szCs w:val="18"/>
              </w:rPr>
            </w:pPr>
            <w:r w:rsidRPr="00C44226">
              <w:rPr>
                <w:rFonts w:ascii="Calibri" w:hAnsi="Calibri" w:cs="Calibri"/>
                <w:sz w:val="18"/>
                <w:szCs w:val="18"/>
              </w:rPr>
              <w:t>Mark Rison</w:t>
            </w:r>
          </w:p>
          <w:p w14:paraId="5495E291" w14:textId="77777777" w:rsidR="00C44226" w:rsidRPr="00EA64A3" w:rsidRDefault="00C44226" w:rsidP="00C4422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0" w:type="dxa"/>
          </w:tcPr>
          <w:p w14:paraId="1521B137" w14:textId="5EC9BF43" w:rsidR="00C44226" w:rsidRPr="00EA64A3" w:rsidRDefault="00C44226" w:rsidP="00C442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114.63</w:t>
            </w:r>
          </w:p>
        </w:tc>
        <w:tc>
          <w:tcPr>
            <w:tcW w:w="900" w:type="dxa"/>
          </w:tcPr>
          <w:p w14:paraId="1AB77B27" w14:textId="77777777" w:rsidR="00C44226" w:rsidRPr="00C44226" w:rsidRDefault="00C44226" w:rsidP="00C44226">
            <w:pPr>
              <w:rPr>
                <w:rFonts w:ascii="Calibri" w:hAnsi="Calibri" w:cs="Calibri"/>
                <w:sz w:val="18"/>
                <w:szCs w:val="18"/>
              </w:rPr>
            </w:pPr>
            <w:r w:rsidRPr="00C44226">
              <w:rPr>
                <w:rFonts w:ascii="Calibri" w:hAnsi="Calibri" w:cs="Calibri"/>
                <w:sz w:val="18"/>
                <w:szCs w:val="18"/>
              </w:rPr>
              <w:t>12.4.5.2</w:t>
            </w:r>
          </w:p>
          <w:p w14:paraId="48984AF8" w14:textId="77777777" w:rsidR="00C44226" w:rsidRPr="00EA64A3" w:rsidRDefault="00C44226" w:rsidP="00C4422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75" w:type="dxa"/>
            <w:vAlign w:val="bottom"/>
          </w:tcPr>
          <w:p w14:paraId="1580EA95" w14:textId="2FFCECE2" w:rsidR="00C44226" w:rsidRPr="00EA64A3" w:rsidRDefault="00C44226" w:rsidP="00C44226">
            <w:pPr>
              <w:rPr>
                <w:rFonts w:ascii="Calibri" w:hAnsi="Calibri" w:cs="Calibri"/>
                <w:sz w:val="18"/>
                <w:szCs w:val="18"/>
              </w:rPr>
            </w:pPr>
            <w:r w:rsidRPr="00C44226">
              <w:rPr>
                <w:rFonts w:ascii="Calibri" w:hAnsi="Calibri" w:cs="Calibri"/>
                <w:sz w:val="18"/>
                <w:szCs w:val="18"/>
              </w:rPr>
              <w:t xml:space="preserve">"between two STAs or MLD-A-MAC and MLD-B-MAC shall be used in the computation of </w:t>
            </w:r>
            <w:proofErr w:type="spellStart"/>
            <w:r w:rsidRPr="00C44226">
              <w:rPr>
                <w:rFonts w:ascii="Calibri" w:hAnsi="Calibri" w:cs="Calibri"/>
                <w:sz w:val="18"/>
                <w:szCs w:val="18"/>
              </w:rPr>
              <w:t>val</w:t>
            </w:r>
            <w:proofErr w:type="spellEnd"/>
            <w:r w:rsidRPr="00C44226">
              <w:rPr>
                <w:rFonts w:ascii="Calibri" w:hAnsi="Calibri" w:cs="Calibri"/>
                <w:sz w:val="18"/>
                <w:szCs w:val="18"/>
              </w:rPr>
              <w:t>" is not clear</w:t>
            </w:r>
          </w:p>
        </w:tc>
        <w:tc>
          <w:tcPr>
            <w:tcW w:w="1625" w:type="dxa"/>
            <w:vAlign w:val="bottom"/>
          </w:tcPr>
          <w:p w14:paraId="0DB40B7B" w14:textId="15185DD7" w:rsidR="00C44226" w:rsidRPr="00EA64A3" w:rsidRDefault="00C44226" w:rsidP="00C44226">
            <w:pPr>
              <w:rPr>
                <w:rFonts w:ascii="Calibri" w:hAnsi="Calibri" w:cs="Calibri"/>
                <w:sz w:val="18"/>
                <w:szCs w:val="18"/>
              </w:rPr>
            </w:pPr>
            <w:r w:rsidRPr="00C44226">
              <w:rPr>
                <w:rFonts w:ascii="Calibri" w:hAnsi="Calibri" w:cs="Calibri"/>
                <w:sz w:val="18"/>
                <w:szCs w:val="18"/>
              </w:rPr>
              <w:t>say MAC-A and MAC-B in the equation, and then in the “where” below describe how they map in the MLD and non-MLD cases</w:t>
            </w:r>
          </w:p>
        </w:tc>
        <w:tc>
          <w:tcPr>
            <w:tcW w:w="3207" w:type="dxa"/>
          </w:tcPr>
          <w:p w14:paraId="072E0741" w14:textId="77777777" w:rsidR="00D25E5B" w:rsidRDefault="00D25E5B" w:rsidP="00D25E5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Revised – </w:t>
            </w:r>
          </w:p>
          <w:p w14:paraId="0BD8FBB8" w14:textId="77777777" w:rsidR="00D25E5B" w:rsidRDefault="00D25E5B" w:rsidP="00D25E5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1E3D70AD" w14:textId="77777777" w:rsidR="00D25E5B" w:rsidRDefault="00D25E5B" w:rsidP="00D25E5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We revise the texts toward that direction.</w:t>
            </w:r>
          </w:p>
          <w:p w14:paraId="3618647B" w14:textId="77777777" w:rsidR="00D25E5B" w:rsidRDefault="00D25E5B" w:rsidP="00D25E5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60D38F09" w14:textId="72AB0B5B" w:rsidR="00D25E5B" w:rsidRDefault="00D25E5B" w:rsidP="00D25E5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TGbe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editor to make the changes shown in 11-21/0260</w:t>
            </w:r>
            <w:r w:rsidR="00562508">
              <w:rPr>
                <w:rFonts w:ascii="Calibri" w:hAnsi="Calibri" w:cs="Arial"/>
                <w:sz w:val="18"/>
                <w:szCs w:val="18"/>
              </w:rPr>
              <w:t>r1</w:t>
            </w:r>
            <w:r>
              <w:rPr>
                <w:rFonts w:ascii="Calibri" w:hAnsi="Calibri" w:cs="Arial"/>
                <w:sz w:val="18"/>
                <w:szCs w:val="18"/>
              </w:rPr>
              <w:t xml:space="preserve"> under all headings that include CID 2487</w:t>
            </w:r>
          </w:p>
          <w:p w14:paraId="4F292DBF" w14:textId="6763CDFD" w:rsidR="00D25E5B" w:rsidRPr="00EA64A3" w:rsidRDefault="00D25E5B" w:rsidP="00C4422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3DC161F" w14:textId="6DEC1E1F" w:rsidR="005A4504" w:rsidRPr="00DF4A52" w:rsidRDefault="005A4504" w:rsidP="005A4504">
      <w:pPr>
        <w:rPr>
          <w:rFonts w:ascii="Calibri" w:hAnsi="Calibri" w:cs="Calibri"/>
          <w:sz w:val="18"/>
          <w:szCs w:val="18"/>
          <w:lang w:eastAsia="ko-KR"/>
        </w:rPr>
      </w:pPr>
    </w:p>
    <w:p w14:paraId="5C619382" w14:textId="77777777" w:rsidR="00871315" w:rsidRDefault="00871315" w:rsidP="00871315">
      <w:pPr>
        <w:rPr>
          <w:i/>
          <w:u w:val="single"/>
        </w:rPr>
      </w:pPr>
      <w:r w:rsidRPr="00F0664C">
        <w:rPr>
          <w:b/>
          <w:u w:val="single"/>
        </w:rPr>
        <w:t>Discussion:</w:t>
      </w:r>
      <w:r w:rsidRPr="0043413E">
        <w:rPr>
          <w:i/>
          <w:u w:val="single"/>
        </w:rPr>
        <w:t xml:space="preserve"> None.</w:t>
      </w:r>
    </w:p>
    <w:p w14:paraId="2664C595" w14:textId="77777777" w:rsidR="00871315" w:rsidRDefault="00871315" w:rsidP="00871315">
      <w:pPr>
        <w:rPr>
          <w:i/>
          <w:u w:val="single"/>
        </w:rPr>
      </w:pPr>
    </w:p>
    <w:p w14:paraId="02FCB96D" w14:textId="77777777" w:rsidR="00871315" w:rsidRDefault="00871315" w:rsidP="00871315">
      <w:pPr>
        <w:rPr>
          <w:b/>
          <w:u w:val="single"/>
        </w:rPr>
      </w:pPr>
    </w:p>
    <w:p w14:paraId="34624B56" w14:textId="1041AA86" w:rsidR="00871315" w:rsidRDefault="00871315" w:rsidP="00871315">
      <w:pPr>
        <w:rPr>
          <w:bCs/>
          <w:i/>
          <w:iCs/>
          <w:u w:val="single"/>
          <w:lang w:eastAsia="ko-KR"/>
        </w:rPr>
      </w:pPr>
      <w:r>
        <w:rPr>
          <w:b/>
          <w:u w:val="single"/>
        </w:rPr>
        <w:t>Propose</w:t>
      </w:r>
      <w:r>
        <w:rPr>
          <w:b/>
          <w:u w:val="single"/>
          <w:lang w:eastAsia="ko-KR"/>
        </w:rPr>
        <w:t>:</w:t>
      </w:r>
      <w:r w:rsidR="000E55D0">
        <w:rPr>
          <w:b/>
          <w:u w:val="single"/>
          <w:lang w:eastAsia="ko-KR"/>
        </w:rPr>
        <w:t xml:space="preserve"> </w:t>
      </w:r>
    </w:p>
    <w:p w14:paraId="016D802A" w14:textId="60DA74B1" w:rsidR="00595FED" w:rsidRDefault="00595FED" w:rsidP="00871315">
      <w:pPr>
        <w:rPr>
          <w:bCs/>
          <w:i/>
          <w:iCs/>
          <w:u w:val="single"/>
          <w:lang w:eastAsia="ko-KR"/>
        </w:rPr>
      </w:pPr>
    </w:p>
    <w:p w14:paraId="2D400D5F" w14:textId="0D4DB3EE" w:rsidR="0030464F" w:rsidRDefault="0030464F" w:rsidP="00871315">
      <w:pPr>
        <w:rPr>
          <w:rFonts w:ascii="TimesNewRomanPSMT" w:hAnsi="TimesNewRomanPSMT"/>
          <w:color w:val="000000"/>
          <w:sz w:val="20"/>
          <w:lang w:val="en-US"/>
        </w:rPr>
      </w:pPr>
    </w:p>
    <w:p w14:paraId="78FC70B3" w14:textId="3A23FE4E" w:rsidR="0030464F" w:rsidRPr="0030464F" w:rsidRDefault="0030464F" w:rsidP="00871315">
      <w:pPr>
        <w:rPr>
          <w:ins w:id="0" w:author="Huang, Po-kai" w:date="2020-10-01T16:50:00Z"/>
          <w:b/>
          <w:i/>
          <w:lang w:eastAsia="ko-KR"/>
        </w:rPr>
      </w:pPr>
      <w:proofErr w:type="spellStart"/>
      <w:r w:rsidRPr="00363319">
        <w:rPr>
          <w:b/>
          <w:i/>
          <w:highlight w:val="yellow"/>
          <w:lang w:eastAsia="ko-KR"/>
        </w:rPr>
        <w:t>TG</w:t>
      </w:r>
      <w:r>
        <w:rPr>
          <w:b/>
          <w:i/>
          <w:highlight w:val="yellow"/>
          <w:lang w:eastAsia="ko-KR"/>
        </w:rPr>
        <w:t>ax</w:t>
      </w:r>
      <w:proofErr w:type="spellEnd"/>
      <w:r w:rsidRPr="00363319">
        <w:rPr>
          <w:b/>
          <w:i/>
          <w:highlight w:val="yellow"/>
          <w:lang w:eastAsia="ko-KR"/>
        </w:rPr>
        <w:t xml:space="preserve"> editor:</w:t>
      </w:r>
      <w:r>
        <w:rPr>
          <w:b/>
          <w:i/>
          <w:lang w:eastAsia="ko-KR"/>
        </w:rPr>
        <w:t xml:space="preserve"> </w:t>
      </w:r>
      <w:r w:rsidRPr="00A7092D">
        <w:rPr>
          <w:b/>
          <w:i/>
          <w:lang w:eastAsia="ko-KR"/>
        </w:rPr>
        <w:t xml:space="preserve">Change </w:t>
      </w:r>
      <w:r w:rsidR="00180856">
        <w:rPr>
          <w:b/>
          <w:i/>
          <w:lang w:eastAsia="ko-KR"/>
        </w:rPr>
        <w:t>12.4</w:t>
      </w:r>
      <w:r>
        <w:rPr>
          <w:b/>
          <w:i/>
          <w:lang w:eastAsia="ko-KR"/>
        </w:rPr>
        <w:t xml:space="preserve"> </w:t>
      </w:r>
      <w:r w:rsidR="00180856">
        <w:rPr>
          <w:b/>
          <w:i/>
          <w:lang w:eastAsia="ko-KR"/>
        </w:rPr>
        <w:t>Authentication using a password</w:t>
      </w:r>
      <w:r w:rsidRPr="00A7092D">
        <w:rPr>
          <w:b/>
          <w:i/>
          <w:lang w:eastAsia="ko-KR"/>
        </w:rPr>
        <w:t xml:space="preserve"> as follows (track change</w:t>
      </w:r>
      <w:r w:rsidRPr="00CD168A">
        <w:rPr>
          <w:b/>
          <w:i/>
          <w:lang w:eastAsia="ko-KR"/>
        </w:rPr>
        <w:t xml:space="preserve"> on):</w:t>
      </w:r>
    </w:p>
    <w:p w14:paraId="321F41EC" w14:textId="7430CD3A" w:rsidR="0030464F" w:rsidRDefault="0030464F" w:rsidP="00871315">
      <w:pPr>
        <w:rPr>
          <w:ins w:id="1" w:author="Huang, Po-kai" w:date="2020-10-01T16:50:00Z"/>
          <w:rFonts w:ascii="TimesNewRomanPSMT" w:hAnsi="TimesNewRomanPSMT"/>
          <w:color w:val="000000"/>
          <w:sz w:val="20"/>
          <w:lang w:val="en-US"/>
        </w:rPr>
      </w:pPr>
    </w:p>
    <w:p w14:paraId="4E480E5F" w14:textId="77777777" w:rsidR="00180856" w:rsidRDefault="00180856" w:rsidP="00180856">
      <w:pPr>
        <w:pStyle w:val="H2"/>
        <w:numPr>
          <w:ilvl w:val="0"/>
          <w:numId w:val="32"/>
        </w:numPr>
        <w:rPr>
          <w:w w:val="100"/>
        </w:rPr>
      </w:pPr>
      <w:bookmarkStart w:id="2" w:name="RTF38383134353a2048322c312e"/>
      <w:r>
        <w:rPr>
          <w:w w:val="100"/>
        </w:rPr>
        <w:t>Authentication using a password</w:t>
      </w:r>
      <w:bookmarkEnd w:id="2"/>
    </w:p>
    <w:p w14:paraId="3D5C296E" w14:textId="77777777" w:rsidR="00180856" w:rsidRDefault="00180856" w:rsidP="00180856">
      <w:pPr>
        <w:pStyle w:val="H3"/>
        <w:numPr>
          <w:ilvl w:val="0"/>
          <w:numId w:val="33"/>
        </w:numPr>
        <w:suppressAutoHyphens/>
        <w:rPr>
          <w:w w:val="100"/>
        </w:rPr>
      </w:pPr>
      <w:r>
        <w:rPr>
          <w:w w:val="100"/>
        </w:rPr>
        <w:t>SAE overview</w:t>
      </w:r>
    </w:p>
    <w:p w14:paraId="13AE2F6A" w14:textId="77777777" w:rsidR="00180856" w:rsidRDefault="00180856" w:rsidP="00180856">
      <w:pPr>
        <w:pStyle w:val="T"/>
        <w:spacing w:before="260" w:line="260" w:lineRule="atLeast"/>
        <w:rPr>
          <w:b/>
          <w:bCs/>
          <w:i/>
          <w:iCs/>
          <w:w w:val="100"/>
          <w:sz w:val="22"/>
          <w:szCs w:val="22"/>
          <w:lang w:val="en-GB"/>
        </w:rPr>
      </w:pPr>
      <w:r>
        <w:rPr>
          <w:b/>
          <w:bCs/>
          <w:i/>
          <w:iCs/>
          <w:w w:val="100"/>
          <w:sz w:val="22"/>
          <w:szCs w:val="22"/>
          <w:lang w:val="en-GB"/>
        </w:rPr>
        <w:t>Insert the following two paragraphs as the first two paragraphs of the subclause:</w:t>
      </w:r>
    </w:p>
    <w:p w14:paraId="1C5DAFCE" w14:textId="77777777" w:rsidR="00180856" w:rsidRDefault="00180856" w:rsidP="00180856">
      <w:pPr>
        <w:pStyle w:val="T"/>
        <w:rPr>
          <w:spacing w:val="-2"/>
          <w:w w:val="100"/>
        </w:rPr>
      </w:pPr>
      <w:r>
        <w:rPr>
          <w:spacing w:val="-2"/>
          <w:w w:val="100"/>
        </w:rPr>
        <w:t xml:space="preserve">In </w:t>
      </w:r>
      <w:r>
        <w:rPr>
          <w:spacing w:val="-2"/>
          <w:w w:val="100"/>
        </w:rPr>
        <w:fldChar w:fldCharType="begin"/>
      </w:r>
      <w:r>
        <w:rPr>
          <w:spacing w:val="-2"/>
          <w:w w:val="100"/>
        </w:rPr>
        <w:instrText xml:space="preserve"> REF  RTF38383134353a2048322c312e \h</w:instrText>
      </w:r>
      <w:r>
        <w:rPr>
          <w:spacing w:val="-2"/>
          <w:w w:val="100"/>
        </w:rPr>
      </w:r>
      <w:r>
        <w:rPr>
          <w:spacing w:val="-2"/>
          <w:w w:val="100"/>
        </w:rPr>
        <w:fldChar w:fldCharType="separate"/>
      </w:r>
      <w:r>
        <w:rPr>
          <w:spacing w:val="-2"/>
          <w:w w:val="100"/>
        </w:rPr>
        <w:t>12.4 (Authentication using a password)</w:t>
      </w:r>
      <w:r>
        <w:rPr>
          <w:spacing w:val="-2"/>
          <w:w w:val="100"/>
        </w:rPr>
        <w:fldChar w:fldCharType="end"/>
      </w:r>
      <w:r>
        <w:rPr>
          <w:spacing w:val="-2"/>
          <w:w w:val="100"/>
        </w:rPr>
        <w:t>, the reference of a “STA” means that the “STA” is not affiliated with an MLD unless specified otherwise.</w:t>
      </w:r>
    </w:p>
    <w:p w14:paraId="512E3173" w14:textId="77777777" w:rsidR="00180856" w:rsidRDefault="00180856" w:rsidP="00180856">
      <w:pPr>
        <w:pStyle w:val="T"/>
        <w:rPr>
          <w:spacing w:val="-2"/>
          <w:w w:val="100"/>
        </w:rPr>
      </w:pPr>
      <w:r>
        <w:rPr>
          <w:spacing w:val="-2"/>
          <w:w w:val="100"/>
        </w:rPr>
        <w:t xml:space="preserve">In </w:t>
      </w:r>
      <w:r>
        <w:rPr>
          <w:spacing w:val="-2"/>
          <w:w w:val="100"/>
        </w:rPr>
        <w:fldChar w:fldCharType="begin"/>
      </w:r>
      <w:r>
        <w:rPr>
          <w:spacing w:val="-2"/>
          <w:w w:val="100"/>
        </w:rPr>
        <w:instrText xml:space="preserve"> REF  RTF38383134353a2048322c312e \h</w:instrText>
      </w:r>
      <w:r>
        <w:rPr>
          <w:spacing w:val="-2"/>
          <w:w w:val="100"/>
        </w:rPr>
      </w:r>
      <w:r>
        <w:rPr>
          <w:spacing w:val="-2"/>
          <w:w w:val="100"/>
        </w:rPr>
        <w:fldChar w:fldCharType="separate"/>
      </w:r>
      <w:r>
        <w:rPr>
          <w:spacing w:val="-2"/>
          <w:w w:val="100"/>
        </w:rPr>
        <w:t>12.4 (Authentication using a password)</w:t>
      </w:r>
      <w:r>
        <w:rPr>
          <w:spacing w:val="-2"/>
          <w:w w:val="100"/>
        </w:rPr>
        <w:fldChar w:fldCharType="end"/>
      </w:r>
      <w:r>
        <w:rPr>
          <w:spacing w:val="-2"/>
          <w:w w:val="100"/>
        </w:rPr>
        <w:t>, when referring to MLD authentication, the reference of “SME” means the entity that manages the MLD.</w:t>
      </w:r>
    </w:p>
    <w:p w14:paraId="742BEAC8" w14:textId="77777777" w:rsidR="00180856" w:rsidRDefault="00180856" w:rsidP="00180856">
      <w:pPr>
        <w:pStyle w:val="T"/>
        <w:rPr>
          <w:b/>
          <w:bCs/>
          <w:i/>
          <w:iCs/>
          <w:w w:val="100"/>
          <w:sz w:val="22"/>
          <w:szCs w:val="22"/>
          <w:lang w:val="en-GB"/>
        </w:rPr>
      </w:pPr>
      <w:r>
        <w:rPr>
          <w:b/>
          <w:bCs/>
          <w:i/>
          <w:iCs/>
          <w:w w:val="100"/>
          <w:sz w:val="22"/>
          <w:szCs w:val="22"/>
          <w:lang w:val="en-GB"/>
        </w:rPr>
        <w:t>Change the now-shifted third paragraph and split it into two paragraphs as follows:</w:t>
      </w:r>
    </w:p>
    <w:p w14:paraId="53DAEAF9" w14:textId="1D580F01" w:rsidR="00180856" w:rsidRDefault="00180856" w:rsidP="00180856">
      <w:pPr>
        <w:pStyle w:val="T"/>
        <w:rPr>
          <w:spacing w:val="-2"/>
          <w:w w:val="100"/>
          <w:u w:val="thick"/>
        </w:rPr>
      </w:pPr>
      <w:r>
        <w:rPr>
          <w:spacing w:val="-2"/>
          <w:w w:val="100"/>
        </w:rPr>
        <w:t>STAs, both AP</w:t>
      </w:r>
      <w:del w:id="3" w:author="Huang, Po-kai" w:date="2021-02-17T10:47:00Z">
        <w:r w:rsidDel="00803DA8">
          <w:rPr>
            <w:spacing w:val="-2"/>
            <w:w w:val="100"/>
          </w:rPr>
          <w:delText xml:space="preserve"> STA</w:delText>
        </w:r>
      </w:del>
      <w:r>
        <w:rPr>
          <w:spacing w:val="-2"/>
          <w:w w:val="100"/>
        </w:rPr>
        <w:t>s</w:t>
      </w:r>
      <w:ins w:id="4" w:author="Huang, Po-kai" w:date="2021-02-17T10:47:00Z">
        <w:r w:rsidR="00F84E8E">
          <w:rPr>
            <w:spacing w:val="-2"/>
            <w:w w:val="100"/>
          </w:rPr>
          <w:t xml:space="preserve"> (#2864)</w:t>
        </w:r>
      </w:ins>
      <w:r>
        <w:rPr>
          <w:spacing w:val="-2"/>
          <w:w w:val="100"/>
        </w:rPr>
        <w:t xml:space="preserve"> and non-AP STAs, may authenticate each other by proving possession of a password. </w:t>
      </w:r>
      <w:r>
        <w:rPr>
          <w:spacing w:val="-2"/>
          <w:w w:val="100"/>
          <w:u w:val="thick"/>
        </w:rPr>
        <w:t>MLDs, both AP MLDs and non-AP MLDs, may authenticate each other by proving possession of a password.</w:t>
      </w:r>
    </w:p>
    <w:p w14:paraId="10753717" w14:textId="77777777" w:rsidR="00180856" w:rsidRDefault="00180856" w:rsidP="00180856">
      <w:pPr>
        <w:pStyle w:val="T"/>
        <w:rPr>
          <w:spacing w:val="-2"/>
          <w:w w:val="100"/>
        </w:rPr>
      </w:pPr>
      <w:r>
        <w:rPr>
          <w:spacing w:val="-2"/>
          <w:w w:val="100"/>
        </w:rPr>
        <w:t>Authentication protocols that employ passwords need to be resistant to off-line dictionary attacks.</w:t>
      </w:r>
    </w:p>
    <w:p w14:paraId="4ED057D1" w14:textId="6F1A5F73" w:rsidR="00180856" w:rsidRPr="00E66789" w:rsidRDefault="00E66789" w:rsidP="00180856">
      <w:pPr>
        <w:pStyle w:val="T"/>
        <w:rPr>
          <w:w w:val="100"/>
          <w:sz w:val="22"/>
          <w:szCs w:val="22"/>
          <w:lang w:val="en-GB"/>
        </w:rPr>
      </w:pPr>
      <w:r w:rsidRPr="00E66789">
        <w:rPr>
          <w:w w:val="100"/>
          <w:sz w:val="22"/>
          <w:szCs w:val="22"/>
          <w:lang w:val="en-GB"/>
        </w:rPr>
        <w:t>(…existing texts….)</w:t>
      </w:r>
    </w:p>
    <w:p w14:paraId="0DEA28C6" w14:textId="77777777" w:rsidR="00F86325" w:rsidRDefault="00F86325" w:rsidP="00F86325">
      <w:pPr>
        <w:pStyle w:val="T"/>
        <w:rPr>
          <w:b/>
          <w:bCs/>
          <w:i/>
          <w:iCs/>
          <w:w w:val="100"/>
          <w:sz w:val="22"/>
          <w:szCs w:val="22"/>
          <w:lang w:val="en-GB"/>
        </w:rPr>
      </w:pPr>
      <w:r>
        <w:rPr>
          <w:b/>
          <w:bCs/>
          <w:i/>
          <w:iCs/>
          <w:w w:val="100"/>
          <w:sz w:val="22"/>
          <w:szCs w:val="22"/>
          <w:lang w:val="en-GB"/>
        </w:rPr>
        <w:t>Change the now-shifted seventh paragraph as follows:</w:t>
      </w:r>
    </w:p>
    <w:p w14:paraId="4EB19691" w14:textId="0D45EEB5" w:rsidR="00F86325" w:rsidRDefault="00F86325" w:rsidP="00180856">
      <w:pPr>
        <w:pStyle w:val="T"/>
        <w:rPr>
          <w:ins w:id="5" w:author="Huang, Po-kai" w:date="2021-02-17T12:16:00Z"/>
          <w:spacing w:val="-2"/>
          <w:w w:val="100"/>
        </w:rPr>
      </w:pPr>
      <w:r>
        <w:rPr>
          <w:spacing w:val="-2"/>
          <w:w w:val="100"/>
        </w:rPr>
        <w:t xml:space="preserve">The parties involved are called </w:t>
      </w:r>
      <w:r>
        <w:rPr>
          <w:i/>
          <w:iCs/>
          <w:spacing w:val="-2"/>
          <w:w w:val="100"/>
        </w:rPr>
        <w:t>STA-A</w:t>
      </w:r>
      <w:r>
        <w:rPr>
          <w:spacing w:val="-2"/>
          <w:w w:val="100"/>
        </w:rPr>
        <w:t xml:space="preserve"> and </w:t>
      </w:r>
      <w:r>
        <w:rPr>
          <w:i/>
          <w:iCs/>
          <w:spacing w:val="-2"/>
          <w:w w:val="100"/>
        </w:rPr>
        <w:t>STA-B</w:t>
      </w:r>
      <w:r>
        <w:rPr>
          <w:i/>
          <w:iCs/>
          <w:spacing w:val="-2"/>
          <w:w w:val="100"/>
          <w:u w:val="thick"/>
        </w:rPr>
        <w:t xml:space="preserve"> </w:t>
      </w:r>
      <w:r>
        <w:rPr>
          <w:spacing w:val="-2"/>
          <w:w w:val="100"/>
          <w:u w:val="thick"/>
          <w:lang w:val="en-GB"/>
        </w:rPr>
        <w:t xml:space="preserve">between two STAs or called </w:t>
      </w:r>
      <w:r>
        <w:rPr>
          <w:i/>
          <w:iCs/>
          <w:spacing w:val="-2"/>
          <w:w w:val="100"/>
          <w:u w:val="thick"/>
          <w:lang w:val="en-GB"/>
        </w:rPr>
        <w:t>MLD-A and MLD-B</w:t>
      </w:r>
      <w:r>
        <w:rPr>
          <w:spacing w:val="-2"/>
          <w:w w:val="100"/>
          <w:u w:val="thick"/>
          <w:lang w:val="en-GB"/>
        </w:rPr>
        <w:t xml:space="preserve"> between two MLDs</w:t>
      </w:r>
      <w:r>
        <w:rPr>
          <w:spacing w:val="-2"/>
          <w:w w:val="100"/>
        </w:rPr>
        <w:t>. They are identified by their MAC addresses, STA-A</w:t>
      </w:r>
      <w:r>
        <w:rPr>
          <w:spacing w:val="-2"/>
          <w:w w:val="100"/>
        </w:rPr>
        <w:noBreakHyphen/>
        <w:t>MAC and STA-B-MAC, respectively</w:t>
      </w:r>
      <w:r>
        <w:rPr>
          <w:spacing w:val="-2"/>
          <w:w w:val="100"/>
          <w:u w:val="thick"/>
          <w:lang w:val="en-GB"/>
        </w:rPr>
        <w:t>, between two STAs or by their MLD MAC addresses MLD-A</w:t>
      </w:r>
      <w:r>
        <w:rPr>
          <w:spacing w:val="-2"/>
          <w:w w:val="100"/>
          <w:u w:val="thick"/>
          <w:lang w:val="en-GB"/>
        </w:rPr>
        <w:noBreakHyphen/>
        <w:t>MAC and MLD-B-MAC, respectively, between two MLDs</w:t>
      </w:r>
      <w:r>
        <w:rPr>
          <w:spacing w:val="-2"/>
          <w:w w:val="100"/>
        </w:rPr>
        <w:t>. STAs</w:t>
      </w:r>
      <w:r>
        <w:rPr>
          <w:spacing w:val="-2"/>
          <w:w w:val="100"/>
          <w:u w:val="thick"/>
        </w:rPr>
        <w:t xml:space="preserve"> or MLDs</w:t>
      </w:r>
      <w:r>
        <w:rPr>
          <w:spacing w:val="-2"/>
          <w:w w:val="100"/>
        </w:rPr>
        <w:t xml:space="preserve"> begin the protocol when they discover a peer by receiving Beacon or Probe Response frame(s), or when they receive an Authentication frame indicating SAE authentication from a peer.</w:t>
      </w:r>
    </w:p>
    <w:p w14:paraId="059FFB3D" w14:textId="68BE4B64" w:rsidR="00B57549" w:rsidRDefault="002237AC" w:rsidP="00180856">
      <w:pPr>
        <w:pStyle w:val="T"/>
        <w:rPr>
          <w:spacing w:val="-2"/>
          <w:w w:val="100"/>
        </w:rPr>
      </w:pPr>
      <w:ins w:id="6" w:author="Huang, Po-kai" w:date="2021-02-17T12:16:00Z">
        <w:r>
          <w:rPr>
            <w:spacing w:val="-2"/>
            <w:w w:val="100"/>
          </w:rPr>
          <w:t xml:space="preserve">NOTE </w:t>
        </w:r>
      </w:ins>
      <w:ins w:id="7" w:author="Huang, Po-kai" w:date="2021-02-17T12:18:00Z">
        <w:r w:rsidR="00B634DF">
          <w:rPr>
            <w:spacing w:val="-2"/>
            <w:w w:val="100"/>
          </w:rPr>
          <w:t>–</w:t>
        </w:r>
      </w:ins>
      <w:ins w:id="8" w:author="Huang, Po-kai" w:date="2021-02-17T12:16:00Z">
        <w:r>
          <w:rPr>
            <w:spacing w:val="-2"/>
            <w:w w:val="100"/>
          </w:rPr>
          <w:t xml:space="preserve"> </w:t>
        </w:r>
      </w:ins>
      <w:ins w:id="9" w:author="Huang, Po-kai" w:date="2021-02-17T12:18:00Z">
        <w:r w:rsidR="00B634DF">
          <w:rPr>
            <w:spacing w:val="-2"/>
            <w:w w:val="100"/>
          </w:rPr>
          <w:t>An authentication frame sent by a STA affiliated with an MLD includ</w:t>
        </w:r>
      </w:ins>
      <w:ins w:id="10" w:author="Gaurav Patwardhan" w:date="2021-02-17T14:28:00Z">
        <w:r w:rsidR="006C162C">
          <w:rPr>
            <w:spacing w:val="-2"/>
            <w:w w:val="100"/>
          </w:rPr>
          <w:t>es</w:t>
        </w:r>
      </w:ins>
      <w:ins w:id="11" w:author="Huang, Po-kai" w:date="2021-02-23T11:35:00Z">
        <w:r w:rsidR="001F6238">
          <w:rPr>
            <w:spacing w:val="-2"/>
            <w:w w:val="100"/>
          </w:rPr>
          <w:t xml:space="preserve"> an</w:t>
        </w:r>
      </w:ins>
      <w:ins w:id="12" w:author="Gaurav Patwardhan" w:date="2021-02-17T14:31:00Z">
        <w:r w:rsidR="006C162C">
          <w:rPr>
            <w:spacing w:val="-2"/>
            <w:w w:val="100"/>
          </w:rPr>
          <w:t xml:space="preserve"> </w:t>
        </w:r>
      </w:ins>
      <w:ins w:id="13" w:author="Huang, Po-kai" w:date="2021-02-17T12:18:00Z">
        <w:r w:rsidR="002963A4">
          <w:rPr>
            <w:spacing w:val="-2"/>
            <w:w w:val="100"/>
          </w:rPr>
          <w:t xml:space="preserve">ML element that indicates </w:t>
        </w:r>
      </w:ins>
      <w:ins w:id="14" w:author="Huang, Po-kai" w:date="2021-02-17T12:19:00Z">
        <w:r w:rsidR="00B83D97">
          <w:rPr>
            <w:spacing w:val="-2"/>
            <w:w w:val="100"/>
          </w:rPr>
          <w:t xml:space="preserve">the </w:t>
        </w:r>
      </w:ins>
      <w:ins w:id="15" w:author="Huang, Po-kai" w:date="2021-02-17T12:18:00Z">
        <w:r w:rsidR="002963A4">
          <w:rPr>
            <w:spacing w:val="-2"/>
            <w:w w:val="100"/>
          </w:rPr>
          <w:t>MLD MAC address</w:t>
        </w:r>
      </w:ins>
      <w:ins w:id="16" w:author="Huang, Po-kai" w:date="2021-02-17T12:19:00Z">
        <w:r w:rsidR="00B83D97">
          <w:rPr>
            <w:spacing w:val="-2"/>
            <w:w w:val="100"/>
          </w:rPr>
          <w:t xml:space="preserve"> of th</w:t>
        </w:r>
      </w:ins>
      <w:ins w:id="17" w:author="Gaurav Patwardhan" w:date="2021-02-17T14:28:00Z">
        <w:r w:rsidR="006C162C">
          <w:rPr>
            <w:spacing w:val="-2"/>
            <w:w w:val="100"/>
          </w:rPr>
          <w:t>at</w:t>
        </w:r>
      </w:ins>
      <w:ins w:id="18" w:author="Huang, Po-kai" w:date="2021-02-17T12:19:00Z">
        <w:r w:rsidR="00B83D97">
          <w:rPr>
            <w:spacing w:val="-2"/>
            <w:w w:val="100"/>
          </w:rPr>
          <w:t xml:space="preserve"> MLD</w:t>
        </w:r>
      </w:ins>
      <w:ins w:id="19" w:author="Huang, Po-kai" w:date="2021-02-17T12:26:00Z">
        <w:r w:rsidR="004D7442">
          <w:rPr>
            <w:spacing w:val="-2"/>
            <w:w w:val="100"/>
          </w:rPr>
          <w:t xml:space="preserve"> (see </w:t>
        </w:r>
        <w:r w:rsidR="004D7442" w:rsidRPr="00FD596D">
          <w:rPr>
            <w:spacing w:val="-2"/>
            <w:w w:val="100"/>
          </w:rPr>
          <w:t>35.3.5.4 Usage and rules of Basic variant Multi-link element in the context of multi-link</w:t>
        </w:r>
        <w:r w:rsidR="004D7442" w:rsidRPr="00FD596D">
          <w:rPr>
            <w:spacing w:val="-2"/>
            <w:w w:val="100"/>
          </w:rPr>
          <w:br/>
        </w:r>
        <w:r w:rsidR="004D7442">
          <w:rPr>
            <w:rStyle w:val="fontstyle01"/>
          </w:rPr>
          <w:t>setup</w:t>
        </w:r>
        <w:r w:rsidR="004D7442">
          <w:rPr>
            <w:spacing w:val="-2"/>
            <w:w w:val="100"/>
          </w:rPr>
          <w:t>).</w:t>
        </w:r>
      </w:ins>
      <w:ins w:id="20" w:author="Huang, Po-kai" w:date="2021-02-17T12:20:00Z">
        <w:r w:rsidR="009010BE">
          <w:rPr>
            <w:spacing w:val="-2"/>
            <w:w w:val="100"/>
          </w:rPr>
          <w:t xml:space="preserve"> A Beacon frame </w:t>
        </w:r>
      </w:ins>
      <w:ins w:id="21" w:author="Huang, Po-kai" w:date="2021-02-17T12:22:00Z">
        <w:r w:rsidR="00EB6B8E">
          <w:rPr>
            <w:spacing w:val="-2"/>
            <w:w w:val="100"/>
          </w:rPr>
          <w:t xml:space="preserve">sent by an AP affiliated with an </w:t>
        </w:r>
      </w:ins>
      <w:ins w:id="22" w:author="Huang, Po-kai" w:date="2021-02-17T12:40:00Z">
        <w:r w:rsidR="00E64659">
          <w:rPr>
            <w:spacing w:val="-2"/>
            <w:w w:val="100"/>
          </w:rPr>
          <w:t xml:space="preserve">AP </w:t>
        </w:r>
      </w:ins>
      <w:ins w:id="23" w:author="Huang, Po-kai" w:date="2021-02-17T12:22:00Z">
        <w:r w:rsidR="00EB6B8E">
          <w:rPr>
            <w:spacing w:val="-2"/>
            <w:w w:val="100"/>
          </w:rPr>
          <w:t>MLD includ</w:t>
        </w:r>
      </w:ins>
      <w:ins w:id="24" w:author="Gaurav Patwardhan" w:date="2021-02-17T14:28:00Z">
        <w:r w:rsidR="006C162C">
          <w:rPr>
            <w:spacing w:val="-2"/>
            <w:w w:val="100"/>
          </w:rPr>
          <w:t>es</w:t>
        </w:r>
      </w:ins>
      <w:ins w:id="25" w:author="Huang, Po-kai" w:date="2021-02-17T12:22:00Z">
        <w:r w:rsidR="00EB6B8E">
          <w:rPr>
            <w:spacing w:val="-2"/>
            <w:w w:val="100"/>
          </w:rPr>
          <w:t xml:space="preserve"> </w:t>
        </w:r>
      </w:ins>
      <w:ins w:id="26" w:author="Gaurav Patwardhan" w:date="2021-02-17T14:31:00Z">
        <w:r w:rsidR="006C162C">
          <w:rPr>
            <w:spacing w:val="-2"/>
            <w:w w:val="100"/>
          </w:rPr>
          <w:t xml:space="preserve">an </w:t>
        </w:r>
      </w:ins>
      <w:ins w:id="27" w:author="Huang, Po-kai" w:date="2021-02-17T12:22:00Z">
        <w:r w:rsidR="00EB6B8E">
          <w:rPr>
            <w:spacing w:val="-2"/>
            <w:w w:val="100"/>
          </w:rPr>
          <w:t>ML element that indicates the MLD MAC address of th</w:t>
        </w:r>
      </w:ins>
      <w:ins w:id="28" w:author="Gaurav Patwardhan" w:date="2021-02-17T14:31:00Z">
        <w:r w:rsidR="006C162C">
          <w:rPr>
            <w:spacing w:val="-2"/>
            <w:w w:val="100"/>
          </w:rPr>
          <w:t>at</w:t>
        </w:r>
      </w:ins>
      <w:ins w:id="29" w:author="Huang, Po-kai" w:date="2021-02-17T12:22:00Z">
        <w:r w:rsidR="00EB6B8E">
          <w:rPr>
            <w:spacing w:val="-2"/>
            <w:w w:val="100"/>
          </w:rPr>
          <w:t xml:space="preserve"> </w:t>
        </w:r>
      </w:ins>
      <w:ins w:id="30" w:author="Gaurav Patwardhan" w:date="2021-02-17T14:31:00Z">
        <w:r w:rsidR="006C162C">
          <w:rPr>
            <w:spacing w:val="-2"/>
            <w:w w:val="100"/>
          </w:rPr>
          <w:t xml:space="preserve">AP </w:t>
        </w:r>
      </w:ins>
      <w:ins w:id="31" w:author="Huang, Po-kai" w:date="2021-02-17T12:22:00Z">
        <w:r w:rsidR="00EB6B8E">
          <w:rPr>
            <w:spacing w:val="-2"/>
            <w:w w:val="100"/>
          </w:rPr>
          <w:t>MLD</w:t>
        </w:r>
      </w:ins>
      <w:ins w:id="32" w:author="Gaurav Patwardhan" w:date="2021-02-17T14:31:00Z">
        <w:r w:rsidR="006C162C">
          <w:rPr>
            <w:spacing w:val="-2"/>
            <w:w w:val="100"/>
          </w:rPr>
          <w:t>,</w:t>
        </w:r>
      </w:ins>
      <w:ins w:id="33" w:author="Huang, Po-kai" w:date="2021-02-17T12:40:00Z">
        <w:r w:rsidR="00E64659">
          <w:rPr>
            <w:spacing w:val="-2"/>
            <w:w w:val="100"/>
          </w:rPr>
          <w:t xml:space="preserve"> when th</w:t>
        </w:r>
      </w:ins>
      <w:ins w:id="34" w:author="Gaurav Patwardhan" w:date="2021-02-17T14:31:00Z">
        <w:r w:rsidR="006C162C">
          <w:rPr>
            <w:spacing w:val="-2"/>
            <w:w w:val="100"/>
          </w:rPr>
          <w:t>at</w:t>
        </w:r>
      </w:ins>
      <w:ins w:id="35" w:author="Huang, Po-kai" w:date="2021-02-23T11:36:00Z">
        <w:r w:rsidR="001F6238">
          <w:rPr>
            <w:spacing w:val="-2"/>
            <w:w w:val="100"/>
          </w:rPr>
          <w:t xml:space="preserve"> </w:t>
        </w:r>
      </w:ins>
      <w:ins w:id="36" w:author="Gaurav Patwardhan" w:date="2021-02-17T14:32:00Z">
        <w:r w:rsidR="006C162C">
          <w:rPr>
            <w:spacing w:val="-2"/>
            <w:w w:val="100"/>
          </w:rPr>
          <w:t xml:space="preserve">Beacon frame </w:t>
        </w:r>
      </w:ins>
      <w:ins w:id="37" w:author="Huang, Po-kai" w:date="2021-02-17T12:40:00Z">
        <w:r w:rsidR="00E64659">
          <w:rPr>
            <w:spacing w:val="-2"/>
            <w:w w:val="100"/>
          </w:rPr>
          <w:t xml:space="preserve">indicates </w:t>
        </w:r>
      </w:ins>
      <w:ins w:id="38" w:author="Huang, Po-kai" w:date="2021-02-17T12:43:00Z">
        <w:r w:rsidR="00B57549">
          <w:rPr>
            <w:spacing w:val="-2"/>
            <w:w w:val="100"/>
          </w:rPr>
          <w:t xml:space="preserve">SAE </w:t>
        </w:r>
      </w:ins>
      <w:ins w:id="39" w:author="Huang, Po-kai" w:date="2021-02-17T12:40:00Z">
        <w:r w:rsidR="00E64659">
          <w:rPr>
            <w:spacing w:val="-2"/>
            <w:w w:val="100"/>
          </w:rPr>
          <w:t>AKM</w:t>
        </w:r>
      </w:ins>
      <w:ins w:id="40" w:author="Huang, Po-kai" w:date="2021-02-23T11:53:00Z">
        <w:r w:rsidR="00167F55">
          <w:rPr>
            <w:spacing w:val="-2"/>
            <w:w w:val="100"/>
          </w:rPr>
          <w:t xml:space="preserve"> (see </w:t>
        </w:r>
        <w:r w:rsidR="00167F55" w:rsidRPr="00167F55">
          <w:rPr>
            <w:spacing w:val="-2"/>
            <w:w w:val="100"/>
          </w:rPr>
          <w:t xml:space="preserve">35.3.4.3 </w:t>
        </w:r>
        <w:r w:rsidR="00167F55">
          <w:rPr>
            <w:spacing w:val="-2"/>
            <w:w w:val="100"/>
          </w:rPr>
          <w:t>(</w:t>
        </w:r>
        <w:r w:rsidR="00167F55" w:rsidRPr="00167F55">
          <w:rPr>
            <w:spacing w:val="-2"/>
            <w:w w:val="100"/>
          </w:rPr>
          <w:t>Multi-link element usage rules in the context of discovery</w:t>
        </w:r>
        <w:r w:rsidR="00167F55">
          <w:rPr>
            <w:spacing w:val="-2"/>
            <w:w w:val="100"/>
          </w:rPr>
          <w:t>)</w:t>
        </w:r>
      </w:ins>
      <w:ins w:id="41" w:author="Huang, Po-kai" w:date="2021-02-23T11:55:00Z">
        <w:r w:rsidR="00167F55">
          <w:rPr>
            <w:spacing w:val="-2"/>
            <w:w w:val="100"/>
          </w:rPr>
          <w:t xml:space="preserve"> and 12.4.3 (Representation of a password)</w:t>
        </w:r>
      </w:ins>
      <w:ins w:id="42" w:author="Huang, Po-kai" w:date="2021-02-23T11:53:00Z">
        <w:r w:rsidR="00167F55">
          <w:rPr>
            <w:spacing w:val="-2"/>
            <w:w w:val="100"/>
          </w:rPr>
          <w:t>)</w:t>
        </w:r>
      </w:ins>
      <w:ins w:id="43" w:author="Huang, Po-kai" w:date="2021-02-17T12:22:00Z">
        <w:r w:rsidR="00EB6B8E">
          <w:rPr>
            <w:spacing w:val="-2"/>
            <w:w w:val="100"/>
          </w:rPr>
          <w:t>.</w:t>
        </w:r>
      </w:ins>
      <w:ins w:id="44" w:author="Huang, Po-kai" w:date="2021-02-17T12:40:00Z">
        <w:r w:rsidR="00E64659">
          <w:rPr>
            <w:spacing w:val="-2"/>
            <w:w w:val="100"/>
          </w:rPr>
          <w:t xml:space="preserve"> </w:t>
        </w:r>
      </w:ins>
      <w:ins w:id="45" w:author="Huang, Po-kai" w:date="2021-02-17T12:43:00Z">
        <w:r w:rsidR="00B57549">
          <w:rPr>
            <w:spacing w:val="-2"/>
            <w:w w:val="100"/>
          </w:rPr>
          <w:t xml:space="preserve">A </w:t>
        </w:r>
      </w:ins>
      <w:ins w:id="46" w:author="Gaurav Patwardhan" w:date="2021-02-17T14:32:00Z">
        <w:r w:rsidR="006C162C">
          <w:rPr>
            <w:spacing w:val="-2"/>
            <w:w w:val="100"/>
          </w:rPr>
          <w:t>P</w:t>
        </w:r>
      </w:ins>
      <w:ins w:id="47" w:author="Huang, Po-kai" w:date="2021-02-17T12:43:00Z">
        <w:r w:rsidR="00B57549">
          <w:rPr>
            <w:spacing w:val="-2"/>
            <w:w w:val="100"/>
          </w:rPr>
          <w:t xml:space="preserve">robe </w:t>
        </w:r>
      </w:ins>
      <w:ins w:id="48" w:author="Gaurav Patwardhan" w:date="2021-02-17T14:32:00Z">
        <w:r w:rsidR="006C162C">
          <w:rPr>
            <w:spacing w:val="-2"/>
            <w:w w:val="100"/>
          </w:rPr>
          <w:t>R</w:t>
        </w:r>
      </w:ins>
      <w:ins w:id="49" w:author="Huang, Po-kai" w:date="2021-02-17T12:43:00Z">
        <w:r w:rsidR="00B57549">
          <w:rPr>
            <w:spacing w:val="-2"/>
            <w:w w:val="100"/>
          </w:rPr>
          <w:t xml:space="preserve">esponse frame sent by an AP affiliated with an AP MLD </w:t>
        </w:r>
      </w:ins>
      <w:ins w:id="50" w:author="Gaurav Patwardhan" w:date="2021-02-17T14:32:00Z">
        <w:r w:rsidR="006C162C">
          <w:rPr>
            <w:spacing w:val="-2"/>
            <w:w w:val="100"/>
          </w:rPr>
          <w:t>incl</w:t>
        </w:r>
      </w:ins>
      <w:ins w:id="51" w:author="Gaurav Patwardhan" w:date="2021-02-17T14:33:00Z">
        <w:r w:rsidR="006C162C">
          <w:rPr>
            <w:spacing w:val="-2"/>
            <w:w w:val="100"/>
          </w:rPr>
          <w:t>udes an</w:t>
        </w:r>
      </w:ins>
      <w:ins w:id="52" w:author="Huang, Po-kai" w:date="2021-02-17T12:43:00Z">
        <w:r w:rsidR="00B57549">
          <w:rPr>
            <w:spacing w:val="-2"/>
            <w:w w:val="100"/>
          </w:rPr>
          <w:t xml:space="preserve"> ML element that indicates the MLD MAC address of the </w:t>
        </w:r>
      </w:ins>
      <w:ins w:id="53" w:author="Gaurav Patwardhan" w:date="2021-02-17T14:33:00Z">
        <w:r w:rsidR="006C162C">
          <w:rPr>
            <w:spacing w:val="-2"/>
            <w:w w:val="100"/>
          </w:rPr>
          <w:t xml:space="preserve">AP </w:t>
        </w:r>
      </w:ins>
      <w:ins w:id="54" w:author="Huang, Po-kai" w:date="2021-02-17T12:43:00Z">
        <w:r w:rsidR="00B57549">
          <w:rPr>
            <w:spacing w:val="-2"/>
            <w:w w:val="100"/>
          </w:rPr>
          <w:t xml:space="preserve">MLD </w:t>
        </w:r>
      </w:ins>
      <w:ins w:id="55" w:author="Huang, Po-kai" w:date="2021-02-17T12:44:00Z">
        <w:r w:rsidR="00F7179D">
          <w:rPr>
            <w:spacing w:val="-2"/>
            <w:w w:val="100"/>
          </w:rPr>
          <w:t xml:space="preserve">in response to a MLD </w:t>
        </w:r>
      </w:ins>
      <w:ins w:id="56" w:author="Gaurav Patwardhan" w:date="2021-02-17T14:33:00Z">
        <w:r w:rsidR="006C162C">
          <w:rPr>
            <w:spacing w:val="-2"/>
            <w:w w:val="100"/>
          </w:rPr>
          <w:t>P</w:t>
        </w:r>
      </w:ins>
      <w:ins w:id="57" w:author="Huang, Po-kai" w:date="2021-02-17T12:44:00Z">
        <w:r w:rsidR="00F7179D">
          <w:rPr>
            <w:spacing w:val="-2"/>
            <w:w w:val="100"/>
          </w:rPr>
          <w:t xml:space="preserve">robe </w:t>
        </w:r>
      </w:ins>
      <w:ins w:id="58" w:author="Gaurav Patwardhan" w:date="2021-02-17T14:38:00Z">
        <w:r w:rsidR="000A7AEC">
          <w:rPr>
            <w:spacing w:val="-2"/>
            <w:w w:val="100"/>
          </w:rPr>
          <w:t>R</w:t>
        </w:r>
      </w:ins>
      <w:ins w:id="59" w:author="Huang, Po-kai" w:date="2021-02-17T12:44:00Z">
        <w:r w:rsidR="00F7179D">
          <w:rPr>
            <w:spacing w:val="-2"/>
            <w:w w:val="100"/>
          </w:rPr>
          <w:t xml:space="preserve">equest frame (see </w:t>
        </w:r>
        <w:r w:rsidR="00F7179D" w:rsidRPr="00F7179D">
          <w:rPr>
            <w:spacing w:val="-2"/>
            <w:w w:val="100"/>
          </w:rPr>
          <w:t xml:space="preserve">35.3.4 </w:t>
        </w:r>
      </w:ins>
      <w:ins w:id="60" w:author="Huang, Po-kai" w:date="2021-02-23T11:56:00Z">
        <w:r w:rsidR="00167F55">
          <w:rPr>
            <w:spacing w:val="-2"/>
            <w:w w:val="100"/>
          </w:rPr>
          <w:t>(</w:t>
        </w:r>
      </w:ins>
      <w:ins w:id="61" w:author="Huang, Po-kai" w:date="2021-02-17T12:44:00Z">
        <w:r w:rsidR="00F7179D" w:rsidRPr="00F7179D">
          <w:rPr>
            <w:spacing w:val="-2"/>
            <w:w w:val="100"/>
          </w:rPr>
          <w:t>Discovery of an AP MLD</w:t>
        </w:r>
      </w:ins>
      <w:ins w:id="62" w:author="Huang, Po-kai" w:date="2021-02-23T11:56:00Z">
        <w:r w:rsidR="00167F55">
          <w:rPr>
            <w:spacing w:val="-2"/>
            <w:w w:val="100"/>
          </w:rPr>
          <w:t>)</w:t>
        </w:r>
      </w:ins>
      <w:ins w:id="63" w:author="Huang, Po-kai" w:date="2021-02-17T12:44:00Z">
        <w:r w:rsidR="00F7179D">
          <w:rPr>
            <w:spacing w:val="-2"/>
            <w:w w:val="100"/>
          </w:rPr>
          <w:t>)</w:t>
        </w:r>
      </w:ins>
      <w:ins w:id="64" w:author="Huang, Po-kai" w:date="2021-02-23T11:52:00Z">
        <w:r w:rsidR="00167F55">
          <w:rPr>
            <w:spacing w:val="-2"/>
            <w:w w:val="100"/>
          </w:rPr>
          <w:t>.</w:t>
        </w:r>
      </w:ins>
      <w:ins w:id="65" w:author="Huang, Po-kai" w:date="2021-02-17T12:44:00Z">
        <w:r w:rsidR="00F7179D">
          <w:rPr>
            <w:spacing w:val="-2"/>
            <w:w w:val="100"/>
          </w:rPr>
          <w:t xml:space="preserve"> </w:t>
        </w:r>
      </w:ins>
      <w:ins w:id="66" w:author="Huang, Po-kai" w:date="2021-02-17T12:41:00Z">
        <w:r w:rsidR="00FD596D">
          <w:rPr>
            <w:spacing w:val="-2"/>
            <w:w w:val="100"/>
          </w:rPr>
          <w:t>(#25</w:t>
        </w:r>
      </w:ins>
      <w:ins w:id="67" w:author="Huang, Po-kai" w:date="2021-02-17T12:45:00Z">
        <w:r w:rsidR="00F7179D">
          <w:rPr>
            <w:spacing w:val="-2"/>
            <w:w w:val="100"/>
          </w:rPr>
          <w:t>76</w:t>
        </w:r>
      </w:ins>
      <w:ins w:id="68" w:author="Huang, Po-kai" w:date="2021-02-17T12:41:00Z">
        <w:r w:rsidR="00FD596D">
          <w:rPr>
            <w:spacing w:val="-2"/>
            <w:w w:val="100"/>
          </w:rPr>
          <w:t>)</w:t>
        </w:r>
      </w:ins>
      <w:ins w:id="69" w:author="Huang, Po-kai" w:date="2021-02-17T12:44:00Z">
        <w:r w:rsidR="00F7179D">
          <w:rPr>
            <w:spacing w:val="-2"/>
            <w:w w:val="100"/>
          </w:rPr>
          <w:t>.</w:t>
        </w:r>
      </w:ins>
    </w:p>
    <w:p w14:paraId="29C5C1F9" w14:textId="77777777" w:rsidR="00180856" w:rsidRDefault="00180856" w:rsidP="00180856">
      <w:pPr>
        <w:pStyle w:val="H3"/>
        <w:numPr>
          <w:ilvl w:val="0"/>
          <w:numId w:val="35"/>
        </w:numPr>
        <w:rPr>
          <w:w w:val="100"/>
        </w:rPr>
      </w:pPr>
      <w:r>
        <w:rPr>
          <w:w w:val="100"/>
        </w:rPr>
        <w:lastRenderedPageBreak/>
        <w:t>Representation of a password</w:t>
      </w:r>
    </w:p>
    <w:p w14:paraId="22AF2727" w14:textId="77777777" w:rsidR="00180856" w:rsidRDefault="00180856" w:rsidP="00180856">
      <w:pPr>
        <w:pStyle w:val="T"/>
        <w:rPr>
          <w:w w:val="100"/>
        </w:rPr>
      </w:pPr>
      <w:r>
        <w:rPr>
          <w:b/>
          <w:bCs/>
          <w:i/>
          <w:iCs/>
          <w:w w:val="100"/>
          <w:sz w:val="22"/>
          <w:szCs w:val="22"/>
          <w:lang w:val="en-GB"/>
        </w:rPr>
        <w:t>Change as follows:</w:t>
      </w:r>
    </w:p>
    <w:p w14:paraId="347DD7C3" w14:textId="77777777" w:rsidR="00180856" w:rsidRDefault="00180856" w:rsidP="00180856">
      <w:pPr>
        <w:pStyle w:val="T"/>
        <w:rPr>
          <w:spacing w:val="-2"/>
          <w:w w:val="100"/>
        </w:rPr>
      </w:pPr>
      <w:r>
        <w:rPr>
          <w:spacing w:val="-2"/>
          <w:w w:val="100"/>
        </w:rPr>
        <w:t>Passwords are used in SAE to deterministically compute a secret element in the negotiated group, called a password element. The input to this process needs to be in the form of a binary string. For the protocol to successfully terminate, it is necessary for each side to produce identical binary strings for a given password, even if that password is in character format. There is no canonical binary representation of a character and ambiguity exists when the password is a character string. To eliminate this ambiguity, a STA</w:t>
      </w:r>
      <w:r>
        <w:rPr>
          <w:spacing w:val="-2"/>
          <w:w w:val="100"/>
          <w:u w:val="thick"/>
        </w:rPr>
        <w:t xml:space="preserve"> or an MLD</w:t>
      </w:r>
      <w:r>
        <w:rPr>
          <w:spacing w:val="-2"/>
          <w:w w:val="100"/>
        </w:rPr>
        <w:t xml:space="preserve"> shall represent a character-based password as a UTF-8 string that is processed according to the </w:t>
      </w:r>
      <w:proofErr w:type="spellStart"/>
      <w:r>
        <w:rPr>
          <w:spacing w:val="-2"/>
          <w:w w:val="100"/>
        </w:rPr>
        <w:t>OpaqueString</w:t>
      </w:r>
      <w:proofErr w:type="spellEnd"/>
      <w:r>
        <w:rPr>
          <w:spacing w:val="-2"/>
          <w:w w:val="100"/>
        </w:rPr>
        <w:t xml:space="preserve"> profile of IETF RFC 8265, the output of which is an octet string. The octet string representation of the password, after being processed, is stored in the dot11RSNAConfigPasswordValueTable. When a “password” is called for in the description of SAE that follows the credential from the dot11RSNAConfigPasswordValueTable is used. </w:t>
      </w:r>
    </w:p>
    <w:p w14:paraId="5ACB3073" w14:textId="77777777" w:rsidR="00180856" w:rsidRDefault="00180856" w:rsidP="00180856">
      <w:pPr>
        <w:pStyle w:val="T"/>
        <w:rPr>
          <w:spacing w:val="-2"/>
          <w:w w:val="100"/>
        </w:rPr>
      </w:pPr>
      <w:r>
        <w:rPr>
          <w:spacing w:val="-2"/>
          <w:w w:val="100"/>
        </w:rPr>
        <w:t>Similarly, to address ambiguity when identifying passwords, a STA</w:t>
      </w:r>
      <w:r>
        <w:rPr>
          <w:spacing w:val="-2"/>
          <w:w w:val="100"/>
          <w:u w:val="thick"/>
        </w:rPr>
        <w:t xml:space="preserve"> or an MLD</w:t>
      </w:r>
      <w:r>
        <w:rPr>
          <w:spacing w:val="-2"/>
          <w:w w:val="100"/>
        </w:rPr>
        <w:t xml:space="preserve"> shall represent a password identifier as a UTF-8 string that is processed according to the </w:t>
      </w:r>
      <w:proofErr w:type="spellStart"/>
      <w:r>
        <w:rPr>
          <w:spacing w:val="-2"/>
          <w:w w:val="100"/>
        </w:rPr>
        <w:t>UsernameCasePreserved</w:t>
      </w:r>
      <w:proofErr w:type="spellEnd"/>
      <w:r>
        <w:rPr>
          <w:spacing w:val="-2"/>
          <w:w w:val="100"/>
        </w:rPr>
        <w:t xml:space="preserve"> profile of IETF</w:t>
      </w:r>
      <w:r>
        <w:rPr>
          <w:w w:val="100"/>
        </w:rPr>
        <w:t> </w:t>
      </w:r>
      <w:r>
        <w:rPr>
          <w:spacing w:val="-2"/>
          <w:w w:val="100"/>
        </w:rPr>
        <w:t>RFC</w:t>
      </w:r>
      <w:r>
        <w:rPr>
          <w:w w:val="100"/>
        </w:rPr>
        <w:t> </w:t>
      </w:r>
      <w:r>
        <w:rPr>
          <w:spacing w:val="-2"/>
          <w:w w:val="100"/>
        </w:rPr>
        <w:t>8265, the output of which is an octet string that is stored in the dot11RSNAConfigPasswordValueTable. When a “password identifier” is called for in the description of SAE that follows, the identifier from the dot11RSNAConfigPasswordValueTable is used.</w:t>
      </w:r>
    </w:p>
    <w:p w14:paraId="23C8A707" w14:textId="555D9C5C" w:rsidR="00B3769C" w:rsidDel="00D62AE0" w:rsidRDefault="00180856" w:rsidP="00180856">
      <w:pPr>
        <w:pStyle w:val="T"/>
        <w:rPr>
          <w:del w:id="70" w:author="Huang, Po-kai" w:date="2021-02-17T11:19:00Z"/>
          <w:spacing w:val="-2"/>
          <w:w w:val="100"/>
        </w:rPr>
      </w:pPr>
      <w:r>
        <w:rPr>
          <w:spacing w:val="-2"/>
          <w:w w:val="100"/>
        </w:rPr>
        <w:t>In an infrastructure BSS</w:t>
      </w:r>
      <w:r>
        <w:rPr>
          <w:spacing w:val="-2"/>
          <w:w w:val="100"/>
          <w:u w:val="thick"/>
        </w:rPr>
        <w:t xml:space="preserve"> </w:t>
      </w:r>
      <w:del w:id="71" w:author="Huang, Po-kai" w:date="2021-02-17T11:13:00Z">
        <w:r w:rsidDel="00F70630">
          <w:rPr>
            <w:spacing w:val="-2"/>
            <w:w w:val="100"/>
            <w:u w:val="thick"/>
          </w:rPr>
          <w:delText>or an AP MLD</w:delText>
        </w:r>
        <w:r w:rsidDel="00F70630">
          <w:rPr>
            <w:spacing w:val="-2"/>
            <w:w w:val="100"/>
          </w:rPr>
          <w:delText xml:space="preserve"> </w:delText>
        </w:r>
      </w:del>
      <w:r>
        <w:rPr>
          <w:spacing w:val="-2"/>
          <w:w w:val="100"/>
        </w:rPr>
        <w:t>for which an SAE AKM is indicated, the AP</w:t>
      </w:r>
      <w:r>
        <w:rPr>
          <w:spacing w:val="-2"/>
          <w:w w:val="100"/>
          <w:u w:val="thick"/>
        </w:rPr>
        <w:t xml:space="preserve"> </w:t>
      </w:r>
      <w:del w:id="72" w:author="Huang, Po-kai" w:date="2021-02-17T11:13:00Z">
        <w:r w:rsidDel="00F70630">
          <w:rPr>
            <w:spacing w:val="-2"/>
            <w:w w:val="100"/>
            <w:u w:val="thick"/>
            <w:lang w:val="en-GB"/>
          </w:rPr>
          <w:delText>or APs affiliated with the AP MLD, respectively,</w:delText>
        </w:r>
        <w:r w:rsidDel="00F70630">
          <w:rPr>
            <w:spacing w:val="-2"/>
            <w:w w:val="100"/>
            <w:sz w:val="22"/>
            <w:szCs w:val="22"/>
            <w:lang w:val="en-GB"/>
          </w:rPr>
          <w:delText xml:space="preserve"> </w:delText>
        </w:r>
      </w:del>
      <w:r>
        <w:rPr>
          <w:spacing w:val="-2"/>
          <w:w w:val="100"/>
        </w:rPr>
        <w:t>shall set the SAE Password Identifiers In Use subfield of the Extended Capabilities field of the Extended Capabilities element to 1 if any entry in the dot11RSNAConfigPasswordValueTable has a non-NULL dot11RSNAConfigPasswordIdentifier, and shall set it to 0 otherwise. Similarly, an AP</w:t>
      </w:r>
      <w:r>
        <w:rPr>
          <w:spacing w:val="-2"/>
          <w:w w:val="100"/>
          <w:u w:val="thick"/>
        </w:rPr>
        <w:t xml:space="preserve"> </w:t>
      </w:r>
      <w:del w:id="73" w:author="Huang, Po-kai" w:date="2021-02-17T11:13:00Z">
        <w:r w:rsidDel="00F70630">
          <w:rPr>
            <w:spacing w:val="-2"/>
            <w:w w:val="100"/>
            <w:u w:val="thick"/>
            <w:lang w:val="en-GB"/>
          </w:rPr>
          <w:delText xml:space="preserve">or APs affiliated with the AP MLD, respectively, </w:delText>
        </w:r>
      </w:del>
      <w:r>
        <w:rPr>
          <w:spacing w:val="-2"/>
          <w:w w:val="100"/>
        </w:rPr>
        <w:t>shall set the SAE Password Identifiers Used Exclusively subfield of the Extended Capabilities field of the Extended Capabilities element to 1 if every entry in the dot11RSNAConfigPasswordValueTable has a non-NULL dot11RSNAConfigPasswordIdentifier and shall set it to 0 otherwise.</w:t>
      </w:r>
      <w:ins w:id="74" w:author="Huang, Po-kai" w:date="2021-02-17T11:28:00Z">
        <w:r w:rsidR="000D6DF4" w:rsidRPr="000D6DF4">
          <w:rPr>
            <w:spacing w:val="-2"/>
            <w:w w:val="100"/>
          </w:rPr>
          <w:t xml:space="preserve"> </w:t>
        </w:r>
        <w:r w:rsidR="000D6DF4">
          <w:rPr>
            <w:spacing w:val="-2"/>
            <w:w w:val="100"/>
          </w:rPr>
          <w:t>(#2284)</w:t>
        </w:r>
      </w:ins>
    </w:p>
    <w:p w14:paraId="37CAC512" w14:textId="09975765" w:rsidR="003C3C80" w:rsidRDefault="001F6238" w:rsidP="003C3C80">
      <w:pPr>
        <w:pStyle w:val="T"/>
        <w:rPr>
          <w:ins w:id="75" w:author="Huang, Po-kai" w:date="2021-02-17T11:14:00Z"/>
          <w:spacing w:val="-2"/>
          <w:w w:val="100"/>
        </w:rPr>
      </w:pPr>
      <w:ins w:id="76" w:author="Huang, Po-kai" w:date="2021-02-23T11:37:00Z">
        <w:r>
          <w:rPr>
            <w:spacing w:val="-2"/>
            <w:w w:val="100"/>
          </w:rPr>
          <w:t>For</w:t>
        </w:r>
      </w:ins>
      <w:ins w:id="77" w:author="Huang, Po-kai" w:date="2021-02-17T11:20:00Z">
        <w:r w:rsidR="00D62AE0">
          <w:rPr>
            <w:spacing w:val="-2"/>
            <w:w w:val="100"/>
          </w:rPr>
          <w:t xml:space="preserve"> an AP MLD, to indicate SAE AKM, each AP affiliated with </w:t>
        </w:r>
      </w:ins>
      <w:ins w:id="78" w:author="Huang, Po-kai" w:date="2021-02-23T11:37:00Z">
        <w:r>
          <w:rPr>
            <w:spacing w:val="-2"/>
            <w:w w:val="100"/>
          </w:rPr>
          <w:t>the</w:t>
        </w:r>
      </w:ins>
      <w:ins w:id="79" w:author="Huang, Po-kai" w:date="2021-02-17T11:20:00Z">
        <w:r w:rsidR="00D62AE0">
          <w:rPr>
            <w:spacing w:val="-2"/>
            <w:w w:val="100"/>
          </w:rPr>
          <w:t xml:space="preserve"> AP MLD shall </w:t>
        </w:r>
        <w:proofErr w:type="spellStart"/>
        <w:r w:rsidR="00D62AE0">
          <w:rPr>
            <w:spacing w:val="-2"/>
            <w:w w:val="100"/>
          </w:rPr>
          <w:t>indcate</w:t>
        </w:r>
        <w:proofErr w:type="spellEnd"/>
        <w:r w:rsidR="00D62AE0">
          <w:rPr>
            <w:spacing w:val="-2"/>
            <w:w w:val="100"/>
          </w:rPr>
          <w:t xml:space="preserve"> SAE AKM. </w:t>
        </w:r>
      </w:ins>
      <w:ins w:id="80" w:author="Huang, Po-kai" w:date="2021-02-23T11:37:00Z">
        <w:r>
          <w:rPr>
            <w:spacing w:val="-2"/>
            <w:w w:val="100"/>
          </w:rPr>
          <w:t>For</w:t>
        </w:r>
      </w:ins>
      <w:ins w:id="81" w:author="Huang, Po-kai" w:date="2021-02-17T11:14:00Z">
        <w:r w:rsidR="003C3C80">
          <w:rPr>
            <w:spacing w:val="-2"/>
            <w:w w:val="100"/>
          </w:rPr>
          <w:t xml:space="preserve"> </w:t>
        </w:r>
        <w:r w:rsidR="003C3C80">
          <w:rPr>
            <w:spacing w:val="-2"/>
            <w:w w:val="100"/>
            <w:u w:val="thick"/>
          </w:rPr>
          <w:t>an AP MLD</w:t>
        </w:r>
      </w:ins>
      <w:ins w:id="82" w:author="Gaurav Patwardhan" w:date="2021-02-17T14:39:00Z">
        <w:r w:rsidR="00C11D1D">
          <w:rPr>
            <w:spacing w:val="-2"/>
            <w:w w:val="100"/>
            <w:u w:val="thick"/>
          </w:rPr>
          <w:t>,</w:t>
        </w:r>
      </w:ins>
      <w:ins w:id="83" w:author="Huang, Po-kai" w:date="2021-02-17T11:14:00Z">
        <w:r w:rsidR="003C3C80">
          <w:rPr>
            <w:spacing w:val="-2"/>
            <w:w w:val="100"/>
          </w:rPr>
          <w:t xml:space="preserve"> for which an SAE AKM is indicated, the </w:t>
        </w:r>
        <w:r w:rsidR="003C3C80">
          <w:rPr>
            <w:spacing w:val="-2"/>
            <w:w w:val="100"/>
            <w:u w:val="thick"/>
            <w:lang w:val="en-GB"/>
          </w:rPr>
          <w:t>APs affiliated with the AP MLD</w:t>
        </w:r>
      </w:ins>
      <w:ins w:id="84" w:author="Huang, Po-kai" w:date="2021-02-23T11:36:00Z">
        <w:r>
          <w:rPr>
            <w:spacing w:val="-2"/>
            <w:w w:val="100"/>
            <w:u w:val="thick"/>
            <w:lang w:val="en-GB"/>
          </w:rPr>
          <w:t xml:space="preserve"> </w:t>
        </w:r>
      </w:ins>
      <w:ins w:id="85" w:author="Huang, Po-kai" w:date="2021-02-17T11:14:00Z">
        <w:r w:rsidR="003C3C80">
          <w:rPr>
            <w:spacing w:val="-2"/>
            <w:w w:val="100"/>
          </w:rPr>
          <w:t xml:space="preserve">shall set the SAE Password Identifiers In Use subfield of the Extended Capabilities field of the Extended Capabilities element to 1 if any entry in the dot11RSNAConfigPasswordValueTable </w:t>
        </w:r>
      </w:ins>
      <w:ins w:id="86" w:author="Huang, Po-kai" w:date="2021-02-17T11:24:00Z">
        <w:r w:rsidR="00E079CD">
          <w:rPr>
            <w:spacing w:val="-2"/>
            <w:w w:val="100"/>
          </w:rPr>
          <w:t xml:space="preserve">of the AP MLD </w:t>
        </w:r>
      </w:ins>
      <w:ins w:id="87" w:author="Huang, Po-kai" w:date="2021-02-17T11:14:00Z">
        <w:r w:rsidR="003C3C80">
          <w:rPr>
            <w:spacing w:val="-2"/>
            <w:w w:val="100"/>
          </w:rPr>
          <w:t xml:space="preserve">has a non-NULL dot11RSNAConfigPasswordIdentifier, and shall set it to 0 otherwise. Similarly, </w:t>
        </w:r>
        <w:r w:rsidR="003C3C80">
          <w:rPr>
            <w:spacing w:val="-2"/>
            <w:w w:val="100"/>
            <w:u w:val="thick"/>
            <w:lang w:val="en-GB"/>
          </w:rPr>
          <w:t xml:space="preserve">APs affiliated with </w:t>
        </w:r>
      </w:ins>
      <w:ins w:id="88" w:author="Gaurav Patwardhan" w:date="2021-02-17T14:41:00Z">
        <w:r w:rsidR="00C11D1D">
          <w:rPr>
            <w:spacing w:val="-2"/>
            <w:w w:val="100"/>
            <w:u w:val="thick"/>
            <w:lang w:val="en-GB"/>
          </w:rPr>
          <w:t>an</w:t>
        </w:r>
      </w:ins>
      <w:ins w:id="89" w:author="Huang, Po-kai" w:date="2021-02-23T11:38:00Z">
        <w:r>
          <w:rPr>
            <w:spacing w:val="-2"/>
            <w:w w:val="100"/>
            <w:u w:val="thick"/>
            <w:lang w:val="en-GB"/>
          </w:rPr>
          <w:t xml:space="preserve"> </w:t>
        </w:r>
      </w:ins>
      <w:ins w:id="90" w:author="Huang, Po-kai" w:date="2021-02-17T11:14:00Z">
        <w:r w:rsidR="003C3C80">
          <w:rPr>
            <w:spacing w:val="-2"/>
            <w:w w:val="100"/>
            <w:u w:val="thick"/>
            <w:lang w:val="en-GB"/>
          </w:rPr>
          <w:t>AP MLD</w:t>
        </w:r>
      </w:ins>
      <w:ins w:id="91" w:author="Huang, Po-kai" w:date="2021-02-23T11:38:00Z">
        <w:r>
          <w:rPr>
            <w:spacing w:val="-2"/>
            <w:w w:val="100"/>
            <w:u w:val="thick"/>
            <w:lang w:val="en-GB"/>
          </w:rPr>
          <w:t xml:space="preserve"> </w:t>
        </w:r>
      </w:ins>
      <w:ins w:id="92" w:author="Huang, Po-kai" w:date="2021-02-17T11:14:00Z">
        <w:r w:rsidR="003C3C80">
          <w:rPr>
            <w:spacing w:val="-2"/>
            <w:w w:val="100"/>
          </w:rPr>
          <w:t xml:space="preserve">shall set the SAE Password Identifiers Used Exclusively subfield of the Extended Capabilities field of the Extended Capabilities element to 1 if every entry in the dot11RSNAConfigPasswordValueTable </w:t>
        </w:r>
      </w:ins>
      <w:ins w:id="93" w:author="Huang, Po-kai" w:date="2021-02-17T11:24:00Z">
        <w:r w:rsidR="00E079CD">
          <w:rPr>
            <w:spacing w:val="-2"/>
            <w:w w:val="100"/>
          </w:rPr>
          <w:t xml:space="preserve">of the AP MLD </w:t>
        </w:r>
      </w:ins>
      <w:ins w:id="94" w:author="Huang, Po-kai" w:date="2021-02-17T11:14:00Z">
        <w:r w:rsidR="003C3C80">
          <w:rPr>
            <w:spacing w:val="-2"/>
            <w:w w:val="100"/>
          </w:rPr>
          <w:t>has a non-NULL dot11RSNAConfigPasswordIdentifier and shall set it to 0 otherwise.</w:t>
        </w:r>
      </w:ins>
      <w:ins w:id="95" w:author="Huang, Po-kai" w:date="2021-02-17T11:24:00Z">
        <w:r w:rsidR="00A86CA0">
          <w:rPr>
            <w:spacing w:val="-2"/>
            <w:w w:val="100"/>
          </w:rPr>
          <w:t xml:space="preserve"> (#2284)</w:t>
        </w:r>
      </w:ins>
    </w:p>
    <w:p w14:paraId="749689BE" w14:textId="77777777" w:rsidR="00E66789" w:rsidRPr="00E66789" w:rsidRDefault="00E66789" w:rsidP="00E66789">
      <w:pPr>
        <w:pStyle w:val="T"/>
        <w:rPr>
          <w:w w:val="100"/>
          <w:sz w:val="22"/>
          <w:szCs w:val="22"/>
          <w:lang w:val="en-GB"/>
        </w:rPr>
      </w:pPr>
      <w:r w:rsidRPr="00E66789">
        <w:rPr>
          <w:w w:val="100"/>
          <w:sz w:val="22"/>
          <w:szCs w:val="22"/>
          <w:lang w:val="en-GB"/>
        </w:rPr>
        <w:t>(…existing texts….)</w:t>
      </w:r>
    </w:p>
    <w:p w14:paraId="7B32C410" w14:textId="77777777" w:rsidR="00E66789" w:rsidRDefault="00E66789" w:rsidP="00180856">
      <w:pPr>
        <w:pStyle w:val="T"/>
        <w:rPr>
          <w:spacing w:val="-2"/>
          <w:w w:val="100"/>
        </w:rPr>
      </w:pPr>
    </w:p>
    <w:p w14:paraId="11B0B639" w14:textId="77777777" w:rsidR="00180856" w:rsidRDefault="00180856" w:rsidP="00180856">
      <w:pPr>
        <w:pStyle w:val="H3"/>
        <w:numPr>
          <w:ilvl w:val="0"/>
          <w:numId w:val="42"/>
        </w:numPr>
        <w:suppressAutoHyphens/>
        <w:rPr>
          <w:w w:val="100"/>
        </w:rPr>
      </w:pPr>
      <w:r>
        <w:rPr>
          <w:w w:val="100"/>
        </w:rPr>
        <w:t>SAE protocol</w:t>
      </w:r>
    </w:p>
    <w:p w14:paraId="434B706A" w14:textId="77777777" w:rsidR="00180856" w:rsidRDefault="00180856" w:rsidP="00180856">
      <w:pPr>
        <w:pStyle w:val="H4"/>
        <w:numPr>
          <w:ilvl w:val="0"/>
          <w:numId w:val="43"/>
        </w:numPr>
        <w:suppressAutoHyphens/>
        <w:rPr>
          <w:w w:val="100"/>
        </w:rPr>
      </w:pPr>
      <w:r>
        <w:rPr>
          <w:w w:val="100"/>
        </w:rPr>
        <w:t>PWE and secret generation</w:t>
      </w:r>
    </w:p>
    <w:p w14:paraId="402465D4" w14:textId="77777777" w:rsidR="00180856" w:rsidRDefault="00180856" w:rsidP="00180856">
      <w:pPr>
        <w:pStyle w:val="T"/>
        <w:rPr>
          <w:b/>
          <w:bCs/>
          <w:i/>
          <w:iCs/>
          <w:w w:val="100"/>
          <w:sz w:val="22"/>
          <w:szCs w:val="22"/>
          <w:lang w:val="en-GB"/>
        </w:rPr>
      </w:pPr>
      <w:r>
        <w:rPr>
          <w:b/>
          <w:bCs/>
          <w:i/>
          <w:iCs/>
          <w:w w:val="100"/>
          <w:sz w:val="22"/>
          <w:szCs w:val="22"/>
          <w:lang w:val="en-GB"/>
        </w:rPr>
        <w:t>Change the second paragraph as follows:</w:t>
      </w:r>
    </w:p>
    <w:p w14:paraId="4F634F41" w14:textId="77777777" w:rsidR="00180856" w:rsidRDefault="00180856" w:rsidP="00180856">
      <w:pPr>
        <w:pStyle w:val="T"/>
        <w:rPr>
          <w:spacing w:val="-2"/>
          <w:w w:val="100"/>
        </w:rPr>
      </w:pPr>
      <w:r>
        <w:rPr>
          <w:spacing w:val="-2"/>
          <w:w w:val="100"/>
        </w:rPr>
        <w:t>When a STA</w:t>
      </w:r>
      <w:r>
        <w:rPr>
          <w:spacing w:val="-2"/>
          <w:w w:val="100"/>
          <w:u w:val="thick"/>
        </w:rPr>
        <w:t xml:space="preserve"> or an MLD</w:t>
      </w:r>
      <w:r>
        <w:rPr>
          <w:spacing w:val="-2"/>
          <w:w w:val="100"/>
        </w:rPr>
        <w:t xml:space="preserve"> supports directly hashing to a group element (according to </w:t>
      </w:r>
      <w:r>
        <w:rPr>
          <w:spacing w:val="-2"/>
          <w:w w:val="100"/>
        </w:rPr>
        <w:fldChar w:fldCharType="begin"/>
      </w:r>
      <w:r>
        <w:rPr>
          <w:spacing w:val="-2"/>
          <w:w w:val="100"/>
        </w:rPr>
        <w:instrText xml:space="preserve"> REF  RTF36323537333a2048352c312e \h</w:instrText>
      </w:r>
      <w:r>
        <w:rPr>
          <w:spacing w:val="-2"/>
          <w:w w:val="100"/>
        </w:rPr>
      </w:r>
      <w:r>
        <w:rPr>
          <w:spacing w:val="-2"/>
          <w:w w:val="100"/>
        </w:rPr>
        <w:fldChar w:fldCharType="separate"/>
      </w:r>
      <w:r>
        <w:rPr>
          <w:spacing w:val="-2"/>
          <w:w w:val="100"/>
        </w:rPr>
        <w:t>12.4.4.2.3 (Hash-to-curve generation of the password element with ECC groups)</w:t>
      </w:r>
      <w:r>
        <w:rPr>
          <w:spacing w:val="-2"/>
          <w:w w:val="100"/>
        </w:rPr>
        <w:fldChar w:fldCharType="end"/>
      </w:r>
      <w:r>
        <w:rPr>
          <w:spacing w:val="-2"/>
          <w:w w:val="100"/>
        </w:rPr>
        <w:t xml:space="preserve"> or </w:t>
      </w:r>
      <w:r>
        <w:rPr>
          <w:spacing w:val="-2"/>
          <w:w w:val="100"/>
        </w:rPr>
        <w:fldChar w:fldCharType="begin"/>
      </w:r>
      <w:r>
        <w:rPr>
          <w:spacing w:val="-2"/>
          <w:w w:val="100"/>
        </w:rPr>
        <w:instrText xml:space="preserve"> REF  RTF39313333373a2048352c312e \h</w:instrText>
      </w:r>
      <w:r>
        <w:rPr>
          <w:spacing w:val="-2"/>
          <w:w w:val="100"/>
        </w:rPr>
      </w:r>
      <w:r>
        <w:rPr>
          <w:spacing w:val="-2"/>
          <w:w w:val="100"/>
        </w:rPr>
        <w:fldChar w:fldCharType="separate"/>
      </w:r>
      <w:r>
        <w:rPr>
          <w:spacing w:val="-2"/>
          <w:w w:val="100"/>
        </w:rPr>
        <w:t>12.4.4.3.3 (Direct Generation of the password element with FFC groups)</w:t>
      </w:r>
      <w:r>
        <w:rPr>
          <w:spacing w:val="-2"/>
          <w:w w:val="100"/>
        </w:rPr>
        <w:fldChar w:fldCharType="end"/>
      </w:r>
      <w:r>
        <w:rPr>
          <w:spacing w:val="-2"/>
          <w:w w:val="100"/>
        </w:rPr>
        <w:t>) it computes a secret element, PT, offline at provisioning time for all groups it wishes to support with that password. Prior to initiating SAE to a STA</w:t>
      </w:r>
      <w:r>
        <w:rPr>
          <w:spacing w:val="-2"/>
          <w:w w:val="100"/>
          <w:u w:val="thick"/>
        </w:rPr>
        <w:t xml:space="preserve"> or an MLD</w:t>
      </w:r>
      <w:r>
        <w:rPr>
          <w:spacing w:val="-2"/>
          <w:w w:val="100"/>
        </w:rPr>
        <w:t xml:space="preserve"> which also supports the direct form of hashing to a group element, or upon receipt of an SAE Commit message indicating it was generated using a direct form of hashing to a group element, </w:t>
      </w:r>
      <w:bookmarkStart w:id="96" w:name="_Hlk64974246"/>
      <w:r>
        <w:rPr>
          <w:spacing w:val="-2"/>
          <w:w w:val="100"/>
        </w:rPr>
        <w:t xml:space="preserve">it shall generate the PWE by hashing the two peer MAC addresses to produce a digest, reducing the digest modulo the order of the particular group, </w:t>
      </w:r>
      <w:r>
        <w:rPr>
          <w:i/>
          <w:iCs/>
          <w:spacing w:val="-2"/>
          <w:w w:val="100"/>
        </w:rPr>
        <w:t>r</w:t>
      </w:r>
      <w:r>
        <w:rPr>
          <w:spacing w:val="-2"/>
          <w:w w:val="100"/>
        </w:rPr>
        <w:t>, interpreting the reduced digest as an integer and using it with the secret element to generate the PWE:</w:t>
      </w:r>
    </w:p>
    <w:p w14:paraId="315101A2" w14:textId="77777777" w:rsidR="00E64659" w:rsidRDefault="00180856" w:rsidP="00E64659">
      <w:pPr>
        <w:rPr>
          <w:ins w:id="97" w:author="Huang, Po-kai" w:date="2021-02-17T12:37:00Z"/>
          <w:i/>
          <w:iCs/>
          <w:lang w:val="en-CA"/>
        </w:rPr>
      </w:pPr>
      <w:r>
        <w:rPr>
          <w:i/>
          <w:iCs/>
        </w:rPr>
        <w:tab/>
      </w:r>
      <w:r>
        <w:rPr>
          <w:i/>
          <w:iCs/>
        </w:rPr>
        <w:tab/>
      </w:r>
    </w:p>
    <w:p w14:paraId="649C6866" w14:textId="77777777" w:rsidR="00E64659" w:rsidRDefault="00E64659" w:rsidP="00E64659">
      <w:pPr>
        <w:ind w:left="720" w:firstLine="720"/>
        <w:rPr>
          <w:ins w:id="98" w:author="Huang, Po-kai" w:date="2021-02-17T12:37:00Z"/>
          <w:i/>
          <w:iCs/>
          <w:lang w:val="en-CA" w:eastAsia="zh-TW"/>
        </w:rPr>
      </w:pPr>
      <w:bookmarkStart w:id="99" w:name="_Hlk64974158"/>
      <w:proofErr w:type="spellStart"/>
      <w:ins w:id="100" w:author="Huang, Po-kai" w:date="2021-02-17T12:37:00Z">
        <w:r>
          <w:rPr>
            <w:i/>
            <w:iCs/>
            <w:lang w:val="en-CA"/>
          </w:rPr>
          <w:t>val</w:t>
        </w:r>
        <w:proofErr w:type="spellEnd"/>
        <w:r>
          <w:rPr>
            <w:i/>
            <w:iCs/>
            <w:lang w:val="en-CA"/>
          </w:rPr>
          <w:t xml:space="preserve"> = </w:t>
        </w:r>
        <w:proofErr w:type="gramStart"/>
        <w:r>
          <w:rPr>
            <w:i/>
            <w:iCs/>
            <w:lang w:val="en-CA"/>
          </w:rPr>
          <w:t>H(</w:t>
        </w:r>
        <w:proofErr w:type="gramEnd"/>
        <w:r>
          <w:rPr>
            <w:i/>
            <w:iCs/>
            <w:lang w:val="en-CA"/>
          </w:rPr>
          <w:t>0</w:t>
        </w:r>
        <w:r>
          <w:rPr>
            <w:i/>
            <w:iCs/>
            <w:vertAlign w:val="superscript"/>
            <w:lang w:val="en-CA"/>
          </w:rPr>
          <w:t>n</w:t>
        </w:r>
        <w:r>
          <w:rPr>
            <w:i/>
            <w:iCs/>
            <w:lang w:val="en-CA"/>
          </w:rPr>
          <w:t xml:space="preserve">, MAX(A-MAC, B-MAC) || MIN(A-MAC, B-MAC)) </w:t>
        </w:r>
      </w:ins>
    </w:p>
    <w:bookmarkEnd w:id="96"/>
    <w:bookmarkEnd w:id="99"/>
    <w:p w14:paraId="2FE45744" w14:textId="5F5DECC4" w:rsidR="00180856" w:rsidDel="00E64659" w:rsidRDefault="00180856" w:rsidP="00E64659">
      <w:pPr>
        <w:pStyle w:val="Body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before="0" w:line="240" w:lineRule="auto"/>
        <w:jc w:val="left"/>
        <w:rPr>
          <w:del w:id="101" w:author="Huang, Po-kai" w:date="2021-02-17T12:37:00Z"/>
          <w:i/>
          <w:iCs/>
          <w:w w:val="100"/>
          <w:u w:val="thick"/>
          <w:lang w:val="en-GB"/>
        </w:rPr>
      </w:pPr>
      <w:del w:id="102" w:author="Huang, Po-kai" w:date="2021-02-17T12:37:00Z">
        <w:r w:rsidDel="00E64659">
          <w:rPr>
            <w:i/>
            <w:iCs/>
            <w:w w:val="100"/>
          </w:rPr>
          <w:lastRenderedPageBreak/>
          <w:delText>val = H(0</w:delText>
        </w:r>
        <w:r w:rsidDel="00E64659">
          <w:rPr>
            <w:i/>
            <w:iCs/>
            <w:w w:val="100"/>
            <w:vertAlign w:val="superscript"/>
          </w:rPr>
          <w:delText>n</w:delText>
        </w:r>
        <w:r w:rsidDel="00E64659">
          <w:rPr>
            <w:i/>
            <w:iCs/>
            <w:w w:val="100"/>
          </w:rPr>
          <w:delText xml:space="preserve">, MAX(STA-A-MAC, STA-B-MAC) || MIN(STA-A-MAC, STA-B-MAC)) </w:delText>
        </w:r>
        <w:r w:rsidDel="00E64659">
          <w:rPr>
            <w:i/>
            <w:iCs/>
            <w:w w:val="100"/>
            <w:u w:val="thick"/>
          </w:rPr>
          <w:delText xml:space="preserve">between </w:delText>
        </w:r>
        <w:r w:rsidDel="00E64659">
          <w:rPr>
            <w:i/>
            <w:iCs/>
            <w:w w:val="100"/>
            <w:u w:val="thick"/>
          </w:rPr>
          <w:tab/>
        </w:r>
        <w:r w:rsidDel="00E64659">
          <w:rPr>
            <w:i/>
            <w:iCs/>
            <w:w w:val="100"/>
            <w:u w:val="thick"/>
          </w:rPr>
          <w:tab/>
        </w:r>
        <w:r w:rsidDel="00E64659">
          <w:rPr>
            <w:i/>
            <w:iCs/>
            <w:w w:val="100"/>
            <w:u w:val="thick"/>
          </w:rPr>
          <w:tab/>
          <w:delText xml:space="preserve">two STAs or </w:delText>
        </w:r>
        <w:r w:rsidDel="00E64659">
          <w:rPr>
            <w:i/>
            <w:iCs/>
            <w:w w:val="100"/>
            <w:u w:val="thick"/>
            <w:lang w:val="en-GB"/>
          </w:rPr>
          <w:delText xml:space="preserve">MLD-A-MAC and MLD-B-MAC shall be used in the computation of val </w:delText>
        </w:r>
        <w:r w:rsidDel="00E64659">
          <w:rPr>
            <w:i/>
            <w:iCs/>
            <w:w w:val="100"/>
            <w:u w:val="thick"/>
            <w:lang w:val="en-GB"/>
          </w:rPr>
          <w:tab/>
        </w:r>
        <w:r w:rsidDel="00E64659">
          <w:rPr>
            <w:i/>
            <w:iCs/>
            <w:w w:val="100"/>
            <w:u w:val="thick"/>
            <w:lang w:val="en-GB"/>
          </w:rPr>
          <w:tab/>
        </w:r>
        <w:r w:rsidDel="00E64659">
          <w:rPr>
            <w:i/>
            <w:iCs/>
            <w:w w:val="100"/>
            <w:u w:val="thick"/>
            <w:lang w:val="en-GB"/>
          </w:rPr>
          <w:tab/>
        </w:r>
        <w:r w:rsidDel="00E64659">
          <w:rPr>
            <w:i/>
            <w:iCs/>
            <w:w w:val="100"/>
            <w:u w:val="thick"/>
            <w:lang w:val="en-GB"/>
          </w:rPr>
          <w:tab/>
        </w:r>
        <w:r w:rsidDel="00E64659">
          <w:rPr>
            <w:i/>
            <w:iCs/>
            <w:w w:val="100"/>
            <w:u w:val="thick"/>
            <w:lang w:val="en-GB"/>
          </w:rPr>
          <w:tab/>
        </w:r>
        <w:r w:rsidDel="00E64659">
          <w:rPr>
            <w:i/>
            <w:iCs/>
            <w:w w:val="100"/>
            <w:u w:val="thick"/>
            <w:lang w:val="en-GB"/>
          </w:rPr>
          <w:tab/>
        </w:r>
        <w:r w:rsidDel="00E64659">
          <w:rPr>
            <w:i/>
            <w:iCs/>
            <w:w w:val="100"/>
            <w:u w:val="thick"/>
            <w:lang w:val="en-GB"/>
          </w:rPr>
          <w:tab/>
        </w:r>
        <w:r w:rsidDel="00E64659">
          <w:rPr>
            <w:i/>
            <w:iCs/>
            <w:w w:val="100"/>
            <w:u w:val="thick"/>
            <w:lang w:val="en-GB"/>
          </w:rPr>
          <w:tab/>
        </w:r>
        <w:r w:rsidDel="00E64659">
          <w:rPr>
            <w:i/>
            <w:iCs/>
            <w:w w:val="100"/>
            <w:u w:val="thick"/>
            <w:lang w:val="en-GB"/>
          </w:rPr>
          <w:tab/>
        </w:r>
      </w:del>
    </w:p>
    <w:p w14:paraId="65F49FB2" w14:textId="6225D053" w:rsidR="00180856" w:rsidDel="00E64659" w:rsidRDefault="00180856" w:rsidP="00E64659">
      <w:pPr>
        <w:pStyle w:val="Body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before="0" w:line="240" w:lineRule="auto"/>
        <w:jc w:val="left"/>
        <w:rPr>
          <w:del w:id="103" w:author="Huang, Po-kai" w:date="2021-02-17T12:37:00Z"/>
          <w:i/>
          <w:iCs/>
          <w:w w:val="100"/>
        </w:rPr>
      </w:pPr>
      <w:del w:id="104" w:author="Huang, Po-kai" w:date="2021-02-17T12:37:00Z">
        <w:r w:rsidDel="00E64659">
          <w:rPr>
            <w:i/>
            <w:iCs/>
            <w:w w:val="100"/>
            <w:u w:val="thick"/>
            <w:lang w:val="en-GB"/>
          </w:rPr>
          <w:tab/>
        </w:r>
        <w:r w:rsidDel="00E64659">
          <w:rPr>
            <w:i/>
            <w:iCs/>
            <w:w w:val="100"/>
            <w:u w:val="thick"/>
            <w:lang w:val="en-GB"/>
          </w:rPr>
          <w:tab/>
          <w:delText>between two MLD</w:delText>
        </w:r>
        <w:r w:rsidDel="00E64659">
          <w:rPr>
            <w:i/>
            <w:iCs/>
            <w:w w:val="100"/>
            <w:lang w:val="en-GB"/>
          </w:rPr>
          <w:delText>s</w:delText>
        </w:r>
      </w:del>
      <w:ins w:id="105" w:author="Huang, Po-kai" w:date="2021-02-17T12:38:00Z">
        <w:r w:rsidR="00E64659">
          <w:rPr>
            <w:i/>
            <w:iCs/>
            <w:w w:val="100"/>
            <w:lang w:val="en-GB"/>
          </w:rPr>
          <w:t>(#2487)</w:t>
        </w:r>
      </w:ins>
    </w:p>
    <w:p w14:paraId="749F6141" w14:textId="77777777" w:rsidR="00180856" w:rsidRDefault="00180856" w:rsidP="00180856">
      <w:pPr>
        <w:pStyle w:val="H4"/>
        <w:keepNext w:val="0"/>
        <w:tabs>
          <w:tab w:val="left" w:pos="8640"/>
          <w:tab w:val="left" w:pos="9360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i/>
          <w:iCs/>
          <w:w w:val="100"/>
        </w:rPr>
      </w:pPr>
      <w:r>
        <w:rPr>
          <w:rFonts w:ascii="Times New Roman" w:hAnsi="Times New Roman" w:cs="Times New Roman"/>
          <w:b w:val="0"/>
          <w:bCs w:val="0"/>
          <w:i/>
          <w:iCs/>
          <w:w w:val="100"/>
        </w:rPr>
        <w:tab/>
      </w:r>
      <w:r>
        <w:rPr>
          <w:rFonts w:ascii="Times New Roman" w:hAnsi="Times New Roman" w:cs="Times New Roman"/>
          <w:b w:val="0"/>
          <w:bCs w:val="0"/>
          <w:i/>
          <w:iCs/>
          <w:w w:val="100"/>
        </w:rPr>
        <w:tab/>
      </w:r>
      <w:proofErr w:type="spellStart"/>
      <w:r>
        <w:rPr>
          <w:rFonts w:ascii="Times New Roman" w:hAnsi="Times New Roman" w:cs="Times New Roman"/>
          <w:b w:val="0"/>
          <w:bCs w:val="0"/>
          <w:i/>
          <w:iCs/>
          <w:w w:val="100"/>
        </w:rPr>
        <w:t>val</w:t>
      </w:r>
      <w:proofErr w:type="spellEnd"/>
      <w:r>
        <w:rPr>
          <w:rFonts w:ascii="Times New Roman" w:hAnsi="Times New Roman" w:cs="Times New Roman"/>
          <w:b w:val="0"/>
          <w:bCs w:val="0"/>
          <w:i/>
          <w:iCs/>
          <w:w w:val="100"/>
        </w:rPr>
        <w:t xml:space="preserve"> = </w:t>
      </w:r>
      <w:proofErr w:type="spellStart"/>
      <w:r>
        <w:rPr>
          <w:rFonts w:ascii="Times New Roman" w:hAnsi="Times New Roman" w:cs="Times New Roman"/>
          <w:b w:val="0"/>
          <w:bCs w:val="0"/>
          <w:i/>
          <w:iCs/>
          <w:w w:val="100"/>
        </w:rPr>
        <w:t>val</w:t>
      </w:r>
      <w:proofErr w:type="spellEnd"/>
      <w:r>
        <w:rPr>
          <w:rFonts w:ascii="Times New Roman" w:hAnsi="Times New Roman" w:cs="Times New Roman"/>
          <w:b w:val="0"/>
          <w:bCs w:val="0"/>
          <w:i/>
          <w:iCs/>
          <w:w w:val="100"/>
        </w:rPr>
        <w:t xml:space="preserve"> </w:t>
      </w:r>
      <w:r>
        <w:rPr>
          <w:rFonts w:ascii="Times New Roman" w:hAnsi="Times New Roman" w:cs="Times New Roman"/>
          <w:b w:val="0"/>
          <w:bCs w:val="0"/>
          <w:w w:val="100"/>
        </w:rPr>
        <w:t>modulo</w:t>
      </w:r>
      <w:r>
        <w:rPr>
          <w:rFonts w:ascii="Times New Roman" w:hAnsi="Times New Roman" w:cs="Times New Roman"/>
          <w:b w:val="0"/>
          <w:bCs w:val="0"/>
          <w:i/>
          <w:iCs/>
          <w:w w:val="100"/>
        </w:rPr>
        <w:t xml:space="preserve"> (r – 1) + 1</w:t>
      </w:r>
    </w:p>
    <w:p w14:paraId="2162E28B" w14:textId="77777777" w:rsidR="00180856" w:rsidRDefault="00180856" w:rsidP="00180856">
      <w:pPr>
        <w:pStyle w:val="H4"/>
        <w:keepNext w:val="0"/>
        <w:tabs>
          <w:tab w:val="left" w:pos="8640"/>
          <w:tab w:val="left" w:pos="9360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i/>
          <w:iCs/>
          <w:w w:val="100"/>
        </w:rPr>
      </w:pPr>
      <w:r>
        <w:rPr>
          <w:rFonts w:ascii="Times New Roman" w:hAnsi="Times New Roman" w:cs="Times New Roman"/>
          <w:b w:val="0"/>
          <w:bCs w:val="0"/>
          <w:i/>
          <w:iCs/>
          <w:w w:val="100"/>
        </w:rPr>
        <w:tab/>
      </w:r>
      <w:r>
        <w:rPr>
          <w:rFonts w:ascii="Times New Roman" w:hAnsi="Times New Roman" w:cs="Times New Roman"/>
          <w:b w:val="0"/>
          <w:bCs w:val="0"/>
          <w:i/>
          <w:iCs/>
          <w:w w:val="100"/>
        </w:rPr>
        <w:tab/>
        <w:t>PWE = scalar-</w:t>
      </w:r>
      <w:proofErr w:type="gramStart"/>
      <w:r>
        <w:rPr>
          <w:rFonts w:ascii="Times New Roman" w:hAnsi="Times New Roman" w:cs="Times New Roman"/>
          <w:b w:val="0"/>
          <w:bCs w:val="0"/>
          <w:i/>
          <w:iCs/>
          <w:w w:val="100"/>
        </w:rPr>
        <w:t>op(</w:t>
      </w:r>
      <w:proofErr w:type="spellStart"/>
      <w:proofErr w:type="gramEnd"/>
      <w:r>
        <w:rPr>
          <w:rFonts w:ascii="Times New Roman" w:hAnsi="Times New Roman" w:cs="Times New Roman"/>
          <w:b w:val="0"/>
          <w:bCs w:val="0"/>
          <w:i/>
          <w:iCs/>
          <w:w w:val="100"/>
        </w:rPr>
        <w:t>val</w:t>
      </w:r>
      <w:proofErr w:type="spellEnd"/>
      <w:r>
        <w:rPr>
          <w:rFonts w:ascii="Times New Roman" w:hAnsi="Times New Roman" w:cs="Times New Roman"/>
          <w:b w:val="0"/>
          <w:bCs w:val="0"/>
          <w:i/>
          <w:iCs/>
          <w:w w:val="100"/>
        </w:rPr>
        <w:t>, PT)</w:t>
      </w:r>
    </w:p>
    <w:p w14:paraId="559F61DF" w14:textId="77777777" w:rsidR="00E64659" w:rsidRDefault="00180856" w:rsidP="00180856">
      <w:pPr>
        <w:pStyle w:val="VariableList"/>
        <w:rPr>
          <w:ins w:id="106" w:author="Huang, Po-kai" w:date="2021-02-17T12:38:00Z"/>
          <w:w w:val="100"/>
        </w:rPr>
      </w:pPr>
      <w:r>
        <w:rPr>
          <w:w w:val="100"/>
        </w:rPr>
        <w:t xml:space="preserve">where </w:t>
      </w:r>
    </w:p>
    <w:p w14:paraId="64F861CB" w14:textId="77777777" w:rsidR="00E64659" w:rsidRPr="00E64659" w:rsidRDefault="00180856" w:rsidP="00E64659">
      <w:pPr>
        <w:pStyle w:val="ListParagraph"/>
        <w:numPr>
          <w:ilvl w:val="0"/>
          <w:numId w:val="50"/>
        </w:numPr>
        <w:ind w:leftChars="0"/>
        <w:rPr>
          <w:ins w:id="107" w:author="Huang, Po-kai" w:date="2021-02-17T12:39:00Z"/>
          <w:lang w:val="en-CA"/>
        </w:rPr>
      </w:pPr>
      <w:r>
        <w:t>0</w:t>
      </w:r>
      <w:r w:rsidRPr="00E64659">
        <w:rPr>
          <w:vertAlign w:val="superscript"/>
        </w:rPr>
        <w:t>n</w:t>
      </w:r>
      <w:r>
        <w:t xml:space="preserve"> is a salt of all zeros whose length equals the length of the digest from the hash function used to instantiate </w:t>
      </w:r>
      <w:proofErr w:type="gramStart"/>
      <w:r>
        <w:t>H(</w:t>
      </w:r>
      <w:proofErr w:type="gramEnd"/>
      <w:r>
        <w:t>) (see Table 12-1 (Hash algorithm based on length of prime)).</w:t>
      </w:r>
      <w:ins w:id="108" w:author="Huang, Po-kai" w:date="2021-02-17T12:39:00Z">
        <w:r w:rsidR="00E64659" w:rsidRPr="00E64659">
          <w:rPr>
            <w:i/>
            <w:iCs/>
            <w:lang w:val="en-CA"/>
          </w:rPr>
          <w:t xml:space="preserve"> </w:t>
        </w:r>
      </w:ins>
    </w:p>
    <w:p w14:paraId="1F1F7252" w14:textId="4D05AB22" w:rsidR="00E64659" w:rsidRPr="00E64659" w:rsidRDefault="00E64659" w:rsidP="00E64659">
      <w:pPr>
        <w:pStyle w:val="ListParagraph"/>
        <w:numPr>
          <w:ilvl w:val="0"/>
          <w:numId w:val="50"/>
        </w:numPr>
        <w:ind w:leftChars="0"/>
        <w:rPr>
          <w:ins w:id="109" w:author="Huang, Po-kai" w:date="2021-02-17T12:39:00Z"/>
          <w:lang w:val="en-CA"/>
        </w:rPr>
      </w:pPr>
      <w:bookmarkStart w:id="110" w:name="_Hlk64974356"/>
      <w:ins w:id="111" w:author="Huang, Po-kai" w:date="2021-02-17T12:39:00Z">
        <w:r w:rsidRPr="00E64659">
          <w:rPr>
            <w:i/>
            <w:iCs/>
            <w:lang w:val="en-CA"/>
          </w:rPr>
          <w:t>A-MAC</w:t>
        </w:r>
        <w:r w:rsidRPr="00E64659">
          <w:rPr>
            <w:lang w:val="en-CA"/>
          </w:rPr>
          <w:t xml:space="preserve"> is the peer STA MAC address, </w:t>
        </w:r>
        <w:r w:rsidRPr="00E64659">
          <w:rPr>
            <w:i/>
            <w:iCs/>
            <w:lang w:val="en-CA"/>
          </w:rPr>
          <w:t>STA-A-MAC</w:t>
        </w:r>
        <w:r w:rsidRPr="00E64659">
          <w:rPr>
            <w:lang w:val="en-CA"/>
          </w:rPr>
          <w:t xml:space="preserve">, for SAE authentication between peer STAs, or </w:t>
        </w:r>
      </w:ins>
      <w:ins w:id="112" w:author="Gaurav Patwardhan" w:date="2021-02-17T14:42:00Z">
        <w:r w:rsidR="00C7462B">
          <w:rPr>
            <w:lang w:val="en-CA"/>
          </w:rPr>
          <w:t xml:space="preserve">is </w:t>
        </w:r>
      </w:ins>
      <w:ins w:id="113" w:author="Huang, Po-kai" w:date="2021-02-17T12:39:00Z">
        <w:r w:rsidRPr="00E64659">
          <w:rPr>
            <w:lang w:val="en-CA"/>
          </w:rPr>
          <w:t xml:space="preserve">the peer MLD MAC </w:t>
        </w:r>
        <w:proofErr w:type="gramStart"/>
        <w:r w:rsidRPr="00E64659">
          <w:rPr>
            <w:lang w:val="en-CA"/>
          </w:rPr>
          <w:t xml:space="preserve">address,  </w:t>
        </w:r>
        <w:r w:rsidRPr="00E64659">
          <w:rPr>
            <w:i/>
            <w:iCs/>
            <w:lang w:val="en-CA"/>
          </w:rPr>
          <w:t>MLD</w:t>
        </w:r>
        <w:proofErr w:type="gramEnd"/>
        <w:r w:rsidRPr="00E64659">
          <w:rPr>
            <w:i/>
            <w:iCs/>
            <w:lang w:val="en-CA"/>
          </w:rPr>
          <w:t>-A-MAC</w:t>
        </w:r>
        <w:r w:rsidRPr="00E64659">
          <w:rPr>
            <w:lang w:val="en-CA"/>
          </w:rPr>
          <w:t>,</w:t>
        </w:r>
        <w:r w:rsidRPr="00E64659">
          <w:rPr>
            <w:i/>
            <w:iCs/>
            <w:lang w:val="en-CA"/>
          </w:rPr>
          <w:t xml:space="preserve"> </w:t>
        </w:r>
        <w:r w:rsidRPr="00E64659">
          <w:rPr>
            <w:lang w:val="en-CA"/>
          </w:rPr>
          <w:t>for SAE authentication between peer MLDs</w:t>
        </w:r>
      </w:ins>
      <w:ins w:id="114" w:author="Huang, Po-kai" w:date="2021-03-05T08:39:00Z">
        <w:r w:rsidR="0086205A">
          <w:rPr>
            <w:lang w:val="en-CA"/>
          </w:rPr>
          <w:t xml:space="preserve">. </w:t>
        </w:r>
      </w:ins>
      <w:ins w:id="115" w:author="Huang, Po-kai" w:date="2021-02-17T12:38:00Z">
        <w:r w:rsidR="00882F46">
          <w:rPr>
            <w:i/>
            <w:iCs/>
          </w:rPr>
          <w:t>(#2487)</w:t>
        </w:r>
      </w:ins>
    </w:p>
    <w:p w14:paraId="69999F92" w14:textId="5DCFC39E" w:rsidR="00180856" w:rsidRPr="00E64659" w:rsidRDefault="00E64659" w:rsidP="00E64659">
      <w:pPr>
        <w:pStyle w:val="ListParagraph"/>
        <w:numPr>
          <w:ilvl w:val="0"/>
          <w:numId w:val="50"/>
        </w:numPr>
        <w:ind w:leftChars="0"/>
        <w:rPr>
          <w:ins w:id="116" w:author="Huang, Po-kai" w:date="2021-02-17T12:38:00Z"/>
          <w:i/>
          <w:iCs/>
          <w:lang w:val="en-CA"/>
        </w:rPr>
      </w:pPr>
      <w:ins w:id="117" w:author="Huang, Po-kai" w:date="2021-02-17T12:39:00Z">
        <w:r>
          <w:rPr>
            <w:i/>
            <w:iCs/>
            <w:lang w:val="en-CA"/>
          </w:rPr>
          <w:t>B-MAC</w:t>
        </w:r>
        <w:r w:rsidRPr="00E64659">
          <w:rPr>
            <w:i/>
            <w:iCs/>
            <w:lang w:val="en-CA"/>
          </w:rPr>
          <w:t xml:space="preserve"> is the peer STA MAC address, </w:t>
        </w:r>
        <w:r>
          <w:rPr>
            <w:i/>
            <w:iCs/>
            <w:lang w:val="en-CA"/>
          </w:rPr>
          <w:t>STA-B-MAC</w:t>
        </w:r>
        <w:r w:rsidRPr="00E64659">
          <w:rPr>
            <w:i/>
            <w:iCs/>
            <w:lang w:val="en-CA"/>
          </w:rPr>
          <w:t>, for SAE authentication between peer STAs, or</w:t>
        </w:r>
      </w:ins>
      <w:ins w:id="118" w:author="Gaurav Patwardhan" w:date="2021-02-17T14:43:00Z">
        <w:r w:rsidR="00C7462B">
          <w:rPr>
            <w:i/>
            <w:iCs/>
            <w:lang w:val="en-CA"/>
          </w:rPr>
          <w:t xml:space="preserve"> is</w:t>
        </w:r>
      </w:ins>
      <w:ins w:id="119" w:author="Huang, Po-kai" w:date="2021-02-17T12:39:00Z">
        <w:r w:rsidRPr="00E64659">
          <w:rPr>
            <w:i/>
            <w:iCs/>
            <w:lang w:val="en-CA"/>
          </w:rPr>
          <w:t xml:space="preserve"> the peer MLD MAC address, MLD-B-MAC, for SAE authentication between peer MLDs</w:t>
        </w:r>
      </w:ins>
      <w:ins w:id="120" w:author="Huang, Po-kai" w:date="2021-03-05T08:39:00Z">
        <w:r w:rsidR="0086205A">
          <w:rPr>
            <w:i/>
            <w:iCs/>
            <w:lang w:val="en-CA"/>
          </w:rPr>
          <w:t>.</w:t>
        </w:r>
      </w:ins>
      <w:ins w:id="121" w:author="Huang, Po-kai" w:date="2021-02-17T12:39:00Z">
        <w:r w:rsidRPr="00E64659">
          <w:rPr>
            <w:i/>
            <w:iCs/>
            <w:lang w:val="en-CA"/>
          </w:rPr>
          <w:t xml:space="preserve"> (#2487)</w:t>
        </w:r>
      </w:ins>
      <w:del w:id="122" w:author="Huang, Po-kai" w:date="2021-03-05T08:39:00Z">
        <w:r w:rsidR="00882F46" w:rsidRPr="00882F46" w:rsidDel="0086205A">
          <w:rPr>
            <w:i/>
            <w:iCs/>
          </w:rPr>
          <w:delText xml:space="preserve"> </w:delText>
        </w:r>
      </w:del>
    </w:p>
    <w:bookmarkEnd w:id="110"/>
    <w:p w14:paraId="7C10A33E" w14:textId="77777777" w:rsidR="006965A4" w:rsidRDefault="006965A4" w:rsidP="00180856">
      <w:pPr>
        <w:rPr>
          <w:rFonts w:ascii="TimesNewRomanPSMT" w:hAnsi="TimesNewRomanPSMT"/>
          <w:color w:val="000000"/>
          <w:sz w:val="20"/>
          <w:lang w:val="en-US"/>
        </w:rPr>
      </w:pPr>
    </w:p>
    <w:p w14:paraId="06C079D2" w14:textId="77777777" w:rsidR="00E66789" w:rsidRPr="00E66789" w:rsidRDefault="00E66789" w:rsidP="00E66789">
      <w:pPr>
        <w:pStyle w:val="T"/>
        <w:rPr>
          <w:w w:val="100"/>
          <w:sz w:val="22"/>
          <w:szCs w:val="22"/>
          <w:lang w:val="en-GB"/>
        </w:rPr>
      </w:pPr>
      <w:r w:rsidRPr="00E66789">
        <w:rPr>
          <w:w w:val="100"/>
          <w:sz w:val="22"/>
          <w:szCs w:val="22"/>
          <w:lang w:val="en-GB"/>
        </w:rPr>
        <w:t>(…existing texts….)</w:t>
      </w:r>
    </w:p>
    <w:p w14:paraId="72784785" w14:textId="4E2F46EB" w:rsidR="0030464F" w:rsidRPr="007D2BC5" w:rsidRDefault="0030464F" w:rsidP="00E66789">
      <w:pPr>
        <w:rPr>
          <w:rFonts w:ascii="TimesNewRomanPSMT" w:hAnsi="TimesNewRomanPSMT"/>
          <w:color w:val="000000"/>
          <w:sz w:val="20"/>
          <w:lang w:val="en-US"/>
        </w:rPr>
      </w:pPr>
    </w:p>
    <w:sectPr w:rsidR="0030464F" w:rsidRPr="007D2BC5" w:rsidSect="00654B3B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10DB8E" w14:textId="77777777" w:rsidR="00224D16" w:rsidRDefault="00224D16">
      <w:r>
        <w:separator/>
      </w:r>
    </w:p>
  </w:endnote>
  <w:endnote w:type="continuationSeparator" w:id="0">
    <w:p w14:paraId="28B960C9" w14:textId="77777777" w:rsidR="00224D16" w:rsidRDefault="00224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7AEC6" w14:textId="45F3D8B3" w:rsidR="00A96B07" w:rsidRDefault="00224D16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A96B07">
      <w:t>Submission</w:t>
    </w:r>
    <w:r>
      <w:fldChar w:fldCharType="end"/>
    </w:r>
    <w:r w:rsidR="00A96B07">
      <w:tab/>
      <w:t xml:space="preserve">page </w:t>
    </w:r>
    <w:r w:rsidR="00A96B07">
      <w:fldChar w:fldCharType="begin"/>
    </w:r>
    <w:r w:rsidR="00A96B07">
      <w:instrText xml:space="preserve">page </w:instrText>
    </w:r>
    <w:r w:rsidR="00A96B07">
      <w:fldChar w:fldCharType="separate"/>
    </w:r>
    <w:r w:rsidR="00E00186">
      <w:rPr>
        <w:noProof/>
      </w:rPr>
      <w:t>5</w:t>
    </w:r>
    <w:r w:rsidR="00A96B07">
      <w:rPr>
        <w:noProof/>
      </w:rPr>
      <w:fldChar w:fldCharType="end"/>
    </w:r>
    <w:r w:rsidR="00A96B07">
      <w:tab/>
    </w:r>
    <w:r w:rsidR="00A96B07">
      <w:rPr>
        <w:lang w:eastAsia="ko-KR"/>
      </w:rPr>
      <w:t>Po-Kai Huang</w:t>
    </w:r>
    <w:r w:rsidR="00A96B07">
      <w:t>, Intel Corporation</w:t>
    </w:r>
  </w:p>
  <w:p w14:paraId="6528C5E2" w14:textId="77777777" w:rsidR="00A96B07" w:rsidRDefault="00A96B0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91BA90" w14:textId="77777777" w:rsidR="00224D16" w:rsidRDefault="00224D16">
      <w:r>
        <w:separator/>
      </w:r>
    </w:p>
  </w:footnote>
  <w:footnote w:type="continuationSeparator" w:id="0">
    <w:p w14:paraId="6F27DD92" w14:textId="77777777" w:rsidR="00224D16" w:rsidRDefault="00224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96BC7" w14:textId="002CAF53" w:rsidR="00A96B07" w:rsidRDefault="00121AB9">
    <w:pPr>
      <w:pStyle w:val="Header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>February</w:t>
    </w:r>
    <w:r w:rsidR="00FF3D9A">
      <w:rPr>
        <w:lang w:eastAsia="ko-KR"/>
      </w:rPr>
      <w:t xml:space="preserve"> </w:t>
    </w:r>
    <w:r w:rsidR="00A96B07">
      <w:t>20</w:t>
    </w:r>
    <w:r w:rsidR="00DA109E">
      <w:t>2</w:t>
    </w:r>
    <w:r>
      <w:t>1</w:t>
    </w:r>
    <w:r w:rsidR="00A96B07">
      <w:tab/>
    </w:r>
    <w:r w:rsidR="00A96B07">
      <w:tab/>
    </w:r>
    <w:r w:rsidR="00224D16">
      <w:fldChar w:fldCharType="begin"/>
    </w:r>
    <w:r w:rsidR="00224D16">
      <w:instrText xml:space="preserve"> TITLE  \* MERGEFORMAT </w:instrText>
    </w:r>
    <w:r w:rsidR="00224D16">
      <w:fldChar w:fldCharType="separate"/>
    </w:r>
    <w:r w:rsidR="003C6265">
      <w:t>doc.: IEEE 802.11-</w:t>
    </w:r>
    <w:r w:rsidR="00DA109E">
      <w:t>2</w:t>
    </w:r>
    <w:r w:rsidR="00D96337">
      <w:t>1</w:t>
    </w:r>
    <w:r w:rsidR="003C6265">
      <w:t>/</w:t>
    </w:r>
    <w:r w:rsidR="00D96337">
      <w:t>0260</w:t>
    </w:r>
    <w:r w:rsidR="00A96B07">
      <w:t>r</w:t>
    </w:r>
    <w:r w:rsidR="00224D16">
      <w:fldChar w:fldCharType="end"/>
    </w:r>
    <w:r w:rsidR="00562508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2D58E364"/>
    <w:lvl w:ilvl="0">
      <w:numFmt w:val="bullet"/>
      <w:lvlText w:val="*"/>
      <w:lvlJc w:val="left"/>
    </w:lvl>
  </w:abstractNum>
  <w:abstractNum w:abstractNumId="1" w15:restartNumberingAfterBreak="0">
    <w:nsid w:val="12B72F79"/>
    <w:multiLevelType w:val="hybridMultilevel"/>
    <w:tmpl w:val="E59AFA94"/>
    <w:lvl w:ilvl="0" w:tplc="E92E2E76">
      <w:numFmt w:val="bullet"/>
      <w:lvlText w:val="-"/>
      <w:lvlJc w:val="left"/>
      <w:pPr>
        <w:ind w:left="720" w:hanging="360"/>
      </w:pPr>
      <w:rPr>
        <w:rFonts w:ascii="TimesNewRoman" w:eastAsia="Malgun Gothic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3052A"/>
    <w:multiLevelType w:val="hybridMultilevel"/>
    <w:tmpl w:val="19120930"/>
    <w:lvl w:ilvl="0" w:tplc="30465886">
      <w:start w:val="1"/>
      <w:numFmt w:val="bullet"/>
      <w:lvlText w:val="— "/>
      <w:lvlJc w:val="left"/>
      <w:pPr>
        <w:ind w:left="9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" w15:restartNumberingAfterBreak="0">
    <w:nsid w:val="2E757B29"/>
    <w:multiLevelType w:val="hybridMultilevel"/>
    <w:tmpl w:val="3B8A7C52"/>
    <w:lvl w:ilvl="0" w:tplc="EC0419D4">
      <w:numFmt w:val="bullet"/>
      <w:lvlText w:val="—"/>
      <w:lvlJc w:val="left"/>
      <w:pPr>
        <w:ind w:left="720" w:hanging="360"/>
      </w:pPr>
      <w:rPr>
        <w:rFonts w:ascii="TimesNewRomanPSMT" w:eastAsia="Malgun Gothic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D5883"/>
    <w:multiLevelType w:val="hybridMultilevel"/>
    <w:tmpl w:val="D646DB92"/>
    <w:lvl w:ilvl="0" w:tplc="430CA56E">
      <w:numFmt w:val="bullet"/>
      <w:lvlText w:val="—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8855CB"/>
    <w:multiLevelType w:val="hybridMultilevel"/>
    <w:tmpl w:val="1E44714A"/>
    <w:lvl w:ilvl="0" w:tplc="25BC29FC">
      <w:numFmt w:val="bullet"/>
      <w:lvlText w:val="—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815FC8"/>
    <w:multiLevelType w:val="hybridMultilevel"/>
    <w:tmpl w:val="303E45D2"/>
    <w:lvl w:ilvl="0" w:tplc="A0D49324">
      <w:start w:val="2"/>
      <w:numFmt w:val="bullet"/>
      <w:lvlText w:val="-"/>
      <w:lvlJc w:val="left"/>
      <w:pPr>
        <w:ind w:left="11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7" w15:restartNumberingAfterBreak="0">
    <w:nsid w:val="56B40EA2"/>
    <w:multiLevelType w:val="hybridMultilevel"/>
    <w:tmpl w:val="211EBCDE"/>
    <w:lvl w:ilvl="0" w:tplc="E73EE67C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3E1358"/>
    <w:multiLevelType w:val="hybridMultilevel"/>
    <w:tmpl w:val="92FC4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E62A0E"/>
    <w:multiLevelType w:val="hybridMultilevel"/>
    <w:tmpl w:val="FC608530"/>
    <w:lvl w:ilvl="0" w:tplc="2E84EC6E">
      <w:numFmt w:val="bullet"/>
      <w:lvlText w:val="-"/>
      <w:lvlJc w:val="left"/>
      <w:pPr>
        <w:ind w:left="720" w:hanging="360"/>
      </w:pPr>
      <w:rPr>
        <w:rFonts w:ascii="TimesNewRoman" w:eastAsia="Malgun Gothic" w:hAnsi="TimesNewRoman" w:cs="TimesNewRoman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BD014E"/>
    <w:multiLevelType w:val="hybridMultilevel"/>
    <w:tmpl w:val="6BE21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Annex C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8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(normative)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 w:val="0"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C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6">
    <w:abstractNumId w:val="8"/>
  </w:num>
  <w:num w:numId="7">
    <w:abstractNumId w:val="3"/>
  </w:num>
  <w:num w:numId="8">
    <w:abstractNumId w:val="10"/>
  </w:num>
  <w:num w:numId="9">
    <w:abstractNumId w:val="4"/>
  </w:num>
  <w:num w:numId="10">
    <w:abstractNumId w:val="0"/>
    <w:lvlOverride w:ilvl="0">
      <w:lvl w:ilvl="0">
        <w:start w:val="1"/>
        <w:numFmt w:val="bullet"/>
        <w:lvlText w:val="9.2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1a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15">
    <w:abstractNumId w:val="0"/>
    <w:lvlOverride w:ilvl="0">
      <w:lvl w:ilvl="0">
        <w:start w:val="1"/>
        <w:numFmt w:val="bullet"/>
        <w:lvlText w:val="...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3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3a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18">
    <w:abstractNumId w:val="0"/>
    <w:lvlOverride w:ilvl="0">
      <w:lvl w:ilvl="0">
        <w:start w:val="1"/>
        <w:numFmt w:val="bullet"/>
        <w:lvlText w:val="6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i) "/>
        <w:legacy w:legacy="1" w:legacySpace="0" w:legacyIndent="0"/>
        <w:lvlJc w:val="left"/>
        <w:pPr>
          <w:ind w:left="10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ii) "/>
        <w:legacy w:legacy="1" w:legacySpace="0" w:legacyIndent="0"/>
        <w:lvlJc w:val="left"/>
        <w:pPr>
          <w:ind w:left="10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7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2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3">
    <w:abstractNumId w:val="7"/>
  </w:num>
  <w:num w:numId="24">
    <w:abstractNumId w:val="1"/>
  </w:num>
  <w:num w:numId="25">
    <w:abstractNumId w:val="9"/>
  </w:num>
  <w:num w:numId="26">
    <w:abstractNumId w:val="0"/>
    <w:lvlOverride w:ilvl="0">
      <w:lvl w:ilvl="0">
        <w:numFmt w:val="decimal"/>
        <w:lvlText w:val="26.5.2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26.5.2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26.1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0"/>
    <w:lvlOverride w:ilvl="0">
      <w:lvl w:ilvl="0">
        <w:start w:val="1"/>
        <w:numFmt w:val="bullet"/>
        <w:lvlText w:val="1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lvlText w:val="12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5">
    <w:abstractNumId w:val="0"/>
    <w:lvlOverride w:ilvl="0">
      <w:lvl w:ilvl="0">
        <w:start w:val="1"/>
        <w:numFmt w:val="bullet"/>
        <w:lvlText w:val="12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lvlText w:val="12.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lvlText w:val="12.4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0"/>
    <w:lvlOverride w:ilvl="0">
      <w:lvl w:ilvl="0">
        <w:start w:val="1"/>
        <w:numFmt w:val="bullet"/>
        <w:lvlText w:val="12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0"/>
    <w:lvlOverride w:ilvl="0">
      <w:lvl w:ilvl="0">
        <w:start w:val="1"/>
        <w:numFmt w:val="bullet"/>
        <w:lvlText w:val="12.4.4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0"/>
    <w:lvlOverride w:ilvl="0">
      <w:lvl w:ilvl="0">
        <w:start w:val="1"/>
        <w:numFmt w:val="bullet"/>
        <w:lvlText w:val="12.4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0"/>
    <w:lvlOverride w:ilvl="0">
      <w:lvl w:ilvl="0">
        <w:start w:val="1"/>
        <w:numFmt w:val="bullet"/>
        <w:lvlText w:val="12.4.4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0"/>
    <w:lvlOverride w:ilvl="0">
      <w:lvl w:ilvl="0">
        <w:start w:val="1"/>
        <w:numFmt w:val="bullet"/>
        <w:lvlText w:val="12.4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0"/>
    <w:lvlOverride w:ilvl="0">
      <w:lvl w:ilvl="0">
        <w:start w:val="1"/>
        <w:numFmt w:val="bullet"/>
        <w:lvlText w:val="12.4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0"/>
    <w:lvlOverride w:ilvl="0">
      <w:lvl w:ilvl="0">
        <w:start w:val="1"/>
        <w:numFmt w:val="bullet"/>
        <w:lvlText w:val="12.4.5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0"/>
    <w:lvlOverride w:ilvl="0">
      <w:lvl w:ilvl="0">
        <w:start w:val="1"/>
        <w:numFmt w:val="bullet"/>
        <w:lvlText w:val="12.4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6">
    <w:abstractNumId w:val="0"/>
    <w:lvlOverride w:ilvl="0">
      <w:lvl w:ilvl="0">
        <w:start w:val="1"/>
        <w:numFmt w:val="bullet"/>
        <w:lvlText w:val="12.4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7">
    <w:abstractNumId w:val="0"/>
    <w:lvlOverride w:ilvl="0">
      <w:lvl w:ilvl="0">
        <w:start w:val="1"/>
        <w:numFmt w:val="bullet"/>
        <w:lvlText w:val="12.4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8">
    <w:abstractNumId w:val="0"/>
    <w:lvlOverride w:ilvl="0">
      <w:lvl w:ilvl="0">
        <w:start w:val="1"/>
        <w:numFmt w:val="bullet"/>
        <w:lvlText w:val="12.4.8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9">
    <w:abstractNumId w:val="2"/>
  </w:num>
  <w:num w:numId="50">
    <w:abstractNumId w:val="6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uang, Po-kai">
    <w15:presenceInfo w15:providerId="AD" w15:userId="S::po-kai.huang@intel.com::be743c7d-0ad3-4a01-a6bb-e19e76bd5877"/>
  </w15:person>
  <w15:person w15:author="Gaurav Patwardhan">
    <w15:presenceInfo w15:providerId="None" w15:userId="Gaurav Patwardh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1070"/>
    <w:rsid w:val="0000242B"/>
    <w:rsid w:val="000045FA"/>
    <w:rsid w:val="000061A9"/>
    <w:rsid w:val="00006DBB"/>
    <w:rsid w:val="00006F5B"/>
    <w:rsid w:val="0000743C"/>
    <w:rsid w:val="000101D6"/>
    <w:rsid w:val="00010923"/>
    <w:rsid w:val="00010A8B"/>
    <w:rsid w:val="00010BCE"/>
    <w:rsid w:val="00011675"/>
    <w:rsid w:val="00011DDD"/>
    <w:rsid w:val="0001263A"/>
    <w:rsid w:val="00013F87"/>
    <w:rsid w:val="00014E17"/>
    <w:rsid w:val="000157CC"/>
    <w:rsid w:val="0001607B"/>
    <w:rsid w:val="00016862"/>
    <w:rsid w:val="00017D25"/>
    <w:rsid w:val="0002184C"/>
    <w:rsid w:val="00022A0F"/>
    <w:rsid w:val="000230FB"/>
    <w:rsid w:val="00024344"/>
    <w:rsid w:val="00024487"/>
    <w:rsid w:val="00025718"/>
    <w:rsid w:val="00027D05"/>
    <w:rsid w:val="00030CF7"/>
    <w:rsid w:val="000348B1"/>
    <w:rsid w:val="00035702"/>
    <w:rsid w:val="000359F2"/>
    <w:rsid w:val="000368C8"/>
    <w:rsid w:val="00037D1D"/>
    <w:rsid w:val="000405C4"/>
    <w:rsid w:val="00041260"/>
    <w:rsid w:val="00041937"/>
    <w:rsid w:val="00041F7D"/>
    <w:rsid w:val="00042BF7"/>
    <w:rsid w:val="000437A5"/>
    <w:rsid w:val="000442DA"/>
    <w:rsid w:val="00046AD7"/>
    <w:rsid w:val="0004715B"/>
    <w:rsid w:val="00047A89"/>
    <w:rsid w:val="00052123"/>
    <w:rsid w:val="00057F32"/>
    <w:rsid w:val="0006026B"/>
    <w:rsid w:val="00061480"/>
    <w:rsid w:val="00062280"/>
    <w:rsid w:val="0006245A"/>
    <w:rsid w:val="00062E86"/>
    <w:rsid w:val="00066ADB"/>
    <w:rsid w:val="0006732A"/>
    <w:rsid w:val="000700A8"/>
    <w:rsid w:val="0007025D"/>
    <w:rsid w:val="00073BB4"/>
    <w:rsid w:val="00073D08"/>
    <w:rsid w:val="00073E87"/>
    <w:rsid w:val="00074118"/>
    <w:rsid w:val="00075C3C"/>
    <w:rsid w:val="00075E1E"/>
    <w:rsid w:val="00076885"/>
    <w:rsid w:val="00077748"/>
    <w:rsid w:val="00080ACC"/>
    <w:rsid w:val="000812BB"/>
    <w:rsid w:val="000815C7"/>
    <w:rsid w:val="00081C1A"/>
    <w:rsid w:val="00081E62"/>
    <w:rsid w:val="000823C8"/>
    <w:rsid w:val="000824E4"/>
    <w:rsid w:val="00082652"/>
    <w:rsid w:val="000829FF"/>
    <w:rsid w:val="00082C7C"/>
    <w:rsid w:val="0008302D"/>
    <w:rsid w:val="00086564"/>
    <w:rsid w:val="000865AA"/>
    <w:rsid w:val="00086780"/>
    <w:rsid w:val="00090640"/>
    <w:rsid w:val="00092AC6"/>
    <w:rsid w:val="000937D9"/>
    <w:rsid w:val="00094FFA"/>
    <w:rsid w:val="000958C9"/>
    <w:rsid w:val="000975D0"/>
    <w:rsid w:val="000977B2"/>
    <w:rsid w:val="000A2C67"/>
    <w:rsid w:val="000A6402"/>
    <w:rsid w:val="000A7AEC"/>
    <w:rsid w:val="000A7F37"/>
    <w:rsid w:val="000B0557"/>
    <w:rsid w:val="000B5BCB"/>
    <w:rsid w:val="000C0D91"/>
    <w:rsid w:val="000C4073"/>
    <w:rsid w:val="000D11DB"/>
    <w:rsid w:val="000D1435"/>
    <w:rsid w:val="000D174A"/>
    <w:rsid w:val="000D229B"/>
    <w:rsid w:val="000D276A"/>
    <w:rsid w:val="000D2F1B"/>
    <w:rsid w:val="000D5187"/>
    <w:rsid w:val="000D5EBD"/>
    <w:rsid w:val="000D674F"/>
    <w:rsid w:val="000D6CF7"/>
    <w:rsid w:val="000D6DF4"/>
    <w:rsid w:val="000E0494"/>
    <w:rsid w:val="000E1C37"/>
    <w:rsid w:val="000E1D7B"/>
    <w:rsid w:val="000E428A"/>
    <w:rsid w:val="000E4B82"/>
    <w:rsid w:val="000E4CDC"/>
    <w:rsid w:val="000E55D0"/>
    <w:rsid w:val="000E650D"/>
    <w:rsid w:val="000E720C"/>
    <w:rsid w:val="000F0096"/>
    <w:rsid w:val="000F0783"/>
    <w:rsid w:val="000F1DF4"/>
    <w:rsid w:val="000F2F7B"/>
    <w:rsid w:val="000F4937"/>
    <w:rsid w:val="000F4CEE"/>
    <w:rsid w:val="000F5088"/>
    <w:rsid w:val="000F59C0"/>
    <w:rsid w:val="000F685B"/>
    <w:rsid w:val="000F7C42"/>
    <w:rsid w:val="00100B30"/>
    <w:rsid w:val="001014FA"/>
    <w:rsid w:val="001015F8"/>
    <w:rsid w:val="00103762"/>
    <w:rsid w:val="00104636"/>
    <w:rsid w:val="00105918"/>
    <w:rsid w:val="00106A7F"/>
    <w:rsid w:val="001101C2"/>
    <w:rsid w:val="001109AA"/>
    <w:rsid w:val="00112C6A"/>
    <w:rsid w:val="00114763"/>
    <w:rsid w:val="00115A75"/>
    <w:rsid w:val="00120298"/>
    <w:rsid w:val="001215C0"/>
    <w:rsid w:val="00121AB9"/>
    <w:rsid w:val="00122D51"/>
    <w:rsid w:val="001230AA"/>
    <w:rsid w:val="00123AE2"/>
    <w:rsid w:val="00124AB7"/>
    <w:rsid w:val="00125757"/>
    <w:rsid w:val="001275D7"/>
    <w:rsid w:val="00131357"/>
    <w:rsid w:val="00134114"/>
    <w:rsid w:val="001343A8"/>
    <w:rsid w:val="001376CD"/>
    <w:rsid w:val="00137ADC"/>
    <w:rsid w:val="001408FE"/>
    <w:rsid w:val="00140EC4"/>
    <w:rsid w:val="00141167"/>
    <w:rsid w:val="0014151B"/>
    <w:rsid w:val="0014478E"/>
    <w:rsid w:val="001448D8"/>
    <w:rsid w:val="001450BB"/>
    <w:rsid w:val="001459E7"/>
    <w:rsid w:val="00146708"/>
    <w:rsid w:val="00146902"/>
    <w:rsid w:val="00146F14"/>
    <w:rsid w:val="00151BBE"/>
    <w:rsid w:val="001523A4"/>
    <w:rsid w:val="0015378F"/>
    <w:rsid w:val="00154B26"/>
    <w:rsid w:val="001559BB"/>
    <w:rsid w:val="001564C6"/>
    <w:rsid w:val="001606C3"/>
    <w:rsid w:val="00160CFE"/>
    <w:rsid w:val="0016120D"/>
    <w:rsid w:val="00161E3C"/>
    <w:rsid w:val="0016434B"/>
    <w:rsid w:val="0016447D"/>
    <w:rsid w:val="00165BE6"/>
    <w:rsid w:val="001677E3"/>
    <w:rsid w:val="00167F55"/>
    <w:rsid w:val="00170E8C"/>
    <w:rsid w:val="00172CF4"/>
    <w:rsid w:val="00172DD9"/>
    <w:rsid w:val="00173721"/>
    <w:rsid w:val="001738FD"/>
    <w:rsid w:val="0017425A"/>
    <w:rsid w:val="00175681"/>
    <w:rsid w:val="00175CDF"/>
    <w:rsid w:val="00175DAA"/>
    <w:rsid w:val="001762E3"/>
    <w:rsid w:val="0017659B"/>
    <w:rsid w:val="0017686A"/>
    <w:rsid w:val="001779A5"/>
    <w:rsid w:val="00177F54"/>
    <w:rsid w:val="00180856"/>
    <w:rsid w:val="00180D2B"/>
    <w:rsid w:val="001812B0"/>
    <w:rsid w:val="00181423"/>
    <w:rsid w:val="00181925"/>
    <w:rsid w:val="0018213B"/>
    <w:rsid w:val="00182527"/>
    <w:rsid w:val="00183F4C"/>
    <w:rsid w:val="0018437B"/>
    <w:rsid w:val="00186D69"/>
    <w:rsid w:val="00187129"/>
    <w:rsid w:val="0019164F"/>
    <w:rsid w:val="001916B2"/>
    <w:rsid w:val="00192C6E"/>
    <w:rsid w:val="00193C39"/>
    <w:rsid w:val="001943F7"/>
    <w:rsid w:val="0019561E"/>
    <w:rsid w:val="00197B96"/>
    <w:rsid w:val="001A0EDB"/>
    <w:rsid w:val="001A14ED"/>
    <w:rsid w:val="001A2240"/>
    <w:rsid w:val="001A2AA8"/>
    <w:rsid w:val="001A4621"/>
    <w:rsid w:val="001A5BA0"/>
    <w:rsid w:val="001A5DCB"/>
    <w:rsid w:val="001A67D9"/>
    <w:rsid w:val="001B0087"/>
    <w:rsid w:val="001B059E"/>
    <w:rsid w:val="001B10F5"/>
    <w:rsid w:val="001B2326"/>
    <w:rsid w:val="001B252D"/>
    <w:rsid w:val="001B285B"/>
    <w:rsid w:val="001B2904"/>
    <w:rsid w:val="001B4F2B"/>
    <w:rsid w:val="001B559D"/>
    <w:rsid w:val="001B63BC"/>
    <w:rsid w:val="001B656F"/>
    <w:rsid w:val="001B68BE"/>
    <w:rsid w:val="001C063D"/>
    <w:rsid w:val="001C0781"/>
    <w:rsid w:val="001C2D5D"/>
    <w:rsid w:val="001C309E"/>
    <w:rsid w:val="001C7CCE"/>
    <w:rsid w:val="001D15ED"/>
    <w:rsid w:val="001D1A42"/>
    <w:rsid w:val="001D2CBA"/>
    <w:rsid w:val="001D328B"/>
    <w:rsid w:val="001D4A93"/>
    <w:rsid w:val="001D7492"/>
    <w:rsid w:val="001D76CA"/>
    <w:rsid w:val="001D7948"/>
    <w:rsid w:val="001E07D7"/>
    <w:rsid w:val="001E0946"/>
    <w:rsid w:val="001E0D99"/>
    <w:rsid w:val="001E20C2"/>
    <w:rsid w:val="001E3A40"/>
    <w:rsid w:val="001E43FF"/>
    <w:rsid w:val="001E7C32"/>
    <w:rsid w:val="001F0210"/>
    <w:rsid w:val="001F0465"/>
    <w:rsid w:val="001F10F7"/>
    <w:rsid w:val="001F13CA"/>
    <w:rsid w:val="001F1BC7"/>
    <w:rsid w:val="001F2632"/>
    <w:rsid w:val="001F3DB9"/>
    <w:rsid w:val="001F491C"/>
    <w:rsid w:val="001F596C"/>
    <w:rsid w:val="001F5C29"/>
    <w:rsid w:val="001F5D16"/>
    <w:rsid w:val="001F6238"/>
    <w:rsid w:val="0020013A"/>
    <w:rsid w:val="00200F94"/>
    <w:rsid w:val="00201AAD"/>
    <w:rsid w:val="00202422"/>
    <w:rsid w:val="00202E43"/>
    <w:rsid w:val="00203389"/>
    <w:rsid w:val="0020345F"/>
    <w:rsid w:val="00204122"/>
    <w:rsid w:val="0020462A"/>
    <w:rsid w:val="00205C1E"/>
    <w:rsid w:val="00206D86"/>
    <w:rsid w:val="00210DDD"/>
    <w:rsid w:val="002125EA"/>
    <w:rsid w:val="00214B50"/>
    <w:rsid w:val="00215A82"/>
    <w:rsid w:val="00215E32"/>
    <w:rsid w:val="0021605B"/>
    <w:rsid w:val="00220C31"/>
    <w:rsid w:val="0022139A"/>
    <w:rsid w:val="002237AC"/>
    <w:rsid w:val="002239F2"/>
    <w:rsid w:val="002246AE"/>
    <w:rsid w:val="00224957"/>
    <w:rsid w:val="00224D16"/>
    <w:rsid w:val="00225508"/>
    <w:rsid w:val="00225570"/>
    <w:rsid w:val="0022681D"/>
    <w:rsid w:val="00230D4D"/>
    <w:rsid w:val="002323FE"/>
    <w:rsid w:val="0023242B"/>
    <w:rsid w:val="002329AF"/>
    <w:rsid w:val="00232C63"/>
    <w:rsid w:val="00233E91"/>
    <w:rsid w:val="00234C13"/>
    <w:rsid w:val="002369FD"/>
    <w:rsid w:val="00236A7E"/>
    <w:rsid w:val="00236D6B"/>
    <w:rsid w:val="0023760E"/>
    <w:rsid w:val="0023760F"/>
    <w:rsid w:val="00237985"/>
    <w:rsid w:val="00237C69"/>
    <w:rsid w:val="00240895"/>
    <w:rsid w:val="00241AD7"/>
    <w:rsid w:val="00241B97"/>
    <w:rsid w:val="002440B0"/>
    <w:rsid w:val="00246B95"/>
    <w:rsid w:val="002470AC"/>
    <w:rsid w:val="002474B7"/>
    <w:rsid w:val="00251659"/>
    <w:rsid w:val="00252B3D"/>
    <w:rsid w:val="00252D47"/>
    <w:rsid w:val="00255378"/>
    <w:rsid w:val="00255A8B"/>
    <w:rsid w:val="002569BF"/>
    <w:rsid w:val="002617A4"/>
    <w:rsid w:val="00261940"/>
    <w:rsid w:val="00262549"/>
    <w:rsid w:val="0026293A"/>
    <w:rsid w:val="00262C83"/>
    <w:rsid w:val="00263092"/>
    <w:rsid w:val="00263C1F"/>
    <w:rsid w:val="00265210"/>
    <w:rsid w:val="002662A5"/>
    <w:rsid w:val="00267A35"/>
    <w:rsid w:val="00267B57"/>
    <w:rsid w:val="0027263C"/>
    <w:rsid w:val="00273257"/>
    <w:rsid w:val="002733C3"/>
    <w:rsid w:val="0027438A"/>
    <w:rsid w:val="00274BC1"/>
    <w:rsid w:val="002771CF"/>
    <w:rsid w:val="00277F6F"/>
    <w:rsid w:val="00281A5D"/>
    <w:rsid w:val="00281D56"/>
    <w:rsid w:val="00282053"/>
    <w:rsid w:val="002825B1"/>
    <w:rsid w:val="002840C6"/>
    <w:rsid w:val="00284C5E"/>
    <w:rsid w:val="0028516C"/>
    <w:rsid w:val="0028597E"/>
    <w:rsid w:val="00287E18"/>
    <w:rsid w:val="00290C06"/>
    <w:rsid w:val="00291A10"/>
    <w:rsid w:val="00293394"/>
    <w:rsid w:val="00294B37"/>
    <w:rsid w:val="00295A3B"/>
    <w:rsid w:val="00295E2A"/>
    <w:rsid w:val="002963A4"/>
    <w:rsid w:val="00296543"/>
    <w:rsid w:val="00297E45"/>
    <w:rsid w:val="002A195C"/>
    <w:rsid w:val="002A40FE"/>
    <w:rsid w:val="002A4A61"/>
    <w:rsid w:val="002B144B"/>
    <w:rsid w:val="002B2026"/>
    <w:rsid w:val="002B3C00"/>
    <w:rsid w:val="002B4CFD"/>
    <w:rsid w:val="002B5622"/>
    <w:rsid w:val="002C0375"/>
    <w:rsid w:val="002C3720"/>
    <w:rsid w:val="002C3CD7"/>
    <w:rsid w:val="002C50BC"/>
    <w:rsid w:val="002C61FC"/>
    <w:rsid w:val="002C66AA"/>
    <w:rsid w:val="002C6B4F"/>
    <w:rsid w:val="002C72E1"/>
    <w:rsid w:val="002D1126"/>
    <w:rsid w:val="002D15A2"/>
    <w:rsid w:val="002D1D40"/>
    <w:rsid w:val="002D36DC"/>
    <w:rsid w:val="002D4629"/>
    <w:rsid w:val="002D518F"/>
    <w:rsid w:val="002D7ED5"/>
    <w:rsid w:val="002E15A9"/>
    <w:rsid w:val="002E1B18"/>
    <w:rsid w:val="002E39A2"/>
    <w:rsid w:val="002E46D8"/>
    <w:rsid w:val="002E6FF6"/>
    <w:rsid w:val="002E7894"/>
    <w:rsid w:val="002F12C4"/>
    <w:rsid w:val="002F23EE"/>
    <w:rsid w:val="002F25B2"/>
    <w:rsid w:val="002F2A4B"/>
    <w:rsid w:val="002F2BC5"/>
    <w:rsid w:val="002F3658"/>
    <w:rsid w:val="002F376B"/>
    <w:rsid w:val="002F5C8C"/>
    <w:rsid w:val="002F7199"/>
    <w:rsid w:val="002F73D9"/>
    <w:rsid w:val="002F7A8D"/>
    <w:rsid w:val="002F7D11"/>
    <w:rsid w:val="00301183"/>
    <w:rsid w:val="003024ED"/>
    <w:rsid w:val="0030464F"/>
    <w:rsid w:val="00305D6E"/>
    <w:rsid w:val="00307690"/>
    <w:rsid w:val="0030782E"/>
    <w:rsid w:val="00307F5F"/>
    <w:rsid w:val="003131B6"/>
    <w:rsid w:val="0031524B"/>
    <w:rsid w:val="00316708"/>
    <w:rsid w:val="0031763A"/>
    <w:rsid w:val="003214E2"/>
    <w:rsid w:val="00321B2A"/>
    <w:rsid w:val="00323774"/>
    <w:rsid w:val="00323827"/>
    <w:rsid w:val="00323B7A"/>
    <w:rsid w:val="00325AB6"/>
    <w:rsid w:val="00326B36"/>
    <w:rsid w:val="0032714D"/>
    <w:rsid w:val="00327479"/>
    <w:rsid w:val="0032775F"/>
    <w:rsid w:val="003308A8"/>
    <w:rsid w:val="00330F15"/>
    <w:rsid w:val="00332B0D"/>
    <w:rsid w:val="00333442"/>
    <w:rsid w:val="00334365"/>
    <w:rsid w:val="00334577"/>
    <w:rsid w:val="003346D1"/>
    <w:rsid w:val="00336337"/>
    <w:rsid w:val="0034133D"/>
    <w:rsid w:val="00341734"/>
    <w:rsid w:val="00343253"/>
    <w:rsid w:val="003449F9"/>
    <w:rsid w:val="00346619"/>
    <w:rsid w:val="00346804"/>
    <w:rsid w:val="003479E4"/>
    <w:rsid w:val="00347C43"/>
    <w:rsid w:val="003546AD"/>
    <w:rsid w:val="00354A2D"/>
    <w:rsid w:val="00355D12"/>
    <w:rsid w:val="00356128"/>
    <w:rsid w:val="00360114"/>
    <w:rsid w:val="00360C87"/>
    <w:rsid w:val="00365882"/>
    <w:rsid w:val="00365A95"/>
    <w:rsid w:val="00366AF0"/>
    <w:rsid w:val="00367279"/>
    <w:rsid w:val="0037043B"/>
    <w:rsid w:val="00370808"/>
    <w:rsid w:val="003713CA"/>
    <w:rsid w:val="0037199E"/>
    <w:rsid w:val="003729FC"/>
    <w:rsid w:val="00372FCA"/>
    <w:rsid w:val="00373245"/>
    <w:rsid w:val="00374BE2"/>
    <w:rsid w:val="00375BDB"/>
    <w:rsid w:val="003766B9"/>
    <w:rsid w:val="00376F16"/>
    <w:rsid w:val="003803EA"/>
    <w:rsid w:val="003811DB"/>
    <w:rsid w:val="00382C54"/>
    <w:rsid w:val="00383EA4"/>
    <w:rsid w:val="0038516A"/>
    <w:rsid w:val="00385654"/>
    <w:rsid w:val="0038601E"/>
    <w:rsid w:val="003877D6"/>
    <w:rsid w:val="003906A1"/>
    <w:rsid w:val="00390FB8"/>
    <w:rsid w:val="00391EA2"/>
    <w:rsid w:val="003924F8"/>
    <w:rsid w:val="003929DA"/>
    <w:rsid w:val="003941FC"/>
    <w:rsid w:val="003945E3"/>
    <w:rsid w:val="00395A50"/>
    <w:rsid w:val="00396DBA"/>
    <w:rsid w:val="0039787F"/>
    <w:rsid w:val="003A10AB"/>
    <w:rsid w:val="003A161F"/>
    <w:rsid w:val="003A1693"/>
    <w:rsid w:val="003A1CC7"/>
    <w:rsid w:val="003A22A6"/>
    <w:rsid w:val="003A3196"/>
    <w:rsid w:val="003A478D"/>
    <w:rsid w:val="003A4FAE"/>
    <w:rsid w:val="003A5BFF"/>
    <w:rsid w:val="003A6155"/>
    <w:rsid w:val="003A65AA"/>
    <w:rsid w:val="003A7FC3"/>
    <w:rsid w:val="003B0070"/>
    <w:rsid w:val="003B03CE"/>
    <w:rsid w:val="003B31B0"/>
    <w:rsid w:val="003B3B7F"/>
    <w:rsid w:val="003B4DAD"/>
    <w:rsid w:val="003B52F2"/>
    <w:rsid w:val="003B76BD"/>
    <w:rsid w:val="003C0D77"/>
    <w:rsid w:val="003C3C80"/>
    <w:rsid w:val="003C47D1"/>
    <w:rsid w:val="003C58AE"/>
    <w:rsid w:val="003C6058"/>
    <w:rsid w:val="003C6265"/>
    <w:rsid w:val="003C6A70"/>
    <w:rsid w:val="003C6BAC"/>
    <w:rsid w:val="003C74FF"/>
    <w:rsid w:val="003C7C08"/>
    <w:rsid w:val="003C7EC8"/>
    <w:rsid w:val="003D1D90"/>
    <w:rsid w:val="003D26A5"/>
    <w:rsid w:val="003D3623"/>
    <w:rsid w:val="003D37F4"/>
    <w:rsid w:val="003D4734"/>
    <w:rsid w:val="003D4990"/>
    <w:rsid w:val="003D5013"/>
    <w:rsid w:val="003D603F"/>
    <w:rsid w:val="003D78F7"/>
    <w:rsid w:val="003D7973"/>
    <w:rsid w:val="003E04BA"/>
    <w:rsid w:val="003E05BC"/>
    <w:rsid w:val="003E066B"/>
    <w:rsid w:val="003E14E0"/>
    <w:rsid w:val="003E1A2F"/>
    <w:rsid w:val="003E5203"/>
    <w:rsid w:val="003E5916"/>
    <w:rsid w:val="003E5CD9"/>
    <w:rsid w:val="003E5DE7"/>
    <w:rsid w:val="003E65C4"/>
    <w:rsid w:val="003E667C"/>
    <w:rsid w:val="003E7414"/>
    <w:rsid w:val="003E74A6"/>
    <w:rsid w:val="003E7F99"/>
    <w:rsid w:val="003E7FCB"/>
    <w:rsid w:val="003F0DA2"/>
    <w:rsid w:val="003F117E"/>
    <w:rsid w:val="003F2D6C"/>
    <w:rsid w:val="003F3ECD"/>
    <w:rsid w:val="003F496B"/>
    <w:rsid w:val="003F57B6"/>
    <w:rsid w:val="003F5F07"/>
    <w:rsid w:val="003F6A6F"/>
    <w:rsid w:val="004012CF"/>
    <w:rsid w:val="004014AE"/>
    <w:rsid w:val="004015E4"/>
    <w:rsid w:val="00403645"/>
    <w:rsid w:val="00404851"/>
    <w:rsid w:val="004051EE"/>
    <w:rsid w:val="00405D4E"/>
    <w:rsid w:val="00407339"/>
    <w:rsid w:val="0040735F"/>
    <w:rsid w:val="00407C5B"/>
    <w:rsid w:val="00413B86"/>
    <w:rsid w:val="00417BE5"/>
    <w:rsid w:val="00421159"/>
    <w:rsid w:val="00424CB8"/>
    <w:rsid w:val="00426A36"/>
    <w:rsid w:val="00430648"/>
    <w:rsid w:val="0043413E"/>
    <w:rsid w:val="0043567D"/>
    <w:rsid w:val="00440FF1"/>
    <w:rsid w:val="004417F2"/>
    <w:rsid w:val="00441874"/>
    <w:rsid w:val="004423A5"/>
    <w:rsid w:val="00442799"/>
    <w:rsid w:val="00443FBF"/>
    <w:rsid w:val="00444677"/>
    <w:rsid w:val="004446E2"/>
    <w:rsid w:val="004452DF"/>
    <w:rsid w:val="00445F4F"/>
    <w:rsid w:val="00446391"/>
    <w:rsid w:val="004465E2"/>
    <w:rsid w:val="0044740D"/>
    <w:rsid w:val="00447E0D"/>
    <w:rsid w:val="004507E7"/>
    <w:rsid w:val="00450CC0"/>
    <w:rsid w:val="004536A9"/>
    <w:rsid w:val="0045469B"/>
    <w:rsid w:val="00456877"/>
    <w:rsid w:val="00457028"/>
    <w:rsid w:val="00457883"/>
    <w:rsid w:val="00457FA3"/>
    <w:rsid w:val="00461707"/>
    <w:rsid w:val="00462172"/>
    <w:rsid w:val="004624A3"/>
    <w:rsid w:val="0046570A"/>
    <w:rsid w:val="0047267B"/>
    <w:rsid w:val="0047339E"/>
    <w:rsid w:val="00473F40"/>
    <w:rsid w:val="0047444A"/>
    <w:rsid w:val="00475A71"/>
    <w:rsid w:val="004765E7"/>
    <w:rsid w:val="00477453"/>
    <w:rsid w:val="00477655"/>
    <w:rsid w:val="00482344"/>
    <w:rsid w:val="00482AD0"/>
    <w:rsid w:val="00482AF6"/>
    <w:rsid w:val="00482CC3"/>
    <w:rsid w:val="00483022"/>
    <w:rsid w:val="00483429"/>
    <w:rsid w:val="0048495C"/>
    <w:rsid w:val="00484A7A"/>
    <w:rsid w:val="004852CC"/>
    <w:rsid w:val="004866E1"/>
    <w:rsid w:val="00486EB3"/>
    <w:rsid w:val="00487A79"/>
    <w:rsid w:val="0049004F"/>
    <w:rsid w:val="0049241A"/>
    <w:rsid w:val="0049468A"/>
    <w:rsid w:val="004950B3"/>
    <w:rsid w:val="004955FF"/>
    <w:rsid w:val="004A0AF4"/>
    <w:rsid w:val="004A2FC2"/>
    <w:rsid w:val="004A3CDA"/>
    <w:rsid w:val="004A3EA8"/>
    <w:rsid w:val="004A50C2"/>
    <w:rsid w:val="004B0E97"/>
    <w:rsid w:val="004B3824"/>
    <w:rsid w:val="004B493F"/>
    <w:rsid w:val="004B50E4"/>
    <w:rsid w:val="004C0F0A"/>
    <w:rsid w:val="004C12FF"/>
    <w:rsid w:val="004C1A49"/>
    <w:rsid w:val="004C1BC7"/>
    <w:rsid w:val="004C3C2A"/>
    <w:rsid w:val="004C3F6B"/>
    <w:rsid w:val="004C6C43"/>
    <w:rsid w:val="004C6CAE"/>
    <w:rsid w:val="004C7919"/>
    <w:rsid w:val="004C7CE0"/>
    <w:rsid w:val="004D031C"/>
    <w:rsid w:val="004D03A1"/>
    <w:rsid w:val="004D071D"/>
    <w:rsid w:val="004D0F10"/>
    <w:rsid w:val="004D2D75"/>
    <w:rsid w:val="004D34B0"/>
    <w:rsid w:val="004D4065"/>
    <w:rsid w:val="004D4077"/>
    <w:rsid w:val="004D6BE8"/>
    <w:rsid w:val="004D7188"/>
    <w:rsid w:val="004D7442"/>
    <w:rsid w:val="004E2104"/>
    <w:rsid w:val="004E46DF"/>
    <w:rsid w:val="004E5DBC"/>
    <w:rsid w:val="004E62CE"/>
    <w:rsid w:val="004E63E6"/>
    <w:rsid w:val="004E703A"/>
    <w:rsid w:val="004F0CB7"/>
    <w:rsid w:val="004F4564"/>
    <w:rsid w:val="004F4B21"/>
    <w:rsid w:val="004F4C1D"/>
    <w:rsid w:val="004F56DA"/>
    <w:rsid w:val="004F6BD9"/>
    <w:rsid w:val="004F7BBB"/>
    <w:rsid w:val="00500364"/>
    <w:rsid w:val="0050107D"/>
    <w:rsid w:val="0050128F"/>
    <w:rsid w:val="005016C3"/>
    <w:rsid w:val="00501E52"/>
    <w:rsid w:val="00502852"/>
    <w:rsid w:val="00502FAE"/>
    <w:rsid w:val="0050372C"/>
    <w:rsid w:val="00503A7C"/>
    <w:rsid w:val="00503E5C"/>
    <w:rsid w:val="00504958"/>
    <w:rsid w:val="00504AA2"/>
    <w:rsid w:val="00505327"/>
    <w:rsid w:val="005065EB"/>
    <w:rsid w:val="00506AA3"/>
    <w:rsid w:val="00510116"/>
    <w:rsid w:val="005104C0"/>
    <w:rsid w:val="00510EDB"/>
    <w:rsid w:val="0051263D"/>
    <w:rsid w:val="00512D7C"/>
    <w:rsid w:val="00515091"/>
    <w:rsid w:val="00517511"/>
    <w:rsid w:val="00517ED6"/>
    <w:rsid w:val="00520957"/>
    <w:rsid w:val="00520B8C"/>
    <w:rsid w:val="0052151C"/>
    <w:rsid w:val="0052379E"/>
    <w:rsid w:val="005243B4"/>
    <w:rsid w:val="00526EC2"/>
    <w:rsid w:val="00527489"/>
    <w:rsid w:val="00527BB3"/>
    <w:rsid w:val="00530CC8"/>
    <w:rsid w:val="00531734"/>
    <w:rsid w:val="00531B1E"/>
    <w:rsid w:val="0053254A"/>
    <w:rsid w:val="0053295C"/>
    <w:rsid w:val="00533514"/>
    <w:rsid w:val="00533574"/>
    <w:rsid w:val="0053625B"/>
    <w:rsid w:val="00537DC0"/>
    <w:rsid w:val="005400AC"/>
    <w:rsid w:val="005409C5"/>
    <w:rsid w:val="0054235E"/>
    <w:rsid w:val="0054425D"/>
    <w:rsid w:val="00547569"/>
    <w:rsid w:val="00547CC9"/>
    <w:rsid w:val="00551DC3"/>
    <w:rsid w:val="0055459B"/>
    <w:rsid w:val="00554995"/>
    <w:rsid w:val="00554EEF"/>
    <w:rsid w:val="00557272"/>
    <w:rsid w:val="00557508"/>
    <w:rsid w:val="005622D6"/>
    <w:rsid w:val="00562508"/>
    <w:rsid w:val="00562D20"/>
    <w:rsid w:val="00563297"/>
    <w:rsid w:val="00563484"/>
    <w:rsid w:val="005639AB"/>
    <w:rsid w:val="00564AE2"/>
    <w:rsid w:val="005653DA"/>
    <w:rsid w:val="005666C2"/>
    <w:rsid w:val="00567600"/>
    <w:rsid w:val="00567934"/>
    <w:rsid w:val="0057000C"/>
    <w:rsid w:val="005702B6"/>
    <w:rsid w:val="005703A1"/>
    <w:rsid w:val="0057078F"/>
    <w:rsid w:val="00571583"/>
    <w:rsid w:val="00572E7A"/>
    <w:rsid w:val="0057471B"/>
    <w:rsid w:val="00574AD3"/>
    <w:rsid w:val="00574CD7"/>
    <w:rsid w:val="005751D6"/>
    <w:rsid w:val="00577963"/>
    <w:rsid w:val="00583212"/>
    <w:rsid w:val="005845F0"/>
    <w:rsid w:val="00585D8F"/>
    <w:rsid w:val="00586072"/>
    <w:rsid w:val="0058644C"/>
    <w:rsid w:val="00587730"/>
    <w:rsid w:val="00587F10"/>
    <w:rsid w:val="00591351"/>
    <w:rsid w:val="00593F3A"/>
    <w:rsid w:val="00595FED"/>
    <w:rsid w:val="00596413"/>
    <w:rsid w:val="00596B6A"/>
    <w:rsid w:val="005A0EAB"/>
    <w:rsid w:val="005A16CF"/>
    <w:rsid w:val="005A2989"/>
    <w:rsid w:val="005A2ECA"/>
    <w:rsid w:val="005A4504"/>
    <w:rsid w:val="005A5CA8"/>
    <w:rsid w:val="005A685A"/>
    <w:rsid w:val="005B151D"/>
    <w:rsid w:val="005B1573"/>
    <w:rsid w:val="005B15B5"/>
    <w:rsid w:val="005B1F5F"/>
    <w:rsid w:val="005B31EA"/>
    <w:rsid w:val="005B34A6"/>
    <w:rsid w:val="005B4887"/>
    <w:rsid w:val="005B54AE"/>
    <w:rsid w:val="005B5EF1"/>
    <w:rsid w:val="005B67AD"/>
    <w:rsid w:val="005B6C67"/>
    <w:rsid w:val="005C0CBC"/>
    <w:rsid w:val="005C4204"/>
    <w:rsid w:val="005C47AF"/>
    <w:rsid w:val="005C5478"/>
    <w:rsid w:val="005C6823"/>
    <w:rsid w:val="005C7311"/>
    <w:rsid w:val="005C7933"/>
    <w:rsid w:val="005D0933"/>
    <w:rsid w:val="005D1461"/>
    <w:rsid w:val="005D1F7F"/>
    <w:rsid w:val="005D33B5"/>
    <w:rsid w:val="005D4779"/>
    <w:rsid w:val="005D5C6E"/>
    <w:rsid w:val="005D6090"/>
    <w:rsid w:val="005D7951"/>
    <w:rsid w:val="005E00C9"/>
    <w:rsid w:val="005E04F5"/>
    <w:rsid w:val="005E0886"/>
    <w:rsid w:val="005E1700"/>
    <w:rsid w:val="005E2779"/>
    <w:rsid w:val="005E33E2"/>
    <w:rsid w:val="005E3E49"/>
    <w:rsid w:val="005E51BB"/>
    <w:rsid w:val="005E768D"/>
    <w:rsid w:val="005F0164"/>
    <w:rsid w:val="005F01EE"/>
    <w:rsid w:val="005F19DD"/>
    <w:rsid w:val="005F20DC"/>
    <w:rsid w:val="005F2898"/>
    <w:rsid w:val="005F305B"/>
    <w:rsid w:val="005F4612"/>
    <w:rsid w:val="005F4AD8"/>
    <w:rsid w:val="005F5ADA"/>
    <w:rsid w:val="005F5FA5"/>
    <w:rsid w:val="005F695C"/>
    <w:rsid w:val="00600377"/>
    <w:rsid w:val="00600A10"/>
    <w:rsid w:val="0060105F"/>
    <w:rsid w:val="00602FE4"/>
    <w:rsid w:val="00604E5C"/>
    <w:rsid w:val="0060558C"/>
    <w:rsid w:val="00605617"/>
    <w:rsid w:val="00605F40"/>
    <w:rsid w:val="00606477"/>
    <w:rsid w:val="00607192"/>
    <w:rsid w:val="006131ED"/>
    <w:rsid w:val="00614576"/>
    <w:rsid w:val="00615E8C"/>
    <w:rsid w:val="00620352"/>
    <w:rsid w:val="00621286"/>
    <w:rsid w:val="006216A9"/>
    <w:rsid w:val="0062254C"/>
    <w:rsid w:val="0062298E"/>
    <w:rsid w:val="00622EF8"/>
    <w:rsid w:val="0062350A"/>
    <w:rsid w:val="0062440B"/>
    <w:rsid w:val="006254B0"/>
    <w:rsid w:val="00626C73"/>
    <w:rsid w:val="00627B11"/>
    <w:rsid w:val="00627EB2"/>
    <w:rsid w:val="006302F7"/>
    <w:rsid w:val="00631056"/>
    <w:rsid w:val="00631EB7"/>
    <w:rsid w:val="0063254C"/>
    <w:rsid w:val="006336D5"/>
    <w:rsid w:val="00633949"/>
    <w:rsid w:val="00634281"/>
    <w:rsid w:val="0063429D"/>
    <w:rsid w:val="00634726"/>
    <w:rsid w:val="00634F21"/>
    <w:rsid w:val="00635200"/>
    <w:rsid w:val="006362D2"/>
    <w:rsid w:val="00642D02"/>
    <w:rsid w:val="00644E29"/>
    <w:rsid w:val="00645E64"/>
    <w:rsid w:val="006469A1"/>
    <w:rsid w:val="006504A1"/>
    <w:rsid w:val="006511F1"/>
    <w:rsid w:val="00653FEA"/>
    <w:rsid w:val="006548B7"/>
    <w:rsid w:val="00654B3B"/>
    <w:rsid w:val="0065586F"/>
    <w:rsid w:val="00656882"/>
    <w:rsid w:val="00657DBD"/>
    <w:rsid w:val="006607E1"/>
    <w:rsid w:val="006613C9"/>
    <w:rsid w:val="0066149B"/>
    <w:rsid w:val="0066201A"/>
    <w:rsid w:val="00662343"/>
    <w:rsid w:val="0066483B"/>
    <w:rsid w:val="00665927"/>
    <w:rsid w:val="00666709"/>
    <w:rsid w:val="00666ECD"/>
    <w:rsid w:val="0067069C"/>
    <w:rsid w:val="00671F29"/>
    <w:rsid w:val="006723EF"/>
    <w:rsid w:val="0067299E"/>
    <w:rsid w:val="0067305F"/>
    <w:rsid w:val="00675093"/>
    <w:rsid w:val="006762D5"/>
    <w:rsid w:val="00677427"/>
    <w:rsid w:val="00680308"/>
    <w:rsid w:val="0068167E"/>
    <w:rsid w:val="006839D9"/>
    <w:rsid w:val="0068429C"/>
    <w:rsid w:val="00685379"/>
    <w:rsid w:val="00686866"/>
    <w:rsid w:val="00686A71"/>
    <w:rsid w:val="00687476"/>
    <w:rsid w:val="0069038E"/>
    <w:rsid w:val="006909B2"/>
    <w:rsid w:val="006910BB"/>
    <w:rsid w:val="006926B3"/>
    <w:rsid w:val="00692C95"/>
    <w:rsid w:val="006936F0"/>
    <w:rsid w:val="00695934"/>
    <w:rsid w:val="006962C5"/>
    <w:rsid w:val="006965A4"/>
    <w:rsid w:val="00696F73"/>
    <w:rsid w:val="006976B8"/>
    <w:rsid w:val="006A3A0E"/>
    <w:rsid w:val="006A3D2B"/>
    <w:rsid w:val="006A3EB3"/>
    <w:rsid w:val="006A40D8"/>
    <w:rsid w:val="006A40FB"/>
    <w:rsid w:val="006A503E"/>
    <w:rsid w:val="006A59BC"/>
    <w:rsid w:val="006A5C22"/>
    <w:rsid w:val="006A6B80"/>
    <w:rsid w:val="006A7F86"/>
    <w:rsid w:val="006B0B7A"/>
    <w:rsid w:val="006B0F7F"/>
    <w:rsid w:val="006B45AA"/>
    <w:rsid w:val="006B4F65"/>
    <w:rsid w:val="006B6558"/>
    <w:rsid w:val="006C0178"/>
    <w:rsid w:val="006C05D0"/>
    <w:rsid w:val="006C063A"/>
    <w:rsid w:val="006C0E55"/>
    <w:rsid w:val="006C162C"/>
    <w:rsid w:val="006C1FA8"/>
    <w:rsid w:val="006C2A4D"/>
    <w:rsid w:val="006C2C97"/>
    <w:rsid w:val="006C4205"/>
    <w:rsid w:val="006C4219"/>
    <w:rsid w:val="006C470E"/>
    <w:rsid w:val="006C49C7"/>
    <w:rsid w:val="006C5467"/>
    <w:rsid w:val="006C593D"/>
    <w:rsid w:val="006C707A"/>
    <w:rsid w:val="006C7B6C"/>
    <w:rsid w:val="006D0507"/>
    <w:rsid w:val="006D0996"/>
    <w:rsid w:val="006D12F8"/>
    <w:rsid w:val="006D1CD8"/>
    <w:rsid w:val="006D2BF9"/>
    <w:rsid w:val="006D2C0F"/>
    <w:rsid w:val="006D2C38"/>
    <w:rsid w:val="006D3377"/>
    <w:rsid w:val="006D3E5E"/>
    <w:rsid w:val="006D5362"/>
    <w:rsid w:val="006D6464"/>
    <w:rsid w:val="006D7583"/>
    <w:rsid w:val="006E02DB"/>
    <w:rsid w:val="006E168B"/>
    <w:rsid w:val="006E181A"/>
    <w:rsid w:val="006E21FF"/>
    <w:rsid w:val="006E2D44"/>
    <w:rsid w:val="006E2D48"/>
    <w:rsid w:val="006E48F2"/>
    <w:rsid w:val="006E74B1"/>
    <w:rsid w:val="006E79C1"/>
    <w:rsid w:val="006F38AD"/>
    <w:rsid w:val="006F3DD4"/>
    <w:rsid w:val="006F6897"/>
    <w:rsid w:val="00702926"/>
    <w:rsid w:val="0070331B"/>
    <w:rsid w:val="007038C2"/>
    <w:rsid w:val="007043EB"/>
    <w:rsid w:val="00704B80"/>
    <w:rsid w:val="00705EF0"/>
    <w:rsid w:val="0070629A"/>
    <w:rsid w:val="0070635E"/>
    <w:rsid w:val="00706FBF"/>
    <w:rsid w:val="00707A74"/>
    <w:rsid w:val="00711E05"/>
    <w:rsid w:val="007123BE"/>
    <w:rsid w:val="0071286C"/>
    <w:rsid w:val="00713B33"/>
    <w:rsid w:val="00715DFA"/>
    <w:rsid w:val="007201A3"/>
    <w:rsid w:val="00720650"/>
    <w:rsid w:val="007208DD"/>
    <w:rsid w:val="007220CF"/>
    <w:rsid w:val="0072210F"/>
    <w:rsid w:val="007221A7"/>
    <w:rsid w:val="00722AA8"/>
    <w:rsid w:val="007238EF"/>
    <w:rsid w:val="00724942"/>
    <w:rsid w:val="007264C8"/>
    <w:rsid w:val="00727341"/>
    <w:rsid w:val="0072788D"/>
    <w:rsid w:val="00727901"/>
    <w:rsid w:val="00727FD4"/>
    <w:rsid w:val="0073190E"/>
    <w:rsid w:val="007332FE"/>
    <w:rsid w:val="00733A81"/>
    <w:rsid w:val="00734F1A"/>
    <w:rsid w:val="007350F1"/>
    <w:rsid w:val="00735FB8"/>
    <w:rsid w:val="00736065"/>
    <w:rsid w:val="0074006F"/>
    <w:rsid w:val="00740147"/>
    <w:rsid w:val="00741D75"/>
    <w:rsid w:val="0074264B"/>
    <w:rsid w:val="007426AB"/>
    <w:rsid w:val="0074621F"/>
    <w:rsid w:val="007463FB"/>
    <w:rsid w:val="0074707F"/>
    <w:rsid w:val="007513CD"/>
    <w:rsid w:val="00751B50"/>
    <w:rsid w:val="007537F4"/>
    <w:rsid w:val="00754F3E"/>
    <w:rsid w:val="0075603B"/>
    <w:rsid w:val="0076196C"/>
    <w:rsid w:val="00763833"/>
    <w:rsid w:val="00763C2C"/>
    <w:rsid w:val="00764C3A"/>
    <w:rsid w:val="007651B4"/>
    <w:rsid w:val="007652BB"/>
    <w:rsid w:val="00766B1A"/>
    <w:rsid w:val="00766DFE"/>
    <w:rsid w:val="00773360"/>
    <w:rsid w:val="00773924"/>
    <w:rsid w:val="00773AD5"/>
    <w:rsid w:val="00775DE1"/>
    <w:rsid w:val="0078235E"/>
    <w:rsid w:val="00782F0D"/>
    <w:rsid w:val="00783B46"/>
    <w:rsid w:val="00785200"/>
    <w:rsid w:val="00786A15"/>
    <w:rsid w:val="007912D7"/>
    <w:rsid w:val="007914E4"/>
    <w:rsid w:val="007914F3"/>
    <w:rsid w:val="007926D8"/>
    <w:rsid w:val="007928EB"/>
    <w:rsid w:val="00792AA3"/>
    <w:rsid w:val="00792D44"/>
    <w:rsid w:val="00792D92"/>
    <w:rsid w:val="0079446D"/>
    <w:rsid w:val="00794932"/>
    <w:rsid w:val="00794BC4"/>
    <w:rsid w:val="00794DAD"/>
    <w:rsid w:val="00794F1E"/>
    <w:rsid w:val="00795644"/>
    <w:rsid w:val="00795C50"/>
    <w:rsid w:val="00796042"/>
    <w:rsid w:val="007967E8"/>
    <w:rsid w:val="007A098E"/>
    <w:rsid w:val="007A0B5B"/>
    <w:rsid w:val="007A210F"/>
    <w:rsid w:val="007A3785"/>
    <w:rsid w:val="007A5765"/>
    <w:rsid w:val="007A5B89"/>
    <w:rsid w:val="007A5DE6"/>
    <w:rsid w:val="007A63E9"/>
    <w:rsid w:val="007A76AD"/>
    <w:rsid w:val="007B10B9"/>
    <w:rsid w:val="007B4D5D"/>
    <w:rsid w:val="007B71C5"/>
    <w:rsid w:val="007B74B2"/>
    <w:rsid w:val="007C0795"/>
    <w:rsid w:val="007C13E3"/>
    <w:rsid w:val="007C14AD"/>
    <w:rsid w:val="007C1532"/>
    <w:rsid w:val="007C2E26"/>
    <w:rsid w:val="007C3484"/>
    <w:rsid w:val="007C4FDA"/>
    <w:rsid w:val="007C51C0"/>
    <w:rsid w:val="007C6130"/>
    <w:rsid w:val="007C6C61"/>
    <w:rsid w:val="007C7152"/>
    <w:rsid w:val="007D02D4"/>
    <w:rsid w:val="007D2BC5"/>
    <w:rsid w:val="007D3C15"/>
    <w:rsid w:val="007D4405"/>
    <w:rsid w:val="007D4D44"/>
    <w:rsid w:val="007D50FF"/>
    <w:rsid w:val="007D6B5D"/>
    <w:rsid w:val="007E0717"/>
    <w:rsid w:val="007E0AC3"/>
    <w:rsid w:val="007E0DF7"/>
    <w:rsid w:val="007E21DF"/>
    <w:rsid w:val="007E2A81"/>
    <w:rsid w:val="007E43A0"/>
    <w:rsid w:val="007E4E82"/>
    <w:rsid w:val="007E5479"/>
    <w:rsid w:val="007E58AD"/>
    <w:rsid w:val="007E6A5A"/>
    <w:rsid w:val="007F0D29"/>
    <w:rsid w:val="007F215F"/>
    <w:rsid w:val="007F2243"/>
    <w:rsid w:val="007F2366"/>
    <w:rsid w:val="007F3046"/>
    <w:rsid w:val="007F35A8"/>
    <w:rsid w:val="007F598D"/>
    <w:rsid w:val="007F6EC7"/>
    <w:rsid w:val="007F73C5"/>
    <w:rsid w:val="007F75A8"/>
    <w:rsid w:val="00802FC5"/>
    <w:rsid w:val="00803DA8"/>
    <w:rsid w:val="008042F9"/>
    <w:rsid w:val="0080519B"/>
    <w:rsid w:val="00806722"/>
    <w:rsid w:val="008067A2"/>
    <w:rsid w:val="00806EFB"/>
    <w:rsid w:val="0081078F"/>
    <w:rsid w:val="00811119"/>
    <w:rsid w:val="008138C1"/>
    <w:rsid w:val="00813D90"/>
    <w:rsid w:val="0081432D"/>
    <w:rsid w:val="008144E0"/>
    <w:rsid w:val="00815552"/>
    <w:rsid w:val="00816B48"/>
    <w:rsid w:val="00817F41"/>
    <w:rsid w:val="008204A2"/>
    <w:rsid w:val="008208CB"/>
    <w:rsid w:val="00820B60"/>
    <w:rsid w:val="00821344"/>
    <w:rsid w:val="008214AE"/>
    <w:rsid w:val="00822070"/>
    <w:rsid w:val="00822142"/>
    <w:rsid w:val="00822EA3"/>
    <w:rsid w:val="008239B4"/>
    <w:rsid w:val="00823AFF"/>
    <w:rsid w:val="0082437A"/>
    <w:rsid w:val="00825735"/>
    <w:rsid w:val="00826D48"/>
    <w:rsid w:val="00827A32"/>
    <w:rsid w:val="00827FBE"/>
    <w:rsid w:val="008307F7"/>
    <w:rsid w:val="008308A8"/>
    <w:rsid w:val="00830936"/>
    <w:rsid w:val="00830ACB"/>
    <w:rsid w:val="00831EDC"/>
    <w:rsid w:val="00832700"/>
    <w:rsid w:val="00832898"/>
    <w:rsid w:val="00832BF2"/>
    <w:rsid w:val="008335BB"/>
    <w:rsid w:val="00833CF6"/>
    <w:rsid w:val="00835A0A"/>
    <w:rsid w:val="008361AD"/>
    <w:rsid w:val="008373CF"/>
    <w:rsid w:val="008377E3"/>
    <w:rsid w:val="008378E7"/>
    <w:rsid w:val="00840654"/>
    <w:rsid w:val="00840667"/>
    <w:rsid w:val="00842839"/>
    <w:rsid w:val="008428A3"/>
    <w:rsid w:val="008428E1"/>
    <w:rsid w:val="00847BFE"/>
    <w:rsid w:val="00850566"/>
    <w:rsid w:val="00852B3C"/>
    <w:rsid w:val="008532E6"/>
    <w:rsid w:val="00856D6F"/>
    <w:rsid w:val="00857748"/>
    <w:rsid w:val="0085795D"/>
    <w:rsid w:val="0086205A"/>
    <w:rsid w:val="00865DAE"/>
    <w:rsid w:val="00867046"/>
    <w:rsid w:val="0086745D"/>
    <w:rsid w:val="00871315"/>
    <w:rsid w:val="008731D0"/>
    <w:rsid w:val="00873215"/>
    <w:rsid w:val="008739D8"/>
    <w:rsid w:val="00875B51"/>
    <w:rsid w:val="008776B0"/>
    <w:rsid w:val="00877A5F"/>
    <w:rsid w:val="0088012D"/>
    <w:rsid w:val="00881C47"/>
    <w:rsid w:val="008820C7"/>
    <w:rsid w:val="00882F46"/>
    <w:rsid w:val="00883FD4"/>
    <w:rsid w:val="00884237"/>
    <w:rsid w:val="008861D2"/>
    <w:rsid w:val="00887542"/>
    <w:rsid w:val="00887583"/>
    <w:rsid w:val="00891445"/>
    <w:rsid w:val="00892AC4"/>
    <w:rsid w:val="00894A3B"/>
    <w:rsid w:val="0089692A"/>
    <w:rsid w:val="00896E40"/>
    <w:rsid w:val="00897183"/>
    <w:rsid w:val="008A1988"/>
    <w:rsid w:val="008A5629"/>
    <w:rsid w:val="008A5AFD"/>
    <w:rsid w:val="008A65A8"/>
    <w:rsid w:val="008B0153"/>
    <w:rsid w:val="008B05E5"/>
    <w:rsid w:val="008B290E"/>
    <w:rsid w:val="008B3241"/>
    <w:rsid w:val="008B33AC"/>
    <w:rsid w:val="008B44B8"/>
    <w:rsid w:val="008B47B4"/>
    <w:rsid w:val="008B5396"/>
    <w:rsid w:val="008B6C24"/>
    <w:rsid w:val="008B7FF1"/>
    <w:rsid w:val="008C268A"/>
    <w:rsid w:val="008C3A93"/>
    <w:rsid w:val="008C3BCE"/>
    <w:rsid w:val="008C4913"/>
    <w:rsid w:val="008C5478"/>
    <w:rsid w:val="008C57E5"/>
    <w:rsid w:val="008C5AD6"/>
    <w:rsid w:val="008C5D4E"/>
    <w:rsid w:val="008C6783"/>
    <w:rsid w:val="008C7A4B"/>
    <w:rsid w:val="008D0A4D"/>
    <w:rsid w:val="008D0C05"/>
    <w:rsid w:val="008D10DC"/>
    <w:rsid w:val="008D246D"/>
    <w:rsid w:val="008D2683"/>
    <w:rsid w:val="008D44BB"/>
    <w:rsid w:val="008D6441"/>
    <w:rsid w:val="008D64E4"/>
    <w:rsid w:val="008D71CE"/>
    <w:rsid w:val="008D75ED"/>
    <w:rsid w:val="008E0C7F"/>
    <w:rsid w:val="008E0E94"/>
    <w:rsid w:val="008E1855"/>
    <w:rsid w:val="008E1A19"/>
    <w:rsid w:val="008E2E81"/>
    <w:rsid w:val="008E4011"/>
    <w:rsid w:val="008E444B"/>
    <w:rsid w:val="008E455C"/>
    <w:rsid w:val="008E5807"/>
    <w:rsid w:val="008F039B"/>
    <w:rsid w:val="008F0CD7"/>
    <w:rsid w:val="008F1493"/>
    <w:rsid w:val="008F1C67"/>
    <w:rsid w:val="008F2102"/>
    <w:rsid w:val="008F238D"/>
    <w:rsid w:val="008F3288"/>
    <w:rsid w:val="009010BE"/>
    <w:rsid w:val="009025C9"/>
    <w:rsid w:val="00904D94"/>
    <w:rsid w:val="00905A7F"/>
    <w:rsid w:val="00906D42"/>
    <w:rsid w:val="009103DF"/>
    <w:rsid w:val="00910DB4"/>
    <w:rsid w:val="00910F8F"/>
    <w:rsid w:val="0091118D"/>
    <w:rsid w:val="00912C30"/>
    <w:rsid w:val="009136AA"/>
    <w:rsid w:val="00913CB3"/>
    <w:rsid w:val="00915DAB"/>
    <w:rsid w:val="009160BD"/>
    <w:rsid w:val="00917AB8"/>
    <w:rsid w:val="0092168F"/>
    <w:rsid w:val="00921D22"/>
    <w:rsid w:val="009225A7"/>
    <w:rsid w:val="0092341B"/>
    <w:rsid w:val="0092372A"/>
    <w:rsid w:val="00923FBC"/>
    <w:rsid w:val="00925340"/>
    <w:rsid w:val="00925708"/>
    <w:rsid w:val="00927A9D"/>
    <w:rsid w:val="00927FEB"/>
    <w:rsid w:val="009326F9"/>
    <w:rsid w:val="00933947"/>
    <w:rsid w:val="00935990"/>
    <w:rsid w:val="009362E0"/>
    <w:rsid w:val="00936D66"/>
    <w:rsid w:val="00937393"/>
    <w:rsid w:val="0094091B"/>
    <w:rsid w:val="0094316E"/>
    <w:rsid w:val="00943FCE"/>
    <w:rsid w:val="00944591"/>
    <w:rsid w:val="00944CAA"/>
    <w:rsid w:val="00951CE8"/>
    <w:rsid w:val="00952762"/>
    <w:rsid w:val="0095350F"/>
    <w:rsid w:val="00953565"/>
    <w:rsid w:val="00954346"/>
    <w:rsid w:val="00954C90"/>
    <w:rsid w:val="00956C8B"/>
    <w:rsid w:val="00957C5C"/>
    <w:rsid w:val="00957ED2"/>
    <w:rsid w:val="00962886"/>
    <w:rsid w:val="009636F3"/>
    <w:rsid w:val="00965464"/>
    <w:rsid w:val="009660F8"/>
    <w:rsid w:val="00966FFC"/>
    <w:rsid w:val="00967966"/>
    <w:rsid w:val="00970D55"/>
    <w:rsid w:val="009723A1"/>
    <w:rsid w:val="009723DF"/>
    <w:rsid w:val="009726AD"/>
    <w:rsid w:val="00973614"/>
    <w:rsid w:val="00973883"/>
    <w:rsid w:val="00974A90"/>
    <w:rsid w:val="0097724C"/>
    <w:rsid w:val="00980866"/>
    <w:rsid w:val="00980D24"/>
    <w:rsid w:val="009810B5"/>
    <w:rsid w:val="00982095"/>
    <w:rsid w:val="00982327"/>
    <w:rsid w:val="009824DF"/>
    <w:rsid w:val="0098272A"/>
    <w:rsid w:val="00982BCE"/>
    <w:rsid w:val="0098405A"/>
    <w:rsid w:val="00984CFE"/>
    <w:rsid w:val="009852CA"/>
    <w:rsid w:val="009853AD"/>
    <w:rsid w:val="009856FB"/>
    <w:rsid w:val="00987463"/>
    <w:rsid w:val="00987980"/>
    <w:rsid w:val="00987BED"/>
    <w:rsid w:val="00991637"/>
    <w:rsid w:val="00991A7C"/>
    <w:rsid w:val="00991A93"/>
    <w:rsid w:val="009926D2"/>
    <w:rsid w:val="009928F1"/>
    <w:rsid w:val="009964D4"/>
    <w:rsid w:val="009A0E5E"/>
    <w:rsid w:val="009A2E6A"/>
    <w:rsid w:val="009A33D0"/>
    <w:rsid w:val="009A517C"/>
    <w:rsid w:val="009A59ED"/>
    <w:rsid w:val="009A6FBB"/>
    <w:rsid w:val="009A7177"/>
    <w:rsid w:val="009A7929"/>
    <w:rsid w:val="009B0620"/>
    <w:rsid w:val="009B09CD"/>
    <w:rsid w:val="009B2383"/>
    <w:rsid w:val="009B2605"/>
    <w:rsid w:val="009B3246"/>
    <w:rsid w:val="009B425B"/>
    <w:rsid w:val="009B4356"/>
    <w:rsid w:val="009B451C"/>
    <w:rsid w:val="009B4963"/>
    <w:rsid w:val="009B4C02"/>
    <w:rsid w:val="009B52CA"/>
    <w:rsid w:val="009B57C9"/>
    <w:rsid w:val="009B5DEB"/>
    <w:rsid w:val="009B7F79"/>
    <w:rsid w:val="009C00ED"/>
    <w:rsid w:val="009C30AA"/>
    <w:rsid w:val="009C43D1"/>
    <w:rsid w:val="009C59A6"/>
    <w:rsid w:val="009C6A52"/>
    <w:rsid w:val="009D0AB2"/>
    <w:rsid w:val="009D3043"/>
    <w:rsid w:val="009D3276"/>
    <w:rsid w:val="009D444C"/>
    <w:rsid w:val="009D4525"/>
    <w:rsid w:val="009D4529"/>
    <w:rsid w:val="009D64E5"/>
    <w:rsid w:val="009D6A1F"/>
    <w:rsid w:val="009D6E6E"/>
    <w:rsid w:val="009D7998"/>
    <w:rsid w:val="009E0BF8"/>
    <w:rsid w:val="009E1533"/>
    <w:rsid w:val="009E2496"/>
    <w:rsid w:val="009E2785"/>
    <w:rsid w:val="009E5620"/>
    <w:rsid w:val="009E5CB7"/>
    <w:rsid w:val="009E65D1"/>
    <w:rsid w:val="009F08F6"/>
    <w:rsid w:val="009F1D97"/>
    <w:rsid w:val="009F3D63"/>
    <w:rsid w:val="009F3F07"/>
    <w:rsid w:val="009F4C21"/>
    <w:rsid w:val="009F51D7"/>
    <w:rsid w:val="009F5B8E"/>
    <w:rsid w:val="009F6EF3"/>
    <w:rsid w:val="00A002E3"/>
    <w:rsid w:val="00A00483"/>
    <w:rsid w:val="00A00EE5"/>
    <w:rsid w:val="00A0243D"/>
    <w:rsid w:val="00A04134"/>
    <w:rsid w:val="00A04397"/>
    <w:rsid w:val="00A04796"/>
    <w:rsid w:val="00A049E2"/>
    <w:rsid w:val="00A04DC3"/>
    <w:rsid w:val="00A070A0"/>
    <w:rsid w:val="00A07221"/>
    <w:rsid w:val="00A07A6E"/>
    <w:rsid w:val="00A1014B"/>
    <w:rsid w:val="00A11029"/>
    <w:rsid w:val="00A124E4"/>
    <w:rsid w:val="00A1344B"/>
    <w:rsid w:val="00A15E41"/>
    <w:rsid w:val="00A219E7"/>
    <w:rsid w:val="00A21B76"/>
    <w:rsid w:val="00A2417A"/>
    <w:rsid w:val="00A26CD5"/>
    <w:rsid w:val="00A26D8D"/>
    <w:rsid w:val="00A26F47"/>
    <w:rsid w:val="00A30466"/>
    <w:rsid w:val="00A323CF"/>
    <w:rsid w:val="00A33AE4"/>
    <w:rsid w:val="00A3437C"/>
    <w:rsid w:val="00A35180"/>
    <w:rsid w:val="00A356E1"/>
    <w:rsid w:val="00A370E8"/>
    <w:rsid w:val="00A40884"/>
    <w:rsid w:val="00A40B42"/>
    <w:rsid w:val="00A429DD"/>
    <w:rsid w:val="00A42C28"/>
    <w:rsid w:val="00A43B6B"/>
    <w:rsid w:val="00A44A11"/>
    <w:rsid w:val="00A458E0"/>
    <w:rsid w:val="00A45C7E"/>
    <w:rsid w:val="00A467AC"/>
    <w:rsid w:val="00A46949"/>
    <w:rsid w:val="00A4739B"/>
    <w:rsid w:val="00A477E6"/>
    <w:rsid w:val="00A47C1B"/>
    <w:rsid w:val="00A501D9"/>
    <w:rsid w:val="00A510FD"/>
    <w:rsid w:val="00A52E0E"/>
    <w:rsid w:val="00A5337D"/>
    <w:rsid w:val="00A5374C"/>
    <w:rsid w:val="00A54521"/>
    <w:rsid w:val="00A5703D"/>
    <w:rsid w:val="00A57CE8"/>
    <w:rsid w:val="00A61754"/>
    <w:rsid w:val="00A634F4"/>
    <w:rsid w:val="00A639BF"/>
    <w:rsid w:val="00A66CBC"/>
    <w:rsid w:val="00A70990"/>
    <w:rsid w:val="00A717AE"/>
    <w:rsid w:val="00A74A68"/>
    <w:rsid w:val="00A77AE4"/>
    <w:rsid w:val="00A77C8F"/>
    <w:rsid w:val="00A80E2F"/>
    <w:rsid w:val="00A81DAA"/>
    <w:rsid w:val="00A81E31"/>
    <w:rsid w:val="00A83380"/>
    <w:rsid w:val="00A84351"/>
    <w:rsid w:val="00A844CE"/>
    <w:rsid w:val="00A86CA0"/>
    <w:rsid w:val="00A8749A"/>
    <w:rsid w:val="00A90385"/>
    <w:rsid w:val="00A907E7"/>
    <w:rsid w:val="00A909A2"/>
    <w:rsid w:val="00A91EAA"/>
    <w:rsid w:val="00A9264B"/>
    <w:rsid w:val="00A96B07"/>
    <w:rsid w:val="00A96B1F"/>
    <w:rsid w:val="00A96DCC"/>
    <w:rsid w:val="00AA090B"/>
    <w:rsid w:val="00AA0ADD"/>
    <w:rsid w:val="00AA0EAB"/>
    <w:rsid w:val="00AA188F"/>
    <w:rsid w:val="00AA3B3A"/>
    <w:rsid w:val="00AA3C3D"/>
    <w:rsid w:val="00AA615F"/>
    <w:rsid w:val="00AA63A9"/>
    <w:rsid w:val="00AA6F19"/>
    <w:rsid w:val="00AA7E07"/>
    <w:rsid w:val="00AB120D"/>
    <w:rsid w:val="00AB1750"/>
    <w:rsid w:val="00AB17F6"/>
    <w:rsid w:val="00AB2510"/>
    <w:rsid w:val="00AB2979"/>
    <w:rsid w:val="00AB2B6E"/>
    <w:rsid w:val="00AB37A6"/>
    <w:rsid w:val="00AB5566"/>
    <w:rsid w:val="00AC0423"/>
    <w:rsid w:val="00AC0D9B"/>
    <w:rsid w:val="00AC25A6"/>
    <w:rsid w:val="00AC2EDB"/>
    <w:rsid w:val="00AC76C6"/>
    <w:rsid w:val="00AD08F1"/>
    <w:rsid w:val="00AD2629"/>
    <w:rsid w:val="00AD268D"/>
    <w:rsid w:val="00AD3749"/>
    <w:rsid w:val="00AD4C99"/>
    <w:rsid w:val="00AD54D9"/>
    <w:rsid w:val="00AD6723"/>
    <w:rsid w:val="00AD6AE6"/>
    <w:rsid w:val="00AD7CDA"/>
    <w:rsid w:val="00AD7DFB"/>
    <w:rsid w:val="00AD7E54"/>
    <w:rsid w:val="00AE368F"/>
    <w:rsid w:val="00AE426C"/>
    <w:rsid w:val="00AE4F65"/>
    <w:rsid w:val="00AE5002"/>
    <w:rsid w:val="00AE68EB"/>
    <w:rsid w:val="00AE7AE3"/>
    <w:rsid w:val="00AF0872"/>
    <w:rsid w:val="00AF1821"/>
    <w:rsid w:val="00AF2103"/>
    <w:rsid w:val="00AF3A9D"/>
    <w:rsid w:val="00AF430E"/>
    <w:rsid w:val="00AF44DB"/>
    <w:rsid w:val="00AF512D"/>
    <w:rsid w:val="00AF55BC"/>
    <w:rsid w:val="00AF5AD8"/>
    <w:rsid w:val="00AF7730"/>
    <w:rsid w:val="00B0051A"/>
    <w:rsid w:val="00B0185C"/>
    <w:rsid w:val="00B01C7E"/>
    <w:rsid w:val="00B02469"/>
    <w:rsid w:val="00B034CE"/>
    <w:rsid w:val="00B03D25"/>
    <w:rsid w:val="00B03DB7"/>
    <w:rsid w:val="00B045D5"/>
    <w:rsid w:val="00B04957"/>
    <w:rsid w:val="00B04CB8"/>
    <w:rsid w:val="00B05E53"/>
    <w:rsid w:val="00B073A3"/>
    <w:rsid w:val="00B07C45"/>
    <w:rsid w:val="00B07C4A"/>
    <w:rsid w:val="00B07E22"/>
    <w:rsid w:val="00B10588"/>
    <w:rsid w:val="00B1068D"/>
    <w:rsid w:val="00B11981"/>
    <w:rsid w:val="00B12037"/>
    <w:rsid w:val="00B14841"/>
    <w:rsid w:val="00B16515"/>
    <w:rsid w:val="00B170D8"/>
    <w:rsid w:val="00B171BF"/>
    <w:rsid w:val="00B171DA"/>
    <w:rsid w:val="00B1799B"/>
    <w:rsid w:val="00B2080C"/>
    <w:rsid w:val="00B214A3"/>
    <w:rsid w:val="00B2361F"/>
    <w:rsid w:val="00B24182"/>
    <w:rsid w:val="00B26484"/>
    <w:rsid w:val="00B26972"/>
    <w:rsid w:val="00B26E7E"/>
    <w:rsid w:val="00B271AB"/>
    <w:rsid w:val="00B27B4E"/>
    <w:rsid w:val="00B34D6D"/>
    <w:rsid w:val="00B35091"/>
    <w:rsid w:val="00B3753B"/>
    <w:rsid w:val="00B3769C"/>
    <w:rsid w:val="00B37AE7"/>
    <w:rsid w:val="00B40825"/>
    <w:rsid w:val="00B40D7F"/>
    <w:rsid w:val="00B413C0"/>
    <w:rsid w:val="00B447D8"/>
    <w:rsid w:val="00B4552B"/>
    <w:rsid w:val="00B45A5E"/>
    <w:rsid w:val="00B46A00"/>
    <w:rsid w:val="00B5097C"/>
    <w:rsid w:val="00B51194"/>
    <w:rsid w:val="00B51943"/>
    <w:rsid w:val="00B52374"/>
    <w:rsid w:val="00B5351D"/>
    <w:rsid w:val="00B5414F"/>
    <w:rsid w:val="00B5437E"/>
    <w:rsid w:val="00B5499F"/>
    <w:rsid w:val="00B54A81"/>
    <w:rsid w:val="00B54B3D"/>
    <w:rsid w:val="00B54BCB"/>
    <w:rsid w:val="00B5584B"/>
    <w:rsid w:val="00B56B13"/>
    <w:rsid w:val="00B57549"/>
    <w:rsid w:val="00B60DD2"/>
    <w:rsid w:val="00B60FDA"/>
    <w:rsid w:val="00B6166F"/>
    <w:rsid w:val="00B634DF"/>
    <w:rsid w:val="00B63C86"/>
    <w:rsid w:val="00B63F1C"/>
    <w:rsid w:val="00B643AC"/>
    <w:rsid w:val="00B64E85"/>
    <w:rsid w:val="00B6607F"/>
    <w:rsid w:val="00B6695B"/>
    <w:rsid w:val="00B6778B"/>
    <w:rsid w:val="00B67ACE"/>
    <w:rsid w:val="00B7006B"/>
    <w:rsid w:val="00B7062A"/>
    <w:rsid w:val="00B70770"/>
    <w:rsid w:val="00B722B7"/>
    <w:rsid w:val="00B72512"/>
    <w:rsid w:val="00B73C63"/>
    <w:rsid w:val="00B7412B"/>
    <w:rsid w:val="00B74E3D"/>
    <w:rsid w:val="00B753D1"/>
    <w:rsid w:val="00B77BB8"/>
    <w:rsid w:val="00B8001F"/>
    <w:rsid w:val="00B80234"/>
    <w:rsid w:val="00B80530"/>
    <w:rsid w:val="00B80B78"/>
    <w:rsid w:val="00B81460"/>
    <w:rsid w:val="00B814CF"/>
    <w:rsid w:val="00B81A67"/>
    <w:rsid w:val="00B82FCA"/>
    <w:rsid w:val="00B83455"/>
    <w:rsid w:val="00B83D97"/>
    <w:rsid w:val="00B83FAD"/>
    <w:rsid w:val="00B8421D"/>
    <w:rsid w:val="00B844E8"/>
    <w:rsid w:val="00B84847"/>
    <w:rsid w:val="00B856F7"/>
    <w:rsid w:val="00B860D0"/>
    <w:rsid w:val="00B86AB4"/>
    <w:rsid w:val="00B879D8"/>
    <w:rsid w:val="00B9032F"/>
    <w:rsid w:val="00B91103"/>
    <w:rsid w:val="00B9272C"/>
    <w:rsid w:val="00B93B68"/>
    <w:rsid w:val="00B93CDD"/>
    <w:rsid w:val="00B94B98"/>
    <w:rsid w:val="00B94CAC"/>
    <w:rsid w:val="00BA06B3"/>
    <w:rsid w:val="00BA27B6"/>
    <w:rsid w:val="00BA3938"/>
    <w:rsid w:val="00BA7375"/>
    <w:rsid w:val="00BA787B"/>
    <w:rsid w:val="00BB0AA5"/>
    <w:rsid w:val="00BB20F2"/>
    <w:rsid w:val="00BB5667"/>
    <w:rsid w:val="00BB67AE"/>
    <w:rsid w:val="00BC13C1"/>
    <w:rsid w:val="00BC49C8"/>
    <w:rsid w:val="00BC5869"/>
    <w:rsid w:val="00BC59E6"/>
    <w:rsid w:val="00BC75E6"/>
    <w:rsid w:val="00BD003A"/>
    <w:rsid w:val="00BD0A26"/>
    <w:rsid w:val="00BD0BB1"/>
    <w:rsid w:val="00BD114E"/>
    <w:rsid w:val="00BD1D45"/>
    <w:rsid w:val="00BD2A72"/>
    <w:rsid w:val="00BD3099"/>
    <w:rsid w:val="00BD31A3"/>
    <w:rsid w:val="00BD35BD"/>
    <w:rsid w:val="00BD3BD5"/>
    <w:rsid w:val="00BD3E62"/>
    <w:rsid w:val="00BD4AF5"/>
    <w:rsid w:val="00BD73E6"/>
    <w:rsid w:val="00BE011E"/>
    <w:rsid w:val="00BE0818"/>
    <w:rsid w:val="00BE09CD"/>
    <w:rsid w:val="00BE163E"/>
    <w:rsid w:val="00BE25DF"/>
    <w:rsid w:val="00BE4D5A"/>
    <w:rsid w:val="00BE591A"/>
    <w:rsid w:val="00BE733D"/>
    <w:rsid w:val="00BE7E9D"/>
    <w:rsid w:val="00BF0197"/>
    <w:rsid w:val="00BF06DF"/>
    <w:rsid w:val="00BF0CA8"/>
    <w:rsid w:val="00BF1D62"/>
    <w:rsid w:val="00BF321B"/>
    <w:rsid w:val="00BF3769"/>
    <w:rsid w:val="00BF3773"/>
    <w:rsid w:val="00BF3E14"/>
    <w:rsid w:val="00BF3F85"/>
    <w:rsid w:val="00BF4644"/>
    <w:rsid w:val="00BF4972"/>
    <w:rsid w:val="00BF75F3"/>
    <w:rsid w:val="00C00B42"/>
    <w:rsid w:val="00C00D18"/>
    <w:rsid w:val="00C034CF"/>
    <w:rsid w:val="00C03941"/>
    <w:rsid w:val="00C03A58"/>
    <w:rsid w:val="00C03B8D"/>
    <w:rsid w:val="00C04532"/>
    <w:rsid w:val="00C0456B"/>
    <w:rsid w:val="00C06D1A"/>
    <w:rsid w:val="00C078F3"/>
    <w:rsid w:val="00C07922"/>
    <w:rsid w:val="00C102ED"/>
    <w:rsid w:val="00C1174E"/>
    <w:rsid w:val="00C11D1D"/>
    <w:rsid w:val="00C123AD"/>
    <w:rsid w:val="00C1356B"/>
    <w:rsid w:val="00C14AFC"/>
    <w:rsid w:val="00C151D0"/>
    <w:rsid w:val="00C15735"/>
    <w:rsid w:val="00C16B3B"/>
    <w:rsid w:val="00C16B8D"/>
    <w:rsid w:val="00C16F30"/>
    <w:rsid w:val="00C1770E"/>
    <w:rsid w:val="00C17845"/>
    <w:rsid w:val="00C237F5"/>
    <w:rsid w:val="00C23B21"/>
    <w:rsid w:val="00C24241"/>
    <w:rsid w:val="00C247D2"/>
    <w:rsid w:val="00C24A70"/>
    <w:rsid w:val="00C24CC7"/>
    <w:rsid w:val="00C268C1"/>
    <w:rsid w:val="00C31672"/>
    <w:rsid w:val="00C317AA"/>
    <w:rsid w:val="00C31E99"/>
    <w:rsid w:val="00C31F0A"/>
    <w:rsid w:val="00C3239E"/>
    <w:rsid w:val="00C325C5"/>
    <w:rsid w:val="00C33648"/>
    <w:rsid w:val="00C3472E"/>
    <w:rsid w:val="00C34B1A"/>
    <w:rsid w:val="00C34EEE"/>
    <w:rsid w:val="00C35709"/>
    <w:rsid w:val="00C36247"/>
    <w:rsid w:val="00C375F0"/>
    <w:rsid w:val="00C4177E"/>
    <w:rsid w:val="00C44226"/>
    <w:rsid w:val="00C45A69"/>
    <w:rsid w:val="00C46AA2"/>
    <w:rsid w:val="00C47480"/>
    <w:rsid w:val="00C52C84"/>
    <w:rsid w:val="00C53480"/>
    <w:rsid w:val="00C53B64"/>
    <w:rsid w:val="00C542F0"/>
    <w:rsid w:val="00C54900"/>
    <w:rsid w:val="00C54BAB"/>
    <w:rsid w:val="00C55F0E"/>
    <w:rsid w:val="00C57A97"/>
    <w:rsid w:val="00C57CDB"/>
    <w:rsid w:val="00C60173"/>
    <w:rsid w:val="00C60A9B"/>
    <w:rsid w:val="00C6108B"/>
    <w:rsid w:val="00C61CD1"/>
    <w:rsid w:val="00C62190"/>
    <w:rsid w:val="00C62615"/>
    <w:rsid w:val="00C632E3"/>
    <w:rsid w:val="00C6665A"/>
    <w:rsid w:val="00C67159"/>
    <w:rsid w:val="00C67497"/>
    <w:rsid w:val="00C67D6D"/>
    <w:rsid w:val="00C71866"/>
    <w:rsid w:val="00C723BC"/>
    <w:rsid w:val="00C725B1"/>
    <w:rsid w:val="00C735F9"/>
    <w:rsid w:val="00C7462B"/>
    <w:rsid w:val="00C76501"/>
    <w:rsid w:val="00C80D03"/>
    <w:rsid w:val="00C80D37"/>
    <w:rsid w:val="00C8151A"/>
    <w:rsid w:val="00C81770"/>
    <w:rsid w:val="00C82355"/>
    <w:rsid w:val="00C82609"/>
    <w:rsid w:val="00C83E75"/>
    <w:rsid w:val="00C84320"/>
    <w:rsid w:val="00C8447E"/>
    <w:rsid w:val="00C85C0F"/>
    <w:rsid w:val="00C86024"/>
    <w:rsid w:val="00C8795F"/>
    <w:rsid w:val="00C9004F"/>
    <w:rsid w:val="00C90923"/>
    <w:rsid w:val="00C90B26"/>
    <w:rsid w:val="00C91404"/>
    <w:rsid w:val="00C93421"/>
    <w:rsid w:val="00C9360C"/>
    <w:rsid w:val="00C93F19"/>
    <w:rsid w:val="00C94945"/>
    <w:rsid w:val="00C95FF7"/>
    <w:rsid w:val="00C975ED"/>
    <w:rsid w:val="00CA014A"/>
    <w:rsid w:val="00CA19DD"/>
    <w:rsid w:val="00CA2591"/>
    <w:rsid w:val="00CA4555"/>
    <w:rsid w:val="00CA4BBD"/>
    <w:rsid w:val="00CA54D7"/>
    <w:rsid w:val="00CA5E53"/>
    <w:rsid w:val="00CA5FB3"/>
    <w:rsid w:val="00CB14A1"/>
    <w:rsid w:val="00CB285C"/>
    <w:rsid w:val="00CB32AD"/>
    <w:rsid w:val="00CB44D6"/>
    <w:rsid w:val="00CB7A46"/>
    <w:rsid w:val="00CB7E7E"/>
    <w:rsid w:val="00CC2CD1"/>
    <w:rsid w:val="00CC35AD"/>
    <w:rsid w:val="00CC35B4"/>
    <w:rsid w:val="00CC3806"/>
    <w:rsid w:val="00CC5DC9"/>
    <w:rsid w:val="00CC76CE"/>
    <w:rsid w:val="00CD0810"/>
    <w:rsid w:val="00CD0ABD"/>
    <w:rsid w:val="00CD259C"/>
    <w:rsid w:val="00CD2A6A"/>
    <w:rsid w:val="00CD332C"/>
    <w:rsid w:val="00CD3841"/>
    <w:rsid w:val="00CD4319"/>
    <w:rsid w:val="00CD593A"/>
    <w:rsid w:val="00CD6072"/>
    <w:rsid w:val="00CE102F"/>
    <w:rsid w:val="00CE16B6"/>
    <w:rsid w:val="00CE1B79"/>
    <w:rsid w:val="00CE2128"/>
    <w:rsid w:val="00CE28AE"/>
    <w:rsid w:val="00CE2C6B"/>
    <w:rsid w:val="00CE3DDC"/>
    <w:rsid w:val="00CE40FF"/>
    <w:rsid w:val="00CE63EE"/>
    <w:rsid w:val="00CE6411"/>
    <w:rsid w:val="00CF014F"/>
    <w:rsid w:val="00CF0C85"/>
    <w:rsid w:val="00CF0F52"/>
    <w:rsid w:val="00CF16FB"/>
    <w:rsid w:val="00CF2295"/>
    <w:rsid w:val="00CF2984"/>
    <w:rsid w:val="00CF3BDE"/>
    <w:rsid w:val="00CF48C9"/>
    <w:rsid w:val="00CF5CDA"/>
    <w:rsid w:val="00CF6EF6"/>
    <w:rsid w:val="00D03068"/>
    <w:rsid w:val="00D04CBD"/>
    <w:rsid w:val="00D05533"/>
    <w:rsid w:val="00D06106"/>
    <w:rsid w:val="00D07ABE"/>
    <w:rsid w:val="00D112B5"/>
    <w:rsid w:val="00D122CF"/>
    <w:rsid w:val="00D14538"/>
    <w:rsid w:val="00D16C90"/>
    <w:rsid w:val="00D22431"/>
    <w:rsid w:val="00D22E7D"/>
    <w:rsid w:val="00D23043"/>
    <w:rsid w:val="00D23B6F"/>
    <w:rsid w:val="00D24B64"/>
    <w:rsid w:val="00D25E5B"/>
    <w:rsid w:val="00D2775B"/>
    <w:rsid w:val="00D307A6"/>
    <w:rsid w:val="00D3257B"/>
    <w:rsid w:val="00D32586"/>
    <w:rsid w:val="00D3379D"/>
    <w:rsid w:val="00D3399A"/>
    <w:rsid w:val="00D36571"/>
    <w:rsid w:val="00D36C35"/>
    <w:rsid w:val="00D409E9"/>
    <w:rsid w:val="00D4197D"/>
    <w:rsid w:val="00D42073"/>
    <w:rsid w:val="00D4400D"/>
    <w:rsid w:val="00D44185"/>
    <w:rsid w:val="00D44851"/>
    <w:rsid w:val="00D471C7"/>
    <w:rsid w:val="00D475F2"/>
    <w:rsid w:val="00D50530"/>
    <w:rsid w:val="00D51A75"/>
    <w:rsid w:val="00D51CD2"/>
    <w:rsid w:val="00D52078"/>
    <w:rsid w:val="00D52876"/>
    <w:rsid w:val="00D52F12"/>
    <w:rsid w:val="00D53325"/>
    <w:rsid w:val="00D5432B"/>
    <w:rsid w:val="00D5494D"/>
    <w:rsid w:val="00D550CF"/>
    <w:rsid w:val="00D5636C"/>
    <w:rsid w:val="00D574CA"/>
    <w:rsid w:val="00D57819"/>
    <w:rsid w:val="00D603CD"/>
    <w:rsid w:val="00D6072C"/>
    <w:rsid w:val="00D60E9B"/>
    <w:rsid w:val="00D618A3"/>
    <w:rsid w:val="00D62AE0"/>
    <w:rsid w:val="00D642D5"/>
    <w:rsid w:val="00D64B34"/>
    <w:rsid w:val="00D6582C"/>
    <w:rsid w:val="00D72906"/>
    <w:rsid w:val="00D72BC8"/>
    <w:rsid w:val="00D73E07"/>
    <w:rsid w:val="00D7568E"/>
    <w:rsid w:val="00D80B8A"/>
    <w:rsid w:val="00D826B4"/>
    <w:rsid w:val="00D83E7F"/>
    <w:rsid w:val="00D84566"/>
    <w:rsid w:val="00D85A7B"/>
    <w:rsid w:val="00D877EE"/>
    <w:rsid w:val="00D87ED5"/>
    <w:rsid w:val="00D925DB"/>
    <w:rsid w:val="00D92951"/>
    <w:rsid w:val="00D9357B"/>
    <w:rsid w:val="00D94B05"/>
    <w:rsid w:val="00D95D3B"/>
    <w:rsid w:val="00D96337"/>
    <w:rsid w:val="00D9667F"/>
    <w:rsid w:val="00D97CF8"/>
    <w:rsid w:val="00DA032F"/>
    <w:rsid w:val="00DA109E"/>
    <w:rsid w:val="00DA19DB"/>
    <w:rsid w:val="00DA236E"/>
    <w:rsid w:val="00DA2872"/>
    <w:rsid w:val="00DA3460"/>
    <w:rsid w:val="00DA3D06"/>
    <w:rsid w:val="00DA4885"/>
    <w:rsid w:val="00DA542B"/>
    <w:rsid w:val="00DA563E"/>
    <w:rsid w:val="00DA57E9"/>
    <w:rsid w:val="00DA6BC4"/>
    <w:rsid w:val="00DA6F00"/>
    <w:rsid w:val="00DB086A"/>
    <w:rsid w:val="00DB17F3"/>
    <w:rsid w:val="00DB189C"/>
    <w:rsid w:val="00DB2364"/>
    <w:rsid w:val="00DB2B10"/>
    <w:rsid w:val="00DB41E1"/>
    <w:rsid w:val="00DB4AC8"/>
    <w:rsid w:val="00DB4BC5"/>
    <w:rsid w:val="00DB50F0"/>
    <w:rsid w:val="00DB5418"/>
    <w:rsid w:val="00DB5542"/>
    <w:rsid w:val="00DB5D63"/>
    <w:rsid w:val="00DB6B0C"/>
    <w:rsid w:val="00DB723A"/>
    <w:rsid w:val="00DB73DF"/>
    <w:rsid w:val="00DB7D1B"/>
    <w:rsid w:val="00DC040B"/>
    <w:rsid w:val="00DC0CA2"/>
    <w:rsid w:val="00DC176F"/>
    <w:rsid w:val="00DC26D4"/>
    <w:rsid w:val="00DC2B1D"/>
    <w:rsid w:val="00DC2E54"/>
    <w:rsid w:val="00DC37D6"/>
    <w:rsid w:val="00DC6293"/>
    <w:rsid w:val="00DC77AA"/>
    <w:rsid w:val="00DC7C51"/>
    <w:rsid w:val="00DC7C89"/>
    <w:rsid w:val="00DD1EA4"/>
    <w:rsid w:val="00DD28D4"/>
    <w:rsid w:val="00DD333E"/>
    <w:rsid w:val="00DD3BD5"/>
    <w:rsid w:val="00DD6EB7"/>
    <w:rsid w:val="00DD714B"/>
    <w:rsid w:val="00DD7506"/>
    <w:rsid w:val="00DE06F3"/>
    <w:rsid w:val="00DE0E45"/>
    <w:rsid w:val="00DE14EA"/>
    <w:rsid w:val="00DE2E19"/>
    <w:rsid w:val="00DE385C"/>
    <w:rsid w:val="00DE3FB5"/>
    <w:rsid w:val="00DE674F"/>
    <w:rsid w:val="00DE6B30"/>
    <w:rsid w:val="00DE7848"/>
    <w:rsid w:val="00DF03EE"/>
    <w:rsid w:val="00DF15D7"/>
    <w:rsid w:val="00DF4A52"/>
    <w:rsid w:val="00DF4C61"/>
    <w:rsid w:val="00DF595E"/>
    <w:rsid w:val="00DF5DF0"/>
    <w:rsid w:val="00DF6004"/>
    <w:rsid w:val="00DF62B1"/>
    <w:rsid w:val="00DF69BA"/>
    <w:rsid w:val="00DF6CC2"/>
    <w:rsid w:val="00DF6E15"/>
    <w:rsid w:val="00DF79F6"/>
    <w:rsid w:val="00E00186"/>
    <w:rsid w:val="00E00207"/>
    <w:rsid w:val="00E006E4"/>
    <w:rsid w:val="00E0273A"/>
    <w:rsid w:val="00E02AAD"/>
    <w:rsid w:val="00E039A2"/>
    <w:rsid w:val="00E05090"/>
    <w:rsid w:val="00E07193"/>
    <w:rsid w:val="00E0769B"/>
    <w:rsid w:val="00E079CD"/>
    <w:rsid w:val="00E07CCB"/>
    <w:rsid w:val="00E07E4A"/>
    <w:rsid w:val="00E113FB"/>
    <w:rsid w:val="00E11B62"/>
    <w:rsid w:val="00E126EA"/>
    <w:rsid w:val="00E137B0"/>
    <w:rsid w:val="00E15B45"/>
    <w:rsid w:val="00E17258"/>
    <w:rsid w:val="00E20BFB"/>
    <w:rsid w:val="00E226A7"/>
    <w:rsid w:val="00E252EC"/>
    <w:rsid w:val="00E27B15"/>
    <w:rsid w:val="00E27EF7"/>
    <w:rsid w:val="00E30F6A"/>
    <w:rsid w:val="00E31786"/>
    <w:rsid w:val="00E3185C"/>
    <w:rsid w:val="00E31B63"/>
    <w:rsid w:val="00E31E48"/>
    <w:rsid w:val="00E31F8A"/>
    <w:rsid w:val="00E333D4"/>
    <w:rsid w:val="00E33B8F"/>
    <w:rsid w:val="00E33F40"/>
    <w:rsid w:val="00E3464F"/>
    <w:rsid w:val="00E3465A"/>
    <w:rsid w:val="00E34D55"/>
    <w:rsid w:val="00E3515E"/>
    <w:rsid w:val="00E4259E"/>
    <w:rsid w:val="00E42D34"/>
    <w:rsid w:val="00E42DC7"/>
    <w:rsid w:val="00E45053"/>
    <w:rsid w:val="00E45C44"/>
    <w:rsid w:val="00E4679F"/>
    <w:rsid w:val="00E47A97"/>
    <w:rsid w:val="00E51072"/>
    <w:rsid w:val="00E5361C"/>
    <w:rsid w:val="00E53C1B"/>
    <w:rsid w:val="00E546AA"/>
    <w:rsid w:val="00E54D26"/>
    <w:rsid w:val="00E56160"/>
    <w:rsid w:val="00E5708C"/>
    <w:rsid w:val="00E57FDE"/>
    <w:rsid w:val="00E610D6"/>
    <w:rsid w:val="00E636B8"/>
    <w:rsid w:val="00E64659"/>
    <w:rsid w:val="00E64F19"/>
    <w:rsid w:val="00E65013"/>
    <w:rsid w:val="00E65D84"/>
    <w:rsid w:val="00E66484"/>
    <w:rsid w:val="00E66789"/>
    <w:rsid w:val="00E66BD8"/>
    <w:rsid w:val="00E67031"/>
    <w:rsid w:val="00E6770C"/>
    <w:rsid w:val="00E7088D"/>
    <w:rsid w:val="00E7186B"/>
    <w:rsid w:val="00E71C91"/>
    <w:rsid w:val="00E726E3"/>
    <w:rsid w:val="00E74BB9"/>
    <w:rsid w:val="00E74E87"/>
    <w:rsid w:val="00E756C3"/>
    <w:rsid w:val="00E80182"/>
    <w:rsid w:val="00E8027B"/>
    <w:rsid w:val="00E81437"/>
    <w:rsid w:val="00E821FC"/>
    <w:rsid w:val="00E82485"/>
    <w:rsid w:val="00E83535"/>
    <w:rsid w:val="00E84389"/>
    <w:rsid w:val="00E85922"/>
    <w:rsid w:val="00E85E24"/>
    <w:rsid w:val="00E86231"/>
    <w:rsid w:val="00E8700F"/>
    <w:rsid w:val="00E873C2"/>
    <w:rsid w:val="00E90A54"/>
    <w:rsid w:val="00E921D6"/>
    <w:rsid w:val="00E922D0"/>
    <w:rsid w:val="00E94289"/>
    <w:rsid w:val="00E94B2B"/>
    <w:rsid w:val="00E9535F"/>
    <w:rsid w:val="00E96C36"/>
    <w:rsid w:val="00EA018D"/>
    <w:rsid w:val="00EA2CE4"/>
    <w:rsid w:val="00EA44AC"/>
    <w:rsid w:val="00EA48D0"/>
    <w:rsid w:val="00EA58B8"/>
    <w:rsid w:val="00EA64A3"/>
    <w:rsid w:val="00EA6DCB"/>
    <w:rsid w:val="00EB09CE"/>
    <w:rsid w:val="00EB1458"/>
    <w:rsid w:val="00EB1546"/>
    <w:rsid w:val="00EB158A"/>
    <w:rsid w:val="00EB182E"/>
    <w:rsid w:val="00EB2B96"/>
    <w:rsid w:val="00EB4297"/>
    <w:rsid w:val="00EB43AD"/>
    <w:rsid w:val="00EB51AE"/>
    <w:rsid w:val="00EB5ADB"/>
    <w:rsid w:val="00EB6B8E"/>
    <w:rsid w:val="00EC003A"/>
    <w:rsid w:val="00EC1DF8"/>
    <w:rsid w:val="00EC2A19"/>
    <w:rsid w:val="00EC2DC9"/>
    <w:rsid w:val="00EC41AF"/>
    <w:rsid w:val="00EC4322"/>
    <w:rsid w:val="00EC4A69"/>
    <w:rsid w:val="00EC4AC9"/>
    <w:rsid w:val="00EC6521"/>
    <w:rsid w:val="00EC662D"/>
    <w:rsid w:val="00EC700C"/>
    <w:rsid w:val="00ED1BAF"/>
    <w:rsid w:val="00ED3892"/>
    <w:rsid w:val="00ED6FC5"/>
    <w:rsid w:val="00EE0505"/>
    <w:rsid w:val="00EE1625"/>
    <w:rsid w:val="00EE2AF3"/>
    <w:rsid w:val="00EE3B03"/>
    <w:rsid w:val="00EE55B2"/>
    <w:rsid w:val="00EE62A1"/>
    <w:rsid w:val="00EE7898"/>
    <w:rsid w:val="00EE7DA9"/>
    <w:rsid w:val="00EF0C9D"/>
    <w:rsid w:val="00EF1283"/>
    <w:rsid w:val="00EF34D3"/>
    <w:rsid w:val="00EF3E19"/>
    <w:rsid w:val="00EF5DC4"/>
    <w:rsid w:val="00EF6B9E"/>
    <w:rsid w:val="00EF71A8"/>
    <w:rsid w:val="00F0309E"/>
    <w:rsid w:val="00F037F8"/>
    <w:rsid w:val="00F03BFD"/>
    <w:rsid w:val="00F04484"/>
    <w:rsid w:val="00F04FF6"/>
    <w:rsid w:val="00F0588D"/>
    <w:rsid w:val="00F10536"/>
    <w:rsid w:val="00F10977"/>
    <w:rsid w:val="00F109FC"/>
    <w:rsid w:val="00F14289"/>
    <w:rsid w:val="00F1450B"/>
    <w:rsid w:val="00F14EC4"/>
    <w:rsid w:val="00F1711A"/>
    <w:rsid w:val="00F2476E"/>
    <w:rsid w:val="00F2561F"/>
    <w:rsid w:val="00F2637D"/>
    <w:rsid w:val="00F31B8B"/>
    <w:rsid w:val="00F31E31"/>
    <w:rsid w:val="00F33101"/>
    <w:rsid w:val="00F3387F"/>
    <w:rsid w:val="00F33A5A"/>
    <w:rsid w:val="00F342FD"/>
    <w:rsid w:val="00F34E9E"/>
    <w:rsid w:val="00F376B4"/>
    <w:rsid w:val="00F40919"/>
    <w:rsid w:val="00F40BB0"/>
    <w:rsid w:val="00F4167F"/>
    <w:rsid w:val="00F41684"/>
    <w:rsid w:val="00F41FB8"/>
    <w:rsid w:val="00F428EE"/>
    <w:rsid w:val="00F42B3F"/>
    <w:rsid w:val="00F44755"/>
    <w:rsid w:val="00F4479C"/>
    <w:rsid w:val="00F455E0"/>
    <w:rsid w:val="00F45E7C"/>
    <w:rsid w:val="00F478D0"/>
    <w:rsid w:val="00F47E6A"/>
    <w:rsid w:val="00F524CB"/>
    <w:rsid w:val="00F533DB"/>
    <w:rsid w:val="00F53D60"/>
    <w:rsid w:val="00F5458D"/>
    <w:rsid w:val="00F54F3A"/>
    <w:rsid w:val="00F6012E"/>
    <w:rsid w:val="00F6137E"/>
    <w:rsid w:val="00F61833"/>
    <w:rsid w:val="00F659E1"/>
    <w:rsid w:val="00F6611A"/>
    <w:rsid w:val="00F67EB1"/>
    <w:rsid w:val="00F70630"/>
    <w:rsid w:val="00F70F96"/>
    <w:rsid w:val="00F7179D"/>
    <w:rsid w:val="00F72096"/>
    <w:rsid w:val="00F72B90"/>
    <w:rsid w:val="00F738B7"/>
    <w:rsid w:val="00F7466C"/>
    <w:rsid w:val="00F74DF7"/>
    <w:rsid w:val="00F74EB9"/>
    <w:rsid w:val="00F75FB6"/>
    <w:rsid w:val="00F775E8"/>
    <w:rsid w:val="00F808C5"/>
    <w:rsid w:val="00F81299"/>
    <w:rsid w:val="00F832E1"/>
    <w:rsid w:val="00F84399"/>
    <w:rsid w:val="00F84E8E"/>
    <w:rsid w:val="00F851F5"/>
    <w:rsid w:val="00F85369"/>
    <w:rsid w:val="00F86325"/>
    <w:rsid w:val="00F863CF"/>
    <w:rsid w:val="00F8713D"/>
    <w:rsid w:val="00F92A98"/>
    <w:rsid w:val="00F93CF6"/>
    <w:rsid w:val="00F93DC9"/>
    <w:rsid w:val="00F94872"/>
    <w:rsid w:val="00F9546B"/>
    <w:rsid w:val="00F96316"/>
    <w:rsid w:val="00F967E0"/>
    <w:rsid w:val="00F96A6A"/>
    <w:rsid w:val="00FA17BA"/>
    <w:rsid w:val="00FA5D88"/>
    <w:rsid w:val="00FA5DA4"/>
    <w:rsid w:val="00FA6D0A"/>
    <w:rsid w:val="00FA751A"/>
    <w:rsid w:val="00FB0152"/>
    <w:rsid w:val="00FB0C21"/>
    <w:rsid w:val="00FB1482"/>
    <w:rsid w:val="00FB1A63"/>
    <w:rsid w:val="00FB33E4"/>
    <w:rsid w:val="00FB4B25"/>
    <w:rsid w:val="00FB569D"/>
    <w:rsid w:val="00FB6C2B"/>
    <w:rsid w:val="00FB7443"/>
    <w:rsid w:val="00FB75DB"/>
    <w:rsid w:val="00FC0CA5"/>
    <w:rsid w:val="00FC1636"/>
    <w:rsid w:val="00FC18E0"/>
    <w:rsid w:val="00FC20C3"/>
    <w:rsid w:val="00FC29BA"/>
    <w:rsid w:val="00FC64E4"/>
    <w:rsid w:val="00FC67AF"/>
    <w:rsid w:val="00FC6A29"/>
    <w:rsid w:val="00FD02D2"/>
    <w:rsid w:val="00FD030B"/>
    <w:rsid w:val="00FD0F65"/>
    <w:rsid w:val="00FD47CA"/>
    <w:rsid w:val="00FD554D"/>
    <w:rsid w:val="00FD596D"/>
    <w:rsid w:val="00FD5B24"/>
    <w:rsid w:val="00FE0320"/>
    <w:rsid w:val="00FE0B0C"/>
    <w:rsid w:val="00FE22F6"/>
    <w:rsid w:val="00FE2CB4"/>
    <w:rsid w:val="00FE31E9"/>
    <w:rsid w:val="00FE362B"/>
    <w:rsid w:val="00FE37EF"/>
    <w:rsid w:val="00FE4726"/>
    <w:rsid w:val="00FE54BD"/>
    <w:rsid w:val="00FE5C16"/>
    <w:rsid w:val="00FF0807"/>
    <w:rsid w:val="00FF0889"/>
    <w:rsid w:val="00FF0E49"/>
    <w:rsid w:val="00FF328C"/>
    <w:rsid w:val="00FF33C1"/>
    <w:rsid w:val="00FF373C"/>
    <w:rsid w:val="00FF3D9A"/>
    <w:rsid w:val="00FF5D7A"/>
    <w:rsid w:val="00FF767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931E"/>
  <w15:docId w15:val="{91B3CB21-7F09-4353-AA0E-6FCD5C56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2355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3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200742">
    <w:name w:val="SP.9.200742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Normal"/>
    <w:next w:val="Normal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EditiingInstruction">
    <w:name w:val="Editiing Instruction"/>
    <w:uiPriority w:val="99"/>
    <w:rsid w:val="00220C3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zh-TW"/>
    </w:rPr>
  </w:style>
  <w:style w:type="paragraph" w:customStyle="1" w:styleId="DL1">
    <w:name w:val="DL1"/>
    <w:aliases w:val="DashedList1,DL2"/>
    <w:uiPriority w:val="99"/>
    <w:rsid w:val="007A5DE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1"/>
      <w:lang w:eastAsia="zh-TW"/>
    </w:rPr>
  </w:style>
  <w:style w:type="paragraph" w:customStyle="1" w:styleId="Ll">
    <w:name w:val="Ll"/>
    <w:aliases w:val="NumberedList2"/>
    <w:uiPriority w:val="99"/>
    <w:rsid w:val="00E039A2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E039A2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VariableList">
    <w:name w:val="VariableList"/>
    <w:uiPriority w:val="99"/>
    <w:rsid w:val="00E8438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1"/>
      <w:lang w:eastAsia="zh-TW"/>
    </w:rPr>
  </w:style>
  <w:style w:type="character" w:customStyle="1" w:styleId="Subscript">
    <w:name w:val="Subscript"/>
    <w:uiPriority w:val="99"/>
    <w:rsid w:val="00E84389"/>
    <w:rPr>
      <w:vertAlign w:val="subscript"/>
    </w:rPr>
  </w:style>
  <w:style w:type="paragraph" w:customStyle="1" w:styleId="H5">
    <w:name w:val="H5"/>
    <w:aliases w:val="1.1.1.1.11,1.1.1.1.1"/>
    <w:next w:val="T"/>
    <w:uiPriority w:val="99"/>
    <w:rsid w:val="008067A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iguretext">
    <w:name w:val="figure text"/>
    <w:uiPriority w:val="99"/>
    <w:rsid w:val="00827A32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AH4">
    <w:name w:val="AH4"/>
    <w:aliases w:val="A.1.1.1.1"/>
    <w:next w:val="T"/>
    <w:uiPriority w:val="99"/>
    <w:rsid w:val="00365A9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character" w:customStyle="1" w:styleId="ddvisible">
    <w:name w:val="dd_visible"/>
    <w:basedOn w:val="DefaultParagraphFont"/>
    <w:rsid w:val="00D44851"/>
  </w:style>
  <w:style w:type="character" w:customStyle="1" w:styleId="bhide1">
    <w:name w:val="b_hide1"/>
    <w:basedOn w:val="DefaultParagraphFont"/>
    <w:rsid w:val="00BE09CD"/>
    <w:rPr>
      <w:vanish/>
      <w:webHidden w:val="0"/>
      <w:specVanish w:val="0"/>
    </w:rPr>
  </w:style>
  <w:style w:type="paragraph" w:customStyle="1" w:styleId="Code">
    <w:name w:val="Code"/>
    <w:uiPriority w:val="99"/>
    <w:rsid w:val="008861D2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  <w:lang w:eastAsia="zh-TW"/>
    </w:rPr>
  </w:style>
  <w:style w:type="paragraph" w:customStyle="1" w:styleId="AI">
    <w:name w:val="AI"/>
    <w:aliases w:val="Annex"/>
    <w:next w:val="Normal"/>
    <w:uiPriority w:val="99"/>
    <w:rsid w:val="00FE0320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AT">
    <w:name w:val="AT"/>
    <w:aliases w:val="AnnexTitle"/>
    <w:next w:val="T"/>
    <w:uiPriority w:val="99"/>
    <w:rsid w:val="00FE0320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Nor">
    <w:name w:val="Nor"/>
    <w:aliases w:val="Normative"/>
    <w:next w:val="AT"/>
    <w:uiPriority w:val="99"/>
    <w:rsid w:val="00FE0320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character" w:customStyle="1" w:styleId="Underline">
    <w:name w:val="Underline"/>
    <w:uiPriority w:val="99"/>
    <w:rsid w:val="00295A3B"/>
  </w:style>
  <w:style w:type="character" w:customStyle="1" w:styleId="fontstyle31">
    <w:name w:val="fontstyle31"/>
    <w:basedOn w:val="DefaultParagraphFont"/>
    <w:rsid w:val="007038C2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paragraph" w:customStyle="1" w:styleId="EU">
    <w:name w:val="EU"/>
    <w:aliases w:val="EquationUnnumbered"/>
    <w:uiPriority w:val="99"/>
    <w:rsid w:val="00180856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4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BC9D1-8DB1-4432-8708-F53D1AC49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6</Pages>
  <Words>1883</Words>
  <Characters>10736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12594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2014, CTPClassification=CTP_IC:VisualMarkings=, CTPClassification=CTP_IC</cp:keywords>
  <dc:description/>
  <cp:lastModifiedBy>Huang, Po-kai</cp:lastModifiedBy>
  <cp:revision>8</cp:revision>
  <cp:lastPrinted>2010-05-04T12:47:00Z</cp:lastPrinted>
  <dcterms:created xsi:type="dcterms:W3CDTF">2021-02-23T21:21:00Z</dcterms:created>
  <dcterms:modified xsi:type="dcterms:W3CDTF">2021-03-05T16:42:00Z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e92cbd64-2951-4d45-94a2-c029e7e1e6c1</vt:lpwstr>
  </property>
  <property fmtid="{D5CDD505-2E9C-101B-9397-08002B2CF9AE}" pid="4" name="CTP_BU">
    <vt:lpwstr>TSCG CENTRAL GROUP</vt:lpwstr>
  </property>
  <property fmtid="{D5CDD505-2E9C-101B-9397-08002B2CF9AE}" pid="5" name="CTP_TimeStamp">
    <vt:lpwstr>2020-05-21 16:13:10Z</vt:lpwstr>
  </property>
  <property fmtid="{D5CDD505-2E9C-101B-9397-08002B2CF9AE}" pid="6" name="NSCPROP_SA">
    <vt:lpwstr>C:\Users\mrison\AppData\Local\Temp\11-20-0304-00-00ax-cr-for-nav.docx</vt:lpwstr>
  </property>
  <property fmtid="{D5CDD505-2E9C-101B-9397-08002B2CF9AE}" pid="7" name="CTPClassification">
    <vt:lpwstr>CTP_IC</vt:lpwstr>
  </property>
  <property fmtid="{D5CDD505-2E9C-101B-9397-08002B2CF9AE}" pid="8" name="MSIP_Label_9aa06179-68b3-4e2b-b09b-a2424735516b_Enabled">
    <vt:lpwstr>True</vt:lpwstr>
  </property>
  <property fmtid="{D5CDD505-2E9C-101B-9397-08002B2CF9AE}" pid="9" name="MSIP_Label_9aa06179-68b3-4e2b-b09b-a2424735516b_SiteId">
    <vt:lpwstr>46c98d88-e344-4ed4-8496-4ed7712e255d</vt:lpwstr>
  </property>
  <property fmtid="{D5CDD505-2E9C-101B-9397-08002B2CF9AE}" pid="10" name="MSIP_Label_9aa06179-68b3-4e2b-b09b-a2424735516b_Owner">
    <vt:lpwstr>po-kai.huang@intel.com</vt:lpwstr>
  </property>
  <property fmtid="{D5CDD505-2E9C-101B-9397-08002B2CF9AE}" pid="11" name="MSIP_Label_9aa06179-68b3-4e2b-b09b-a2424735516b_SetDate">
    <vt:lpwstr>2020-09-24T17:03:28.6197997Z</vt:lpwstr>
  </property>
  <property fmtid="{D5CDD505-2E9C-101B-9397-08002B2CF9AE}" pid="12" name="MSIP_Label_9aa06179-68b3-4e2b-b09b-a2424735516b_Name">
    <vt:lpwstr>Intel Confidential</vt:lpwstr>
  </property>
  <property fmtid="{D5CDD505-2E9C-101B-9397-08002B2CF9AE}" pid="13" name="MSIP_Label_9aa06179-68b3-4e2b-b09b-a2424735516b_Application">
    <vt:lpwstr>Microsoft Azure Information Protection</vt:lpwstr>
  </property>
  <property fmtid="{D5CDD505-2E9C-101B-9397-08002B2CF9AE}" pid="14" name="MSIP_Label_9aa06179-68b3-4e2b-b09b-a2424735516b_ActionId">
    <vt:lpwstr>e9a520ca-0582-4924-bfba-a9d8416cf0e9</vt:lpwstr>
  </property>
  <property fmtid="{D5CDD505-2E9C-101B-9397-08002B2CF9AE}" pid="15" name="MSIP_Label_9aa06179-68b3-4e2b-b09b-a2424735516b_Extended_MSFT_Method">
    <vt:lpwstr>Automatic</vt:lpwstr>
  </property>
  <property fmtid="{D5CDD505-2E9C-101B-9397-08002B2CF9AE}" pid="16" name="Sensitivity">
    <vt:lpwstr>Intel Confidential</vt:lpwstr>
  </property>
</Properties>
</file>