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3E5E03F6" w:rsidR="00A353D7" w:rsidRPr="00CC2C3C" w:rsidRDefault="00C62602" w:rsidP="00C75F57">
            <w:pPr>
              <w:pStyle w:val="T2"/>
              <w:suppressAutoHyphens/>
              <w:spacing w:before="120" w:after="120"/>
              <w:ind w:left="0"/>
              <w:rPr>
                <w:b w:val="0"/>
              </w:rPr>
            </w:pPr>
            <w:r w:rsidRPr="00F22431">
              <w:rPr>
                <w:b w:val="0"/>
              </w:rPr>
              <w:t xml:space="preserve">Resolution for </w:t>
            </w:r>
            <w:r w:rsidR="003458C3">
              <w:rPr>
                <w:b w:val="0"/>
              </w:rPr>
              <w:t xml:space="preserve">CIDs related to </w:t>
            </w:r>
            <w:r w:rsidR="002F525A">
              <w:rPr>
                <w:b w:val="0"/>
              </w:rPr>
              <w:t>Multiple BSSID set</w:t>
            </w:r>
            <w:r w:rsidR="00F463B4">
              <w:rPr>
                <w:b w:val="0"/>
              </w:rPr>
              <w:t xml:space="preserve"> (CC 34)</w:t>
            </w:r>
          </w:p>
        </w:tc>
      </w:tr>
      <w:tr w:rsidR="00A353D7" w:rsidRPr="00CC2C3C" w14:paraId="5101EAE9" w14:textId="77777777" w:rsidTr="007836FF">
        <w:trPr>
          <w:trHeight w:val="269"/>
          <w:jc w:val="center"/>
        </w:trPr>
        <w:tc>
          <w:tcPr>
            <w:tcW w:w="9576" w:type="dxa"/>
            <w:gridSpan w:val="5"/>
            <w:vAlign w:val="center"/>
          </w:tcPr>
          <w:p w14:paraId="3704DF93" w14:textId="785AACB6"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64CF4">
              <w:rPr>
                <w:b w:val="0"/>
                <w:sz w:val="20"/>
              </w:rPr>
              <w:t>March 20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05D8E" w:rsidRPr="00CC2C3C" w14:paraId="14952E9D" w14:textId="77777777" w:rsidTr="00E547CE">
        <w:trPr>
          <w:jc w:val="center"/>
        </w:trPr>
        <w:tc>
          <w:tcPr>
            <w:tcW w:w="1705" w:type="dxa"/>
            <w:vAlign w:val="center"/>
          </w:tcPr>
          <w:p w14:paraId="148DA94C" w14:textId="646CDA67" w:rsidR="00105D8E" w:rsidRPr="000A26E7" w:rsidRDefault="00105D8E" w:rsidP="00C75F57">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105D8E" w:rsidRPr="000A26E7" w:rsidRDefault="00105D8E"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05D8E" w:rsidRPr="000A26E7" w:rsidRDefault="00105D8E"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05D8E" w:rsidRPr="000A26E7" w:rsidRDefault="00105D8E" w:rsidP="00C75F57">
            <w:pPr>
              <w:pStyle w:val="T2"/>
              <w:suppressAutoHyphens/>
              <w:spacing w:after="0"/>
              <w:ind w:left="0" w:right="0"/>
              <w:jc w:val="left"/>
              <w:rPr>
                <w:b w:val="0"/>
                <w:sz w:val="18"/>
                <w:szCs w:val="18"/>
                <w:lang w:eastAsia="ko-KR"/>
              </w:rPr>
            </w:pPr>
          </w:p>
        </w:tc>
        <w:tc>
          <w:tcPr>
            <w:tcW w:w="2291" w:type="dxa"/>
            <w:vAlign w:val="center"/>
          </w:tcPr>
          <w:p w14:paraId="3DA2409A" w14:textId="4EDDBE36" w:rsidR="00105D8E" w:rsidRPr="000A26E7" w:rsidRDefault="00105D8E" w:rsidP="00C75F57">
            <w:pPr>
              <w:pStyle w:val="T2"/>
              <w:suppressAutoHyphens/>
              <w:spacing w:after="0"/>
              <w:ind w:left="0" w:right="0"/>
              <w:jc w:val="left"/>
              <w:rPr>
                <w:b w:val="0"/>
                <w:sz w:val="16"/>
                <w:szCs w:val="18"/>
                <w:lang w:eastAsia="ko-KR"/>
              </w:rPr>
            </w:pPr>
            <w:r>
              <w:rPr>
                <w:b w:val="0"/>
                <w:sz w:val="16"/>
                <w:szCs w:val="18"/>
                <w:lang w:eastAsia="ko-KR"/>
              </w:rPr>
              <w:t>appatil@qti.qualcomm.com</w:t>
            </w:r>
          </w:p>
        </w:tc>
      </w:tr>
      <w:tr w:rsidR="00105D8E" w:rsidRPr="00CC2C3C" w14:paraId="11C7C1EF" w14:textId="77777777" w:rsidTr="004C0D53">
        <w:trPr>
          <w:jc w:val="center"/>
        </w:trPr>
        <w:tc>
          <w:tcPr>
            <w:tcW w:w="1705" w:type="dxa"/>
            <w:vAlign w:val="center"/>
          </w:tcPr>
          <w:p w14:paraId="0D3BA86A" w14:textId="77777777" w:rsidR="00105D8E" w:rsidRPr="000A26E7" w:rsidRDefault="00105D8E" w:rsidP="004C0D53">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6FFBB76" w:rsidR="00105D8E" w:rsidRDefault="00105D8E" w:rsidP="004C0D53">
            <w:pPr>
              <w:pStyle w:val="T2"/>
              <w:suppressAutoHyphens/>
              <w:spacing w:after="0"/>
              <w:ind w:left="0" w:right="0"/>
              <w:jc w:val="left"/>
              <w:rPr>
                <w:b w:val="0"/>
                <w:sz w:val="18"/>
                <w:szCs w:val="18"/>
                <w:lang w:eastAsia="ko-KR"/>
              </w:rPr>
            </w:pPr>
          </w:p>
        </w:tc>
        <w:tc>
          <w:tcPr>
            <w:tcW w:w="2175" w:type="dxa"/>
          </w:tcPr>
          <w:p w14:paraId="77EB113A" w14:textId="77777777" w:rsidR="00105D8E" w:rsidRPr="000A26E7" w:rsidRDefault="00105D8E" w:rsidP="004C0D53">
            <w:pPr>
              <w:pStyle w:val="T2"/>
              <w:suppressAutoHyphens/>
              <w:spacing w:after="0"/>
              <w:ind w:left="0" w:right="0"/>
              <w:jc w:val="left"/>
              <w:rPr>
                <w:b w:val="0"/>
                <w:sz w:val="18"/>
                <w:szCs w:val="18"/>
                <w:lang w:eastAsia="ko-KR"/>
              </w:rPr>
            </w:pPr>
          </w:p>
        </w:tc>
        <w:tc>
          <w:tcPr>
            <w:tcW w:w="1710" w:type="dxa"/>
            <w:vAlign w:val="center"/>
          </w:tcPr>
          <w:p w14:paraId="1000D5CF" w14:textId="77777777" w:rsidR="00105D8E" w:rsidRPr="00BF7A21" w:rsidRDefault="00105D8E" w:rsidP="004C0D53">
            <w:pPr>
              <w:pStyle w:val="T2"/>
              <w:suppressAutoHyphens/>
              <w:spacing w:after="0"/>
              <w:ind w:left="0" w:right="0"/>
              <w:jc w:val="left"/>
              <w:rPr>
                <w:b w:val="0"/>
                <w:sz w:val="18"/>
                <w:szCs w:val="18"/>
                <w:lang w:eastAsia="ko-KR"/>
              </w:rPr>
            </w:pPr>
          </w:p>
        </w:tc>
        <w:tc>
          <w:tcPr>
            <w:tcW w:w="2291" w:type="dxa"/>
            <w:vAlign w:val="center"/>
          </w:tcPr>
          <w:p w14:paraId="0B1723DE" w14:textId="77777777" w:rsidR="00105D8E" w:rsidRPr="00BF7A21" w:rsidRDefault="00105D8E" w:rsidP="004C0D53">
            <w:pPr>
              <w:pStyle w:val="T2"/>
              <w:suppressAutoHyphens/>
              <w:spacing w:after="0"/>
              <w:ind w:left="0" w:right="0"/>
              <w:jc w:val="left"/>
              <w:rPr>
                <w:b w:val="0"/>
                <w:sz w:val="16"/>
                <w:szCs w:val="18"/>
                <w:lang w:eastAsia="ko-KR"/>
              </w:rPr>
            </w:pPr>
            <w:r>
              <w:rPr>
                <w:b w:val="0"/>
                <w:sz w:val="16"/>
                <w:szCs w:val="18"/>
                <w:lang w:eastAsia="ko-KR"/>
              </w:rPr>
              <w:t>gnaik</w:t>
            </w:r>
            <w:r w:rsidRPr="00BF7A21">
              <w:rPr>
                <w:b w:val="0"/>
                <w:sz w:val="16"/>
                <w:szCs w:val="18"/>
                <w:lang w:eastAsia="ko-KR"/>
              </w:rPr>
              <w:t>@qti.qualcomm.com</w:t>
            </w:r>
          </w:p>
        </w:tc>
      </w:tr>
      <w:tr w:rsidR="00105D8E" w:rsidRPr="00CC2C3C" w14:paraId="1F4D4BB8" w14:textId="77777777" w:rsidTr="004C0D53">
        <w:trPr>
          <w:jc w:val="center"/>
        </w:trPr>
        <w:tc>
          <w:tcPr>
            <w:tcW w:w="1705" w:type="dxa"/>
            <w:vAlign w:val="center"/>
          </w:tcPr>
          <w:p w14:paraId="50F7D6F7" w14:textId="77777777" w:rsidR="00105D8E" w:rsidRPr="00CC2C3C" w:rsidRDefault="00105D8E" w:rsidP="004C0D53">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BC77DEE" w:rsidR="00105D8E" w:rsidRPr="00CC2C3C" w:rsidRDefault="00105D8E" w:rsidP="004C0D53">
            <w:pPr>
              <w:pStyle w:val="T2"/>
              <w:suppressAutoHyphens/>
              <w:spacing w:after="0"/>
              <w:ind w:left="0" w:right="0"/>
              <w:jc w:val="left"/>
              <w:rPr>
                <w:b w:val="0"/>
                <w:sz w:val="20"/>
              </w:rPr>
            </w:pPr>
          </w:p>
        </w:tc>
        <w:tc>
          <w:tcPr>
            <w:tcW w:w="2175" w:type="dxa"/>
          </w:tcPr>
          <w:p w14:paraId="184425FB" w14:textId="77777777" w:rsidR="00105D8E" w:rsidRPr="00CC2C3C" w:rsidRDefault="00105D8E" w:rsidP="004C0D53">
            <w:pPr>
              <w:pStyle w:val="T2"/>
              <w:suppressAutoHyphens/>
              <w:spacing w:after="0"/>
              <w:ind w:left="0" w:right="0"/>
              <w:jc w:val="left"/>
              <w:rPr>
                <w:b w:val="0"/>
                <w:sz w:val="20"/>
              </w:rPr>
            </w:pPr>
          </w:p>
        </w:tc>
        <w:tc>
          <w:tcPr>
            <w:tcW w:w="1710" w:type="dxa"/>
            <w:vAlign w:val="center"/>
          </w:tcPr>
          <w:p w14:paraId="0971D61E" w14:textId="77777777" w:rsidR="00105D8E" w:rsidRPr="00CC2C3C" w:rsidRDefault="00105D8E" w:rsidP="004C0D53">
            <w:pPr>
              <w:pStyle w:val="T2"/>
              <w:suppressAutoHyphens/>
              <w:spacing w:after="0"/>
              <w:ind w:left="0" w:right="0"/>
              <w:jc w:val="left"/>
              <w:rPr>
                <w:b w:val="0"/>
                <w:sz w:val="20"/>
              </w:rPr>
            </w:pPr>
          </w:p>
        </w:tc>
        <w:tc>
          <w:tcPr>
            <w:tcW w:w="2291" w:type="dxa"/>
            <w:vAlign w:val="center"/>
          </w:tcPr>
          <w:p w14:paraId="6F2FFEC2" w14:textId="77777777" w:rsidR="00105D8E" w:rsidRPr="000A26E7" w:rsidRDefault="00105D8E" w:rsidP="004C0D53">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0A26E7">
              <w:rPr>
                <w:b w:val="0"/>
                <w:sz w:val="16"/>
                <w:szCs w:val="18"/>
                <w:lang w:eastAsia="ko-KR"/>
              </w:rPr>
              <w:t>@qti.qualcomm.com</w:t>
            </w:r>
          </w:p>
        </w:tc>
      </w:tr>
      <w:tr w:rsidR="00105D8E" w:rsidRPr="00CC2C3C" w14:paraId="7B80356F" w14:textId="77777777" w:rsidTr="00E547CE">
        <w:trPr>
          <w:jc w:val="center"/>
        </w:trPr>
        <w:tc>
          <w:tcPr>
            <w:tcW w:w="1705" w:type="dxa"/>
            <w:vAlign w:val="center"/>
          </w:tcPr>
          <w:p w14:paraId="1E23AD43" w14:textId="26C80B3F" w:rsidR="00105D8E" w:rsidRPr="000A26E7" w:rsidRDefault="00105D8E" w:rsidP="00C75F5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7F36C1B0" w:rsidR="00105D8E" w:rsidRPr="000A26E7" w:rsidRDefault="00105D8E" w:rsidP="00C75F57">
            <w:pPr>
              <w:pStyle w:val="T2"/>
              <w:suppressAutoHyphens/>
              <w:spacing w:after="0"/>
              <w:ind w:left="0" w:right="0"/>
              <w:jc w:val="left"/>
              <w:rPr>
                <w:b w:val="0"/>
                <w:sz w:val="18"/>
                <w:szCs w:val="18"/>
                <w:lang w:eastAsia="ko-KR"/>
              </w:rPr>
            </w:pPr>
          </w:p>
        </w:tc>
        <w:tc>
          <w:tcPr>
            <w:tcW w:w="2175" w:type="dxa"/>
            <w:vAlign w:val="center"/>
          </w:tcPr>
          <w:p w14:paraId="5A0E57A8" w14:textId="26CE0BAD" w:rsidR="00105D8E" w:rsidRPr="000A26E7" w:rsidRDefault="00105D8E"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105D8E" w:rsidRPr="000A26E7" w:rsidRDefault="00105D8E" w:rsidP="00C75F57">
            <w:pPr>
              <w:pStyle w:val="T2"/>
              <w:suppressAutoHyphens/>
              <w:spacing w:after="0"/>
              <w:ind w:left="0" w:right="0"/>
              <w:jc w:val="left"/>
              <w:rPr>
                <w:b w:val="0"/>
                <w:sz w:val="18"/>
                <w:szCs w:val="18"/>
                <w:lang w:eastAsia="ko-KR"/>
              </w:rPr>
            </w:pPr>
          </w:p>
        </w:tc>
        <w:tc>
          <w:tcPr>
            <w:tcW w:w="2291" w:type="dxa"/>
            <w:vAlign w:val="center"/>
          </w:tcPr>
          <w:p w14:paraId="541D1A21" w14:textId="017360DC" w:rsidR="00105D8E" w:rsidRPr="000A26E7" w:rsidRDefault="00105D8E" w:rsidP="00C75F57">
            <w:pPr>
              <w:pStyle w:val="T2"/>
              <w:suppressAutoHyphens/>
              <w:spacing w:after="0"/>
              <w:ind w:left="0" w:right="0"/>
              <w:jc w:val="left"/>
              <w:rPr>
                <w:b w:val="0"/>
                <w:sz w:val="16"/>
                <w:szCs w:val="18"/>
                <w:lang w:eastAsia="ko-KR"/>
              </w:rPr>
            </w:pPr>
            <w:r w:rsidRPr="000A26E7">
              <w:rPr>
                <w:b w:val="0"/>
                <w:sz w:val="16"/>
                <w:szCs w:val="18"/>
                <w:lang w:eastAsia="ko-KR"/>
              </w:rPr>
              <w:t>aasterja@qti.qualcomm.com</w:t>
            </w:r>
          </w:p>
        </w:tc>
      </w:tr>
      <w:tr w:rsidR="00105D8E" w:rsidRPr="00CC2C3C" w14:paraId="7F6F11AA" w14:textId="77777777" w:rsidTr="00E547CE">
        <w:trPr>
          <w:jc w:val="center"/>
        </w:trPr>
        <w:tc>
          <w:tcPr>
            <w:tcW w:w="1705" w:type="dxa"/>
            <w:vAlign w:val="center"/>
          </w:tcPr>
          <w:p w14:paraId="0B03292B" w14:textId="0D84CE2E" w:rsidR="00105D8E" w:rsidRDefault="00105D8E"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72B17FE9" w:rsidR="00105D8E" w:rsidRDefault="00105D8E" w:rsidP="00C75F57">
            <w:pPr>
              <w:pStyle w:val="T2"/>
              <w:suppressAutoHyphens/>
              <w:spacing w:after="0"/>
              <w:ind w:left="0" w:right="0"/>
              <w:jc w:val="left"/>
              <w:rPr>
                <w:b w:val="0"/>
                <w:sz w:val="18"/>
                <w:szCs w:val="18"/>
                <w:lang w:eastAsia="ko-KR"/>
              </w:rPr>
            </w:pPr>
          </w:p>
        </w:tc>
        <w:tc>
          <w:tcPr>
            <w:tcW w:w="2175" w:type="dxa"/>
          </w:tcPr>
          <w:p w14:paraId="590700FA" w14:textId="77777777" w:rsidR="00105D8E" w:rsidRPr="000A26E7" w:rsidRDefault="00105D8E" w:rsidP="00C75F57">
            <w:pPr>
              <w:pStyle w:val="T2"/>
              <w:suppressAutoHyphens/>
              <w:spacing w:after="0"/>
              <w:ind w:left="0" w:right="0"/>
              <w:jc w:val="left"/>
              <w:rPr>
                <w:b w:val="0"/>
                <w:sz w:val="18"/>
                <w:szCs w:val="18"/>
                <w:lang w:eastAsia="ko-KR"/>
              </w:rPr>
            </w:pPr>
          </w:p>
        </w:tc>
        <w:tc>
          <w:tcPr>
            <w:tcW w:w="1710" w:type="dxa"/>
            <w:vAlign w:val="center"/>
          </w:tcPr>
          <w:p w14:paraId="7CBD6F87" w14:textId="77777777" w:rsidR="00105D8E" w:rsidRPr="00BF7A21" w:rsidRDefault="00105D8E" w:rsidP="00C75F57">
            <w:pPr>
              <w:pStyle w:val="T2"/>
              <w:suppressAutoHyphens/>
              <w:spacing w:after="0"/>
              <w:ind w:left="0" w:right="0"/>
              <w:jc w:val="left"/>
              <w:rPr>
                <w:b w:val="0"/>
                <w:sz w:val="18"/>
                <w:szCs w:val="18"/>
                <w:lang w:eastAsia="ko-KR"/>
              </w:rPr>
            </w:pPr>
          </w:p>
        </w:tc>
        <w:tc>
          <w:tcPr>
            <w:tcW w:w="2291" w:type="dxa"/>
            <w:vAlign w:val="center"/>
          </w:tcPr>
          <w:p w14:paraId="0A6C7FCA" w14:textId="13E8E558" w:rsidR="00105D8E" w:rsidRDefault="00105D8E"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105D8E" w:rsidRPr="00CC2C3C" w14:paraId="67D5F356" w14:textId="77777777" w:rsidTr="00E547CE">
        <w:trPr>
          <w:jc w:val="center"/>
        </w:trPr>
        <w:tc>
          <w:tcPr>
            <w:tcW w:w="1705" w:type="dxa"/>
            <w:vAlign w:val="center"/>
          </w:tcPr>
          <w:p w14:paraId="1223B253" w14:textId="34867C6C" w:rsidR="00105D8E" w:rsidRDefault="00105D8E"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E84FAF8" w:rsidR="00105D8E" w:rsidRDefault="00105D8E" w:rsidP="00C75F57">
            <w:pPr>
              <w:pStyle w:val="T2"/>
              <w:suppressAutoHyphens/>
              <w:spacing w:after="0"/>
              <w:ind w:left="0" w:right="0"/>
              <w:jc w:val="left"/>
              <w:rPr>
                <w:b w:val="0"/>
                <w:sz w:val="18"/>
                <w:szCs w:val="18"/>
                <w:lang w:eastAsia="ko-KR"/>
              </w:rPr>
            </w:pPr>
          </w:p>
        </w:tc>
        <w:tc>
          <w:tcPr>
            <w:tcW w:w="2175" w:type="dxa"/>
          </w:tcPr>
          <w:p w14:paraId="17D7A969" w14:textId="77777777" w:rsidR="00105D8E" w:rsidRPr="000A26E7" w:rsidRDefault="00105D8E" w:rsidP="00C75F57">
            <w:pPr>
              <w:pStyle w:val="T2"/>
              <w:suppressAutoHyphens/>
              <w:spacing w:after="0"/>
              <w:ind w:left="0" w:right="0"/>
              <w:jc w:val="left"/>
              <w:rPr>
                <w:b w:val="0"/>
                <w:sz w:val="18"/>
                <w:szCs w:val="18"/>
                <w:lang w:eastAsia="ko-KR"/>
              </w:rPr>
            </w:pPr>
          </w:p>
        </w:tc>
        <w:tc>
          <w:tcPr>
            <w:tcW w:w="1710" w:type="dxa"/>
            <w:vAlign w:val="center"/>
          </w:tcPr>
          <w:p w14:paraId="478AD2D2" w14:textId="77777777" w:rsidR="00105D8E" w:rsidRPr="00BF7A21" w:rsidRDefault="00105D8E" w:rsidP="00C75F57">
            <w:pPr>
              <w:pStyle w:val="T2"/>
              <w:suppressAutoHyphens/>
              <w:spacing w:after="0"/>
              <w:ind w:left="0" w:right="0"/>
              <w:jc w:val="left"/>
              <w:rPr>
                <w:b w:val="0"/>
                <w:sz w:val="18"/>
                <w:szCs w:val="18"/>
                <w:lang w:eastAsia="ko-KR"/>
              </w:rPr>
            </w:pPr>
          </w:p>
        </w:tc>
        <w:tc>
          <w:tcPr>
            <w:tcW w:w="2291" w:type="dxa"/>
            <w:vAlign w:val="center"/>
          </w:tcPr>
          <w:p w14:paraId="33C6AC8A" w14:textId="3861EB6E" w:rsidR="00105D8E" w:rsidRDefault="00105D8E"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r w:rsidR="00115B90" w:rsidRPr="00CC2C3C" w14:paraId="5CCBDAA3" w14:textId="77777777" w:rsidTr="00E547CE">
        <w:trPr>
          <w:jc w:val="center"/>
        </w:trPr>
        <w:tc>
          <w:tcPr>
            <w:tcW w:w="1705" w:type="dxa"/>
            <w:vAlign w:val="center"/>
          </w:tcPr>
          <w:p w14:paraId="36EFCEB4" w14:textId="048F9BD3" w:rsidR="00115B90" w:rsidRDefault="00115B90" w:rsidP="00C75F57">
            <w:pPr>
              <w:pStyle w:val="T2"/>
              <w:suppressAutoHyphens/>
              <w:spacing w:after="0"/>
              <w:ind w:left="0" w:right="0"/>
              <w:jc w:val="left"/>
              <w:rPr>
                <w:b w:val="0"/>
                <w:sz w:val="18"/>
                <w:szCs w:val="18"/>
                <w:lang w:eastAsia="ko-KR"/>
              </w:rPr>
            </w:pPr>
            <w:r>
              <w:rPr>
                <w:b w:val="0"/>
                <w:sz w:val="18"/>
                <w:szCs w:val="18"/>
                <w:lang w:eastAsia="ko-KR"/>
              </w:rPr>
              <w:t xml:space="preserve">Pascal </w:t>
            </w:r>
            <w:proofErr w:type="spellStart"/>
            <w:r>
              <w:rPr>
                <w:b w:val="0"/>
                <w:sz w:val="18"/>
                <w:szCs w:val="18"/>
                <w:lang w:eastAsia="ko-KR"/>
              </w:rPr>
              <w:t>Viger</w:t>
            </w:r>
            <w:proofErr w:type="spellEnd"/>
          </w:p>
        </w:tc>
        <w:tc>
          <w:tcPr>
            <w:tcW w:w="1695" w:type="dxa"/>
            <w:vAlign w:val="center"/>
          </w:tcPr>
          <w:p w14:paraId="28D99959" w14:textId="07D5C938" w:rsidR="00115B90" w:rsidRDefault="00115B90" w:rsidP="00C75F57">
            <w:pPr>
              <w:pStyle w:val="T2"/>
              <w:suppressAutoHyphens/>
              <w:spacing w:after="0"/>
              <w:ind w:left="0" w:right="0"/>
              <w:jc w:val="left"/>
              <w:rPr>
                <w:b w:val="0"/>
                <w:sz w:val="18"/>
                <w:szCs w:val="18"/>
                <w:lang w:eastAsia="ko-KR"/>
              </w:rPr>
            </w:pPr>
            <w:r>
              <w:rPr>
                <w:b w:val="0"/>
                <w:sz w:val="18"/>
                <w:szCs w:val="18"/>
                <w:lang w:eastAsia="ko-KR"/>
              </w:rPr>
              <w:t>Canon</w:t>
            </w:r>
          </w:p>
        </w:tc>
        <w:tc>
          <w:tcPr>
            <w:tcW w:w="2175" w:type="dxa"/>
          </w:tcPr>
          <w:p w14:paraId="3EDCA986" w14:textId="77777777" w:rsidR="00115B90" w:rsidRPr="000A26E7" w:rsidRDefault="00115B90" w:rsidP="00C75F57">
            <w:pPr>
              <w:pStyle w:val="T2"/>
              <w:suppressAutoHyphens/>
              <w:spacing w:after="0"/>
              <w:ind w:left="0" w:right="0"/>
              <w:jc w:val="left"/>
              <w:rPr>
                <w:b w:val="0"/>
                <w:sz w:val="18"/>
                <w:szCs w:val="18"/>
                <w:lang w:eastAsia="ko-KR"/>
              </w:rPr>
            </w:pPr>
          </w:p>
        </w:tc>
        <w:tc>
          <w:tcPr>
            <w:tcW w:w="1710" w:type="dxa"/>
            <w:vAlign w:val="center"/>
          </w:tcPr>
          <w:p w14:paraId="32604A61" w14:textId="77777777" w:rsidR="00115B90" w:rsidRPr="00BF7A21" w:rsidRDefault="00115B90" w:rsidP="00C75F57">
            <w:pPr>
              <w:pStyle w:val="T2"/>
              <w:suppressAutoHyphens/>
              <w:spacing w:after="0"/>
              <w:ind w:left="0" w:right="0"/>
              <w:jc w:val="left"/>
              <w:rPr>
                <w:b w:val="0"/>
                <w:sz w:val="18"/>
                <w:szCs w:val="18"/>
                <w:lang w:eastAsia="ko-KR"/>
              </w:rPr>
            </w:pPr>
          </w:p>
        </w:tc>
        <w:tc>
          <w:tcPr>
            <w:tcW w:w="2291" w:type="dxa"/>
            <w:vAlign w:val="center"/>
          </w:tcPr>
          <w:p w14:paraId="331236C4" w14:textId="77777777" w:rsidR="00115B90" w:rsidRDefault="00115B90" w:rsidP="00C75F57">
            <w:pPr>
              <w:pStyle w:val="T2"/>
              <w:suppressAutoHyphens/>
              <w:spacing w:after="0"/>
              <w:ind w:left="0" w:right="0"/>
              <w:jc w:val="left"/>
              <w:rPr>
                <w:b w:val="0"/>
                <w:sz w:val="16"/>
                <w:szCs w:val="18"/>
                <w:lang w:eastAsia="ko-KR"/>
              </w:rPr>
            </w:pPr>
          </w:p>
        </w:tc>
      </w:tr>
      <w:tr w:rsidR="002F2B4D" w:rsidRPr="00CC2C3C" w14:paraId="2CBA42EA" w14:textId="77777777" w:rsidTr="00E547CE">
        <w:trPr>
          <w:jc w:val="center"/>
        </w:trPr>
        <w:tc>
          <w:tcPr>
            <w:tcW w:w="1705" w:type="dxa"/>
            <w:vAlign w:val="center"/>
          </w:tcPr>
          <w:p w14:paraId="290C3399" w14:textId="74DBD48D" w:rsidR="002F2B4D" w:rsidRDefault="002F2B4D" w:rsidP="00C75F57">
            <w:pPr>
              <w:pStyle w:val="T2"/>
              <w:suppressAutoHyphens/>
              <w:spacing w:after="0"/>
              <w:ind w:left="0" w:right="0"/>
              <w:jc w:val="left"/>
              <w:rPr>
                <w:b w:val="0"/>
                <w:sz w:val="18"/>
                <w:szCs w:val="18"/>
                <w:lang w:eastAsia="ko-KR"/>
              </w:rPr>
            </w:pPr>
            <w:r>
              <w:rPr>
                <w:b w:val="0"/>
                <w:sz w:val="18"/>
                <w:szCs w:val="18"/>
                <w:lang w:eastAsia="ko-KR"/>
              </w:rPr>
              <w:t>Gaurav Patwardhan</w:t>
            </w:r>
          </w:p>
        </w:tc>
        <w:tc>
          <w:tcPr>
            <w:tcW w:w="1695" w:type="dxa"/>
            <w:vAlign w:val="center"/>
          </w:tcPr>
          <w:p w14:paraId="54243360" w14:textId="4566E44A" w:rsidR="002F2B4D" w:rsidRDefault="002F2B4D" w:rsidP="00C75F57">
            <w:pPr>
              <w:pStyle w:val="T2"/>
              <w:suppressAutoHyphens/>
              <w:spacing w:after="0"/>
              <w:ind w:left="0" w:right="0"/>
              <w:jc w:val="left"/>
              <w:rPr>
                <w:b w:val="0"/>
                <w:sz w:val="18"/>
                <w:szCs w:val="18"/>
                <w:lang w:eastAsia="ko-KR"/>
              </w:rPr>
            </w:pPr>
            <w:r>
              <w:rPr>
                <w:b w:val="0"/>
                <w:sz w:val="18"/>
                <w:szCs w:val="18"/>
                <w:lang w:eastAsia="ko-KR"/>
              </w:rPr>
              <w:t>HPE</w:t>
            </w:r>
          </w:p>
        </w:tc>
        <w:tc>
          <w:tcPr>
            <w:tcW w:w="2175" w:type="dxa"/>
          </w:tcPr>
          <w:p w14:paraId="0BD3BC99" w14:textId="77777777" w:rsidR="002F2B4D" w:rsidRPr="000A26E7" w:rsidRDefault="002F2B4D" w:rsidP="00C75F57">
            <w:pPr>
              <w:pStyle w:val="T2"/>
              <w:suppressAutoHyphens/>
              <w:spacing w:after="0"/>
              <w:ind w:left="0" w:right="0"/>
              <w:jc w:val="left"/>
              <w:rPr>
                <w:b w:val="0"/>
                <w:sz w:val="18"/>
                <w:szCs w:val="18"/>
                <w:lang w:eastAsia="ko-KR"/>
              </w:rPr>
            </w:pPr>
          </w:p>
        </w:tc>
        <w:tc>
          <w:tcPr>
            <w:tcW w:w="1710" w:type="dxa"/>
            <w:vAlign w:val="center"/>
          </w:tcPr>
          <w:p w14:paraId="54F70170" w14:textId="77777777" w:rsidR="002F2B4D" w:rsidRPr="00BF7A21" w:rsidRDefault="002F2B4D" w:rsidP="00C75F57">
            <w:pPr>
              <w:pStyle w:val="T2"/>
              <w:suppressAutoHyphens/>
              <w:spacing w:after="0"/>
              <w:ind w:left="0" w:right="0"/>
              <w:jc w:val="left"/>
              <w:rPr>
                <w:b w:val="0"/>
                <w:sz w:val="18"/>
                <w:szCs w:val="18"/>
                <w:lang w:eastAsia="ko-KR"/>
              </w:rPr>
            </w:pPr>
          </w:p>
        </w:tc>
        <w:tc>
          <w:tcPr>
            <w:tcW w:w="2291" w:type="dxa"/>
            <w:vAlign w:val="center"/>
          </w:tcPr>
          <w:p w14:paraId="22FF06F2" w14:textId="77777777" w:rsidR="002F2B4D" w:rsidRDefault="002F2B4D" w:rsidP="00C75F57">
            <w:pPr>
              <w:pStyle w:val="T2"/>
              <w:suppressAutoHyphens/>
              <w:spacing w:after="0"/>
              <w:ind w:left="0" w:right="0"/>
              <w:jc w:val="left"/>
              <w:rPr>
                <w:b w:val="0"/>
                <w:sz w:val="16"/>
                <w:szCs w:val="18"/>
                <w:lang w:eastAsia="ko-KR"/>
              </w:rPr>
            </w:pPr>
          </w:p>
        </w:tc>
      </w:tr>
      <w:tr w:rsidR="005376EF" w:rsidRPr="00CC2C3C" w14:paraId="6DFB86D5" w14:textId="77777777" w:rsidTr="00E547CE">
        <w:trPr>
          <w:jc w:val="center"/>
        </w:trPr>
        <w:tc>
          <w:tcPr>
            <w:tcW w:w="1705" w:type="dxa"/>
            <w:vAlign w:val="center"/>
          </w:tcPr>
          <w:p w14:paraId="5E41E481" w14:textId="1F15E602" w:rsidR="005376EF" w:rsidRDefault="005376EF" w:rsidP="00C75F57">
            <w:pPr>
              <w:pStyle w:val="T2"/>
              <w:suppressAutoHyphens/>
              <w:spacing w:after="0"/>
              <w:ind w:left="0" w:right="0"/>
              <w:jc w:val="left"/>
              <w:rPr>
                <w:b w:val="0"/>
                <w:sz w:val="18"/>
                <w:szCs w:val="18"/>
                <w:lang w:eastAsia="ko-KR"/>
              </w:rPr>
            </w:pPr>
            <w:proofErr w:type="spellStart"/>
            <w:r>
              <w:rPr>
                <w:b w:val="0"/>
                <w:sz w:val="18"/>
                <w:szCs w:val="18"/>
                <w:lang w:eastAsia="ko-KR"/>
              </w:rPr>
              <w:t>Tomo</w:t>
            </w:r>
            <w:proofErr w:type="spellEnd"/>
            <w:r>
              <w:rPr>
                <w:b w:val="0"/>
                <w:sz w:val="18"/>
                <w:szCs w:val="18"/>
                <w:lang w:eastAsia="ko-KR"/>
              </w:rPr>
              <w:t xml:space="preserve"> Adachi</w:t>
            </w:r>
          </w:p>
        </w:tc>
        <w:tc>
          <w:tcPr>
            <w:tcW w:w="1695" w:type="dxa"/>
            <w:vAlign w:val="center"/>
          </w:tcPr>
          <w:p w14:paraId="20E802C8" w14:textId="53EE9ABE" w:rsidR="005376EF" w:rsidRDefault="005376EF" w:rsidP="00C75F57">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7FBF64EE" w14:textId="77777777" w:rsidR="005376EF" w:rsidRPr="000A26E7" w:rsidRDefault="005376EF" w:rsidP="00C75F57">
            <w:pPr>
              <w:pStyle w:val="T2"/>
              <w:suppressAutoHyphens/>
              <w:spacing w:after="0"/>
              <w:ind w:left="0" w:right="0"/>
              <w:jc w:val="left"/>
              <w:rPr>
                <w:b w:val="0"/>
                <w:sz w:val="18"/>
                <w:szCs w:val="18"/>
                <w:lang w:eastAsia="ko-KR"/>
              </w:rPr>
            </w:pPr>
          </w:p>
        </w:tc>
        <w:tc>
          <w:tcPr>
            <w:tcW w:w="1710" w:type="dxa"/>
            <w:vAlign w:val="center"/>
          </w:tcPr>
          <w:p w14:paraId="6C8FFA17" w14:textId="77777777" w:rsidR="005376EF" w:rsidRPr="00BF7A21" w:rsidRDefault="005376EF" w:rsidP="00C75F57">
            <w:pPr>
              <w:pStyle w:val="T2"/>
              <w:suppressAutoHyphens/>
              <w:spacing w:after="0"/>
              <w:ind w:left="0" w:right="0"/>
              <w:jc w:val="left"/>
              <w:rPr>
                <w:b w:val="0"/>
                <w:sz w:val="18"/>
                <w:szCs w:val="18"/>
                <w:lang w:eastAsia="ko-KR"/>
              </w:rPr>
            </w:pPr>
          </w:p>
        </w:tc>
        <w:tc>
          <w:tcPr>
            <w:tcW w:w="2291" w:type="dxa"/>
            <w:vAlign w:val="center"/>
          </w:tcPr>
          <w:p w14:paraId="6A7A3977" w14:textId="77777777" w:rsidR="005376EF" w:rsidRDefault="005376EF" w:rsidP="00C75F57">
            <w:pPr>
              <w:pStyle w:val="T2"/>
              <w:suppressAutoHyphens/>
              <w:spacing w:after="0"/>
              <w:ind w:left="0" w:right="0"/>
              <w:jc w:val="left"/>
              <w:rPr>
                <w:b w:val="0"/>
                <w:sz w:val="16"/>
                <w:szCs w:val="18"/>
                <w:lang w:eastAsia="ko-KR"/>
              </w:rPr>
            </w:pPr>
          </w:p>
        </w:tc>
      </w:tr>
      <w:tr w:rsidR="00B44579" w:rsidRPr="00CC2C3C" w14:paraId="5B465F26" w14:textId="77777777" w:rsidTr="00E547CE">
        <w:trPr>
          <w:jc w:val="center"/>
        </w:trPr>
        <w:tc>
          <w:tcPr>
            <w:tcW w:w="1705" w:type="dxa"/>
            <w:vAlign w:val="center"/>
          </w:tcPr>
          <w:p w14:paraId="25EEDA5C" w14:textId="4EC174EE" w:rsidR="00B44579" w:rsidRDefault="00B44579" w:rsidP="00C75F57">
            <w:pPr>
              <w:pStyle w:val="T2"/>
              <w:suppressAutoHyphens/>
              <w:spacing w:after="0"/>
              <w:ind w:left="0" w:right="0"/>
              <w:jc w:val="left"/>
              <w:rPr>
                <w:b w:val="0"/>
                <w:sz w:val="18"/>
                <w:szCs w:val="18"/>
                <w:lang w:eastAsia="ko-KR"/>
              </w:rPr>
            </w:pPr>
            <w:r>
              <w:rPr>
                <w:b w:val="0"/>
                <w:sz w:val="18"/>
                <w:szCs w:val="18"/>
                <w:lang w:eastAsia="ko-KR"/>
              </w:rPr>
              <w:t>Jarkko</w:t>
            </w:r>
          </w:p>
        </w:tc>
        <w:tc>
          <w:tcPr>
            <w:tcW w:w="1695" w:type="dxa"/>
            <w:vAlign w:val="center"/>
          </w:tcPr>
          <w:p w14:paraId="573BD08A" w14:textId="44E019ED" w:rsidR="00B44579" w:rsidRDefault="00B44579" w:rsidP="00C75F57">
            <w:pPr>
              <w:pStyle w:val="T2"/>
              <w:suppressAutoHyphens/>
              <w:spacing w:after="0"/>
              <w:ind w:left="0" w:right="0"/>
              <w:jc w:val="left"/>
              <w:rPr>
                <w:b w:val="0"/>
                <w:sz w:val="18"/>
                <w:szCs w:val="18"/>
                <w:lang w:eastAsia="ko-KR"/>
              </w:rPr>
            </w:pPr>
            <w:r>
              <w:rPr>
                <w:b w:val="0"/>
                <w:sz w:val="18"/>
                <w:szCs w:val="18"/>
                <w:lang w:eastAsia="ko-KR"/>
              </w:rPr>
              <w:t>Apple</w:t>
            </w:r>
          </w:p>
        </w:tc>
        <w:tc>
          <w:tcPr>
            <w:tcW w:w="2175" w:type="dxa"/>
          </w:tcPr>
          <w:p w14:paraId="2CBC2529" w14:textId="77777777" w:rsidR="00B44579" w:rsidRPr="000A26E7" w:rsidRDefault="00B44579" w:rsidP="00C75F57">
            <w:pPr>
              <w:pStyle w:val="T2"/>
              <w:suppressAutoHyphens/>
              <w:spacing w:after="0"/>
              <w:ind w:left="0" w:right="0"/>
              <w:jc w:val="left"/>
              <w:rPr>
                <w:b w:val="0"/>
                <w:sz w:val="18"/>
                <w:szCs w:val="18"/>
                <w:lang w:eastAsia="ko-KR"/>
              </w:rPr>
            </w:pPr>
          </w:p>
        </w:tc>
        <w:tc>
          <w:tcPr>
            <w:tcW w:w="1710" w:type="dxa"/>
            <w:vAlign w:val="center"/>
          </w:tcPr>
          <w:p w14:paraId="48EA665E" w14:textId="77777777" w:rsidR="00B44579" w:rsidRPr="00BF7A21" w:rsidRDefault="00B44579" w:rsidP="00C75F57">
            <w:pPr>
              <w:pStyle w:val="T2"/>
              <w:suppressAutoHyphens/>
              <w:spacing w:after="0"/>
              <w:ind w:left="0" w:right="0"/>
              <w:jc w:val="left"/>
              <w:rPr>
                <w:b w:val="0"/>
                <w:sz w:val="18"/>
                <w:szCs w:val="18"/>
                <w:lang w:eastAsia="ko-KR"/>
              </w:rPr>
            </w:pPr>
          </w:p>
        </w:tc>
        <w:tc>
          <w:tcPr>
            <w:tcW w:w="2291" w:type="dxa"/>
            <w:vAlign w:val="center"/>
          </w:tcPr>
          <w:p w14:paraId="63660122" w14:textId="77777777" w:rsidR="00B44579" w:rsidRDefault="00B44579" w:rsidP="00C75F57">
            <w:pPr>
              <w:pStyle w:val="T2"/>
              <w:suppressAutoHyphens/>
              <w:spacing w:after="0"/>
              <w:ind w:left="0" w:right="0"/>
              <w:jc w:val="left"/>
              <w:rPr>
                <w:b w:val="0"/>
                <w:sz w:val="16"/>
                <w:szCs w:val="18"/>
                <w:lang w:eastAsia="ko-KR"/>
              </w:rPr>
            </w:pPr>
          </w:p>
        </w:tc>
      </w:tr>
      <w:tr w:rsidR="00AC1832" w:rsidRPr="00CC2C3C" w14:paraId="322BCF9D" w14:textId="77777777" w:rsidTr="00E547CE">
        <w:trPr>
          <w:jc w:val="center"/>
        </w:trPr>
        <w:tc>
          <w:tcPr>
            <w:tcW w:w="1705" w:type="dxa"/>
            <w:vAlign w:val="center"/>
          </w:tcPr>
          <w:p w14:paraId="6E4FB5D6" w14:textId="0A79BEDF" w:rsidR="00AC1832" w:rsidRDefault="00AC1832" w:rsidP="00C75F57">
            <w:pPr>
              <w:pStyle w:val="T2"/>
              <w:suppressAutoHyphens/>
              <w:spacing w:after="0"/>
              <w:ind w:left="0" w:right="0"/>
              <w:jc w:val="left"/>
              <w:rPr>
                <w:b w:val="0"/>
                <w:sz w:val="18"/>
                <w:szCs w:val="18"/>
                <w:lang w:eastAsia="ko-KR"/>
              </w:rPr>
            </w:pPr>
            <w:r>
              <w:rPr>
                <w:b w:val="0"/>
                <w:sz w:val="18"/>
                <w:szCs w:val="18"/>
                <w:lang w:eastAsia="ko-KR"/>
              </w:rPr>
              <w:t>Ryuichi</w:t>
            </w:r>
          </w:p>
        </w:tc>
        <w:tc>
          <w:tcPr>
            <w:tcW w:w="1695" w:type="dxa"/>
            <w:vAlign w:val="center"/>
          </w:tcPr>
          <w:p w14:paraId="02FFC649" w14:textId="4B31801B" w:rsidR="00AC1832" w:rsidRDefault="00AC1832" w:rsidP="00C75F57">
            <w:pPr>
              <w:pStyle w:val="T2"/>
              <w:suppressAutoHyphens/>
              <w:spacing w:after="0"/>
              <w:ind w:left="0" w:right="0"/>
              <w:jc w:val="left"/>
              <w:rPr>
                <w:b w:val="0"/>
                <w:sz w:val="18"/>
                <w:szCs w:val="18"/>
                <w:lang w:eastAsia="ko-KR"/>
              </w:rPr>
            </w:pPr>
            <w:r>
              <w:rPr>
                <w:b w:val="0"/>
                <w:sz w:val="18"/>
                <w:szCs w:val="18"/>
                <w:lang w:eastAsia="ko-KR"/>
              </w:rPr>
              <w:t>Sony</w:t>
            </w:r>
          </w:p>
        </w:tc>
        <w:tc>
          <w:tcPr>
            <w:tcW w:w="2175" w:type="dxa"/>
          </w:tcPr>
          <w:p w14:paraId="29669598" w14:textId="77777777" w:rsidR="00AC1832" w:rsidRPr="000A26E7" w:rsidRDefault="00AC1832" w:rsidP="00C75F57">
            <w:pPr>
              <w:pStyle w:val="T2"/>
              <w:suppressAutoHyphens/>
              <w:spacing w:after="0"/>
              <w:ind w:left="0" w:right="0"/>
              <w:jc w:val="left"/>
              <w:rPr>
                <w:b w:val="0"/>
                <w:sz w:val="18"/>
                <w:szCs w:val="18"/>
                <w:lang w:eastAsia="ko-KR"/>
              </w:rPr>
            </w:pPr>
          </w:p>
        </w:tc>
        <w:tc>
          <w:tcPr>
            <w:tcW w:w="1710" w:type="dxa"/>
            <w:vAlign w:val="center"/>
          </w:tcPr>
          <w:p w14:paraId="5F85AF1A" w14:textId="77777777" w:rsidR="00AC1832" w:rsidRPr="00BF7A21" w:rsidRDefault="00AC1832" w:rsidP="00C75F57">
            <w:pPr>
              <w:pStyle w:val="T2"/>
              <w:suppressAutoHyphens/>
              <w:spacing w:after="0"/>
              <w:ind w:left="0" w:right="0"/>
              <w:jc w:val="left"/>
              <w:rPr>
                <w:b w:val="0"/>
                <w:sz w:val="18"/>
                <w:szCs w:val="18"/>
                <w:lang w:eastAsia="ko-KR"/>
              </w:rPr>
            </w:pPr>
          </w:p>
        </w:tc>
        <w:tc>
          <w:tcPr>
            <w:tcW w:w="2291" w:type="dxa"/>
            <w:vAlign w:val="center"/>
          </w:tcPr>
          <w:p w14:paraId="269B62D8" w14:textId="77777777" w:rsidR="00AC1832" w:rsidRDefault="00AC1832" w:rsidP="00C75F57">
            <w:pPr>
              <w:pStyle w:val="T2"/>
              <w:suppressAutoHyphens/>
              <w:spacing w:after="0"/>
              <w:ind w:left="0" w:right="0"/>
              <w:jc w:val="left"/>
              <w:rPr>
                <w:b w:val="0"/>
                <w:sz w:val="16"/>
                <w:szCs w:val="18"/>
                <w:lang w:eastAsia="ko-KR"/>
              </w:rPr>
            </w:pPr>
          </w:p>
        </w:tc>
      </w:tr>
      <w:tr w:rsidR="002D158F" w:rsidRPr="00CC2C3C" w14:paraId="0C5ADF7A" w14:textId="77777777" w:rsidTr="00E547CE">
        <w:trPr>
          <w:jc w:val="center"/>
        </w:trPr>
        <w:tc>
          <w:tcPr>
            <w:tcW w:w="1705" w:type="dxa"/>
            <w:vAlign w:val="center"/>
          </w:tcPr>
          <w:p w14:paraId="311294DE" w14:textId="5D7DA790" w:rsidR="002D158F" w:rsidRDefault="002D158F" w:rsidP="00C75F57">
            <w:pPr>
              <w:pStyle w:val="T2"/>
              <w:suppressAutoHyphens/>
              <w:spacing w:after="0"/>
              <w:ind w:left="0" w:right="0"/>
              <w:jc w:val="left"/>
              <w:rPr>
                <w:b w:val="0"/>
                <w:sz w:val="18"/>
                <w:szCs w:val="18"/>
                <w:lang w:eastAsia="ko-KR"/>
              </w:rPr>
            </w:pPr>
            <w:proofErr w:type="spellStart"/>
            <w:r>
              <w:rPr>
                <w:b w:val="0"/>
                <w:sz w:val="18"/>
                <w:szCs w:val="18"/>
                <w:lang w:eastAsia="ko-KR"/>
              </w:rPr>
              <w:t>Insun</w:t>
            </w:r>
            <w:proofErr w:type="spellEnd"/>
          </w:p>
        </w:tc>
        <w:tc>
          <w:tcPr>
            <w:tcW w:w="1695" w:type="dxa"/>
            <w:vAlign w:val="center"/>
          </w:tcPr>
          <w:p w14:paraId="30E5E782" w14:textId="7C96CBD3" w:rsidR="002D158F" w:rsidRDefault="002D158F" w:rsidP="00C75F57">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7EEF3E6A" w14:textId="77777777" w:rsidR="002D158F" w:rsidRPr="000A26E7" w:rsidRDefault="002D158F" w:rsidP="00C75F57">
            <w:pPr>
              <w:pStyle w:val="T2"/>
              <w:suppressAutoHyphens/>
              <w:spacing w:after="0"/>
              <w:ind w:left="0" w:right="0"/>
              <w:jc w:val="left"/>
              <w:rPr>
                <w:b w:val="0"/>
                <w:sz w:val="18"/>
                <w:szCs w:val="18"/>
                <w:lang w:eastAsia="ko-KR"/>
              </w:rPr>
            </w:pPr>
          </w:p>
        </w:tc>
        <w:tc>
          <w:tcPr>
            <w:tcW w:w="1710" w:type="dxa"/>
            <w:vAlign w:val="center"/>
          </w:tcPr>
          <w:p w14:paraId="3B3A60B2" w14:textId="77777777" w:rsidR="002D158F" w:rsidRPr="00BF7A21" w:rsidRDefault="002D158F" w:rsidP="00C75F57">
            <w:pPr>
              <w:pStyle w:val="T2"/>
              <w:suppressAutoHyphens/>
              <w:spacing w:after="0"/>
              <w:ind w:left="0" w:right="0"/>
              <w:jc w:val="left"/>
              <w:rPr>
                <w:b w:val="0"/>
                <w:sz w:val="18"/>
                <w:szCs w:val="18"/>
                <w:lang w:eastAsia="ko-KR"/>
              </w:rPr>
            </w:pPr>
          </w:p>
        </w:tc>
        <w:tc>
          <w:tcPr>
            <w:tcW w:w="2291" w:type="dxa"/>
            <w:vAlign w:val="center"/>
          </w:tcPr>
          <w:p w14:paraId="499C4DA0" w14:textId="77777777" w:rsidR="002D158F" w:rsidRDefault="002D158F" w:rsidP="00C75F57">
            <w:pPr>
              <w:pStyle w:val="T2"/>
              <w:suppressAutoHyphens/>
              <w:spacing w:after="0"/>
              <w:ind w:left="0" w:right="0"/>
              <w:jc w:val="left"/>
              <w:rPr>
                <w:b w:val="0"/>
                <w:sz w:val="16"/>
                <w:szCs w:val="18"/>
                <w:lang w:eastAsia="ko-KR"/>
              </w:rPr>
            </w:pPr>
          </w:p>
        </w:tc>
      </w:tr>
      <w:tr w:rsidR="00DA4BEB" w:rsidRPr="00CC2C3C" w14:paraId="4A98FD94" w14:textId="77777777" w:rsidTr="00E547CE">
        <w:trPr>
          <w:jc w:val="center"/>
        </w:trPr>
        <w:tc>
          <w:tcPr>
            <w:tcW w:w="1705" w:type="dxa"/>
            <w:vAlign w:val="center"/>
          </w:tcPr>
          <w:p w14:paraId="5827E4CB" w14:textId="5E2C139A" w:rsidR="00DA4BEB" w:rsidRDefault="00DA4BEB" w:rsidP="00C75F57">
            <w:pPr>
              <w:pStyle w:val="T2"/>
              <w:suppressAutoHyphens/>
              <w:spacing w:after="0"/>
              <w:ind w:left="0" w:right="0"/>
              <w:jc w:val="left"/>
              <w:rPr>
                <w:b w:val="0"/>
                <w:sz w:val="18"/>
                <w:szCs w:val="18"/>
                <w:lang w:eastAsia="ko-KR"/>
              </w:rPr>
            </w:pPr>
            <w:r>
              <w:rPr>
                <w:b w:val="0"/>
                <w:sz w:val="18"/>
                <w:szCs w:val="18"/>
                <w:lang w:eastAsia="ko-KR"/>
              </w:rPr>
              <w:t>Liwen</w:t>
            </w:r>
          </w:p>
        </w:tc>
        <w:tc>
          <w:tcPr>
            <w:tcW w:w="1695" w:type="dxa"/>
            <w:vAlign w:val="center"/>
          </w:tcPr>
          <w:p w14:paraId="0D8112C5" w14:textId="03251B58" w:rsidR="00DA4BEB" w:rsidRDefault="00DA4BEB" w:rsidP="00C75F57">
            <w:pPr>
              <w:pStyle w:val="T2"/>
              <w:suppressAutoHyphens/>
              <w:spacing w:after="0"/>
              <w:ind w:left="0" w:right="0"/>
              <w:jc w:val="left"/>
              <w:rPr>
                <w:b w:val="0"/>
                <w:sz w:val="18"/>
                <w:szCs w:val="18"/>
                <w:lang w:eastAsia="ko-KR"/>
              </w:rPr>
            </w:pPr>
            <w:r>
              <w:rPr>
                <w:b w:val="0"/>
                <w:sz w:val="18"/>
                <w:szCs w:val="18"/>
                <w:lang w:eastAsia="ko-KR"/>
              </w:rPr>
              <w:t>NXP</w:t>
            </w:r>
          </w:p>
        </w:tc>
        <w:tc>
          <w:tcPr>
            <w:tcW w:w="2175" w:type="dxa"/>
          </w:tcPr>
          <w:p w14:paraId="2BB9CCEF" w14:textId="77777777" w:rsidR="00DA4BEB" w:rsidRPr="000A26E7" w:rsidRDefault="00DA4BEB" w:rsidP="00C75F57">
            <w:pPr>
              <w:pStyle w:val="T2"/>
              <w:suppressAutoHyphens/>
              <w:spacing w:after="0"/>
              <w:ind w:left="0" w:right="0"/>
              <w:jc w:val="left"/>
              <w:rPr>
                <w:b w:val="0"/>
                <w:sz w:val="18"/>
                <w:szCs w:val="18"/>
                <w:lang w:eastAsia="ko-KR"/>
              </w:rPr>
            </w:pPr>
          </w:p>
        </w:tc>
        <w:tc>
          <w:tcPr>
            <w:tcW w:w="1710" w:type="dxa"/>
            <w:vAlign w:val="center"/>
          </w:tcPr>
          <w:p w14:paraId="11F7BD9A" w14:textId="77777777" w:rsidR="00DA4BEB" w:rsidRPr="00BF7A21" w:rsidRDefault="00DA4BEB" w:rsidP="00C75F57">
            <w:pPr>
              <w:pStyle w:val="T2"/>
              <w:suppressAutoHyphens/>
              <w:spacing w:after="0"/>
              <w:ind w:left="0" w:right="0"/>
              <w:jc w:val="left"/>
              <w:rPr>
                <w:b w:val="0"/>
                <w:sz w:val="18"/>
                <w:szCs w:val="18"/>
                <w:lang w:eastAsia="ko-KR"/>
              </w:rPr>
            </w:pPr>
          </w:p>
        </w:tc>
        <w:tc>
          <w:tcPr>
            <w:tcW w:w="2291" w:type="dxa"/>
            <w:vAlign w:val="center"/>
          </w:tcPr>
          <w:p w14:paraId="68316913" w14:textId="77777777" w:rsidR="00DA4BEB" w:rsidRDefault="00DA4BEB" w:rsidP="00C75F57">
            <w:pPr>
              <w:pStyle w:val="T2"/>
              <w:suppressAutoHyphens/>
              <w:spacing w:after="0"/>
              <w:ind w:left="0" w:right="0"/>
              <w:jc w:val="left"/>
              <w:rPr>
                <w:b w:val="0"/>
                <w:sz w:val="16"/>
                <w:szCs w:val="18"/>
                <w:lang w:eastAsia="ko-KR"/>
              </w:rPr>
            </w:pPr>
          </w:p>
        </w:tc>
      </w:tr>
      <w:tr w:rsidR="00DA4BEB" w:rsidRPr="00CC2C3C" w14:paraId="4FFC8434" w14:textId="77777777" w:rsidTr="00E547CE">
        <w:trPr>
          <w:jc w:val="center"/>
        </w:trPr>
        <w:tc>
          <w:tcPr>
            <w:tcW w:w="1705" w:type="dxa"/>
            <w:vAlign w:val="center"/>
          </w:tcPr>
          <w:p w14:paraId="0CDBCE81" w14:textId="76A3CAB2" w:rsidR="00DA4BEB" w:rsidRDefault="00DA4BEB" w:rsidP="00C75F57">
            <w:pPr>
              <w:pStyle w:val="T2"/>
              <w:suppressAutoHyphens/>
              <w:spacing w:after="0"/>
              <w:ind w:left="0" w:right="0"/>
              <w:jc w:val="left"/>
              <w:rPr>
                <w:b w:val="0"/>
                <w:sz w:val="18"/>
                <w:szCs w:val="18"/>
                <w:lang w:eastAsia="ko-KR"/>
              </w:rPr>
            </w:pPr>
            <w:proofErr w:type="spellStart"/>
            <w:r>
              <w:rPr>
                <w:b w:val="0"/>
                <w:sz w:val="18"/>
                <w:szCs w:val="18"/>
                <w:lang w:eastAsia="ko-KR"/>
              </w:rPr>
              <w:t>Yunbo</w:t>
            </w:r>
            <w:proofErr w:type="spellEnd"/>
          </w:p>
        </w:tc>
        <w:tc>
          <w:tcPr>
            <w:tcW w:w="1695" w:type="dxa"/>
            <w:vAlign w:val="center"/>
          </w:tcPr>
          <w:p w14:paraId="678DECA6" w14:textId="306ADB72" w:rsidR="00DA4BEB" w:rsidRDefault="00DA4BEB" w:rsidP="00C75F57">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4ABC8893" w14:textId="77777777" w:rsidR="00DA4BEB" w:rsidRPr="000A26E7" w:rsidRDefault="00DA4BEB" w:rsidP="00C75F57">
            <w:pPr>
              <w:pStyle w:val="T2"/>
              <w:suppressAutoHyphens/>
              <w:spacing w:after="0"/>
              <w:ind w:left="0" w:right="0"/>
              <w:jc w:val="left"/>
              <w:rPr>
                <w:b w:val="0"/>
                <w:sz w:val="18"/>
                <w:szCs w:val="18"/>
                <w:lang w:eastAsia="ko-KR"/>
              </w:rPr>
            </w:pPr>
          </w:p>
        </w:tc>
        <w:tc>
          <w:tcPr>
            <w:tcW w:w="1710" w:type="dxa"/>
            <w:vAlign w:val="center"/>
          </w:tcPr>
          <w:p w14:paraId="3DD05B4D" w14:textId="77777777" w:rsidR="00DA4BEB" w:rsidRPr="00BF7A21" w:rsidRDefault="00DA4BEB" w:rsidP="00C75F57">
            <w:pPr>
              <w:pStyle w:val="T2"/>
              <w:suppressAutoHyphens/>
              <w:spacing w:after="0"/>
              <w:ind w:left="0" w:right="0"/>
              <w:jc w:val="left"/>
              <w:rPr>
                <w:b w:val="0"/>
                <w:sz w:val="18"/>
                <w:szCs w:val="18"/>
                <w:lang w:eastAsia="ko-KR"/>
              </w:rPr>
            </w:pPr>
          </w:p>
        </w:tc>
        <w:tc>
          <w:tcPr>
            <w:tcW w:w="2291" w:type="dxa"/>
            <w:vAlign w:val="center"/>
          </w:tcPr>
          <w:p w14:paraId="7D4B6206" w14:textId="77777777" w:rsidR="00DA4BEB" w:rsidRDefault="00DA4BEB" w:rsidP="00C75F57">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0C61B4E1"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E2451F">
        <w:rPr>
          <w:rFonts w:cs="Times New Roman"/>
          <w:color w:val="FF0000"/>
          <w:sz w:val="18"/>
          <w:szCs w:val="18"/>
          <w:lang w:eastAsia="ko-KR"/>
        </w:rPr>
        <w:t>6</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34</w:t>
      </w:r>
      <w:r>
        <w:rPr>
          <w:rFonts w:cs="Times New Roman"/>
          <w:sz w:val="18"/>
          <w:szCs w:val="18"/>
          <w:lang w:eastAsia="ko-KR"/>
        </w:rPr>
        <w:t>:</w:t>
      </w:r>
    </w:p>
    <w:bookmarkEnd w:id="0"/>
    <w:p w14:paraId="4F0ECC3D" w14:textId="74DFC4CE" w:rsidR="00532160" w:rsidRPr="00CE1ADE" w:rsidRDefault="00E2451F" w:rsidP="00C75F57">
      <w:pPr>
        <w:suppressAutoHyphens/>
        <w:spacing w:after="0" w:line="240" w:lineRule="auto"/>
        <w:rPr>
          <w:rFonts w:ascii="Times New Roman" w:eastAsia="Malgun Gothic" w:hAnsi="Times New Roman" w:cs="Times New Roman"/>
          <w:sz w:val="18"/>
          <w:szCs w:val="20"/>
          <w:lang w:val="en-GB"/>
        </w:rPr>
      </w:pPr>
      <w:r w:rsidRPr="00E2451F">
        <w:rPr>
          <w:rFonts w:ascii="Times New Roman" w:hAnsi="Times New Roman" w:cs="Times New Roman"/>
          <w:color w:val="000000" w:themeColor="text1"/>
          <w:sz w:val="18"/>
          <w:szCs w:val="18"/>
          <w:lang w:eastAsia="ko-KR"/>
        </w:rPr>
        <w:t>1096</w:t>
      </w:r>
      <w:r>
        <w:rPr>
          <w:rFonts w:ascii="Times New Roman" w:hAnsi="Times New Roman" w:cs="Times New Roman"/>
          <w:color w:val="000000" w:themeColor="text1"/>
          <w:sz w:val="18"/>
          <w:szCs w:val="18"/>
          <w:lang w:eastAsia="ko-KR"/>
        </w:rPr>
        <w:t>,</w:t>
      </w:r>
      <w:r w:rsidRPr="00E2451F">
        <w:rPr>
          <w:rFonts w:ascii="Times New Roman" w:hAnsi="Times New Roman" w:cs="Times New Roman"/>
          <w:color w:val="000000" w:themeColor="text1"/>
          <w:sz w:val="18"/>
          <w:szCs w:val="18"/>
          <w:lang w:eastAsia="ko-KR"/>
        </w:rPr>
        <w:t xml:space="preserve"> 2275</w:t>
      </w:r>
      <w:r>
        <w:rPr>
          <w:rFonts w:ascii="Times New Roman" w:hAnsi="Times New Roman" w:cs="Times New Roman"/>
          <w:color w:val="000000" w:themeColor="text1"/>
          <w:sz w:val="18"/>
          <w:szCs w:val="18"/>
          <w:lang w:eastAsia="ko-KR"/>
        </w:rPr>
        <w:t>,</w:t>
      </w:r>
      <w:r w:rsidRPr="00E2451F">
        <w:rPr>
          <w:rFonts w:ascii="Times New Roman" w:hAnsi="Times New Roman" w:cs="Times New Roman"/>
          <w:color w:val="000000" w:themeColor="text1"/>
          <w:sz w:val="18"/>
          <w:szCs w:val="18"/>
          <w:lang w:eastAsia="ko-KR"/>
        </w:rPr>
        <w:t xml:space="preserve"> 1095</w:t>
      </w:r>
      <w:r>
        <w:rPr>
          <w:rFonts w:ascii="Times New Roman" w:hAnsi="Times New Roman" w:cs="Times New Roman"/>
          <w:color w:val="000000" w:themeColor="text1"/>
          <w:sz w:val="18"/>
          <w:szCs w:val="18"/>
          <w:lang w:eastAsia="ko-KR"/>
        </w:rPr>
        <w:t>,</w:t>
      </w:r>
      <w:r w:rsidRPr="00E2451F">
        <w:rPr>
          <w:rFonts w:ascii="Times New Roman" w:hAnsi="Times New Roman" w:cs="Times New Roman"/>
          <w:color w:val="000000" w:themeColor="text1"/>
          <w:sz w:val="18"/>
          <w:szCs w:val="18"/>
          <w:lang w:eastAsia="ko-KR"/>
        </w:rPr>
        <w:t xml:space="preserve"> 2292</w:t>
      </w:r>
      <w:r>
        <w:rPr>
          <w:rFonts w:ascii="Times New Roman" w:hAnsi="Times New Roman" w:cs="Times New Roman"/>
          <w:color w:val="000000" w:themeColor="text1"/>
          <w:sz w:val="18"/>
          <w:szCs w:val="18"/>
          <w:lang w:eastAsia="ko-KR"/>
        </w:rPr>
        <w:t>,</w:t>
      </w:r>
      <w:r w:rsidRPr="00E2451F">
        <w:rPr>
          <w:rFonts w:ascii="Times New Roman" w:hAnsi="Times New Roman" w:cs="Times New Roman"/>
          <w:color w:val="000000" w:themeColor="text1"/>
          <w:sz w:val="18"/>
          <w:szCs w:val="18"/>
          <w:lang w:eastAsia="ko-KR"/>
        </w:rPr>
        <w:t xml:space="preserve"> 2540</w:t>
      </w:r>
      <w:r>
        <w:rPr>
          <w:rFonts w:ascii="Times New Roman" w:hAnsi="Times New Roman" w:cs="Times New Roman"/>
          <w:color w:val="000000" w:themeColor="text1"/>
          <w:sz w:val="18"/>
          <w:szCs w:val="18"/>
          <w:lang w:eastAsia="ko-KR"/>
        </w:rPr>
        <w:t>,</w:t>
      </w:r>
      <w:r w:rsidRPr="00E2451F">
        <w:rPr>
          <w:rFonts w:ascii="Times New Roman" w:hAnsi="Times New Roman" w:cs="Times New Roman"/>
          <w:color w:val="000000" w:themeColor="text1"/>
          <w:sz w:val="18"/>
          <w:szCs w:val="18"/>
          <w:lang w:eastAsia="ko-KR"/>
        </w:rPr>
        <w:t xml:space="preserve"> 1819</w:t>
      </w:r>
    </w:p>
    <w:p w14:paraId="21669390" w14:textId="4FEAC050" w:rsidR="00AB4E23" w:rsidRDefault="00AB4E23" w:rsidP="00C75F57">
      <w:pPr>
        <w:suppressAutoHyphens/>
        <w:spacing w:after="0" w:line="240" w:lineRule="auto"/>
        <w:rPr>
          <w:rFonts w:ascii="Times New Roman" w:eastAsia="Malgun Gothic" w:hAnsi="Times New Roman" w:cs="Times New Roman"/>
          <w:sz w:val="18"/>
          <w:szCs w:val="20"/>
          <w:lang w:val="en-GB"/>
        </w:rPr>
      </w:pPr>
    </w:p>
    <w:p w14:paraId="7BE09241" w14:textId="77777777" w:rsidR="00AB4E23" w:rsidRDefault="00AB4E23" w:rsidP="00C75F57">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A747C7C"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07BB95FA" w14:textId="77777777" w:rsidR="000B6F69" w:rsidRDefault="000B6F69" w:rsidP="000B6F69">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contribution was revised based on feedback received from several members (added as co-authors)</w:t>
      </w:r>
    </w:p>
    <w:p w14:paraId="21D872DF" w14:textId="0203689A" w:rsidR="000B6F69" w:rsidRDefault="00841CC4"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r w:rsidR="00627CA1">
        <w:rPr>
          <w:rFonts w:ascii="Times New Roman" w:eastAsia="Malgun Gothic" w:hAnsi="Times New Roman" w:cs="Times New Roman"/>
          <w:sz w:val="18"/>
          <w:szCs w:val="20"/>
          <w:lang w:val="en-GB"/>
        </w:rPr>
        <w:t>Based on inputs from Jarkko, the t</w:t>
      </w:r>
      <w:r>
        <w:rPr>
          <w:rFonts w:ascii="Times New Roman" w:eastAsia="Malgun Gothic" w:hAnsi="Times New Roman" w:cs="Times New Roman"/>
          <w:sz w:val="18"/>
          <w:szCs w:val="20"/>
          <w:lang w:val="en-GB"/>
        </w:rPr>
        <w:t>itle</w:t>
      </w:r>
      <w:r w:rsidR="00627CA1">
        <w:rPr>
          <w:rFonts w:ascii="Times New Roman" w:eastAsia="Malgun Gothic" w:hAnsi="Times New Roman" w:cs="Times New Roman"/>
          <w:sz w:val="18"/>
          <w:szCs w:val="20"/>
          <w:lang w:val="en-GB"/>
        </w:rPr>
        <w:t>s</w:t>
      </w:r>
      <w:r>
        <w:rPr>
          <w:rFonts w:ascii="Times New Roman" w:eastAsia="Malgun Gothic" w:hAnsi="Times New Roman" w:cs="Times New Roman"/>
          <w:sz w:val="18"/>
          <w:szCs w:val="20"/>
          <w:lang w:val="en-GB"/>
        </w:rPr>
        <w:t xml:space="preserve"> for clause 35.3.17 and AA.3 are updated to </w:t>
      </w:r>
      <w:r w:rsidR="00DC7D30">
        <w:rPr>
          <w:rFonts w:ascii="Times New Roman" w:eastAsia="Malgun Gothic" w:hAnsi="Times New Roman" w:cs="Times New Roman"/>
          <w:sz w:val="18"/>
          <w:szCs w:val="20"/>
          <w:lang w:val="en-GB"/>
        </w:rPr>
        <w:t>include co-hosted BSSID set</w:t>
      </w:r>
    </w:p>
    <w:p w14:paraId="57D080F5" w14:textId="64F0FCCE" w:rsidR="008C37F2" w:rsidRDefault="008C37F2"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3: Updated Annex AA to </w:t>
      </w:r>
      <w:r w:rsidR="00B97BA5">
        <w:rPr>
          <w:rFonts w:ascii="Times New Roman" w:eastAsia="Malgun Gothic" w:hAnsi="Times New Roman" w:cs="Times New Roman"/>
          <w:sz w:val="18"/>
          <w:szCs w:val="20"/>
          <w:lang w:val="en-GB"/>
        </w:rPr>
        <w:t>remove the term standalone AP (CID 1819)</w:t>
      </w:r>
    </w:p>
    <w:p w14:paraId="493852BE" w14:textId="77777777" w:rsidR="000E7677" w:rsidRDefault="00B97BA5"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w:t>
      </w:r>
    </w:p>
    <w:p w14:paraId="0C1F6606" w14:textId="10CB15E6" w:rsidR="00B97BA5" w:rsidRDefault="000E7677" w:rsidP="000E767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Minor updates based on comment in doc 11-21/0218 (Mark Rison) – tagged as [#1]</w:t>
      </w:r>
    </w:p>
    <w:p w14:paraId="14B16EEF" w14:textId="77777777" w:rsidR="0020239A" w:rsidRDefault="008C1C94" w:rsidP="000E767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Proposed spec text changes </w:t>
      </w:r>
    </w:p>
    <w:p w14:paraId="5A13C7FC" w14:textId="4062B3A7" w:rsidR="000E7677" w:rsidRDefault="0020239A" w:rsidP="0020239A">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Issue #2 identified by </w:t>
      </w:r>
      <w:proofErr w:type="spellStart"/>
      <w:r w:rsidR="000E7677">
        <w:rPr>
          <w:rFonts w:ascii="Times New Roman" w:eastAsia="Malgun Gothic" w:hAnsi="Times New Roman" w:cs="Times New Roman"/>
          <w:sz w:val="18"/>
          <w:szCs w:val="20"/>
          <w:lang w:val="en-GB"/>
        </w:rPr>
        <w:t>Yunbo</w:t>
      </w:r>
      <w:proofErr w:type="spellEnd"/>
    </w:p>
    <w:p w14:paraId="2592F4D9" w14:textId="6080AB01" w:rsidR="0020239A" w:rsidRDefault="0020239A" w:rsidP="0020239A">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Issue #3 identified by Liwen</w:t>
      </w:r>
    </w:p>
    <w:p w14:paraId="432D365B" w14:textId="22ECB30E" w:rsidR="0020239A" w:rsidRDefault="0020239A" w:rsidP="0020239A">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Issue #4 fixes error in D0.4</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32A36A52" w:rsidR="001344C7" w:rsidRDefault="001344C7">
      <w:pPr>
        <w:rPr>
          <w:rFonts w:ascii="Arial" w:hAnsi="Arial" w:cs="Arial"/>
          <w:b/>
          <w:bCs/>
          <w:color w:val="000000"/>
          <w:sz w:val="20"/>
          <w:szCs w:val="20"/>
        </w:rPr>
      </w:pPr>
    </w:p>
    <w:p w14:paraId="2BA167D1" w14:textId="77777777" w:rsidR="00C671E2" w:rsidRDefault="00C671E2" w:rsidP="00C671E2">
      <w:pPr>
        <w:pStyle w:val="T1"/>
        <w:suppressAutoHyphens/>
        <w:spacing w:after="120"/>
        <w:jc w:val="left"/>
        <w:rPr>
          <w:b w:val="0"/>
          <w:bCs/>
          <w:iCs/>
          <w:color w:val="000000"/>
          <w:sz w:val="20"/>
        </w:rPr>
      </w:pPr>
      <w:r w:rsidRPr="00146D4D">
        <w:rPr>
          <w:b w:val="0"/>
          <w:bCs/>
          <w:iCs/>
          <w:color w:val="000000"/>
          <w:sz w:val="20"/>
          <w:highlight w:val="yellow"/>
        </w:rPr>
        <w:t>#1:</w:t>
      </w:r>
      <w:r>
        <w:rPr>
          <w:b w:val="0"/>
          <w:bCs/>
          <w:iCs/>
          <w:color w:val="000000"/>
          <w:sz w:val="20"/>
          <w:highlight w:val="yellow"/>
        </w:rPr>
        <w:t xml:space="preserve"> indicates</w:t>
      </w:r>
      <w:r w:rsidRPr="00146D4D">
        <w:rPr>
          <w:b w:val="0"/>
          <w:bCs/>
          <w:iCs/>
          <w:color w:val="000000"/>
          <w:sz w:val="20"/>
          <w:highlight w:val="yellow"/>
        </w:rPr>
        <w:t xml:space="preserve"> </w:t>
      </w:r>
      <w:r>
        <w:rPr>
          <w:b w:val="0"/>
          <w:bCs/>
          <w:iCs/>
          <w:color w:val="000000"/>
          <w:sz w:val="20"/>
          <w:highlight w:val="yellow"/>
        </w:rPr>
        <w:t>changes</w:t>
      </w:r>
      <w:r w:rsidRPr="00146D4D">
        <w:rPr>
          <w:b w:val="0"/>
          <w:bCs/>
          <w:iCs/>
          <w:color w:val="000000"/>
          <w:sz w:val="20"/>
          <w:highlight w:val="yellow"/>
        </w:rPr>
        <w:t xml:space="preserve"> based on comments</w:t>
      </w:r>
      <w:r>
        <w:rPr>
          <w:b w:val="0"/>
          <w:bCs/>
          <w:iCs/>
          <w:color w:val="000000"/>
          <w:sz w:val="20"/>
          <w:highlight w:val="yellow"/>
        </w:rPr>
        <w:t>/suggestions</w:t>
      </w:r>
      <w:r w:rsidRPr="00146D4D">
        <w:rPr>
          <w:b w:val="0"/>
          <w:bCs/>
          <w:iCs/>
          <w:color w:val="000000"/>
          <w:sz w:val="20"/>
          <w:highlight w:val="yellow"/>
        </w:rPr>
        <w:t xml:space="preserve"> in doc 11-21/0218r0 (Mark Rison)</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1620"/>
        <w:gridCol w:w="1620"/>
        <w:gridCol w:w="4230"/>
      </w:tblGrid>
      <w:tr w:rsidR="001344C7" w:rsidRPr="008D1247" w14:paraId="31FE4390" w14:textId="77777777" w:rsidTr="00BE18DB">
        <w:trPr>
          <w:trHeight w:val="220"/>
          <w:jc w:val="center"/>
        </w:trPr>
        <w:tc>
          <w:tcPr>
            <w:tcW w:w="625" w:type="dxa"/>
            <w:shd w:val="clear" w:color="auto" w:fill="BFBFBF" w:themeFill="background1" w:themeFillShade="BF"/>
            <w:noWrap/>
            <w:vAlign w:val="center"/>
            <w:hideMark/>
          </w:tcPr>
          <w:p w14:paraId="2D4F374C" w14:textId="77777777" w:rsidR="001344C7" w:rsidRPr="008D1247" w:rsidRDefault="001344C7" w:rsidP="00543FFE">
            <w:pPr>
              <w:suppressAutoHyphens/>
              <w:spacing w:after="0"/>
              <w:rPr>
                <w:rFonts w:ascii="Times New Roman" w:eastAsia="Times New Roman" w:hAnsi="Times New Roman" w:cs="Times New Roman"/>
                <w:b/>
                <w:bCs/>
                <w:color w:val="000000"/>
                <w:sz w:val="16"/>
                <w:szCs w:val="16"/>
              </w:rPr>
            </w:pPr>
            <w:r w:rsidRPr="008D1247">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8D1247" w:rsidRDefault="001344C7" w:rsidP="00543FFE">
            <w:pPr>
              <w:suppressAutoHyphens/>
              <w:spacing w:after="0"/>
              <w:rPr>
                <w:rFonts w:ascii="Times New Roman" w:eastAsia="Times New Roman" w:hAnsi="Times New Roman" w:cs="Times New Roman"/>
                <w:b/>
                <w:bCs/>
                <w:color w:val="000000"/>
                <w:sz w:val="16"/>
                <w:szCs w:val="16"/>
              </w:rPr>
            </w:pPr>
            <w:r w:rsidRPr="008D1247">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1FB6D444" w14:textId="77777777" w:rsidR="001344C7" w:rsidRPr="008D1247" w:rsidRDefault="001344C7" w:rsidP="00543FFE">
            <w:pPr>
              <w:suppressAutoHyphens/>
              <w:spacing w:after="0"/>
              <w:rPr>
                <w:rFonts w:ascii="Times New Roman" w:eastAsia="Times New Roman" w:hAnsi="Times New Roman" w:cs="Times New Roman"/>
                <w:b/>
                <w:bCs/>
                <w:color w:val="000000"/>
                <w:sz w:val="16"/>
                <w:szCs w:val="16"/>
              </w:rPr>
            </w:pPr>
            <w:proofErr w:type="spellStart"/>
            <w:r w:rsidRPr="008D1247">
              <w:rPr>
                <w:rFonts w:ascii="Times New Roman" w:eastAsia="Times New Roman" w:hAnsi="Times New Roman" w:cs="Times New Roman"/>
                <w:b/>
                <w:bCs/>
                <w:color w:val="000000"/>
                <w:sz w:val="16"/>
                <w:szCs w:val="16"/>
              </w:rPr>
              <w:t>Pg</w:t>
            </w:r>
            <w:proofErr w:type="spellEnd"/>
            <w:r w:rsidRPr="008D1247">
              <w:rPr>
                <w:rFonts w:ascii="Times New Roman" w:eastAsia="Times New Roman" w:hAnsi="Times New Roman" w:cs="Times New Roman"/>
                <w:b/>
                <w:bCs/>
                <w:color w:val="000000"/>
                <w:sz w:val="16"/>
                <w:szCs w:val="16"/>
              </w:rPr>
              <w:t>/Ln</w:t>
            </w:r>
          </w:p>
        </w:tc>
        <w:tc>
          <w:tcPr>
            <w:tcW w:w="1080" w:type="dxa"/>
            <w:shd w:val="clear" w:color="auto" w:fill="BFBFBF" w:themeFill="background1" w:themeFillShade="BF"/>
            <w:vAlign w:val="center"/>
          </w:tcPr>
          <w:p w14:paraId="43FA09BF" w14:textId="77777777" w:rsidR="001344C7" w:rsidRPr="008D1247" w:rsidRDefault="001344C7" w:rsidP="00543FFE">
            <w:pPr>
              <w:suppressAutoHyphens/>
              <w:spacing w:after="0"/>
              <w:rPr>
                <w:rFonts w:ascii="Times New Roman" w:eastAsia="Times New Roman" w:hAnsi="Times New Roman" w:cs="Times New Roman"/>
                <w:b/>
                <w:bCs/>
                <w:color w:val="000000"/>
                <w:sz w:val="16"/>
                <w:szCs w:val="16"/>
              </w:rPr>
            </w:pPr>
            <w:r w:rsidRPr="008D1247">
              <w:rPr>
                <w:rFonts w:ascii="Times New Roman" w:eastAsia="Times New Roman" w:hAnsi="Times New Roman" w:cs="Times New Roman"/>
                <w:b/>
                <w:bCs/>
                <w:color w:val="000000"/>
                <w:sz w:val="16"/>
                <w:szCs w:val="16"/>
              </w:rPr>
              <w:t>Section</w:t>
            </w:r>
          </w:p>
        </w:tc>
        <w:tc>
          <w:tcPr>
            <w:tcW w:w="1620" w:type="dxa"/>
            <w:shd w:val="clear" w:color="auto" w:fill="BFBFBF" w:themeFill="background1" w:themeFillShade="BF"/>
            <w:noWrap/>
            <w:vAlign w:val="bottom"/>
            <w:hideMark/>
          </w:tcPr>
          <w:p w14:paraId="6A54C471" w14:textId="77777777" w:rsidR="001344C7" w:rsidRPr="008D1247" w:rsidRDefault="001344C7" w:rsidP="00543FFE">
            <w:pPr>
              <w:suppressAutoHyphens/>
              <w:spacing w:after="0"/>
              <w:rPr>
                <w:rFonts w:ascii="Times New Roman" w:eastAsia="Times New Roman" w:hAnsi="Times New Roman" w:cs="Times New Roman"/>
                <w:b/>
                <w:bCs/>
                <w:color w:val="000000"/>
                <w:sz w:val="16"/>
                <w:szCs w:val="16"/>
              </w:rPr>
            </w:pPr>
            <w:r w:rsidRPr="008D1247">
              <w:rPr>
                <w:rFonts w:ascii="Times New Roman" w:eastAsia="Times New Roman" w:hAnsi="Times New Roman" w:cs="Times New Roman"/>
                <w:b/>
                <w:bCs/>
                <w:color w:val="000000"/>
                <w:sz w:val="16"/>
                <w:szCs w:val="16"/>
              </w:rPr>
              <w:t>Comment</w:t>
            </w:r>
          </w:p>
        </w:tc>
        <w:tc>
          <w:tcPr>
            <w:tcW w:w="1620" w:type="dxa"/>
            <w:shd w:val="clear" w:color="auto" w:fill="BFBFBF" w:themeFill="background1" w:themeFillShade="BF"/>
            <w:noWrap/>
            <w:vAlign w:val="bottom"/>
            <w:hideMark/>
          </w:tcPr>
          <w:p w14:paraId="51011E02" w14:textId="77777777" w:rsidR="001344C7" w:rsidRPr="008D1247" w:rsidRDefault="001344C7" w:rsidP="00543FFE">
            <w:pPr>
              <w:suppressAutoHyphens/>
              <w:spacing w:after="0"/>
              <w:rPr>
                <w:rFonts w:ascii="Times New Roman" w:eastAsia="Times New Roman" w:hAnsi="Times New Roman" w:cs="Times New Roman"/>
                <w:b/>
                <w:bCs/>
                <w:color w:val="000000"/>
                <w:sz w:val="16"/>
                <w:szCs w:val="16"/>
              </w:rPr>
            </w:pPr>
            <w:r w:rsidRPr="008D1247">
              <w:rPr>
                <w:rFonts w:ascii="Times New Roman" w:eastAsia="Times New Roman" w:hAnsi="Times New Roman" w:cs="Times New Roman"/>
                <w:b/>
                <w:bCs/>
                <w:color w:val="000000"/>
                <w:sz w:val="16"/>
                <w:szCs w:val="16"/>
              </w:rPr>
              <w:t>Proposed Change</w:t>
            </w:r>
          </w:p>
        </w:tc>
        <w:tc>
          <w:tcPr>
            <w:tcW w:w="4230" w:type="dxa"/>
            <w:shd w:val="clear" w:color="auto" w:fill="BFBFBF" w:themeFill="background1" w:themeFillShade="BF"/>
            <w:vAlign w:val="center"/>
            <w:hideMark/>
          </w:tcPr>
          <w:p w14:paraId="32E90F57" w14:textId="77777777" w:rsidR="001344C7" w:rsidRPr="008D1247" w:rsidRDefault="001344C7" w:rsidP="00543FFE">
            <w:pPr>
              <w:suppressAutoHyphens/>
              <w:spacing w:after="0"/>
              <w:rPr>
                <w:rFonts w:ascii="Times New Roman" w:eastAsia="Times New Roman" w:hAnsi="Times New Roman" w:cs="Times New Roman"/>
                <w:b/>
                <w:bCs/>
                <w:color w:val="000000"/>
                <w:sz w:val="16"/>
                <w:szCs w:val="16"/>
              </w:rPr>
            </w:pPr>
            <w:r w:rsidRPr="008D1247">
              <w:rPr>
                <w:rFonts w:ascii="Times New Roman" w:eastAsia="Times New Roman" w:hAnsi="Times New Roman" w:cs="Times New Roman"/>
                <w:b/>
                <w:bCs/>
                <w:color w:val="000000"/>
                <w:sz w:val="16"/>
                <w:szCs w:val="16"/>
              </w:rPr>
              <w:t>Resolution</w:t>
            </w:r>
          </w:p>
        </w:tc>
      </w:tr>
      <w:tr w:rsidR="00AA2788" w:rsidRPr="008D1247" w14:paraId="5B3C7208" w14:textId="77777777" w:rsidTr="00BE18DB">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83B3332" w14:textId="77777777" w:rsidR="00AA2788" w:rsidRPr="008D1247" w:rsidRDefault="00AA2788"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1096</w:t>
            </w:r>
          </w:p>
        </w:tc>
        <w:tc>
          <w:tcPr>
            <w:tcW w:w="1080" w:type="dxa"/>
            <w:tcBorders>
              <w:top w:val="single" w:sz="4" w:space="0" w:color="auto"/>
              <w:left w:val="single" w:sz="4" w:space="0" w:color="auto"/>
              <w:bottom w:val="single" w:sz="4" w:space="0" w:color="auto"/>
              <w:right w:val="single" w:sz="4" w:space="0" w:color="auto"/>
            </w:tcBorders>
          </w:tcPr>
          <w:p w14:paraId="4227E812" w14:textId="77777777" w:rsidR="00AA2788" w:rsidRPr="008D1247" w:rsidRDefault="00AA2788"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Alfred Asterjadhi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FFECB64" w14:textId="77777777" w:rsidR="00AA2788" w:rsidRPr="008D1247" w:rsidRDefault="00AA2788"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87.18</w:t>
            </w:r>
          </w:p>
        </w:tc>
        <w:tc>
          <w:tcPr>
            <w:tcW w:w="1080" w:type="dxa"/>
            <w:tcBorders>
              <w:top w:val="single" w:sz="4" w:space="0" w:color="auto"/>
              <w:left w:val="single" w:sz="4" w:space="0" w:color="auto"/>
              <w:bottom w:val="single" w:sz="4" w:space="0" w:color="auto"/>
              <w:right w:val="single" w:sz="4" w:space="0" w:color="auto"/>
            </w:tcBorders>
          </w:tcPr>
          <w:p w14:paraId="3CCD6E6E" w14:textId="77777777" w:rsidR="00AA2788" w:rsidRPr="008D1247" w:rsidRDefault="00AA2788"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11.1.3.8.1</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0124728" w14:textId="77777777" w:rsidR="00AA2788" w:rsidRPr="008D1247" w:rsidRDefault="00AA2788"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This sentence is out of place. The requirement needs to be added to MLO subclauses rather than here.</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4840912A" w14:textId="77777777" w:rsidR="00AA2788" w:rsidRPr="008D1247" w:rsidRDefault="00AA2788"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As in comment.</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3BD62DD3" w14:textId="77777777" w:rsidR="00FB2608" w:rsidRDefault="00FB2608" w:rsidP="00FB260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19C1EE5" w14:textId="3BF4DF68" w:rsidR="00AA2788" w:rsidRPr="00FB2608" w:rsidRDefault="00AA2788" w:rsidP="003F6551">
            <w:pPr>
              <w:suppressAutoHyphens/>
              <w:spacing w:after="0"/>
              <w:rPr>
                <w:rFonts w:ascii="Times New Roman" w:hAnsi="Times New Roman" w:cs="Times New Roman"/>
                <w:bCs/>
                <w:sz w:val="16"/>
                <w:szCs w:val="16"/>
              </w:rPr>
            </w:pPr>
          </w:p>
          <w:p w14:paraId="3C2B59D2" w14:textId="4A706222" w:rsidR="00FB2608" w:rsidRPr="00FB2608" w:rsidRDefault="00FB2608" w:rsidP="003F6551">
            <w:pPr>
              <w:suppressAutoHyphens/>
              <w:spacing w:after="0"/>
              <w:rPr>
                <w:rFonts w:ascii="Times New Roman" w:hAnsi="Times New Roman" w:cs="Times New Roman"/>
                <w:bCs/>
                <w:sz w:val="16"/>
                <w:szCs w:val="16"/>
              </w:rPr>
            </w:pPr>
            <w:r w:rsidRPr="00FB2608">
              <w:rPr>
                <w:rFonts w:ascii="Times New Roman" w:hAnsi="Times New Roman" w:cs="Times New Roman"/>
                <w:bCs/>
                <w:sz w:val="16"/>
                <w:szCs w:val="16"/>
              </w:rPr>
              <w:t>The cited sentence was moved to clause 35.3.17</w:t>
            </w:r>
            <w:r w:rsidR="00F64EE9">
              <w:rPr>
                <w:rFonts w:ascii="Times New Roman" w:hAnsi="Times New Roman" w:cs="Times New Roman"/>
                <w:bCs/>
                <w:sz w:val="16"/>
                <w:szCs w:val="16"/>
              </w:rPr>
              <w:t xml:space="preserve"> and updated based on resolution to other comments.</w:t>
            </w:r>
          </w:p>
          <w:p w14:paraId="33ED9188" w14:textId="53AB3CC3" w:rsidR="00FB2608" w:rsidRPr="00FB2608" w:rsidRDefault="00FB2608" w:rsidP="003F6551">
            <w:pPr>
              <w:suppressAutoHyphens/>
              <w:spacing w:after="0"/>
              <w:rPr>
                <w:rFonts w:ascii="Times New Roman" w:hAnsi="Times New Roman" w:cs="Times New Roman"/>
                <w:bCs/>
                <w:sz w:val="16"/>
                <w:szCs w:val="16"/>
              </w:rPr>
            </w:pPr>
          </w:p>
          <w:p w14:paraId="700DC49B" w14:textId="4DE58854" w:rsidR="00FB2608" w:rsidRPr="008D1247" w:rsidRDefault="00FB2608" w:rsidP="003F6551">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11-21/025</w:t>
            </w:r>
            <w:r w:rsidR="00790834">
              <w:rPr>
                <w:rFonts w:ascii="Times New Roman" w:hAnsi="Times New Roman" w:cs="Times New Roman"/>
                <w:b/>
                <w:sz w:val="16"/>
                <w:szCs w:val="16"/>
              </w:rPr>
              <w:t>5</w:t>
            </w:r>
            <w:r>
              <w:rPr>
                <w:rFonts w:ascii="Times New Roman" w:hAnsi="Times New Roman" w:cs="Times New Roman"/>
                <w:b/>
                <w:sz w:val="16"/>
                <w:szCs w:val="16"/>
              </w:rPr>
              <w:t>r</w:t>
            </w:r>
            <w:r w:rsidR="00BC0B9D">
              <w:rPr>
                <w:rFonts w:ascii="Times New Roman" w:hAnsi="Times New Roman" w:cs="Times New Roman"/>
                <w:b/>
                <w:sz w:val="16"/>
                <w:szCs w:val="16"/>
              </w:rPr>
              <w:t>4</w:t>
            </w:r>
            <w:r>
              <w:rPr>
                <w:rFonts w:ascii="Times New Roman" w:hAnsi="Times New Roman" w:cs="Times New Roman"/>
                <w:b/>
                <w:sz w:val="16"/>
                <w:szCs w:val="16"/>
              </w:rPr>
              <w:t xml:space="preserve"> tagged as </w:t>
            </w:r>
            <w:r w:rsidR="00F64EE9">
              <w:rPr>
                <w:rFonts w:ascii="Times New Roman" w:hAnsi="Times New Roman" w:cs="Times New Roman"/>
                <w:b/>
                <w:sz w:val="16"/>
                <w:szCs w:val="16"/>
              </w:rPr>
              <w:t>1096</w:t>
            </w:r>
          </w:p>
        </w:tc>
      </w:tr>
      <w:tr w:rsidR="000577AF" w:rsidRPr="008D1247" w14:paraId="580B2005" w14:textId="77777777" w:rsidTr="00BE18DB">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1AD8CFBA"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2275</w:t>
            </w:r>
          </w:p>
        </w:tc>
        <w:tc>
          <w:tcPr>
            <w:tcW w:w="1080" w:type="dxa"/>
            <w:tcBorders>
              <w:top w:val="single" w:sz="4" w:space="0" w:color="auto"/>
              <w:left w:val="single" w:sz="4" w:space="0" w:color="auto"/>
              <w:bottom w:val="single" w:sz="4" w:space="0" w:color="auto"/>
              <w:right w:val="single" w:sz="4" w:space="0" w:color="auto"/>
            </w:tcBorders>
          </w:tcPr>
          <w:p w14:paraId="25F13372" w14:textId="0AA5C620"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7DBA2299"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87.17</w:t>
            </w:r>
          </w:p>
        </w:tc>
        <w:tc>
          <w:tcPr>
            <w:tcW w:w="1080" w:type="dxa"/>
            <w:tcBorders>
              <w:top w:val="single" w:sz="4" w:space="0" w:color="auto"/>
              <w:left w:val="single" w:sz="4" w:space="0" w:color="auto"/>
              <w:bottom w:val="single" w:sz="4" w:space="0" w:color="auto"/>
              <w:right w:val="single" w:sz="4" w:space="0" w:color="auto"/>
            </w:tcBorders>
          </w:tcPr>
          <w:p w14:paraId="4E730490" w14:textId="0ACBC577"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11.1.3.8.1</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2D82EE97" w14:textId="041ACBD3"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 xml:space="preserve">I'm not even sure what this means. Does AP's belonging to a multiple BSSID set refer to the AP's advertised in a </w:t>
            </w:r>
            <w:proofErr w:type="spellStart"/>
            <w:r w:rsidRPr="008D1247">
              <w:rPr>
                <w:rFonts w:ascii="Times New Roman" w:hAnsi="Times New Roman" w:cs="Times New Roman"/>
                <w:sz w:val="16"/>
                <w:szCs w:val="16"/>
              </w:rPr>
              <w:t>multple</w:t>
            </w:r>
            <w:proofErr w:type="spellEnd"/>
            <w:r w:rsidRPr="008D1247">
              <w:rPr>
                <w:rFonts w:ascii="Times New Roman" w:hAnsi="Times New Roman" w:cs="Times New Roman"/>
                <w:sz w:val="16"/>
                <w:szCs w:val="16"/>
              </w:rPr>
              <w:t xml:space="preserve"> BSSID set, or does it refer to APs affiliated with an AP MLD?</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1307EE60" w14:textId="130A097D"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Update the text to refer to APs affiliated with an AP MLD</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2219D3E7" w14:textId="22452F1B" w:rsidR="000577AF" w:rsidRDefault="00885BD1" w:rsidP="000577AF">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32CE324" w14:textId="77777777" w:rsidR="00AA2788" w:rsidRDefault="00AA2788" w:rsidP="000577AF">
            <w:pPr>
              <w:suppressAutoHyphens/>
              <w:spacing w:after="0"/>
              <w:rPr>
                <w:rFonts w:ascii="Times New Roman" w:hAnsi="Times New Roman" w:cs="Times New Roman"/>
                <w:b/>
                <w:sz w:val="16"/>
                <w:szCs w:val="16"/>
              </w:rPr>
            </w:pPr>
          </w:p>
          <w:p w14:paraId="53863AE8" w14:textId="17B89BDE" w:rsidR="00AA2788" w:rsidRPr="009639DD" w:rsidRDefault="00AA2788" w:rsidP="00AA2788">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cited text was moved to clause 35.3.17 as a resolution to CID 1096. The text is updated to clarify that </w:t>
            </w:r>
            <w:r w:rsidR="008044D9">
              <w:rPr>
                <w:rFonts w:ascii="Times New Roman" w:hAnsi="Times New Roman" w:cs="Times New Roman"/>
                <w:bCs/>
                <w:sz w:val="16"/>
                <w:szCs w:val="16"/>
              </w:rPr>
              <w:t>a</w:t>
            </w:r>
            <w:r>
              <w:rPr>
                <w:rFonts w:ascii="Times New Roman" w:hAnsi="Times New Roman" w:cs="Times New Roman"/>
                <w:bCs/>
                <w:sz w:val="16"/>
                <w:szCs w:val="16"/>
              </w:rPr>
              <w:t xml:space="preserve">n AP MLD can have at most one </w:t>
            </w:r>
            <w:r w:rsidR="00FB2608">
              <w:rPr>
                <w:rFonts w:ascii="Times New Roman" w:hAnsi="Times New Roman" w:cs="Times New Roman"/>
                <w:bCs/>
                <w:sz w:val="16"/>
                <w:szCs w:val="16"/>
              </w:rPr>
              <w:t xml:space="preserve">affiliated </w:t>
            </w:r>
            <w:r>
              <w:rPr>
                <w:rFonts w:ascii="Times New Roman" w:hAnsi="Times New Roman" w:cs="Times New Roman"/>
                <w:bCs/>
                <w:sz w:val="16"/>
                <w:szCs w:val="16"/>
              </w:rPr>
              <w:t xml:space="preserve">AP </w:t>
            </w:r>
            <w:r w:rsidR="00FB2608">
              <w:rPr>
                <w:rFonts w:ascii="Times New Roman" w:hAnsi="Times New Roman" w:cs="Times New Roman"/>
                <w:bCs/>
                <w:sz w:val="16"/>
                <w:szCs w:val="16"/>
              </w:rPr>
              <w:t>from a multiple BSSID set.</w:t>
            </w:r>
          </w:p>
          <w:p w14:paraId="5F8EC33A" w14:textId="77777777" w:rsidR="00AA2788" w:rsidRPr="009639DD" w:rsidRDefault="00AA2788" w:rsidP="00AA2788">
            <w:pPr>
              <w:suppressAutoHyphens/>
              <w:spacing w:after="0"/>
              <w:rPr>
                <w:rFonts w:ascii="Times New Roman" w:hAnsi="Times New Roman" w:cs="Times New Roman"/>
                <w:bCs/>
                <w:sz w:val="16"/>
                <w:szCs w:val="16"/>
              </w:rPr>
            </w:pPr>
          </w:p>
          <w:p w14:paraId="32509259" w14:textId="4F41DC1F" w:rsidR="00885BD1" w:rsidRPr="008D1247" w:rsidRDefault="00AA2788" w:rsidP="00AA2788">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994C5B">
              <w:rPr>
                <w:rFonts w:ascii="Times New Roman" w:hAnsi="Times New Roman" w:cs="Times New Roman"/>
                <w:b/>
                <w:sz w:val="16"/>
                <w:szCs w:val="16"/>
              </w:rPr>
              <w:t>0255r</w:t>
            </w:r>
            <w:r w:rsidR="00BC0B9D">
              <w:rPr>
                <w:rFonts w:ascii="Times New Roman" w:hAnsi="Times New Roman" w:cs="Times New Roman"/>
                <w:b/>
                <w:sz w:val="16"/>
                <w:szCs w:val="16"/>
              </w:rPr>
              <w:t>4</w:t>
            </w:r>
            <w:r w:rsidR="00994C5B">
              <w:rPr>
                <w:rFonts w:ascii="Times New Roman" w:hAnsi="Times New Roman" w:cs="Times New Roman"/>
                <w:b/>
                <w:sz w:val="16"/>
                <w:szCs w:val="16"/>
              </w:rPr>
              <w:t xml:space="preserve"> </w:t>
            </w:r>
            <w:r>
              <w:rPr>
                <w:rFonts w:ascii="Times New Roman" w:hAnsi="Times New Roman" w:cs="Times New Roman"/>
                <w:b/>
                <w:sz w:val="16"/>
                <w:szCs w:val="16"/>
              </w:rPr>
              <w:t xml:space="preserve">tagged as </w:t>
            </w:r>
            <w:r w:rsidR="000F50BC">
              <w:rPr>
                <w:rFonts w:ascii="Times New Roman" w:hAnsi="Times New Roman" w:cs="Times New Roman"/>
                <w:b/>
                <w:sz w:val="16"/>
                <w:szCs w:val="16"/>
              </w:rPr>
              <w:t>2275</w:t>
            </w:r>
          </w:p>
        </w:tc>
      </w:tr>
      <w:tr w:rsidR="005F0270" w:rsidRPr="008D1247" w14:paraId="093B14B7" w14:textId="77777777" w:rsidTr="00BE18DB">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02BEE8E" w14:textId="77777777" w:rsidR="005F0270" w:rsidRPr="008D1247" w:rsidRDefault="005F0270"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1095</w:t>
            </w:r>
          </w:p>
        </w:tc>
        <w:tc>
          <w:tcPr>
            <w:tcW w:w="1080" w:type="dxa"/>
            <w:tcBorders>
              <w:top w:val="single" w:sz="4" w:space="0" w:color="auto"/>
              <w:left w:val="single" w:sz="4" w:space="0" w:color="auto"/>
              <w:bottom w:val="single" w:sz="4" w:space="0" w:color="auto"/>
              <w:right w:val="single" w:sz="4" w:space="0" w:color="auto"/>
            </w:tcBorders>
          </w:tcPr>
          <w:p w14:paraId="406B988D" w14:textId="77777777" w:rsidR="005F0270" w:rsidRPr="008D1247" w:rsidRDefault="005F0270"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Alfred Asterjadhi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AC82054" w14:textId="77777777" w:rsidR="005F0270" w:rsidRPr="008D1247" w:rsidRDefault="005F0270"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123.63</w:t>
            </w:r>
          </w:p>
        </w:tc>
        <w:tc>
          <w:tcPr>
            <w:tcW w:w="1080" w:type="dxa"/>
            <w:tcBorders>
              <w:top w:val="single" w:sz="4" w:space="0" w:color="auto"/>
              <w:left w:val="single" w:sz="4" w:space="0" w:color="auto"/>
              <w:bottom w:val="single" w:sz="4" w:space="0" w:color="auto"/>
              <w:right w:val="single" w:sz="4" w:space="0" w:color="auto"/>
            </w:tcBorders>
          </w:tcPr>
          <w:p w14:paraId="6A8D1ED0" w14:textId="77777777" w:rsidR="005F0270" w:rsidRPr="008D1247" w:rsidRDefault="005F0270"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26.17</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42E40BC5" w14:textId="77777777" w:rsidR="005F0270" w:rsidRPr="008D1247" w:rsidRDefault="005F0270"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Not the right location. This should be a requirement at the MLD level. Move to MLO operation (AP MLD side) and specify that the MLD shall not have affiliated APs of the same co-hosted BSS set.</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41A46839" w14:textId="77777777" w:rsidR="005F0270" w:rsidRPr="008D1247" w:rsidRDefault="005F0270"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As in comment.</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5B3F1C83" w14:textId="77777777" w:rsidR="005F0270" w:rsidRDefault="005F0270" w:rsidP="003F655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F35A436" w14:textId="77777777" w:rsidR="005F0270" w:rsidRPr="00FB2608" w:rsidRDefault="005F0270" w:rsidP="003F6551">
            <w:pPr>
              <w:suppressAutoHyphens/>
              <w:spacing w:after="0"/>
              <w:rPr>
                <w:rFonts w:ascii="Times New Roman" w:hAnsi="Times New Roman" w:cs="Times New Roman"/>
                <w:bCs/>
                <w:sz w:val="16"/>
                <w:szCs w:val="16"/>
              </w:rPr>
            </w:pPr>
          </w:p>
          <w:p w14:paraId="67E95E31" w14:textId="78E34330" w:rsidR="005F0270" w:rsidRPr="00FB2608" w:rsidRDefault="005F0270" w:rsidP="003F6551">
            <w:pPr>
              <w:suppressAutoHyphens/>
              <w:spacing w:after="0"/>
              <w:rPr>
                <w:rFonts w:ascii="Times New Roman" w:hAnsi="Times New Roman" w:cs="Times New Roman"/>
                <w:bCs/>
                <w:sz w:val="16"/>
                <w:szCs w:val="16"/>
              </w:rPr>
            </w:pPr>
            <w:r w:rsidRPr="00FB2608">
              <w:rPr>
                <w:rFonts w:ascii="Times New Roman" w:hAnsi="Times New Roman" w:cs="Times New Roman"/>
                <w:bCs/>
                <w:sz w:val="16"/>
                <w:szCs w:val="16"/>
              </w:rPr>
              <w:t>The cited sentence was moved to clause 35.3.17</w:t>
            </w:r>
            <w:r>
              <w:rPr>
                <w:rFonts w:ascii="Times New Roman" w:hAnsi="Times New Roman" w:cs="Times New Roman"/>
                <w:bCs/>
                <w:sz w:val="16"/>
                <w:szCs w:val="16"/>
              </w:rPr>
              <w:t xml:space="preserve"> and updated based on resolution to other comments.</w:t>
            </w:r>
            <w:r w:rsidR="00BE18DB">
              <w:rPr>
                <w:rFonts w:ascii="Times New Roman" w:hAnsi="Times New Roman" w:cs="Times New Roman"/>
                <w:bCs/>
                <w:sz w:val="16"/>
                <w:szCs w:val="16"/>
              </w:rPr>
              <w:t xml:space="preserve"> The titles of the subclause 35.3.17 and that of clause AA.3 were updated to include co-hosted BSSID set.</w:t>
            </w:r>
          </w:p>
          <w:p w14:paraId="7ECF6EF0" w14:textId="77777777" w:rsidR="005F0270" w:rsidRPr="00FB2608" w:rsidRDefault="005F0270" w:rsidP="003F6551">
            <w:pPr>
              <w:suppressAutoHyphens/>
              <w:spacing w:after="0"/>
              <w:rPr>
                <w:rFonts w:ascii="Times New Roman" w:hAnsi="Times New Roman" w:cs="Times New Roman"/>
                <w:bCs/>
                <w:sz w:val="16"/>
                <w:szCs w:val="16"/>
              </w:rPr>
            </w:pPr>
          </w:p>
          <w:p w14:paraId="76DFF807" w14:textId="061A251F" w:rsidR="005F0270" w:rsidRPr="008D1247" w:rsidRDefault="005F0270" w:rsidP="003F6551">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994C5B">
              <w:rPr>
                <w:rFonts w:ascii="Times New Roman" w:hAnsi="Times New Roman" w:cs="Times New Roman"/>
                <w:b/>
                <w:sz w:val="16"/>
                <w:szCs w:val="16"/>
              </w:rPr>
              <w:t>0255r</w:t>
            </w:r>
            <w:r w:rsidR="00BC0B9D">
              <w:rPr>
                <w:rFonts w:ascii="Times New Roman" w:hAnsi="Times New Roman" w:cs="Times New Roman"/>
                <w:b/>
                <w:sz w:val="16"/>
                <w:szCs w:val="16"/>
              </w:rPr>
              <w:t>4</w:t>
            </w:r>
            <w:r w:rsidR="00994C5B">
              <w:rPr>
                <w:rFonts w:ascii="Times New Roman" w:hAnsi="Times New Roman" w:cs="Times New Roman"/>
                <w:b/>
                <w:sz w:val="16"/>
                <w:szCs w:val="16"/>
              </w:rPr>
              <w:t xml:space="preserve"> </w:t>
            </w:r>
            <w:r>
              <w:rPr>
                <w:rFonts w:ascii="Times New Roman" w:hAnsi="Times New Roman" w:cs="Times New Roman"/>
                <w:b/>
                <w:sz w:val="16"/>
                <w:szCs w:val="16"/>
              </w:rPr>
              <w:t>tagged as 1095</w:t>
            </w:r>
          </w:p>
        </w:tc>
      </w:tr>
      <w:tr w:rsidR="000577AF" w:rsidRPr="008D1247" w14:paraId="2DE9E3CF" w14:textId="77777777" w:rsidTr="00BE18DB">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A2E895" w14:textId="5D53CA09"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2292</w:t>
            </w:r>
          </w:p>
        </w:tc>
        <w:tc>
          <w:tcPr>
            <w:tcW w:w="1080" w:type="dxa"/>
            <w:tcBorders>
              <w:top w:val="single" w:sz="4" w:space="0" w:color="auto"/>
              <w:left w:val="single" w:sz="4" w:space="0" w:color="auto"/>
              <w:bottom w:val="single" w:sz="4" w:space="0" w:color="auto"/>
              <w:right w:val="single" w:sz="4" w:space="0" w:color="auto"/>
            </w:tcBorders>
          </w:tcPr>
          <w:p w14:paraId="78C1566C" w14:textId="727AA9DD"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1D5337" w14:textId="4B124DDF"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123.62</w:t>
            </w:r>
          </w:p>
        </w:tc>
        <w:tc>
          <w:tcPr>
            <w:tcW w:w="1080" w:type="dxa"/>
            <w:tcBorders>
              <w:top w:val="single" w:sz="4" w:space="0" w:color="auto"/>
              <w:left w:val="single" w:sz="4" w:space="0" w:color="auto"/>
              <w:bottom w:val="single" w:sz="4" w:space="0" w:color="auto"/>
              <w:right w:val="single" w:sz="4" w:space="0" w:color="auto"/>
            </w:tcBorders>
          </w:tcPr>
          <w:p w14:paraId="7C0E20B2" w14:textId="62990987"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26.17.7</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450943F3" w14:textId="6C8C6490"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This text makes no sense. Does it mean "affiliated APs belonging"? Looking at 26.17.6 in P802.11ax D8.0, I'm not exactly sure how to fix it.</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0F80A1B7" w14:textId="60FAD901"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 xml:space="preserve">Perhaps change the cited sentence </w:t>
            </w:r>
            <w:proofErr w:type="gramStart"/>
            <w:r w:rsidRPr="008D1247">
              <w:rPr>
                <w:rFonts w:ascii="Times New Roman" w:hAnsi="Times New Roman" w:cs="Times New Roman"/>
                <w:sz w:val="16"/>
                <w:szCs w:val="16"/>
              </w:rPr>
              <w:t>to  "</w:t>
            </w:r>
            <w:proofErr w:type="gramEnd"/>
            <w:r w:rsidRPr="008D1247">
              <w:rPr>
                <w:rFonts w:ascii="Times New Roman" w:hAnsi="Times New Roman" w:cs="Times New Roman"/>
                <w:sz w:val="16"/>
                <w:szCs w:val="16"/>
              </w:rPr>
              <w:t>Affiliated APs of an AP MLD that belong to the same co-hosted BSSID shall not be affiliated with an AP MLD."</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17CBDDD6" w14:textId="77777777" w:rsidR="000F50BC" w:rsidRDefault="000F50BC" w:rsidP="000F50B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30A25D3" w14:textId="77777777" w:rsidR="000F50BC" w:rsidRDefault="000F50BC" w:rsidP="000F50BC">
            <w:pPr>
              <w:suppressAutoHyphens/>
              <w:spacing w:after="0"/>
              <w:rPr>
                <w:rFonts w:ascii="Times New Roman" w:hAnsi="Times New Roman" w:cs="Times New Roman"/>
                <w:b/>
                <w:sz w:val="16"/>
                <w:szCs w:val="16"/>
              </w:rPr>
            </w:pPr>
          </w:p>
          <w:p w14:paraId="3759C347" w14:textId="11A0695F" w:rsidR="000F50BC" w:rsidRPr="009639DD" w:rsidRDefault="000F50BC" w:rsidP="000F50BC">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text was moved to clause 35.3.17 as a resolution to CID 1095. The text is updated to clarify that an AP MLD can have at most one affiliated AP from a co-hosted BSSID set.</w:t>
            </w:r>
            <w:r w:rsidR="00BE18DB">
              <w:rPr>
                <w:rFonts w:ascii="Times New Roman" w:hAnsi="Times New Roman" w:cs="Times New Roman"/>
                <w:bCs/>
                <w:sz w:val="16"/>
                <w:szCs w:val="16"/>
              </w:rPr>
              <w:t xml:space="preserve"> The titles of the subclause 35.3.17 and that of clause AA.3 were updated to include co-hosted BSSID set.</w:t>
            </w:r>
          </w:p>
          <w:p w14:paraId="09A55A68" w14:textId="77777777" w:rsidR="000F50BC" w:rsidRPr="009639DD" w:rsidRDefault="000F50BC" w:rsidP="000F50BC">
            <w:pPr>
              <w:suppressAutoHyphens/>
              <w:spacing w:after="0"/>
              <w:rPr>
                <w:rFonts w:ascii="Times New Roman" w:hAnsi="Times New Roman" w:cs="Times New Roman"/>
                <w:bCs/>
                <w:sz w:val="16"/>
                <w:szCs w:val="16"/>
              </w:rPr>
            </w:pPr>
          </w:p>
          <w:p w14:paraId="54C89430" w14:textId="38F34B96" w:rsidR="000577AF" w:rsidRPr="008D1247" w:rsidRDefault="000F50BC" w:rsidP="000F50BC">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994C5B">
              <w:rPr>
                <w:rFonts w:ascii="Times New Roman" w:hAnsi="Times New Roman" w:cs="Times New Roman"/>
                <w:b/>
                <w:sz w:val="16"/>
                <w:szCs w:val="16"/>
              </w:rPr>
              <w:t>0255r</w:t>
            </w:r>
            <w:r w:rsidR="00BC0B9D">
              <w:rPr>
                <w:rFonts w:ascii="Times New Roman" w:hAnsi="Times New Roman" w:cs="Times New Roman"/>
                <w:b/>
                <w:sz w:val="16"/>
                <w:szCs w:val="16"/>
              </w:rPr>
              <w:t>4</w:t>
            </w:r>
            <w:r w:rsidR="00994C5B">
              <w:rPr>
                <w:rFonts w:ascii="Times New Roman" w:hAnsi="Times New Roman" w:cs="Times New Roman"/>
                <w:b/>
                <w:sz w:val="16"/>
                <w:szCs w:val="16"/>
              </w:rPr>
              <w:t xml:space="preserve"> </w:t>
            </w:r>
            <w:r>
              <w:rPr>
                <w:rFonts w:ascii="Times New Roman" w:hAnsi="Times New Roman" w:cs="Times New Roman"/>
                <w:b/>
                <w:sz w:val="16"/>
                <w:szCs w:val="16"/>
              </w:rPr>
              <w:t>tagged as 2292</w:t>
            </w:r>
          </w:p>
        </w:tc>
      </w:tr>
      <w:tr w:rsidR="000577AF" w:rsidRPr="008D1247" w14:paraId="00F91753" w14:textId="77777777" w:rsidTr="00BE18DB">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FCD8280" w14:textId="66D37805"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2540</w:t>
            </w:r>
          </w:p>
        </w:tc>
        <w:tc>
          <w:tcPr>
            <w:tcW w:w="1080" w:type="dxa"/>
            <w:tcBorders>
              <w:top w:val="single" w:sz="4" w:space="0" w:color="auto"/>
              <w:left w:val="single" w:sz="4" w:space="0" w:color="auto"/>
              <w:bottom w:val="single" w:sz="4" w:space="0" w:color="auto"/>
              <w:right w:val="single" w:sz="4" w:space="0" w:color="auto"/>
            </w:tcBorders>
          </w:tcPr>
          <w:p w14:paraId="0A1452AD" w14:textId="59B05804"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Robert Stacey</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8B47929" w14:textId="184245DF"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123.62</w:t>
            </w:r>
          </w:p>
        </w:tc>
        <w:tc>
          <w:tcPr>
            <w:tcW w:w="1080" w:type="dxa"/>
            <w:tcBorders>
              <w:top w:val="single" w:sz="4" w:space="0" w:color="auto"/>
              <w:left w:val="single" w:sz="4" w:space="0" w:color="auto"/>
              <w:bottom w:val="single" w:sz="4" w:space="0" w:color="auto"/>
              <w:right w:val="single" w:sz="4" w:space="0" w:color="auto"/>
            </w:tcBorders>
          </w:tcPr>
          <w:p w14:paraId="4E98EA38" w14:textId="240F6F9D"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26.17.7</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5B5E3564" w14:textId="1263DC66"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Inappropriate passive statement. Normative statements must identify the implementation.</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48332F5E" w14:textId="1C0AF126"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Change to "An AP that belongs to a co-hosted BSSID set shall not be an affiliated AP in an AP MLD if another affiliated AP in the AP MLD is already present in the co-hosted BSSID set."</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759DEBF2" w14:textId="77777777" w:rsidR="000F50BC" w:rsidRDefault="000F50BC" w:rsidP="000F50B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6718ED0" w14:textId="77777777" w:rsidR="000F50BC" w:rsidRDefault="000F50BC" w:rsidP="000F50BC">
            <w:pPr>
              <w:suppressAutoHyphens/>
              <w:spacing w:after="0"/>
              <w:rPr>
                <w:rFonts w:ascii="Times New Roman" w:hAnsi="Times New Roman" w:cs="Times New Roman"/>
                <w:b/>
                <w:sz w:val="16"/>
                <w:szCs w:val="16"/>
              </w:rPr>
            </w:pPr>
          </w:p>
          <w:p w14:paraId="0D808A9F" w14:textId="51F715BC" w:rsidR="000F50BC" w:rsidRPr="009639DD" w:rsidRDefault="000F50BC" w:rsidP="000F50BC">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text was moved to clause 35.3.17 as a resolution to CID 1095. The text is updated to clarify that an AP MLD can have at most one affiliated AP from a co-hosted BSSID set.</w:t>
            </w:r>
            <w:r w:rsidR="00BE18DB">
              <w:rPr>
                <w:rFonts w:ascii="Times New Roman" w:hAnsi="Times New Roman" w:cs="Times New Roman"/>
                <w:bCs/>
                <w:sz w:val="16"/>
                <w:szCs w:val="16"/>
              </w:rPr>
              <w:t xml:space="preserve"> The titles of the subclause 35.3.17 and that of clause AA.3 were updated to include co-hosted BSSID set.</w:t>
            </w:r>
          </w:p>
          <w:p w14:paraId="1752AD10" w14:textId="77777777" w:rsidR="000F50BC" w:rsidRPr="009639DD" w:rsidRDefault="000F50BC" w:rsidP="000F50BC">
            <w:pPr>
              <w:suppressAutoHyphens/>
              <w:spacing w:after="0"/>
              <w:rPr>
                <w:rFonts w:ascii="Times New Roman" w:hAnsi="Times New Roman" w:cs="Times New Roman"/>
                <w:bCs/>
                <w:sz w:val="16"/>
                <w:szCs w:val="16"/>
              </w:rPr>
            </w:pPr>
          </w:p>
          <w:p w14:paraId="6EAD1485" w14:textId="0169E2EF" w:rsidR="000577AF" w:rsidRPr="008D1247" w:rsidRDefault="000F50BC" w:rsidP="000F50BC">
            <w:pPr>
              <w:suppressAutoHyphens/>
              <w:spacing w:after="0"/>
              <w:rPr>
                <w:rFonts w:ascii="Times New Roman" w:hAnsi="Times New Roman" w:cs="Times New Roman"/>
                <w:bCs/>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994C5B">
              <w:rPr>
                <w:rFonts w:ascii="Times New Roman" w:hAnsi="Times New Roman" w:cs="Times New Roman"/>
                <w:b/>
                <w:sz w:val="16"/>
                <w:szCs w:val="16"/>
              </w:rPr>
              <w:t>0255r</w:t>
            </w:r>
            <w:r w:rsidR="00BC0B9D">
              <w:rPr>
                <w:rFonts w:ascii="Times New Roman" w:hAnsi="Times New Roman" w:cs="Times New Roman"/>
                <w:b/>
                <w:sz w:val="16"/>
                <w:szCs w:val="16"/>
              </w:rPr>
              <w:t>4</w:t>
            </w:r>
            <w:r w:rsidR="00994C5B">
              <w:rPr>
                <w:rFonts w:ascii="Times New Roman" w:hAnsi="Times New Roman" w:cs="Times New Roman"/>
                <w:b/>
                <w:sz w:val="16"/>
                <w:szCs w:val="16"/>
              </w:rPr>
              <w:t xml:space="preserve"> </w:t>
            </w:r>
            <w:r>
              <w:rPr>
                <w:rFonts w:ascii="Times New Roman" w:hAnsi="Times New Roman" w:cs="Times New Roman"/>
                <w:b/>
                <w:sz w:val="16"/>
                <w:szCs w:val="16"/>
              </w:rPr>
              <w:t>tagged as 2540</w:t>
            </w:r>
          </w:p>
        </w:tc>
      </w:tr>
      <w:tr w:rsidR="000577AF" w:rsidRPr="008D1247" w14:paraId="34A14290" w14:textId="77777777" w:rsidTr="00BE18DB">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7AA9829" w14:textId="7EA71DA1"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lastRenderedPageBreak/>
              <w:t>1819</w:t>
            </w:r>
          </w:p>
        </w:tc>
        <w:tc>
          <w:tcPr>
            <w:tcW w:w="1080" w:type="dxa"/>
            <w:tcBorders>
              <w:top w:val="single" w:sz="4" w:space="0" w:color="auto"/>
              <w:left w:val="single" w:sz="4" w:space="0" w:color="auto"/>
              <w:bottom w:val="single" w:sz="4" w:space="0" w:color="auto"/>
              <w:right w:val="single" w:sz="4" w:space="0" w:color="auto"/>
            </w:tcBorders>
          </w:tcPr>
          <w:p w14:paraId="569C2CFE" w14:textId="6C28B0BB"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James Yee</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076ECC8" w14:textId="235E468E"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146.25</w:t>
            </w:r>
          </w:p>
        </w:tc>
        <w:tc>
          <w:tcPr>
            <w:tcW w:w="1080" w:type="dxa"/>
            <w:tcBorders>
              <w:top w:val="single" w:sz="4" w:space="0" w:color="auto"/>
              <w:left w:val="single" w:sz="4" w:space="0" w:color="auto"/>
              <w:bottom w:val="single" w:sz="4" w:space="0" w:color="auto"/>
              <w:right w:val="single" w:sz="4" w:space="0" w:color="auto"/>
            </w:tcBorders>
          </w:tcPr>
          <w:p w14:paraId="2D668CB3" w14:textId="726B67E3"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35.3.17</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523072E9" w14:textId="7099294C"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Not sure if a "standalone AP" is well defined.</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27B54437" w14:textId="3ED24F1B" w:rsidR="000577AF" w:rsidRPr="008D1247" w:rsidRDefault="000577AF" w:rsidP="000577A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Clarify</w:t>
            </w:r>
          </w:p>
        </w:tc>
        <w:tc>
          <w:tcPr>
            <w:tcW w:w="4230" w:type="dxa"/>
            <w:tcBorders>
              <w:top w:val="single" w:sz="4" w:space="0" w:color="auto"/>
              <w:left w:val="single" w:sz="4" w:space="0" w:color="auto"/>
              <w:bottom w:val="single" w:sz="4" w:space="0" w:color="auto"/>
              <w:right w:val="single" w:sz="4" w:space="0" w:color="auto"/>
            </w:tcBorders>
            <w:shd w:val="clear" w:color="auto" w:fill="auto"/>
          </w:tcPr>
          <w:p w14:paraId="405D9B80" w14:textId="77777777" w:rsidR="00790834" w:rsidRDefault="00790834" w:rsidP="00790834">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2235012" w14:textId="77777777" w:rsidR="00790834" w:rsidRDefault="00790834" w:rsidP="00790834">
            <w:pPr>
              <w:suppressAutoHyphens/>
              <w:spacing w:after="0"/>
              <w:rPr>
                <w:rFonts w:ascii="Times New Roman" w:hAnsi="Times New Roman" w:cs="Times New Roman"/>
                <w:b/>
                <w:sz w:val="16"/>
                <w:szCs w:val="16"/>
              </w:rPr>
            </w:pPr>
          </w:p>
          <w:p w14:paraId="7FC3A2D1" w14:textId="6770B247" w:rsidR="00790834" w:rsidRPr="009639DD" w:rsidRDefault="00790834" w:rsidP="00790834">
            <w:pPr>
              <w:suppressAutoHyphens/>
              <w:spacing w:after="0"/>
              <w:rPr>
                <w:rFonts w:ascii="Times New Roman" w:hAnsi="Times New Roman" w:cs="Times New Roman"/>
                <w:bCs/>
                <w:sz w:val="16"/>
                <w:szCs w:val="16"/>
              </w:rPr>
            </w:pPr>
            <w:r>
              <w:rPr>
                <w:rFonts w:ascii="Times New Roman" w:hAnsi="Times New Roman" w:cs="Times New Roman"/>
                <w:bCs/>
                <w:sz w:val="16"/>
                <w:szCs w:val="16"/>
              </w:rPr>
              <w:t>Deleted the term standalone AP</w:t>
            </w:r>
            <w:r w:rsidR="00B147B9">
              <w:rPr>
                <w:rFonts w:ascii="Times New Roman" w:hAnsi="Times New Roman" w:cs="Times New Roman"/>
                <w:bCs/>
                <w:sz w:val="16"/>
                <w:szCs w:val="16"/>
              </w:rPr>
              <w:t>. Also updated text in Annex AA</w:t>
            </w:r>
          </w:p>
          <w:p w14:paraId="0F4A3BCB" w14:textId="77777777" w:rsidR="00790834" w:rsidRPr="009639DD" w:rsidRDefault="00790834" w:rsidP="00790834">
            <w:pPr>
              <w:suppressAutoHyphens/>
              <w:spacing w:after="0"/>
              <w:rPr>
                <w:rFonts w:ascii="Times New Roman" w:hAnsi="Times New Roman" w:cs="Times New Roman"/>
                <w:bCs/>
                <w:sz w:val="16"/>
                <w:szCs w:val="16"/>
              </w:rPr>
            </w:pPr>
          </w:p>
          <w:p w14:paraId="20A9FED0" w14:textId="1289A177" w:rsidR="000577AF" w:rsidRPr="008D1247" w:rsidRDefault="00790834" w:rsidP="00790834">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11-21/0255r</w:t>
            </w:r>
            <w:r w:rsidR="00BC0B9D">
              <w:rPr>
                <w:rFonts w:ascii="Times New Roman" w:hAnsi="Times New Roman" w:cs="Times New Roman"/>
                <w:b/>
                <w:sz w:val="16"/>
                <w:szCs w:val="16"/>
              </w:rPr>
              <w:t>4</w:t>
            </w:r>
            <w:r>
              <w:rPr>
                <w:rFonts w:ascii="Times New Roman" w:hAnsi="Times New Roman" w:cs="Times New Roman"/>
                <w:b/>
                <w:sz w:val="16"/>
                <w:szCs w:val="16"/>
              </w:rPr>
              <w:t xml:space="preserve"> tagged as 1819</w:t>
            </w:r>
          </w:p>
        </w:tc>
      </w:tr>
    </w:tbl>
    <w:p w14:paraId="4F45DFCF" w14:textId="0D919562" w:rsidR="00937E0B" w:rsidRDefault="00937E0B">
      <w:pPr>
        <w:rPr>
          <w:rFonts w:ascii="Arial" w:hAnsi="Arial" w:cs="Arial"/>
          <w:b/>
          <w:bCs/>
          <w:color w:val="000000"/>
          <w:w w:val="0"/>
          <w:sz w:val="20"/>
          <w:szCs w:val="20"/>
        </w:rPr>
      </w:pPr>
    </w:p>
    <w:p w14:paraId="251C79F7" w14:textId="77777777" w:rsidR="008D401E" w:rsidRDefault="008D401E">
      <w:pPr>
        <w:rPr>
          <w:rFonts w:ascii="Arial" w:hAnsi="Arial" w:cs="Arial"/>
          <w:b/>
          <w:bCs/>
          <w:color w:val="000000"/>
          <w:w w:val="0"/>
          <w:sz w:val="20"/>
          <w:szCs w:val="20"/>
        </w:rPr>
      </w:pPr>
    </w:p>
    <w:p w14:paraId="6ADB11A9" w14:textId="05003AC2" w:rsidR="005A78C5" w:rsidRPr="00A45307" w:rsidRDefault="005A78C5" w:rsidP="005A78C5">
      <w:pPr>
        <w:rPr>
          <w:rFonts w:ascii="Times New Roman" w:hAnsi="Times New Roman" w:cs="Times New Roman"/>
          <w:b/>
          <w:i/>
          <w:iCs/>
        </w:rPr>
      </w:pPr>
      <w:proofErr w:type="spellStart"/>
      <w:r w:rsidRPr="00A45307">
        <w:rPr>
          <w:rFonts w:ascii="Times New Roman" w:hAnsi="Times New Roman" w:cs="Times New Roman"/>
          <w:b/>
          <w:i/>
          <w:iCs/>
          <w:highlight w:val="yellow"/>
        </w:rPr>
        <w:t>TGbe</w:t>
      </w:r>
      <w:proofErr w:type="spellEnd"/>
      <w:r w:rsidRPr="00A45307">
        <w:rPr>
          <w:rFonts w:ascii="Times New Roman" w:hAnsi="Times New Roman" w:cs="Times New Roman"/>
          <w:b/>
          <w:i/>
          <w:iCs/>
          <w:highlight w:val="yellow"/>
        </w:rPr>
        <w:t xml:space="preserve"> editor: Please note Baseline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D0.4.</w:t>
      </w:r>
    </w:p>
    <w:p w14:paraId="02B2C4DC" w14:textId="77777777" w:rsidR="0099271F" w:rsidRDefault="0099271F" w:rsidP="0099271F">
      <w:pPr>
        <w:pStyle w:val="SP1277840"/>
        <w:spacing w:before="240" w:after="240"/>
        <w:rPr>
          <w:color w:val="000000"/>
          <w:sz w:val="20"/>
          <w:szCs w:val="20"/>
        </w:rPr>
      </w:pPr>
      <w:r>
        <w:rPr>
          <w:rStyle w:val="SC12323600"/>
        </w:rPr>
        <w:t>11.1.3.8 Multiple BSSID procedure</w:t>
      </w:r>
    </w:p>
    <w:p w14:paraId="7F759DBA" w14:textId="1F36CCBE" w:rsidR="00937E0B" w:rsidRDefault="0099271F" w:rsidP="0099271F">
      <w:pPr>
        <w:pStyle w:val="T"/>
        <w:spacing w:after="0" w:line="240" w:lineRule="auto"/>
        <w:rPr>
          <w:rFonts w:ascii="Arial" w:hAnsi="Arial" w:cs="Arial"/>
          <w:b/>
          <w:bCs/>
        </w:rPr>
      </w:pPr>
      <w:r>
        <w:rPr>
          <w:rStyle w:val="SC12323600"/>
        </w:rPr>
        <w:t>11.1.3.8.1 General</w:t>
      </w:r>
    </w:p>
    <w:p w14:paraId="154636BE" w14:textId="03B50E4E" w:rsidR="00DD1745" w:rsidRDefault="00DD1745" w:rsidP="00DD1745">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following paragraph in this subclause as shown below</w:t>
      </w:r>
      <w:r w:rsidRPr="00B56AC9">
        <w:rPr>
          <w:rFonts w:ascii="Times New Roman" w:hAnsi="Times New Roman" w:cs="Times New Roman"/>
          <w:b/>
          <w:bCs/>
          <w:i/>
          <w:iCs/>
          <w:color w:val="000000"/>
          <w:sz w:val="20"/>
          <w:szCs w:val="20"/>
          <w:highlight w:val="yellow"/>
        </w:rPr>
        <w:t xml:space="preserve">: </w:t>
      </w:r>
    </w:p>
    <w:p w14:paraId="13875AE4" w14:textId="507FB665" w:rsidR="00937E0B" w:rsidRDefault="004C3BA7" w:rsidP="0099271F">
      <w:pPr>
        <w:pStyle w:val="T"/>
        <w:spacing w:after="0" w:line="240" w:lineRule="auto"/>
        <w:rPr>
          <w:w w:val="100"/>
        </w:rPr>
      </w:pPr>
      <w:r w:rsidRPr="000D0FE2">
        <w:rPr>
          <w:sz w:val="16"/>
          <w:szCs w:val="16"/>
          <w:highlight w:val="yellow"/>
        </w:rPr>
        <w:t xml:space="preserve">[CID </w:t>
      </w:r>
      <w:r>
        <w:rPr>
          <w:sz w:val="16"/>
          <w:szCs w:val="16"/>
          <w:highlight w:val="yellow"/>
        </w:rPr>
        <w:t>1096]</w:t>
      </w:r>
      <w:del w:id="1" w:author="Abhishek Patil" w:date="2021-03-20T16:08:00Z">
        <w:r w:rsidR="0099271F" w:rsidRPr="0099271F" w:rsidDel="00BD6068">
          <w:rPr>
            <w:w w:val="100"/>
          </w:rPr>
          <w:delText>APs belonging to the same multiple BSSID set shall not be part of the same AP MLD.</w:delText>
        </w:r>
      </w:del>
    </w:p>
    <w:p w14:paraId="4E852D56" w14:textId="77777777" w:rsidR="008D401E" w:rsidDel="00BD6068" w:rsidRDefault="008D401E" w:rsidP="0099271F">
      <w:pPr>
        <w:pStyle w:val="T"/>
        <w:spacing w:after="0" w:line="240" w:lineRule="auto"/>
        <w:rPr>
          <w:del w:id="2" w:author="Abhishek Patil" w:date="2021-03-20T16:08:00Z"/>
          <w:rFonts w:ascii="Arial" w:hAnsi="Arial" w:cs="Arial"/>
          <w:b/>
          <w:bCs/>
        </w:rPr>
      </w:pPr>
    </w:p>
    <w:p w14:paraId="00C57531" w14:textId="6E21952E" w:rsidR="00937E0B" w:rsidRDefault="007620A0" w:rsidP="007620A0">
      <w:pPr>
        <w:autoSpaceDE w:val="0"/>
        <w:autoSpaceDN w:val="0"/>
        <w:adjustRightInd w:val="0"/>
        <w:spacing w:before="360" w:after="240" w:line="240" w:lineRule="auto"/>
        <w:rPr>
          <w:rFonts w:ascii="Times New Roman" w:hAnsi="Times New Roman" w:cs="Times New Roman"/>
          <w:color w:val="000000"/>
          <w:sz w:val="24"/>
          <w:szCs w:val="24"/>
        </w:rPr>
      </w:pPr>
      <w:r>
        <w:rPr>
          <w:rStyle w:val="SC144058"/>
        </w:rPr>
        <w:t>26.17.7 Co-hosted BSSID set</w:t>
      </w:r>
    </w:p>
    <w:p w14:paraId="4F6F90FC" w14:textId="77777777" w:rsidR="00DD1745" w:rsidRDefault="00DD1745" w:rsidP="00DD1745">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following paragraph in this subclause as shown below</w:t>
      </w:r>
      <w:r w:rsidRPr="00B56AC9">
        <w:rPr>
          <w:rFonts w:ascii="Times New Roman" w:hAnsi="Times New Roman" w:cs="Times New Roman"/>
          <w:b/>
          <w:bCs/>
          <w:i/>
          <w:iCs/>
          <w:color w:val="000000"/>
          <w:sz w:val="20"/>
          <w:szCs w:val="20"/>
          <w:highlight w:val="yellow"/>
        </w:rPr>
        <w:t xml:space="preserve">: </w:t>
      </w:r>
    </w:p>
    <w:p w14:paraId="0BD1D6C3" w14:textId="4AAD360B" w:rsidR="007620A0" w:rsidRPr="00937E0B" w:rsidDel="00BD6068" w:rsidRDefault="004C3BA7" w:rsidP="00DD1745">
      <w:pPr>
        <w:autoSpaceDE w:val="0"/>
        <w:autoSpaceDN w:val="0"/>
        <w:adjustRightInd w:val="0"/>
        <w:spacing w:before="160" w:line="240" w:lineRule="auto"/>
        <w:rPr>
          <w:del w:id="3" w:author="Abhishek Patil" w:date="2021-03-20T16:08:00Z"/>
          <w:rFonts w:ascii="Times New Roman" w:hAnsi="Times New Roman" w:cs="Times New Roman"/>
          <w:color w:val="000000"/>
          <w:sz w:val="24"/>
          <w:szCs w:val="24"/>
        </w:rPr>
      </w:pPr>
      <w:r w:rsidRPr="000D0FE2">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1095]</w:t>
      </w:r>
      <w:del w:id="4" w:author="Abhishek Patil" w:date="2021-03-20T16:08:00Z">
        <w:r w:rsidR="007620A0" w:rsidRPr="007620A0" w:rsidDel="00BD6068">
          <w:rPr>
            <w:rFonts w:ascii="Times New Roman" w:hAnsi="Times New Roman" w:cs="Times New Roman"/>
            <w:color w:val="000000"/>
            <w:sz w:val="20"/>
            <w:szCs w:val="20"/>
            <w:u w:val="single"/>
          </w:rPr>
          <w:delText>APs belonging to the same co-hosted BSSID set shall not be part of the same AP MLD.</w:delText>
        </w:r>
      </w:del>
    </w:p>
    <w:p w14:paraId="6D86363E" w14:textId="37EBCF74" w:rsidR="007620A0" w:rsidRDefault="007620A0" w:rsidP="00DE643F">
      <w:pPr>
        <w:autoSpaceDE w:val="0"/>
        <w:autoSpaceDN w:val="0"/>
        <w:adjustRightInd w:val="0"/>
        <w:spacing w:before="240" w:after="240" w:line="240" w:lineRule="auto"/>
        <w:rPr>
          <w:rFonts w:ascii="Arial" w:hAnsi="Arial" w:cs="Arial"/>
          <w:b/>
          <w:bCs/>
          <w:color w:val="000000"/>
          <w:sz w:val="20"/>
          <w:szCs w:val="20"/>
        </w:rPr>
      </w:pPr>
    </w:p>
    <w:p w14:paraId="63D41A40" w14:textId="13C6505C" w:rsidR="00DE1DE3" w:rsidRDefault="00DE1DE3" w:rsidP="00DE1DE3">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title of clause 35.3.17 as shown below</w:t>
      </w:r>
      <w:r w:rsidRPr="00B56AC9">
        <w:rPr>
          <w:rFonts w:ascii="Times New Roman" w:hAnsi="Times New Roman" w:cs="Times New Roman"/>
          <w:b/>
          <w:bCs/>
          <w:i/>
          <w:iCs/>
          <w:color w:val="000000"/>
          <w:sz w:val="20"/>
          <w:szCs w:val="20"/>
          <w:highlight w:val="yellow"/>
        </w:rPr>
        <w:t xml:space="preserve">: </w:t>
      </w:r>
    </w:p>
    <w:p w14:paraId="322D7D84" w14:textId="5906ECCB" w:rsidR="00937E0B" w:rsidRPr="00937E0B" w:rsidRDefault="00DE643F" w:rsidP="00DE643F">
      <w:pPr>
        <w:autoSpaceDE w:val="0"/>
        <w:autoSpaceDN w:val="0"/>
        <w:adjustRightInd w:val="0"/>
        <w:spacing w:before="240" w:after="240" w:line="240" w:lineRule="auto"/>
        <w:rPr>
          <w:rFonts w:ascii="Times New Roman" w:hAnsi="Times New Roman" w:cs="Times New Roman"/>
          <w:color w:val="000000"/>
          <w:sz w:val="24"/>
          <w:szCs w:val="24"/>
        </w:rPr>
      </w:pPr>
      <w:r w:rsidRPr="00DE643F">
        <w:rPr>
          <w:rFonts w:ascii="Arial" w:hAnsi="Arial" w:cs="Arial"/>
          <w:b/>
          <w:bCs/>
          <w:color w:val="000000"/>
          <w:sz w:val="20"/>
          <w:szCs w:val="20"/>
        </w:rPr>
        <w:t xml:space="preserve">35.3.17 </w:t>
      </w:r>
      <w:ins w:id="5" w:author="Abhishek Patil" w:date="2021-03-28T17:57:00Z">
        <w:r w:rsidR="008176FB">
          <w:rPr>
            <w:rFonts w:ascii="Arial" w:hAnsi="Arial" w:cs="Arial"/>
            <w:b/>
            <w:bCs/>
            <w:color w:val="000000"/>
            <w:sz w:val="20"/>
            <w:szCs w:val="20"/>
          </w:rPr>
          <w:t>Multi-Link operation in a multiple BSSID set or co-hosted BSSID set</w:t>
        </w:r>
      </w:ins>
      <w:del w:id="6" w:author="Abhishek Patil" w:date="2021-03-28T17:57:00Z">
        <w:r w:rsidRPr="00DE643F" w:rsidDel="008176FB">
          <w:rPr>
            <w:rFonts w:ascii="Arial" w:hAnsi="Arial" w:cs="Arial"/>
            <w:b/>
            <w:bCs/>
            <w:color w:val="000000"/>
            <w:sz w:val="20"/>
            <w:szCs w:val="20"/>
          </w:rPr>
          <w:delText>Multi-BSSID</w:delText>
        </w:r>
      </w:del>
      <w:r w:rsidR="00B65382" w:rsidRPr="000D0FE2">
        <w:rPr>
          <w:rFonts w:ascii="Times New Roman" w:hAnsi="Times New Roman" w:cs="Times New Roman"/>
          <w:color w:val="000000"/>
          <w:sz w:val="16"/>
          <w:szCs w:val="16"/>
          <w:highlight w:val="yellow"/>
        </w:rPr>
        <w:t xml:space="preserve">[CID </w:t>
      </w:r>
      <w:r w:rsidR="00B65382">
        <w:rPr>
          <w:rFonts w:ascii="Times New Roman" w:hAnsi="Times New Roman" w:cs="Times New Roman"/>
          <w:color w:val="000000"/>
          <w:sz w:val="16"/>
          <w:szCs w:val="16"/>
          <w:highlight w:val="yellow"/>
        </w:rPr>
        <w:t>1095, 2292, 2540]</w:t>
      </w:r>
    </w:p>
    <w:p w14:paraId="0D970595" w14:textId="77777777" w:rsidR="00DD1745" w:rsidRDefault="00DD1745" w:rsidP="00DD1745">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following paragraph in this subclause as shown below</w:t>
      </w:r>
      <w:r w:rsidRPr="00B56AC9">
        <w:rPr>
          <w:rFonts w:ascii="Times New Roman" w:hAnsi="Times New Roman" w:cs="Times New Roman"/>
          <w:b/>
          <w:bCs/>
          <w:i/>
          <w:iCs/>
          <w:color w:val="000000"/>
          <w:sz w:val="20"/>
          <w:szCs w:val="20"/>
          <w:highlight w:val="yellow"/>
        </w:rPr>
        <w:t xml:space="preserve">: </w:t>
      </w:r>
    </w:p>
    <w:p w14:paraId="04950D5F" w14:textId="16FEE50B" w:rsidR="0023291F" w:rsidRDefault="004C3BA7" w:rsidP="00937E0B">
      <w:pPr>
        <w:autoSpaceDE w:val="0"/>
        <w:autoSpaceDN w:val="0"/>
        <w:adjustRightInd w:val="0"/>
        <w:spacing w:before="240" w:after="0" w:line="240" w:lineRule="auto"/>
        <w:jc w:val="both"/>
        <w:rPr>
          <w:ins w:id="7" w:author="Abhishek Patil" w:date="2021-03-20T16:11: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 xml:space="preserve">1096, </w:t>
      </w:r>
      <w:proofErr w:type="gramStart"/>
      <w:r>
        <w:rPr>
          <w:rFonts w:ascii="Times New Roman" w:hAnsi="Times New Roman" w:cs="Times New Roman"/>
          <w:color w:val="000000"/>
          <w:sz w:val="16"/>
          <w:szCs w:val="16"/>
          <w:highlight w:val="yellow"/>
        </w:rPr>
        <w:t>2275]</w:t>
      </w:r>
      <w:ins w:id="8" w:author="Abhishek Patil" w:date="2021-03-20T16:11:00Z">
        <w:r w:rsidR="0023291F">
          <w:rPr>
            <w:rFonts w:ascii="Times New Roman" w:hAnsi="Times New Roman" w:cs="Times New Roman"/>
            <w:color w:val="000000"/>
            <w:sz w:val="20"/>
            <w:szCs w:val="20"/>
          </w:rPr>
          <w:t>An</w:t>
        </w:r>
        <w:proofErr w:type="gramEnd"/>
        <w:r w:rsidR="0023291F">
          <w:rPr>
            <w:rFonts w:ascii="Times New Roman" w:hAnsi="Times New Roman" w:cs="Times New Roman"/>
            <w:color w:val="000000"/>
            <w:sz w:val="20"/>
            <w:szCs w:val="20"/>
          </w:rPr>
          <w:t xml:space="preserve"> AP MLD </w:t>
        </w:r>
      </w:ins>
      <w:ins w:id="9" w:author="Abhishek Patil" w:date="2021-03-20T17:17:00Z">
        <w:r w:rsidR="006278F7">
          <w:rPr>
            <w:rFonts w:ascii="Times New Roman" w:hAnsi="Times New Roman" w:cs="Times New Roman"/>
            <w:color w:val="000000"/>
            <w:sz w:val="20"/>
            <w:szCs w:val="20"/>
          </w:rPr>
          <w:t xml:space="preserve">shall not have more than one </w:t>
        </w:r>
      </w:ins>
      <w:ins w:id="10" w:author="Abhishek Patil" w:date="2021-03-21T13:48:00Z">
        <w:r w:rsidR="007F13BB">
          <w:rPr>
            <w:rFonts w:ascii="Times New Roman" w:hAnsi="Times New Roman" w:cs="Times New Roman"/>
            <w:color w:val="000000"/>
            <w:sz w:val="20"/>
            <w:szCs w:val="20"/>
          </w:rPr>
          <w:t xml:space="preserve">affiliated </w:t>
        </w:r>
      </w:ins>
      <w:ins w:id="11" w:author="Abhishek Patil" w:date="2021-03-20T17:17:00Z">
        <w:r w:rsidR="006278F7">
          <w:rPr>
            <w:rFonts w:ascii="Times New Roman" w:hAnsi="Times New Roman" w:cs="Times New Roman"/>
            <w:color w:val="000000"/>
            <w:sz w:val="20"/>
            <w:szCs w:val="20"/>
          </w:rPr>
          <w:t>AP</w:t>
        </w:r>
      </w:ins>
      <w:ins w:id="12" w:author="Abhishek Patil" w:date="2021-03-28T16:41:00Z">
        <w:r w:rsidR="00100A0E">
          <w:rPr>
            <w:rFonts w:ascii="Times New Roman" w:hAnsi="Times New Roman" w:cs="Times New Roman"/>
            <w:color w:val="000000"/>
            <w:sz w:val="20"/>
            <w:szCs w:val="20"/>
          </w:rPr>
          <w:t xml:space="preserve"> amongst AP</w:t>
        </w:r>
      </w:ins>
      <w:ins w:id="13" w:author="Abhishek Patil" w:date="2021-03-21T13:48:00Z">
        <w:r w:rsidR="007F13BB">
          <w:rPr>
            <w:rFonts w:ascii="Times New Roman" w:hAnsi="Times New Roman" w:cs="Times New Roman"/>
            <w:color w:val="000000"/>
            <w:sz w:val="20"/>
            <w:szCs w:val="20"/>
          </w:rPr>
          <w:t>s</w:t>
        </w:r>
      </w:ins>
      <w:ins w:id="14" w:author="Abhishek Patil" w:date="2021-03-20T17:17:00Z">
        <w:r w:rsidR="006278F7">
          <w:rPr>
            <w:rFonts w:ascii="Times New Roman" w:hAnsi="Times New Roman" w:cs="Times New Roman"/>
            <w:color w:val="000000"/>
            <w:sz w:val="20"/>
            <w:szCs w:val="20"/>
          </w:rPr>
          <w:t xml:space="preserve"> </w:t>
        </w:r>
      </w:ins>
      <w:ins w:id="15" w:author="Abhishek Patil" w:date="2021-03-21T13:48:00Z">
        <w:r w:rsidR="007F13BB">
          <w:rPr>
            <w:rFonts w:ascii="Times New Roman" w:hAnsi="Times New Roman" w:cs="Times New Roman"/>
            <w:color w:val="000000"/>
            <w:sz w:val="20"/>
            <w:szCs w:val="20"/>
          </w:rPr>
          <w:t>that are members of the</w:t>
        </w:r>
      </w:ins>
      <w:ins w:id="16" w:author="Abhishek Patil" w:date="2021-03-20T17:17:00Z">
        <w:r w:rsidR="00814B18">
          <w:rPr>
            <w:rFonts w:ascii="Times New Roman" w:hAnsi="Times New Roman" w:cs="Times New Roman"/>
            <w:color w:val="000000"/>
            <w:sz w:val="20"/>
            <w:szCs w:val="20"/>
          </w:rPr>
          <w:t xml:space="preserve"> same</w:t>
        </w:r>
      </w:ins>
      <w:ins w:id="17" w:author="Abhishek Patil" w:date="2021-03-20T16:11:00Z">
        <w:r w:rsidR="0023291F">
          <w:rPr>
            <w:rFonts w:ascii="Times New Roman" w:hAnsi="Times New Roman" w:cs="Times New Roman"/>
            <w:color w:val="000000"/>
            <w:sz w:val="20"/>
            <w:szCs w:val="20"/>
          </w:rPr>
          <w:t xml:space="preserve"> multiple BSSID set.</w:t>
        </w:r>
      </w:ins>
    </w:p>
    <w:p w14:paraId="38B8F84B" w14:textId="636BF18F" w:rsidR="00814B18" w:rsidRDefault="004C3BA7" w:rsidP="00814B18">
      <w:pPr>
        <w:autoSpaceDE w:val="0"/>
        <w:autoSpaceDN w:val="0"/>
        <w:adjustRightInd w:val="0"/>
        <w:spacing w:before="240" w:after="0" w:line="240" w:lineRule="auto"/>
        <w:jc w:val="both"/>
        <w:rPr>
          <w:ins w:id="18" w:author="Abhishek Patil" w:date="2021-03-20T17:18: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 xml:space="preserve">1095, 2292, </w:t>
      </w:r>
      <w:proofErr w:type="gramStart"/>
      <w:r>
        <w:rPr>
          <w:rFonts w:ascii="Times New Roman" w:hAnsi="Times New Roman" w:cs="Times New Roman"/>
          <w:color w:val="000000"/>
          <w:sz w:val="16"/>
          <w:szCs w:val="16"/>
          <w:highlight w:val="yellow"/>
        </w:rPr>
        <w:t>2540]</w:t>
      </w:r>
      <w:ins w:id="19" w:author="Abhishek Patil" w:date="2021-03-20T17:18:00Z">
        <w:r w:rsidR="00814B18">
          <w:rPr>
            <w:rFonts w:ascii="Times New Roman" w:hAnsi="Times New Roman" w:cs="Times New Roman"/>
            <w:color w:val="000000"/>
            <w:sz w:val="20"/>
            <w:szCs w:val="20"/>
          </w:rPr>
          <w:t>An</w:t>
        </w:r>
        <w:proofErr w:type="gramEnd"/>
        <w:r w:rsidR="00814B18">
          <w:rPr>
            <w:rFonts w:ascii="Times New Roman" w:hAnsi="Times New Roman" w:cs="Times New Roman"/>
            <w:color w:val="000000"/>
            <w:sz w:val="20"/>
            <w:szCs w:val="20"/>
          </w:rPr>
          <w:t xml:space="preserve"> AP MLD shall not have more than </w:t>
        </w:r>
      </w:ins>
      <w:ins w:id="20" w:author="Abhishek Patil" w:date="2021-03-28T16:31:00Z">
        <w:r w:rsidR="00732C13">
          <w:rPr>
            <w:rFonts w:ascii="Times New Roman" w:hAnsi="Times New Roman" w:cs="Times New Roman"/>
            <w:color w:val="000000"/>
            <w:sz w:val="20"/>
            <w:szCs w:val="20"/>
          </w:rPr>
          <w:t xml:space="preserve">one </w:t>
        </w:r>
      </w:ins>
      <w:ins w:id="21" w:author="Abhishek Patil" w:date="2021-03-21T13:49:00Z">
        <w:r w:rsidR="00B45958">
          <w:rPr>
            <w:rFonts w:ascii="Times New Roman" w:hAnsi="Times New Roman" w:cs="Times New Roman"/>
            <w:color w:val="000000"/>
            <w:sz w:val="20"/>
            <w:szCs w:val="20"/>
          </w:rPr>
          <w:t>affiliated</w:t>
        </w:r>
      </w:ins>
      <w:ins w:id="22" w:author="Abhishek Patil" w:date="2021-03-20T17:18:00Z">
        <w:r w:rsidR="00814B18">
          <w:rPr>
            <w:rFonts w:ascii="Times New Roman" w:hAnsi="Times New Roman" w:cs="Times New Roman"/>
            <w:color w:val="000000"/>
            <w:sz w:val="20"/>
            <w:szCs w:val="20"/>
          </w:rPr>
          <w:t xml:space="preserve"> AP</w:t>
        </w:r>
      </w:ins>
      <w:ins w:id="23" w:author="Abhishek Patil" w:date="2021-03-28T16:44:00Z">
        <w:r w:rsidR="00E73684">
          <w:rPr>
            <w:rFonts w:ascii="Times New Roman" w:hAnsi="Times New Roman" w:cs="Times New Roman"/>
            <w:color w:val="000000"/>
            <w:sz w:val="20"/>
            <w:szCs w:val="20"/>
          </w:rPr>
          <w:t xml:space="preserve"> amongst AP</w:t>
        </w:r>
      </w:ins>
      <w:ins w:id="24" w:author="Abhishek Patil" w:date="2021-03-21T13:49:00Z">
        <w:r w:rsidR="00B45958">
          <w:rPr>
            <w:rFonts w:ascii="Times New Roman" w:hAnsi="Times New Roman" w:cs="Times New Roman"/>
            <w:color w:val="000000"/>
            <w:sz w:val="20"/>
            <w:szCs w:val="20"/>
          </w:rPr>
          <w:t xml:space="preserve">s that are members of the same </w:t>
        </w:r>
      </w:ins>
      <w:ins w:id="25" w:author="Abhishek Patil" w:date="2021-03-20T17:18:00Z">
        <w:r w:rsidR="00814B18">
          <w:rPr>
            <w:rFonts w:ascii="Times New Roman" w:hAnsi="Times New Roman" w:cs="Times New Roman"/>
            <w:color w:val="000000"/>
            <w:sz w:val="20"/>
            <w:szCs w:val="20"/>
          </w:rPr>
          <w:t>co-hosted BSSID set.</w:t>
        </w:r>
      </w:ins>
    </w:p>
    <w:p w14:paraId="16350AF2" w14:textId="0F8F7571" w:rsidR="00937E0B" w:rsidRDefault="004C3BA7" w:rsidP="00E13EE9">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1819]</w:t>
      </w:r>
      <w:r w:rsidR="00937E0B" w:rsidRPr="00937E0B">
        <w:rPr>
          <w:rFonts w:ascii="Times New Roman" w:hAnsi="Times New Roman" w:cs="Times New Roman"/>
          <w:color w:val="000000"/>
          <w:sz w:val="20"/>
          <w:szCs w:val="20"/>
        </w:rPr>
        <w:t xml:space="preserve">Each AP affiliated with an MLD shall be independently configured to operate as a transmitted or </w:t>
      </w:r>
      <w:ins w:id="26" w:author="Abhishek Patil" w:date="2021-03-20T17:14:00Z">
        <w:r w:rsidR="00685A1A">
          <w:rPr>
            <w:rFonts w:ascii="Times New Roman" w:hAnsi="Times New Roman" w:cs="Times New Roman"/>
            <w:color w:val="000000"/>
            <w:sz w:val="20"/>
            <w:szCs w:val="20"/>
          </w:rPr>
          <w:t xml:space="preserve">as a </w:t>
        </w:r>
      </w:ins>
      <w:r w:rsidR="00937E0B" w:rsidRPr="00937E0B">
        <w:rPr>
          <w:rFonts w:ascii="Times New Roman" w:hAnsi="Times New Roman" w:cs="Times New Roman"/>
          <w:color w:val="000000"/>
          <w:sz w:val="20"/>
          <w:szCs w:val="20"/>
        </w:rPr>
        <w:t xml:space="preserve">nontransmitted BSSID </w:t>
      </w:r>
      <w:del w:id="27" w:author="Abhishek Patil" w:date="2021-03-20T17:14:00Z">
        <w:r w:rsidR="00937E0B" w:rsidRPr="00937E0B" w:rsidDel="00685A1A">
          <w:rPr>
            <w:rFonts w:ascii="Times New Roman" w:hAnsi="Times New Roman" w:cs="Times New Roman"/>
            <w:color w:val="000000"/>
            <w:sz w:val="20"/>
            <w:szCs w:val="20"/>
          </w:rPr>
          <w:delText xml:space="preserve">of </w:delText>
        </w:r>
      </w:del>
      <w:ins w:id="28" w:author="Abhishek Patil" w:date="2021-03-20T17:14:00Z">
        <w:r w:rsidR="00685A1A">
          <w:rPr>
            <w:rFonts w:ascii="Times New Roman" w:hAnsi="Times New Roman" w:cs="Times New Roman"/>
            <w:color w:val="000000"/>
            <w:sz w:val="20"/>
            <w:szCs w:val="20"/>
          </w:rPr>
          <w:t>in</w:t>
        </w:r>
        <w:r w:rsidR="00685A1A" w:rsidRPr="00937E0B">
          <w:rPr>
            <w:rFonts w:ascii="Times New Roman" w:hAnsi="Times New Roman" w:cs="Times New Roman"/>
            <w:color w:val="000000"/>
            <w:sz w:val="20"/>
            <w:szCs w:val="20"/>
          </w:rPr>
          <w:t xml:space="preserve"> </w:t>
        </w:r>
      </w:ins>
      <w:r w:rsidR="00937E0B" w:rsidRPr="00937E0B">
        <w:rPr>
          <w:rFonts w:ascii="Times New Roman" w:hAnsi="Times New Roman" w:cs="Times New Roman"/>
          <w:color w:val="000000"/>
          <w:sz w:val="20"/>
          <w:szCs w:val="20"/>
        </w:rPr>
        <w:t xml:space="preserve">a multiple BSSID set, or as an AP belonging to a co-hosted BSSID set, or as </w:t>
      </w:r>
      <w:del w:id="29" w:author="Abhishek Patil" w:date="2021-03-28T19:28:00Z">
        <w:r w:rsidR="00937E0B" w:rsidRPr="00937E0B" w:rsidDel="00BE6EF5">
          <w:rPr>
            <w:rFonts w:ascii="Times New Roman" w:hAnsi="Times New Roman" w:cs="Times New Roman"/>
            <w:color w:val="000000"/>
            <w:sz w:val="20"/>
            <w:szCs w:val="20"/>
          </w:rPr>
          <w:delText xml:space="preserve">a </w:delText>
        </w:r>
      </w:del>
      <w:del w:id="30" w:author="Abhishek Patil" w:date="2021-03-20T17:15:00Z">
        <w:r w:rsidR="00937E0B" w:rsidRPr="00937E0B" w:rsidDel="004D19BB">
          <w:rPr>
            <w:rFonts w:ascii="Times New Roman" w:hAnsi="Times New Roman" w:cs="Times New Roman"/>
            <w:color w:val="000000"/>
            <w:sz w:val="20"/>
            <w:szCs w:val="20"/>
          </w:rPr>
          <w:delText xml:space="preserve">standalone </w:delText>
        </w:r>
      </w:del>
      <w:ins w:id="31" w:author="Abhishek Patil" w:date="2021-03-20T17:15:00Z">
        <w:r w:rsidR="004D19BB">
          <w:rPr>
            <w:rFonts w:ascii="Times New Roman" w:hAnsi="Times New Roman" w:cs="Times New Roman"/>
            <w:color w:val="000000"/>
            <w:sz w:val="20"/>
            <w:szCs w:val="20"/>
          </w:rPr>
          <w:t>an</w:t>
        </w:r>
        <w:r w:rsidR="004D19BB" w:rsidRPr="00937E0B">
          <w:rPr>
            <w:rFonts w:ascii="Times New Roman" w:hAnsi="Times New Roman" w:cs="Times New Roman"/>
            <w:color w:val="000000"/>
            <w:sz w:val="20"/>
            <w:szCs w:val="20"/>
          </w:rPr>
          <w:t xml:space="preserve"> </w:t>
        </w:r>
      </w:ins>
      <w:r w:rsidR="00937E0B" w:rsidRPr="00937E0B">
        <w:rPr>
          <w:rFonts w:ascii="Times New Roman" w:hAnsi="Times New Roman" w:cs="Times New Roman"/>
          <w:color w:val="000000"/>
          <w:sz w:val="20"/>
          <w:szCs w:val="20"/>
        </w:rPr>
        <w:t xml:space="preserve">AP that is not part of either a multiple BSSID set or </w:t>
      </w:r>
      <w:ins w:id="32" w:author="Abhishek Patil" w:date="2021-03-28T16:56:00Z">
        <w:r w:rsidR="00E13EE9">
          <w:rPr>
            <w:rFonts w:ascii="Times New Roman" w:hAnsi="Times New Roman" w:cs="Times New Roman"/>
            <w:color w:val="000000"/>
            <w:sz w:val="20"/>
            <w:szCs w:val="20"/>
          </w:rPr>
          <w:t xml:space="preserve">a </w:t>
        </w:r>
      </w:ins>
      <w:r w:rsidR="00937E0B" w:rsidRPr="00937E0B">
        <w:rPr>
          <w:rFonts w:ascii="Times New Roman" w:hAnsi="Times New Roman" w:cs="Times New Roman"/>
          <w:color w:val="000000"/>
          <w:sz w:val="20"/>
          <w:szCs w:val="20"/>
        </w:rPr>
        <w:t>co-hosted BSSID set. Annex AA provides example configurations.</w:t>
      </w:r>
    </w:p>
    <w:p w14:paraId="6461DB77" w14:textId="03EC6EDB" w:rsidR="00DE1DE3" w:rsidRDefault="00DE1DE3" w:rsidP="00E13EE9">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3F6784C0" w14:textId="218813C5" w:rsidR="00DE1DE3" w:rsidRDefault="00DE1DE3" w:rsidP="00DE1DE3">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title of clause AA.3 as shown below</w:t>
      </w:r>
      <w:r w:rsidRPr="00B56AC9">
        <w:rPr>
          <w:rFonts w:ascii="Times New Roman" w:hAnsi="Times New Roman" w:cs="Times New Roman"/>
          <w:b/>
          <w:bCs/>
          <w:i/>
          <w:iCs/>
          <w:color w:val="000000"/>
          <w:sz w:val="20"/>
          <w:szCs w:val="20"/>
          <w:highlight w:val="yellow"/>
        </w:rPr>
        <w:t xml:space="preserve">: </w:t>
      </w:r>
    </w:p>
    <w:p w14:paraId="73E93116" w14:textId="2810FE36" w:rsidR="00DE1DE3" w:rsidRDefault="00B65382" w:rsidP="00E13EE9">
      <w:pPr>
        <w:suppressAutoHyphens/>
        <w:autoSpaceDE w:val="0"/>
        <w:autoSpaceDN w:val="0"/>
        <w:adjustRightInd w:val="0"/>
        <w:spacing w:before="240" w:after="0" w:line="240" w:lineRule="auto"/>
        <w:jc w:val="both"/>
        <w:rPr>
          <w:rStyle w:val="SC214028"/>
          <w:sz w:val="23"/>
          <w:szCs w:val="23"/>
        </w:rPr>
      </w:pPr>
      <w:r w:rsidRPr="000D0FE2">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 xml:space="preserve">1095, 2292, </w:t>
      </w:r>
      <w:proofErr w:type="gramStart"/>
      <w:r>
        <w:rPr>
          <w:rFonts w:ascii="Times New Roman" w:hAnsi="Times New Roman" w:cs="Times New Roman"/>
          <w:color w:val="000000"/>
          <w:sz w:val="16"/>
          <w:szCs w:val="16"/>
          <w:highlight w:val="yellow"/>
        </w:rPr>
        <w:t>2540]</w:t>
      </w:r>
      <w:r w:rsidR="00DE1DE3">
        <w:rPr>
          <w:rStyle w:val="SC214028"/>
          <w:sz w:val="23"/>
          <w:szCs w:val="23"/>
        </w:rPr>
        <w:t>AA</w:t>
      </w:r>
      <w:proofErr w:type="gramEnd"/>
      <w:r w:rsidR="00DE1DE3">
        <w:rPr>
          <w:rStyle w:val="SC214028"/>
          <w:sz w:val="23"/>
          <w:szCs w:val="23"/>
        </w:rPr>
        <w:t>.3 Example illustrating the relationship between multi-link operation and multiple BSSID set</w:t>
      </w:r>
      <w:ins w:id="33" w:author="Abhishek Patil" w:date="2021-03-28T17:58:00Z">
        <w:r w:rsidR="00DE1DE3">
          <w:rPr>
            <w:rStyle w:val="SC214028"/>
            <w:sz w:val="23"/>
            <w:szCs w:val="23"/>
          </w:rPr>
          <w:t xml:space="preserve"> or co</w:t>
        </w:r>
      </w:ins>
      <w:ins w:id="34" w:author="Abhishek Patil" w:date="2021-03-28T17:59:00Z">
        <w:r w:rsidR="00DE1DE3">
          <w:rPr>
            <w:rStyle w:val="SC214028"/>
            <w:sz w:val="23"/>
            <w:szCs w:val="23"/>
          </w:rPr>
          <w:t>-hosted BSSID set</w:t>
        </w:r>
      </w:ins>
    </w:p>
    <w:p w14:paraId="5E0B49D7" w14:textId="66319F0E" w:rsidR="001B1EEF" w:rsidRDefault="001B1EEF" w:rsidP="001B1EEF">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lastRenderedPageBreak/>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3</w:t>
      </w:r>
      <w:r w:rsidRPr="001B1EEF">
        <w:rPr>
          <w:rFonts w:ascii="Times New Roman" w:hAnsi="Times New Roman" w:cs="Times New Roman"/>
          <w:b/>
          <w:bCs/>
          <w:i/>
          <w:iCs/>
          <w:color w:val="000000"/>
          <w:sz w:val="20"/>
          <w:szCs w:val="20"/>
          <w:highlight w:val="yellow"/>
          <w:vertAlign w:val="superscript"/>
        </w:rPr>
        <w:t>rd</w:t>
      </w:r>
      <w:r>
        <w:rPr>
          <w:rFonts w:ascii="Times New Roman" w:hAnsi="Times New Roman" w:cs="Times New Roman"/>
          <w:b/>
          <w:bCs/>
          <w:i/>
          <w:iCs/>
          <w:color w:val="000000"/>
          <w:sz w:val="20"/>
          <w:szCs w:val="20"/>
          <w:highlight w:val="yellow"/>
        </w:rPr>
        <w:t xml:space="preserve"> and 4</w:t>
      </w:r>
      <w:r w:rsidRPr="001B1EEF">
        <w:rPr>
          <w:rFonts w:ascii="Times New Roman" w:hAnsi="Times New Roman" w:cs="Times New Roman"/>
          <w:b/>
          <w:bCs/>
          <w:i/>
          <w:iCs/>
          <w:color w:val="000000"/>
          <w:sz w:val="20"/>
          <w:szCs w:val="20"/>
          <w:highlight w:val="yellow"/>
          <w:vertAlign w:val="superscript"/>
        </w:rPr>
        <w:t>th</w:t>
      </w:r>
      <w:r>
        <w:rPr>
          <w:rFonts w:ascii="Times New Roman" w:hAnsi="Times New Roman" w:cs="Times New Roman"/>
          <w:b/>
          <w:bCs/>
          <w:i/>
          <w:iCs/>
          <w:color w:val="000000"/>
          <w:sz w:val="20"/>
          <w:szCs w:val="20"/>
          <w:highlight w:val="yellow"/>
        </w:rPr>
        <w:t xml:space="preserve"> paragraph in clause AA.3 as shown below</w:t>
      </w:r>
      <w:r w:rsidRPr="00B56AC9">
        <w:rPr>
          <w:rFonts w:ascii="Times New Roman" w:hAnsi="Times New Roman" w:cs="Times New Roman"/>
          <w:b/>
          <w:bCs/>
          <w:i/>
          <w:iCs/>
          <w:color w:val="000000"/>
          <w:sz w:val="20"/>
          <w:szCs w:val="20"/>
          <w:highlight w:val="yellow"/>
        </w:rPr>
        <w:t xml:space="preserve">: </w:t>
      </w:r>
    </w:p>
    <w:p w14:paraId="2EF524CD" w14:textId="0FAD7F2D" w:rsidR="008D401E" w:rsidRPr="00BC0826" w:rsidRDefault="0019271C" w:rsidP="00612899">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w:t>
      </w:r>
      <w:r>
        <w:rPr>
          <w:rFonts w:ascii="Times New Roman" w:hAnsi="Times New Roman" w:cs="Times New Roman"/>
          <w:color w:val="000000"/>
          <w:sz w:val="16"/>
          <w:szCs w:val="16"/>
          <w:highlight w:val="yellow"/>
        </w:rPr>
        <w:t>#</w:t>
      </w:r>
      <w:proofErr w:type="gramStart"/>
      <w:r>
        <w:rPr>
          <w:rFonts w:ascii="Times New Roman" w:hAnsi="Times New Roman" w:cs="Times New Roman"/>
          <w:color w:val="000000"/>
          <w:sz w:val="16"/>
          <w:szCs w:val="16"/>
          <w:highlight w:val="yellow"/>
        </w:rPr>
        <w:t>1]</w:t>
      </w:r>
      <w:r w:rsidR="00BC0826" w:rsidRPr="00BC0826">
        <w:rPr>
          <w:rFonts w:ascii="Times New Roman" w:hAnsi="Times New Roman" w:cs="Times New Roman"/>
          <w:color w:val="000000"/>
          <w:sz w:val="20"/>
          <w:szCs w:val="20"/>
        </w:rPr>
        <w:t>The</w:t>
      </w:r>
      <w:proofErr w:type="gramEnd"/>
      <w:r w:rsidR="00BC0826" w:rsidRPr="00BC0826">
        <w:rPr>
          <w:rFonts w:ascii="Times New Roman" w:hAnsi="Times New Roman" w:cs="Times New Roman"/>
          <w:color w:val="000000"/>
          <w:sz w:val="20"/>
          <w:szCs w:val="20"/>
        </w:rPr>
        <w:t xml:space="preserve"> first example illustrates the case where APs on each link belong to a multiple BSSID set. </w:t>
      </w:r>
      <w:del w:id="35" w:author="Abhishek Patil" w:date="2021-04-14T16:18:00Z">
        <w:r w:rsidR="00BC0826" w:rsidRPr="00BC0826" w:rsidDel="00D32181">
          <w:rPr>
            <w:rFonts w:ascii="Times New Roman" w:hAnsi="Times New Roman" w:cs="Times New Roman"/>
            <w:color w:val="000000"/>
            <w:sz w:val="20"/>
            <w:szCs w:val="20"/>
          </w:rPr>
          <w:delText xml:space="preserve">By </w:delText>
        </w:r>
      </w:del>
      <w:ins w:id="36" w:author="Abhishek Patil" w:date="2021-04-14T16:18:00Z">
        <w:r w:rsidR="00D32181">
          <w:rPr>
            <w:rFonts w:ascii="Times New Roman" w:hAnsi="Times New Roman" w:cs="Times New Roman"/>
            <w:color w:val="000000"/>
            <w:sz w:val="20"/>
            <w:szCs w:val="20"/>
          </w:rPr>
          <w:t xml:space="preserve">Since by </w:t>
        </w:r>
      </w:ins>
      <w:r w:rsidR="00BC0826" w:rsidRPr="00BC0826">
        <w:rPr>
          <w:rFonts w:ascii="Times New Roman" w:hAnsi="Times New Roman" w:cs="Times New Roman"/>
          <w:color w:val="000000"/>
          <w:sz w:val="20"/>
          <w:szCs w:val="20"/>
        </w:rPr>
        <w:t xml:space="preserve">definition, </w:t>
      </w:r>
      <w:del w:id="37" w:author="Abhishek Patil" w:date="2021-04-14T16:18:00Z">
        <w:r w:rsidR="00BC0826" w:rsidRPr="00BC0826" w:rsidDel="00D32181">
          <w:rPr>
            <w:rFonts w:ascii="Times New Roman" w:hAnsi="Times New Roman" w:cs="Times New Roman"/>
            <w:color w:val="000000"/>
            <w:sz w:val="20"/>
            <w:szCs w:val="20"/>
          </w:rPr>
          <w:delText xml:space="preserve">since </w:delText>
        </w:r>
      </w:del>
      <w:r w:rsidR="00BC0826" w:rsidRPr="00BC0826">
        <w:rPr>
          <w:rFonts w:ascii="Times New Roman" w:hAnsi="Times New Roman" w:cs="Times New Roman"/>
          <w:color w:val="000000"/>
          <w:sz w:val="20"/>
          <w:szCs w:val="20"/>
        </w:rPr>
        <w:t>APs affiliated with an AP MLD have the same properties (such as security), APs in a multiple BSSID set on a link are not part of the same AP MLD. Figure AA-6 (Example of APs from multiple BSSID set on all links in a multi-link setup) shows an example where APs affiliated with an MLD belong to a multiple BSSID set on their respective link. Further, APs within the same MLD may correspond to a transmitted or nontransmitted BSSID.</w:t>
      </w:r>
    </w:p>
    <w:p w14:paraId="3DA266F3" w14:textId="26DD82B2" w:rsidR="002770CD" w:rsidRDefault="002770CD" w:rsidP="002770CD">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w:t>
      </w:r>
      <w:r>
        <w:rPr>
          <w:rFonts w:ascii="Times New Roman" w:hAnsi="Times New Roman" w:cs="Times New Roman"/>
          <w:b/>
          <w:bCs/>
          <w:i/>
          <w:iCs/>
          <w:color w:val="000000"/>
          <w:sz w:val="20"/>
          <w:szCs w:val="20"/>
          <w:highlight w:val="yellow"/>
        </w:rPr>
        <w:t>Figure AA-6 remains unchanged</w:t>
      </w:r>
      <w:r w:rsidRPr="00B56AC9">
        <w:rPr>
          <w:rFonts w:ascii="Times New Roman" w:hAnsi="Times New Roman" w:cs="Times New Roman"/>
          <w:b/>
          <w:bCs/>
          <w:i/>
          <w:iCs/>
          <w:color w:val="000000"/>
          <w:sz w:val="20"/>
          <w:szCs w:val="20"/>
          <w:highlight w:val="yellow"/>
        </w:rPr>
        <w:t xml:space="preserve">: </w:t>
      </w:r>
    </w:p>
    <w:p w14:paraId="74A97618" w14:textId="5F82F77A" w:rsidR="007B284F" w:rsidRDefault="0019271C" w:rsidP="007B284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w:t>
      </w:r>
      <w:r>
        <w:rPr>
          <w:rFonts w:ascii="Times New Roman" w:hAnsi="Times New Roman" w:cs="Times New Roman"/>
          <w:color w:val="000000"/>
          <w:sz w:val="16"/>
          <w:szCs w:val="16"/>
          <w:highlight w:val="yellow"/>
        </w:rPr>
        <w:t>#1]</w:t>
      </w:r>
      <w:r w:rsidR="007B284F" w:rsidRPr="007B284F">
        <w:rPr>
          <w:rFonts w:ascii="Times New Roman" w:hAnsi="Times New Roman" w:cs="Times New Roman"/>
          <w:color w:val="000000"/>
          <w:sz w:val="20"/>
          <w:szCs w:val="20"/>
        </w:rPr>
        <w:t xml:space="preserve">Figure AA-6 (Example of APs from multiple BSSID set on all links in a multi-link setup) illustrates that APs corresponding to BSSID-x and BSSID-y are part of the multiple BSSID set on link 1 and belong to different MLDs (MLD 1 and MLD 3, respectively). On link 1, AP-y, affiliated with MLD 3, corresponds to the transmitted BSSID </w:t>
      </w:r>
      <w:ins w:id="38" w:author="Abhishek Patil" w:date="2021-04-14T16:23:00Z">
        <w:r w:rsidR="00543E50">
          <w:rPr>
            <w:rFonts w:ascii="Times New Roman" w:hAnsi="Times New Roman" w:cs="Times New Roman"/>
            <w:color w:val="000000"/>
            <w:sz w:val="20"/>
            <w:szCs w:val="20"/>
          </w:rPr>
          <w:t xml:space="preserve">(depicted as BSSID-y [T]) </w:t>
        </w:r>
      </w:ins>
      <w:r w:rsidR="007B284F" w:rsidRPr="007B284F">
        <w:rPr>
          <w:rFonts w:ascii="Times New Roman" w:hAnsi="Times New Roman" w:cs="Times New Roman"/>
          <w:color w:val="000000"/>
          <w:sz w:val="20"/>
          <w:szCs w:val="20"/>
        </w:rPr>
        <w:t xml:space="preserve">for the multiple BSSID set on link 1. On link 2, there are three APs that are part of the same multiple BSSID set and each belongs to a different MLD. AP-q, affiliated with MLD 2, corresponds to the transmitted BSSID </w:t>
      </w:r>
      <w:ins w:id="39" w:author="Abhishek Patil" w:date="2021-04-14T16:23:00Z">
        <w:r w:rsidR="00543E50">
          <w:rPr>
            <w:rFonts w:ascii="Times New Roman" w:hAnsi="Times New Roman" w:cs="Times New Roman"/>
            <w:color w:val="000000"/>
            <w:sz w:val="20"/>
            <w:szCs w:val="20"/>
          </w:rPr>
          <w:t xml:space="preserve">(depicted as BSSID-q [T]) </w:t>
        </w:r>
      </w:ins>
      <w:r w:rsidR="007B284F" w:rsidRPr="007B284F">
        <w:rPr>
          <w:rFonts w:ascii="Times New Roman" w:hAnsi="Times New Roman" w:cs="Times New Roman"/>
          <w:color w:val="000000"/>
          <w:sz w:val="20"/>
          <w:szCs w:val="20"/>
        </w:rPr>
        <w:t xml:space="preserve">for the multiple BSSID set on link 2. On link 3, there are three APs which are part of the same multiple BSSID set and two of the APs belongs to two different MLDs. AP-a, affiliated with MLD 1, corresponds to the transmitted BSSID </w:t>
      </w:r>
      <w:ins w:id="40" w:author="Abhishek Patil" w:date="2021-04-14T16:24:00Z">
        <w:r w:rsidR="00543E50">
          <w:rPr>
            <w:rFonts w:ascii="Times New Roman" w:hAnsi="Times New Roman" w:cs="Times New Roman"/>
            <w:color w:val="000000"/>
            <w:sz w:val="20"/>
            <w:szCs w:val="20"/>
          </w:rPr>
          <w:t xml:space="preserve">(depicted as BSSID-a [T]) </w:t>
        </w:r>
      </w:ins>
      <w:r w:rsidR="007B284F" w:rsidRPr="007B284F">
        <w:rPr>
          <w:rFonts w:ascii="Times New Roman" w:hAnsi="Times New Roman" w:cs="Times New Roman"/>
          <w:color w:val="000000"/>
          <w:sz w:val="20"/>
          <w:szCs w:val="20"/>
        </w:rPr>
        <w:t>for the multiple BSSID set on link 3. AP-c is a not affiliated with any MLD</w:t>
      </w:r>
    </w:p>
    <w:p w14:paraId="30233511" w14:textId="77777777" w:rsidR="007B284F" w:rsidRPr="007B284F" w:rsidRDefault="007B284F" w:rsidP="007B284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DA37019" w14:textId="18CD82FF" w:rsidR="002C3B93" w:rsidRDefault="002C3B93" w:rsidP="002C3B93">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w:t>
      </w:r>
      <w:r w:rsidR="0044244D">
        <w:rPr>
          <w:rFonts w:ascii="Times New Roman" w:hAnsi="Times New Roman" w:cs="Times New Roman"/>
          <w:b/>
          <w:bCs/>
          <w:i/>
          <w:iCs/>
          <w:color w:val="000000"/>
          <w:sz w:val="20"/>
          <w:szCs w:val="20"/>
          <w:highlight w:val="yellow"/>
        </w:rPr>
        <w:t>5</w:t>
      </w:r>
      <w:r w:rsidR="0044244D" w:rsidRPr="0044244D">
        <w:rPr>
          <w:rFonts w:ascii="Times New Roman" w:hAnsi="Times New Roman" w:cs="Times New Roman"/>
          <w:b/>
          <w:bCs/>
          <w:i/>
          <w:iCs/>
          <w:color w:val="000000"/>
          <w:sz w:val="20"/>
          <w:szCs w:val="20"/>
          <w:highlight w:val="yellow"/>
          <w:vertAlign w:val="superscript"/>
        </w:rPr>
        <w:t>th</w:t>
      </w:r>
      <w:r w:rsidR="005C115C">
        <w:rPr>
          <w:rFonts w:ascii="Times New Roman" w:hAnsi="Times New Roman" w:cs="Times New Roman"/>
          <w:b/>
          <w:bCs/>
          <w:i/>
          <w:iCs/>
          <w:color w:val="000000"/>
          <w:sz w:val="20"/>
          <w:szCs w:val="20"/>
          <w:highlight w:val="yellow"/>
        </w:rPr>
        <w:t xml:space="preserve"> &amp; 6</w:t>
      </w:r>
      <w:r w:rsidR="005C115C" w:rsidRPr="005C115C">
        <w:rPr>
          <w:rFonts w:ascii="Times New Roman" w:hAnsi="Times New Roman" w:cs="Times New Roman"/>
          <w:b/>
          <w:bCs/>
          <w:i/>
          <w:iCs/>
          <w:color w:val="000000"/>
          <w:sz w:val="20"/>
          <w:szCs w:val="20"/>
          <w:highlight w:val="yellow"/>
          <w:vertAlign w:val="superscript"/>
        </w:rPr>
        <w:t>th</w:t>
      </w:r>
      <w:r w:rsidR="005C115C">
        <w:rPr>
          <w:rFonts w:ascii="Times New Roman" w:hAnsi="Times New Roman" w:cs="Times New Roman"/>
          <w:b/>
          <w:bCs/>
          <w:i/>
          <w:iCs/>
          <w:color w:val="000000"/>
          <w:sz w:val="20"/>
          <w:szCs w:val="20"/>
          <w:highlight w:val="yellow"/>
        </w:rPr>
        <w:t xml:space="preserve"> </w:t>
      </w:r>
      <w:r w:rsidR="0044244D">
        <w:rPr>
          <w:rFonts w:ascii="Times New Roman" w:hAnsi="Times New Roman" w:cs="Times New Roman"/>
          <w:b/>
          <w:bCs/>
          <w:i/>
          <w:iCs/>
          <w:color w:val="000000"/>
          <w:sz w:val="20"/>
          <w:szCs w:val="20"/>
          <w:highlight w:val="yellow"/>
        </w:rPr>
        <w:t xml:space="preserve">paragraph </w:t>
      </w:r>
      <w:r w:rsidR="005C115C">
        <w:rPr>
          <w:rFonts w:ascii="Times New Roman" w:hAnsi="Times New Roman" w:cs="Times New Roman"/>
          <w:b/>
          <w:bCs/>
          <w:i/>
          <w:iCs/>
          <w:color w:val="000000"/>
          <w:sz w:val="20"/>
          <w:szCs w:val="20"/>
          <w:highlight w:val="yellow"/>
        </w:rPr>
        <w:t>and Figure AA.7 in</w:t>
      </w:r>
      <w:r>
        <w:rPr>
          <w:rFonts w:ascii="Times New Roman" w:hAnsi="Times New Roman" w:cs="Times New Roman"/>
          <w:b/>
          <w:bCs/>
          <w:i/>
          <w:iCs/>
          <w:color w:val="000000"/>
          <w:sz w:val="20"/>
          <w:szCs w:val="20"/>
          <w:highlight w:val="yellow"/>
        </w:rPr>
        <w:t xml:space="preserve"> clause AA.3 as shown below</w:t>
      </w:r>
      <w:r w:rsidRPr="00B56AC9">
        <w:rPr>
          <w:rFonts w:ascii="Times New Roman" w:hAnsi="Times New Roman" w:cs="Times New Roman"/>
          <w:b/>
          <w:bCs/>
          <w:i/>
          <w:iCs/>
          <w:color w:val="000000"/>
          <w:sz w:val="20"/>
          <w:szCs w:val="20"/>
          <w:highlight w:val="yellow"/>
        </w:rPr>
        <w:t xml:space="preserve">: </w:t>
      </w:r>
    </w:p>
    <w:p w14:paraId="657BE568" w14:textId="0D984757" w:rsidR="002C3B93" w:rsidRDefault="00275F9E" w:rsidP="00E13EE9">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1819</w:t>
      </w:r>
      <w:r w:rsidR="00360A11">
        <w:rPr>
          <w:rFonts w:ascii="Times New Roman" w:hAnsi="Times New Roman" w:cs="Times New Roman"/>
          <w:color w:val="000000"/>
          <w:sz w:val="16"/>
          <w:szCs w:val="16"/>
          <w:highlight w:val="yellow"/>
        </w:rPr>
        <w:t>, #1</w:t>
      </w:r>
      <w:r>
        <w:rPr>
          <w:rFonts w:ascii="Times New Roman" w:hAnsi="Times New Roman" w:cs="Times New Roman"/>
          <w:color w:val="000000"/>
          <w:sz w:val="16"/>
          <w:szCs w:val="16"/>
          <w:highlight w:val="yellow"/>
        </w:rPr>
        <w:t>]</w:t>
      </w:r>
      <w:r w:rsidR="002C3B93" w:rsidRPr="002C3B93">
        <w:rPr>
          <w:rFonts w:ascii="Times New Roman" w:hAnsi="Times New Roman" w:cs="Times New Roman"/>
          <w:color w:val="000000"/>
          <w:sz w:val="20"/>
          <w:szCs w:val="20"/>
        </w:rPr>
        <w:t xml:space="preserve">The second example illustrates the case where APs affiliated with an MLD belong to a mix of </w:t>
      </w:r>
      <w:ins w:id="41" w:author="Abhishek Patil" w:date="2021-03-28T21:32:00Z">
        <w:r w:rsidR="00CE5F64">
          <w:rPr>
            <w:rFonts w:ascii="Times New Roman" w:hAnsi="Times New Roman" w:cs="Times New Roman"/>
            <w:color w:val="000000"/>
            <w:sz w:val="20"/>
            <w:szCs w:val="20"/>
          </w:rPr>
          <w:t xml:space="preserve">a </w:t>
        </w:r>
      </w:ins>
      <w:r w:rsidR="002C3B93" w:rsidRPr="002C3B93">
        <w:rPr>
          <w:rFonts w:ascii="Times New Roman" w:hAnsi="Times New Roman" w:cs="Times New Roman"/>
          <w:color w:val="000000"/>
          <w:sz w:val="20"/>
          <w:szCs w:val="20"/>
        </w:rPr>
        <w:t>multiple BSSID set</w:t>
      </w:r>
      <w:ins w:id="42" w:author="Abhishek Patil" w:date="2021-03-28T22:33:00Z">
        <w:r w:rsidR="000D3E21">
          <w:rPr>
            <w:rFonts w:ascii="Times New Roman" w:hAnsi="Times New Roman" w:cs="Times New Roman"/>
            <w:color w:val="000000"/>
            <w:sz w:val="20"/>
            <w:szCs w:val="20"/>
          </w:rPr>
          <w:t>,</w:t>
        </w:r>
      </w:ins>
      <w:r w:rsidR="002C3B93" w:rsidRPr="002C3B93">
        <w:rPr>
          <w:rFonts w:ascii="Times New Roman" w:hAnsi="Times New Roman" w:cs="Times New Roman"/>
          <w:color w:val="000000"/>
          <w:sz w:val="20"/>
          <w:szCs w:val="20"/>
        </w:rPr>
        <w:t xml:space="preserve"> </w:t>
      </w:r>
      <w:del w:id="43" w:author="Abhishek Patil" w:date="2021-03-28T22:33:00Z">
        <w:r w:rsidR="002C3B93" w:rsidRPr="002C3B93" w:rsidDel="000D3E21">
          <w:rPr>
            <w:rFonts w:ascii="Times New Roman" w:hAnsi="Times New Roman" w:cs="Times New Roman"/>
            <w:color w:val="000000"/>
            <w:sz w:val="20"/>
            <w:szCs w:val="20"/>
          </w:rPr>
          <w:delText xml:space="preserve">and </w:delText>
        </w:r>
      </w:del>
      <w:r w:rsidR="002C3B93" w:rsidRPr="002C3B93">
        <w:rPr>
          <w:rFonts w:ascii="Times New Roman" w:hAnsi="Times New Roman" w:cs="Times New Roman"/>
          <w:color w:val="000000"/>
          <w:sz w:val="20"/>
          <w:szCs w:val="20"/>
        </w:rPr>
        <w:t xml:space="preserve">a co-hosted BSSID set </w:t>
      </w:r>
      <w:del w:id="44" w:author="Abhishek Patil" w:date="2021-03-28T21:33:00Z">
        <w:r w:rsidR="002C3B93" w:rsidRPr="002C3B93" w:rsidDel="00CE5F64">
          <w:rPr>
            <w:rFonts w:ascii="Times New Roman" w:hAnsi="Times New Roman" w:cs="Times New Roman"/>
            <w:color w:val="000000"/>
            <w:sz w:val="20"/>
            <w:szCs w:val="20"/>
          </w:rPr>
          <w:delText xml:space="preserve">or </w:delText>
        </w:r>
      </w:del>
      <w:ins w:id="45" w:author="Abhishek Patil" w:date="2021-03-28T21:33:00Z">
        <w:r w:rsidR="00CE5F64">
          <w:rPr>
            <w:rFonts w:ascii="Times New Roman" w:hAnsi="Times New Roman" w:cs="Times New Roman"/>
            <w:color w:val="000000"/>
            <w:sz w:val="20"/>
            <w:szCs w:val="20"/>
          </w:rPr>
          <w:t>and</w:t>
        </w:r>
        <w:r w:rsidR="00CE5F64" w:rsidRPr="002C3B93">
          <w:rPr>
            <w:rFonts w:ascii="Times New Roman" w:hAnsi="Times New Roman" w:cs="Times New Roman"/>
            <w:color w:val="000000"/>
            <w:sz w:val="20"/>
            <w:szCs w:val="20"/>
          </w:rPr>
          <w:t xml:space="preserve"> </w:t>
        </w:r>
      </w:ins>
      <w:del w:id="46" w:author="Abhishek Patil" w:date="2021-03-28T22:33:00Z">
        <w:r w:rsidR="002C3B93" w:rsidRPr="002C3B93" w:rsidDel="0020697A">
          <w:rPr>
            <w:rFonts w:ascii="Times New Roman" w:hAnsi="Times New Roman" w:cs="Times New Roman"/>
            <w:color w:val="000000"/>
            <w:sz w:val="20"/>
            <w:szCs w:val="20"/>
          </w:rPr>
          <w:delText xml:space="preserve">is </w:delText>
        </w:r>
      </w:del>
      <w:r w:rsidR="002C3B93" w:rsidRPr="002C3B93">
        <w:rPr>
          <w:rFonts w:ascii="Times New Roman" w:hAnsi="Times New Roman" w:cs="Times New Roman"/>
          <w:color w:val="000000"/>
          <w:sz w:val="20"/>
          <w:szCs w:val="20"/>
        </w:rPr>
        <w:t>a</w:t>
      </w:r>
      <w:ins w:id="47" w:author="Abhishek Patil" w:date="2021-03-28T21:33:00Z">
        <w:r w:rsidR="00CE5F64">
          <w:rPr>
            <w:rFonts w:ascii="Times New Roman" w:hAnsi="Times New Roman" w:cs="Times New Roman"/>
            <w:color w:val="000000"/>
            <w:sz w:val="20"/>
            <w:szCs w:val="20"/>
          </w:rPr>
          <w:t>n AP that is not a member of multiple BSSID set or a co-hosted BSSID set</w:t>
        </w:r>
      </w:ins>
      <w:del w:id="48" w:author="Abhishek Patil" w:date="2021-03-28T21:33:00Z">
        <w:r w:rsidR="002C3B93" w:rsidRPr="002C3B93" w:rsidDel="00CE5F64">
          <w:rPr>
            <w:rFonts w:ascii="Times New Roman" w:hAnsi="Times New Roman" w:cs="Times New Roman"/>
            <w:color w:val="000000"/>
            <w:sz w:val="20"/>
            <w:szCs w:val="20"/>
          </w:rPr>
          <w:delText xml:space="preserve"> standalone AP</w:delText>
        </w:r>
      </w:del>
      <w:r w:rsidR="002C3B93" w:rsidRPr="002C3B93">
        <w:rPr>
          <w:rFonts w:ascii="Times New Roman" w:hAnsi="Times New Roman" w:cs="Times New Roman"/>
          <w:color w:val="000000"/>
          <w:sz w:val="20"/>
          <w:szCs w:val="20"/>
        </w:rPr>
        <w:t xml:space="preserve">. </w:t>
      </w:r>
      <w:ins w:id="49" w:author="Abhishek Patil" w:date="2021-03-28T22:44:00Z">
        <w:r w:rsidR="00355333">
          <w:rPr>
            <w:rFonts w:ascii="Times New Roman" w:hAnsi="Times New Roman" w:cs="Times New Roman"/>
            <w:color w:val="000000"/>
            <w:sz w:val="20"/>
            <w:szCs w:val="20"/>
          </w:rPr>
          <w:t xml:space="preserve">Since </w:t>
        </w:r>
      </w:ins>
      <w:del w:id="50" w:author="Abhishek Patil" w:date="2021-03-28T22:44:00Z">
        <w:r w:rsidR="002C3B93" w:rsidRPr="002C3B93" w:rsidDel="00355333">
          <w:rPr>
            <w:rFonts w:ascii="Times New Roman" w:hAnsi="Times New Roman" w:cs="Times New Roman"/>
            <w:color w:val="000000"/>
            <w:sz w:val="20"/>
            <w:szCs w:val="20"/>
          </w:rPr>
          <w:delText xml:space="preserve">By </w:delText>
        </w:r>
      </w:del>
      <w:ins w:id="51" w:author="Abhishek Patil" w:date="2021-03-28T22:44:00Z">
        <w:r w:rsidR="00355333">
          <w:rPr>
            <w:rFonts w:ascii="Times New Roman" w:hAnsi="Times New Roman" w:cs="Times New Roman"/>
            <w:color w:val="000000"/>
            <w:sz w:val="20"/>
            <w:szCs w:val="20"/>
          </w:rPr>
          <w:t>b</w:t>
        </w:r>
        <w:r w:rsidR="00355333" w:rsidRPr="002C3B93">
          <w:rPr>
            <w:rFonts w:ascii="Times New Roman" w:hAnsi="Times New Roman" w:cs="Times New Roman"/>
            <w:color w:val="000000"/>
            <w:sz w:val="20"/>
            <w:szCs w:val="20"/>
          </w:rPr>
          <w:t xml:space="preserve">y </w:t>
        </w:r>
      </w:ins>
      <w:r w:rsidR="002C3B93" w:rsidRPr="002C3B93">
        <w:rPr>
          <w:rFonts w:ascii="Times New Roman" w:hAnsi="Times New Roman" w:cs="Times New Roman"/>
          <w:color w:val="000000"/>
          <w:sz w:val="20"/>
          <w:szCs w:val="20"/>
        </w:rPr>
        <w:t xml:space="preserve">definition, </w:t>
      </w:r>
      <w:del w:id="52" w:author="Abhishek Patil" w:date="2021-03-28T22:44:00Z">
        <w:r w:rsidR="002C3B93" w:rsidRPr="002C3B93" w:rsidDel="00355333">
          <w:rPr>
            <w:rFonts w:ascii="Times New Roman" w:hAnsi="Times New Roman" w:cs="Times New Roman"/>
            <w:color w:val="000000"/>
            <w:sz w:val="20"/>
            <w:szCs w:val="20"/>
          </w:rPr>
          <w:delText xml:space="preserve">since </w:delText>
        </w:r>
      </w:del>
      <w:r w:rsidR="002C3B93" w:rsidRPr="002C3B93">
        <w:rPr>
          <w:rFonts w:ascii="Times New Roman" w:hAnsi="Times New Roman" w:cs="Times New Roman"/>
          <w:color w:val="000000"/>
          <w:sz w:val="20"/>
          <w:szCs w:val="20"/>
        </w:rPr>
        <w:t>APs affiliated with an AP MLD have same properties (such as security), APs in a co-hosted BSSID set on a link are not part of the same AP MLD. Figure AA-7 (Example of mix of multiple BSSID set, co-hosted set and standalone AP in a</w:t>
      </w:r>
      <w:r w:rsidR="00DD7A27">
        <w:rPr>
          <w:rFonts w:ascii="Times New Roman" w:hAnsi="Times New Roman" w:cs="Times New Roman"/>
          <w:color w:val="000000"/>
          <w:sz w:val="20"/>
          <w:szCs w:val="20"/>
        </w:rPr>
        <w:t xml:space="preserve"> </w:t>
      </w:r>
      <w:r w:rsidR="00DD7A27" w:rsidRPr="00DD7A27">
        <w:rPr>
          <w:rFonts w:ascii="Times New Roman" w:hAnsi="Times New Roman" w:cs="Times New Roman"/>
          <w:color w:val="000000"/>
          <w:sz w:val="20"/>
          <w:szCs w:val="20"/>
        </w:rPr>
        <w:t>multi-link setup) shows an example where APs affiliated with an MLD belong to a mix of multiple BSSID set, co-hosted set or is a standalone AP on their respective link.</w:t>
      </w:r>
    </w:p>
    <w:p w14:paraId="7484FD95" w14:textId="771BB60F" w:rsidR="00DD7A27" w:rsidRDefault="005A0327" w:rsidP="00D758E7">
      <w:pPr>
        <w:suppressAutoHyphens/>
        <w:autoSpaceDE w:val="0"/>
        <w:autoSpaceDN w:val="0"/>
        <w:adjustRightInd w:val="0"/>
        <w:spacing w:before="240" w:after="0" w:line="240" w:lineRule="auto"/>
        <w:jc w:val="center"/>
        <w:rPr>
          <w:rFonts w:ascii="Times New Roman" w:hAnsi="Times New Roman" w:cs="Times New Roman"/>
          <w:color w:val="000000"/>
          <w:sz w:val="20"/>
          <w:szCs w:val="20"/>
        </w:rPr>
      </w:pPr>
      <w:r w:rsidRPr="005A0327">
        <w:rPr>
          <w:noProof/>
        </w:rPr>
        <w:drawing>
          <wp:inline distT="0" distB="0" distL="0" distR="0" wp14:anchorId="7D2462E5" wp14:editId="77F2D85C">
            <wp:extent cx="5276850" cy="2800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6850" cy="2800350"/>
                    </a:xfrm>
                    <a:prstGeom prst="rect">
                      <a:avLst/>
                    </a:prstGeom>
                  </pic:spPr>
                </pic:pic>
              </a:graphicData>
            </a:graphic>
          </wp:inline>
        </w:drawing>
      </w:r>
    </w:p>
    <w:p w14:paraId="59CDE33D" w14:textId="3D1DB7ED" w:rsidR="005D05BE" w:rsidRDefault="005D05BE" w:rsidP="005D05BE">
      <w:pPr>
        <w:suppressAutoHyphens/>
        <w:autoSpaceDE w:val="0"/>
        <w:autoSpaceDN w:val="0"/>
        <w:adjustRightInd w:val="0"/>
        <w:spacing w:before="240" w:after="0" w:line="240" w:lineRule="auto"/>
        <w:jc w:val="both"/>
        <w:rPr>
          <w:rFonts w:ascii="Times New Roman" w:hAnsi="Times New Roman" w:cs="Times New Roman"/>
          <w:color w:val="000000"/>
          <w:sz w:val="16"/>
          <w:szCs w:val="16"/>
        </w:rPr>
      </w:pPr>
      <w:r>
        <w:rPr>
          <w:b/>
          <w:bCs/>
          <w:color w:val="000000"/>
          <w:sz w:val="20"/>
          <w:szCs w:val="20"/>
        </w:rPr>
        <w:t xml:space="preserve">Figure AA-7—Example </w:t>
      </w:r>
      <w:ins w:id="53" w:author="Abhishek Patil" w:date="2021-03-28T22:55:00Z">
        <w:r w:rsidR="00AF1991">
          <w:rPr>
            <w:b/>
            <w:bCs/>
            <w:color w:val="000000"/>
            <w:sz w:val="20"/>
            <w:szCs w:val="20"/>
          </w:rPr>
          <w:t xml:space="preserve">showing a </w:t>
        </w:r>
      </w:ins>
      <w:del w:id="54" w:author="Abhishek Patil" w:date="2021-03-28T22:55:00Z">
        <w:r w:rsidDel="00D90260">
          <w:rPr>
            <w:b/>
            <w:bCs/>
            <w:color w:val="000000"/>
            <w:sz w:val="20"/>
            <w:szCs w:val="20"/>
          </w:rPr>
          <w:delText xml:space="preserve">of </w:delText>
        </w:r>
      </w:del>
      <w:r>
        <w:rPr>
          <w:b/>
          <w:bCs/>
          <w:color w:val="000000"/>
          <w:sz w:val="20"/>
          <w:szCs w:val="20"/>
        </w:rPr>
        <w:t xml:space="preserve">mix of multiple BSSID set, co-hosted set and </w:t>
      </w:r>
      <w:ins w:id="55" w:author="Abhishek Patil" w:date="2021-03-28T22:55:00Z">
        <w:r w:rsidR="00D90260">
          <w:rPr>
            <w:b/>
            <w:bCs/>
            <w:color w:val="000000"/>
            <w:sz w:val="20"/>
            <w:szCs w:val="20"/>
          </w:rPr>
          <w:t xml:space="preserve">an </w:t>
        </w:r>
      </w:ins>
      <w:del w:id="56" w:author="Abhishek Patil" w:date="2021-03-28T22:55:00Z">
        <w:r w:rsidDel="00D90260">
          <w:rPr>
            <w:b/>
            <w:bCs/>
            <w:color w:val="000000"/>
            <w:sz w:val="20"/>
            <w:szCs w:val="20"/>
          </w:rPr>
          <w:delText xml:space="preserve">standalone </w:delText>
        </w:r>
      </w:del>
      <w:r>
        <w:rPr>
          <w:b/>
          <w:bCs/>
          <w:color w:val="000000"/>
          <w:sz w:val="20"/>
          <w:szCs w:val="20"/>
        </w:rPr>
        <w:t xml:space="preserve">AP </w:t>
      </w:r>
      <w:ins w:id="57" w:author="Abhishek Patil" w:date="2021-03-28T22:56:00Z">
        <w:r w:rsidR="00325DF5">
          <w:rPr>
            <w:b/>
            <w:bCs/>
            <w:color w:val="000000"/>
            <w:sz w:val="20"/>
            <w:szCs w:val="20"/>
          </w:rPr>
          <w:t xml:space="preserve">that is </w:t>
        </w:r>
      </w:ins>
      <w:ins w:id="58" w:author="Abhishek Patil" w:date="2021-03-28T22:55:00Z">
        <w:r w:rsidR="00D90260">
          <w:rPr>
            <w:b/>
            <w:bCs/>
            <w:color w:val="000000"/>
            <w:sz w:val="20"/>
            <w:szCs w:val="20"/>
          </w:rPr>
          <w:t xml:space="preserve">not a member of </w:t>
        </w:r>
      </w:ins>
      <w:ins w:id="59" w:author="Abhishek Patil" w:date="2021-04-14T16:13:00Z">
        <w:r w:rsidR="00F454AF">
          <w:rPr>
            <w:b/>
            <w:bCs/>
            <w:color w:val="000000"/>
            <w:sz w:val="20"/>
            <w:szCs w:val="20"/>
          </w:rPr>
          <w:t>a multiple BSSID</w:t>
        </w:r>
      </w:ins>
      <w:ins w:id="60" w:author="Abhishek Patil" w:date="2021-03-28T22:55:00Z">
        <w:r w:rsidR="00D90260">
          <w:rPr>
            <w:b/>
            <w:bCs/>
            <w:color w:val="000000"/>
            <w:sz w:val="20"/>
            <w:szCs w:val="20"/>
          </w:rPr>
          <w:t xml:space="preserve"> set</w:t>
        </w:r>
        <w:r w:rsidR="00D90260" w:rsidDel="00D90260">
          <w:rPr>
            <w:b/>
            <w:bCs/>
            <w:color w:val="000000"/>
            <w:sz w:val="20"/>
            <w:szCs w:val="20"/>
          </w:rPr>
          <w:t xml:space="preserve"> </w:t>
        </w:r>
      </w:ins>
      <w:ins w:id="61" w:author="Abhishek Patil" w:date="2021-04-14T16:13:00Z">
        <w:r w:rsidR="00F454AF">
          <w:rPr>
            <w:b/>
            <w:bCs/>
            <w:color w:val="000000"/>
            <w:sz w:val="20"/>
            <w:szCs w:val="20"/>
          </w:rPr>
          <w:t>or a co-host</w:t>
        </w:r>
      </w:ins>
      <w:ins w:id="62" w:author="Abhishek Patil" w:date="2021-04-14T16:14:00Z">
        <w:r w:rsidR="00F454AF">
          <w:rPr>
            <w:b/>
            <w:bCs/>
            <w:color w:val="000000"/>
            <w:sz w:val="20"/>
            <w:szCs w:val="20"/>
          </w:rPr>
          <w:t>ed BSSID set</w:t>
        </w:r>
      </w:ins>
      <w:del w:id="63" w:author="Abhishek Patil" w:date="2021-03-28T22:55:00Z">
        <w:r w:rsidDel="00D90260">
          <w:rPr>
            <w:b/>
            <w:bCs/>
            <w:color w:val="000000"/>
            <w:sz w:val="20"/>
            <w:szCs w:val="20"/>
          </w:rPr>
          <w:delText>in a multi-link setup</w:delText>
        </w:r>
      </w:del>
      <w:r w:rsidR="00275F9E" w:rsidRPr="000D0FE2">
        <w:rPr>
          <w:rFonts w:ascii="Times New Roman" w:hAnsi="Times New Roman" w:cs="Times New Roman"/>
          <w:color w:val="000000"/>
          <w:sz w:val="16"/>
          <w:szCs w:val="16"/>
          <w:highlight w:val="yellow"/>
        </w:rPr>
        <w:t xml:space="preserve">[CID </w:t>
      </w:r>
      <w:r w:rsidR="00275F9E">
        <w:rPr>
          <w:rFonts w:ascii="Times New Roman" w:hAnsi="Times New Roman" w:cs="Times New Roman"/>
          <w:color w:val="000000"/>
          <w:sz w:val="16"/>
          <w:szCs w:val="16"/>
          <w:highlight w:val="yellow"/>
        </w:rPr>
        <w:t>1819]</w:t>
      </w:r>
    </w:p>
    <w:p w14:paraId="23361C14" w14:textId="49289628" w:rsidR="00DD7A27" w:rsidRDefault="00275F9E" w:rsidP="00E13EE9">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lastRenderedPageBreak/>
        <w:t xml:space="preserve">[CID </w:t>
      </w:r>
      <w:r>
        <w:rPr>
          <w:rFonts w:ascii="Times New Roman" w:hAnsi="Times New Roman" w:cs="Times New Roman"/>
          <w:color w:val="000000"/>
          <w:sz w:val="16"/>
          <w:szCs w:val="16"/>
          <w:highlight w:val="yellow"/>
        </w:rPr>
        <w:t>1819</w:t>
      </w:r>
      <w:r w:rsidR="0087137C">
        <w:rPr>
          <w:rFonts w:ascii="Times New Roman" w:hAnsi="Times New Roman" w:cs="Times New Roman"/>
          <w:color w:val="000000"/>
          <w:sz w:val="16"/>
          <w:szCs w:val="16"/>
          <w:highlight w:val="yellow"/>
        </w:rPr>
        <w:t>, #1</w:t>
      </w:r>
      <w:r>
        <w:rPr>
          <w:rFonts w:ascii="Times New Roman" w:hAnsi="Times New Roman" w:cs="Times New Roman"/>
          <w:color w:val="000000"/>
          <w:sz w:val="16"/>
          <w:szCs w:val="16"/>
          <w:highlight w:val="yellow"/>
        </w:rPr>
        <w:t>]</w:t>
      </w:r>
      <w:r w:rsidR="00DD7A27" w:rsidRPr="00DD7A27">
        <w:rPr>
          <w:rFonts w:ascii="Times New Roman" w:hAnsi="Times New Roman" w:cs="Times New Roman"/>
          <w:color w:val="000000"/>
          <w:sz w:val="20"/>
          <w:szCs w:val="20"/>
        </w:rPr>
        <w:t xml:space="preserve">As seen from Figure AA-7 (Example of mix of multiple BSSID set, co-hosted set and standalone AP in a multi-link setup), APs corresponding to BSSID-x, BSSID-z, and BSSID-y are part of the multiple BSSID set on link 1 and belong to different MLDs (MLD 1, MLD 2, and MLD 3, respectively). On link 1, AP-y, affiliated with MLD 3, corresponds to the transmitted BSSID </w:t>
      </w:r>
      <w:ins w:id="64" w:author="Abhishek Patil" w:date="2021-04-14T16:24:00Z">
        <w:r w:rsidR="007F398F">
          <w:rPr>
            <w:rFonts w:ascii="Times New Roman" w:hAnsi="Times New Roman" w:cs="Times New Roman"/>
            <w:color w:val="000000"/>
            <w:sz w:val="20"/>
            <w:szCs w:val="20"/>
          </w:rPr>
          <w:t xml:space="preserve">(depicted as BSSID-y [T]) </w:t>
        </w:r>
      </w:ins>
      <w:r w:rsidR="00DD7A27" w:rsidRPr="00DD7A27">
        <w:rPr>
          <w:rFonts w:ascii="Times New Roman" w:hAnsi="Times New Roman" w:cs="Times New Roman"/>
          <w:color w:val="000000"/>
          <w:sz w:val="20"/>
          <w:szCs w:val="20"/>
        </w:rPr>
        <w:t>for the multiple BSSID set on link 1. The three APs on link 2</w:t>
      </w:r>
      <w:ins w:id="65" w:author="Abhishek Patil" w:date="2021-03-28T22:49:00Z">
        <w:r w:rsidR="003A39B7">
          <w:rPr>
            <w:rFonts w:ascii="Times New Roman" w:hAnsi="Times New Roman" w:cs="Times New Roman"/>
            <w:color w:val="000000"/>
            <w:sz w:val="20"/>
            <w:szCs w:val="20"/>
          </w:rPr>
          <w:t>, AP-p, AP-</w:t>
        </w:r>
        <w:proofErr w:type="gramStart"/>
        <w:r w:rsidR="003A39B7">
          <w:rPr>
            <w:rFonts w:ascii="Times New Roman" w:hAnsi="Times New Roman" w:cs="Times New Roman"/>
            <w:color w:val="000000"/>
            <w:sz w:val="20"/>
            <w:szCs w:val="20"/>
          </w:rPr>
          <w:t>q</w:t>
        </w:r>
        <w:proofErr w:type="gramEnd"/>
        <w:r w:rsidR="003A39B7">
          <w:rPr>
            <w:rFonts w:ascii="Times New Roman" w:hAnsi="Times New Roman" w:cs="Times New Roman"/>
            <w:color w:val="000000"/>
            <w:sz w:val="20"/>
            <w:szCs w:val="20"/>
          </w:rPr>
          <w:t xml:space="preserve"> an</w:t>
        </w:r>
      </w:ins>
      <w:ins w:id="66" w:author="Abhishek Patil" w:date="2021-03-28T22:50:00Z">
        <w:r w:rsidR="003A39B7">
          <w:rPr>
            <w:rFonts w:ascii="Times New Roman" w:hAnsi="Times New Roman" w:cs="Times New Roman"/>
            <w:color w:val="000000"/>
            <w:sz w:val="20"/>
            <w:szCs w:val="20"/>
          </w:rPr>
          <w:t>d AP-r,</w:t>
        </w:r>
      </w:ins>
      <w:r w:rsidR="00DD7A27" w:rsidRPr="00DD7A27">
        <w:rPr>
          <w:rFonts w:ascii="Times New Roman" w:hAnsi="Times New Roman" w:cs="Times New Roman"/>
          <w:color w:val="000000"/>
          <w:sz w:val="20"/>
          <w:szCs w:val="20"/>
        </w:rPr>
        <w:t xml:space="preserve"> belong to the same co-hosted BSSID set and each is affiliated with a different MLD</w:t>
      </w:r>
      <w:ins w:id="67" w:author="Abhishek Patil" w:date="2021-03-28T22:50:00Z">
        <w:r w:rsidR="003A39B7">
          <w:rPr>
            <w:rFonts w:ascii="Times New Roman" w:hAnsi="Times New Roman" w:cs="Times New Roman"/>
            <w:color w:val="000000"/>
            <w:sz w:val="20"/>
            <w:szCs w:val="20"/>
          </w:rPr>
          <w:t>, MLD 1, MLD2 and MLD3 respectively</w:t>
        </w:r>
      </w:ins>
      <w:r w:rsidR="00DD7A27" w:rsidRPr="00DD7A27">
        <w:rPr>
          <w:rFonts w:ascii="Times New Roman" w:hAnsi="Times New Roman" w:cs="Times New Roman"/>
          <w:color w:val="000000"/>
          <w:sz w:val="20"/>
          <w:szCs w:val="20"/>
        </w:rPr>
        <w:t xml:space="preserve">. On link 3, there is a single </w:t>
      </w:r>
      <w:del w:id="68" w:author="Abhishek Patil" w:date="2021-03-28T22:47:00Z">
        <w:r w:rsidR="00DD7A27" w:rsidRPr="00DD7A27" w:rsidDel="00C169F8">
          <w:rPr>
            <w:rFonts w:ascii="Times New Roman" w:hAnsi="Times New Roman" w:cs="Times New Roman"/>
            <w:color w:val="000000"/>
            <w:sz w:val="20"/>
            <w:szCs w:val="20"/>
          </w:rPr>
          <w:delText xml:space="preserve">standalone </w:delText>
        </w:r>
      </w:del>
      <w:r w:rsidR="00DD7A27" w:rsidRPr="00DD7A27">
        <w:rPr>
          <w:rFonts w:ascii="Times New Roman" w:hAnsi="Times New Roman" w:cs="Times New Roman"/>
          <w:color w:val="000000"/>
          <w:sz w:val="20"/>
          <w:szCs w:val="20"/>
        </w:rPr>
        <w:t xml:space="preserve">AP (AP-b) </w:t>
      </w:r>
      <w:del w:id="69" w:author="Abhishek Patil" w:date="2021-03-28T22:47:00Z">
        <w:r w:rsidR="00DD7A27" w:rsidRPr="00DD7A27" w:rsidDel="00C169F8">
          <w:rPr>
            <w:rFonts w:ascii="Times New Roman" w:hAnsi="Times New Roman" w:cs="Times New Roman"/>
            <w:color w:val="000000"/>
            <w:sz w:val="20"/>
            <w:szCs w:val="20"/>
          </w:rPr>
          <w:delText xml:space="preserve">which </w:delText>
        </w:r>
      </w:del>
      <w:ins w:id="70" w:author="Abhishek Patil" w:date="2021-03-28T22:47:00Z">
        <w:r w:rsidR="00C169F8">
          <w:rPr>
            <w:rFonts w:ascii="Times New Roman" w:hAnsi="Times New Roman" w:cs="Times New Roman"/>
            <w:color w:val="000000"/>
            <w:sz w:val="20"/>
            <w:szCs w:val="20"/>
          </w:rPr>
          <w:t xml:space="preserve">that </w:t>
        </w:r>
      </w:ins>
      <w:r w:rsidR="00DD7A27" w:rsidRPr="00DD7A27">
        <w:rPr>
          <w:rFonts w:ascii="Times New Roman" w:hAnsi="Times New Roman" w:cs="Times New Roman"/>
          <w:color w:val="000000"/>
          <w:sz w:val="20"/>
          <w:szCs w:val="20"/>
        </w:rPr>
        <w:t>is affiliated with MLD 2.</w:t>
      </w:r>
    </w:p>
    <w:p w14:paraId="351568F4" w14:textId="11682C1D" w:rsidR="003A494D" w:rsidRDefault="003A494D" w:rsidP="00E13EE9">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64711559" w14:textId="614CD5BD" w:rsidR="003A494D" w:rsidRDefault="003A494D">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14:paraId="5BB0AEC4" w14:textId="1673B015" w:rsidR="003A494D" w:rsidRPr="003A494D" w:rsidRDefault="003A494D" w:rsidP="00E13EE9">
      <w:pPr>
        <w:suppressAutoHyphens/>
        <w:autoSpaceDE w:val="0"/>
        <w:autoSpaceDN w:val="0"/>
        <w:adjustRightInd w:val="0"/>
        <w:spacing w:before="240" w:after="0" w:line="240" w:lineRule="auto"/>
        <w:jc w:val="both"/>
        <w:rPr>
          <w:rFonts w:ascii="Times New Roman" w:hAnsi="Times New Roman" w:cs="Times New Roman"/>
          <w:b/>
          <w:bCs/>
          <w:color w:val="000000"/>
          <w:sz w:val="20"/>
          <w:szCs w:val="20"/>
        </w:rPr>
      </w:pPr>
      <w:r w:rsidRPr="003A494D">
        <w:rPr>
          <w:rFonts w:ascii="Times New Roman" w:hAnsi="Times New Roman" w:cs="Times New Roman"/>
          <w:b/>
          <w:bCs/>
          <w:color w:val="000000"/>
          <w:sz w:val="20"/>
          <w:szCs w:val="20"/>
        </w:rPr>
        <w:lastRenderedPageBreak/>
        <w:t>Discussion:</w:t>
      </w:r>
    </w:p>
    <w:p w14:paraId="64F4782D" w14:textId="720FECB2" w:rsidR="003A494D" w:rsidRDefault="00071DDD" w:rsidP="00E13EE9">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w:t>
      </w:r>
      <w:r w:rsidR="00FB6E2D">
        <w:rPr>
          <w:rFonts w:ascii="Times New Roman" w:hAnsi="Times New Roman" w:cs="Times New Roman"/>
          <w:color w:val="000000"/>
          <w:sz w:val="20"/>
          <w:szCs w:val="20"/>
        </w:rPr>
        <w:t xml:space="preserve"> </w:t>
      </w:r>
      <w:proofErr w:type="spellStart"/>
      <w:r w:rsidR="001C523F">
        <w:rPr>
          <w:rFonts w:ascii="Times New Roman" w:hAnsi="Times New Roman" w:cs="Times New Roman"/>
          <w:color w:val="000000"/>
          <w:sz w:val="20"/>
          <w:szCs w:val="20"/>
        </w:rPr>
        <w:t>Yunbo</w:t>
      </w:r>
      <w:proofErr w:type="spellEnd"/>
      <w:r w:rsidR="001C523F">
        <w:rPr>
          <w:rFonts w:ascii="Times New Roman" w:hAnsi="Times New Roman" w:cs="Times New Roman"/>
          <w:color w:val="000000"/>
          <w:sz w:val="20"/>
          <w:szCs w:val="20"/>
        </w:rPr>
        <w:t xml:space="preserve"> identified </w:t>
      </w:r>
      <w:r w:rsidR="00FB6E2D">
        <w:rPr>
          <w:rFonts w:ascii="Times New Roman" w:hAnsi="Times New Roman" w:cs="Times New Roman"/>
          <w:color w:val="000000"/>
          <w:sz w:val="20"/>
          <w:szCs w:val="20"/>
        </w:rPr>
        <w:t xml:space="preserve">missing description in </w:t>
      </w:r>
      <w:r w:rsidR="003C32DF">
        <w:rPr>
          <w:rFonts w:ascii="Times New Roman" w:hAnsi="Times New Roman" w:cs="Times New Roman"/>
          <w:color w:val="000000"/>
          <w:sz w:val="20"/>
          <w:szCs w:val="20"/>
        </w:rPr>
        <w:t xml:space="preserve">the text related to </w:t>
      </w:r>
      <w:r w:rsidR="00DB7B0C">
        <w:rPr>
          <w:rFonts w:ascii="Times New Roman" w:hAnsi="Times New Roman" w:cs="Times New Roman"/>
          <w:color w:val="000000"/>
          <w:sz w:val="20"/>
          <w:szCs w:val="20"/>
        </w:rPr>
        <w:t xml:space="preserve">an </w:t>
      </w:r>
      <w:r w:rsidR="00CE06DF">
        <w:rPr>
          <w:rFonts w:ascii="Times New Roman" w:hAnsi="Times New Roman" w:cs="Times New Roman"/>
          <w:color w:val="000000"/>
          <w:sz w:val="20"/>
          <w:szCs w:val="20"/>
        </w:rPr>
        <w:t xml:space="preserve">example </w:t>
      </w:r>
      <w:r w:rsidR="00DB7B0C">
        <w:rPr>
          <w:rFonts w:ascii="Times New Roman" w:hAnsi="Times New Roman" w:cs="Times New Roman"/>
          <w:color w:val="000000"/>
          <w:sz w:val="20"/>
          <w:szCs w:val="20"/>
        </w:rPr>
        <w:t xml:space="preserve">on </w:t>
      </w:r>
      <w:r w:rsidR="003C32DF">
        <w:rPr>
          <w:rFonts w:ascii="Times New Roman" w:hAnsi="Times New Roman" w:cs="Times New Roman"/>
          <w:color w:val="000000"/>
          <w:sz w:val="20"/>
          <w:szCs w:val="20"/>
        </w:rPr>
        <w:t xml:space="preserve">inheritance </w:t>
      </w:r>
      <w:r w:rsidR="00847564">
        <w:rPr>
          <w:rFonts w:ascii="Times New Roman" w:hAnsi="Times New Roman" w:cs="Times New Roman"/>
          <w:color w:val="000000"/>
          <w:sz w:val="20"/>
          <w:szCs w:val="20"/>
        </w:rPr>
        <w:t xml:space="preserve">for </w:t>
      </w:r>
      <w:r w:rsidR="00075601">
        <w:rPr>
          <w:rFonts w:ascii="Times New Roman" w:hAnsi="Times New Roman" w:cs="Times New Roman"/>
          <w:color w:val="000000"/>
          <w:sz w:val="20"/>
          <w:szCs w:val="20"/>
        </w:rPr>
        <w:t xml:space="preserve">elements carried in the per-STA profile of </w:t>
      </w:r>
      <w:r w:rsidR="00847564">
        <w:rPr>
          <w:rFonts w:ascii="Times New Roman" w:hAnsi="Times New Roman" w:cs="Times New Roman"/>
          <w:color w:val="000000"/>
          <w:sz w:val="20"/>
          <w:szCs w:val="20"/>
        </w:rPr>
        <w:t xml:space="preserve">Basic variant Multi-Link element carried in a </w:t>
      </w:r>
      <w:r w:rsidR="003C32DF">
        <w:rPr>
          <w:rFonts w:ascii="Times New Roman" w:hAnsi="Times New Roman" w:cs="Times New Roman"/>
          <w:color w:val="000000"/>
          <w:sz w:val="20"/>
          <w:szCs w:val="20"/>
        </w:rPr>
        <w:t xml:space="preserve">in </w:t>
      </w:r>
      <w:r w:rsidR="00847564">
        <w:rPr>
          <w:rFonts w:ascii="Times New Roman" w:hAnsi="Times New Roman" w:cs="Times New Roman"/>
          <w:color w:val="000000"/>
          <w:sz w:val="20"/>
          <w:szCs w:val="20"/>
        </w:rPr>
        <w:t>M</w:t>
      </w:r>
      <w:r w:rsidR="003C32DF">
        <w:rPr>
          <w:rFonts w:ascii="Times New Roman" w:hAnsi="Times New Roman" w:cs="Times New Roman"/>
          <w:color w:val="000000"/>
          <w:sz w:val="20"/>
          <w:szCs w:val="20"/>
        </w:rPr>
        <w:t xml:space="preserve">ultiple BSSID </w:t>
      </w:r>
      <w:r w:rsidR="00847564">
        <w:rPr>
          <w:rFonts w:ascii="Times New Roman" w:hAnsi="Times New Roman" w:cs="Times New Roman"/>
          <w:color w:val="000000"/>
          <w:sz w:val="20"/>
          <w:szCs w:val="20"/>
        </w:rPr>
        <w:t>element.</w:t>
      </w:r>
    </w:p>
    <w:p w14:paraId="638DC22F" w14:textId="505F6E7F" w:rsidR="005A21DE" w:rsidRDefault="005A21DE" w:rsidP="00E13EE9">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6F1D091D" w14:textId="2AAB5400" w:rsidR="00A35B86" w:rsidRDefault="00A35B86" w:rsidP="00A35B86">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following text in clause 35.3.17.x as shown below</w:t>
      </w:r>
      <w:r w:rsidR="00104E6D">
        <w:rPr>
          <w:rFonts w:ascii="Times New Roman" w:hAnsi="Times New Roman" w:cs="Times New Roman"/>
          <w:b/>
          <w:bCs/>
          <w:i/>
          <w:iCs/>
          <w:color w:val="000000"/>
          <w:sz w:val="20"/>
          <w:szCs w:val="20"/>
          <w:highlight w:val="yellow"/>
        </w:rPr>
        <w:t xml:space="preserve"> (baseline text from approved doc</w:t>
      </w:r>
      <w:r w:rsidR="00104E6D" w:rsidRPr="00544410">
        <w:rPr>
          <w:rFonts w:ascii="Times New Roman" w:hAnsi="Times New Roman" w:cs="Times New Roman"/>
          <w:b/>
          <w:bCs/>
          <w:i/>
          <w:iCs/>
          <w:color w:val="000000"/>
          <w:sz w:val="20"/>
          <w:szCs w:val="20"/>
          <w:highlight w:val="yellow"/>
        </w:rPr>
        <w:t xml:space="preserve"> 11-21/254r5</w:t>
      </w:r>
      <w:r w:rsidR="00104E6D">
        <w:rPr>
          <w:rFonts w:ascii="Times New Roman" w:hAnsi="Times New Roman" w:cs="Times New Roman"/>
          <w:b/>
          <w:bCs/>
          <w:i/>
          <w:iCs/>
          <w:color w:val="000000"/>
          <w:sz w:val="20"/>
          <w:szCs w:val="20"/>
          <w:highlight w:val="yellow"/>
        </w:rPr>
        <w:t>)</w:t>
      </w:r>
      <w:r w:rsidRPr="00B56AC9">
        <w:rPr>
          <w:rFonts w:ascii="Times New Roman" w:hAnsi="Times New Roman" w:cs="Times New Roman"/>
          <w:b/>
          <w:bCs/>
          <w:i/>
          <w:iCs/>
          <w:color w:val="000000"/>
          <w:sz w:val="20"/>
          <w:szCs w:val="20"/>
          <w:highlight w:val="yellow"/>
        </w:rPr>
        <w:t xml:space="preserve">: </w:t>
      </w:r>
    </w:p>
    <w:p w14:paraId="78068E6A" w14:textId="77777777" w:rsidR="00263DD9" w:rsidRDefault="00263DD9" w:rsidP="00263DD9">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w:t>
      </w:r>
      <w:r>
        <w:rPr>
          <w:rFonts w:ascii="Arial" w:hAnsi="Arial" w:cs="Arial"/>
          <w:b/>
          <w:bCs/>
          <w:color w:val="000000"/>
          <w:sz w:val="20"/>
          <w:szCs w:val="20"/>
        </w:rPr>
        <w:t>.x Inheritance in the per-STA profile of Basic variant Multi-Link element for an AP in a multiple BSSID set</w:t>
      </w:r>
    </w:p>
    <w:p w14:paraId="6F7159D9" w14:textId="77777777" w:rsidR="004E30AF" w:rsidRDefault="004E30AF" w:rsidP="004E30AF">
      <w:pPr>
        <w:autoSpaceDE w:val="0"/>
        <w:autoSpaceDN w:val="0"/>
        <w:adjustRightInd w:val="0"/>
        <w:jc w:val="both"/>
        <w:rPr>
          <w:rFonts w:ascii="Times New Roman" w:hAnsi="Times New Roman" w:cs="Times New Roman"/>
          <w:b/>
          <w:bCs/>
          <w:i/>
          <w:iCs/>
          <w:sz w:val="20"/>
          <w:szCs w:val="20"/>
          <w:highlight w:val="yellow"/>
          <w:lang w:eastAsia="ko-KR"/>
        </w:rPr>
      </w:pPr>
      <w:r w:rsidRPr="00073FA6">
        <w:rPr>
          <w:rFonts w:ascii="Times New Roman" w:hAnsi="Times New Roman" w:cs="Times New Roman"/>
          <w:sz w:val="20"/>
          <w:szCs w:val="20"/>
          <w:lang w:eastAsia="ko-KR"/>
        </w:rPr>
        <w:t xml:space="preserve">When Basic variant Multi-Link element is carried in a Nontransmitted BSSID Profile </w:t>
      </w:r>
      <w:proofErr w:type="spellStart"/>
      <w:r w:rsidRPr="00073FA6">
        <w:rPr>
          <w:rFonts w:ascii="Times New Roman" w:hAnsi="Times New Roman" w:cs="Times New Roman"/>
          <w:sz w:val="20"/>
          <w:szCs w:val="20"/>
          <w:lang w:eastAsia="ko-KR"/>
        </w:rPr>
        <w:t>subelement</w:t>
      </w:r>
      <w:proofErr w:type="spellEnd"/>
      <w:r w:rsidRPr="00073FA6">
        <w:rPr>
          <w:rFonts w:ascii="Times New Roman" w:hAnsi="Times New Roman" w:cs="Times New Roman"/>
          <w:sz w:val="20"/>
          <w:szCs w:val="20"/>
          <w:lang w:eastAsia="ko-KR"/>
        </w:rPr>
        <w:t xml:space="preserve"> …</w:t>
      </w:r>
      <w:r>
        <w:rPr>
          <w:rFonts w:ascii="Times New Roman" w:hAnsi="Times New Roman" w:cs="Times New Roman"/>
          <w:sz w:val="20"/>
          <w:szCs w:val="20"/>
          <w:lang w:eastAsia="ko-KR"/>
        </w:rPr>
        <w:t xml:space="preserve"> </w:t>
      </w:r>
      <w:proofErr w:type="spellStart"/>
      <w:r w:rsidRPr="006F2778">
        <w:rPr>
          <w:rFonts w:ascii="Times New Roman" w:hAnsi="Times New Roman" w:cs="Times New Roman"/>
          <w:b/>
          <w:bCs/>
          <w:i/>
          <w:iCs/>
          <w:sz w:val="20"/>
          <w:szCs w:val="20"/>
          <w:highlight w:val="yellow"/>
          <w:lang w:eastAsia="ko-KR"/>
        </w:rPr>
        <w:t>TGbe</w:t>
      </w:r>
      <w:proofErr w:type="spellEnd"/>
      <w:r w:rsidRPr="006F2778">
        <w:rPr>
          <w:rFonts w:ascii="Times New Roman" w:hAnsi="Times New Roman" w:cs="Times New Roman"/>
          <w:b/>
          <w:bCs/>
          <w:i/>
          <w:iCs/>
          <w:sz w:val="20"/>
          <w:szCs w:val="20"/>
          <w:highlight w:val="yellow"/>
          <w:lang w:eastAsia="ko-KR"/>
        </w:rPr>
        <w:t xml:space="preserve"> editor, the rest of the contents of this paragraph remain unchanged.</w:t>
      </w:r>
    </w:p>
    <w:p w14:paraId="4B10106C" w14:textId="61BB1921" w:rsidR="005A21DE" w:rsidRDefault="005A21DE" w:rsidP="00E13EE9">
      <w:pPr>
        <w:suppressAutoHyphens/>
        <w:autoSpaceDE w:val="0"/>
        <w:autoSpaceDN w:val="0"/>
        <w:adjustRightInd w:val="0"/>
        <w:spacing w:before="240" w:after="0" w:line="240" w:lineRule="auto"/>
        <w:jc w:val="both"/>
        <w:rPr>
          <w:rFonts w:ascii="Times New Roman" w:hAnsi="Times New Roman" w:cs="Times New Roman"/>
          <w:sz w:val="20"/>
          <w:szCs w:val="20"/>
          <w:lang w:eastAsia="ko-KR"/>
        </w:rPr>
      </w:pPr>
      <w:r w:rsidRPr="00C334C7">
        <w:rPr>
          <w:rFonts w:ascii="Times New Roman" w:hAnsi="Times New Roman" w:cs="Times New Roman"/>
          <w:color w:val="000000"/>
          <w:sz w:val="16"/>
          <w:szCs w:val="16"/>
          <w:highlight w:val="yellow"/>
        </w:rPr>
        <w:t>[</w:t>
      </w:r>
      <w:r w:rsidR="00071DDD" w:rsidRPr="00C334C7">
        <w:rPr>
          <w:rFonts w:ascii="Times New Roman" w:hAnsi="Times New Roman" w:cs="Times New Roman"/>
          <w:color w:val="000000"/>
          <w:sz w:val="16"/>
          <w:szCs w:val="16"/>
          <w:highlight w:val="yellow"/>
        </w:rPr>
        <w:t>#2</w:t>
      </w:r>
      <w:r w:rsidRPr="00C334C7">
        <w:rPr>
          <w:rFonts w:ascii="Times New Roman" w:hAnsi="Times New Roman" w:cs="Times New Roman"/>
          <w:color w:val="000000"/>
          <w:sz w:val="16"/>
          <w:szCs w:val="16"/>
          <w:highlight w:val="yellow"/>
        </w:rPr>
        <w:t>]</w:t>
      </w:r>
      <w:r w:rsidR="00071DDD">
        <w:rPr>
          <w:rFonts w:ascii="Times New Roman" w:hAnsi="Times New Roman" w:cs="Times New Roman"/>
          <w:sz w:val="20"/>
          <w:szCs w:val="20"/>
          <w:lang w:eastAsia="ko-KR"/>
        </w:rPr>
        <w:t>Figure 35-yy (Example of inheritance in a complete per-STA profile for a Multiple BSSID scenario) illustrates inheritance when a per-STA profile carries complete information in a Basic variant Multi-Link element that is contained in a Nontransmitted BSSID Profile of a Multiple BSSID element. The example shows a Management frame transmitted by a transmitted BSSID. The Management frame carries several elements with their corresponding element IDs shown in parenthesis. The frame also carries a Multiple BSSID element which includes profile for nontransmitted BSSID N. The Nontransmitted BSSID Profile contains a Basic variant Multi-Link element carrying complete profile for AP x. The BSSID N is inheriting elements with ID B, C and E.</w:t>
      </w:r>
      <w:ins w:id="71" w:author="Abhishek Patil" w:date="2021-04-14T16:40:00Z">
        <w:r w:rsidR="00EF79EF">
          <w:rPr>
            <w:rFonts w:ascii="Times New Roman" w:hAnsi="Times New Roman" w:cs="Times New Roman"/>
            <w:sz w:val="20"/>
            <w:szCs w:val="20"/>
            <w:lang w:eastAsia="ko-KR"/>
          </w:rPr>
          <w:t xml:space="preserve"> Elements with ID D and ID F are specific to BSSID N and appear in </w:t>
        </w:r>
        <w:r w:rsidR="00061FE3">
          <w:rPr>
            <w:rFonts w:ascii="Times New Roman" w:hAnsi="Times New Roman" w:cs="Times New Roman"/>
            <w:sz w:val="20"/>
            <w:szCs w:val="20"/>
            <w:lang w:eastAsia="ko-KR"/>
          </w:rPr>
          <w:t>its nontransmitted BSSID profile. Further</w:t>
        </w:r>
      </w:ins>
      <w:ins w:id="72" w:author="Abhishek Patil" w:date="2021-04-14T16:41:00Z">
        <w:r w:rsidR="00061FE3">
          <w:rPr>
            <w:rFonts w:ascii="Times New Roman" w:hAnsi="Times New Roman" w:cs="Times New Roman"/>
            <w:sz w:val="20"/>
            <w:szCs w:val="20"/>
            <w:lang w:eastAsia="ko-KR"/>
          </w:rPr>
          <w:t xml:space="preserve">more, </w:t>
        </w:r>
      </w:ins>
      <w:del w:id="73" w:author="Abhishek Patil" w:date="2021-04-14T16:41:00Z">
        <w:r w:rsidR="00061FE3" w:rsidRPr="00061FE3" w:rsidDel="00061FE3">
          <w:rPr>
            <w:rFonts w:ascii="Times New Roman" w:hAnsi="Times New Roman" w:cs="Times New Roman"/>
            <w:sz w:val="20"/>
            <w:szCs w:val="20"/>
            <w:lang w:eastAsia="ko-KR"/>
          </w:rPr>
          <w:delText>I</w:delText>
        </w:r>
        <w:r w:rsidR="00071DDD" w:rsidDel="00061FE3">
          <w:rPr>
            <w:rFonts w:ascii="Times New Roman" w:hAnsi="Times New Roman" w:cs="Times New Roman"/>
            <w:sz w:val="20"/>
            <w:szCs w:val="20"/>
            <w:lang w:eastAsia="ko-KR"/>
          </w:rPr>
          <w:delText xml:space="preserve">t </w:delText>
        </w:r>
      </w:del>
      <w:ins w:id="74" w:author="Abhishek Patil" w:date="2021-04-14T16:42:00Z">
        <w:r w:rsidR="00E1702A">
          <w:rPr>
            <w:rFonts w:ascii="Times New Roman" w:hAnsi="Times New Roman" w:cs="Times New Roman"/>
            <w:sz w:val="20"/>
            <w:szCs w:val="20"/>
            <w:lang w:eastAsia="ko-KR"/>
          </w:rPr>
          <w:t>BSSID N</w:t>
        </w:r>
      </w:ins>
      <w:ins w:id="75" w:author="Abhishek Patil" w:date="2021-04-14T16:41:00Z">
        <w:r w:rsidR="00061FE3">
          <w:rPr>
            <w:rFonts w:ascii="Times New Roman" w:hAnsi="Times New Roman" w:cs="Times New Roman"/>
            <w:sz w:val="20"/>
            <w:szCs w:val="20"/>
            <w:lang w:eastAsia="ko-KR"/>
          </w:rPr>
          <w:t xml:space="preserve"> </w:t>
        </w:r>
      </w:ins>
      <w:r w:rsidR="00071DDD">
        <w:rPr>
          <w:rFonts w:ascii="Times New Roman" w:hAnsi="Times New Roman" w:cs="Times New Roman"/>
          <w:sz w:val="20"/>
          <w:szCs w:val="20"/>
          <w:lang w:eastAsia="ko-KR"/>
        </w:rPr>
        <w:t xml:space="preserve">does not inherit element with ID A and </w:t>
      </w:r>
      <w:ins w:id="76" w:author="Abhishek Patil" w:date="2021-04-14T16:42:00Z">
        <w:r w:rsidR="00B05E70">
          <w:rPr>
            <w:rFonts w:ascii="Times New Roman" w:hAnsi="Times New Roman" w:cs="Times New Roman"/>
            <w:sz w:val="20"/>
            <w:szCs w:val="20"/>
            <w:lang w:eastAsia="ko-KR"/>
          </w:rPr>
          <w:t xml:space="preserve">the ID </w:t>
        </w:r>
      </w:ins>
      <w:r w:rsidR="00071DDD">
        <w:rPr>
          <w:rFonts w:ascii="Times New Roman" w:hAnsi="Times New Roman" w:cs="Times New Roman"/>
          <w:sz w:val="20"/>
          <w:szCs w:val="20"/>
          <w:lang w:eastAsia="ko-KR"/>
        </w:rPr>
        <w:t xml:space="preserve">is listed in the Non-Inheritance element. Since the value of element F for BSSID N is not the same as that advertised by the transmitted BSSID, the element is carried in the profile for BSSID N. An element with ID Y is specific to the BSSID N and is included in its profile. AP x inherits elements with ID D and F directly from the BSSID N and element with ID C indirectly from the transmitted BSSID (via the BSSID N’s inheritance). AP x does not inherit element A (same as nontransmitted BSSID). The elements with ID B and Y are specific to AP x and appear in its profile. Furthermore, AP x does not inherit element E from the transmitted </w:t>
      </w:r>
      <w:proofErr w:type="gramStart"/>
      <w:r w:rsidR="00071DDD">
        <w:rPr>
          <w:rFonts w:ascii="Times New Roman" w:hAnsi="Times New Roman" w:cs="Times New Roman"/>
          <w:sz w:val="20"/>
          <w:szCs w:val="20"/>
          <w:lang w:eastAsia="ko-KR"/>
        </w:rPr>
        <w:t>BSSID</w:t>
      </w:r>
      <w:proofErr w:type="gramEnd"/>
      <w:r w:rsidR="00071DDD">
        <w:rPr>
          <w:rFonts w:ascii="Times New Roman" w:hAnsi="Times New Roman" w:cs="Times New Roman"/>
          <w:sz w:val="20"/>
          <w:szCs w:val="20"/>
          <w:lang w:eastAsia="ko-KR"/>
        </w:rPr>
        <w:t xml:space="preserve"> and </w:t>
      </w:r>
      <w:ins w:id="77" w:author="Abhishek Patil" w:date="2021-04-14T16:42:00Z">
        <w:r w:rsidR="00412481">
          <w:rPr>
            <w:rFonts w:ascii="Times New Roman" w:hAnsi="Times New Roman" w:cs="Times New Roman"/>
            <w:sz w:val="20"/>
            <w:szCs w:val="20"/>
            <w:lang w:eastAsia="ko-KR"/>
          </w:rPr>
          <w:t xml:space="preserve">the ID </w:t>
        </w:r>
      </w:ins>
      <w:r w:rsidR="00071DDD">
        <w:rPr>
          <w:rFonts w:ascii="Times New Roman" w:hAnsi="Times New Roman" w:cs="Times New Roman"/>
          <w:sz w:val="20"/>
          <w:szCs w:val="20"/>
          <w:lang w:eastAsia="ko-KR"/>
        </w:rPr>
        <w:t>is listed in the Non-Inheritance element present in its profile.</w:t>
      </w:r>
    </w:p>
    <w:p w14:paraId="6B43B9B7" w14:textId="77777777" w:rsidR="00D418CE" w:rsidRDefault="00D418CE" w:rsidP="00D418CE">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038A19C" w14:textId="77777777" w:rsidR="00D418CE" w:rsidRPr="003A494D" w:rsidRDefault="00D418CE" w:rsidP="00D418CE">
      <w:pPr>
        <w:suppressAutoHyphens/>
        <w:autoSpaceDE w:val="0"/>
        <w:autoSpaceDN w:val="0"/>
        <w:adjustRightInd w:val="0"/>
        <w:spacing w:before="240" w:after="0" w:line="240" w:lineRule="auto"/>
        <w:jc w:val="both"/>
        <w:rPr>
          <w:rFonts w:ascii="Times New Roman" w:hAnsi="Times New Roman" w:cs="Times New Roman"/>
          <w:b/>
          <w:bCs/>
          <w:color w:val="000000"/>
          <w:sz w:val="20"/>
          <w:szCs w:val="20"/>
        </w:rPr>
      </w:pPr>
      <w:r w:rsidRPr="003A494D">
        <w:rPr>
          <w:rFonts w:ascii="Times New Roman" w:hAnsi="Times New Roman" w:cs="Times New Roman"/>
          <w:b/>
          <w:bCs/>
          <w:color w:val="000000"/>
          <w:sz w:val="20"/>
          <w:szCs w:val="20"/>
        </w:rPr>
        <w:t>Discussion:</w:t>
      </w:r>
    </w:p>
    <w:p w14:paraId="5F40005D" w14:textId="313C2427" w:rsidR="00D418CE" w:rsidRDefault="00D418CE" w:rsidP="00D418CE">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[#3] Liwen expressed the need to signal the Max BSSID Indicator value when a reported AP belongs to a multiple BSSID set. When the reported AP is a member of a multiple BSSID set, the non-AP MLD must be provided with the </w:t>
      </w:r>
      <w:proofErr w:type="spellStart"/>
      <w:r>
        <w:rPr>
          <w:rFonts w:ascii="Times New Roman" w:hAnsi="Times New Roman" w:cs="Times New Roman"/>
          <w:color w:val="000000"/>
          <w:sz w:val="20"/>
          <w:szCs w:val="20"/>
        </w:rPr>
        <w:t>MaxBSSID</w:t>
      </w:r>
      <w:proofErr w:type="spellEnd"/>
      <w:r>
        <w:rPr>
          <w:rFonts w:ascii="Times New Roman" w:hAnsi="Times New Roman" w:cs="Times New Roman"/>
          <w:color w:val="000000"/>
          <w:sz w:val="20"/>
          <w:szCs w:val="20"/>
        </w:rPr>
        <w:t xml:space="preserve"> Indicator value so that it can identify all the BSSIDs on the reported link that are part of the multiple BSSID set. This helps the non-AP MLD perform intra-BSS operations such as intra-BSS </w:t>
      </w:r>
      <w:proofErr w:type="spellStart"/>
      <w:r>
        <w:rPr>
          <w:rFonts w:ascii="Times New Roman" w:hAnsi="Times New Roman" w:cs="Times New Roman"/>
          <w:color w:val="000000"/>
          <w:sz w:val="20"/>
          <w:szCs w:val="20"/>
        </w:rPr>
        <w:t>ps</w:t>
      </w:r>
      <w:proofErr w:type="spellEnd"/>
      <w:r>
        <w:rPr>
          <w:rFonts w:ascii="Times New Roman" w:hAnsi="Times New Roman" w:cs="Times New Roman"/>
          <w:color w:val="000000"/>
          <w:sz w:val="20"/>
          <w:szCs w:val="20"/>
        </w:rPr>
        <w:t>, intra-BSS NAV and not do SR on top of an intra-BSS PPDU.</w:t>
      </w:r>
    </w:p>
    <w:p w14:paraId="3D85A67F" w14:textId="1A23D520" w:rsidR="00A35B86" w:rsidRDefault="007F3544" w:rsidP="00E13EE9">
      <w:pPr>
        <w:suppressAutoHyphens/>
        <w:autoSpaceDE w:val="0"/>
        <w:autoSpaceDN w:val="0"/>
        <w:adjustRightInd w:val="0"/>
        <w:spacing w:before="240" w:after="0" w:line="240" w:lineRule="auto"/>
        <w:jc w:val="both"/>
        <w:rPr>
          <w:rFonts w:ascii="Times New Roman" w:hAnsi="Times New Roman" w:cs="Times New Roman"/>
          <w:sz w:val="20"/>
          <w:szCs w:val="20"/>
          <w:lang w:eastAsia="ko-KR"/>
        </w:rPr>
      </w:pPr>
      <w:r w:rsidRPr="00C334C7">
        <w:rPr>
          <w:rFonts w:ascii="Times New Roman" w:hAnsi="Times New Roman" w:cs="Times New Roman"/>
          <w:color w:val="000000"/>
          <w:sz w:val="16"/>
          <w:szCs w:val="16"/>
          <w:highlight w:val="yellow"/>
        </w:rPr>
        <w:t>[#</w:t>
      </w:r>
      <w:r>
        <w:rPr>
          <w:rFonts w:ascii="Times New Roman" w:hAnsi="Times New Roman" w:cs="Times New Roman"/>
          <w:color w:val="000000"/>
          <w:sz w:val="16"/>
          <w:szCs w:val="16"/>
          <w:highlight w:val="yellow"/>
        </w:rPr>
        <w:t>3</w:t>
      </w:r>
      <w:r w:rsidRPr="00C334C7">
        <w:rPr>
          <w:rFonts w:ascii="Times New Roman" w:hAnsi="Times New Roman" w:cs="Times New Roman"/>
          <w:color w:val="000000"/>
          <w:sz w:val="16"/>
          <w:szCs w:val="16"/>
          <w:highlight w:val="yellow"/>
        </w:rPr>
        <w:t>]</w:t>
      </w:r>
    </w:p>
    <w:p w14:paraId="326B90E6" w14:textId="08F75D0B" w:rsidR="009F51F4" w:rsidRDefault="009F51F4" w:rsidP="009F51F4">
      <w:pPr>
        <w:autoSpaceDE w:val="0"/>
        <w:autoSpaceDN w:val="0"/>
        <w:adjustRightInd w:val="0"/>
        <w:spacing w:before="16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w:t>
      </w:r>
      <w:r w:rsidR="00A47493">
        <w:rPr>
          <w:rFonts w:ascii="Times New Roman" w:hAnsi="Times New Roman" w:cs="Times New Roman"/>
          <w:b/>
          <w:bCs/>
          <w:i/>
          <w:iCs/>
          <w:color w:val="000000"/>
          <w:sz w:val="20"/>
          <w:szCs w:val="20"/>
          <w:highlight w:val="yellow"/>
        </w:rPr>
        <w:t xml:space="preserve">make the following change to </w:t>
      </w:r>
      <w:r w:rsidR="00AA10D4">
        <w:rPr>
          <w:rFonts w:ascii="Times New Roman" w:hAnsi="Times New Roman" w:cs="Times New Roman"/>
          <w:b/>
          <w:bCs/>
          <w:i/>
          <w:iCs/>
          <w:color w:val="000000"/>
          <w:sz w:val="20"/>
          <w:szCs w:val="20"/>
          <w:highlight w:val="yellow"/>
        </w:rPr>
        <w:t xml:space="preserve">the figure and text </w:t>
      </w:r>
      <w:r w:rsidR="00564626">
        <w:rPr>
          <w:rFonts w:ascii="Times New Roman" w:hAnsi="Times New Roman" w:cs="Times New Roman"/>
          <w:b/>
          <w:bCs/>
          <w:i/>
          <w:iCs/>
          <w:color w:val="000000"/>
          <w:sz w:val="20"/>
          <w:szCs w:val="20"/>
          <w:highlight w:val="yellow"/>
        </w:rPr>
        <w:t xml:space="preserve">in clause </w:t>
      </w:r>
      <w:r w:rsidR="00A47493">
        <w:rPr>
          <w:rFonts w:ascii="Times New Roman" w:hAnsi="Times New Roman" w:cs="Times New Roman"/>
          <w:b/>
          <w:bCs/>
          <w:i/>
          <w:iCs/>
          <w:color w:val="000000"/>
          <w:sz w:val="20"/>
          <w:szCs w:val="20"/>
          <w:highlight w:val="yellow"/>
        </w:rPr>
        <w:t>9.4.2.295.b</w:t>
      </w:r>
      <w:r>
        <w:rPr>
          <w:rFonts w:ascii="Times New Roman" w:hAnsi="Times New Roman" w:cs="Times New Roman"/>
          <w:b/>
          <w:bCs/>
          <w:i/>
          <w:iCs/>
          <w:color w:val="000000"/>
          <w:sz w:val="20"/>
          <w:szCs w:val="20"/>
          <w:highlight w:val="yellow"/>
        </w:rPr>
        <w:t xml:space="preserve"> as shown below</w:t>
      </w:r>
      <w:r w:rsidR="009A3DCB">
        <w:rPr>
          <w:rFonts w:ascii="Times New Roman" w:hAnsi="Times New Roman" w:cs="Times New Roman"/>
          <w:b/>
          <w:bCs/>
          <w:i/>
          <w:iCs/>
          <w:color w:val="000000"/>
          <w:sz w:val="20"/>
          <w:szCs w:val="20"/>
          <w:highlight w:val="yellow"/>
        </w:rPr>
        <w:t xml:space="preserve"> (</w:t>
      </w:r>
      <w:r w:rsidR="00AE6589">
        <w:rPr>
          <w:rFonts w:ascii="Times New Roman" w:hAnsi="Times New Roman" w:cs="Times New Roman"/>
          <w:b/>
          <w:bCs/>
          <w:i/>
          <w:iCs/>
          <w:color w:val="000000"/>
          <w:sz w:val="20"/>
          <w:szCs w:val="20"/>
          <w:highlight w:val="yellow"/>
        </w:rPr>
        <w:t xml:space="preserve">baseline text from </w:t>
      </w:r>
      <w:r w:rsidR="009A3DCB">
        <w:rPr>
          <w:rFonts w:ascii="Times New Roman" w:hAnsi="Times New Roman" w:cs="Times New Roman"/>
          <w:b/>
          <w:bCs/>
          <w:i/>
          <w:iCs/>
          <w:color w:val="000000"/>
          <w:sz w:val="20"/>
          <w:szCs w:val="20"/>
          <w:highlight w:val="yellow"/>
        </w:rPr>
        <w:t>approved doc 11-21/254r5)</w:t>
      </w:r>
      <w:r w:rsidRPr="00B56AC9">
        <w:rPr>
          <w:rFonts w:ascii="Times New Roman" w:hAnsi="Times New Roman" w:cs="Times New Roman"/>
          <w:b/>
          <w:bCs/>
          <w:i/>
          <w:iCs/>
          <w:color w:val="000000"/>
          <w:sz w:val="20"/>
          <w:szCs w:val="20"/>
          <w:highlight w:val="yellow"/>
        </w:rPr>
        <w:t xml:space="preserve">: </w:t>
      </w:r>
    </w:p>
    <w:tbl>
      <w:tblPr>
        <w:tblW w:w="9270" w:type="dxa"/>
        <w:jc w:val="center"/>
        <w:tblLayout w:type="fixed"/>
        <w:tblCellMar>
          <w:left w:w="0" w:type="dxa"/>
          <w:right w:w="0" w:type="dxa"/>
        </w:tblCellMar>
        <w:tblLook w:val="0000" w:firstRow="0" w:lastRow="0" w:firstColumn="0" w:lastColumn="0" w:noHBand="0" w:noVBand="0"/>
      </w:tblPr>
      <w:tblGrid>
        <w:gridCol w:w="784"/>
        <w:gridCol w:w="476"/>
        <w:gridCol w:w="292"/>
        <w:gridCol w:w="158"/>
        <w:gridCol w:w="900"/>
        <w:gridCol w:w="1260"/>
        <w:gridCol w:w="1440"/>
        <w:gridCol w:w="990"/>
        <w:gridCol w:w="1530"/>
        <w:gridCol w:w="1440"/>
      </w:tblGrid>
      <w:tr w:rsidR="00A47F74" w:rsidRPr="00256DE0" w14:paraId="5FC08A2E" w14:textId="77777777" w:rsidTr="00CF3581">
        <w:trPr>
          <w:trHeight w:val="283"/>
          <w:jc w:val="center"/>
        </w:trPr>
        <w:tc>
          <w:tcPr>
            <w:tcW w:w="784" w:type="dxa"/>
            <w:vMerge w:val="restart"/>
            <w:tcBorders>
              <w:top w:val="none" w:sz="6" w:space="0" w:color="auto"/>
              <w:left w:val="none" w:sz="6" w:space="0" w:color="auto"/>
              <w:bottom w:val="none" w:sz="6" w:space="0" w:color="auto"/>
              <w:right w:val="none" w:sz="6" w:space="0" w:color="auto"/>
            </w:tcBorders>
          </w:tcPr>
          <w:p w14:paraId="168751BC" w14:textId="77777777" w:rsidR="00A47F74" w:rsidRPr="00256DE0" w:rsidRDefault="00A47F74" w:rsidP="00302F36">
            <w:pPr>
              <w:pStyle w:val="TableParagraph"/>
              <w:kinsoku w:val="0"/>
              <w:overflowPunct w:val="0"/>
              <w:rPr>
                <w:sz w:val="18"/>
                <w:szCs w:val="18"/>
              </w:rPr>
            </w:pPr>
          </w:p>
        </w:tc>
        <w:tc>
          <w:tcPr>
            <w:tcW w:w="926" w:type="dxa"/>
            <w:gridSpan w:val="3"/>
            <w:tcBorders>
              <w:top w:val="none" w:sz="6" w:space="0" w:color="auto"/>
              <w:left w:val="none" w:sz="6" w:space="0" w:color="auto"/>
              <w:bottom w:val="single" w:sz="12" w:space="0" w:color="000000"/>
              <w:right w:val="none" w:sz="6" w:space="0" w:color="auto"/>
            </w:tcBorders>
          </w:tcPr>
          <w:p w14:paraId="60575D8E" w14:textId="77777777" w:rsidR="00A47F74" w:rsidRPr="00256DE0" w:rsidRDefault="00A47F74" w:rsidP="00302F36">
            <w:pPr>
              <w:pStyle w:val="TableParagraph"/>
              <w:kinsoku w:val="0"/>
              <w:overflowPunct w:val="0"/>
              <w:spacing w:line="178" w:lineRule="exact"/>
              <w:ind w:left="119"/>
              <w:rPr>
                <w:sz w:val="18"/>
                <w:szCs w:val="18"/>
                <w:u w:val="none"/>
              </w:rPr>
            </w:pPr>
            <w:r w:rsidRPr="00256DE0">
              <w:rPr>
                <w:sz w:val="18"/>
                <w:szCs w:val="18"/>
                <w:u w:val="none"/>
              </w:rPr>
              <w:t>B0</w:t>
            </w:r>
            <w:r>
              <w:rPr>
                <w:sz w:val="18"/>
                <w:szCs w:val="18"/>
                <w:u w:val="none"/>
              </w:rPr>
              <w:t xml:space="preserve">    </w:t>
            </w:r>
            <w:r w:rsidRPr="00256DE0">
              <w:rPr>
                <w:sz w:val="18"/>
                <w:szCs w:val="18"/>
                <w:u w:val="none"/>
              </w:rPr>
              <w:t>B3</w:t>
            </w:r>
          </w:p>
        </w:tc>
        <w:tc>
          <w:tcPr>
            <w:tcW w:w="900" w:type="dxa"/>
            <w:tcBorders>
              <w:top w:val="none" w:sz="6" w:space="0" w:color="auto"/>
              <w:left w:val="none" w:sz="6" w:space="0" w:color="auto"/>
              <w:bottom w:val="single" w:sz="12" w:space="0" w:color="000000"/>
              <w:right w:val="none" w:sz="6" w:space="0" w:color="auto"/>
            </w:tcBorders>
          </w:tcPr>
          <w:p w14:paraId="12ACFCA3" w14:textId="77777777" w:rsidR="00A47F74" w:rsidRPr="00256DE0" w:rsidRDefault="00A47F74" w:rsidP="00302F36">
            <w:pPr>
              <w:pStyle w:val="TableParagraph"/>
              <w:kinsoku w:val="0"/>
              <w:overflowPunct w:val="0"/>
              <w:spacing w:line="178" w:lineRule="exact"/>
              <w:ind w:left="532"/>
              <w:rPr>
                <w:sz w:val="18"/>
                <w:szCs w:val="18"/>
                <w:u w:val="none"/>
              </w:rPr>
            </w:pPr>
            <w:r w:rsidRPr="00256DE0">
              <w:rPr>
                <w:sz w:val="18"/>
                <w:szCs w:val="18"/>
                <w:u w:val="none"/>
              </w:rPr>
              <w:t>B4</w:t>
            </w:r>
          </w:p>
        </w:tc>
        <w:tc>
          <w:tcPr>
            <w:tcW w:w="1260" w:type="dxa"/>
            <w:tcBorders>
              <w:top w:val="none" w:sz="6" w:space="0" w:color="auto"/>
              <w:left w:val="none" w:sz="6" w:space="0" w:color="auto"/>
              <w:bottom w:val="single" w:sz="12" w:space="0" w:color="000000"/>
              <w:right w:val="none" w:sz="6" w:space="0" w:color="auto"/>
            </w:tcBorders>
          </w:tcPr>
          <w:p w14:paraId="1164A9D9" w14:textId="77777777" w:rsidR="00A47F74" w:rsidRPr="00256DE0" w:rsidRDefault="00A47F74" w:rsidP="00302F36">
            <w:pPr>
              <w:pStyle w:val="TableParagraph"/>
              <w:tabs>
                <w:tab w:val="left" w:pos="619"/>
              </w:tabs>
              <w:kinsoku w:val="0"/>
              <w:overflowPunct w:val="0"/>
              <w:spacing w:line="178" w:lineRule="exact"/>
              <w:ind w:left="0" w:right="77"/>
              <w:jc w:val="center"/>
              <w:rPr>
                <w:sz w:val="18"/>
                <w:szCs w:val="18"/>
                <w:u w:val="none"/>
              </w:rPr>
            </w:pPr>
            <w:r w:rsidRPr="00256DE0">
              <w:rPr>
                <w:sz w:val="18"/>
                <w:szCs w:val="18"/>
                <w:u w:val="none"/>
              </w:rPr>
              <w:t>B5</w:t>
            </w:r>
          </w:p>
        </w:tc>
        <w:tc>
          <w:tcPr>
            <w:tcW w:w="1440" w:type="dxa"/>
            <w:tcBorders>
              <w:top w:val="none" w:sz="6" w:space="0" w:color="auto"/>
              <w:left w:val="none" w:sz="6" w:space="0" w:color="auto"/>
              <w:bottom w:val="single" w:sz="12" w:space="0" w:color="000000"/>
              <w:right w:val="none" w:sz="6" w:space="0" w:color="auto"/>
            </w:tcBorders>
          </w:tcPr>
          <w:p w14:paraId="5DD498E3" w14:textId="77777777" w:rsidR="00A47F74" w:rsidRPr="00256DE0" w:rsidRDefault="00A47F74" w:rsidP="00302F36">
            <w:pPr>
              <w:pStyle w:val="TableParagraph"/>
              <w:tabs>
                <w:tab w:val="left" w:pos="619"/>
              </w:tabs>
              <w:kinsoku w:val="0"/>
              <w:overflowPunct w:val="0"/>
              <w:spacing w:line="178" w:lineRule="exact"/>
              <w:ind w:left="0" w:right="77"/>
              <w:jc w:val="center"/>
              <w:rPr>
                <w:sz w:val="18"/>
                <w:szCs w:val="18"/>
                <w:u w:val="none"/>
              </w:rPr>
            </w:pPr>
            <w:r w:rsidRPr="00256DE0">
              <w:rPr>
                <w:sz w:val="18"/>
                <w:szCs w:val="18"/>
                <w:u w:val="none"/>
              </w:rPr>
              <w:t>B6</w:t>
            </w:r>
          </w:p>
        </w:tc>
        <w:tc>
          <w:tcPr>
            <w:tcW w:w="990" w:type="dxa"/>
            <w:tcBorders>
              <w:top w:val="none" w:sz="6" w:space="0" w:color="auto"/>
              <w:left w:val="none" w:sz="6" w:space="0" w:color="auto"/>
              <w:bottom w:val="single" w:sz="12" w:space="0" w:color="000000"/>
              <w:right w:val="none" w:sz="6" w:space="0" w:color="auto"/>
            </w:tcBorders>
          </w:tcPr>
          <w:p w14:paraId="3FFA1900" w14:textId="77777777" w:rsidR="00A47F74" w:rsidRPr="00256DE0" w:rsidDel="00E85692" w:rsidRDefault="00A47F74" w:rsidP="00302F36">
            <w:pPr>
              <w:pStyle w:val="TableParagraph"/>
              <w:tabs>
                <w:tab w:val="left" w:pos="619"/>
              </w:tabs>
              <w:kinsoku w:val="0"/>
              <w:overflowPunct w:val="0"/>
              <w:spacing w:line="178" w:lineRule="exact"/>
              <w:ind w:left="0" w:right="77"/>
              <w:jc w:val="center"/>
              <w:rPr>
                <w:sz w:val="18"/>
                <w:szCs w:val="18"/>
                <w:u w:val="none"/>
              </w:rPr>
            </w:pPr>
            <w:r>
              <w:rPr>
                <w:sz w:val="18"/>
                <w:szCs w:val="18"/>
                <w:u w:val="none"/>
              </w:rPr>
              <w:t>B7</w:t>
            </w:r>
          </w:p>
        </w:tc>
        <w:tc>
          <w:tcPr>
            <w:tcW w:w="1530" w:type="dxa"/>
            <w:tcBorders>
              <w:top w:val="none" w:sz="6" w:space="0" w:color="auto"/>
              <w:left w:val="none" w:sz="6" w:space="0" w:color="auto"/>
              <w:bottom w:val="single" w:sz="12" w:space="0" w:color="000000"/>
              <w:right w:val="none" w:sz="6" w:space="0" w:color="auto"/>
            </w:tcBorders>
          </w:tcPr>
          <w:p w14:paraId="39723E84" w14:textId="2117690C" w:rsidR="00A47F74" w:rsidRPr="00A47F74" w:rsidRDefault="00A47F74" w:rsidP="00302F36">
            <w:pPr>
              <w:pStyle w:val="TableParagraph"/>
              <w:tabs>
                <w:tab w:val="left" w:pos="619"/>
              </w:tabs>
              <w:kinsoku w:val="0"/>
              <w:overflowPunct w:val="0"/>
              <w:spacing w:line="178" w:lineRule="exact"/>
              <w:ind w:left="0" w:right="77"/>
              <w:jc w:val="center"/>
              <w:rPr>
                <w:sz w:val="18"/>
                <w:szCs w:val="18"/>
                <w:u w:val="none"/>
              </w:rPr>
            </w:pPr>
            <w:ins w:id="78" w:author="Abhishek Patil" w:date="2021-04-14T16:50:00Z">
              <w:r>
                <w:rPr>
                  <w:sz w:val="18"/>
                  <w:szCs w:val="18"/>
                  <w:u w:val="none"/>
                </w:rPr>
                <w:t>B8</w:t>
              </w:r>
            </w:ins>
          </w:p>
        </w:tc>
        <w:tc>
          <w:tcPr>
            <w:tcW w:w="1440" w:type="dxa"/>
            <w:tcBorders>
              <w:top w:val="none" w:sz="6" w:space="0" w:color="auto"/>
              <w:left w:val="none" w:sz="6" w:space="0" w:color="auto"/>
              <w:bottom w:val="single" w:sz="12" w:space="0" w:color="000000"/>
              <w:right w:val="none" w:sz="6" w:space="0" w:color="auto"/>
            </w:tcBorders>
          </w:tcPr>
          <w:p w14:paraId="789DFB59" w14:textId="2C088949" w:rsidR="00A47F74" w:rsidRPr="00256DE0" w:rsidRDefault="00A47F74" w:rsidP="00302F36">
            <w:pPr>
              <w:pStyle w:val="TableParagraph"/>
              <w:tabs>
                <w:tab w:val="left" w:pos="619"/>
              </w:tabs>
              <w:kinsoku w:val="0"/>
              <w:overflowPunct w:val="0"/>
              <w:spacing w:line="178" w:lineRule="exact"/>
              <w:ind w:left="0" w:right="77"/>
              <w:jc w:val="center"/>
              <w:rPr>
                <w:color w:val="FF0000"/>
                <w:sz w:val="18"/>
                <w:szCs w:val="18"/>
                <w:u w:val="none"/>
              </w:rPr>
            </w:pPr>
            <w:del w:id="79" w:author="Abhishek Patil" w:date="2021-04-14T16:51:00Z">
              <w:r w:rsidRPr="00A47F74" w:rsidDel="00C02D22">
                <w:rPr>
                  <w:sz w:val="18"/>
                  <w:szCs w:val="18"/>
                  <w:u w:val="none"/>
                </w:rPr>
                <w:delText>B8</w:delText>
              </w:r>
            </w:del>
            <w:ins w:id="80" w:author="Abhishek Patil" w:date="2021-04-14T16:51:00Z">
              <w:r w:rsidR="00C02D22" w:rsidRPr="00A47F74">
                <w:rPr>
                  <w:sz w:val="18"/>
                  <w:szCs w:val="18"/>
                  <w:u w:val="none"/>
                </w:rPr>
                <w:t>B</w:t>
              </w:r>
              <w:proofErr w:type="gramStart"/>
              <w:r w:rsidR="00C02D22">
                <w:rPr>
                  <w:sz w:val="18"/>
                  <w:szCs w:val="18"/>
                  <w:u w:val="none"/>
                </w:rPr>
                <w:t>9</w:t>
              </w:r>
              <w:r w:rsidR="00C02D22" w:rsidRPr="00A47F74">
                <w:rPr>
                  <w:sz w:val="18"/>
                  <w:szCs w:val="18"/>
                  <w:u w:val="none"/>
                </w:rPr>
                <w:t xml:space="preserve">  </w:t>
              </w:r>
            </w:ins>
            <w:r w:rsidRPr="00A47F74">
              <w:rPr>
                <w:sz w:val="18"/>
                <w:szCs w:val="18"/>
                <w:u w:val="none"/>
              </w:rPr>
              <w:t>15</w:t>
            </w:r>
            <w:proofErr w:type="gramEnd"/>
          </w:p>
        </w:tc>
      </w:tr>
      <w:tr w:rsidR="00A47F74" w:rsidRPr="00256DE0" w14:paraId="6CCB7B23" w14:textId="77777777" w:rsidTr="00894D6C">
        <w:trPr>
          <w:trHeight w:val="231"/>
          <w:jc w:val="center"/>
        </w:trPr>
        <w:tc>
          <w:tcPr>
            <w:tcW w:w="784" w:type="dxa"/>
            <w:vMerge/>
            <w:tcBorders>
              <w:top w:val="nil"/>
              <w:left w:val="none" w:sz="6" w:space="0" w:color="auto"/>
              <w:bottom w:val="none" w:sz="6" w:space="0" w:color="auto"/>
              <w:right w:val="none" w:sz="6" w:space="0" w:color="auto"/>
            </w:tcBorders>
          </w:tcPr>
          <w:p w14:paraId="7881E27F" w14:textId="77777777" w:rsidR="00A47F74" w:rsidRPr="00256DE0" w:rsidRDefault="00A47F74" w:rsidP="00302F36">
            <w:pPr>
              <w:rPr>
                <w:rFonts w:ascii="Times New Roman" w:hAnsi="Times New Roman" w:cs="Times New Roman"/>
                <w:sz w:val="18"/>
                <w:szCs w:val="18"/>
              </w:rPr>
            </w:pPr>
          </w:p>
        </w:tc>
        <w:tc>
          <w:tcPr>
            <w:tcW w:w="926" w:type="dxa"/>
            <w:gridSpan w:val="3"/>
            <w:tcBorders>
              <w:top w:val="single" w:sz="12" w:space="0" w:color="000000"/>
              <w:left w:val="single" w:sz="12" w:space="0" w:color="000000"/>
              <w:bottom w:val="single" w:sz="12" w:space="0" w:color="000000"/>
              <w:right w:val="single" w:sz="12" w:space="0" w:color="000000"/>
            </w:tcBorders>
          </w:tcPr>
          <w:p w14:paraId="29DB0F89" w14:textId="77777777" w:rsidR="00A47F74" w:rsidRPr="00256DE0" w:rsidRDefault="00A47F74" w:rsidP="00302F36">
            <w:pPr>
              <w:pStyle w:val="TableParagraph"/>
              <w:kinsoku w:val="0"/>
              <w:overflowPunct w:val="0"/>
              <w:spacing w:before="7"/>
              <w:rPr>
                <w:sz w:val="18"/>
                <w:szCs w:val="18"/>
                <w:u w:val="none"/>
              </w:rPr>
            </w:pPr>
            <w:r w:rsidRPr="00256DE0">
              <w:rPr>
                <w:sz w:val="18"/>
                <w:szCs w:val="18"/>
                <w:u w:val="none"/>
              </w:rPr>
              <w:t>Link ID</w:t>
            </w:r>
          </w:p>
        </w:tc>
        <w:tc>
          <w:tcPr>
            <w:tcW w:w="900" w:type="dxa"/>
            <w:tcBorders>
              <w:top w:val="single" w:sz="12" w:space="0" w:color="000000"/>
              <w:left w:val="single" w:sz="12" w:space="0" w:color="000000"/>
              <w:bottom w:val="single" w:sz="12" w:space="0" w:color="000000"/>
              <w:right w:val="single" w:sz="12" w:space="0" w:color="000000"/>
            </w:tcBorders>
          </w:tcPr>
          <w:p w14:paraId="53EFB5BD" w14:textId="77777777" w:rsidR="00A47F74" w:rsidRPr="00256DE0" w:rsidRDefault="00A47F74" w:rsidP="00302F36">
            <w:pPr>
              <w:pStyle w:val="TableParagraph"/>
              <w:kinsoku w:val="0"/>
              <w:overflowPunct w:val="0"/>
              <w:spacing w:before="7" w:line="208" w:lineRule="auto"/>
              <w:ind w:hanging="116"/>
              <w:rPr>
                <w:sz w:val="18"/>
                <w:szCs w:val="18"/>
                <w:u w:val="none"/>
              </w:rPr>
            </w:pPr>
            <w:r w:rsidRPr="00DE29F9">
              <w:rPr>
                <w:sz w:val="18"/>
                <w:szCs w:val="18"/>
                <w:u w:val="none"/>
              </w:rPr>
              <w:t xml:space="preserve">Complete </w:t>
            </w:r>
            <w:r w:rsidRPr="00256DE0">
              <w:rPr>
                <w:sz w:val="18"/>
                <w:szCs w:val="18"/>
                <w:u w:val="none"/>
              </w:rPr>
              <w:t>Profile</w:t>
            </w:r>
          </w:p>
        </w:tc>
        <w:tc>
          <w:tcPr>
            <w:tcW w:w="1260" w:type="dxa"/>
            <w:tcBorders>
              <w:top w:val="single" w:sz="12" w:space="0" w:color="000000"/>
              <w:left w:val="single" w:sz="12" w:space="0" w:color="000000"/>
              <w:bottom w:val="single" w:sz="12" w:space="0" w:color="000000"/>
              <w:right w:val="single" w:sz="12" w:space="0" w:color="000000"/>
            </w:tcBorders>
          </w:tcPr>
          <w:p w14:paraId="2E1BEBA1" w14:textId="77777777" w:rsidR="00A47F74" w:rsidRPr="00256DE0" w:rsidRDefault="00A47F74" w:rsidP="00302F36">
            <w:pPr>
              <w:pStyle w:val="TableParagraph"/>
              <w:kinsoku w:val="0"/>
              <w:overflowPunct w:val="0"/>
              <w:spacing w:before="7"/>
              <w:rPr>
                <w:sz w:val="18"/>
                <w:szCs w:val="18"/>
                <w:u w:val="none"/>
              </w:rPr>
            </w:pPr>
            <w:r>
              <w:rPr>
                <w:sz w:val="18"/>
                <w:szCs w:val="18"/>
                <w:u w:val="none"/>
              </w:rPr>
              <w:t>MAC Address Present</w:t>
            </w:r>
          </w:p>
        </w:tc>
        <w:tc>
          <w:tcPr>
            <w:tcW w:w="1440" w:type="dxa"/>
            <w:tcBorders>
              <w:top w:val="single" w:sz="12" w:space="0" w:color="000000"/>
              <w:left w:val="single" w:sz="12" w:space="0" w:color="000000"/>
              <w:bottom w:val="single" w:sz="12" w:space="0" w:color="000000"/>
              <w:right w:val="single" w:sz="12" w:space="0" w:color="000000"/>
            </w:tcBorders>
          </w:tcPr>
          <w:p w14:paraId="002B3C69" w14:textId="77777777" w:rsidR="00A47F74" w:rsidRPr="00256DE0" w:rsidRDefault="00A47F74" w:rsidP="00302F36">
            <w:pPr>
              <w:pStyle w:val="TableParagraph"/>
              <w:kinsoku w:val="0"/>
              <w:overflowPunct w:val="0"/>
              <w:spacing w:before="7"/>
              <w:rPr>
                <w:sz w:val="18"/>
                <w:szCs w:val="18"/>
                <w:u w:val="none"/>
              </w:rPr>
            </w:pPr>
            <w:r w:rsidRPr="00256DE0">
              <w:rPr>
                <w:sz w:val="18"/>
                <w:szCs w:val="18"/>
                <w:u w:val="none"/>
              </w:rPr>
              <w:t>Beacon Interval Present</w:t>
            </w:r>
          </w:p>
        </w:tc>
        <w:tc>
          <w:tcPr>
            <w:tcW w:w="990" w:type="dxa"/>
            <w:tcBorders>
              <w:top w:val="single" w:sz="12" w:space="0" w:color="000000"/>
              <w:left w:val="single" w:sz="12" w:space="0" w:color="000000"/>
              <w:bottom w:val="single" w:sz="12" w:space="0" w:color="000000"/>
              <w:right w:val="single" w:sz="12" w:space="0" w:color="000000"/>
            </w:tcBorders>
          </w:tcPr>
          <w:p w14:paraId="15B92F1C" w14:textId="77777777" w:rsidR="00A47F74" w:rsidRPr="00256DE0" w:rsidRDefault="00A47F74" w:rsidP="00302F36">
            <w:pPr>
              <w:pStyle w:val="TableParagraph"/>
              <w:kinsoku w:val="0"/>
              <w:overflowPunct w:val="0"/>
              <w:spacing w:before="7"/>
              <w:rPr>
                <w:sz w:val="18"/>
                <w:szCs w:val="18"/>
                <w:u w:val="none"/>
              </w:rPr>
            </w:pPr>
            <w:r w:rsidRPr="00256DE0">
              <w:rPr>
                <w:sz w:val="18"/>
                <w:szCs w:val="18"/>
                <w:u w:val="none"/>
              </w:rPr>
              <w:t>DTIM Info Present</w:t>
            </w:r>
          </w:p>
        </w:tc>
        <w:tc>
          <w:tcPr>
            <w:tcW w:w="1530" w:type="dxa"/>
            <w:tcBorders>
              <w:top w:val="single" w:sz="12" w:space="0" w:color="000000"/>
              <w:left w:val="single" w:sz="12" w:space="0" w:color="000000"/>
              <w:bottom w:val="single" w:sz="12" w:space="0" w:color="000000"/>
              <w:right w:val="single" w:sz="12" w:space="0" w:color="000000"/>
            </w:tcBorders>
          </w:tcPr>
          <w:p w14:paraId="77A48583" w14:textId="34D371C4" w:rsidR="00A47F74" w:rsidRPr="00256DE0" w:rsidRDefault="00A47F74" w:rsidP="00C02D22">
            <w:pPr>
              <w:pStyle w:val="TableParagraph"/>
              <w:suppressAutoHyphens/>
              <w:kinsoku w:val="0"/>
              <w:overflowPunct w:val="0"/>
              <w:spacing w:before="7"/>
              <w:ind w:left="130"/>
              <w:rPr>
                <w:sz w:val="18"/>
                <w:szCs w:val="18"/>
                <w:u w:val="none"/>
              </w:rPr>
            </w:pPr>
            <w:proofErr w:type="spellStart"/>
            <w:ins w:id="81" w:author="Abhishek Patil" w:date="2021-04-14T16:50:00Z">
              <w:r>
                <w:rPr>
                  <w:sz w:val="18"/>
                  <w:szCs w:val="18"/>
                  <w:u w:val="none"/>
                </w:rPr>
                <w:t>MaxBSSID</w:t>
              </w:r>
              <w:proofErr w:type="spellEnd"/>
              <w:r>
                <w:rPr>
                  <w:sz w:val="18"/>
                  <w:szCs w:val="18"/>
                  <w:u w:val="none"/>
                </w:rPr>
                <w:t xml:space="preserve"> Indicator Present</w:t>
              </w:r>
            </w:ins>
          </w:p>
        </w:tc>
        <w:tc>
          <w:tcPr>
            <w:tcW w:w="1440" w:type="dxa"/>
            <w:tcBorders>
              <w:top w:val="single" w:sz="12" w:space="0" w:color="000000"/>
              <w:left w:val="single" w:sz="12" w:space="0" w:color="000000"/>
              <w:bottom w:val="single" w:sz="12" w:space="0" w:color="000000"/>
              <w:right w:val="single" w:sz="12" w:space="0" w:color="000000"/>
            </w:tcBorders>
          </w:tcPr>
          <w:p w14:paraId="7C510A07" w14:textId="04F64AE9" w:rsidR="00A47F74" w:rsidRPr="00256DE0" w:rsidRDefault="00A47F74" w:rsidP="00302F36">
            <w:pPr>
              <w:pStyle w:val="TableParagraph"/>
              <w:kinsoku w:val="0"/>
              <w:overflowPunct w:val="0"/>
              <w:spacing w:before="7"/>
              <w:rPr>
                <w:sz w:val="18"/>
                <w:szCs w:val="18"/>
                <w:u w:val="none"/>
              </w:rPr>
            </w:pPr>
          </w:p>
          <w:p w14:paraId="4BFABA57" w14:textId="77777777" w:rsidR="00A47F74" w:rsidRPr="00256DE0" w:rsidRDefault="00A47F74" w:rsidP="00302F36">
            <w:pPr>
              <w:pStyle w:val="TableParagraph"/>
              <w:kinsoku w:val="0"/>
              <w:overflowPunct w:val="0"/>
              <w:ind w:left="252" w:right="252"/>
              <w:jc w:val="center"/>
              <w:rPr>
                <w:sz w:val="18"/>
                <w:szCs w:val="18"/>
                <w:u w:val="none"/>
              </w:rPr>
            </w:pPr>
            <w:r w:rsidRPr="00256DE0">
              <w:rPr>
                <w:sz w:val="18"/>
                <w:szCs w:val="18"/>
                <w:u w:val="none"/>
              </w:rPr>
              <w:t>Reserved</w:t>
            </w:r>
          </w:p>
        </w:tc>
      </w:tr>
      <w:tr w:rsidR="00A47F74" w:rsidRPr="00256DE0" w14:paraId="2A39E4A9" w14:textId="77777777" w:rsidTr="00CF3581">
        <w:trPr>
          <w:trHeight w:val="284"/>
          <w:jc w:val="center"/>
        </w:trPr>
        <w:tc>
          <w:tcPr>
            <w:tcW w:w="784" w:type="dxa"/>
            <w:tcBorders>
              <w:top w:val="none" w:sz="6" w:space="0" w:color="auto"/>
              <w:left w:val="none" w:sz="6" w:space="0" w:color="auto"/>
              <w:bottom w:val="none" w:sz="6" w:space="0" w:color="auto"/>
              <w:right w:val="none" w:sz="6" w:space="0" w:color="auto"/>
            </w:tcBorders>
          </w:tcPr>
          <w:p w14:paraId="553FDE42" w14:textId="77777777" w:rsidR="00A47F74" w:rsidRPr="00256DE0" w:rsidRDefault="00A47F74" w:rsidP="00302F36">
            <w:pPr>
              <w:pStyle w:val="TableParagraph"/>
              <w:kinsoku w:val="0"/>
              <w:overflowPunct w:val="0"/>
              <w:spacing w:before="100" w:line="164" w:lineRule="exact"/>
              <w:ind w:left="50"/>
              <w:jc w:val="center"/>
              <w:rPr>
                <w:sz w:val="18"/>
                <w:szCs w:val="18"/>
                <w:u w:val="none"/>
              </w:rPr>
            </w:pPr>
            <w:r w:rsidRPr="00256DE0">
              <w:rPr>
                <w:sz w:val="18"/>
                <w:szCs w:val="18"/>
                <w:u w:val="none"/>
              </w:rPr>
              <w:t>Bits:</w:t>
            </w:r>
          </w:p>
        </w:tc>
        <w:tc>
          <w:tcPr>
            <w:tcW w:w="476" w:type="dxa"/>
            <w:tcBorders>
              <w:top w:val="single" w:sz="12" w:space="0" w:color="000000"/>
              <w:left w:val="none" w:sz="6" w:space="0" w:color="auto"/>
              <w:bottom w:val="none" w:sz="6" w:space="0" w:color="auto"/>
              <w:right w:val="none" w:sz="6" w:space="0" w:color="auto"/>
            </w:tcBorders>
          </w:tcPr>
          <w:p w14:paraId="0E3E5D3A" w14:textId="77777777" w:rsidR="00A47F74" w:rsidRPr="00256DE0" w:rsidRDefault="00A47F74" w:rsidP="00302F36">
            <w:pPr>
              <w:pStyle w:val="TableParagraph"/>
              <w:kinsoku w:val="0"/>
              <w:overflowPunct w:val="0"/>
              <w:jc w:val="center"/>
              <w:rPr>
                <w:sz w:val="18"/>
                <w:szCs w:val="18"/>
              </w:rPr>
            </w:pPr>
          </w:p>
        </w:tc>
        <w:tc>
          <w:tcPr>
            <w:tcW w:w="292" w:type="dxa"/>
            <w:tcBorders>
              <w:top w:val="single" w:sz="12" w:space="0" w:color="000000"/>
              <w:left w:val="none" w:sz="6" w:space="0" w:color="auto"/>
              <w:bottom w:val="none" w:sz="6" w:space="0" w:color="auto"/>
              <w:right w:val="none" w:sz="6" w:space="0" w:color="auto"/>
            </w:tcBorders>
          </w:tcPr>
          <w:p w14:paraId="098B25FB" w14:textId="77777777" w:rsidR="00A47F74" w:rsidRPr="00256DE0" w:rsidRDefault="00A47F74" w:rsidP="00302F36">
            <w:pPr>
              <w:pStyle w:val="TableParagraph"/>
              <w:kinsoku w:val="0"/>
              <w:overflowPunct w:val="0"/>
              <w:spacing w:before="100" w:line="164" w:lineRule="exact"/>
              <w:ind w:left="0"/>
              <w:jc w:val="center"/>
              <w:rPr>
                <w:w w:val="99"/>
                <w:sz w:val="18"/>
                <w:szCs w:val="18"/>
                <w:u w:val="none"/>
              </w:rPr>
            </w:pPr>
            <w:r w:rsidRPr="00256DE0">
              <w:rPr>
                <w:w w:val="99"/>
                <w:sz w:val="18"/>
                <w:szCs w:val="18"/>
                <w:u w:val="none"/>
              </w:rPr>
              <w:t>4</w:t>
            </w:r>
          </w:p>
        </w:tc>
        <w:tc>
          <w:tcPr>
            <w:tcW w:w="158" w:type="dxa"/>
            <w:tcBorders>
              <w:top w:val="single" w:sz="12" w:space="0" w:color="000000"/>
              <w:left w:val="none" w:sz="6" w:space="0" w:color="auto"/>
              <w:bottom w:val="none" w:sz="6" w:space="0" w:color="auto"/>
              <w:right w:val="none" w:sz="6" w:space="0" w:color="auto"/>
            </w:tcBorders>
          </w:tcPr>
          <w:p w14:paraId="3A3CD298" w14:textId="77777777" w:rsidR="00A47F74" w:rsidRPr="00256DE0" w:rsidRDefault="00A47F74" w:rsidP="00302F36">
            <w:pPr>
              <w:pStyle w:val="TableParagraph"/>
              <w:kinsoku w:val="0"/>
              <w:overflowPunct w:val="0"/>
              <w:jc w:val="center"/>
              <w:rPr>
                <w:sz w:val="18"/>
                <w:szCs w:val="18"/>
              </w:rPr>
            </w:pPr>
          </w:p>
        </w:tc>
        <w:tc>
          <w:tcPr>
            <w:tcW w:w="900" w:type="dxa"/>
            <w:tcBorders>
              <w:top w:val="single" w:sz="12" w:space="0" w:color="000000"/>
              <w:left w:val="none" w:sz="6" w:space="0" w:color="auto"/>
              <w:bottom w:val="none" w:sz="6" w:space="0" w:color="auto"/>
              <w:right w:val="none" w:sz="6" w:space="0" w:color="auto"/>
            </w:tcBorders>
          </w:tcPr>
          <w:p w14:paraId="4A67E4D7" w14:textId="77777777" w:rsidR="00A47F74" w:rsidRPr="00256DE0" w:rsidRDefault="00A47F74" w:rsidP="00302F36">
            <w:pPr>
              <w:pStyle w:val="TableParagraph"/>
              <w:kinsoku w:val="0"/>
              <w:overflowPunct w:val="0"/>
              <w:spacing w:before="100" w:line="164" w:lineRule="exact"/>
              <w:ind w:left="0"/>
              <w:jc w:val="center"/>
              <w:rPr>
                <w:w w:val="99"/>
                <w:sz w:val="18"/>
                <w:szCs w:val="18"/>
                <w:u w:val="none"/>
              </w:rPr>
            </w:pPr>
            <w:r w:rsidRPr="00256DE0">
              <w:rPr>
                <w:w w:val="99"/>
                <w:sz w:val="18"/>
                <w:szCs w:val="18"/>
                <w:u w:val="none"/>
              </w:rPr>
              <w:t>1</w:t>
            </w:r>
          </w:p>
        </w:tc>
        <w:tc>
          <w:tcPr>
            <w:tcW w:w="1260" w:type="dxa"/>
            <w:tcBorders>
              <w:top w:val="single" w:sz="12" w:space="0" w:color="000000"/>
              <w:left w:val="none" w:sz="6" w:space="0" w:color="auto"/>
              <w:bottom w:val="none" w:sz="6" w:space="0" w:color="auto"/>
              <w:right w:val="none" w:sz="6" w:space="0" w:color="auto"/>
            </w:tcBorders>
          </w:tcPr>
          <w:p w14:paraId="0EC2DADC" w14:textId="77777777" w:rsidR="00A47F74" w:rsidRPr="00256DE0" w:rsidRDefault="00A47F74" w:rsidP="00302F36">
            <w:pPr>
              <w:pStyle w:val="TableParagraph"/>
              <w:kinsoku w:val="0"/>
              <w:overflowPunct w:val="0"/>
              <w:spacing w:before="100" w:line="164" w:lineRule="exact"/>
              <w:ind w:left="0"/>
              <w:jc w:val="center"/>
              <w:rPr>
                <w:sz w:val="18"/>
                <w:szCs w:val="18"/>
                <w:u w:val="none"/>
              </w:rPr>
            </w:pPr>
            <w:r w:rsidRPr="00256DE0">
              <w:rPr>
                <w:sz w:val="18"/>
                <w:szCs w:val="18"/>
                <w:u w:val="none"/>
              </w:rPr>
              <w:t>1</w:t>
            </w:r>
          </w:p>
        </w:tc>
        <w:tc>
          <w:tcPr>
            <w:tcW w:w="1440" w:type="dxa"/>
            <w:tcBorders>
              <w:top w:val="single" w:sz="12" w:space="0" w:color="000000"/>
              <w:left w:val="none" w:sz="6" w:space="0" w:color="auto"/>
              <w:bottom w:val="none" w:sz="6" w:space="0" w:color="auto"/>
              <w:right w:val="none" w:sz="6" w:space="0" w:color="auto"/>
            </w:tcBorders>
          </w:tcPr>
          <w:p w14:paraId="6452D9B9" w14:textId="77777777" w:rsidR="00A47F74" w:rsidRPr="00256DE0" w:rsidRDefault="00A47F74" w:rsidP="00302F36">
            <w:pPr>
              <w:pStyle w:val="TableParagraph"/>
              <w:kinsoku w:val="0"/>
              <w:overflowPunct w:val="0"/>
              <w:spacing w:before="100" w:line="164" w:lineRule="exact"/>
              <w:ind w:left="0"/>
              <w:jc w:val="center"/>
              <w:rPr>
                <w:sz w:val="18"/>
                <w:szCs w:val="18"/>
                <w:u w:val="none"/>
              </w:rPr>
            </w:pPr>
            <w:r w:rsidRPr="00256DE0">
              <w:rPr>
                <w:sz w:val="18"/>
                <w:szCs w:val="18"/>
                <w:u w:val="none"/>
              </w:rPr>
              <w:t>1</w:t>
            </w:r>
          </w:p>
        </w:tc>
        <w:tc>
          <w:tcPr>
            <w:tcW w:w="990" w:type="dxa"/>
            <w:tcBorders>
              <w:top w:val="single" w:sz="12" w:space="0" w:color="000000"/>
              <w:left w:val="none" w:sz="6" w:space="0" w:color="auto"/>
              <w:bottom w:val="none" w:sz="6" w:space="0" w:color="auto"/>
              <w:right w:val="none" w:sz="6" w:space="0" w:color="auto"/>
            </w:tcBorders>
          </w:tcPr>
          <w:p w14:paraId="59778A10" w14:textId="77777777" w:rsidR="00A47F74" w:rsidRPr="00A47F74" w:rsidRDefault="00A47F74" w:rsidP="00302F36">
            <w:pPr>
              <w:pStyle w:val="TableParagraph"/>
              <w:kinsoku w:val="0"/>
              <w:overflowPunct w:val="0"/>
              <w:spacing w:before="100" w:line="164" w:lineRule="exact"/>
              <w:ind w:left="0"/>
              <w:jc w:val="center"/>
              <w:rPr>
                <w:sz w:val="18"/>
                <w:szCs w:val="18"/>
                <w:u w:val="none"/>
              </w:rPr>
            </w:pPr>
            <w:r w:rsidRPr="00A47F74">
              <w:rPr>
                <w:sz w:val="18"/>
                <w:szCs w:val="18"/>
                <w:u w:val="none"/>
              </w:rPr>
              <w:t>1</w:t>
            </w:r>
          </w:p>
        </w:tc>
        <w:tc>
          <w:tcPr>
            <w:tcW w:w="1530" w:type="dxa"/>
            <w:tcBorders>
              <w:top w:val="single" w:sz="12" w:space="0" w:color="000000"/>
              <w:left w:val="none" w:sz="6" w:space="0" w:color="auto"/>
              <w:bottom w:val="none" w:sz="6" w:space="0" w:color="auto"/>
              <w:right w:val="none" w:sz="6" w:space="0" w:color="auto"/>
            </w:tcBorders>
          </w:tcPr>
          <w:p w14:paraId="3259A74D" w14:textId="1A25B2D9" w:rsidR="00A47F74" w:rsidRPr="00A47F74" w:rsidRDefault="00A47F74" w:rsidP="00302F36">
            <w:pPr>
              <w:pStyle w:val="TableParagraph"/>
              <w:kinsoku w:val="0"/>
              <w:overflowPunct w:val="0"/>
              <w:spacing w:before="100" w:line="164" w:lineRule="exact"/>
              <w:ind w:left="0"/>
              <w:jc w:val="center"/>
              <w:rPr>
                <w:sz w:val="18"/>
                <w:szCs w:val="18"/>
                <w:u w:val="none"/>
              </w:rPr>
            </w:pPr>
            <w:ins w:id="82" w:author="Abhishek Patil" w:date="2021-04-14T16:50:00Z">
              <w:r>
                <w:rPr>
                  <w:sz w:val="18"/>
                  <w:szCs w:val="18"/>
                  <w:u w:val="none"/>
                </w:rPr>
                <w:t>1</w:t>
              </w:r>
            </w:ins>
          </w:p>
        </w:tc>
        <w:tc>
          <w:tcPr>
            <w:tcW w:w="1440" w:type="dxa"/>
            <w:tcBorders>
              <w:top w:val="single" w:sz="12" w:space="0" w:color="000000"/>
              <w:left w:val="none" w:sz="6" w:space="0" w:color="auto"/>
              <w:bottom w:val="none" w:sz="6" w:space="0" w:color="auto"/>
              <w:right w:val="none" w:sz="6" w:space="0" w:color="auto"/>
            </w:tcBorders>
          </w:tcPr>
          <w:p w14:paraId="59F86B51" w14:textId="398F744A" w:rsidR="00A47F74" w:rsidRPr="00A47F74" w:rsidRDefault="002137A7" w:rsidP="00302F36">
            <w:pPr>
              <w:pStyle w:val="TableParagraph"/>
              <w:kinsoku w:val="0"/>
              <w:overflowPunct w:val="0"/>
              <w:spacing w:before="100" w:line="164" w:lineRule="exact"/>
              <w:ind w:left="0"/>
              <w:jc w:val="center"/>
              <w:rPr>
                <w:sz w:val="18"/>
                <w:szCs w:val="18"/>
                <w:u w:val="none"/>
              </w:rPr>
            </w:pPr>
            <w:ins w:id="83" w:author="Abhishek Patil" w:date="2021-04-14T17:12:00Z">
              <w:r>
                <w:rPr>
                  <w:sz w:val="18"/>
                  <w:szCs w:val="18"/>
                  <w:u w:val="none"/>
                </w:rPr>
                <w:t>7</w:t>
              </w:r>
            </w:ins>
          </w:p>
        </w:tc>
      </w:tr>
    </w:tbl>
    <w:p w14:paraId="0A05DFE5" w14:textId="19A4157B" w:rsidR="00A47F74" w:rsidRPr="00C33B5C" w:rsidRDefault="00A47F74" w:rsidP="00A47F74">
      <w:pPr>
        <w:pStyle w:val="Heading3"/>
        <w:numPr>
          <w:ilvl w:val="0"/>
          <w:numId w:val="0"/>
        </w:numPr>
        <w:tabs>
          <w:tab w:val="left" w:pos="2858"/>
        </w:tabs>
        <w:kinsoku w:val="0"/>
        <w:overflowPunct w:val="0"/>
        <w:spacing w:line="212" w:lineRule="exact"/>
        <w:jc w:val="center"/>
        <w:rPr>
          <w:rFonts w:ascii="Arial" w:hAnsi="Arial" w:cs="Arial"/>
          <w:sz w:val="20"/>
        </w:rPr>
      </w:pPr>
      <w:r w:rsidRPr="00C33B5C">
        <w:rPr>
          <w:rFonts w:ascii="Arial" w:hAnsi="Arial" w:cs="Arial"/>
          <w:sz w:val="20"/>
        </w:rPr>
        <w:t>Figure 9-788ej—STA Control field</w:t>
      </w:r>
      <w:r w:rsidRPr="00C33B5C">
        <w:rPr>
          <w:rFonts w:ascii="Arial" w:hAnsi="Arial" w:cs="Arial"/>
          <w:spacing w:val="-3"/>
          <w:sz w:val="20"/>
        </w:rPr>
        <w:t xml:space="preserve"> </w:t>
      </w:r>
      <w:r w:rsidRPr="00C33B5C">
        <w:rPr>
          <w:rFonts w:ascii="Arial" w:hAnsi="Arial" w:cs="Arial"/>
          <w:sz w:val="20"/>
        </w:rPr>
        <w:t>format</w:t>
      </w:r>
    </w:p>
    <w:p w14:paraId="73C28864" w14:textId="77777777" w:rsidR="001A3CBF" w:rsidRDefault="001A3CBF" w:rsidP="009A3DCB">
      <w:pPr>
        <w:autoSpaceDE w:val="0"/>
        <w:autoSpaceDN w:val="0"/>
        <w:adjustRightInd w:val="0"/>
        <w:jc w:val="both"/>
        <w:rPr>
          <w:rFonts w:ascii="Times New Roman" w:hAnsi="Times New Roman" w:cs="Times New Roman"/>
          <w:b/>
          <w:bCs/>
          <w:i/>
          <w:iCs/>
          <w:color w:val="000000"/>
          <w:sz w:val="20"/>
          <w:szCs w:val="20"/>
          <w:highlight w:val="yellow"/>
        </w:rPr>
      </w:pPr>
    </w:p>
    <w:p w14:paraId="1673064F" w14:textId="6ED81C4C" w:rsidR="009A3DCB" w:rsidRDefault="009A3DCB" w:rsidP="00C23CD4">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111C94">
        <w:rPr>
          <w:rFonts w:ascii="Times New Roman" w:hAnsi="Times New Roman" w:cs="Times New Roman"/>
          <w:b/>
          <w:bCs/>
          <w:i/>
          <w:iCs/>
          <w:color w:val="000000"/>
          <w:sz w:val="20"/>
          <w:szCs w:val="20"/>
          <w:highlight w:val="yellow"/>
        </w:rPr>
        <w:lastRenderedPageBreak/>
        <w:t>TGbe</w:t>
      </w:r>
      <w:proofErr w:type="spellEnd"/>
      <w:r w:rsidRPr="00111C94">
        <w:rPr>
          <w:rFonts w:ascii="Times New Roman" w:hAnsi="Times New Roman" w:cs="Times New Roman"/>
          <w:b/>
          <w:bCs/>
          <w:i/>
          <w:iCs/>
          <w:color w:val="000000"/>
          <w:sz w:val="20"/>
          <w:szCs w:val="20"/>
          <w:highlight w:val="yellow"/>
        </w:rPr>
        <w:t xml:space="preserve"> editor: Please </w:t>
      </w:r>
      <w:r>
        <w:rPr>
          <w:rFonts w:ascii="Times New Roman" w:hAnsi="Times New Roman" w:cs="Times New Roman"/>
          <w:b/>
          <w:bCs/>
          <w:i/>
          <w:iCs/>
          <w:color w:val="000000"/>
          <w:sz w:val="20"/>
          <w:szCs w:val="20"/>
          <w:highlight w:val="yellow"/>
        </w:rPr>
        <w:t>insert the following paragraph after the paragraph starting: “</w:t>
      </w:r>
      <w:r w:rsidR="00C348BC" w:rsidRPr="00C348BC">
        <w:rPr>
          <w:rFonts w:ascii="Times New Roman" w:hAnsi="Times New Roman" w:cs="Times New Roman"/>
          <w:b/>
          <w:bCs/>
          <w:i/>
          <w:iCs/>
          <w:color w:val="000000"/>
          <w:sz w:val="20"/>
          <w:szCs w:val="20"/>
          <w:highlight w:val="yellow"/>
        </w:rPr>
        <w:t xml:space="preserve">The DTIM Info Present subfield indicates the presence of </w:t>
      </w:r>
      <w:r>
        <w:rPr>
          <w:rFonts w:ascii="Times New Roman" w:hAnsi="Times New Roman" w:cs="Times New Roman"/>
          <w:b/>
          <w:bCs/>
          <w:i/>
          <w:iCs/>
          <w:color w:val="000000"/>
          <w:sz w:val="20"/>
          <w:szCs w:val="20"/>
          <w:highlight w:val="yellow"/>
        </w:rPr>
        <w:t>…” as follows:</w:t>
      </w:r>
      <w:r w:rsidRPr="00111C94">
        <w:rPr>
          <w:rFonts w:ascii="Times New Roman" w:hAnsi="Times New Roman" w:cs="Times New Roman"/>
          <w:b/>
          <w:bCs/>
          <w:i/>
          <w:iCs/>
          <w:color w:val="000000"/>
          <w:sz w:val="20"/>
          <w:szCs w:val="20"/>
          <w:highlight w:val="yellow"/>
        </w:rPr>
        <w:t xml:space="preserve"> </w:t>
      </w:r>
    </w:p>
    <w:p w14:paraId="48F7C72B" w14:textId="17BF50E6" w:rsidR="008B3E5E" w:rsidRDefault="008B3E5E" w:rsidP="008B3E5E">
      <w:pPr>
        <w:pStyle w:val="BodyText0"/>
        <w:tabs>
          <w:tab w:val="left" w:pos="659"/>
        </w:tabs>
        <w:kinsoku w:val="0"/>
        <w:overflowPunct w:val="0"/>
        <w:spacing w:line="217" w:lineRule="exact"/>
        <w:jc w:val="both"/>
        <w:rPr>
          <w:sz w:val="20"/>
          <w:szCs w:val="18"/>
        </w:rPr>
      </w:pPr>
      <w:r>
        <w:rPr>
          <w:sz w:val="20"/>
          <w:szCs w:val="18"/>
        </w:rPr>
        <w:t xml:space="preserve">The </w:t>
      </w:r>
      <w:proofErr w:type="spellStart"/>
      <w:r w:rsidR="00A66D6D">
        <w:rPr>
          <w:sz w:val="20"/>
          <w:szCs w:val="18"/>
        </w:rPr>
        <w:t>MaxBSSID</w:t>
      </w:r>
      <w:proofErr w:type="spellEnd"/>
      <w:r w:rsidR="00A66D6D">
        <w:rPr>
          <w:sz w:val="20"/>
          <w:szCs w:val="18"/>
        </w:rPr>
        <w:t xml:space="preserve"> Indicator</w:t>
      </w:r>
      <w:r>
        <w:rPr>
          <w:sz w:val="20"/>
          <w:szCs w:val="18"/>
        </w:rPr>
        <w:t xml:space="preserve"> Present subfield indicates the presence of the </w:t>
      </w:r>
      <w:proofErr w:type="spellStart"/>
      <w:r w:rsidR="00A66D6D">
        <w:rPr>
          <w:sz w:val="20"/>
          <w:szCs w:val="18"/>
        </w:rPr>
        <w:t>MaxBSSID</w:t>
      </w:r>
      <w:proofErr w:type="spellEnd"/>
      <w:r w:rsidR="00A66D6D">
        <w:rPr>
          <w:sz w:val="20"/>
          <w:szCs w:val="18"/>
        </w:rPr>
        <w:t xml:space="preserve"> Indicator </w:t>
      </w:r>
      <w:r>
        <w:rPr>
          <w:sz w:val="20"/>
          <w:szCs w:val="18"/>
        </w:rPr>
        <w:t xml:space="preserve">subfield in the STA Info field and is set to 1 if the </w:t>
      </w:r>
      <w:proofErr w:type="spellStart"/>
      <w:r w:rsidR="00A66D6D">
        <w:rPr>
          <w:sz w:val="20"/>
          <w:szCs w:val="18"/>
        </w:rPr>
        <w:t>MaxBSSID</w:t>
      </w:r>
      <w:proofErr w:type="spellEnd"/>
      <w:r w:rsidR="00A66D6D">
        <w:rPr>
          <w:sz w:val="20"/>
          <w:szCs w:val="18"/>
        </w:rPr>
        <w:t xml:space="preserve"> Indicator </w:t>
      </w:r>
      <w:r>
        <w:rPr>
          <w:sz w:val="20"/>
          <w:szCs w:val="18"/>
        </w:rPr>
        <w:t xml:space="preserve">subfield is present in the STA Info field; otherwise set to 0. A non-AP STA sets the </w:t>
      </w:r>
      <w:proofErr w:type="spellStart"/>
      <w:r w:rsidR="00A66D6D">
        <w:rPr>
          <w:sz w:val="20"/>
          <w:szCs w:val="18"/>
        </w:rPr>
        <w:t>MaxBSSID</w:t>
      </w:r>
      <w:proofErr w:type="spellEnd"/>
      <w:r w:rsidR="00A66D6D">
        <w:rPr>
          <w:sz w:val="20"/>
          <w:szCs w:val="18"/>
        </w:rPr>
        <w:t xml:space="preserve"> Indicator </w:t>
      </w:r>
      <w:r>
        <w:rPr>
          <w:sz w:val="20"/>
          <w:szCs w:val="18"/>
        </w:rPr>
        <w:t>Present subfield to 0 in transmitted Basic variant Multi-Link element.</w:t>
      </w:r>
      <w:r w:rsidRPr="00F62EF0">
        <w:rPr>
          <w:sz w:val="20"/>
          <w:szCs w:val="18"/>
        </w:rPr>
        <w:t xml:space="preserve"> </w:t>
      </w:r>
      <w:r>
        <w:rPr>
          <w:sz w:val="20"/>
          <w:szCs w:val="18"/>
        </w:rPr>
        <w:t>An AP sets this subfield to 1 when the element carries complete profile</w:t>
      </w:r>
      <w:r w:rsidR="00FB16E9">
        <w:rPr>
          <w:sz w:val="20"/>
          <w:szCs w:val="18"/>
        </w:rPr>
        <w:t xml:space="preserve"> and the reported AP is a member of a multiple BSSID set</w:t>
      </w:r>
      <w:r>
        <w:rPr>
          <w:sz w:val="20"/>
          <w:szCs w:val="18"/>
        </w:rPr>
        <w:t>.</w:t>
      </w:r>
    </w:p>
    <w:p w14:paraId="6BB5879B" w14:textId="38995D8F" w:rsidR="00A47F74" w:rsidRDefault="00A47F74" w:rsidP="00E13EE9">
      <w:pPr>
        <w:suppressAutoHyphens/>
        <w:autoSpaceDE w:val="0"/>
        <w:autoSpaceDN w:val="0"/>
        <w:adjustRightInd w:val="0"/>
        <w:spacing w:before="240" w:after="0" w:line="240" w:lineRule="auto"/>
        <w:jc w:val="both"/>
        <w:rPr>
          <w:rFonts w:ascii="Times New Roman" w:hAnsi="Times New Roman" w:cs="Times New Roman"/>
          <w:color w:val="000000"/>
          <w:sz w:val="16"/>
          <w:szCs w:val="16"/>
        </w:rPr>
      </w:pPr>
    </w:p>
    <w:p w14:paraId="3CEB08B8" w14:textId="0544E71E" w:rsidR="00C715BA" w:rsidRDefault="00C715BA" w:rsidP="00C715BA">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111C94">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editor: </w:t>
      </w:r>
      <w:r w:rsidR="00B75737">
        <w:rPr>
          <w:rFonts w:ascii="Times New Roman" w:hAnsi="Times New Roman" w:cs="Times New Roman"/>
          <w:b/>
          <w:bCs/>
          <w:i/>
          <w:iCs/>
          <w:color w:val="000000"/>
          <w:sz w:val="20"/>
          <w:szCs w:val="20"/>
          <w:highlight w:val="yellow"/>
        </w:rPr>
        <w:t>update the following paragraph (added by doc 11-21/254r5)</w:t>
      </w:r>
      <w:r>
        <w:rPr>
          <w:rFonts w:ascii="Times New Roman" w:hAnsi="Times New Roman" w:cs="Times New Roman"/>
          <w:b/>
          <w:bCs/>
          <w:i/>
          <w:iCs/>
          <w:color w:val="000000"/>
          <w:sz w:val="20"/>
          <w:szCs w:val="20"/>
          <w:highlight w:val="yellow"/>
        </w:rPr>
        <w:t xml:space="preserve"> as follows:</w:t>
      </w:r>
      <w:r w:rsidRPr="00111C94">
        <w:rPr>
          <w:rFonts w:ascii="Times New Roman" w:hAnsi="Times New Roman" w:cs="Times New Roman"/>
          <w:b/>
          <w:bCs/>
          <w:i/>
          <w:iCs/>
          <w:color w:val="000000"/>
          <w:sz w:val="20"/>
          <w:szCs w:val="20"/>
          <w:highlight w:val="yellow"/>
        </w:rPr>
        <w:t xml:space="preserve"> </w:t>
      </w:r>
    </w:p>
    <w:p w14:paraId="47944405" w14:textId="594D1A51" w:rsidR="0074670F" w:rsidRDefault="0074670F" w:rsidP="0074670F">
      <w:pPr>
        <w:pStyle w:val="BodyText0"/>
        <w:tabs>
          <w:tab w:val="left" w:pos="659"/>
        </w:tabs>
        <w:kinsoku w:val="0"/>
        <w:overflowPunct w:val="0"/>
        <w:spacing w:line="217" w:lineRule="exact"/>
        <w:jc w:val="both"/>
        <w:rPr>
          <w:color w:val="000000"/>
          <w:sz w:val="20"/>
        </w:rPr>
      </w:pPr>
      <w:r>
        <w:rPr>
          <w:sz w:val="20"/>
          <w:szCs w:val="18"/>
        </w:rPr>
        <w:t xml:space="preserve">The Beacon Interval subfield of the STA Info field is defined in </w:t>
      </w:r>
      <w:r>
        <w:rPr>
          <w:color w:val="000000"/>
          <w:sz w:val="20"/>
        </w:rPr>
        <w:t>9.4.1.3 (Beacon Interval field)</w:t>
      </w:r>
      <w:ins w:id="84" w:author="Abhishek" w:date="2021-04-15T11:31:00Z">
        <w:r w:rsidR="00B75737">
          <w:rPr>
            <w:color w:val="000000"/>
            <w:sz w:val="20"/>
          </w:rPr>
          <w:t xml:space="preserve"> and carries the </w:t>
        </w:r>
        <w:r w:rsidR="000C13FE">
          <w:rPr>
            <w:color w:val="000000"/>
            <w:sz w:val="20"/>
          </w:rPr>
          <w:t>value of Beacon Interval for the reported AP</w:t>
        </w:r>
      </w:ins>
      <w:r>
        <w:rPr>
          <w:color w:val="000000"/>
          <w:sz w:val="20"/>
        </w:rPr>
        <w:t>.</w:t>
      </w:r>
    </w:p>
    <w:p w14:paraId="79FF05F3" w14:textId="77777777" w:rsidR="0074670F" w:rsidRDefault="0074670F" w:rsidP="00C23CD4">
      <w:pPr>
        <w:suppressAutoHyphens/>
        <w:autoSpaceDE w:val="0"/>
        <w:autoSpaceDN w:val="0"/>
        <w:adjustRightInd w:val="0"/>
        <w:jc w:val="both"/>
        <w:rPr>
          <w:rFonts w:ascii="Times New Roman" w:hAnsi="Times New Roman" w:cs="Times New Roman"/>
          <w:b/>
          <w:bCs/>
          <w:i/>
          <w:iCs/>
          <w:color w:val="000000"/>
          <w:sz w:val="20"/>
          <w:szCs w:val="20"/>
          <w:highlight w:val="yellow"/>
        </w:rPr>
      </w:pPr>
    </w:p>
    <w:p w14:paraId="08A322A9" w14:textId="77777777" w:rsidR="009144EB" w:rsidRDefault="009144EB" w:rsidP="009144EB">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111C94">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editor: </w:t>
      </w:r>
      <w:r>
        <w:rPr>
          <w:rFonts w:ascii="Times New Roman" w:hAnsi="Times New Roman" w:cs="Times New Roman"/>
          <w:b/>
          <w:bCs/>
          <w:i/>
          <w:iCs/>
          <w:color w:val="000000"/>
          <w:sz w:val="20"/>
          <w:szCs w:val="20"/>
          <w:highlight w:val="yellow"/>
        </w:rPr>
        <w:t>update the following paragraph (added by doc 11-21/254r5) as follows:</w:t>
      </w:r>
      <w:r w:rsidRPr="00111C94">
        <w:rPr>
          <w:rFonts w:ascii="Times New Roman" w:hAnsi="Times New Roman" w:cs="Times New Roman"/>
          <w:b/>
          <w:bCs/>
          <w:i/>
          <w:iCs/>
          <w:color w:val="000000"/>
          <w:sz w:val="20"/>
          <w:szCs w:val="20"/>
          <w:highlight w:val="yellow"/>
        </w:rPr>
        <w:t xml:space="preserve"> </w:t>
      </w:r>
    </w:p>
    <w:p w14:paraId="779E78AE" w14:textId="49201360" w:rsidR="00507BAE" w:rsidRDefault="00507BAE" w:rsidP="00507BAE">
      <w:pPr>
        <w:pStyle w:val="BodyText0"/>
        <w:tabs>
          <w:tab w:val="left" w:pos="659"/>
        </w:tabs>
        <w:kinsoku w:val="0"/>
        <w:overflowPunct w:val="0"/>
        <w:spacing w:line="217" w:lineRule="exact"/>
        <w:jc w:val="both"/>
        <w:rPr>
          <w:sz w:val="20"/>
          <w:szCs w:val="18"/>
        </w:rPr>
      </w:pPr>
      <w:bookmarkStart w:id="85" w:name="_Hlk69378822"/>
      <w:r>
        <w:rPr>
          <w:sz w:val="20"/>
          <w:szCs w:val="18"/>
        </w:rPr>
        <w:t xml:space="preserve">The DTIM Count field and the DTIM Period field are </w:t>
      </w:r>
      <w:bookmarkEnd w:id="85"/>
      <w:r>
        <w:rPr>
          <w:sz w:val="20"/>
          <w:szCs w:val="18"/>
        </w:rPr>
        <w:t>defined in 9.4.2.5 (TIM element)</w:t>
      </w:r>
      <w:ins w:id="86" w:author="Abhishek" w:date="2021-04-15T11:32:00Z">
        <w:r>
          <w:rPr>
            <w:sz w:val="20"/>
            <w:szCs w:val="18"/>
          </w:rPr>
          <w:t xml:space="preserve"> and carries the value of DTIM Count and DTIM Period, respectively, for the reported AP</w:t>
        </w:r>
      </w:ins>
      <w:r>
        <w:rPr>
          <w:sz w:val="20"/>
          <w:szCs w:val="18"/>
        </w:rPr>
        <w:t>.</w:t>
      </w:r>
    </w:p>
    <w:p w14:paraId="579293F9" w14:textId="77777777" w:rsidR="00507BAE" w:rsidRDefault="00507BAE" w:rsidP="00814ECE">
      <w:pPr>
        <w:pStyle w:val="BodyText0"/>
        <w:tabs>
          <w:tab w:val="left" w:pos="659"/>
        </w:tabs>
        <w:kinsoku w:val="0"/>
        <w:overflowPunct w:val="0"/>
        <w:spacing w:line="217" w:lineRule="exact"/>
        <w:jc w:val="both"/>
        <w:rPr>
          <w:sz w:val="20"/>
          <w:szCs w:val="18"/>
        </w:rPr>
      </w:pPr>
    </w:p>
    <w:p w14:paraId="387D2AE6" w14:textId="223E6BF6" w:rsidR="00FA2E0F" w:rsidRDefault="00FA2E0F" w:rsidP="00FA2E0F">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111C94">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editor: </w:t>
      </w:r>
      <w:r>
        <w:rPr>
          <w:rFonts w:ascii="Times New Roman" w:hAnsi="Times New Roman" w:cs="Times New Roman"/>
          <w:b/>
          <w:bCs/>
          <w:i/>
          <w:iCs/>
          <w:color w:val="000000"/>
          <w:sz w:val="20"/>
          <w:szCs w:val="20"/>
          <w:highlight w:val="yellow"/>
        </w:rPr>
        <w:t>insert the following (new) paragraph after the paragraph starting “</w:t>
      </w:r>
      <w:r w:rsidR="00603491" w:rsidRPr="00603491">
        <w:rPr>
          <w:rFonts w:ascii="Times New Roman" w:hAnsi="Times New Roman" w:cs="Times New Roman"/>
          <w:b/>
          <w:bCs/>
          <w:i/>
          <w:iCs/>
          <w:color w:val="000000"/>
          <w:sz w:val="20"/>
          <w:szCs w:val="20"/>
          <w:highlight w:val="yellow"/>
        </w:rPr>
        <w:t>The DTIM Count field and the DTIM Period field are …</w:t>
      </w:r>
      <w:r>
        <w:rPr>
          <w:rFonts w:ascii="Times New Roman" w:hAnsi="Times New Roman" w:cs="Times New Roman"/>
          <w:b/>
          <w:bCs/>
          <w:i/>
          <w:iCs/>
          <w:color w:val="000000"/>
          <w:sz w:val="20"/>
          <w:szCs w:val="20"/>
          <w:highlight w:val="yellow"/>
        </w:rPr>
        <w:t>” as follows:</w:t>
      </w:r>
      <w:r w:rsidRPr="00111C94">
        <w:rPr>
          <w:rFonts w:ascii="Times New Roman" w:hAnsi="Times New Roman" w:cs="Times New Roman"/>
          <w:b/>
          <w:bCs/>
          <w:i/>
          <w:iCs/>
          <w:color w:val="000000"/>
          <w:sz w:val="20"/>
          <w:szCs w:val="20"/>
          <w:highlight w:val="yellow"/>
        </w:rPr>
        <w:t xml:space="preserve"> </w:t>
      </w:r>
    </w:p>
    <w:p w14:paraId="6EA6F80F" w14:textId="514A6CA4" w:rsidR="00A47F74" w:rsidRDefault="002C51B7" w:rsidP="00814ECE">
      <w:pPr>
        <w:pStyle w:val="BodyText0"/>
        <w:tabs>
          <w:tab w:val="left" w:pos="659"/>
        </w:tabs>
        <w:kinsoku w:val="0"/>
        <w:overflowPunct w:val="0"/>
        <w:spacing w:line="217" w:lineRule="exact"/>
        <w:jc w:val="both"/>
        <w:rPr>
          <w:sz w:val="20"/>
          <w:szCs w:val="18"/>
        </w:rPr>
      </w:pPr>
      <w:r>
        <w:rPr>
          <w:sz w:val="20"/>
          <w:szCs w:val="18"/>
        </w:rPr>
        <w:t xml:space="preserve">The </w:t>
      </w:r>
      <w:proofErr w:type="spellStart"/>
      <w:r>
        <w:rPr>
          <w:sz w:val="20"/>
          <w:szCs w:val="18"/>
        </w:rPr>
        <w:t>MaxBSSID</w:t>
      </w:r>
      <w:proofErr w:type="spellEnd"/>
      <w:r>
        <w:rPr>
          <w:sz w:val="20"/>
          <w:szCs w:val="18"/>
        </w:rPr>
        <w:t xml:space="preserve"> Indicator subfield is defined in 9.4.2.</w:t>
      </w:r>
      <w:r w:rsidR="00665117">
        <w:rPr>
          <w:sz w:val="20"/>
          <w:szCs w:val="18"/>
        </w:rPr>
        <w:t>4</w:t>
      </w:r>
      <w:r>
        <w:rPr>
          <w:sz w:val="20"/>
          <w:szCs w:val="18"/>
        </w:rPr>
        <w:t>5 (</w:t>
      </w:r>
      <w:r w:rsidR="00665117">
        <w:rPr>
          <w:sz w:val="20"/>
          <w:szCs w:val="18"/>
        </w:rPr>
        <w:t xml:space="preserve">Multiple BSSID </w:t>
      </w:r>
      <w:r>
        <w:rPr>
          <w:sz w:val="20"/>
          <w:szCs w:val="18"/>
        </w:rPr>
        <w:t>element)</w:t>
      </w:r>
      <w:r w:rsidR="007010CA">
        <w:rPr>
          <w:sz w:val="20"/>
          <w:szCs w:val="18"/>
        </w:rPr>
        <w:t xml:space="preserve"> and carries the </w:t>
      </w:r>
      <w:r w:rsidR="00814ECE">
        <w:rPr>
          <w:sz w:val="20"/>
          <w:szCs w:val="18"/>
        </w:rPr>
        <w:t xml:space="preserve">same </w:t>
      </w:r>
      <w:r w:rsidR="00776809">
        <w:rPr>
          <w:sz w:val="20"/>
          <w:szCs w:val="18"/>
        </w:rPr>
        <w:t xml:space="preserve">value </w:t>
      </w:r>
      <w:r w:rsidR="00814ECE">
        <w:rPr>
          <w:sz w:val="20"/>
          <w:szCs w:val="18"/>
        </w:rPr>
        <w:t xml:space="preserve">as the </w:t>
      </w:r>
      <w:proofErr w:type="spellStart"/>
      <w:r w:rsidR="00814ECE">
        <w:rPr>
          <w:sz w:val="20"/>
          <w:szCs w:val="18"/>
        </w:rPr>
        <w:t>MaxBSSID</w:t>
      </w:r>
      <w:proofErr w:type="spellEnd"/>
      <w:r w:rsidR="00814ECE">
        <w:rPr>
          <w:sz w:val="20"/>
          <w:szCs w:val="18"/>
        </w:rPr>
        <w:t xml:space="preserve"> Indicator field </w:t>
      </w:r>
      <w:r w:rsidR="00063409">
        <w:rPr>
          <w:sz w:val="20"/>
          <w:szCs w:val="18"/>
        </w:rPr>
        <w:t>of</w:t>
      </w:r>
      <w:r w:rsidR="00814ECE">
        <w:rPr>
          <w:sz w:val="20"/>
          <w:szCs w:val="18"/>
        </w:rPr>
        <w:t xml:space="preserve"> the Multiple BSSID element </w:t>
      </w:r>
      <w:r w:rsidR="00063409">
        <w:rPr>
          <w:sz w:val="20"/>
          <w:szCs w:val="18"/>
        </w:rPr>
        <w:t xml:space="preserve">transmitted by the AP corresponding to the transmitted BSSID </w:t>
      </w:r>
      <w:r w:rsidR="00814ECE">
        <w:rPr>
          <w:sz w:val="20"/>
          <w:szCs w:val="18"/>
        </w:rPr>
        <w:t>on the reported link.</w:t>
      </w:r>
    </w:p>
    <w:p w14:paraId="2F36BCFA" w14:textId="61FC7DCA" w:rsidR="00010193" w:rsidRDefault="00010193" w:rsidP="00814ECE">
      <w:pPr>
        <w:pStyle w:val="BodyText0"/>
        <w:tabs>
          <w:tab w:val="left" w:pos="659"/>
        </w:tabs>
        <w:kinsoku w:val="0"/>
        <w:overflowPunct w:val="0"/>
        <w:spacing w:line="217" w:lineRule="exact"/>
        <w:jc w:val="both"/>
        <w:rPr>
          <w:sz w:val="20"/>
          <w:szCs w:val="18"/>
        </w:rPr>
      </w:pPr>
    </w:p>
    <w:p w14:paraId="5BB55743" w14:textId="77777777" w:rsidR="00D418CE" w:rsidRPr="003A494D" w:rsidRDefault="00D418CE" w:rsidP="00D418CE">
      <w:pPr>
        <w:suppressAutoHyphens/>
        <w:autoSpaceDE w:val="0"/>
        <w:autoSpaceDN w:val="0"/>
        <w:adjustRightInd w:val="0"/>
        <w:spacing w:before="240" w:after="0" w:line="240" w:lineRule="auto"/>
        <w:jc w:val="both"/>
        <w:rPr>
          <w:rFonts w:ascii="Times New Roman" w:hAnsi="Times New Roman" w:cs="Times New Roman"/>
          <w:b/>
          <w:bCs/>
          <w:color w:val="000000"/>
          <w:sz w:val="20"/>
          <w:szCs w:val="20"/>
        </w:rPr>
      </w:pPr>
      <w:r w:rsidRPr="003A494D">
        <w:rPr>
          <w:rFonts w:ascii="Times New Roman" w:hAnsi="Times New Roman" w:cs="Times New Roman"/>
          <w:b/>
          <w:bCs/>
          <w:color w:val="000000"/>
          <w:sz w:val="20"/>
          <w:szCs w:val="20"/>
        </w:rPr>
        <w:t>Discussion:</w:t>
      </w:r>
    </w:p>
    <w:p w14:paraId="26352847" w14:textId="77777777" w:rsidR="00D418CE" w:rsidRDefault="00D418CE" w:rsidP="00D418CE">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 Clause 35.5.3 makes an incorrect reference to a capability bit in EHT Capabilities element. The bit is carried in the HE Capabilities element</w:t>
      </w:r>
    </w:p>
    <w:p w14:paraId="2E72865A" w14:textId="6D43C9EA" w:rsidR="00010193" w:rsidRDefault="00010193" w:rsidP="00814ECE">
      <w:pPr>
        <w:pStyle w:val="BodyText0"/>
        <w:tabs>
          <w:tab w:val="left" w:pos="659"/>
        </w:tabs>
        <w:kinsoku w:val="0"/>
        <w:overflowPunct w:val="0"/>
        <w:spacing w:line="217" w:lineRule="exact"/>
        <w:jc w:val="both"/>
        <w:rPr>
          <w:sz w:val="20"/>
          <w:szCs w:val="18"/>
        </w:rPr>
      </w:pPr>
    </w:p>
    <w:p w14:paraId="768F6C01" w14:textId="1EB46BE6" w:rsidR="00010193" w:rsidRPr="00010193" w:rsidRDefault="00010193" w:rsidP="00814ECE">
      <w:pPr>
        <w:pStyle w:val="BodyText0"/>
        <w:tabs>
          <w:tab w:val="left" w:pos="659"/>
        </w:tabs>
        <w:kinsoku w:val="0"/>
        <w:overflowPunct w:val="0"/>
        <w:spacing w:line="217" w:lineRule="exact"/>
        <w:jc w:val="both"/>
        <w:rPr>
          <w:b/>
          <w:bCs/>
          <w:color w:val="000000"/>
          <w:sz w:val="20"/>
        </w:rPr>
      </w:pPr>
      <w:r w:rsidRPr="00010193">
        <w:rPr>
          <w:b/>
          <w:bCs/>
          <w:color w:val="000000"/>
          <w:sz w:val="20"/>
        </w:rPr>
        <w:t>35.5.3 Rules for EHT sounding protocol sequences</w:t>
      </w:r>
    </w:p>
    <w:p w14:paraId="3207436B" w14:textId="36D581E3" w:rsidR="00DB4AC3" w:rsidRDefault="00DB4AC3" w:rsidP="00DB4AC3">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111C94">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editor: </w:t>
      </w:r>
      <w:r>
        <w:rPr>
          <w:rFonts w:ascii="Times New Roman" w:hAnsi="Times New Roman" w:cs="Times New Roman"/>
          <w:b/>
          <w:bCs/>
          <w:i/>
          <w:iCs/>
          <w:color w:val="000000"/>
          <w:sz w:val="20"/>
          <w:szCs w:val="20"/>
          <w:highlight w:val="yellow"/>
        </w:rPr>
        <w:t>Please update the following paragraph as shown below:</w:t>
      </w:r>
      <w:r w:rsidRPr="00111C94">
        <w:rPr>
          <w:rFonts w:ascii="Times New Roman" w:hAnsi="Times New Roman" w:cs="Times New Roman"/>
          <w:b/>
          <w:bCs/>
          <w:i/>
          <w:iCs/>
          <w:color w:val="000000"/>
          <w:sz w:val="20"/>
          <w:szCs w:val="20"/>
          <w:highlight w:val="yellow"/>
        </w:rPr>
        <w:t xml:space="preserve"> </w:t>
      </w:r>
    </w:p>
    <w:p w14:paraId="2904A3A9" w14:textId="6CD1D1F7" w:rsidR="00DB4AC3" w:rsidRPr="00937E0B" w:rsidRDefault="00AB6680" w:rsidP="00AB6680">
      <w:pPr>
        <w:suppressAutoHyphens/>
        <w:autoSpaceDE w:val="0"/>
        <w:autoSpaceDN w:val="0"/>
        <w:adjustRightInd w:val="0"/>
        <w:spacing w:before="240" w:after="0" w:line="240" w:lineRule="auto"/>
        <w:jc w:val="both"/>
        <w:rPr>
          <w:color w:val="000000"/>
          <w:sz w:val="20"/>
        </w:rPr>
      </w:pPr>
      <w:r w:rsidRPr="00C334C7">
        <w:rPr>
          <w:rFonts w:ascii="Times New Roman" w:hAnsi="Times New Roman" w:cs="Times New Roman"/>
          <w:color w:val="000000"/>
          <w:sz w:val="16"/>
          <w:szCs w:val="16"/>
          <w:highlight w:val="yellow"/>
        </w:rPr>
        <w:t>[#</w:t>
      </w:r>
      <w:r>
        <w:rPr>
          <w:rFonts w:ascii="Times New Roman" w:hAnsi="Times New Roman" w:cs="Times New Roman"/>
          <w:color w:val="000000"/>
          <w:sz w:val="16"/>
          <w:szCs w:val="16"/>
          <w:highlight w:val="yellow"/>
        </w:rPr>
        <w:t>4</w:t>
      </w:r>
      <w:r w:rsidRPr="00C334C7">
        <w:rPr>
          <w:rFonts w:ascii="Times New Roman" w:hAnsi="Times New Roman" w:cs="Times New Roman"/>
          <w:color w:val="000000"/>
          <w:sz w:val="16"/>
          <w:szCs w:val="16"/>
          <w:highlight w:val="yellow"/>
        </w:rPr>
        <w:t>]</w:t>
      </w:r>
      <w:r w:rsidR="00216CD0" w:rsidRPr="00AB6680">
        <w:rPr>
          <w:rFonts w:ascii="Times New Roman" w:hAnsi="Times New Roman" w:cs="Times New Roman"/>
          <w:color w:val="000000"/>
          <w:sz w:val="20"/>
          <w:szCs w:val="20"/>
        </w:rPr>
        <w:t xml:space="preserve">An EHT AP with dot11MultiBSSIDImplemented equal to true shall not send an EHT NDP Announcement frame with the TA field set to the transmitted BSSID to a non-AP STA that is associated with an AP corresponding to a </w:t>
      </w:r>
      <w:proofErr w:type="spellStart"/>
      <w:r w:rsidR="00216CD0" w:rsidRPr="00AB6680">
        <w:rPr>
          <w:rFonts w:ascii="Times New Roman" w:hAnsi="Times New Roman" w:cs="Times New Roman"/>
          <w:color w:val="000000"/>
          <w:sz w:val="20"/>
          <w:szCs w:val="20"/>
        </w:rPr>
        <w:t>nontranmitted</w:t>
      </w:r>
      <w:proofErr w:type="spellEnd"/>
      <w:r w:rsidR="00216CD0" w:rsidRPr="00AB6680">
        <w:rPr>
          <w:rFonts w:ascii="Times New Roman" w:hAnsi="Times New Roman" w:cs="Times New Roman"/>
          <w:color w:val="000000"/>
          <w:sz w:val="20"/>
          <w:szCs w:val="20"/>
        </w:rPr>
        <w:t xml:space="preserve"> BSSID in the multiple BSSID set unless the AP has received from the non-AP STA </w:t>
      </w:r>
      <w:proofErr w:type="spellStart"/>
      <w:r w:rsidR="00216CD0" w:rsidRPr="00AB6680">
        <w:rPr>
          <w:rFonts w:ascii="Times New Roman" w:hAnsi="Times New Roman" w:cs="Times New Roman"/>
          <w:color w:val="000000"/>
          <w:sz w:val="20"/>
          <w:szCs w:val="20"/>
        </w:rPr>
        <w:t>an</w:t>
      </w:r>
      <w:proofErr w:type="spellEnd"/>
      <w:r w:rsidR="00216CD0" w:rsidRPr="00AB6680">
        <w:rPr>
          <w:rFonts w:ascii="Times New Roman" w:hAnsi="Times New Roman" w:cs="Times New Roman"/>
          <w:color w:val="000000"/>
          <w:sz w:val="20"/>
          <w:szCs w:val="20"/>
        </w:rPr>
        <w:t xml:space="preserve"> </w:t>
      </w:r>
      <w:del w:id="87" w:author="Abhishek Patil" w:date="2021-04-19T07:37:00Z">
        <w:r w:rsidR="00216CD0" w:rsidRPr="00AB6680" w:rsidDel="00216CD0">
          <w:rPr>
            <w:rFonts w:ascii="Times New Roman" w:hAnsi="Times New Roman" w:cs="Times New Roman"/>
            <w:color w:val="000000"/>
            <w:sz w:val="20"/>
            <w:szCs w:val="20"/>
          </w:rPr>
          <w:delText xml:space="preserve">EHT </w:delText>
        </w:r>
      </w:del>
      <w:ins w:id="88" w:author="Abhishek Patil" w:date="2021-04-19T07:37:00Z">
        <w:r w:rsidR="00216CD0" w:rsidRPr="00AB6680">
          <w:rPr>
            <w:rFonts w:ascii="Times New Roman" w:hAnsi="Times New Roman" w:cs="Times New Roman"/>
            <w:color w:val="000000"/>
            <w:sz w:val="20"/>
            <w:szCs w:val="20"/>
          </w:rPr>
          <w:t xml:space="preserve">HE </w:t>
        </w:r>
      </w:ins>
      <w:r w:rsidR="00216CD0" w:rsidRPr="00AB6680">
        <w:rPr>
          <w:rFonts w:ascii="Times New Roman" w:hAnsi="Times New Roman" w:cs="Times New Roman"/>
          <w:color w:val="000000"/>
          <w:sz w:val="20"/>
          <w:szCs w:val="20"/>
        </w:rPr>
        <w:t xml:space="preserve">Capabilities element with the Rx Control Frame To </w:t>
      </w:r>
      <w:proofErr w:type="spellStart"/>
      <w:r w:rsidR="00216CD0" w:rsidRPr="00AB6680">
        <w:rPr>
          <w:rFonts w:ascii="Times New Roman" w:hAnsi="Times New Roman" w:cs="Times New Roman"/>
          <w:color w:val="000000"/>
          <w:sz w:val="20"/>
          <w:szCs w:val="20"/>
        </w:rPr>
        <w:t>MultiBSS</w:t>
      </w:r>
      <w:proofErr w:type="spellEnd"/>
      <w:r w:rsidR="00216CD0" w:rsidRPr="00AB6680">
        <w:rPr>
          <w:rFonts w:ascii="Times New Roman" w:hAnsi="Times New Roman" w:cs="Times New Roman"/>
          <w:color w:val="000000"/>
          <w:sz w:val="20"/>
          <w:szCs w:val="20"/>
        </w:rPr>
        <w:t xml:space="preserve"> subfield in the </w:t>
      </w:r>
      <w:del w:id="89" w:author="Abhishek Patil" w:date="2021-04-19T07:37:00Z">
        <w:r w:rsidR="00216CD0" w:rsidRPr="00AB6680" w:rsidDel="00216CD0">
          <w:rPr>
            <w:rFonts w:ascii="Times New Roman" w:hAnsi="Times New Roman" w:cs="Times New Roman"/>
            <w:color w:val="000000"/>
            <w:sz w:val="20"/>
            <w:szCs w:val="20"/>
          </w:rPr>
          <w:delText xml:space="preserve">EHT </w:delText>
        </w:r>
      </w:del>
      <w:ins w:id="90" w:author="Abhishek Patil" w:date="2021-04-19T07:37:00Z">
        <w:r w:rsidR="00216CD0" w:rsidRPr="00AB6680">
          <w:rPr>
            <w:rFonts w:ascii="Times New Roman" w:hAnsi="Times New Roman" w:cs="Times New Roman"/>
            <w:color w:val="000000"/>
            <w:sz w:val="20"/>
            <w:szCs w:val="20"/>
          </w:rPr>
          <w:t xml:space="preserve">HE </w:t>
        </w:r>
      </w:ins>
      <w:r w:rsidR="00216CD0" w:rsidRPr="00AB6680">
        <w:rPr>
          <w:rFonts w:ascii="Times New Roman" w:hAnsi="Times New Roman" w:cs="Times New Roman"/>
          <w:color w:val="000000"/>
          <w:sz w:val="20"/>
          <w:szCs w:val="20"/>
        </w:rPr>
        <w:t>MAC Capabilities Information field equal to 1.</w:t>
      </w:r>
    </w:p>
    <w:sectPr w:rsidR="00DB4AC3" w:rsidRPr="00937E0B" w:rsidSect="006D4666">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F59E5" w14:textId="77777777" w:rsidR="00C135B8" w:rsidRDefault="00C135B8">
      <w:pPr>
        <w:spacing w:after="0" w:line="240" w:lineRule="auto"/>
      </w:pPr>
      <w:r>
        <w:separator/>
      </w:r>
    </w:p>
  </w:endnote>
  <w:endnote w:type="continuationSeparator" w:id="0">
    <w:p w14:paraId="3C37B551" w14:textId="77777777" w:rsidR="00C135B8" w:rsidRDefault="00C135B8">
      <w:pPr>
        <w:spacing w:after="0" w:line="240" w:lineRule="auto"/>
      </w:pPr>
      <w:r>
        <w:continuationSeparator/>
      </w:r>
    </w:p>
  </w:endnote>
  <w:endnote w:type="continuationNotice" w:id="1">
    <w:p w14:paraId="1DE2F3AF" w14:textId="77777777" w:rsidR="00C135B8" w:rsidRDefault="00C135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630D671"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p w14:paraId="19EBCC28" w14:textId="77777777" w:rsidR="00543FFE" w:rsidRDefault="00543F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DAAFD" w14:textId="77777777" w:rsidR="009B2299" w:rsidRDefault="009B22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4D61D" w14:textId="77777777" w:rsidR="00C135B8" w:rsidRDefault="00C135B8">
      <w:pPr>
        <w:spacing w:after="0" w:line="240" w:lineRule="auto"/>
      </w:pPr>
      <w:r>
        <w:separator/>
      </w:r>
    </w:p>
  </w:footnote>
  <w:footnote w:type="continuationSeparator" w:id="0">
    <w:p w14:paraId="3A96EB76" w14:textId="77777777" w:rsidR="00C135B8" w:rsidRDefault="00C135B8">
      <w:pPr>
        <w:spacing w:after="0" w:line="240" w:lineRule="auto"/>
      </w:pPr>
      <w:r>
        <w:continuationSeparator/>
      </w:r>
    </w:p>
  </w:footnote>
  <w:footnote w:type="continuationNotice" w:id="1">
    <w:p w14:paraId="3CA3D0FD" w14:textId="77777777" w:rsidR="00C135B8" w:rsidRDefault="00C135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60EAD2B1" w:rsidR="00BF026D" w:rsidRPr="002D636E" w:rsidRDefault="002F525A"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21/0255r</w:t>
    </w:r>
    <w:r w:rsidR="009B2299">
      <w:rPr>
        <w:rFonts w:ascii="Times New Roman" w:eastAsia="Malgun Gothic" w:hAnsi="Times New Roman" w:cs="Times New Roman"/>
        <w:b/>
        <w:sz w:val="28"/>
        <w:szCs w:val="20"/>
        <w:lang w:val="en-GB"/>
      </w:rPr>
      <w:t>4</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36AB81D4" w:rsidR="00BF026D" w:rsidRPr="00DE6B44" w:rsidRDefault="002F525A"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/02</w:t>
    </w:r>
    <w:r w:rsidR="00EA365F">
      <w:rPr>
        <w:rFonts w:ascii="Times New Roman" w:eastAsia="Malgun Gothic" w:hAnsi="Times New Roman" w:cs="Times New Roman"/>
        <w:b/>
        <w:sz w:val="28"/>
        <w:szCs w:val="20"/>
        <w:lang w:val="en-GB"/>
      </w:rPr>
      <w:t>5</w:t>
    </w:r>
    <w:r>
      <w:rPr>
        <w:rFonts w:ascii="Times New Roman" w:eastAsia="Malgun Gothic" w:hAnsi="Times New Roman" w:cs="Times New Roman"/>
        <w:b/>
        <w:sz w:val="28"/>
        <w:szCs w:val="20"/>
        <w:lang w:val="en-GB"/>
      </w:rPr>
      <w:t>5</w:t>
    </w:r>
    <w:r w:rsidR="00BF026D">
      <w:rPr>
        <w:rFonts w:ascii="Times New Roman" w:eastAsia="Malgun Gothic" w:hAnsi="Times New Roman" w:cs="Times New Roman"/>
        <w:b/>
        <w:sz w:val="28"/>
        <w:szCs w:val="20"/>
        <w:lang w:val="en-GB"/>
      </w:rPr>
      <w:t>r</w:t>
    </w:r>
    <w:r w:rsidR="009B2299">
      <w:rPr>
        <w:rFonts w:ascii="Times New Roman" w:eastAsia="Malgun Gothic" w:hAnsi="Times New Roman" w:cs="Times New Roman"/>
        <w:b/>
        <w:sz w:val="28"/>
        <w:szCs w:val="20"/>
        <w:lang w:val="en-GB"/>
      </w:rPr>
      <w:t>4</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5DBEA" w14:textId="77777777" w:rsidR="009B2299" w:rsidRDefault="009B22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8"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1"/>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6"/>
  </w:num>
  <w:num w:numId="28">
    <w:abstractNumId w:val="8"/>
  </w:num>
  <w:num w:numId="29">
    <w:abstractNumId w:val="2"/>
  </w:num>
  <w:num w:numId="30">
    <w:abstractNumId w:val="1"/>
  </w:num>
  <w:num w:numId="31">
    <w:abstractNumId w:val="10"/>
  </w:num>
  <w:num w:numId="32">
    <w:abstractNumId w:val="3"/>
  </w:num>
  <w:num w:numId="33">
    <w:abstractNumId w:val="4"/>
  </w:num>
  <w:num w:numId="34">
    <w:abstractNumId w:val="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rson w15:author="Abhishek">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13"/>
    <w:rsid w:val="00001D4E"/>
    <w:rsid w:val="000021B7"/>
    <w:rsid w:val="00002965"/>
    <w:rsid w:val="00002B02"/>
    <w:rsid w:val="00002CEE"/>
    <w:rsid w:val="0000346E"/>
    <w:rsid w:val="0000349F"/>
    <w:rsid w:val="000034E7"/>
    <w:rsid w:val="0000376B"/>
    <w:rsid w:val="00003A8D"/>
    <w:rsid w:val="00003CFF"/>
    <w:rsid w:val="00003E0E"/>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10193"/>
    <w:rsid w:val="000106A0"/>
    <w:rsid w:val="00010861"/>
    <w:rsid w:val="00010AB4"/>
    <w:rsid w:val="0001100D"/>
    <w:rsid w:val="00011A2D"/>
    <w:rsid w:val="00011B1D"/>
    <w:rsid w:val="00011C44"/>
    <w:rsid w:val="000129D2"/>
    <w:rsid w:val="00012B73"/>
    <w:rsid w:val="00012CFF"/>
    <w:rsid w:val="00012DC2"/>
    <w:rsid w:val="00012F68"/>
    <w:rsid w:val="0001327E"/>
    <w:rsid w:val="000133AB"/>
    <w:rsid w:val="00013C63"/>
    <w:rsid w:val="00014A66"/>
    <w:rsid w:val="00014B96"/>
    <w:rsid w:val="00014BBF"/>
    <w:rsid w:val="00014BFB"/>
    <w:rsid w:val="00014CBC"/>
    <w:rsid w:val="000150F3"/>
    <w:rsid w:val="00015246"/>
    <w:rsid w:val="00015333"/>
    <w:rsid w:val="0001563D"/>
    <w:rsid w:val="000159D0"/>
    <w:rsid w:val="00015B87"/>
    <w:rsid w:val="00015D87"/>
    <w:rsid w:val="0001601C"/>
    <w:rsid w:val="000164BA"/>
    <w:rsid w:val="000169EF"/>
    <w:rsid w:val="0001765A"/>
    <w:rsid w:val="00017A85"/>
    <w:rsid w:val="00017C2B"/>
    <w:rsid w:val="0002058A"/>
    <w:rsid w:val="00020625"/>
    <w:rsid w:val="0002066B"/>
    <w:rsid w:val="00020C64"/>
    <w:rsid w:val="00020DC3"/>
    <w:rsid w:val="00020EFB"/>
    <w:rsid w:val="0002104D"/>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308F"/>
    <w:rsid w:val="0003312C"/>
    <w:rsid w:val="000338EC"/>
    <w:rsid w:val="000339EB"/>
    <w:rsid w:val="0003406F"/>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2C6"/>
    <w:rsid w:val="00041387"/>
    <w:rsid w:val="000416C2"/>
    <w:rsid w:val="00041881"/>
    <w:rsid w:val="00041A26"/>
    <w:rsid w:val="00041AAB"/>
    <w:rsid w:val="00041B4C"/>
    <w:rsid w:val="00041B74"/>
    <w:rsid w:val="000420C7"/>
    <w:rsid w:val="000420E8"/>
    <w:rsid w:val="00042B02"/>
    <w:rsid w:val="00042F67"/>
    <w:rsid w:val="00043360"/>
    <w:rsid w:val="0004378A"/>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3D6"/>
    <w:rsid w:val="00057420"/>
    <w:rsid w:val="000577AF"/>
    <w:rsid w:val="00057C0F"/>
    <w:rsid w:val="00057E27"/>
    <w:rsid w:val="0006032A"/>
    <w:rsid w:val="000606B9"/>
    <w:rsid w:val="000607C7"/>
    <w:rsid w:val="00060B99"/>
    <w:rsid w:val="000610C1"/>
    <w:rsid w:val="000611CD"/>
    <w:rsid w:val="00061786"/>
    <w:rsid w:val="0006181A"/>
    <w:rsid w:val="00061832"/>
    <w:rsid w:val="0006193E"/>
    <w:rsid w:val="00061D25"/>
    <w:rsid w:val="00061D28"/>
    <w:rsid w:val="00061D2C"/>
    <w:rsid w:val="00061FE3"/>
    <w:rsid w:val="00062A16"/>
    <w:rsid w:val="00062D44"/>
    <w:rsid w:val="00062EA1"/>
    <w:rsid w:val="00063139"/>
    <w:rsid w:val="0006337F"/>
    <w:rsid w:val="00063409"/>
    <w:rsid w:val="00063550"/>
    <w:rsid w:val="0006361F"/>
    <w:rsid w:val="0006369A"/>
    <w:rsid w:val="00063F61"/>
    <w:rsid w:val="00063F77"/>
    <w:rsid w:val="000642BF"/>
    <w:rsid w:val="000646C9"/>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1047"/>
    <w:rsid w:val="0007131E"/>
    <w:rsid w:val="00071714"/>
    <w:rsid w:val="00071798"/>
    <w:rsid w:val="000719D0"/>
    <w:rsid w:val="00071AD5"/>
    <w:rsid w:val="00071DDD"/>
    <w:rsid w:val="00072C8D"/>
    <w:rsid w:val="00072D2E"/>
    <w:rsid w:val="00073065"/>
    <w:rsid w:val="00073074"/>
    <w:rsid w:val="0007328E"/>
    <w:rsid w:val="00073658"/>
    <w:rsid w:val="0007389A"/>
    <w:rsid w:val="000740AE"/>
    <w:rsid w:val="00074968"/>
    <w:rsid w:val="0007496C"/>
    <w:rsid w:val="00074A84"/>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566E"/>
    <w:rsid w:val="00086127"/>
    <w:rsid w:val="0008648C"/>
    <w:rsid w:val="00086779"/>
    <w:rsid w:val="00086A2F"/>
    <w:rsid w:val="00086F24"/>
    <w:rsid w:val="00086F31"/>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4EA5"/>
    <w:rsid w:val="00095363"/>
    <w:rsid w:val="0009596C"/>
    <w:rsid w:val="00095C1E"/>
    <w:rsid w:val="00095CB6"/>
    <w:rsid w:val="000960C9"/>
    <w:rsid w:val="000960E6"/>
    <w:rsid w:val="000962F3"/>
    <w:rsid w:val="000967F9"/>
    <w:rsid w:val="0009685A"/>
    <w:rsid w:val="00096AF7"/>
    <w:rsid w:val="00096FAC"/>
    <w:rsid w:val="00096FD6"/>
    <w:rsid w:val="00097504"/>
    <w:rsid w:val="000A0610"/>
    <w:rsid w:val="000A099E"/>
    <w:rsid w:val="000A0B76"/>
    <w:rsid w:val="000A0CC0"/>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E36"/>
    <w:rsid w:val="000A3F93"/>
    <w:rsid w:val="000A412F"/>
    <w:rsid w:val="000A41C6"/>
    <w:rsid w:val="000A4286"/>
    <w:rsid w:val="000A4343"/>
    <w:rsid w:val="000A4A75"/>
    <w:rsid w:val="000A58BE"/>
    <w:rsid w:val="000A66F8"/>
    <w:rsid w:val="000A6854"/>
    <w:rsid w:val="000A6C9F"/>
    <w:rsid w:val="000A6F26"/>
    <w:rsid w:val="000A7151"/>
    <w:rsid w:val="000A74DB"/>
    <w:rsid w:val="000A76C8"/>
    <w:rsid w:val="000A7819"/>
    <w:rsid w:val="000A7C44"/>
    <w:rsid w:val="000B0036"/>
    <w:rsid w:val="000B09BF"/>
    <w:rsid w:val="000B10B8"/>
    <w:rsid w:val="000B1AAB"/>
    <w:rsid w:val="000B1C77"/>
    <w:rsid w:val="000B2433"/>
    <w:rsid w:val="000B3024"/>
    <w:rsid w:val="000B3334"/>
    <w:rsid w:val="000B35BA"/>
    <w:rsid w:val="000B3897"/>
    <w:rsid w:val="000B4007"/>
    <w:rsid w:val="000B47A1"/>
    <w:rsid w:val="000B47D6"/>
    <w:rsid w:val="000B481C"/>
    <w:rsid w:val="000B4DE9"/>
    <w:rsid w:val="000B4ED0"/>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E1"/>
    <w:rsid w:val="000B7681"/>
    <w:rsid w:val="000B794F"/>
    <w:rsid w:val="000C00ED"/>
    <w:rsid w:val="000C030D"/>
    <w:rsid w:val="000C066C"/>
    <w:rsid w:val="000C0A65"/>
    <w:rsid w:val="000C0C77"/>
    <w:rsid w:val="000C0D90"/>
    <w:rsid w:val="000C126F"/>
    <w:rsid w:val="000C13FE"/>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728"/>
    <w:rsid w:val="000C58BD"/>
    <w:rsid w:val="000C5C36"/>
    <w:rsid w:val="000C5C41"/>
    <w:rsid w:val="000C5CFE"/>
    <w:rsid w:val="000C5EBD"/>
    <w:rsid w:val="000C6254"/>
    <w:rsid w:val="000C725F"/>
    <w:rsid w:val="000C7367"/>
    <w:rsid w:val="000C738D"/>
    <w:rsid w:val="000C739B"/>
    <w:rsid w:val="000C760C"/>
    <w:rsid w:val="000C761A"/>
    <w:rsid w:val="000C7773"/>
    <w:rsid w:val="000C778B"/>
    <w:rsid w:val="000C78EF"/>
    <w:rsid w:val="000C7B78"/>
    <w:rsid w:val="000C7EEE"/>
    <w:rsid w:val="000D0D4C"/>
    <w:rsid w:val="000D0FE2"/>
    <w:rsid w:val="000D120A"/>
    <w:rsid w:val="000D1281"/>
    <w:rsid w:val="000D16E5"/>
    <w:rsid w:val="000D1791"/>
    <w:rsid w:val="000D1AB1"/>
    <w:rsid w:val="000D1CA0"/>
    <w:rsid w:val="000D29D7"/>
    <w:rsid w:val="000D31FD"/>
    <w:rsid w:val="000D3568"/>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70DA"/>
    <w:rsid w:val="000D74A8"/>
    <w:rsid w:val="000D74F1"/>
    <w:rsid w:val="000D756C"/>
    <w:rsid w:val="000D7C90"/>
    <w:rsid w:val="000D7F13"/>
    <w:rsid w:val="000E0323"/>
    <w:rsid w:val="000E0370"/>
    <w:rsid w:val="000E0495"/>
    <w:rsid w:val="000E0AE8"/>
    <w:rsid w:val="000E0DA3"/>
    <w:rsid w:val="000E118F"/>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677"/>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A6B"/>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100A0E"/>
    <w:rsid w:val="00100E50"/>
    <w:rsid w:val="001012BD"/>
    <w:rsid w:val="001012D5"/>
    <w:rsid w:val="001012F7"/>
    <w:rsid w:val="001015AD"/>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4E6D"/>
    <w:rsid w:val="001051FB"/>
    <w:rsid w:val="00105450"/>
    <w:rsid w:val="00105729"/>
    <w:rsid w:val="00105C21"/>
    <w:rsid w:val="00105D8E"/>
    <w:rsid w:val="00106039"/>
    <w:rsid w:val="00106191"/>
    <w:rsid w:val="0010642E"/>
    <w:rsid w:val="00106648"/>
    <w:rsid w:val="0010674F"/>
    <w:rsid w:val="00106918"/>
    <w:rsid w:val="00106930"/>
    <w:rsid w:val="00106C1D"/>
    <w:rsid w:val="00107099"/>
    <w:rsid w:val="0010716B"/>
    <w:rsid w:val="001075C6"/>
    <w:rsid w:val="00107BA9"/>
    <w:rsid w:val="001105D0"/>
    <w:rsid w:val="0011067D"/>
    <w:rsid w:val="00111191"/>
    <w:rsid w:val="00111296"/>
    <w:rsid w:val="001113EF"/>
    <w:rsid w:val="00111627"/>
    <w:rsid w:val="001119AA"/>
    <w:rsid w:val="00111B43"/>
    <w:rsid w:val="00111C94"/>
    <w:rsid w:val="001121D5"/>
    <w:rsid w:val="001129CC"/>
    <w:rsid w:val="00112D64"/>
    <w:rsid w:val="00112F5F"/>
    <w:rsid w:val="00112F6B"/>
    <w:rsid w:val="001142BD"/>
    <w:rsid w:val="00114D06"/>
    <w:rsid w:val="00115A92"/>
    <w:rsid w:val="00115B90"/>
    <w:rsid w:val="00115CBD"/>
    <w:rsid w:val="00116A31"/>
    <w:rsid w:val="00117199"/>
    <w:rsid w:val="001171D4"/>
    <w:rsid w:val="00117B02"/>
    <w:rsid w:val="00117D70"/>
    <w:rsid w:val="00117DBA"/>
    <w:rsid w:val="00117F02"/>
    <w:rsid w:val="001200EE"/>
    <w:rsid w:val="00120244"/>
    <w:rsid w:val="0012039D"/>
    <w:rsid w:val="001203D1"/>
    <w:rsid w:val="001205C8"/>
    <w:rsid w:val="00120674"/>
    <w:rsid w:val="00120CCA"/>
    <w:rsid w:val="0012180F"/>
    <w:rsid w:val="0012193A"/>
    <w:rsid w:val="001219DB"/>
    <w:rsid w:val="00121B9E"/>
    <w:rsid w:val="00121F86"/>
    <w:rsid w:val="0012376C"/>
    <w:rsid w:val="001237DC"/>
    <w:rsid w:val="001237FA"/>
    <w:rsid w:val="00123820"/>
    <w:rsid w:val="00123DD0"/>
    <w:rsid w:val="001241BA"/>
    <w:rsid w:val="00124C8D"/>
    <w:rsid w:val="00124D20"/>
    <w:rsid w:val="0012518B"/>
    <w:rsid w:val="00125462"/>
    <w:rsid w:val="0012582D"/>
    <w:rsid w:val="00125897"/>
    <w:rsid w:val="001258F9"/>
    <w:rsid w:val="00126337"/>
    <w:rsid w:val="0012678B"/>
    <w:rsid w:val="001275AD"/>
    <w:rsid w:val="00127888"/>
    <w:rsid w:val="00127FB3"/>
    <w:rsid w:val="001303B7"/>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662"/>
    <w:rsid w:val="00140874"/>
    <w:rsid w:val="00140977"/>
    <w:rsid w:val="001419A4"/>
    <w:rsid w:val="00141AE6"/>
    <w:rsid w:val="001423AD"/>
    <w:rsid w:val="00142587"/>
    <w:rsid w:val="00142825"/>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2D2"/>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4C5"/>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499"/>
    <w:rsid w:val="0017188A"/>
    <w:rsid w:val="00171AD6"/>
    <w:rsid w:val="0017215D"/>
    <w:rsid w:val="00172276"/>
    <w:rsid w:val="00172740"/>
    <w:rsid w:val="00172D3A"/>
    <w:rsid w:val="00172F7C"/>
    <w:rsid w:val="0017367D"/>
    <w:rsid w:val="00173AA4"/>
    <w:rsid w:val="00173CF0"/>
    <w:rsid w:val="00174426"/>
    <w:rsid w:val="00174FA8"/>
    <w:rsid w:val="001751B1"/>
    <w:rsid w:val="001751F4"/>
    <w:rsid w:val="001753C9"/>
    <w:rsid w:val="001753D2"/>
    <w:rsid w:val="00176D17"/>
    <w:rsid w:val="00176E00"/>
    <w:rsid w:val="00176ED8"/>
    <w:rsid w:val="001779F4"/>
    <w:rsid w:val="00180038"/>
    <w:rsid w:val="0018012D"/>
    <w:rsid w:val="0018083C"/>
    <w:rsid w:val="001809BE"/>
    <w:rsid w:val="00180D0A"/>
    <w:rsid w:val="001812BC"/>
    <w:rsid w:val="001819E0"/>
    <w:rsid w:val="00181BA4"/>
    <w:rsid w:val="00182973"/>
    <w:rsid w:val="00182F9F"/>
    <w:rsid w:val="001830A2"/>
    <w:rsid w:val="001833D1"/>
    <w:rsid w:val="00183413"/>
    <w:rsid w:val="00183559"/>
    <w:rsid w:val="001836C6"/>
    <w:rsid w:val="001837D7"/>
    <w:rsid w:val="0018438C"/>
    <w:rsid w:val="001844B0"/>
    <w:rsid w:val="0018612C"/>
    <w:rsid w:val="00186D8C"/>
    <w:rsid w:val="00187319"/>
    <w:rsid w:val="0018762F"/>
    <w:rsid w:val="00187D57"/>
    <w:rsid w:val="001901F0"/>
    <w:rsid w:val="001902FA"/>
    <w:rsid w:val="001905E8"/>
    <w:rsid w:val="00191016"/>
    <w:rsid w:val="00191019"/>
    <w:rsid w:val="0019104C"/>
    <w:rsid w:val="0019169A"/>
    <w:rsid w:val="00191A0B"/>
    <w:rsid w:val="00191A15"/>
    <w:rsid w:val="0019228E"/>
    <w:rsid w:val="00192341"/>
    <w:rsid w:val="0019239A"/>
    <w:rsid w:val="0019256F"/>
    <w:rsid w:val="0019258E"/>
    <w:rsid w:val="0019271C"/>
    <w:rsid w:val="00192AE6"/>
    <w:rsid w:val="00192C78"/>
    <w:rsid w:val="00192D25"/>
    <w:rsid w:val="00192D38"/>
    <w:rsid w:val="00192DD9"/>
    <w:rsid w:val="001932DA"/>
    <w:rsid w:val="0019379E"/>
    <w:rsid w:val="00193C8C"/>
    <w:rsid w:val="00194197"/>
    <w:rsid w:val="001945AA"/>
    <w:rsid w:val="001947FB"/>
    <w:rsid w:val="001956FC"/>
    <w:rsid w:val="0019587D"/>
    <w:rsid w:val="00195CD7"/>
    <w:rsid w:val="00195D29"/>
    <w:rsid w:val="00195FCA"/>
    <w:rsid w:val="001962BC"/>
    <w:rsid w:val="001965D3"/>
    <w:rsid w:val="001965DB"/>
    <w:rsid w:val="001970F0"/>
    <w:rsid w:val="001971C7"/>
    <w:rsid w:val="00197E28"/>
    <w:rsid w:val="00197E8B"/>
    <w:rsid w:val="00197EE4"/>
    <w:rsid w:val="001A071A"/>
    <w:rsid w:val="001A0A47"/>
    <w:rsid w:val="001A0AE5"/>
    <w:rsid w:val="001A0B4A"/>
    <w:rsid w:val="001A0E22"/>
    <w:rsid w:val="001A1DB8"/>
    <w:rsid w:val="001A214C"/>
    <w:rsid w:val="001A2C2C"/>
    <w:rsid w:val="001A2E0E"/>
    <w:rsid w:val="001A331F"/>
    <w:rsid w:val="001A3C13"/>
    <w:rsid w:val="001A3CBF"/>
    <w:rsid w:val="001A3D95"/>
    <w:rsid w:val="001A3FDA"/>
    <w:rsid w:val="001A434A"/>
    <w:rsid w:val="001A46E1"/>
    <w:rsid w:val="001A4797"/>
    <w:rsid w:val="001A4B4E"/>
    <w:rsid w:val="001A54F6"/>
    <w:rsid w:val="001A5DA1"/>
    <w:rsid w:val="001A5ECD"/>
    <w:rsid w:val="001A5FAD"/>
    <w:rsid w:val="001A62E6"/>
    <w:rsid w:val="001A6365"/>
    <w:rsid w:val="001A7163"/>
    <w:rsid w:val="001A7638"/>
    <w:rsid w:val="001A785B"/>
    <w:rsid w:val="001A787F"/>
    <w:rsid w:val="001B0759"/>
    <w:rsid w:val="001B0F53"/>
    <w:rsid w:val="001B10B4"/>
    <w:rsid w:val="001B161F"/>
    <w:rsid w:val="001B1ADF"/>
    <w:rsid w:val="001B1E43"/>
    <w:rsid w:val="001B1EEF"/>
    <w:rsid w:val="001B1EF2"/>
    <w:rsid w:val="001B258B"/>
    <w:rsid w:val="001B263C"/>
    <w:rsid w:val="001B2851"/>
    <w:rsid w:val="001B2B7A"/>
    <w:rsid w:val="001B2D78"/>
    <w:rsid w:val="001B2ED9"/>
    <w:rsid w:val="001B376F"/>
    <w:rsid w:val="001B37A4"/>
    <w:rsid w:val="001B37C7"/>
    <w:rsid w:val="001B3C30"/>
    <w:rsid w:val="001B446D"/>
    <w:rsid w:val="001B47C3"/>
    <w:rsid w:val="001B481C"/>
    <w:rsid w:val="001B4A97"/>
    <w:rsid w:val="001B4B16"/>
    <w:rsid w:val="001B4F84"/>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DAE"/>
    <w:rsid w:val="001C1F0C"/>
    <w:rsid w:val="001C1F38"/>
    <w:rsid w:val="001C21D3"/>
    <w:rsid w:val="001C23A4"/>
    <w:rsid w:val="001C23D9"/>
    <w:rsid w:val="001C2415"/>
    <w:rsid w:val="001C2CE8"/>
    <w:rsid w:val="001C2D43"/>
    <w:rsid w:val="001C2EE9"/>
    <w:rsid w:val="001C2F11"/>
    <w:rsid w:val="001C3084"/>
    <w:rsid w:val="001C33B3"/>
    <w:rsid w:val="001C37DF"/>
    <w:rsid w:val="001C3B5F"/>
    <w:rsid w:val="001C3B84"/>
    <w:rsid w:val="001C3D31"/>
    <w:rsid w:val="001C442D"/>
    <w:rsid w:val="001C481A"/>
    <w:rsid w:val="001C4C8A"/>
    <w:rsid w:val="001C4FF5"/>
    <w:rsid w:val="001C506A"/>
    <w:rsid w:val="001C51FA"/>
    <w:rsid w:val="001C523F"/>
    <w:rsid w:val="001C55F0"/>
    <w:rsid w:val="001C5637"/>
    <w:rsid w:val="001C5E51"/>
    <w:rsid w:val="001C619A"/>
    <w:rsid w:val="001C699E"/>
    <w:rsid w:val="001C6AAE"/>
    <w:rsid w:val="001C6E56"/>
    <w:rsid w:val="001C6E5F"/>
    <w:rsid w:val="001C6EF0"/>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147"/>
    <w:rsid w:val="001D420A"/>
    <w:rsid w:val="001D4257"/>
    <w:rsid w:val="001D4345"/>
    <w:rsid w:val="001D45EC"/>
    <w:rsid w:val="001D4BF9"/>
    <w:rsid w:val="001D50B7"/>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855"/>
    <w:rsid w:val="001E1AE0"/>
    <w:rsid w:val="001E2596"/>
    <w:rsid w:val="001E320E"/>
    <w:rsid w:val="001E353F"/>
    <w:rsid w:val="001E35C7"/>
    <w:rsid w:val="001E362A"/>
    <w:rsid w:val="001E36A7"/>
    <w:rsid w:val="001E3755"/>
    <w:rsid w:val="001E3810"/>
    <w:rsid w:val="001E3BC1"/>
    <w:rsid w:val="001E3DAB"/>
    <w:rsid w:val="001E3F29"/>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F82"/>
    <w:rsid w:val="001F2061"/>
    <w:rsid w:val="001F211B"/>
    <w:rsid w:val="001F239C"/>
    <w:rsid w:val="001F2DD5"/>
    <w:rsid w:val="001F3715"/>
    <w:rsid w:val="001F3765"/>
    <w:rsid w:val="001F3B11"/>
    <w:rsid w:val="001F3BEA"/>
    <w:rsid w:val="001F3CF1"/>
    <w:rsid w:val="001F3EA3"/>
    <w:rsid w:val="001F4255"/>
    <w:rsid w:val="001F43BB"/>
    <w:rsid w:val="001F443E"/>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757"/>
    <w:rsid w:val="00201EC4"/>
    <w:rsid w:val="0020239A"/>
    <w:rsid w:val="00202763"/>
    <w:rsid w:val="0020337A"/>
    <w:rsid w:val="002048D9"/>
    <w:rsid w:val="00204DB0"/>
    <w:rsid w:val="00205097"/>
    <w:rsid w:val="002050A2"/>
    <w:rsid w:val="0020528D"/>
    <w:rsid w:val="00205CD0"/>
    <w:rsid w:val="00205E73"/>
    <w:rsid w:val="00205EF2"/>
    <w:rsid w:val="002061BE"/>
    <w:rsid w:val="00206490"/>
    <w:rsid w:val="00206575"/>
    <w:rsid w:val="0020697A"/>
    <w:rsid w:val="00206E4B"/>
    <w:rsid w:val="00207025"/>
    <w:rsid w:val="002078BF"/>
    <w:rsid w:val="002079A0"/>
    <w:rsid w:val="002079F8"/>
    <w:rsid w:val="00210230"/>
    <w:rsid w:val="002103BB"/>
    <w:rsid w:val="0021044B"/>
    <w:rsid w:val="002104BB"/>
    <w:rsid w:val="002107B5"/>
    <w:rsid w:val="00210AE1"/>
    <w:rsid w:val="00210B47"/>
    <w:rsid w:val="00210D36"/>
    <w:rsid w:val="002113A8"/>
    <w:rsid w:val="00211434"/>
    <w:rsid w:val="002114D4"/>
    <w:rsid w:val="00211CEA"/>
    <w:rsid w:val="0021263B"/>
    <w:rsid w:val="00212678"/>
    <w:rsid w:val="00212898"/>
    <w:rsid w:val="00212A68"/>
    <w:rsid w:val="00213220"/>
    <w:rsid w:val="00213420"/>
    <w:rsid w:val="002137A7"/>
    <w:rsid w:val="002138F8"/>
    <w:rsid w:val="00214358"/>
    <w:rsid w:val="00214CED"/>
    <w:rsid w:val="00214F53"/>
    <w:rsid w:val="00215107"/>
    <w:rsid w:val="00215256"/>
    <w:rsid w:val="002153D6"/>
    <w:rsid w:val="00215A3A"/>
    <w:rsid w:val="002162FE"/>
    <w:rsid w:val="00216B95"/>
    <w:rsid w:val="00216B98"/>
    <w:rsid w:val="00216CD0"/>
    <w:rsid w:val="00217BE5"/>
    <w:rsid w:val="00217CAA"/>
    <w:rsid w:val="002204E1"/>
    <w:rsid w:val="00220574"/>
    <w:rsid w:val="0022063D"/>
    <w:rsid w:val="00220BFD"/>
    <w:rsid w:val="00221492"/>
    <w:rsid w:val="0022261B"/>
    <w:rsid w:val="00222B50"/>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EA1"/>
    <w:rsid w:val="00226F37"/>
    <w:rsid w:val="0022702C"/>
    <w:rsid w:val="002272A0"/>
    <w:rsid w:val="0022777F"/>
    <w:rsid w:val="00227C34"/>
    <w:rsid w:val="00227CA8"/>
    <w:rsid w:val="00227D5E"/>
    <w:rsid w:val="00227EB4"/>
    <w:rsid w:val="00230052"/>
    <w:rsid w:val="002300A1"/>
    <w:rsid w:val="00230434"/>
    <w:rsid w:val="00230C95"/>
    <w:rsid w:val="00230F01"/>
    <w:rsid w:val="00231198"/>
    <w:rsid w:val="00231496"/>
    <w:rsid w:val="00231A84"/>
    <w:rsid w:val="00231F20"/>
    <w:rsid w:val="0023222A"/>
    <w:rsid w:val="00232588"/>
    <w:rsid w:val="0023291F"/>
    <w:rsid w:val="002329F0"/>
    <w:rsid w:val="00232B39"/>
    <w:rsid w:val="0023305C"/>
    <w:rsid w:val="002334C3"/>
    <w:rsid w:val="002335A7"/>
    <w:rsid w:val="00233623"/>
    <w:rsid w:val="00233974"/>
    <w:rsid w:val="00233F6F"/>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A39"/>
    <w:rsid w:val="00240DA3"/>
    <w:rsid w:val="00240F91"/>
    <w:rsid w:val="002413F6"/>
    <w:rsid w:val="00241455"/>
    <w:rsid w:val="00241964"/>
    <w:rsid w:val="002419B5"/>
    <w:rsid w:val="00241D0E"/>
    <w:rsid w:val="00242233"/>
    <w:rsid w:val="00242707"/>
    <w:rsid w:val="0024278C"/>
    <w:rsid w:val="0024297C"/>
    <w:rsid w:val="00242CBF"/>
    <w:rsid w:val="00242F0C"/>
    <w:rsid w:val="00242F87"/>
    <w:rsid w:val="002439E0"/>
    <w:rsid w:val="00243B58"/>
    <w:rsid w:val="0024420D"/>
    <w:rsid w:val="002442A5"/>
    <w:rsid w:val="002443A3"/>
    <w:rsid w:val="002451E5"/>
    <w:rsid w:val="002452C4"/>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16E2"/>
    <w:rsid w:val="002517B6"/>
    <w:rsid w:val="002518AE"/>
    <w:rsid w:val="0025198E"/>
    <w:rsid w:val="00251B72"/>
    <w:rsid w:val="00251FFD"/>
    <w:rsid w:val="00252C32"/>
    <w:rsid w:val="00252FAA"/>
    <w:rsid w:val="0025320D"/>
    <w:rsid w:val="00253222"/>
    <w:rsid w:val="00253308"/>
    <w:rsid w:val="00253464"/>
    <w:rsid w:val="00253C98"/>
    <w:rsid w:val="00254840"/>
    <w:rsid w:val="0025499A"/>
    <w:rsid w:val="00254DE1"/>
    <w:rsid w:val="002550A7"/>
    <w:rsid w:val="002550AA"/>
    <w:rsid w:val="002556BC"/>
    <w:rsid w:val="0025590B"/>
    <w:rsid w:val="00255A2D"/>
    <w:rsid w:val="00255E26"/>
    <w:rsid w:val="002566C8"/>
    <w:rsid w:val="002566D3"/>
    <w:rsid w:val="00256C07"/>
    <w:rsid w:val="00256DE0"/>
    <w:rsid w:val="00256E56"/>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3DD9"/>
    <w:rsid w:val="002642D6"/>
    <w:rsid w:val="00264385"/>
    <w:rsid w:val="002647D5"/>
    <w:rsid w:val="00264A62"/>
    <w:rsid w:val="00264FD2"/>
    <w:rsid w:val="002656BE"/>
    <w:rsid w:val="00265CA0"/>
    <w:rsid w:val="00265F4C"/>
    <w:rsid w:val="00266116"/>
    <w:rsid w:val="002661AE"/>
    <w:rsid w:val="00266C0E"/>
    <w:rsid w:val="00266E4D"/>
    <w:rsid w:val="00267AE6"/>
    <w:rsid w:val="00270152"/>
    <w:rsid w:val="00270370"/>
    <w:rsid w:val="00270BA1"/>
    <w:rsid w:val="002710A0"/>
    <w:rsid w:val="00271548"/>
    <w:rsid w:val="00271B12"/>
    <w:rsid w:val="00272438"/>
    <w:rsid w:val="00272738"/>
    <w:rsid w:val="002727D8"/>
    <w:rsid w:val="00272A8D"/>
    <w:rsid w:val="00272B0C"/>
    <w:rsid w:val="00272B3B"/>
    <w:rsid w:val="00272D52"/>
    <w:rsid w:val="00272DCF"/>
    <w:rsid w:val="00273925"/>
    <w:rsid w:val="0027396A"/>
    <w:rsid w:val="00273AC6"/>
    <w:rsid w:val="002746A4"/>
    <w:rsid w:val="0027485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CD"/>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1C0"/>
    <w:rsid w:val="00283D06"/>
    <w:rsid w:val="00283F8B"/>
    <w:rsid w:val="00284063"/>
    <w:rsid w:val="002844A1"/>
    <w:rsid w:val="0028455A"/>
    <w:rsid w:val="00284A5F"/>
    <w:rsid w:val="00285DC3"/>
    <w:rsid w:val="002864ED"/>
    <w:rsid w:val="002867A8"/>
    <w:rsid w:val="00286840"/>
    <w:rsid w:val="00286A80"/>
    <w:rsid w:val="0028720E"/>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EB6"/>
    <w:rsid w:val="0029619E"/>
    <w:rsid w:val="002962F4"/>
    <w:rsid w:val="002965FD"/>
    <w:rsid w:val="002971D3"/>
    <w:rsid w:val="00297350"/>
    <w:rsid w:val="00297409"/>
    <w:rsid w:val="00297461"/>
    <w:rsid w:val="002A01AE"/>
    <w:rsid w:val="002A0863"/>
    <w:rsid w:val="002A0E94"/>
    <w:rsid w:val="002A1183"/>
    <w:rsid w:val="002A2A44"/>
    <w:rsid w:val="002A2AB2"/>
    <w:rsid w:val="002A2CFC"/>
    <w:rsid w:val="002A3970"/>
    <w:rsid w:val="002A39FC"/>
    <w:rsid w:val="002A3A53"/>
    <w:rsid w:val="002A3E06"/>
    <w:rsid w:val="002A3F92"/>
    <w:rsid w:val="002A5306"/>
    <w:rsid w:val="002A530C"/>
    <w:rsid w:val="002A5395"/>
    <w:rsid w:val="002A5E18"/>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B78"/>
    <w:rsid w:val="002B5C2F"/>
    <w:rsid w:val="002B720C"/>
    <w:rsid w:val="002B737C"/>
    <w:rsid w:val="002B78F1"/>
    <w:rsid w:val="002B7D70"/>
    <w:rsid w:val="002C0009"/>
    <w:rsid w:val="002C00EA"/>
    <w:rsid w:val="002C068F"/>
    <w:rsid w:val="002C0B0B"/>
    <w:rsid w:val="002C0D6B"/>
    <w:rsid w:val="002C0EF6"/>
    <w:rsid w:val="002C105C"/>
    <w:rsid w:val="002C1092"/>
    <w:rsid w:val="002C1195"/>
    <w:rsid w:val="002C1BAA"/>
    <w:rsid w:val="002C22A6"/>
    <w:rsid w:val="002C2708"/>
    <w:rsid w:val="002C294A"/>
    <w:rsid w:val="002C380A"/>
    <w:rsid w:val="002C3B93"/>
    <w:rsid w:val="002C40B7"/>
    <w:rsid w:val="002C4387"/>
    <w:rsid w:val="002C4A05"/>
    <w:rsid w:val="002C4C13"/>
    <w:rsid w:val="002C4DD6"/>
    <w:rsid w:val="002C50CF"/>
    <w:rsid w:val="002C51B7"/>
    <w:rsid w:val="002C5367"/>
    <w:rsid w:val="002C56AE"/>
    <w:rsid w:val="002C59A0"/>
    <w:rsid w:val="002C64B6"/>
    <w:rsid w:val="002C6968"/>
    <w:rsid w:val="002C6E1C"/>
    <w:rsid w:val="002C6EF1"/>
    <w:rsid w:val="002C712B"/>
    <w:rsid w:val="002C7353"/>
    <w:rsid w:val="002C7848"/>
    <w:rsid w:val="002C7CC5"/>
    <w:rsid w:val="002C7DDB"/>
    <w:rsid w:val="002D019F"/>
    <w:rsid w:val="002D050E"/>
    <w:rsid w:val="002D0783"/>
    <w:rsid w:val="002D09F4"/>
    <w:rsid w:val="002D158F"/>
    <w:rsid w:val="002D19E1"/>
    <w:rsid w:val="002D1FAB"/>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794"/>
    <w:rsid w:val="002E6A7B"/>
    <w:rsid w:val="002E72F4"/>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325"/>
    <w:rsid w:val="002F5615"/>
    <w:rsid w:val="002F56BB"/>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35F"/>
    <w:rsid w:val="0030099C"/>
    <w:rsid w:val="00300C57"/>
    <w:rsid w:val="00300D70"/>
    <w:rsid w:val="003012BD"/>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274"/>
    <w:rsid w:val="003176E7"/>
    <w:rsid w:val="00317834"/>
    <w:rsid w:val="00317CDA"/>
    <w:rsid w:val="00317F1C"/>
    <w:rsid w:val="00320166"/>
    <w:rsid w:val="00320A97"/>
    <w:rsid w:val="00320E28"/>
    <w:rsid w:val="00321136"/>
    <w:rsid w:val="00321191"/>
    <w:rsid w:val="0032145B"/>
    <w:rsid w:val="003227D3"/>
    <w:rsid w:val="0032280B"/>
    <w:rsid w:val="00322D66"/>
    <w:rsid w:val="00322DDA"/>
    <w:rsid w:val="003233EB"/>
    <w:rsid w:val="003233F2"/>
    <w:rsid w:val="00323A92"/>
    <w:rsid w:val="003240DF"/>
    <w:rsid w:val="0032411F"/>
    <w:rsid w:val="003242A8"/>
    <w:rsid w:val="003244AA"/>
    <w:rsid w:val="00324705"/>
    <w:rsid w:val="003248FC"/>
    <w:rsid w:val="00324C3D"/>
    <w:rsid w:val="00324D17"/>
    <w:rsid w:val="00324F1E"/>
    <w:rsid w:val="003252A3"/>
    <w:rsid w:val="003255FC"/>
    <w:rsid w:val="00325DF5"/>
    <w:rsid w:val="00325E50"/>
    <w:rsid w:val="003268A1"/>
    <w:rsid w:val="00326B4F"/>
    <w:rsid w:val="0032702B"/>
    <w:rsid w:val="0033052D"/>
    <w:rsid w:val="0033097F"/>
    <w:rsid w:val="00330BB7"/>
    <w:rsid w:val="00330BF4"/>
    <w:rsid w:val="00330C03"/>
    <w:rsid w:val="00330F12"/>
    <w:rsid w:val="003313A1"/>
    <w:rsid w:val="00331DB5"/>
    <w:rsid w:val="003327FF"/>
    <w:rsid w:val="00332E25"/>
    <w:rsid w:val="00332FAD"/>
    <w:rsid w:val="00333105"/>
    <w:rsid w:val="00333AA1"/>
    <w:rsid w:val="00333B54"/>
    <w:rsid w:val="00333B8C"/>
    <w:rsid w:val="00334118"/>
    <w:rsid w:val="00334135"/>
    <w:rsid w:val="003347A9"/>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B14"/>
    <w:rsid w:val="00340D6B"/>
    <w:rsid w:val="003410C8"/>
    <w:rsid w:val="0034127A"/>
    <w:rsid w:val="0034147C"/>
    <w:rsid w:val="00341774"/>
    <w:rsid w:val="00341B50"/>
    <w:rsid w:val="00341CDE"/>
    <w:rsid w:val="00342155"/>
    <w:rsid w:val="003424DC"/>
    <w:rsid w:val="00342773"/>
    <w:rsid w:val="003429CE"/>
    <w:rsid w:val="00342BA5"/>
    <w:rsid w:val="00342E67"/>
    <w:rsid w:val="0034318F"/>
    <w:rsid w:val="003439C8"/>
    <w:rsid w:val="00344171"/>
    <w:rsid w:val="003445AA"/>
    <w:rsid w:val="003447EC"/>
    <w:rsid w:val="003448CF"/>
    <w:rsid w:val="00344935"/>
    <w:rsid w:val="003449CD"/>
    <w:rsid w:val="00345128"/>
    <w:rsid w:val="00345201"/>
    <w:rsid w:val="00345353"/>
    <w:rsid w:val="003458C3"/>
    <w:rsid w:val="00345BCE"/>
    <w:rsid w:val="003461F1"/>
    <w:rsid w:val="00346576"/>
    <w:rsid w:val="00346614"/>
    <w:rsid w:val="003466B5"/>
    <w:rsid w:val="00346CAD"/>
    <w:rsid w:val="003474B4"/>
    <w:rsid w:val="0035031E"/>
    <w:rsid w:val="00350867"/>
    <w:rsid w:val="00351052"/>
    <w:rsid w:val="0035116C"/>
    <w:rsid w:val="003512EF"/>
    <w:rsid w:val="003516A3"/>
    <w:rsid w:val="00351A74"/>
    <w:rsid w:val="00351ABE"/>
    <w:rsid w:val="00351E0F"/>
    <w:rsid w:val="0035265C"/>
    <w:rsid w:val="00352DEC"/>
    <w:rsid w:val="00352FF0"/>
    <w:rsid w:val="00353114"/>
    <w:rsid w:val="00353A56"/>
    <w:rsid w:val="00353A6B"/>
    <w:rsid w:val="00353FA3"/>
    <w:rsid w:val="0035482E"/>
    <w:rsid w:val="00354981"/>
    <w:rsid w:val="00355202"/>
    <w:rsid w:val="00355333"/>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0A11"/>
    <w:rsid w:val="003613AB"/>
    <w:rsid w:val="003618E9"/>
    <w:rsid w:val="00361B52"/>
    <w:rsid w:val="00361FB5"/>
    <w:rsid w:val="00362497"/>
    <w:rsid w:val="0036275E"/>
    <w:rsid w:val="00362AC2"/>
    <w:rsid w:val="00362C70"/>
    <w:rsid w:val="00362F1B"/>
    <w:rsid w:val="003635F3"/>
    <w:rsid w:val="00363BF9"/>
    <w:rsid w:val="00363CC3"/>
    <w:rsid w:val="003640BA"/>
    <w:rsid w:val="003644D9"/>
    <w:rsid w:val="00364753"/>
    <w:rsid w:val="00364960"/>
    <w:rsid w:val="00364ACB"/>
    <w:rsid w:val="00364CF4"/>
    <w:rsid w:val="00365DA9"/>
    <w:rsid w:val="00365E85"/>
    <w:rsid w:val="00366588"/>
    <w:rsid w:val="00366A85"/>
    <w:rsid w:val="00366BBD"/>
    <w:rsid w:val="00367066"/>
    <w:rsid w:val="003670F2"/>
    <w:rsid w:val="0036719F"/>
    <w:rsid w:val="0036773C"/>
    <w:rsid w:val="00367CBF"/>
    <w:rsid w:val="00367D39"/>
    <w:rsid w:val="00367E3A"/>
    <w:rsid w:val="00370462"/>
    <w:rsid w:val="00370650"/>
    <w:rsid w:val="0037068D"/>
    <w:rsid w:val="003706E1"/>
    <w:rsid w:val="00370A1D"/>
    <w:rsid w:val="00370A93"/>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D0"/>
    <w:rsid w:val="00374C9F"/>
    <w:rsid w:val="003752BC"/>
    <w:rsid w:val="003754E0"/>
    <w:rsid w:val="003755E5"/>
    <w:rsid w:val="0037608C"/>
    <w:rsid w:val="003760CF"/>
    <w:rsid w:val="003765D3"/>
    <w:rsid w:val="0037699B"/>
    <w:rsid w:val="00376C94"/>
    <w:rsid w:val="00376F7C"/>
    <w:rsid w:val="00377355"/>
    <w:rsid w:val="00377857"/>
    <w:rsid w:val="00377963"/>
    <w:rsid w:val="00377ABF"/>
    <w:rsid w:val="00377AEE"/>
    <w:rsid w:val="00377CD9"/>
    <w:rsid w:val="003803FB"/>
    <w:rsid w:val="00380617"/>
    <w:rsid w:val="003807B6"/>
    <w:rsid w:val="00380E37"/>
    <w:rsid w:val="0038151B"/>
    <w:rsid w:val="0038166B"/>
    <w:rsid w:val="003819CC"/>
    <w:rsid w:val="00381EC5"/>
    <w:rsid w:val="003824E2"/>
    <w:rsid w:val="0038286A"/>
    <w:rsid w:val="00382B05"/>
    <w:rsid w:val="0038334D"/>
    <w:rsid w:val="003834BE"/>
    <w:rsid w:val="00383ABF"/>
    <w:rsid w:val="00383AFD"/>
    <w:rsid w:val="00383C3F"/>
    <w:rsid w:val="00383CA5"/>
    <w:rsid w:val="00383EA0"/>
    <w:rsid w:val="00383F12"/>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90739"/>
    <w:rsid w:val="003907EF"/>
    <w:rsid w:val="00390964"/>
    <w:rsid w:val="00390F40"/>
    <w:rsid w:val="0039173F"/>
    <w:rsid w:val="00391BCE"/>
    <w:rsid w:val="00391BEA"/>
    <w:rsid w:val="003928F9"/>
    <w:rsid w:val="00392972"/>
    <w:rsid w:val="00392A1B"/>
    <w:rsid w:val="003936BF"/>
    <w:rsid w:val="00393F55"/>
    <w:rsid w:val="00394584"/>
    <w:rsid w:val="0039461F"/>
    <w:rsid w:val="00394875"/>
    <w:rsid w:val="00394B8D"/>
    <w:rsid w:val="00394DC9"/>
    <w:rsid w:val="00394F64"/>
    <w:rsid w:val="00394FD1"/>
    <w:rsid w:val="00395545"/>
    <w:rsid w:val="00395719"/>
    <w:rsid w:val="00395D41"/>
    <w:rsid w:val="003963A5"/>
    <w:rsid w:val="00396552"/>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F92"/>
    <w:rsid w:val="003A1010"/>
    <w:rsid w:val="003A1266"/>
    <w:rsid w:val="003A12A7"/>
    <w:rsid w:val="003A12DC"/>
    <w:rsid w:val="003A149D"/>
    <w:rsid w:val="003A17D6"/>
    <w:rsid w:val="003A1BC0"/>
    <w:rsid w:val="003A223E"/>
    <w:rsid w:val="003A25E9"/>
    <w:rsid w:val="003A2B4D"/>
    <w:rsid w:val="003A2BEC"/>
    <w:rsid w:val="003A2C8A"/>
    <w:rsid w:val="003A2D4B"/>
    <w:rsid w:val="003A3411"/>
    <w:rsid w:val="003A3443"/>
    <w:rsid w:val="003A39B7"/>
    <w:rsid w:val="003A494D"/>
    <w:rsid w:val="003A4C56"/>
    <w:rsid w:val="003A54EC"/>
    <w:rsid w:val="003A56AE"/>
    <w:rsid w:val="003A5A83"/>
    <w:rsid w:val="003A60AD"/>
    <w:rsid w:val="003A614B"/>
    <w:rsid w:val="003A6299"/>
    <w:rsid w:val="003A665E"/>
    <w:rsid w:val="003A6E1C"/>
    <w:rsid w:val="003A72C1"/>
    <w:rsid w:val="003A7473"/>
    <w:rsid w:val="003A79CF"/>
    <w:rsid w:val="003A7DCB"/>
    <w:rsid w:val="003B0795"/>
    <w:rsid w:val="003B07F6"/>
    <w:rsid w:val="003B0881"/>
    <w:rsid w:val="003B092D"/>
    <w:rsid w:val="003B0A1B"/>
    <w:rsid w:val="003B150B"/>
    <w:rsid w:val="003B154C"/>
    <w:rsid w:val="003B1C84"/>
    <w:rsid w:val="003B22C7"/>
    <w:rsid w:val="003B24D4"/>
    <w:rsid w:val="003B296F"/>
    <w:rsid w:val="003B2F12"/>
    <w:rsid w:val="003B33B2"/>
    <w:rsid w:val="003B3AA2"/>
    <w:rsid w:val="003B40E6"/>
    <w:rsid w:val="003B4255"/>
    <w:rsid w:val="003B47EB"/>
    <w:rsid w:val="003B4990"/>
    <w:rsid w:val="003B4A0A"/>
    <w:rsid w:val="003B4A69"/>
    <w:rsid w:val="003B4E47"/>
    <w:rsid w:val="003B5360"/>
    <w:rsid w:val="003B5406"/>
    <w:rsid w:val="003B5611"/>
    <w:rsid w:val="003B5623"/>
    <w:rsid w:val="003B5980"/>
    <w:rsid w:val="003B5E90"/>
    <w:rsid w:val="003B6C0D"/>
    <w:rsid w:val="003B6DC6"/>
    <w:rsid w:val="003B7215"/>
    <w:rsid w:val="003B7262"/>
    <w:rsid w:val="003B7DBC"/>
    <w:rsid w:val="003C07AA"/>
    <w:rsid w:val="003C07DD"/>
    <w:rsid w:val="003C0FF5"/>
    <w:rsid w:val="003C1549"/>
    <w:rsid w:val="003C17F0"/>
    <w:rsid w:val="003C18E4"/>
    <w:rsid w:val="003C1BF8"/>
    <w:rsid w:val="003C2055"/>
    <w:rsid w:val="003C26B9"/>
    <w:rsid w:val="003C26D9"/>
    <w:rsid w:val="003C2D4B"/>
    <w:rsid w:val="003C3105"/>
    <w:rsid w:val="003C321E"/>
    <w:rsid w:val="003C32DF"/>
    <w:rsid w:val="003C3302"/>
    <w:rsid w:val="003C349E"/>
    <w:rsid w:val="003C34DB"/>
    <w:rsid w:val="003C356B"/>
    <w:rsid w:val="003C35A6"/>
    <w:rsid w:val="003C3CE0"/>
    <w:rsid w:val="003C4083"/>
    <w:rsid w:val="003C4A4F"/>
    <w:rsid w:val="003C4AEA"/>
    <w:rsid w:val="003C4BF2"/>
    <w:rsid w:val="003C506B"/>
    <w:rsid w:val="003C55BA"/>
    <w:rsid w:val="003C5BF2"/>
    <w:rsid w:val="003C5CBB"/>
    <w:rsid w:val="003C5D55"/>
    <w:rsid w:val="003C602D"/>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F5B"/>
    <w:rsid w:val="003D20D1"/>
    <w:rsid w:val="003D2776"/>
    <w:rsid w:val="003D2912"/>
    <w:rsid w:val="003D2AA2"/>
    <w:rsid w:val="003D2FA3"/>
    <w:rsid w:val="003D303E"/>
    <w:rsid w:val="003D31CD"/>
    <w:rsid w:val="003D3921"/>
    <w:rsid w:val="003D3FC7"/>
    <w:rsid w:val="003D431B"/>
    <w:rsid w:val="003D454F"/>
    <w:rsid w:val="003D46A5"/>
    <w:rsid w:val="003D46B3"/>
    <w:rsid w:val="003D4793"/>
    <w:rsid w:val="003D4B25"/>
    <w:rsid w:val="003D4BE3"/>
    <w:rsid w:val="003D5302"/>
    <w:rsid w:val="003D5FFA"/>
    <w:rsid w:val="003D61C7"/>
    <w:rsid w:val="003D6754"/>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33FC"/>
    <w:rsid w:val="003E3939"/>
    <w:rsid w:val="003E4017"/>
    <w:rsid w:val="003E45C8"/>
    <w:rsid w:val="003E54B9"/>
    <w:rsid w:val="003E555A"/>
    <w:rsid w:val="003E566C"/>
    <w:rsid w:val="003E572F"/>
    <w:rsid w:val="003E58C2"/>
    <w:rsid w:val="003E5BCC"/>
    <w:rsid w:val="003E5D27"/>
    <w:rsid w:val="003E618E"/>
    <w:rsid w:val="003E6205"/>
    <w:rsid w:val="003E665F"/>
    <w:rsid w:val="003E6A67"/>
    <w:rsid w:val="003E6CC4"/>
    <w:rsid w:val="003E75D7"/>
    <w:rsid w:val="003E765E"/>
    <w:rsid w:val="003E7F5A"/>
    <w:rsid w:val="003F0328"/>
    <w:rsid w:val="003F03AC"/>
    <w:rsid w:val="003F03B8"/>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5DD"/>
    <w:rsid w:val="003F2ACA"/>
    <w:rsid w:val="003F2CB0"/>
    <w:rsid w:val="003F2E6D"/>
    <w:rsid w:val="003F35D8"/>
    <w:rsid w:val="003F365C"/>
    <w:rsid w:val="003F38DB"/>
    <w:rsid w:val="003F3B8E"/>
    <w:rsid w:val="003F3D2F"/>
    <w:rsid w:val="003F3DFA"/>
    <w:rsid w:val="003F439C"/>
    <w:rsid w:val="003F4981"/>
    <w:rsid w:val="003F54FA"/>
    <w:rsid w:val="003F5C4F"/>
    <w:rsid w:val="003F6027"/>
    <w:rsid w:val="003F6116"/>
    <w:rsid w:val="003F62F5"/>
    <w:rsid w:val="003F645B"/>
    <w:rsid w:val="003F648E"/>
    <w:rsid w:val="003F6AB7"/>
    <w:rsid w:val="003F6BEC"/>
    <w:rsid w:val="003F6C9A"/>
    <w:rsid w:val="003F7113"/>
    <w:rsid w:val="003F7753"/>
    <w:rsid w:val="003F77C2"/>
    <w:rsid w:val="003F781B"/>
    <w:rsid w:val="003F78F8"/>
    <w:rsid w:val="003F7A9D"/>
    <w:rsid w:val="003F7EA9"/>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32F0"/>
    <w:rsid w:val="004032FD"/>
    <w:rsid w:val="00403A25"/>
    <w:rsid w:val="00403E78"/>
    <w:rsid w:val="00403F85"/>
    <w:rsid w:val="00404090"/>
    <w:rsid w:val="0040453E"/>
    <w:rsid w:val="004049DA"/>
    <w:rsid w:val="00404ACF"/>
    <w:rsid w:val="00404B62"/>
    <w:rsid w:val="004055C2"/>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1765"/>
    <w:rsid w:val="00411992"/>
    <w:rsid w:val="00412057"/>
    <w:rsid w:val="004120CD"/>
    <w:rsid w:val="00412361"/>
    <w:rsid w:val="00412481"/>
    <w:rsid w:val="00412608"/>
    <w:rsid w:val="0041260A"/>
    <w:rsid w:val="00412670"/>
    <w:rsid w:val="00412AE3"/>
    <w:rsid w:val="00412B22"/>
    <w:rsid w:val="00412F1D"/>
    <w:rsid w:val="0041311A"/>
    <w:rsid w:val="00413353"/>
    <w:rsid w:val="004133B2"/>
    <w:rsid w:val="00413D7B"/>
    <w:rsid w:val="00414904"/>
    <w:rsid w:val="00414938"/>
    <w:rsid w:val="00414DB7"/>
    <w:rsid w:val="00414F13"/>
    <w:rsid w:val="004152B5"/>
    <w:rsid w:val="00415D62"/>
    <w:rsid w:val="004165DD"/>
    <w:rsid w:val="00416DE2"/>
    <w:rsid w:val="00416FBF"/>
    <w:rsid w:val="004173CD"/>
    <w:rsid w:val="00417DAA"/>
    <w:rsid w:val="0042011C"/>
    <w:rsid w:val="00420602"/>
    <w:rsid w:val="0042086D"/>
    <w:rsid w:val="00420B0B"/>
    <w:rsid w:val="00420DA6"/>
    <w:rsid w:val="00421368"/>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780"/>
    <w:rsid w:val="004308CB"/>
    <w:rsid w:val="00430A7C"/>
    <w:rsid w:val="00430B5D"/>
    <w:rsid w:val="00430D46"/>
    <w:rsid w:val="004315FB"/>
    <w:rsid w:val="00431A25"/>
    <w:rsid w:val="00431DAA"/>
    <w:rsid w:val="00431DD8"/>
    <w:rsid w:val="00431F8A"/>
    <w:rsid w:val="004325C0"/>
    <w:rsid w:val="00432650"/>
    <w:rsid w:val="00432DA9"/>
    <w:rsid w:val="00432EEB"/>
    <w:rsid w:val="00433359"/>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165"/>
    <w:rsid w:val="004404B8"/>
    <w:rsid w:val="00440C66"/>
    <w:rsid w:val="0044109F"/>
    <w:rsid w:val="00441321"/>
    <w:rsid w:val="00441436"/>
    <w:rsid w:val="00441A8C"/>
    <w:rsid w:val="00441C7A"/>
    <w:rsid w:val="00441D98"/>
    <w:rsid w:val="00441EE7"/>
    <w:rsid w:val="00441F22"/>
    <w:rsid w:val="00442102"/>
    <w:rsid w:val="0044244D"/>
    <w:rsid w:val="004428E9"/>
    <w:rsid w:val="00442A34"/>
    <w:rsid w:val="00442F31"/>
    <w:rsid w:val="0044326B"/>
    <w:rsid w:val="004437D8"/>
    <w:rsid w:val="00443B55"/>
    <w:rsid w:val="00443E8C"/>
    <w:rsid w:val="004441F3"/>
    <w:rsid w:val="0044445E"/>
    <w:rsid w:val="0044446B"/>
    <w:rsid w:val="00444497"/>
    <w:rsid w:val="00444961"/>
    <w:rsid w:val="0044501A"/>
    <w:rsid w:val="00445054"/>
    <w:rsid w:val="004453A4"/>
    <w:rsid w:val="00445491"/>
    <w:rsid w:val="00445A0C"/>
    <w:rsid w:val="00445A4F"/>
    <w:rsid w:val="00445B53"/>
    <w:rsid w:val="00445DA8"/>
    <w:rsid w:val="0044639E"/>
    <w:rsid w:val="00446645"/>
    <w:rsid w:val="00446BEC"/>
    <w:rsid w:val="00446C74"/>
    <w:rsid w:val="004476F2"/>
    <w:rsid w:val="00447978"/>
    <w:rsid w:val="00447A08"/>
    <w:rsid w:val="004502D2"/>
    <w:rsid w:val="0045066C"/>
    <w:rsid w:val="004506FA"/>
    <w:rsid w:val="00450ED1"/>
    <w:rsid w:val="004513E1"/>
    <w:rsid w:val="004519FA"/>
    <w:rsid w:val="00451A52"/>
    <w:rsid w:val="00451CBD"/>
    <w:rsid w:val="00451EB7"/>
    <w:rsid w:val="00452520"/>
    <w:rsid w:val="00452600"/>
    <w:rsid w:val="004527EC"/>
    <w:rsid w:val="00452BEA"/>
    <w:rsid w:val="00452C66"/>
    <w:rsid w:val="004533A5"/>
    <w:rsid w:val="00453613"/>
    <w:rsid w:val="00453FCE"/>
    <w:rsid w:val="004543C2"/>
    <w:rsid w:val="0045475B"/>
    <w:rsid w:val="0045477B"/>
    <w:rsid w:val="00454C15"/>
    <w:rsid w:val="004553B0"/>
    <w:rsid w:val="0045627D"/>
    <w:rsid w:val="004566A1"/>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CBB"/>
    <w:rsid w:val="00463D87"/>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C7E"/>
    <w:rsid w:val="00467E8A"/>
    <w:rsid w:val="0047002A"/>
    <w:rsid w:val="0047010C"/>
    <w:rsid w:val="00470230"/>
    <w:rsid w:val="004704E5"/>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67"/>
    <w:rsid w:val="00476EFC"/>
    <w:rsid w:val="00477055"/>
    <w:rsid w:val="00477138"/>
    <w:rsid w:val="004778B9"/>
    <w:rsid w:val="004779DF"/>
    <w:rsid w:val="00477B2C"/>
    <w:rsid w:val="00480113"/>
    <w:rsid w:val="00480279"/>
    <w:rsid w:val="00480AB3"/>
    <w:rsid w:val="00480E8E"/>
    <w:rsid w:val="004816DA"/>
    <w:rsid w:val="00481952"/>
    <w:rsid w:val="00481E5E"/>
    <w:rsid w:val="00482097"/>
    <w:rsid w:val="00482134"/>
    <w:rsid w:val="00482A50"/>
    <w:rsid w:val="00482DEC"/>
    <w:rsid w:val="0048305D"/>
    <w:rsid w:val="00483125"/>
    <w:rsid w:val="004834E5"/>
    <w:rsid w:val="0048368A"/>
    <w:rsid w:val="004836E0"/>
    <w:rsid w:val="00483CB7"/>
    <w:rsid w:val="00483CE4"/>
    <w:rsid w:val="004843FD"/>
    <w:rsid w:val="004847CA"/>
    <w:rsid w:val="00484F49"/>
    <w:rsid w:val="00485498"/>
    <w:rsid w:val="00485C11"/>
    <w:rsid w:val="00485C33"/>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BD9"/>
    <w:rsid w:val="00494700"/>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B6B"/>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9FC"/>
    <w:rsid w:val="004B2D19"/>
    <w:rsid w:val="004B33B6"/>
    <w:rsid w:val="004B3489"/>
    <w:rsid w:val="004B3659"/>
    <w:rsid w:val="004B397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1569"/>
    <w:rsid w:val="004C193E"/>
    <w:rsid w:val="004C2579"/>
    <w:rsid w:val="004C2886"/>
    <w:rsid w:val="004C3BA7"/>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0F7"/>
    <w:rsid w:val="004D232C"/>
    <w:rsid w:val="004D252B"/>
    <w:rsid w:val="004D2654"/>
    <w:rsid w:val="004D2792"/>
    <w:rsid w:val="004D29AA"/>
    <w:rsid w:val="004D2A73"/>
    <w:rsid w:val="004D2AA1"/>
    <w:rsid w:val="004D3C52"/>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2581"/>
    <w:rsid w:val="004E2BE6"/>
    <w:rsid w:val="004E2FAD"/>
    <w:rsid w:val="004E30AF"/>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385"/>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B8"/>
    <w:rsid w:val="004F2B1F"/>
    <w:rsid w:val="004F388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BA"/>
    <w:rsid w:val="004F6529"/>
    <w:rsid w:val="004F66A8"/>
    <w:rsid w:val="004F68A2"/>
    <w:rsid w:val="004F6B0F"/>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521"/>
    <w:rsid w:val="00503590"/>
    <w:rsid w:val="0050373B"/>
    <w:rsid w:val="00504417"/>
    <w:rsid w:val="0050443D"/>
    <w:rsid w:val="00504879"/>
    <w:rsid w:val="005049BE"/>
    <w:rsid w:val="00504A47"/>
    <w:rsid w:val="00504B70"/>
    <w:rsid w:val="0050517C"/>
    <w:rsid w:val="005051A4"/>
    <w:rsid w:val="00505BD8"/>
    <w:rsid w:val="00505BE6"/>
    <w:rsid w:val="005060D3"/>
    <w:rsid w:val="005062DA"/>
    <w:rsid w:val="00506408"/>
    <w:rsid w:val="00506653"/>
    <w:rsid w:val="00506849"/>
    <w:rsid w:val="00506C4D"/>
    <w:rsid w:val="00506F72"/>
    <w:rsid w:val="00507204"/>
    <w:rsid w:val="005076C1"/>
    <w:rsid w:val="005076C6"/>
    <w:rsid w:val="005076EB"/>
    <w:rsid w:val="00507BAE"/>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FE0"/>
    <w:rsid w:val="005152B6"/>
    <w:rsid w:val="005152FC"/>
    <w:rsid w:val="005153C8"/>
    <w:rsid w:val="00515650"/>
    <w:rsid w:val="005157F5"/>
    <w:rsid w:val="00515F5C"/>
    <w:rsid w:val="00516500"/>
    <w:rsid w:val="00516E88"/>
    <w:rsid w:val="005179E3"/>
    <w:rsid w:val="00517D76"/>
    <w:rsid w:val="00517E09"/>
    <w:rsid w:val="00520187"/>
    <w:rsid w:val="0052021D"/>
    <w:rsid w:val="00520451"/>
    <w:rsid w:val="005206A8"/>
    <w:rsid w:val="005213C9"/>
    <w:rsid w:val="00521496"/>
    <w:rsid w:val="00521A3F"/>
    <w:rsid w:val="00521C02"/>
    <w:rsid w:val="00521EAC"/>
    <w:rsid w:val="005220AD"/>
    <w:rsid w:val="005229D5"/>
    <w:rsid w:val="005229E8"/>
    <w:rsid w:val="00522A42"/>
    <w:rsid w:val="00522EFE"/>
    <w:rsid w:val="00523001"/>
    <w:rsid w:val="00523229"/>
    <w:rsid w:val="005233DF"/>
    <w:rsid w:val="0052362F"/>
    <w:rsid w:val="00523965"/>
    <w:rsid w:val="00523CFA"/>
    <w:rsid w:val="00523FF8"/>
    <w:rsid w:val="005241A6"/>
    <w:rsid w:val="00524448"/>
    <w:rsid w:val="005244F8"/>
    <w:rsid w:val="00524B07"/>
    <w:rsid w:val="00525428"/>
    <w:rsid w:val="005255B6"/>
    <w:rsid w:val="0052585E"/>
    <w:rsid w:val="00525EA5"/>
    <w:rsid w:val="005262F0"/>
    <w:rsid w:val="005268A7"/>
    <w:rsid w:val="005276EA"/>
    <w:rsid w:val="00527A2D"/>
    <w:rsid w:val="00527BA3"/>
    <w:rsid w:val="00527D82"/>
    <w:rsid w:val="00527DD2"/>
    <w:rsid w:val="00527E78"/>
    <w:rsid w:val="00530264"/>
    <w:rsid w:val="00530982"/>
    <w:rsid w:val="00530B6E"/>
    <w:rsid w:val="00530B9F"/>
    <w:rsid w:val="005313D9"/>
    <w:rsid w:val="005318B7"/>
    <w:rsid w:val="00531BFD"/>
    <w:rsid w:val="00532012"/>
    <w:rsid w:val="00532160"/>
    <w:rsid w:val="005329FB"/>
    <w:rsid w:val="00532B60"/>
    <w:rsid w:val="00532D79"/>
    <w:rsid w:val="0053313A"/>
    <w:rsid w:val="0053322F"/>
    <w:rsid w:val="0053329F"/>
    <w:rsid w:val="005333BE"/>
    <w:rsid w:val="00533659"/>
    <w:rsid w:val="005336FA"/>
    <w:rsid w:val="00533756"/>
    <w:rsid w:val="00533772"/>
    <w:rsid w:val="0053416D"/>
    <w:rsid w:val="005341D7"/>
    <w:rsid w:val="0053463A"/>
    <w:rsid w:val="005352B0"/>
    <w:rsid w:val="0053532A"/>
    <w:rsid w:val="00535D2A"/>
    <w:rsid w:val="00535DC8"/>
    <w:rsid w:val="00535E9F"/>
    <w:rsid w:val="00535EDB"/>
    <w:rsid w:val="00535EE8"/>
    <w:rsid w:val="00536007"/>
    <w:rsid w:val="00536683"/>
    <w:rsid w:val="00536EA9"/>
    <w:rsid w:val="005376EF"/>
    <w:rsid w:val="005377A1"/>
    <w:rsid w:val="00537FFC"/>
    <w:rsid w:val="00540011"/>
    <w:rsid w:val="00540096"/>
    <w:rsid w:val="005401A1"/>
    <w:rsid w:val="005404F0"/>
    <w:rsid w:val="0054054A"/>
    <w:rsid w:val="00540B96"/>
    <w:rsid w:val="0054182D"/>
    <w:rsid w:val="00541859"/>
    <w:rsid w:val="0054196A"/>
    <w:rsid w:val="00541EBB"/>
    <w:rsid w:val="005421D7"/>
    <w:rsid w:val="005421F5"/>
    <w:rsid w:val="005422E0"/>
    <w:rsid w:val="0054295A"/>
    <w:rsid w:val="00542B85"/>
    <w:rsid w:val="00542C5D"/>
    <w:rsid w:val="005433E7"/>
    <w:rsid w:val="00543A74"/>
    <w:rsid w:val="00543E14"/>
    <w:rsid w:val="00543E50"/>
    <w:rsid w:val="00543FFE"/>
    <w:rsid w:val="0054438F"/>
    <w:rsid w:val="00544410"/>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4B0"/>
    <w:rsid w:val="00547E0D"/>
    <w:rsid w:val="00547E13"/>
    <w:rsid w:val="00547E4E"/>
    <w:rsid w:val="00547ED6"/>
    <w:rsid w:val="005500B3"/>
    <w:rsid w:val="005505B5"/>
    <w:rsid w:val="005505E6"/>
    <w:rsid w:val="005506DA"/>
    <w:rsid w:val="0055092D"/>
    <w:rsid w:val="00550C66"/>
    <w:rsid w:val="00550DDA"/>
    <w:rsid w:val="00551013"/>
    <w:rsid w:val="00551206"/>
    <w:rsid w:val="0055139A"/>
    <w:rsid w:val="0055157C"/>
    <w:rsid w:val="0055175E"/>
    <w:rsid w:val="00551A2A"/>
    <w:rsid w:val="00551E09"/>
    <w:rsid w:val="0055234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7C"/>
    <w:rsid w:val="00555FF9"/>
    <w:rsid w:val="005562DE"/>
    <w:rsid w:val="005563CF"/>
    <w:rsid w:val="005563F1"/>
    <w:rsid w:val="0055668F"/>
    <w:rsid w:val="00556744"/>
    <w:rsid w:val="00556C10"/>
    <w:rsid w:val="005572EF"/>
    <w:rsid w:val="00557B91"/>
    <w:rsid w:val="00557E4B"/>
    <w:rsid w:val="00557FE4"/>
    <w:rsid w:val="00560029"/>
    <w:rsid w:val="00560274"/>
    <w:rsid w:val="00560911"/>
    <w:rsid w:val="00560BCC"/>
    <w:rsid w:val="00560F78"/>
    <w:rsid w:val="005612FA"/>
    <w:rsid w:val="00561323"/>
    <w:rsid w:val="005613BF"/>
    <w:rsid w:val="00561623"/>
    <w:rsid w:val="0056162A"/>
    <w:rsid w:val="00561C12"/>
    <w:rsid w:val="005621C0"/>
    <w:rsid w:val="005627D8"/>
    <w:rsid w:val="00562E81"/>
    <w:rsid w:val="0056374C"/>
    <w:rsid w:val="00563B0D"/>
    <w:rsid w:val="00563B88"/>
    <w:rsid w:val="00563C9F"/>
    <w:rsid w:val="00563F15"/>
    <w:rsid w:val="00564626"/>
    <w:rsid w:val="00564820"/>
    <w:rsid w:val="005649A5"/>
    <w:rsid w:val="00564D9E"/>
    <w:rsid w:val="00564E2F"/>
    <w:rsid w:val="00565276"/>
    <w:rsid w:val="005652CE"/>
    <w:rsid w:val="0056595B"/>
    <w:rsid w:val="00565A3E"/>
    <w:rsid w:val="00565C65"/>
    <w:rsid w:val="00565D0D"/>
    <w:rsid w:val="005667F4"/>
    <w:rsid w:val="00566D90"/>
    <w:rsid w:val="00566E02"/>
    <w:rsid w:val="00566E88"/>
    <w:rsid w:val="005670E9"/>
    <w:rsid w:val="0056726C"/>
    <w:rsid w:val="0056727D"/>
    <w:rsid w:val="0056761C"/>
    <w:rsid w:val="00567740"/>
    <w:rsid w:val="0057033E"/>
    <w:rsid w:val="00570432"/>
    <w:rsid w:val="00570737"/>
    <w:rsid w:val="00570A59"/>
    <w:rsid w:val="00570E3E"/>
    <w:rsid w:val="00570E40"/>
    <w:rsid w:val="0057102A"/>
    <w:rsid w:val="00571481"/>
    <w:rsid w:val="0057168E"/>
    <w:rsid w:val="0057170A"/>
    <w:rsid w:val="00571753"/>
    <w:rsid w:val="00571B21"/>
    <w:rsid w:val="00571DF0"/>
    <w:rsid w:val="005724F7"/>
    <w:rsid w:val="0057250B"/>
    <w:rsid w:val="005726A5"/>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744"/>
    <w:rsid w:val="00575FF2"/>
    <w:rsid w:val="00576926"/>
    <w:rsid w:val="00576F58"/>
    <w:rsid w:val="00577246"/>
    <w:rsid w:val="00577490"/>
    <w:rsid w:val="005775E4"/>
    <w:rsid w:val="0057766F"/>
    <w:rsid w:val="005776F7"/>
    <w:rsid w:val="00577B2A"/>
    <w:rsid w:val="00577D22"/>
    <w:rsid w:val="00577DF0"/>
    <w:rsid w:val="00577F7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6F1"/>
    <w:rsid w:val="0058375F"/>
    <w:rsid w:val="00583944"/>
    <w:rsid w:val="005839EA"/>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781"/>
    <w:rsid w:val="00587A13"/>
    <w:rsid w:val="00587A62"/>
    <w:rsid w:val="00587CFA"/>
    <w:rsid w:val="0059013E"/>
    <w:rsid w:val="00590BCA"/>
    <w:rsid w:val="005910EB"/>
    <w:rsid w:val="00591441"/>
    <w:rsid w:val="0059144E"/>
    <w:rsid w:val="00591465"/>
    <w:rsid w:val="00591558"/>
    <w:rsid w:val="00591580"/>
    <w:rsid w:val="00591BB5"/>
    <w:rsid w:val="00592446"/>
    <w:rsid w:val="00592ED3"/>
    <w:rsid w:val="00592FC6"/>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DF"/>
    <w:rsid w:val="0059780E"/>
    <w:rsid w:val="0059786C"/>
    <w:rsid w:val="00597D37"/>
    <w:rsid w:val="00597E83"/>
    <w:rsid w:val="00597F12"/>
    <w:rsid w:val="005A01BC"/>
    <w:rsid w:val="005A0327"/>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21DE"/>
    <w:rsid w:val="005A2467"/>
    <w:rsid w:val="005A2868"/>
    <w:rsid w:val="005A2C8E"/>
    <w:rsid w:val="005A2D5B"/>
    <w:rsid w:val="005A2E29"/>
    <w:rsid w:val="005A321C"/>
    <w:rsid w:val="005A3277"/>
    <w:rsid w:val="005A347B"/>
    <w:rsid w:val="005A34C3"/>
    <w:rsid w:val="005A36C3"/>
    <w:rsid w:val="005A3A84"/>
    <w:rsid w:val="005A407A"/>
    <w:rsid w:val="005A4250"/>
    <w:rsid w:val="005A4503"/>
    <w:rsid w:val="005A45F3"/>
    <w:rsid w:val="005A4BA9"/>
    <w:rsid w:val="005A4E6C"/>
    <w:rsid w:val="005A5044"/>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8C5"/>
    <w:rsid w:val="005A7ABF"/>
    <w:rsid w:val="005B00BE"/>
    <w:rsid w:val="005B0156"/>
    <w:rsid w:val="005B02F3"/>
    <w:rsid w:val="005B05B4"/>
    <w:rsid w:val="005B08F3"/>
    <w:rsid w:val="005B09E4"/>
    <w:rsid w:val="005B0DE2"/>
    <w:rsid w:val="005B14F2"/>
    <w:rsid w:val="005B1604"/>
    <w:rsid w:val="005B2308"/>
    <w:rsid w:val="005B2498"/>
    <w:rsid w:val="005B280B"/>
    <w:rsid w:val="005B299F"/>
    <w:rsid w:val="005B2D2F"/>
    <w:rsid w:val="005B38A1"/>
    <w:rsid w:val="005B39AE"/>
    <w:rsid w:val="005B3A88"/>
    <w:rsid w:val="005B3BDB"/>
    <w:rsid w:val="005B3E73"/>
    <w:rsid w:val="005B4900"/>
    <w:rsid w:val="005B5421"/>
    <w:rsid w:val="005B5534"/>
    <w:rsid w:val="005B61DC"/>
    <w:rsid w:val="005B62D7"/>
    <w:rsid w:val="005B6921"/>
    <w:rsid w:val="005B6D62"/>
    <w:rsid w:val="005B6E7B"/>
    <w:rsid w:val="005B6F34"/>
    <w:rsid w:val="005B7104"/>
    <w:rsid w:val="005B713B"/>
    <w:rsid w:val="005C01D0"/>
    <w:rsid w:val="005C0300"/>
    <w:rsid w:val="005C0F9C"/>
    <w:rsid w:val="005C115C"/>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2B"/>
    <w:rsid w:val="005C40D6"/>
    <w:rsid w:val="005C4244"/>
    <w:rsid w:val="005C49FC"/>
    <w:rsid w:val="005C4AB0"/>
    <w:rsid w:val="005C5AC4"/>
    <w:rsid w:val="005C5DBB"/>
    <w:rsid w:val="005C5F0B"/>
    <w:rsid w:val="005C5F21"/>
    <w:rsid w:val="005C60CC"/>
    <w:rsid w:val="005C60E1"/>
    <w:rsid w:val="005C6264"/>
    <w:rsid w:val="005C68E0"/>
    <w:rsid w:val="005C702B"/>
    <w:rsid w:val="005C75A6"/>
    <w:rsid w:val="005C7640"/>
    <w:rsid w:val="005C767A"/>
    <w:rsid w:val="005C79FD"/>
    <w:rsid w:val="005D0268"/>
    <w:rsid w:val="005D0418"/>
    <w:rsid w:val="005D05BE"/>
    <w:rsid w:val="005D0621"/>
    <w:rsid w:val="005D0C84"/>
    <w:rsid w:val="005D0CA9"/>
    <w:rsid w:val="005D14F4"/>
    <w:rsid w:val="005D185F"/>
    <w:rsid w:val="005D1BAE"/>
    <w:rsid w:val="005D1BF8"/>
    <w:rsid w:val="005D2179"/>
    <w:rsid w:val="005D2233"/>
    <w:rsid w:val="005D2363"/>
    <w:rsid w:val="005D289D"/>
    <w:rsid w:val="005D28D6"/>
    <w:rsid w:val="005D2A65"/>
    <w:rsid w:val="005D2BDA"/>
    <w:rsid w:val="005D30EB"/>
    <w:rsid w:val="005D30F8"/>
    <w:rsid w:val="005D31FC"/>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E1"/>
    <w:rsid w:val="005D6BA3"/>
    <w:rsid w:val="005D6CB0"/>
    <w:rsid w:val="005D737B"/>
    <w:rsid w:val="005D737E"/>
    <w:rsid w:val="005D756E"/>
    <w:rsid w:val="005D7804"/>
    <w:rsid w:val="005D7A93"/>
    <w:rsid w:val="005D7D93"/>
    <w:rsid w:val="005D7FC2"/>
    <w:rsid w:val="005E047C"/>
    <w:rsid w:val="005E0574"/>
    <w:rsid w:val="005E0653"/>
    <w:rsid w:val="005E0726"/>
    <w:rsid w:val="005E0AF2"/>
    <w:rsid w:val="005E125C"/>
    <w:rsid w:val="005E167B"/>
    <w:rsid w:val="005E1D7E"/>
    <w:rsid w:val="005E2735"/>
    <w:rsid w:val="005E33DC"/>
    <w:rsid w:val="005E39B8"/>
    <w:rsid w:val="005E39C8"/>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270"/>
    <w:rsid w:val="005F0B73"/>
    <w:rsid w:val="005F0EF4"/>
    <w:rsid w:val="005F1023"/>
    <w:rsid w:val="005F1781"/>
    <w:rsid w:val="005F19E6"/>
    <w:rsid w:val="005F1BD8"/>
    <w:rsid w:val="005F1F49"/>
    <w:rsid w:val="005F1FA1"/>
    <w:rsid w:val="005F228E"/>
    <w:rsid w:val="005F2640"/>
    <w:rsid w:val="005F296E"/>
    <w:rsid w:val="005F2ACE"/>
    <w:rsid w:val="005F2ED3"/>
    <w:rsid w:val="005F2F60"/>
    <w:rsid w:val="005F3551"/>
    <w:rsid w:val="005F369E"/>
    <w:rsid w:val="005F3B63"/>
    <w:rsid w:val="005F421E"/>
    <w:rsid w:val="005F4449"/>
    <w:rsid w:val="005F489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491"/>
    <w:rsid w:val="00603AE6"/>
    <w:rsid w:val="00603E46"/>
    <w:rsid w:val="00604A7A"/>
    <w:rsid w:val="00604CB4"/>
    <w:rsid w:val="0060566B"/>
    <w:rsid w:val="00605975"/>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2B6"/>
    <w:rsid w:val="0061239F"/>
    <w:rsid w:val="00612879"/>
    <w:rsid w:val="0061289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552"/>
    <w:rsid w:val="00617E32"/>
    <w:rsid w:val="00620605"/>
    <w:rsid w:val="00620785"/>
    <w:rsid w:val="00620AC5"/>
    <w:rsid w:val="0062118E"/>
    <w:rsid w:val="00621736"/>
    <w:rsid w:val="00621D32"/>
    <w:rsid w:val="00621DCF"/>
    <w:rsid w:val="006225F3"/>
    <w:rsid w:val="00622661"/>
    <w:rsid w:val="006228DC"/>
    <w:rsid w:val="006228E2"/>
    <w:rsid w:val="00622D72"/>
    <w:rsid w:val="0062307E"/>
    <w:rsid w:val="00623DC9"/>
    <w:rsid w:val="00624EEF"/>
    <w:rsid w:val="00624F8E"/>
    <w:rsid w:val="006251B6"/>
    <w:rsid w:val="006253AC"/>
    <w:rsid w:val="006254AB"/>
    <w:rsid w:val="00625BBB"/>
    <w:rsid w:val="00625C00"/>
    <w:rsid w:val="00625F55"/>
    <w:rsid w:val="0062601D"/>
    <w:rsid w:val="006260D8"/>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EC"/>
    <w:rsid w:val="00637810"/>
    <w:rsid w:val="006403F4"/>
    <w:rsid w:val="00640817"/>
    <w:rsid w:val="006418B6"/>
    <w:rsid w:val="00641922"/>
    <w:rsid w:val="00641971"/>
    <w:rsid w:val="00642EC2"/>
    <w:rsid w:val="006438C6"/>
    <w:rsid w:val="006439F5"/>
    <w:rsid w:val="00643A97"/>
    <w:rsid w:val="00643F9D"/>
    <w:rsid w:val="00644486"/>
    <w:rsid w:val="00644B31"/>
    <w:rsid w:val="006454B4"/>
    <w:rsid w:val="00645AC7"/>
    <w:rsid w:val="00645DAB"/>
    <w:rsid w:val="00645E6B"/>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27A"/>
    <w:rsid w:val="0065232F"/>
    <w:rsid w:val="00652FB0"/>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87F"/>
    <w:rsid w:val="00657D82"/>
    <w:rsid w:val="006601B6"/>
    <w:rsid w:val="0066033B"/>
    <w:rsid w:val="00660476"/>
    <w:rsid w:val="00660959"/>
    <w:rsid w:val="00660C7F"/>
    <w:rsid w:val="00660FB7"/>
    <w:rsid w:val="006612CF"/>
    <w:rsid w:val="00661B55"/>
    <w:rsid w:val="00662446"/>
    <w:rsid w:val="0066286B"/>
    <w:rsid w:val="006628E8"/>
    <w:rsid w:val="00662D8A"/>
    <w:rsid w:val="00662F9D"/>
    <w:rsid w:val="006638F9"/>
    <w:rsid w:val="00664462"/>
    <w:rsid w:val="00664871"/>
    <w:rsid w:val="00664B60"/>
    <w:rsid w:val="00664B69"/>
    <w:rsid w:val="00664BCD"/>
    <w:rsid w:val="00664D54"/>
    <w:rsid w:val="00664ED2"/>
    <w:rsid w:val="00665117"/>
    <w:rsid w:val="00665351"/>
    <w:rsid w:val="00665472"/>
    <w:rsid w:val="006657CA"/>
    <w:rsid w:val="006658E0"/>
    <w:rsid w:val="00665BF0"/>
    <w:rsid w:val="00665BFC"/>
    <w:rsid w:val="00665DA1"/>
    <w:rsid w:val="00665F57"/>
    <w:rsid w:val="006660B0"/>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79D"/>
    <w:rsid w:val="006727FD"/>
    <w:rsid w:val="00672865"/>
    <w:rsid w:val="00673286"/>
    <w:rsid w:val="006737CE"/>
    <w:rsid w:val="00673DFA"/>
    <w:rsid w:val="00674232"/>
    <w:rsid w:val="0067472C"/>
    <w:rsid w:val="00674C59"/>
    <w:rsid w:val="0067501C"/>
    <w:rsid w:val="00675173"/>
    <w:rsid w:val="0067534F"/>
    <w:rsid w:val="0067560C"/>
    <w:rsid w:val="006757B1"/>
    <w:rsid w:val="00675B13"/>
    <w:rsid w:val="00675EC9"/>
    <w:rsid w:val="0067643C"/>
    <w:rsid w:val="00677549"/>
    <w:rsid w:val="006775B6"/>
    <w:rsid w:val="00677DDD"/>
    <w:rsid w:val="00680133"/>
    <w:rsid w:val="00680224"/>
    <w:rsid w:val="0068030C"/>
    <w:rsid w:val="006803F8"/>
    <w:rsid w:val="00680806"/>
    <w:rsid w:val="00680A59"/>
    <w:rsid w:val="006817DF"/>
    <w:rsid w:val="00681FCA"/>
    <w:rsid w:val="006825D4"/>
    <w:rsid w:val="00682A4A"/>
    <w:rsid w:val="00682EB0"/>
    <w:rsid w:val="0068313F"/>
    <w:rsid w:val="00683255"/>
    <w:rsid w:val="006832B2"/>
    <w:rsid w:val="006835DC"/>
    <w:rsid w:val="00684532"/>
    <w:rsid w:val="0068471D"/>
    <w:rsid w:val="00684F79"/>
    <w:rsid w:val="006850A9"/>
    <w:rsid w:val="00685674"/>
    <w:rsid w:val="00685723"/>
    <w:rsid w:val="006858F3"/>
    <w:rsid w:val="00685A1A"/>
    <w:rsid w:val="00685CD8"/>
    <w:rsid w:val="0068618D"/>
    <w:rsid w:val="0068628A"/>
    <w:rsid w:val="006867BE"/>
    <w:rsid w:val="0068714D"/>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505B"/>
    <w:rsid w:val="006953C3"/>
    <w:rsid w:val="006957E4"/>
    <w:rsid w:val="00695883"/>
    <w:rsid w:val="00695C7D"/>
    <w:rsid w:val="00695FCC"/>
    <w:rsid w:val="00695FFE"/>
    <w:rsid w:val="006962B6"/>
    <w:rsid w:val="00696DD3"/>
    <w:rsid w:val="006970A5"/>
    <w:rsid w:val="00697304"/>
    <w:rsid w:val="006975FF"/>
    <w:rsid w:val="006977E2"/>
    <w:rsid w:val="00697906"/>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413"/>
    <w:rsid w:val="006A3672"/>
    <w:rsid w:val="006A38F1"/>
    <w:rsid w:val="006A39F1"/>
    <w:rsid w:val="006A40F3"/>
    <w:rsid w:val="006A435C"/>
    <w:rsid w:val="006A4493"/>
    <w:rsid w:val="006A4CE1"/>
    <w:rsid w:val="006A57DA"/>
    <w:rsid w:val="006A62CA"/>
    <w:rsid w:val="006A6574"/>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3A2"/>
    <w:rsid w:val="006B16D2"/>
    <w:rsid w:val="006B1711"/>
    <w:rsid w:val="006B2704"/>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68"/>
    <w:rsid w:val="006C09D6"/>
    <w:rsid w:val="006C0A3E"/>
    <w:rsid w:val="006C0BD5"/>
    <w:rsid w:val="006C10F6"/>
    <w:rsid w:val="006C14AB"/>
    <w:rsid w:val="006C15CF"/>
    <w:rsid w:val="006C1989"/>
    <w:rsid w:val="006C1FC8"/>
    <w:rsid w:val="006C225E"/>
    <w:rsid w:val="006C29FD"/>
    <w:rsid w:val="006C2A64"/>
    <w:rsid w:val="006C2B5E"/>
    <w:rsid w:val="006C2CCE"/>
    <w:rsid w:val="006C3122"/>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D88"/>
    <w:rsid w:val="006C61C2"/>
    <w:rsid w:val="006C6B6F"/>
    <w:rsid w:val="006C6F1A"/>
    <w:rsid w:val="006C6FD8"/>
    <w:rsid w:val="006C71CB"/>
    <w:rsid w:val="006C7829"/>
    <w:rsid w:val="006C7915"/>
    <w:rsid w:val="006C7BC3"/>
    <w:rsid w:val="006C7DD0"/>
    <w:rsid w:val="006D021A"/>
    <w:rsid w:val="006D03B6"/>
    <w:rsid w:val="006D0428"/>
    <w:rsid w:val="006D056B"/>
    <w:rsid w:val="006D06E5"/>
    <w:rsid w:val="006D0B09"/>
    <w:rsid w:val="006D1382"/>
    <w:rsid w:val="006D1AB3"/>
    <w:rsid w:val="006D1AD2"/>
    <w:rsid w:val="006D1D2A"/>
    <w:rsid w:val="006D2238"/>
    <w:rsid w:val="006D2972"/>
    <w:rsid w:val="006D3207"/>
    <w:rsid w:val="006D36DE"/>
    <w:rsid w:val="006D3BCD"/>
    <w:rsid w:val="006D3D90"/>
    <w:rsid w:val="006D3D99"/>
    <w:rsid w:val="006D42C8"/>
    <w:rsid w:val="006D4311"/>
    <w:rsid w:val="006D4666"/>
    <w:rsid w:val="006D4744"/>
    <w:rsid w:val="006D4E49"/>
    <w:rsid w:val="006D507E"/>
    <w:rsid w:val="006D5134"/>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D4"/>
    <w:rsid w:val="006E0B0F"/>
    <w:rsid w:val="006E0F66"/>
    <w:rsid w:val="006E178E"/>
    <w:rsid w:val="006E1AEF"/>
    <w:rsid w:val="006E2126"/>
    <w:rsid w:val="006E2207"/>
    <w:rsid w:val="006E2316"/>
    <w:rsid w:val="006E251F"/>
    <w:rsid w:val="006E2E9B"/>
    <w:rsid w:val="006E2F14"/>
    <w:rsid w:val="006E2F84"/>
    <w:rsid w:val="006E3033"/>
    <w:rsid w:val="006E3313"/>
    <w:rsid w:val="006E3323"/>
    <w:rsid w:val="006E3687"/>
    <w:rsid w:val="006E3E43"/>
    <w:rsid w:val="006E4118"/>
    <w:rsid w:val="006E4AF6"/>
    <w:rsid w:val="006E4C96"/>
    <w:rsid w:val="006E4D30"/>
    <w:rsid w:val="006E4FB0"/>
    <w:rsid w:val="006E5245"/>
    <w:rsid w:val="006E53CD"/>
    <w:rsid w:val="006E55D5"/>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A25"/>
    <w:rsid w:val="006F7CE8"/>
    <w:rsid w:val="006F7F9D"/>
    <w:rsid w:val="0070042A"/>
    <w:rsid w:val="007004B1"/>
    <w:rsid w:val="007004EE"/>
    <w:rsid w:val="007005A6"/>
    <w:rsid w:val="00700905"/>
    <w:rsid w:val="007009FD"/>
    <w:rsid w:val="00700C53"/>
    <w:rsid w:val="007010B0"/>
    <w:rsid w:val="007010CA"/>
    <w:rsid w:val="00701664"/>
    <w:rsid w:val="00701FD7"/>
    <w:rsid w:val="0070200B"/>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425E"/>
    <w:rsid w:val="0070495E"/>
    <w:rsid w:val="00704A70"/>
    <w:rsid w:val="00705146"/>
    <w:rsid w:val="0070520E"/>
    <w:rsid w:val="00705562"/>
    <w:rsid w:val="007055B9"/>
    <w:rsid w:val="0070583A"/>
    <w:rsid w:val="00705B27"/>
    <w:rsid w:val="00705B70"/>
    <w:rsid w:val="00706171"/>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48"/>
    <w:rsid w:val="00713438"/>
    <w:rsid w:val="00713444"/>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E5D"/>
    <w:rsid w:val="00726F7F"/>
    <w:rsid w:val="007270C9"/>
    <w:rsid w:val="00727791"/>
    <w:rsid w:val="00727964"/>
    <w:rsid w:val="00727AF4"/>
    <w:rsid w:val="00730020"/>
    <w:rsid w:val="00730276"/>
    <w:rsid w:val="00730401"/>
    <w:rsid w:val="00730B70"/>
    <w:rsid w:val="00730F57"/>
    <w:rsid w:val="007310D0"/>
    <w:rsid w:val="00731409"/>
    <w:rsid w:val="0073142D"/>
    <w:rsid w:val="00731B02"/>
    <w:rsid w:val="00731CB6"/>
    <w:rsid w:val="00731FDD"/>
    <w:rsid w:val="007320A8"/>
    <w:rsid w:val="00732177"/>
    <w:rsid w:val="0073253C"/>
    <w:rsid w:val="007328D4"/>
    <w:rsid w:val="00732C13"/>
    <w:rsid w:val="00732C39"/>
    <w:rsid w:val="00732D1B"/>
    <w:rsid w:val="00732D5D"/>
    <w:rsid w:val="00733248"/>
    <w:rsid w:val="00733320"/>
    <w:rsid w:val="0073334D"/>
    <w:rsid w:val="0073356D"/>
    <w:rsid w:val="0073381E"/>
    <w:rsid w:val="007338BB"/>
    <w:rsid w:val="00733D95"/>
    <w:rsid w:val="00733EED"/>
    <w:rsid w:val="0073457F"/>
    <w:rsid w:val="007345BE"/>
    <w:rsid w:val="007345CF"/>
    <w:rsid w:val="00734AEE"/>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670F"/>
    <w:rsid w:val="0074710F"/>
    <w:rsid w:val="007474B0"/>
    <w:rsid w:val="007477E5"/>
    <w:rsid w:val="0074798D"/>
    <w:rsid w:val="007502DB"/>
    <w:rsid w:val="007502FE"/>
    <w:rsid w:val="007503B3"/>
    <w:rsid w:val="007505CE"/>
    <w:rsid w:val="00750830"/>
    <w:rsid w:val="007509C7"/>
    <w:rsid w:val="00750D07"/>
    <w:rsid w:val="00750D4A"/>
    <w:rsid w:val="007511C6"/>
    <w:rsid w:val="007516A6"/>
    <w:rsid w:val="00751774"/>
    <w:rsid w:val="007517B3"/>
    <w:rsid w:val="00751A26"/>
    <w:rsid w:val="0075278F"/>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F7B"/>
    <w:rsid w:val="00755176"/>
    <w:rsid w:val="00755BEB"/>
    <w:rsid w:val="00755D84"/>
    <w:rsid w:val="00755E38"/>
    <w:rsid w:val="0075603E"/>
    <w:rsid w:val="00756043"/>
    <w:rsid w:val="007562DB"/>
    <w:rsid w:val="007563E4"/>
    <w:rsid w:val="00756576"/>
    <w:rsid w:val="00756AE3"/>
    <w:rsid w:val="00756CB7"/>
    <w:rsid w:val="00756D5B"/>
    <w:rsid w:val="00756F5D"/>
    <w:rsid w:val="00757601"/>
    <w:rsid w:val="00757B28"/>
    <w:rsid w:val="00757D23"/>
    <w:rsid w:val="00757F8A"/>
    <w:rsid w:val="007609EA"/>
    <w:rsid w:val="00760DAC"/>
    <w:rsid w:val="0076122C"/>
    <w:rsid w:val="007620A0"/>
    <w:rsid w:val="0076240D"/>
    <w:rsid w:val="00762624"/>
    <w:rsid w:val="00762A1C"/>
    <w:rsid w:val="00762F58"/>
    <w:rsid w:val="007637DB"/>
    <w:rsid w:val="00763B6A"/>
    <w:rsid w:val="00763BDD"/>
    <w:rsid w:val="00764A8D"/>
    <w:rsid w:val="007652C2"/>
    <w:rsid w:val="0076566F"/>
    <w:rsid w:val="007662B7"/>
    <w:rsid w:val="00766437"/>
    <w:rsid w:val="0076663A"/>
    <w:rsid w:val="007667A9"/>
    <w:rsid w:val="00766C4B"/>
    <w:rsid w:val="00766EB0"/>
    <w:rsid w:val="0076730E"/>
    <w:rsid w:val="007673D1"/>
    <w:rsid w:val="007675EB"/>
    <w:rsid w:val="007678F1"/>
    <w:rsid w:val="00770130"/>
    <w:rsid w:val="00770561"/>
    <w:rsid w:val="0077069E"/>
    <w:rsid w:val="0077077B"/>
    <w:rsid w:val="007716A5"/>
    <w:rsid w:val="00771AFE"/>
    <w:rsid w:val="00771BC1"/>
    <w:rsid w:val="00771E0A"/>
    <w:rsid w:val="00771E5C"/>
    <w:rsid w:val="007721F8"/>
    <w:rsid w:val="00772245"/>
    <w:rsid w:val="0077229B"/>
    <w:rsid w:val="0077238E"/>
    <w:rsid w:val="007729F6"/>
    <w:rsid w:val="00772B85"/>
    <w:rsid w:val="0077303F"/>
    <w:rsid w:val="00773574"/>
    <w:rsid w:val="007739D1"/>
    <w:rsid w:val="00773A6F"/>
    <w:rsid w:val="00773C8C"/>
    <w:rsid w:val="007747F4"/>
    <w:rsid w:val="0077497A"/>
    <w:rsid w:val="00774D5E"/>
    <w:rsid w:val="0077538D"/>
    <w:rsid w:val="00775A39"/>
    <w:rsid w:val="00775C48"/>
    <w:rsid w:val="00776481"/>
    <w:rsid w:val="0077673B"/>
    <w:rsid w:val="00776809"/>
    <w:rsid w:val="007769EF"/>
    <w:rsid w:val="00776E79"/>
    <w:rsid w:val="00776E91"/>
    <w:rsid w:val="007775A4"/>
    <w:rsid w:val="0077775E"/>
    <w:rsid w:val="00777975"/>
    <w:rsid w:val="00777B35"/>
    <w:rsid w:val="007800BA"/>
    <w:rsid w:val="007800DB"/>
    <w:rsid w:val="007802BE"/>
    <w:rsid w:val="007803C8"/>
    <w:rsid w:val="00780642"/>
    <w:rsid w:val="00780B4F"/>
    <w:rsid w:val="00780BBC"/>
    <w:rsid w:val="00780D35"/>
    <w:rsid w:val="00781499"/>
    <w:rsid w:val="007815BD"/>
    <w:rsid w:val="0078193B"/>
    <w:rsid w:val="00781A6C"/>
    <w:rsid w:val="007822D7"/>
    <w:rsid w:val="00782303"/>
    <w:rsid w:val="0078240C"/>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90669"/>
    <w:rsid w:val="0079068A"/>
    <w:rsid w:val="00790834"/>
    <w:rsid w:val="00790950"/>
    <w:rsid w:val="00790B16"/>
    <w:rsid w:val="00790C5E"/>
    <w:rsid w:val="00790CAD"/>
    <w:rsid w:val="00790CC4"/>
    <w:rsid w:val="00790D4D"/>
    <w:rsid w:val="00791125"/>
    <w:rsid w:val="007911DD"/>
    <w:rsid w:val="007913EC"/>
    <w:rsid w:val="00791635"/>
    <w:rsid w:val="00791756"/>
    <w:rsid w:val="00791D5B"/>
    <w:rsid w:val="00791F99"/>
    <w:rsid w:val="007920BA"/>
    <w:rsid w:val="007921E7"/>
    <w:rsid w:val="00792372"/>
    <w:rsid w:val="00792872"/>
    <w:rsid w:val="00792AB5"/>
    <w:rsid w:val="00792E27"/>
    <w:rsid w:val="00793725"/>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E73"/>
    <w:rsid w:val="007A01BB"/>
    <w:rsid w:val="007A03D7"/>
    <w:rsid w:val="007A0871"/>
    <w:rsid w:val="007A0A95"/>
    <w:rsid w:val="007A0CAB"/>
    <w:rsid w:val="007A12E1"/>
    <w:rsid w:val="007A12ED"/>
    <w:rsid w:val="007A161E"/>
    <w:rsid w:val="007A188D"/>
    <w:rsid w:val="007A1AEF"/>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B38"/>
    <w:rsid w:val="007A4F3E"/>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84F"/>
    <w:rsid w:val="007B2F98"/>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D9F"/>
    <w:rsid w:val="007B7E09"/>
    <w:rsid w:val="007B7FEC"/>
    <w:rsid w:val="007C0015"/>
    <w:rsid w:val="007C0304"/>
    <w:rsid w:val="007C0CF7"/>
    <w:rsid w:val="007C0E5E"/>
    <w:rsid w:val="007C0ECC"/>
    <w:rsid w:val="007C0F4C"/>
    <w:rsid w:val="007C119E"/>
    <w:rsid w:val="007C1475"/>
    <w:rsid w:val="007C14D3"/>
    <w:rsid w:val="007C15EB"/>
    <w:rsid w:val="007C1C39"/>
    <w:rsid w:val="007C1EEF"/>
    <w:rsid w:val="007C1EFF"/>
    <w:rsid w:val="007C1FB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1002"/>
    <w:rsid w:val="007D103F"/>
    <w:rsid w:val="007D1914"/>
    <w:rsid w:val="007D19DF"/>
    <w:rsid w:val="007D1B09"/>
    <w:rsid w:val="007D1BBB"/>
    <w:rsid w:val="007D1C84"/>
    <w:rsid w:val="007D1C98"/>
    <w:rsid w:val="007D2015"/>
    <w:rsid w:val="007D24A0"/>
    <w:rsid w:val="007D26E8"/>
    <w:rsid w:val="007D2A69"/>
    <w:rsid w:val="007D2CC9"/>
    <w:rsid w:val="007D36F2"/>
    <w:rsid w:val="007D3CB1"/>
    <w:rsid w:val="007D422E"/>
    <w:rsid w:val="007D42E2"/>
    <w:rsid w:val="007D433A"/>
    <w:rsid w:val="007D487A"/>
    <w:rsid w:val="007D4C7E"/>
    <w:rsid w:val="007D510D"/>
    <w:rsid w:val="007D56AD"/>
    <w:rsid w:val="007D5F5F"/>
    <w:rsid w:val="007D6CEC"/>
    <w:rsid w:val="007D6EBB"/>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1CC"/>
    <w:rsid w:val="007E33F6"/>
    <w:rsid w:val="007E381D"/>
    <w:rsid w:val="007E3876"/>
    <w:rsid w:val="007E38DD"/>
    <w:rsid w:val="007E39E8"/>
    <w:rsid w:val="007E3A0B"/>
    <w:rsid w:val="007E3FB2"/>
    <w:rsid w:val="007E4054"/>
    <w:rsid w:val="007E4204"/>
    <w:rsid w:val="007E4458"/>
    <w:rsid w:val="007E57C2"/>
    <w:rsid w:val="007E5862"/>
    <w:rsid w:val="007E587A"/>
    <w:rsid w:val="007E6037"/>
    <w:rsid w:val="007E675F"/>
    <w:rsid w:val="007E6C69"/>
    <w:rsid w:val="007E6E49"/>
    <w:rsid w:val="007E74DA"/>
    <w:rsid w:val="007E7BF2"/>
    <w:rsid w:val="007F0AAB"/>
    <w:rsid w:val="007F0C07"/>
    <w:rsid w:val="007F0E3D"/>
    <w:rsid w:val="007F0F24"/>
    <w:rsid w:val="007F13BB"/>
    <w:rsid w:val="007F182B"/>
    <w:rsid w:val="007F1833"/>
    <w:rsid w:val="007F1DBB"/>
    <w:rsid w:val="007F23D7"/>
    <w:rsid w:val="007F273D"/>
    <w:rsid w:val="007F2835"/>
    <w:rsid w:val="007F28EE"/>
    <w:rsid w:val="007F2B3D"/>
    <w:rsid w:val="007F2C51"/>
    <w:rsid w:val="007F30BE"/>
    <w:rsid w:val="007F32B8"/>
    <w:rsid w:val="007F3437"/>
    <w:rsid w:val="007F3544"/>
    <w:rsid w:val="007F398F"/>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42B"/>
    <w:rsid w:val="007F7992"/>
    <w:rsid w:val="007F7B5B"/>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4D9"/>
    <w:rsid w:val="008049FD"/>
    <w:rsid w:val="00804DE5"/>
    <w:rsid w:val="00805573"/>
    <w:rsid w:val="00805A35"/>
    <w:rsid w:val="00805C50"/>
    <w:rsid w:val="00805EB4"/>
    <w:rsid w:val="0080603C"/>
    <w:rsid w:val="00806458"/>
    <w:rsid w:val="00806B32"/>
    <w:rsid w:val="00806D68"/>
    <w:rsid w:val="00806D7C"/>
    <w:rsid w:val="00807B25"/>
    <w:rsid w:val="00807B2F"/>
    <w:rsid w:val="00810237"/>
    <w:rsid w:val="00810273"/>
    <w:rsid w:val="008106C0"/>
    <w:rsid w:val="00810728"/>
    <w:rsid w:val="00810739"/>
    <w:rsid w:val="0081084C"/>
    <w:rsid w:val="00810BB1"/>
    <w:rsid w:val="008116A1"/>
    <w:rsid w:val="008117C0"/>
    <w:rsid w:val="00811B86"/>
    <w:rsid w:val="008125AF"/>
    <w:rsid w:val="0081267F"/>
    <w:rsid w:val="00812D6C"/>
    <w:rsid w:val="008135D9"/>
    <w:rsid w:val="0081392E"/>
    <w:rsid w:val="00813B4D"/>
    <w:rsid w:val="00814868"/>
    <w:rsid w:val="00814B18"/>
    <w:rsid w:val="00814ECE"/>
    <w:rsid w:val="0081512A"/>
    <w:rsid w:val="00815A9B"/>
    <w:rsid w:val="00816437"/>
    <w:rsid w:val="00816970"/>
    <w:rsid w:val="00816A54"/>
    <w:rsid w:val="00816F68"/>
    <w:rsid w:val="00817053"/>
    <w:rsid w:val="008171AF"/>
    <w:rsid w:val="008176FB"/>
    <w:rsid w:val="0081799D"/>
    <w:rsid w:val="00820A39"/>
    <w:rsid w:val="00820E0C"/>
    <w:rsid w:val="008213A9"/>
    <w:rsid w:val="008215CB"/>
    <w:rsid w:val="00821758"/>
    <w:rsid w:val="00821881"/>
    <w:rsid w:val="008219BD"/>
    <w:rsid w:val="00821B05"/>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890"/>
    <w:rsid w:val="00824E80"/>
    <w:rsid w:val="00824E83"/>
    <w:rsid w:val="008254C3"/>
    <w:rsid w:val="00825533"/>
    <w:rsid w:val="0082582A"/>
    <w:rsid w:val="00825A89"/>
    <w:rsid w:val="0082604A"/>
    <w:rsid w:val="0082617E"/>
    <w:rsid w:val="00826268"/>
    <w:rsid w:val="00826360"/>
    <w:rsid w:val="008264BA"/>
    <w:rsid w:val="0082650F"/>
    <w:rsid w:val="00826755"/>
    <w:rsid w:val="00827C1E"/>
    <w:rsid w:val="00827DD2"/>
    <w:rsid w:val="00827E8F"/>
    <w:rsid w:val="00830557"/>
    <w:rsid w:val="00830808"/>
    <w:rsid w:val="00830E20"/>
    <w:rsid w:val="00830FC7"/>
    <w:rsid w:val="008311CE"/>
    <w:rsid w:val="0083195A"/>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475"/>
    <w:rsid w:val="00837768"/>
    <w:rsid w:val="00837CFD"/>
    <w:rsid w:val="00837FD2"/>
    <w:rsid w:val="00840070"/>
    <w:rsid w:val="008401B0"/>
    <w:rsid w:val="00840667"/>
    <w:rsid w:val="008406BD"/>
    <w:rsid w:val="00840807"/>
    <w:rsid w:val="008408D3"/>
    <w:rsid w:val="00840C9B"/>
    <w:rsid w:val="00841B16"/>
    <w:rsid w:val="00841CC4"/>
    <w:rsid w:val="00841DD6"/>
    <w:rsid w:val="00842B1E"/>
    <w:rsid w:val="00842CFC"/>
    <w:rsid w:val="00842D7D"/>
    <w:rsid w:val="00842E54"/>
    <w:rsid w:val="0084317C"/>
    <w:rsid w:val="00843398"/>
    <w:rsid w:val="0084359C"/>
    <w:rsid w:val="00843A01"/>
    <w:rsid w:val="0084405A"/>
    <w:rsid w:val="00844391"/>
    <w:rsid w:val="00844AB5"/>
    <w:rsid w:val="00845DB0"/>
    <w:rsid w:val="00845DC2"/>
    <w:rsid w:val="008464D7"/>
    <w:rsid w:val="00846601"/>
    <w:rsid w:val="0084664B"/>
    <w:rsid w:val="0084671E"/>
    <w:rsid w:val="00846BFF"/>
    <w:rsid w:val="00847564"/>
    <w:rsid w:val="00847672"/>
    <w:rsid w:val="0084782A"/>
    <w:rsid w:val="00847B25"/>
    <w:rsid w:val="00850011"/>
    <w:rsid w:val="0085019B"/>
    <w:rsid w:val="0085029F"/>
    <w:rsid w:val="0085042F"/>
    <w:rsid w:val="008507C4"/>
    <w:rsid w:val="008508A8"/>
    <w:rsid w:val="00850E7D"/>
    <w:rsid w:val="00851320"/>
    <w:rsid w:val="0085145C"/>
    <w:rsid w:val="0085147F"/>
    <w:rsid w:val="008516BA"/>
    <w:rsid w:val="008517BB"/>
    <w:rsid w:val="00851FDB"/>
    <w:rsid w:val="008524E1"/>
    <w:rsid w:val="008524F8"/>
    <w:rsid w:val="0085293F"/>
    <w:rsid w:val="00853158"/>
    <w:rsid w:val="00853890"/>
    <w:rsid w:val="008539D4"/>
    <w:rsid w:val="00853A22"/>
    <w:rsid w:val="00853B3B"/>
    <w:rsid w:val="00853BD4"/>
    <w:rsid w:val="00853BE6"/>
    <w:rsid w:val="00853E00"/>
    <w:rsid w:val="00854085"/>
    <w:rsid w:val="00854094"/>
    <w:rsid w:val="00854317"/>
    <w:rsid w:val="00854319"/>
    <w:rsid w:val="00854AE8"/>
    <w:rsid w:val="00854AF2"/>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F61"/>
    <w:rsid w:val="0086415B"/>
    <w:rsid w:val="00864AA2"/>
    <w:rsid w:val="00864ABC"/>
    <w:rsid w:val="00865005"/>
    <w:rsid w:val="00865434"/>
    <w:rsid w:val="00865446"/>
    <w:rsid w:val="0086550C"/>
    <w:rsid w:val="00865707"/>
    <w:rsid w:val="00865921"/>
    <w:rsid w:val="00865AC1"/>
    <w:rsid w:val="00865B92"/>
    <w:rsid w:val="00865CAD"/>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25C"/>
    <w:rsid w:val="00870AF5"/>
    <w:rsid w:val="00870BAC"/>
    <w:rsid w:val="00870E15"/>
    <w:rsid w:val="00870F1E"/>
    <w:rsid w:val="00870F21"/>
    <w:rsid w:val="0087137C"/>
    <w:rsid w:val="008714DC"/>
    <w:rsid w:val="00871579"/>
    <w:rsid w:val="0087163C"/>
    <w:rsid w:val="0087175F"/>
    <w:rsid w:val="0087179B"/>
    <w:rsid w:val="00871961"/>
    <w:rsid w:val="00871C36"/>
    <w:rsid w:val="00871E25"/>
    <w:rsid w:val="0087220E"/>
    <w:rsid w:val="00872675"/>
    <w:rsid w:val="00872909"/>
    <w:rsid w:val="0087297B"/>
    <w:rsid w:val="00872D1D"/>
    <w:rsid w:val="00872FE1"/>
    <w:rsid w:val="00873642"/>
    <w:rsid w:val="00873A45"/>
    <w:rsid w:val="00873A60"/>
    <w:rsid w:val="00873E72"/>
    <w:rsid w:val="00873FB4"/>
    <w:rsid w:val="00874994"/>
    <w:rsid w:val="00874AD7"/>
    <w:rsid w:val="00874C6C"/>
    <w:rsid w:val="00874D22"/>
    <w:rsid w:val="00874E22"/>
    <w:rsid w:val="00874E6D"/>
    <w:rsid w:val="008752FB"/>
    <w:rsid w:val="00875AEC"/>
    <w:rsid w:val="00875EE7"/>
    <w:rsid w:val="00875F9D"/>
    <w:rsid w:val="00875FE8"/>
    <w:rsid w:val="00876356"/>
    <w:rsid w:val="0087691A"/>
    <w:rsid w:val="00876D75"/>
    <w:rsid w:val="00876EBF"/>
    <w:rsid w:val="00876F97"/>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DC7"/>
    <w:rsid w:val="0088533B"/>
    <w:rsid w:val="00885342"/>
    <w:rsid w:val="00885BD1"/>
    <w:rsid w:val="00885C3A"/>
    <w:rsid w:val="0088605C"/>
    <w:rsid w:val="0088634E"/>
    <w:rsid w:val="00886478"/>
    <w:rsid w:val="008865D1"/>
    <w:rsid w:val="00886605"/>
    <w:rsid w:val="008866C5"/>
    <w:rsid w:val="00886785"/>
    <w:rsid w:val="008867BA"/>
    <w:rsid w:val="00886B79"/>
    <w:rsid w:val="008870EF"/>
    <w:rsid w:val="00887430"/>
    <w:rsid w:val="0088756C"/>
    <w:rsid w:val="008875D8"/>
    <w:rsid w:val="00887660"/>
    <w:rsid w:val="00887C01"/>
    <w:rsid w:val="00887D02"/>
    <w:rsid w:val="00890728"/>
    <w:rsid w:val="00890814"/>
    <w:rsid w:val="00890864"/>
    <w:rsid w:val="00890BD3"/>
    <w:rsid w:val="00890C7D"/>
    <w:rsid w:val="008912ED"/>
    <w:rsid w:val="0089148B"/>
    <w:rsid w:val="008915E7"/>
    <w:rsid w:val="008917C3"/>
    <w:rsid w:val="00891974"/>
    <w:rsid w:val="00891ED6"/>
    <w:rsid w:val="00892052"/>
    <w:rsid w:val="008920EB"/>
    <w:rsid w:val="00893C4E"/>
    <w:rsid w:val="00893C5E"/>
    <w:rsid w:val="00893CBE"/>
    <w:rsid w:val="0089482A"/>
    <w:rsid w:val="00894C27"/>
    <w:rsid w:val="00894CF4"/>
    <w:rsid w:val="00894D6C"/>
    <w:rsid w:val="00894DE2"/>
    <w:rsid w:val="00895D9A"/>
    <w:rsid w:val="00895E3C"/>
    <w:rsid w:val="00896574"/>
    <w:rsid w:val="0089663F"/>
    <w:rsid w:val="0089665D"/>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D72"/>
    <w:rsid w:val="008A2F09"/>
    <w:rsid w:val="008A332C"/>
    <w:rsid w:val="008A3B15"/>
    <w:rsid w:val="008A43EE"/>
    <w:rsid w:val="008A4814"/>
    <w:rsid w:val="008A4C44"/>
    <w:rsid w:val="008A4DDC"/>
    <w:rsid w:val="008A547C"/>
    <w:rsid w:val="008A589E"/>
    <w:rsid w:val="008A5B46"/>
    <w:rsid w:val="008A5D47"/>
    <w:rsid w:val="008A5F35"/>
    <w:rsid w:val="008A7207"/>
    <w:rsid w:val="008B00A6"/>
    <w:rsid w:val="008B0148"/>
    <w:rsid w:val="008B0293"/>
    <w:rsid w:val="008B037C"/>
    <w:rsid w:val="008B03B1"/>
    <w:rsid w:val="008B073A"/>
    <w:rsid w:val="008B0F9D"/>
    <w:rsid w:val="008B1761"/>
    <w:rsid w:val="008B1D70"/>
    <w:rsid w:val="008B1E4F"/>
    <w:rsid w:val="008B26E8"/>
    <w:rsid w:val="008B27CF"/>
    <w:rsid w:val="008B2FCF"/>
    <w:rsid w:val="008B30BA"/>
    <w:rsid w:val="008B3512"/>
    <w:rsid w:val="008B3603"/>
    <w:rsid w:val="008B3619"/>
    <w:rsid w:val="008B3E5E"/>
    <w:rsid w:val="008B4018"/>
    <w:rsid w:val="008B437A"/>
    <w:rsid w:val="008B46BD"/>
    <w:rsid w:val="008B4A46"/>
    <w:rsid w:val="008B4B30"/>
    <w:rsid w:val="008B510F"/>
    <w:rsid w:val="008B5357"/>
    <w:rsid w:val="008B5456"/>
    <w:rsid w:val="008B57B6"/>
    <w:rsid w:val="008B5C01"/>
    <w:rsid w:val="008B6309"/>
    <w:rsid w:val="008B69F4"/>
    <w:rsid w:val="008B6D88"/>
    <w:rsid w:val="008B6F27"/>
    <w:rsid w:val="008B7480"/>
    <w:rsid w:val="008B761C"/>
    <w:rsid w:val="008B7882"/>
    <w:rsid w:val="008C0058"/>
    <w:rsid w:val="008C0155"/>
    <w:rsid w:val="008C0281"/>
    <w:rsid w:val="008C08E9"/>
    <w:rsid w:val="008C0E38"/>
    <w:rsid w:val="008C0ECA"/>
    <w:rsid w:val="008C100C"/>
    <w:rsid w:val="008C10AC"/>
    <w:rsid w:val="008C1580"/>
    <w:rsid w:val="008C1C94"/>
    <w:rsid w:val="008C1E12"/>
    <w:rsid w:val="008C2241"/>
    <w:rsid w:val="008C2BE2"/>
    <w:rsid w:val="008C37F2"/>
    <w:rsid w:val="008C380D"/>
    <w:rsid w:val="008C38C0"/>
    <w:rsid w:val="008C3E20"/>
    <w:rsid w:val="008C416D"/>
    <w:rsid w:val="008C48A7"/>
    <w:rsid w:val="008C490E"/>
    <w:rsid w:val="008C4ED6"/>
    <w:rsid w:val="008C4FC5"/>
    <w:rsid w:val="008C5DAB"/>
    <w:rsid w:val="008C6A9F"/>
    <w:rsid w:val="008C6BC8"/>
    <w:rsid w:val="008C7865"/>
    <w:rsid w:val="008C7EA1"/>
    <w:rsid w:val="008D023B"/>
    <w:rsid w:val="008D031D"/>
    <w:rsid w:val="008D098D"/>
    <w:rsid w:val="008D0AA7"/>
    <w:rsid w:val="008D0DA4"/>
    <w:rsid w:val="008D0DE1"/>
    <w:rsid w:val="008D0EEA"/>
    <w:rsid w:val="008D0FB3"/>
    <w:rsid w:val="008D1072"/>
    <w:rsid w:val="008D1247"/>
    <w:rsid w:val="008D1248"/>
    <w:rsid w:val="008D1B6A"/>
    <w:rsid w:val="008D21C5"/>
    <w:rsid w:val="008D226B"/>
    <w:rsid w:val="008D23D1"/>
    <w:rsid w:val="008D246E"/>
    <w:rsid w:val="008D2E69"/>
    <w:rsid w:val="008D3483"/>
    <w:rsid w:val="008D35B5"/>
    <w:rsid w:val="008D38E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E22"/>
    <w:rsid w:val="008E0A3E"/>
    <w:rsid w:val="008E0A41"/>
    <w:rsid w:val="008E0E46"/>
    <w:rsid w:val="008E1669"/>
    <w:rsid w:val="008E19B9"/>
    <w:rsid w:val="008E1AD8"/>
    <w:rsid w:val="008E1CFE"/>
    <w:rsid w:val="008E1E01"/>
    <w:rsid w:val="008E1F83"/>
    <w:rsid w:val="008E2169"/>
    <w:rsid w:val="008E44EA"/>
    <w:rsid w:val="008E451E"/>
    <w:rsid w:val="008E49DD"/>
    <w:rsid w:val="008E4D2D"/>
    <w:rsid w:val="008E4ED4"/>
    <w:rsid w:val="008E50D3"/>
    <w:rsid w:val="008E51DB"/>
    <w:rsid w:val="008E5929"/>
    <w:rsid w:val="008E5975"/>
    <w:rsid w:val="008E5EDD"/>
    <w:rsid w:val="008E681B"/>
    <w:rsid w:val="008E68CC"/>
    <w:rsid w:val="008E6D3F"/>
    <w:rsid w:val="008E6D5F"/>
    <w:rsid w:val="008E72EB"/>
    <w:rsid w:val="008E73E7"/>
    <w:rsid w:val="008E75CE"/>
    <w:rsid w:val="008E77E9"/>
    <w:rsid w:val="008E7D13"/>
    <w:rsid w:val="008F0009"/>
    <w:rsid w:val="008F08D7"/>
    <w:rsid w:val="008F0BBF"/>
    <w:rsid w:val="008F0F76"/>
    <w:rsid w:val="008F0F99"/>
    <w:rsid w:val="008F15F3"/>
    <w:rsid w:val="008F1C3F"/>
    <w:rsid w:val="008F25ED"/>
    <w:rsid w:val="008F2775"/>
    <w:rsid w:val="008F2BC4"/>
    <w:rsid w:val="008F2EBD"/>
    <w:rsid w:val="008F315E"/>
    <w:rsid w:val="008F392E"/>
    <w:rsid w:val="008F4149"/>
    <w:rsid w:val="008F4379"/>
    <w:rsid w:val="008F45FA"/>
    <w:rsid w:val="008F4C01"/>
    <w:rsid w:val="008F4CA8"/>
    <w:rsid w:val="008F4E8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99A"/>
    <w:rsid w:val="00901DB5"/>
    <w:rsid w:val="0090242B"/>
    <w:rsid w:val="00902C24"/>
    <w:rsid w:val="0090327D"/>
    <w:rsid w:val="0090400D"/>
    <w:rsid w:val="009046A0"/>
    <w:rsid w:val="00904CE5"/>
    <w:rsid w:val="00904E99"/>
    <w:rsid w:val="00905016"/>
    <w:rsid w:val="0090588F"/>
    <w:rsid w:val="00905E5E"/>
    <w:rsid w:val="00906349"/>
    <w:rsid w:val="0090635B"/>
    <w:rsid w:val="0090680B"/>
    <w:rsid w:val="00906AA5"/>
    <w:rsid w:val="00906CF0"/>
    <w:rsid w:val="0090717D"/>
    <w:rsid w:val="009072B9"/>
    <w:rsid w:val="00907879"/>
    <w:rsid w:val="00907CF5"/>
    <w:rsid w:val="00907F07"/>
    <w:rsid w:val="00910238"/>
    <w:rsid w:val="00910B51"/>
    <w:rsid w:val="00910C7A"/>
    <w:rsid w:val="009118F5"/>
    <w:rsid w:val="00911988"/>
    <w:rsid w:val="00911C18"/>
    <w:rsid w:val="00911F1E"/>
    <w:rsid w:val="0091295C"/>
    <w:rsid w:val="00912964"/>
    <w:rsid w:val="00912B87"/>
    <w:rsid w:val="00912C31"/>
    <w:rsid w:val="00913006"/>
    <w:rsid w:val="00913463"/>
    <w:rsid w:val="00913535"/>
    <w:rsid w:val="009144EB"/>
    <w:rsid w:val="009147F5"/>
    <w:rsid w:val="00914BC3"/>
    <w:rsid w:val="009156E5"/>
    <w:rsid w:val="009159EF"/>
    <w:rsid w:val="00916054"/>
    <w:rsid w:val="00916301"/>
    <w:rsid w:val="009164A4"/>
    <w:rsid w:val="00916676"/>
    <w:rsid w:val="009166C5"/>
    <w:rsid w:val="00916C93"/>
    <w:rsid w:val="00916E52"/>
    <w:rsid w:val="00916F8A"/>
    <w:rsid w:val="00917732"/>
    <w:rsid w:val="00917867"/>
    <w:rsid w:val="00917DB4"/>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EF5"/>
    <w:rsid w:val="009235B7"/>
    <w:rsid w:val="00923667"/>
    <w:rsid w:val="009239C9"/>
    <w:rsid w:val="00923A00"/>
    <w:rsid w:val="00923B80"/>
    <w:rsid w:val="00923C0A"/>
    <w:rsid w:val="00923F2B"/>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C3"/>
    <w:rsid w:val="00934ED0"/>
    <w:rsid w:val="009353D7"/>
    <w:rsid w:val="00935749"/>
    <w:rsid w:val="0093583B"/>
    <w:rsid w:val="009359C5"/>
    <w:rsid w:val="00935D7F"/>
    <w:rsid w:val="00936299"/>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72"/>
    <w:rsid w:val="00940F3E"/>
    <w:rsid w:val="0094101E"/>
    <w:rsid w:val="009410A8"/>
    <w:rsid w:val="00941182"/>
    <w:rsid w:val="009417B5"/>
    <w:rsid w:val="00941AAA"/>
    <w:rsid w:val="00941CF2"/>
    <w:rsid w:val="00941FB9"/>
    <w:rsid w:val="009431DD"/>
    <w:rsid w:val="00943BCA"/>
    <w:rsid w:val="0094446D"/>
    <w:rsid w:val="009445E4"/>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197A"/>
    <w:rsid w:val="00951C79"/>
    <w:rsid w:val="00952069"/>
    <w:rsid w:val="009520B3"/>
    <w:rsid w:val="00952519"/>
    <w:rsid w:val="00952559"/>
    <w:rsid w:val="009528CE"/>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240"/>
    <w:rsid w:val="00956310"/>
    <w:rsid w:val="009564F0"/>
    <w:rsid w:val="00956714"/>
    <w:rsid w:val="00956EE3"/>
    <w:rsid w:val="009576C8"/>
    <w:rsid w:val="00957702"/>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7C1"/>
    <w:rsid w:val="009629D5"/>
    <w:rsid w:val="00962DA3"/>
    <w:rsid w:val="00962DB1"/>
    <w:rsid w:val="00962E07"/>
    <w:rsid w:val="00963167"/>
    <w:rsid w:val="00963244"/>
    <w:rsid w:val="00963860"/>
    <w:rsid w:val="009639DD"/>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39"/>
    <w:rsid w:val="009669D0"/>
    <w:rsid w:val="009670E3"/>
    <w:rsid w:val="009673AD"/>
    <w:rsid w:val="009676D1"/>
    <w:rsid w:val="00967943"/>
    <w:rsid w:val="00970779"/>
    <w:rsid w:val="00971013"/>
    <w:rsid w:val="00971083"/>
    <w:rsid w:val="009710D5"/>
    <w:rsid w:val="00971155"/>
    <w:rsid w:val="00971372"/>
    <w:rsid w:val="009719F6"/>
    <w:rsid w:val="00971D70"/>
    <w:rsid w:val="00971F18"/>
    <w:rsid w:val="009727C3"/>
    <w:rsid w:val="00972986"/>
    <w:rsid w:val="00972B54"/>
    <w:rsid w:val="00972BD5"/>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AAC"/>
    <w:rsid w:val="00976DCE"/>
    <w:rsid w:val="0097703D"/>
    <w:rsid w:val="00977A2E"/>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862"/>
    <w:rsid w:val="00982B25"/>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B76"/>
    <w:rsid w:val="00991068"/>
    <w:rsid w:val="009912DA"/>
    <w:rsid w:val="009915B6"/>
    <w:rsid w:val="009917E9"/>
    <w:rsid w:val="009921E5"/>
    <w:rsid w:val="009921F7"/>
    <w:rsid w:val="00992241"/>
    <w:rsid w:val="009923A0"/>
    <w:rsid w:val="0099250F"/>
    <w:rsid w:val="00992625"/>
    <w:rsid w:val="0099271F"/>
    <w:rsid w:val="00992F45"/>
    <w:rsid w:val="00993586"/>
    <w:rsid w:val="009936F4"/>
    <w:rsid w:val="00993806"/>
    <w:rsid w:val="00993A45"/>
    <w:rsid w:val="009942B6"/>
    <w:rsid w:val="00994839"/>
    <w:rsid w:val="00994C5B"/>
    <w:rsid w:val="00994D72"/>
    <w:rsid w:val="00994DBC"/>
    <w:rsid w:val="009955CA"/>
    <w:rsid w:val="009957EC"/>
    <w:rsid w:val="00995BAF"/>
    <w:rsid w:val="0099613A"/>
    <w:rsid w:val="009962C0"/>
    <w:rsid w:val="009964CD"/>
    <w:rsid w:val="00996A96"/>
    <w:rsid w:val="00996B43"/>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32D"/>
    <w:rsid w:val="009A1AD8"/>
    <w:rsid w:val="009A1AEE"/>
    <w:rsid w:val="009A201F"/>
    <w:rsid w:val="009A215F"/>
    <w:rsid w:val="009A21A9"/>
    <w:rsid w:val="009A2658"/>
    <w:rsid w:val="009A299D"/>
    <w:rsid w:val="009A2A4F"/>
    <w:rsid w:val="009A2DC8"/>
    <w:rsid w:val="009A2E7F"/>
    <w:rsid w:val="009A32B4"/>
    <w:rsid w:val="009A3642"/>
    <w:rsid w:val="009A3DCB"/>
    <w:rsid w:val="009A3FB4"/>
    <w:rsid w:val="009A4348"/>
    <w:rsid w:val="009A44DB"/>
    <w:rsid w:val="009A4B07"/>
    <w:rsid w:val="009A4BF1"/>
    <w:rsid w:val="009A4F4A"/>
    <w:rsid w:val="009A5023"/>
    <w:rsid w:val="009A5433"/>
    <w:rsid w:val="009A5489"/>
    <w:rsid w:val="009A54F9"/>
    <w:rsid w:val="009A5C73"/>
    <w:rsid w:val="009A5E41"/>
    <w:rsid w:val="009A6091"/>
    <w:rsid w:val="009A657B"/>
    <w:rsid w:val="009A6ABC"/>
    <w:rsid w:val="009A6BA3"/>
    <w:rsid w:val="009A707A"/>
    <w:rsid w:val="009A789F"/>
    <w:rsid w:val="009B0407"/>
    <w:rsid w:val="009B0B98"/>
    <w:rsid w:val="009B10A2"/>
    <w:rsid w:val="009B10F5"/>
    <w:rsid w:val="009B1514"/>
    <w:rsid w:val="009B1919"/>
    <w:rsid w:val="009B1A89"/>
    <w:rsid w:val="009B1B6E"/>
    <w:rsid w:val="009B1C5C"/>
    <w:rsid w:val="009B1D26"/>
    <w:rsid w:val="009B1DB8"/>
    <w:rsid w:val="009B204B"/>
    <w:rsid w:val="009B2299"/>
    <w:rsid w:val="009B2B80"/>
    <w:rsid w:val="009B2BFB"/>
    <w:rsid w:val="009B349B"/>
    <w:rsid w:val="009B34B3"/>
    <w:rsid w:val="009B34B4"/>
    <w:rsid w:val="009B38CD"/>
    <w:rsid w:val="009B3ABC"/>
    <w:rsid w:val="009B3E0E"/>
    <w:rsid w:val="009B3E19"/>
    <w:rsid w:val="009B415D"/>
    <w:rsid w:val="009B450A"/>
    <w:rsid w:val="009B4648"/>
    <w:rsid w:val="009B46D2"/>
    <w:rsid w:val="009B498C"/>
    <w:rsid w:val="009B4AB7"/>
    <w:rsid w:val="009B53D6"/>
    <w:rsid w:val="009B5941"/>
    <w:rsid w:val="009B5BDD"/>
    <w:rsid w:val="009B5D17"/>
    <w:rsid w:val="009B6302"/>
    <w:rsid w:val="009B633D"/>
    <w:rsid w:val="009B6D0C"/>
    <w:rsid w:val="009B6EE9"/>
    <w:rsid w:val="009B70A7"/>
    <w:rsid w:val="009B71F7"/>
    <w:rsid w:val="009B73A4"/>
    <w:rsid w:val="009B784E"/>
    <w:rsid w:val="009B7E1F"/>
    <w:rsid w:val="009C0675"/>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58E"/>
    <w:rsid w:val="009C371D"/>
    <w:rsid w:val="009C3B5F"/>
    <w:rsid w:val="009C3CD3"/>
    <w:rsid w:val="009C3DB6"/>
    <w:rsid w:val="009C3DDB"/>
    <w:rsid w:val="009C3F3E"/>
    <w:rsid w:val="009C4BB5"/>
    <w:rsid w:val="009C50BE"/>
    <w:rsid w:val="009C5372"/>
    <w:rsid w:val="009C537E"/>
    <w:rsid w:val="009C5E3C"/>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BCE"/>
    <w:rsid w:val="009D2D28"/>
    <w:rsid w:val="009D3034"/>
    <w:rsid w:val="009D30F6"/>
    <w:rsid w:val="009D32B3"/>
    <w:rsid w:val="009D363D"/>
    <w:rsid w:val="009D3D8E"/>
    <w:rsid w:val="009D44D4"/>
    <w:rsid w:val="009D4FE7"/>
    <w:rsid w:val="009D54C2"/>
    <w:rsid w:val="009D54FE"/>
    <w:rsid w:val="009D5C5C"/>
    <w:rsid w:val="009D5C9A"/>
    <w:rsid w:val="009D6DB3"/>
    <w:rsid w:val="009D7102"/>
    <w:rsid w:val="009D75A0"/>
    <w:rsid w:val="009D76D8"/>
    <w:rsid w:val="009D787B"/>
    <w:rsid w:val="009D7D9C"/>
    <w:rsid w:val="009E0494"/>
    <w:rsid w:val="009E081C"/>
    <w:rsid w:val="009E0898"/>
    <w:rsid w:val="009E0DEE"/>
    <w:rsid w:val="009E1216"/>
    <w:rsid w:val="009E1707"/>
    <w:rsid w:val="009E1849"/>
    <w:rsid w:val="009E18E0"/>
    <w:rsid w:val="009E1EF1"/>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8A9"/>
    <w:rsid w:val="009F38F6"/>
    <w:rsid w:val="009F418E"/>
    <w:rsid w:val="009F4479"/>
    <w:rsid w:val="009F46B2"/>
    <w:rsid w:val="009F4954"/>
    <w:rsid w:val="009F4B87"/>
    <w:rsid w:val="009F4C5D"/>
    <w:rsid w:val="009F51F4"/>
    <w:rsid w:val="009F5CA5"/>
    <w:rsid w:val="009F625D"/>
    <w:rsid w:val="009F6497"/>
    <w:rsid w:val="009F6D8F"/>
    <w:rsid w:val="009F6E1D"/>
    <w:rsid w:val="009F7173"/>
    <w:rsid w:val="009F74D2"/>
    <w:rsid w:val="009F751B"/>
    <w:rsid w:val="009F79DD"/>
    <w:rsid w:val="009F7F96"/>
    <w:rsid w:val="009F7FE3"/>
    <w:rsid w:val="00A001E0"/>
    <w:rsid w:val="00A00A6E"/>
    <w:rsid w:val="00A00D27"/>
    <w:rsid w:val="00A010D5"/>
    <w:rsid w:val="00A010F0"/>
    <w:rsid w:val="00A01210"/>
    <w:rsid w:val="00A014BC"/>
    <w:rsid w:val="00A01701"/>
    <w:rsid w:val="00A0170A"/>
    <w:rsid w:val="00A01DAF"/>
    <w:rsid w:val="00A01F3E"/>
    <w:rsid w:val="00A02A87"/>
    <w:rsid w:val="00A02B6B"/>
    <w:rsid w:val="00A038C0"/>
    <w:rsid w:val="00A03C1F"/>
    <w:rsid w:val="00A03F3B"/>
    <w:rsid w:val="00A04464"/>
    <w:rsid w:val="00A04EAE"/>
    <w:rsid w:val="00A04F78"/>
    <w:rsid w:val="00A0556B"/>
    <w:rsid w:val="00A055A6"/>
    <w:rsid w:val="00A0578F"/>
    <w:rsid w:val="00A0596A"/>
    <w:rsid w:val="00A059D7"/>
    <w:rsid w:val="00A06B4B"/>
    <w:rsid w:val="00A06E5F"/>
    <w:rsid w:val="00A072AA"/>
    <w:rsid w:val="00A07502"/>
    <w:rsid w:val="00A10302"/>
    <w:rsid w:val="00A10FB8"/>
    <w:rsid w:val="00A11254"/>
    <w:rsid w:val="00A1136F"/>
    <w:rsid w:val="00A11772"/>
    <w:rsid w:val="00A11EAF"/>
    <w:rsid w:val="00A1275F"/>
    <w:rsid w:val="00A12886"/>
    <w:rsid w:val="00A12957"/>
    <w:rsid w:val="00A12D4F"/>
    <w:rsid w:val="00A131FF"/>
    <w:rsid w:val="00A132C2"/>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771"/>
    <w:rsid w:val="00A207BC"/>
    <w:rsid w:val="00A20A56"/>
    <w:rsid w:val="00A20BA7"/>
    <w:rsid w:val="00A21A3C"/>
    <w:rsid w:val="00A21E50"/>
    <w:rsid w:val="00A22378"/>
    <w:rsid w:val="00A22CFB"/>
    <w:rsid w:val="00A231E9"/>
    <w:rsid w:val="00A235E2"/>
    <w:rsid w:val="00A2363B"/>
    <w:rsid w:val="00A23E79"/>
    <w:rsid w:val="00A245F2"/>
    <w:rsid w:val="00A24DA4"/>
    <w:rsid w:val="00A25776"/>
    <w:rsid w:val="00A263CA"/>
    <w:rsid w:val="00A2678F"/>
    <w:rsid w:val="00A2680A"/>
    <w:rsid w:val="00A26D04"/>
    <w:rsid w:val="00A2702B"/>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FAF"/>
    <w:rsid w:val="00A33572"/>
    <w:rsid w:val="00A3370A"/>
    <w:rsid w:val="00A337CA"/>
    <w:rsid w:val="00A339D3"/>
    <w:rsid w:val="00A33A89"/>
    <w:rsid w:val="00A33AB5"/>
    <w:rsid w:val="00A33FF2"/>
    <w:rsid w:val="00A34F6F"/>
    <w:rsid w:val="00A353B9"/>
    <w:rsid w:val="00A353D7"/>
    <w:rsid w:val="00A35462"/>
    <w:rsid w:val="00A354EA"/>
    <w:rsid w:val="00A35A43"/>
    <w:rsid w:val="00A35AAF"/>
    <w:rsid w:val="00A35B86"/>
    <w:rsid w:val="00A36264"/>
    <w:rsid w:val="00A3652E"/>
    <w:rsid w:val="00A36926"/>
    <w:rsid w:val="00A369B5"/>
    <w:rsid w:val="00A36A2C"/>
    <w:rsid w:val="00A36EE7"/>
    <w:rsid w:val="00A37469"/>
    <w:rsid w:val="00A37B26"/>
    <w:rsid w:val="00A37EB4"/>
    <w:rsid w:val="00A40107"/>
    <w:rsid w:val="00A40343"/>
    <w:rsid w:val="00A4061F"/>
    <w:rsid w:val="00A406FA"/>
    <w:rsid w:val="00A407E0"/>
    <w:rsid w:val="00A4081C"/>
    <w:rsid w:val="00A40F32"/>
    <w:rsid w:val="00A41083"/>
    <w:rsid w:val="00A41197"/>
    <w:rsid w:val="00A41326"/>
    <w:rsid w:val="00A41368"/>
    <w:rsid w:val="00A41513"/>
    <w:rsid w:val="00A415AA"/>
    <w:rsid w:val="00A41A68"/>
    <w:rsid w:val="00A41C73"/>
    <w:rsid w:val="00A41D72"/>
    <w:rsid w:val="00A4253D"/>
    <w:rsid w:val="00A42849"/>
    <w:rsid w:val="00A429CE"/>
    <w:rsid w:val="00A42D46"/>
    <w:rsid w:val="00A42E74"/>
    <w:rsid w:val="00A435F1"/>
    <w:rsid w:val="00A4366B"/>
    <w:rsid w:val="00A43716"/>
    <w:rsid w:val="00A43F5B"/>
    <w:rsid w:val="00A44292"/>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493"/>
    <w:rsid w:val="00A4780B"/>
    <w:rsid w:val="00A47850"/>
    <w:rsid w:val="00A478A1"/>
    <w:rsid w:val="00A47E36"/>
    <w:rsid w:val="00A47F74"/>
    <w:rsid w:val="00A5072C"/>
    <w:rsid w:val="00A50AFB"/>
    <w:rsid w:val="00A50B17"/>
    <w:rsid w:val="00A5108D"/>
    <w:rsid w:val="00A51452"/>
    <w:rsid w:val="00A519C2"/>
    <w:rsid w:val="00A51AB4"/>
    <w:rsid w:val="00A521AD"/>
    <w:rsid w:val="00A522D0"/>
    <w:rsid w:val="00A5244C"/>
    <w:rsid w:val="00A52BE7"/>
    <w:rsid w:val="00A52D6C"/>
    <w:rsid w:val="00A52D87"/>
    <w:rsid w:val="00A53044"/>
    <w:rsid w:val="00A533A6"/>
    <w:rsid w:val="00A5348A"/>
    <w:rsid w:val="00A53B37"/>
    <w:rsid w:val="00A53D08"/>
    <w:rsid w:val="00A53E55"/>
    <w:rsid w:val="00A53F56"/>
    <w:rsid w:val="00A54006"/>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108C"/>
    <w:rsid w:val="00A61286"/>
    <w:rsid w:val="00A612F6"/>
    <w:rsid w:val="00A61F0E"/>
    <w:rsid w:val="00A624C9"/>
    <w:rsid w:val="00A6253D"/>
    <w:rsid w:val="00A62607"/>
    <w:rsid w:val="00A62E92"/>
    <w:rsid w:val="00A62E98"/>
    <w:rsid w:val="00A62F74"/>
    <w:rsid w:val="00A6306B"/>
    <w:rsid w:val="00A63121"/>
    <w:rsid w:val="00A632BC"/>
    <w:rsid w:val="00A632BE"/>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B"/>
    <w:rsid w:val="00A66C78"/>
    <w:rsid w:val="00A66CD9"/>
    <w:rsid w:val="00A66D6D"/>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23CD"/>
    <w:rsid w:val="00A72689"/>
    <w:rsid w:val="00A72DEE"/>
    <w:rsid w:val="00A72E78"/>
    <w:rsid w:val="00A72FEF"/>
    <w:rsid w:val="00A737C0"/>
    <w:rsid w:val="00A73AE7"/>
    <w:rsid w:val="00A73B2A"/>
    <w:rsid w:val="00A73B83"/>
    <w:rsid w:val="00A73BF4"/>
    <w:rsid w:val="00A73D3D"/>
    <w:rsid w:val="00A741CB"/>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C8"/>
    <w:rsid w:val="00A813EC"/>
    <w:rsid w:val="00A81776"/>
    <w:rsid w:val="00A8268D"/>
    <w:rsid w:val="00A8298B"/>
    <w:rsid w:val="00A829A5"/>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0AE"/>
    <w:rsid w:val="00A90506"/>
    <w:rsid w:val="00A90673"/>
    <w:rsid w:val="00A90851"/>
    <w:rsid w:val="00A90E34"/>
    <w:rsid w:val="00A90FBD"/>
    <w:rsid w:val="00A91021"/>
    <w:rsid w:val="00A9107C"/>
    <w:rsid w:val="00A91372"/>
    <w:rsid w:val="00A914A6"/>
    <w:rsid w:val="00A91868"/>
    <w:rsid w:val="00A91C33"/>
    <w:rsid w:val="00A926E5"/>
    <w:rsid w:val="00A92CC1"/>
    <w:rsid w:val="00A936C1"/>
    <w:rsid w:val="00A9398A"/>
    <w:rsid w:val="00A93B46"/>
    <w:rsid w:val="00A93EA2"/>
    <w:rsid w:val="00A942AD"/>
    <w:rsid w:val="00A9468A"/>
    <w:rsid w:val="00A94F99"/>
    <w:rsid w:val="00A9508E"/>
    <w:rsid w:val="00A953E1"/>
    <w:rsid w:val="00A954D0"/>
    <w:rsid w:val="00A95924"/>
    <w:rsid w:val="00A9606E"/>
    <w:rsid w:val="00A9609C"/>
    <w:rsid w:val="00A963A7"/>
    <w:rsid w:val="00A96855"/>
    <w:rsid w:val="00A969F3"/>
    <w:rsid w:val="00A96EF6"/>
    <w:rsid w:val="00A97528"/>
    <w:rsid w:val="00A977DA"/>
    <w:rsid w:val="00A97845"/>
    <w:rsid w:val="00A97860"/>
    <w:rsid w:val="00A97C4F"/>
    <w:rsid w:val="00AA0074"/>
    <w:rsid w:val="00AA051D"/>
    <w:rsid w:val="00AA052F"/>
    <w:rsid w:val="00AA06C6"/>
    <w:rsid w:val="00AA07C1"/>
    <w:rsid w:val="00AA0848"/>
    <w:rsid w:val="00AA08BA"/>
    <w:rsid w:val="00AA1018"/>
    <w:rsid w:val="00AA107F"/>
    <w:rsid w:val="00AA10D4"/>
    <w:rsid w:val="00AA1552"/>
    <w:rsid w:val="00AA16EF"/>
    <w:rsid w:val="00AA18BD"/>
    <w:rsid w:val="00AA1903"/>
    <w:rsid w:val="00AA23EE"/>
    <w:rsid w:val="00AA2788"/>
    <w:rsid w:val="00AA283A"/>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675"/>
    <w:rsid w:val="00AA582C"/>
    <w:rsid w:val="00AA58DA"/>
    <w:rsid w:val="00AA5A70"/>
    <w:rsid w:val="00AA5C45"/>
    <w:rsid w:val="00AA60B9"/>
    <w:rsid w:val="00AA6168"/>
    <w:rsid w:val="00AA62F9"/>
    <w:rsid w:val="00AA649F"/>
    <w:rsid w:val="00AA6740"/>
    <w:rsid w:val="00AA6A41"/>
    <w:rsid w:val="00AA6FC4"/>
    <w:rsid w:val="00AA7175"/>
    <w:rsid w:val="00AA770D"/>
    <w:rsid w:val="00AA78CF"/>
    <w:rsid w:val="00AA7D9A"/>
    <w:rsid w:val="00AA7FA3"/>
    <w:rsid w:val="00AB014C"/>
    <w:rsid w:val="00AB024E"/>
    <w:rsid w:val="00AB0665"/>
    <w:rsid w:val="00AB0F82"/>
    <w:rsid w:val="00AB10F4"/>
    <w:rsid w:val="00AB140C"/>
    <w:rsid w:val="00AB1432"/>
    <w:rsid w:val="00AB1E06"/>
    <w:rsid w:val="00AB2259"/>
    <w:rsid w:val="00AB22F8"/>
    <w:rsid w:val="00AB31BD"/>
    <w:rsid w:val="00AB34E9"/>
    <w:rsid w:val="00AB3D5B"/>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680"/>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1409"/>
    <w:rsid w:val="00AC17BC"/>
    <w:rsid w:val="00AC1832"/>
    <w:rsid w:val="00AC1DAD"/>
    <w:rsid w:val="00AC25EE"/>
    <w:rsid w:val="00AC288D"/>
    <w:rsid w:val="00AC2F7F"/>
    <w:rsid w:val="00AC3195"/>
    <w:rsid w:val="00AC324A"/>
    <w:rsid w:val="00AC44CA"/>
    <w:rsid w:val="00AC4A2C"/>
    <w:rsid w:val="00AC4BA3"/>
    <w:rsid w:val="00AC4CFB"/>
    <w:rsid w:val="00AC4F85"/>
    <w:rsid w:val="00AC4FED"/>
    <w:rsid w:val="00AC52B5"/>
    <w:rsid w:val="00AC57C9"/>
    <w:rsid w:val="00AC57D2"/>
    <w:rsid w:val="00AC59C0"/>
    <w:rsid w:val="00AC6131"/>
    <w:rsid w:val="00AC61CF"/>
    <w:rsid w:val="00AC6494"/>
    <w:rsid w:val="00AC69AF"/>
    <w:rsid w:val="00AC6A1C"/>
    <w:rsid w:val="00AC6E07"/>
    <w:rsid w:val="00AC6F3F"/>
    <w:rsid w:val="00AC7A83"/>
    <w:rsid w:val="00AC7E57"/>
    <w:rsid w:val="00AC7E89"/>
    <w:rsid w:val="00AC7EBB"/>
    <w:rsid w:val="00AD016E"/>
    <w:rsid w:val="00AD020D"/>
    <w:rsid w:val="00AD0A4C"/>
    <w:rsid w:val="00AD0DC5"/>
    <w:rsid w:val="00AD0EAA"/>
    <w:rsid w:val="00AD16E5"/>
    <w:rsid w:val="00AD1716"/>
    <w:rsid w:val="00AD191F"/>
    <w:rsid w:val="00AD1E6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FD6"/>
    <w:rsid w:val="00AD6440"/>
    <w:rsid w:val="00AD674C"/>
    <w:rsid w:val="00AD6D82"/>
    <w:rsid w:val="00AD72E2"/>
    <w:rsid w:val="00AD73C3"/>
    <w:rsid w:val="00AD744F"/>
    <w:rsid w:val="00AD7B2A"/>
    <w:rsid w:val="00AD7EBC"/>
    <w:rsid w:val="00AE02DE"/>
    <w:rsid w:val="00AE039A"/>
    <w:rsid w:val="00AE0870"/>
    <w:rsid w:val="00AE18C1"/>
    <w:rsid w:val="00AE1912"/>
    <w:rsid w:val="00AE1E11"/>
    <w:rsid w:val="00AE1E52"/>
    <w:rsid w:val="00AE1F2F"/>
    <w:rsid w:val="00AE1FD7"/>
    <w:rsid w:val="00AE2430"/>
    <w:rsid w:val="00AE26BE"/>
    <w:rsid w:val="00AE2F7D"/>
    <w:rsid w:val="00AE396E"/>
    <w:rsid w:val="00AE3FC4"/>
    <w:rsid w:val="00AE49A5"/>
    <w:rsid w:val="00AE4ABF"/>
    <w:rsid w:val="00AE5080"/>
    <w:rsid w:val="00AE52FE"/>
    <w:rsid w:val="00AE548F"/>
    <w:rsid w:val="00AE5DB8"/>
    <w:rsid w:val="00AE5FD2"/>
    <w:rsid w:val="00AE6318"/>
    <w:rsid w:val="00AE6589"/>
    <w:rsid w:val="00AE6788"/>
    <w:rsid w:val="00AE6D33"/>
    <w:rsid w:val="00AE72D1"/>
    <w:rsid w:val="00AE741C"/>
    <w:rsid w:val="00AE7484"/>
    <w:rsid w:val="00AE775C"/>
    <w:rsid w:val="00AE7F2E"/>
    <w:rsid w:val="00AF0A4A"/>
    <w:rsid w:val="00AF0FD2"/>
    <w:rsid w:val="00AF1991"/>
    <w:rsid w:val="00AF1B10"/>
    <w:rsid w:val="00AF1B8C"/>
    <w:rsid w:val="00AF1DCF"/>
    <w:rsid w:val="00AF20E1"/>
    <w:rsid w:val="00AF238C"/>
    <w:rsid w:val="00AF23DC"/>
    <w:rsid w:val="00AF29F7"/>
    <w:rsid w:val="00AF2A7B"/>
    <w:rsid w:val="00AF2E64"/>
    <w:rsid w:val="00AF2E88"/>
    <w:rsid w:val="00AF3544"/>
    <w:rsid w:val="00AF35B0"/>
    <w:rsid w:val="00AF3C52"/>
    <w:rsid w:val="00AF44E4"/>
    <w:rsid w:val="00AF44F4"/>
    <w:rsid w:val="00AF4A12"/>
    <w:rsid w:val="00AF4BB2"/>
    <w:rsid w:val="00AF4CE5"/>
    <w:rsid w:val="00AF5023"/>
    <w:rsid w:val="00AF5297"/>
    <w:rsid w:val="00AF533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1192"/>
    <w:rsid w:val="00B01517"/>
    <w:rsid w:val="00B016AC"/>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87F"/>
    <w:rsid w:val="00B05E70"/>
    <w:rsid w:val="00B05EC9"/>
    <w:rsid w:val="00B05F31"/>
    <w:rsid w:val="00B064D3"/>
    <w:rsid w:val="00B067C2"/>
    <w:rsid w:val="00B06991"/>
    <w:rsid w:val="00B07645"/>
    <w:rsid w:val="00B077CD"/>
    <w:rsid w:val="00B07D16"/>
    <w:rsid w:val="00B07D1A"/>
    <w:rsid w:val="00B07DD0"/>
    <w:rsid w:val="00B104AC"/>
    <w:rsid w:val="00B1088E"/>
    <w:rsid w:val="00B1091D"/>
    <w:rsid w:val="00B10E90"/>
    <w:rsid w:val="00B11CC5"/>
    <w:rsid w:val="00B11D88"/>
    <w:rsid w:val="00B11E8C"/>
    <w:rsid w:val="00B1218A"/>
    <w:rsid w:val="00B121C7"/>
    <w:rsid w:val="00B12514"/>
    <w:rsid w:val="00B1309A"/>
    <w:rsid w:val="00B1318D"/>
    <w:rsid w:val="00B1345C"/>
    <w:rsid w:val="00B1355D"/>
    <w:rsid w:val="00B136C2"/>
    <w:rsid w:val="00B13796"/>
    <w:rsid w:val="00B13DCA"/>
    <w:rsid w:val="00B14119"/>
    <w:rsid w:val="00B147B9"/>
    <w:rsid w:val="00B147D5"/>
    <w:rsid w:val="00B14A3A"/>
    <w:rsid w:val="00B14DFA"/>
    <w:rsid w:val="00B14F34"/>
    <w:rsid w:val="00B1562D"/>
    <w:rsid w:val="00B15804"/>
    <w:rsid w:val="00B1591A"/>
    <w:rsid w:val="00B15976"/>
    <w:rsid w:val="00B159E6"/>
    <w:rsid w:val="00B16ED0"/>
    <w:rsid w:val="00B16FF3"/>
    <w:rsid w:val="00B171C9"/>
    <w:rsid w:val="00B1734F"/>
    <w:rsid w:val="00B17849"/>
    <w:rsid w:val="00B17A27"/>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F4E"/>
    <w:rsid w:val="00B24A2F"/>
    <w:rsid w:val="00B24C14"/>
    <w:rsid w:val="00B24D68"/>
    <w:rsid w:val="00B24FB2"/>
    <w:rsid w:val="00B25333"/>
    <w:rsid w:val="00B25632"/>
    <w:rsid w:val="00B25762"/>
    <w:rsid w:val="00B257A1"/>
    <w:rsid w:val="00B26562"/>
    <w:rsid w:val="00B26A33"/>
    <w:rsid w:val="00B26FAA"/>
    <w:rsid w:val="00B273B9"/>
    <w:rsid w:val="00B30010"/>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756"/>
    <w:rsid w:val="00B33FFC"/>
    <w:rsid w:val="00B34485"/>
    <w:rsid w:val="00B34666"/>
    <w:rsid w:val="00B355F7"/>
    <w:rsid w:val="00B35859"/>
    <w:rsid w:val="00B35A5C"/>
    <w:rsid w:val="00B35BC0"/>
    <w:rsid w:val="00B35EFA"/>
    <w:rsid w:val="00B365A0"/>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D7A"/>
    <w:rsid w:val="00B46F79"/>
    <w:rsid w:val="00B46FD6"/>
    <w:rsid w:val="00B475EE"/>
    <w:rsid w:val="00B47770"/>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EA5"/>
    <w:rsid w:val="00B546A5"/>
    <w:rsid w:val="00B547BB"/>
    <w:rsid w:val="00B55612"/>
    <w:rsid w:val="00B55BB6"/>
    <w:rsid w:val="00B55FEE"/>
    <w:rsid w:val="00B5679D"/>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397"/>
    <w:rsid w:val="00B6162E"/>
    <w:rsid w:val="00B61DA8"/>
    <w:rsid w:val="00B62C0E"/>
    <w:rsid w:val="00B62C51"/>
    <w:rsid w:val="00B63001"/>
    <w:rsid w:val="00B63257"/>
    <w:rsid w:val="00B6352B"/>
    <w:rsid w:val="00B63A35"/>
    <w:rsid w:val="00B64C23"/>
    <w:rsid w:val="00B64C58"/>
    <w:rsid w:val="00B64CB6"/>
    <w:rsid w:val="00B64FB8"/>
    <w:rsid w:val="00B65382"/>
    <w:rsid w:val="00B65679"/>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735"/>
    <w:rsid w:val="00B71A1E"/>
    <w:rsid w:val="00B71BCA"/>
    <w:rsid w:val="00B71BE9"/>
    <w:rsid w:val="00B71C5A"/>
    <w:rsid w:val="00B7214D"/>
    <w:rsid w:val="00B72BC3"/>
    <w:rsid w:val="00B72CBA"/>
    <w:rsid w:val="00B72ECC"/>
    <w:rsid w:val="00B732C8"/>
    <w:rsid w:val="00B73666"/>
    <w:rsid w:val="00B73760"/>
    <w:rsid w:val="00B74BB6"/>
    <w:rsid w:val="00B74C44"/>
    <w:rsid w:val="00B74FB1"/>
    <w:rsid w:val="00B75209"/>
    <w:rsid w:val="00B75737"/>
    <w:rsid w:val="00B75C63"/>
    <w:rsid w:val="00B765F6"/>
    <w:rsid w:val="00B76AFF"/>
    <w:rsid w:val="00B76C9F"/>
    <w:rsid w:val="00B77333"/>
    <w:rsid w:val="00B7751F"/>
    <w:rsid w:val="00B77BB9"/>
    <w:rsid w:val="00B77DA4"/>
    <w:rsid w:val="00B801E2"/>
    <w:rsid w:val="00B8088A"/>
    <w:rsid w:val="00B80B80"/>
    <w:rsid w:val="00B80B90"/>
    <w:rsid w:val="00B80CC6"/>
    <w:rsid w:val="00B8103E"/>
    <w:rsid w:val="00B8173F"/>
    <w:rsid w:val="00B8176C"/>
    <w:rsid w:val="00B819DB"/>
    <w:rsid w:val="00B81BC4"/>
    <w:rsid w:val="00B81CF9"/>
    <w:rsid w:val="00B826E7"/>
    <w:rsid w:val="00B82939"/>
    <w:rsid w:val="00B82975"/>
    <w:rsid w:val="00B8297F"/>
    <w:rsid w:val="00B82CEB"/>
    <w:rsid w:val="00B832FD"/>
    <w:rsid w:val="00B833B6"/>
    <w:rsid w:val="00B83650"/>
    <w:rsid w:val="00B8386F"/>
    <w:rsid w:val="00B839A3"/>
    <w:rsid w:val="00B840F2"/>
    <w:rsid w:val="00B84284"/>
    <w:rsid w:val="00B844F3"/>
    <w:rsid w:val="00B84572"/>
    <w:rsid w:val="00B84804"/>
    <w:rsid w:val="00B84E8D"/>
    <w:rsid w:val="00B84F73"/>
    <w:rsid w:val="00B85000"/>
    <w:rsid w:val="00B855BA"/>
    <w:rsid w:val="00B85765"/>
    <w:rsid w:val="00B85979"/>
    <w:rsid w:val="00B85E24"/>
    <w:rsid w:val="00B86477"/>
    <w:rsid w:val="00B867D9"/>
    <w:rsid w:val="00B86BEA"/>
    <w:rsid w:val="00B87009"/>
    <w:rsid w:val="00B873A3"/>
    <w:rsid w:val="00B87989"/>
    <w:rsid w:val="00B87F4A"/>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BA5"/>
    <w:rsid w:val="00B97CF8"/>
    <w:rsid w:val="00B97D0D"/>
    <w:rsid w:val="00BA006D"/>
    <w:rsid w:val="00BA00C4"/>
    <w:rsid w:val="00BA03AB"/>
    <w:rsid w:val="00BA08F8"/>
    <w:rsid w:val="00BA0FB9"/>
    <w:rsid w:val="00BA1333"/>
    <w:rsid w:val="00BA15B8"/>
    <w:rsid w:val="00BA19FD"/>
    <w:rsid w:val="00BA1B00"/>
    <w:rsid w:val="00BA1D1D"/>
    <w:rsid w:val="00BA2295"/>
    <w:rsid w:val="00BA2574"/>
    <w:rsid w:val="00BA2751"/>
    <w:rsid w:val="00BA2A13"/>
    <w:rsid w:val="00BA2DC0"/>
    <w:rsid w:val="00BA2FA9"/>
    <w:rsid w:val="00BA3550"/>
    <w:rsid w:val="00BA3825"/>
    <w:rsid w:val="00BA3851"/>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77E9"/>
    <w:rsid w:val="00BA78F1"/>
    <w:rsid w:val="00BB000B"/>
    <w:rsid w:val="00BB019B"/>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EE8"/>
    <w:rsid w:val="00BB6008"/>
    <w:rsid w:val="00BB6148"/>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826"/>
    <w:rsid w:val="00BC092E"/>
    <w:rsid w:val="00BC0B19"/>
    <w:rsid w:val="00BC0B9D"/>
    <w:rsid w:val="00BC10EB"/>
    <w:rsid w:val="00BC127C"/>
    <w:rsid w:val="00BC134D"/>
    <w:rsid w:val="00BC1747"/>
    <w:rsid w:val="00BC2088"/>
    <w:rsid w:val="00BC2266"/>
    <w:rsid w:val="00BC26F8"/>
    <w:rsid w:val="00BC2AF2"/>
    <w:rsid w:val="00BC2DFD"/>
    <w:rsid w:val="00BC2FC7"/>
    <w:rsid w:val="00BC2FD2"/>
    <w:rsid w:val="00BC3A87"/>
    <w:rsid w:val="00BC3C64"/>
    <w:rsid w:val="00BC3CC7"/>
    <w:rsid w:val="00BC43C6"/>
    <w:rsid w:val="00BC4EDC"/>
    <w:rsid w:val="00BC4F19"/>
    <w:rsid w:val="00BC5148"/>
    <w:rsid w:val="00BC51E1"/>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A3"/>
    <w:rsid w:val="00BD0F49"/>
    <w:rsid w:val="00BD151D"/>
    <w:rsid w:val="00BD162E"/>
    <w:rsid w:val="00BD178B"/>
    <w:rsid w:val="00BD17E2"/>
    <w:rsid w:val="00BD1809"/>
    <w:rsid w:val="00BD1B9A"/>
    <w:rsid w:val="00BD207D"/>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45F"/>
    <w:rsid w:val="00BD5A22"/>
    <w:rsid w:val="00BD5DCA"/>
    <w:rsid w:val="00BD5FA7"/>
    <w:rsid w:val="00BD6068"/>
    <w:rsid w:val="00BD612E"/>
    <w:rsid w:val="00BD6951"/>
    <w:rsid w:val="00BD6AB1"/>
    <w:rsid w:val="00BD6AF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536"/>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EF5"/>
    <w:rsid w:val="00BE6FA0"/>
    <w:rsid w:val="00BE6FCD"/>
    <w:rsid w:val="00BE7073"/>
    <w:rsid w:val="00BE70A2"/>
    <w:rsid w:val="00BE71D3"/>
    <w:rsid w:val="00BE71EB"/>
    <w:rsid w:val="00BE7200"/>
    <w:rsid w:val="00BE7BF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78B"/>
    <w:rsid w:val="00BF3969"/>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BA8"/>
    <w:rsid w:val="00C00CA2"/>
    <w:rsid w:val="00C00CB2"/>
    <w:rsid w:val="00C01111"/>
    <w:rsid w:val="00C019C2"/>
    <w:rsid w:val="00C01A37"/>
    <w:rsid w:val="00C01CC3"/>
    <w:rsid w:val="00C0211B"/>
    <w:rsid w:val="00C02470"/>
    <w:rsid w:val="00C02870"/>
    <w:rsid w:val="00C02A0B"/>
    <w:rsid w:val="00C02C2A"/>
    <w:rsid w:val="00C02D22"/>
    <w:rsid w:val="00C0308F"/>
    <w:rsid w:val="00C0310A"/>
    <w:rsid w:val="00C03176"/>
    <w:rsid w:val="00C032B9"/>
    <w:rsid w:val="00C0398C"/>
    <w:rsid w:val="00C03E3F"/>
    <w:rsid w:val="00C04157"/>
    <w:rsid w:val="00C04ADE"/>
    <w:rsid w:val="00C054A9"/>
    <w:rsid w:val="00C0564A"/>
    <w:rsid w:val="00C05CD4"/>
    <w:rsid w:val="00C05E35"/>
    <w:rsid w:val="00C0625D"/>
    <w:rsid w:val="00C06BB9"/>
    <w:rsid w:val="00C0728D"/>
    <w:rsid w:val="00C072EA"/>
    <w:rsid w:val="00C073E8"/>
    <w:rsid w:val="00C07812"/>
    <w:rsid w:val="00C07916"/>
    <w:rsid w:val="00C0795D"/>
    <w:rsid w:val="00C07AB0"/>
    <w:rsid w:val="00C1000A"/>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5B8"/>
    <w:rsid w:val="00C13769"/>
    <w:rsid w:val="00C1387A"/>
    <w:rsid w:val="00C13963"/>
    <w:rsid w:val="00C13AC6"/>
    <w:rsid w:val="00C13CEF"/>
    <w:rsid w:val="00C14165"/>
    <w:rsid w:val="00C14C1E"/>
    <w:rsid w:val="00C14E50"/>
    <w:rsid w:val="00C15713"/>
    <w:rsid w:val="00C1592E"/>
    <w:rsid w:val="00C160F5"/>
    <w:rsid w:val="00C169F8"/>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CD4"/>
    <w:rsid w:val="00C23EFF"/>
    <w:rsid w:val="00C24966"/>
    <w:rsid w:val="00C24FDF"/>
    <w:rsid w:val="00C25255"/>
    <w:rsid w:val="00C252FB"/>
    <w:rsid w:val="00C256E1"/>
    <w:rsid w:val="00C26285"/>
    <w:rsid w:val="00C262EB"/>
    <w:rsid w:val="00C265A5"/>
    <w:rsid w:val="00C266A7"/>
    <w:rsid w:val="00C2695B"/>
    <w:rsid w:val="00C26BC5"/>
    <w:rsid w:val="00C26F26"/>
    <w:rsid w:val="00C26F92"/>
    <w:rsid w:val="00C2740D"/>
    <w:rsid w:val="00C27D40"/>
    <w:rsid w:val="00C309F8"/>
    <w:rsid w:val="00C30B1C"/>
    <w:rsid w:val="00C30B32"/>
    <w:rsid w:val="00C31078"/>
    <w:rsid w:val="00C314F5"/>
    <w:rsid w:val="00C31AFC"/>
    <w:rsid w:val="00C31E23"/>
    <w:rsid w:val="00C3233C"/>
    <w:rsid w:val="00C3278F"/>
    <w:rsid w:val="00C327D6"/>
    <w:rsid w:val="00C32A22"/>
    <w:rsid w:val="00C32A93"/>
    <w:rsid w:val="00C32F25"/>
    <w:rsid w:val="00C334C7"/>
    <w:rsid w:val="00C33668"/>
    <w:rsid w:val="00C33675"/>
    <w:rsid w:val="00C336AB"/>
    <w:rsid w:val="00C33B5C"/>
    <w:rsid w:val="00C34113"/>
    <w:rsid w:val="00C34203"/>
    <w:rsid w:val="00C34539"/>
    <w:rsid w:val="00C348BC"/>
    <w:rsid w:val="00C34DF0"/>
    <w:rsid w:val="00C34FDB"/>
    <w:rsid w:val="00C354EC"/>
    <w:rsid w:val="00C35A75"/>
    <w:rsid w:val="00C35B88"/>
    <w:rsid w:val="00C35BB6"/>
    <w:rsid w:val="00C369B4"/>
    <w:rsid w:val="00C36C04"/>
    <w:rsid w:val="00C36C15"/>
    <w:rsid w:val="00C36C3D"/>
    <w:rsid w:val="00C3743C"/>
    <w:rsid w:val="00C3746A"/>
    <w:rsid w:val="00C37D4E"/>
    <w:rsid w:val="00C37DE9"/>
    <w:rsid w:val="00C402CF"/>
    <w:rsid w:val="00C405B9"/>
    <w:rsid w:val="00C4074C"/>
    <w:rsid w:val="00C409C4"/>
    <w:rsid w:val="00C40A33"/>
    <w:rsid w:val="00C41257"/>
    <w:rsid w:val="00C4143D"/>
    <w:rsid w:val="00C41717"/>
    <w:rsid w:val="00C41740"/>
    <w:rsid w:val="00C418EB"/>
    <w:rsid w:val="00C41A3E"/>
    <w:rsid w:val="00C41E2F"/>
    <w:rsid w:val="00C421AB"/>
    <w:rsid w:val="00C4250F"/>
    <w:rsid w:val="00C425BC"/>
    <w:rsid w:val="00C4293A"/>
    <w:rsid w:val="00C42AB9"/>
    <w:rsid w:val="00C43608"/>
    <w:rsid w:val="00C43A0D"/>
    <w:rsid w:val="00C43A21"/>
    <w:rsid w:val="00C43D5C"/>
    <w:rsid w:val="00C44169"/>
    <w:rsid w:val="00C447CE"/>
    <w:rsid w:val="00C448EA"/>
    <w:rsid w:val="00C44A84"/>
    <w:rsid w:val="00C44CF8"/>
    <w:rsid w:val="00C44D02"/>
    <w:rsid w:val="00C4531F"/>
    <w:rsid w:val="00C457B3"/>
    <w:rsid w:val="00C457F6"/>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F1"/>
    <w:rsid w:val="00C54B59"/>
    <w:rsid w:val="00C555FE"/>
    <w:rsid w:val="00C55919"/>
    <w:rsid w:val="00C55C62"/>
    <w:rsid w:val="00C55DDD"/>
    <w:rsid w:val="00C561A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FD5"/>
    <w:rsid w:val="00C620DF"/>
    <w:rsid w:val="00C62127"/>
    <w:rsid w:val="00C62506"/>
    <w:rsid w:val="00C6255B"/>
    <w:rsid w:val="00C625DF"/>
    <w:rsid w:val="00C62602"/>
    <w:rsid w:val="00C62749"/>
    <w:rsid w:val="00C62A03"/>
    <w:rsid w:val="00C62AD6"/>
    <w:rsid w:val="00C62CE9"/>
    <w:rsid w:val="00C62EEB"/>
    <w:rsid w:val="00C6304C"/>
    <w:rsid w:val="00C630A0"/>
    <w:rsid w:val="00C63298"/>
    <w:rsid w:val="00C633E6"/>
    <w:rsid w:val="00C6340A"/>
    <w:rsid w:val="00C6378E"/>
    <w:rsid w:val="00C637EF"/>
    <w:rsid w:val="00C63A3A"/>
    <w:rsid w:val="00C63CD4"/>
    <w:rsid w:val="00C64778"/>
    <w:rsid w:val="00C64AB1"/>
    <w:rsid w:val="00C64B2B"/>
    <w:rsid w:val="00C64C2C"/>
    <w:rsid w:val="00C651FF"/>
    <w:rsid w:val="00C65A47"/>
    <w:rsid w:val="00C65A9F"/>
    <w:rsid w:val="00C65B47"/>
    <w:rsid w:val="00C66053"/>
    <w:rsid w:val="00C6633B"/>
    <w:rsid w:val="00C667D9"/>
    <w:rsid w:val="00C6694A"/>
    <w:rsid w:val="00C669F9"/>
    <w:rsid w:val="00C66CB0"/>
    <w:rsid w:val="00C66ED4"/>
    <w:rsid w:val="00C671E2"/>
    <w:rsid w:val="00C67C55"/>
    <w:rsid w:val="00C70391"/>
    <w:rsid w:val="00C70691"/>
    <w:rsid w:val="00C710CC"/>
    <w:rsid w:val="00C715BA"/>
    <w:rsid w:val="00C7193E"/>
    <w:rsid w:val="00C71955"/>
    <w:rsid w:val="00C71AC5"/>
    <w:rsid w:val="00C71B88"/>
    <w:rsid w:val="00C71E52"/>
    <w:rsid w:val="00C71F50"/>
    <w:rsid w:val="00C7212C"/>
    <w:rsid w:val="00C72139"/>
    <w:rsid w:val="00C722C9"/>
    <w:rsid w:val="00C724A6"/>
    <w:rsid w:val="00C72EA1"/>
    <w:rsid w:val="00C72EF2"/>
    <w:rsid w:val="00C72F9E"/>
    <w:rsid w:val="00C73097"/>
    <w:rsid w:val="00C734C6"/>
    <w:rsid w:val="00C73579"/>
    <w:rsid w:val="00C73BA0"/>
    <w:rsid w:val="00C73D64"/>
    <w:rsid w:val="00C73DC8"/>
    <w:rsid w:val="00C74385"/>
    <w:rsid w:val="00C74539"/>
    <w:rsid w:val="00C745A1"/>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80081"/>
    <w:rsid w:val="00C805C9"/>
    <w:rsid w:val="00C805E4"/>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6B"/>
    <w:rsid w:val="00C8397D"/>
    <w:rsid w:val="00C839A3"/>
    <w:rsid w:val="00C83C5A"/>
    <w:rsid w:val="00C83E31"/>
    <w:rsid w:val="00C84083"/>
    <w:rsid w:val="00C843AE"/>
    <w:rsid w:val="00C8479E"/>
    <w:rsid w:val="00C8491E"/>
    <w:rsid w:val="00C8497C"/>
    <w:rsid w:val="00C84A7C"/>
    <w:rsid w:val="00C85227"/>
    <w:rsid w:val="00C8530E"/>
    <w:rsid w:val="00C86784"/>
    <w:rsid w:val="00C86FBB"/>
    <w:rsid w:val="00C86FD7"/>
    <w:rsid w:val="00C8712E"/>
    <w:rsid w:val="00C87147"/>
    <w:rsid w:val="00C87D59"/>
    <w:rsid w:val="00C904F1"/>
    <w:rsid w:val="00C9089F"/>
    <w:rsid w:val="00C9090F"/>
    <w:rsid w:val="00C90A33"/>
    <w:rsid w:val="00C90C9B"/>
    <w:rsid w:val="00C91314"/>
    <w:rsid w:val="00C9143E"/>
    <w:rsid w:val="00C9144F"/>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3AF"/>
    <w:rsid w:val="00CA03B6"/>
    <w:rsid w:val="00CA0BAE"/>
    <w:rsid w:val="00CA0CDA"/>
    <w:rsid w:val="00CA0CFF"/>
    <w:rsid w:val="00CA0E4D"/>
    <w:rsid w:val="00CA11D2"/>
    <w:rsid w:val="00CA18A1"/>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237"/>
    <w:rsid w:val="00CB064B"/>
    <w:rsid w:val="00CB06D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FA5"/>
    <w:rsid w:val="00CB5571"/>
    <w:rsid w:val="00CB572A"/>
    <w:rsid w:val="00CB603B"/>
    <w:rsid w:val="00CB6068"/>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EEF"/>
    <w:rsid w:val="00CC5BCB"/>
    <w:rsid w:val="00CC5DCB"/>
    <w:rsid w:val="00CC6C56"/>
    <w:rsid w:val="00CC6FC0"/>
    <w:rsid w:val="00CC7263"/>
    <w:rsid w:val="00CC7917"/>
    <w:rsid w:val="00CC798B"/>
    <w:rsid w:val="00CC7C8E"/>
    <w:rsid w:val="00CC7CE1"/>
    <w:rsid w:val="00CD00D8"/>
    <w:rsid w:val="00CD0616"/>
    <w:rsid w:val="00CD1262"/>
    <w:rsid w:val="00CD128C"/>
    <w:rsid w:val="00CD2344"/>
    <w:rsid w:val="00CD27F6"/>
    <w:rsid w:val="00CD2B0B"/>
    <w:rsid w:val="00CD2D7C"/>
    <w:rsid w:val="00CD337C"/>
    <w:rsid w:val="00CD3451"/>
    <w:rsid w:val="00CD3529"/>
    <w:rsid w:val="00CD3DAD"/>
    <w:rsid w:val="00CD409B"/>
    <w:rsid w:val="00CD43B0"/>
    <w:rsid w:val="00CD44C2"/>
    <w:rsid w:val="00CD4806"/>
    <w:rsid w:val="00CD4A6C"/>
    <w:rsid w:val="00CD55FE"/>
    <w:rsid w:val="00CD56AC"/>
    <w:rsid w:val="00CD5766"/>
    <w:rsid w:val="00CD59DF"/>
    <w:rsid w:val="00CD61CA"/>
    <w:rsid w:val="00CD70AE"/>
    <w:rsid w:val="00CD7175"/>
    <w:rsid w:val="00CD7B15"/>
    <w:rsid w:val="00CE03C6"/>
    <w:rsid w:val="00CE04A2"/>
    <w:rsid w:val="00CE05D8"/>
    <w:rsid w:val="00CE06DF"/>
    <w:rsid w:val="00CE07FB"/>
    <w:rsid w:val="00CE0824"/>
    <w:rsid w:val="00CE0959"/>
    <w:rsid w:val="00CE0D44"/>
    <w:rsid w:val="00CE0D79"/>
    <w:rsid w:val="00CE0E28"/>
    <w:rsid w:val="00CE0FA9"/>
    <w:rsid w:val="00CE102A"/>
    <w:rsid w:val="00CE131C"/>
    <w:rsid w:val="00CE1DEF"/>
    <w:rsid w:val="00CE25D5"/>
    <w:rsid w:val="00CE2C30"/>
    <w:rsid w:val="00CE2C6E"/>
    <w:rsid w:val="00CE2FAB"/>
    <w:rsid w:val="00CE3453"/>
    <w:rsid w:val="00CE36D6"/>
    <w:rsid w:val="00CE3739"/>
    <w:rsid w:val="00CE3BC1"/>
    <w:rsid w:val="00CE42D5"/>
    <w:rsid w:val="00CE43ED"/>
    <w:rsid w:val="00CE4483"/>
    <w:rsid w:val="00CE4893"/>
    <w:rsid w:val="00CE4BD5"/>
    <w:rsid w:val="00CE4CE5"/>
    <w:rsid w:val="00CE528D"/>
    <w:rsid w:val="00CE5E19"/>
    <w:rsid w:val="00CE5F64"/>
    <w:rsid w:val="00CE6122"/>
    <w:rsid w:val="00CE620F"/>
    <w:rsid w:val="00CE639E"/>
    <w:rsid w:val="00CE643B"/>
    <w:rsid w:val="00CE6491"/>
    <w:rsid w:val="00CE6BF5"/>
    <w:rsid w:val="00CE6CD4"/>
    <w:rsid w:val="00CE6FF5"/>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2BA7"/>
    <w:rsid w:val="00CF2FCE"/>
    <w:rsid w:val="00CF3581"/>
    <w:rsid w:val="00CF3940"/>
    <w:rsid w:val="00CF3B58"/>
    <w:rsid w:val="00CF3F50"/>
    <w:rsid w:val="00CF43A3"/>
    <w:rsid w:val="00CF4AC1"/>
    <w:rsid w:val="00CF5074"/>
    <w:rsid w:val="00CF5C5C"/>
    <w:rsid w:val="00CF63FC"/>
    <w:rsid w:val="00CF6653"/>
    <w:rsid w:val="00CF6985"/>
    <w:rsid w:val="00CF69AA"/>
    <w:rsid w:val="00D0016E"/>
    <w:rsid w:val="00D005AD"/>
    <w:rsid w:val="00D00B18"/>
    <w:rsid w:val="00D00F9E"/>
    <w:rsid w:val="00D01B02"/>
    <w:rsid w:val="00D01B9F"/>
    <w:rsid w:val="00D01F6F"/>
    <w:rsid w:val="00D020EC"/>
    <w:rsid w:val="00D021A7"/>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973"/>
    <w:rsid w:val="00D139FB"/>
    <w:rsid w:val="00D13CC4"/>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642F"/>
    <w:rsid w:val="00D16A08"/>
    <w:rsid w:val="00D171C2"/>
    <w:rsid w:val="00D1780A"/>
    <w:rsid w:val="00D17C37"/>
    <w:rsid w:val="00D17D66"/>
    <w:rsid w:val="00D202BC"/>
    <w:rsid w:val="00D203A9"/>
    <w:rsid w:val="00D2051E"/>
    <w:rsid w:val="00D206BA"/>
    <w:rsid w:val="00D2072B"/>
    <w:rsid w:val="00D20BCC"/>
    <w:rsid w:val="00D20D78"/>
    <w:rsid w:val="00D20F35"/>
    <w:rsid w:val="00D214A1"/>
    <w:rsid w:val="00D2168F"/>
    <w:rsid w:val="00D21C75"/>
    <w:rsid w:val="00D21F47"/>
    <w:rsid w:val="00D21F97"/>
    <w:rsid w:val="00D2233D"/>
    <w:rsid w:val="00D22D6C"/>
    <w:rsid w:val="00D23315"/>
    <w:rsid w:val="00D235FE"/>
    <w:rsid w:val="00D23969"/>
    <w:rsid w:val="00D23E3D"/>
    <w:rsid w:val="00D24065"/>
    <w:rsid w:val="00D24704"/>
    <w:rsid w:val="00D24803"/>
    <w:rsid w:val="00D24835"/>
    <w:rsid w:val="00D24E0F"/>
    <w:rsid w:val="00D24E27"/>
    <w:rsid w:val="00D251C7"/>
    <w:rsid w:val="00D253C8"/>
    <w:rsid w:val="00D258B0"/>
    <w:rsid w:val="00D25C24"/>
    <w:rsid w:val="00D25EEE"/>
    <w:rsid w:val="00D26378"/>
    <w:rsid w:val="00D26D15"/>
    <w:rsid w:val="00D26F16"/>
    <w:rsid w:val="00D26FBB"/>
    <w:rsid w:val="00D272F6"/>
    <w:rsid w:val="00D27375"/>
    <w:rsid w:val="00D2750E"/>
    <w:rsid w:val="00D279FC"/>
    <w:rsid w:val="00D27CCB"/>
    <w:rsid w:val="00D27D0A"/>
    <w:rsid w:val="00D27D96"/>
    <w:rsid w:val="00D3032F"/>
    <w:rsid w:val="00D3084E"/>
    <w:rsid w:val="00D30B52"/>
    <w:rsid w:val="00D30EDE"/>
    <w:rsid w:val="00D30F85"/>
    <w:rsid w:val="00D31746"/>
    <w:rsid w:val="00D318FE"/>
    <w:rsid w:val="00D3192B"/>
    <w:rsid w:val="00D31954"/>
    <w:rsid w:val="00D319EF"/>
    <w:rsid w:val="00D32181"/>
    <w:rsid w:val="00D3236A"/>
    <w:rsid w:val="00D32A51"/>
    <w:rsid w:val="00D32B2D"/>
    <w:rsid w:val="00D32E8A"/>
    <w:rsid w:val="00D334C7"/>
    <w:rsid w:val="00D3358D"/>
    <w:rsid w:val="00D3362D"/>
    <w:rsid w:val="00D33702"/>
    <w:rsid w:val="00D337B7"/>
    <w:rsid w:val="00D339F2"/>
    <w:rsid w:val="00D33A85"/>
    <w:rsid w:val="00D33E08"/>
    <w:rsid w:val="00D342EA"/>
    <w:rsid w:val="00D34435"/>
    <w:rsid w:val="00D3455B"/>
    <w:rsid w:val="00D34640"/>
    <w:rsid w:val="00D34FDE"/>
    <w:rsid w:val="00D35B98"/>
    <w:rsid w:val="00D35E9F"/>
    <w:rsid w:val="00D35FD8"/>
    <w:rsid w:val="00D360D5"/>
    <w:rsid w:val="00D360F6"/>
    <w:rsid w:val="00D361E5"/>
    <w:rsid w:val="00D36616"/>
    <w:rsid w:val="00D367A7"/>
    <w:rsid w:val="00D36ABE"/>
    <w:rsid w:val="00D36CB3"/>
    <w:rsid w:val="00D36F92"/>
    <w:rsid w:val="00D372C5"/>
    <w:rsid w:val="00D37708"/>
    <w:rsid w:val="00D37731"/>
    <w:rsid w:val="00D37E8B"/>
    <w:rsid w:val="00D4049B"/>
    <w:rsid w:val="00D40558"/>
    <w:rsid w:val="00D408D6"/>
    <w:rsid w:val="00D40AED"/>
    <w:rsid w:val="00D4113F"/>
    <w:rsid w:val="00D414BF"/>
    <w:rsid w:val="00D414D1"/>
    <w:rsid w:val="00D41646"/>
    <w:rsid w:val="00D41696"/>
    <w:rsid w:val="00D4189D"/>
    <w:rsid w:val="00D418CE"/>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511C"/>
    <w:rsid w:val="00D4559E"/>
    <w:rsid w:val="00D457AE"/>
    <w:rsid w:val="00D45CB2"/>
    <w:rsid w:val="00D46D96"/>
    <w:rsid w:val="00D46DC3"/>
    <w:rsid w:val="00D46DEC"/>
    <w:rsid w:val="00D46F82"/>
    <w:rsid w:val="00D476D9"/>
    <w:rsid w:val="00D477F7"/>
    <w:rsid w:val="00D47D27"/>
    <w:rsid w:val="00D47F5A"/>
    <w:rsid w:val="00D5021B"/>
    <w:rsid w:val="00D5036D"/>
    <w:rsid w:val="00D506EB"/>
    <w:rsid w:val="00D50A7C"/>
    <w:rsid w:val="00D50F45"/>
    <w:rsid w:val="00D512CC"/>
    <w:rsid w:val="00D513D9"/>
    <w:rsid w:val="00D5184C"/>
    <w:rsid w:val="00D519AD"/>
    <w:rsid w:val="00D51C3A"/>
    <w:rsid w:val="00D51CFE"/>
    <w:rsid w:val="00D51D49"/>
    <w:rsid w:val="00D51EEC"/>
    <w:rsid w:val="00D5245B"/>
    <w:rsid w:val="00D52D63"/>
    <w:rsid w:val="00D533B3"/>
    <w:rsid w:val="00D53533"/>
    <w:rsid w:val="00D53C20"/>
    <w:rsid w:val="00D53FB5"/>
    <w:rsid w:val="00D53FC5"/>
    <w:rsid w:val="00D541A6"/>
    <w:rsid w:val="00D54C49"/>
    <w:rsid w:val="00D554A9"/>
    <w:rsid w:val="00D55531"/>
    <w:rsid w:val="00D55543"/>
    <w:rsid w:val="00D55D43"/>
    <w:rsid w:val="00D561AF"/>
    <w:rsid w:val="00D5629C"/>
    <w:rsid w:val="00D5644B"/>
    <w:rsid w:val="00D56484"/>
    <w:rsid w:val="00D56F91"/>
    <w:rsid w:val="00D574A7"/>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ECC"/>
    <w:rsid w:val="00D65F5B"/>
    <w:rsid w:val="00D668C6"/>
    <w:rsid w:val="00D66995"/>
    <w:rsid w:val="00D66A67"/>
    <w:rsid w:val="00D66B23"/>
    <w:rsid w:val="00D66CE3"/>
    <w:rsid w:val="00D67438"/>
    <w:rsid w:val="00D674B1"/>
    <w:rsid w:val="00D674BA"/>
    <w:rsid w:val="00D677DB"/>
    <w:rsid w:val="00D67A43"/>
    <w:rsid w:val="00D67B54"/>
    <w:rsid w:val="00D70664"/>
    <w:rsid w:val="00D70EB5"/>
    <w:rsid w:val="00D70FB0"/>
    <w:rsid w:val="00D718D1"/>
    <w:rsid w:val="00D71E71"/>
    <w:rsid w:val="00D724A8"/>
    <w:rsid w:val="00D72745"/>
    <w:rsid w:val="00D72D6C"/>
    <w:rsid w:val="00D73116"/>
    <w:rsid w:val="00D73608"/>
    <w:rsid w:val="00D739F0"/>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7208"/>
    <w:rsid w:val="00D77634"/>
    <w:rsid w:val="00D7794B"/>
    <w:rsid w:val="00D77B57"/>
    <w:rsid w:val="00D77BD1"/>
    <w:rsid w:val="00D806F9"/>
    <w:rsid w:val="00D807EF"/>
    <w:rsid w:val="00D809E2"/>
    <w:rsid w:val="00D80AAF"/>
    <w:rsid w:val="00D81595"/>
    <w:rsid w:val="00D815E5"/>
    <w:rsid w:val="00D81BF2"/>
    <w:rsid w:val="00D81D5B"/>
    <w:rsid w:val="00D81E85"/>
    <w:rsid w:val="00D82006"/>
    <w:rsid w:val="00D82430"/>
    <w:rsid w:val="00D8245C"/>
    <w:rsid w:val="00D82B55"/>
    <w:rsid w:val="00D82E51"/>
    <w:rsid w:val="00D82F92"/>
    <w:rsid w:val="00D831BF"/>
    <w:rsid w:val="00D832D6"/>
    <w:rsid w:val="00D83666"/>
    <w:rsid w:val="00D8375F"/>
    <w:rsid w:val="00D8429C"/>
    <w:rsid w:val="00D845C4"/>
    <w:rsid w:val="00D8492B"/>
    <w:rsid w:val="00D849BA"/>
    <w:rsid w:val="00D84FC5"/>
    <w:rsid w:val="00D8538F"/>
    <w:rsid w:val="00D853FE"/>
    <w:rsid w:val="00D85764"/>
    <w:rsid w:val="00D85D69"/>
    <w:rsid w:val="00D85E46"/>
    <w:rsid w:val="00D85F27"/>
    <w:rsid w:val="00D85FE6"/>
    <w:rsid w:val="00D8635B"/>
    <w:rsid w:val="00D86959"/>
    <w:rsid w:val="00D86CAC"/>
    <w:rsid w:val="00D87043"/>
    <w:rsid w:val="00D87500"/>
    <w:rsid w:val="00D87608"/>
    <w:rsid w:val="00D878D1"/>
    <w:rsid w:val="00D87EBA"/>
    <w:rsid w:val="00D90260"/>
    <w:rsid w:val="00D9050E"/>
    <w:rsid w:val="00D9069A"/>
    <w:rsid w:val="00D90B53"/>
    <w:rsid w:val="00D90E1B"/>
    <w:rsid w:val="00D90FC7"/>
    <w:rsid w:val="00D91668"/>
    <w:rsid w:val="00D9181F"/>
    <w:rsid w:val="00D92017"/>
    <w:rsid w:val="00D9204A"/>
    <w:rsid w:val="00D92C86"/>
    <w:rsid w:val="00D92D9E"/>
    <w:rsid w:val="00D92EBA"/>
    <w:rsid w:val="00D9341C"/>
    <w:rsid w:val="00D9385E"/>
    <w:rsid w:val="00D94114"/>
    <w:rsid w:val="00D94207"/>
    <w:rsid w:val="00D9497B"/>
    <w:rsid w:val="00D95136"/>
    <w:rsid w:val="00D952BF"/>
    <w:rsid w:val="00D952F4"/>
    <w:rsid w:val="00D95341"/>
    <w:rsid w:val="00D95BFF"/>
    <w:rsid w:val="00D95FB1"/>
    <w:rsid w:val="00D961F3"/>
    <w:rsid w:val="00D96452"/>
    <w:rsid w:val="00D973FB"/>
    <w:rsid w:val="00D97522"/>
    <w:rsid w:val="00D97AD7"/>
    <w:rsid w:val="00DA04EA"/>
    <w:rsid w:val="00DA07FD"/>
    <w:rsid w:val="00DA08CC"/>
    <w:rsid w:val="00DA09A1"/>
    <w:rsid w:val="00DA0BFE"/>
    <w:rsid w:val="00DA0DD7"/>
    <w:rsid w:val="00DA0E02"/>
    <w:rsid w:val="00DA1503"/>
    <w:rsid w:val="00DA164A"/>
    <w:rsid w:val="00DA25C1"/>
    <w:rsid w:val="00DA2654"/>
    <w:rsid w:val="00DA2F2F"/>
    <w:rsid w:val="00DA3B7D"/>
    <w:rsid w:val="00DA3C25"/>
    <w:rsid w:val="00DA482D"/>
    <w:rsid w:val="00DA4B62"/>
    <w:rsid w:val="00DA4BEB"/>
    <w:rsid w:val="00DA54AB"/>
    <w:rsid w:val="00DA54C0"/>
    <w:rsid w:val="00DA5BE8"/>
    <w:rsid w:val="00DA5C3B"/>
    <w:rsid w:val="00DA5C8D"/>
    <w:rsid w:val="00DA64EB"/>
    <w:rsid w:val="00DA6578"/>
    <w:rsid w:val="00DA69BA"/>
    <w:rsid w:val="00DA6B89"/>
    <w:rsid w:val="00DA6EA2"/>
    <w:rsid w:val="00DA76A1"/>
    <w:rsid w:val="00DA790E"/>
    <w:rsid w:val="00DA795D"/>
    <w:rsid w:val="00DA7BC1"/>
    <w:rsid w:val="00DB03AE"/>
    <w:rsid w:val="00DB0F44"/>
    <w:rsid w:val="00DB10A4"/>
    <w:rsid w:val="00DB1EBB"/>
    <w:rsid w:val="00DB255B"/>
    <w:rsid w:val="00DB28E4"/>
    <w:rsid w:val="00DB2D0C"/>
    <w:rsid w:val="00DB3011"/>
    <w:rsid w:val="00DB3100"/>
    <w:rsid w:val="00DB310B"/>
    <w:rsid w:val="00DB324A"/>
    <w:rsid w:val="00DB391B"/>
    <w:rsid w:val="00DB39B2"/>
    <w:rsid w:val="00DB3A17"/>
    <w:rsid w:val="00DB3A5E"/>
    <w:rsid w:val="00DB3CFD"/>
    <w:rsid w:val="00DB41FA"/>
    <w:rsid w:val="00DB4601"/>
    <w:rsid w:val="00DB4AC3"/>
    <w:rsid w:val="00DB4B90"/>
    <w:rsid w:val="00DB4D46"/>
    <w:rsid w:val="00DB4D69"/>
    <w:rsid w:val="00DB5004"/>
    <w:rsid w:val="00DB5243"/>
    <w:rsid w:val="00DB589F"/>
    <w:rsid w:val="00DB5CE8"/>
    <w:rsid w:val="00DB5F88"/>
    <w:rsid w:val="00DB62AE"/>
    <w:rsid w:val="00DB637D"/>
    <w:rsid w:val="00DB63C1"/>
    <w:rsid w:val="00DB6573"/>
    <w:rsid w:val="00DB75AA"/>
    <w:rsid w:val="00DB762E"/>
    <w:rsid w:val="00DB785E"/>
    <w:rsid w:val="00DB7B0C"/>
    <w:rsid w:val="00DB7CD6"/>
    <w:rsid w:val="00DB7DD6"/>
    <w:rsid w:val="00DB7ECA"/>
    <w:rsid w:val="00DC046F"/>
    <w:rsid w:val="00DC13DF"/>
    <w:rsid w:val="00DC1815"/>
    <w:rsid w:val="00DC192E"/>
    <w:rsid w:val="00DC208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C7E"/>
    <w:rsid w:val="00DC4F9B"/>
    <w:rsid w:val="00DC554A"/>
    <w:rsid w:val="00DC55D9"/>
    <w:rsid w:val="00DC5A9D"/>
    <w:rsid w:val="00DC5B77"/>
    <w:rsid w:val="00DC5F3A"/>
    <w:rsid w:val="00DC6048"/>
    <w:rsid w:val="00DC60F8"/>
    <w:rsid w:val="00DC61A5"/>
    <w:rsid w:val="00DC6F1C"/>
    <w:rsid w:val="00DC784F"/>
    <w:rsid w:val="00DC7851"/>
    <w:rsid w:val="00DC7D30"/>
    <w:rsid w:val="00DD0193"/>
    <w:rsid w:val="00DD020B"/>
    <w:rsid w:val="00DD0C97"/>
    <w:rsid w:val="00DD0E00"/>
    <w:rsid w:val="00DD1271"/>
    <w:rsid w:val="00DD1745"/>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7A1"/>
    <w:rsid w:val="00DE088D"/>
    <w:rsid w:val="00DE08C9"/>
    <w:rsid w:val="00DE0EDC"/>
    <w:rsid w:val="00DE0FA2"/>
    <w:rsid w:val="00DE1366"/>
    <w:rsid w:val="00DE1935"/>
    <w:rsid w:val="00DE1941"/>
    <w:rsid w:val="00DE1A23"/>
    <w:rsid w:val="00DE1A43"/>
    <w:rsid w:val="00DE1DE3"/>
    <w:rsid w:val="00DE1DF8"/>
    <w:rsid w:val="00DE1E5A"/>
    <w:rsid w:val="00DE2185"/>
    <w:rsid w:val="00DE21D7"/>
    <w:rsid w:val="00DE27DA"/>
    <w:rsid w:val="00DE2B8A"/>
    <w:rsid w:val="00DE2CE7"/>
    <w:rsid w:val="00DE3251"/>
    <w:rsid w:val="00DE3B32"/>
    <w:rsid w:val="00DE3F03"/>
    <w:rsid w:val="00DE4719"/>
    <w:rsid w:val="00DE4C12"/>
    <w:rsid w:val="00DE4E7F"/>
    <w:rsid w:val="00DE541F"/>
    <w:rsid w:val="00DE5674"/>
    <w:rsid w:val="00DE57ED"/>
    <w:rsid w:val="00DE59DD"/>
    <w:rsid w:val="00DE5C2E"/>
    <w:rsid w:val="00DE643F"/>
    <w:rsid w:val="00DE64CE"/>
    <w:rsid w:val="00DE66F3"/>
    <w:rsid w:val="00DE6B44"/>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34C4"/>
    <w:rsid w:val="00E041E6"/>
    <w:rsid w:val="00E04244"/>
    <w:rsid w:val="00E042DB"/>
    <w:rsid w:val="00E04393"/>
    <w:rsid w:val="00E0458B"/>
    <w:rsid w:val="00E045D3"/>
    <w:rsid w:val="00E04CB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59F"/>
    <w:rsid w:val="00E12AC4"/>
    <w:rsid w:val="00E12E4A"/>
    <w:rsid w:val="00E13ED5"/>
    <w:rsid w:val="00E13EE9"/>
    <w:rsid w:val="00E13FDB"/>
    <w:rsid w:val="00E1403D"/>
    <w:rsid w:val="00E14278"/>
    <w:rsid w:val="00E14487"/>
    <w:rsid w:val="00E14836"/>
    <w:rsid w:val="00E149D8"/>
    <w:rsid w:val="00E14ACD"/>
    <w:rsid w:val="00E14BFC"/>
    <w:rsid w:val="00E15126"/>
    <w:rsid w:val="00E1518A"/>
    <w:rsid w:val="00E152BB"/>
    <w:rsid w:val="00E153FB"/>
    <w:rsid w:val="00E168B1"/>
    <w:rsid w:val="00E16D6A"/>
    <w:rsid w:val="00E1702A"/>
    <w:rsid w:val="00E173DB"/>
    <w:rsid w:val="00E1797A"/>
    <w:rsid w:val="00E200A4"/>
    <w:rsid w:val="00E202D0"/>
    <w:rsid w:val="00E20682"/>
    <w:rsid w:val="00E2089E"/>
    <w:rsid w:val="00E2105E"/>
    <w:rsid w:val="00E2118A"/>
    <w:rsid w:val="00E212DB"/>
    <w:rsid w:val="00E21673"/>
    <w:rsid w:val="00E229E5"/>
    <w:rsid w:val="00E22C97"/>
    <w:rsid w:val="00E22CA4"/>
    <w:rsid w:val="00E22EF6"/>
    <w:rsid w:val="00E23733"/>
    <w:rsid w:val="00E237F0"/>
    <w:rsid w:val="00E2451F"/>
    <w:rsid w:val="00E24966"/>
    <w:rsid w:val="00E24B2B"/>
    <w:rsid w:val="00E2530E"/>
    <w:rsid w:val="00E25420"/>
    <w:rsid w:val="00E254D2"/>
    <w:rsid w:val="00E2560D"/>
    <w:rsid w:val="00E258B3"/>
    <w:rsid w:val="00E25D72"/>
    <w:rsid w:val="00E25DDB"/>
    <w:rsid w:val="00E2649F"/>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9BE"/>
    <w:rsid w:val="00E3463A"/>
    <w:rsid w:val="00E34910"/>
    <w:rsid w:val="00E34934"/>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4095F"/>
    <w:rsid w:val="00E40D5C"/>
    <w:rsid w:val="00E4172C"/>
    <w:rsid w:val="00E42728"/>
    <w:rsid w:val="00E42799"/>
    <w:rsid w:val="00E430BA"/>
    <w:rsid w:val="00E43106"/>
    <w:rsid w:val="00E43112"/>
    <w:rsid w:val="00E432BC"/>
    <w:rsid w:val="00E435E8"/>
    <w:rsid w:val="00E43843"/>
    <w:rsid w:val="00E43972"/>
    <w:rsid w:val="00E43AEB"/>
    <w:rsid w:val="00E43BC7"/>
    <w:rsid w:val="00E43D7B"/>
    <w:rsid w:val="00E4504A"/>
    <w:rsid w:val="00E45593"/>
    <w:rsid w:val="00E457A9"/>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BA1"/>
    <w:rsid w:val="00E56BC4"/>
    <w:rsid w:val="00E56CBF"/>
    <w:rsid w:val="00E56D82"/>
    <w:rsid w:val="00E56F7B"/>
    <w:rsid w:val="00E57429"/>
    <w:rsid w:val="00E57726"/>
    <w:rsid w:val="00E57AB9"/>
    <w:rsid w:val="00E57E35"/>
    <w:rsid w:val="00E57FB9"/>
    <w:rsid w:val="00E60C18"/>
    <w:rsid w:val="00E61690"/>
    <w:rsid w:val="00E61DBA"/>
    <w:rsid w:val="00E61F7C"/>
    <w:rsid w:val="00E62064"/>
    <w:rsid w:val="00E62753"/>
    <w:rsid w:val="00E62963"/>
    <w:rsid w:val="00E62A53"/>
    <w:rsid w:val="00E62E76"/>
    <w:rsid w:val="00E63BEF"/>
    <w:rsid w:val="00E63E7A"/>
    <w:rsid w:val="00E63F51"/>
    <w:rsid w:val="00E642A4"/>
    <w:rsid w:val="00E643C0"/>
    <w:rsid w:val="00E64482"/>
    <w:rsid w:val="00E6498E"/>
    <w:rsid w:val="00E64C84"/>
    <w:rsid w:val="00E65035"/>
    <w:rsid w:val="00E6529D"/>
    <w:rsid w:val="00E65A6F"/>
    <w:rsid w:val="00E65B32"/>
    <w:rsid w:val="00E65EE2"/>
    <w:rsid w:val="00E65F29"/>
    <w:rsid w:val="00E65FF2"/>
    <w:rsid w:val="00E66A90"/>
    <w:rsid w:val="00E66DAD"/>
    <w:rsid w:val="00E67011"/>
    <w:rsid w:val="00E670A4"/>
    <w:rsid w:val="00E67886"/>
    <w:rsid w:val="00E67DF9"/>
    <w:rsid w:val="00E67EFF"/>
    <w:rsid w:val="00E704CA"/>
    <w:rsid w:val="00E707E1"/>
    <w:rsid w:val="00E70DF7"/>
    <w:rsid w:val="00E71180"/>
    <w:rsid w:val="00E715DA"/>
    <w:rsid w:val="00E71FAC"/>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D5"/>
    <w:rsid w:val="00E74701"/>
    <w:rsid w:val="00E747FC"/>
    <w:rsid w:val="00E74F77"/>
    <w:rsid w:val="00E75DA1"/>
    <w:rsid w:val="00E75E72"/>
    <w:rsid w:val="00E76205"/>
    <w:rsid w:val="00E76272"/>
    <w:rsid w:val="00E7680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692"/>
    <w:rsid w:val="00E85CAC"/>
    <w:rsid w:val="00E86839"/>
    <w:rsid w:val="00E868FF"/>
    <w:rsid w:val="00E86BA0"/>
    <w:rsid w:val="00E87002"/>
    <w:rsid w:val="00E8717F"/>
    <w:rsid w:val="00E8734F"/>
    <w:rsid w:val="00E87427"/>
    <w:rsid w:val="00E87605"/>
    <w:rsid w:val="00E877BD"/>
    <w:rsid w:val="00E87FC7"/>
    <w:rsid w:val="00E900C2"/>
    <w:rsid w:val="00E9016E"/>
    <w:rsid w:val="00E903E3"/>
    <w:rsid w:val="00E90506"/>
    <w:rsid w:val="00E9099A"/>
    <w:rsid w:val="00E90DE2"/>
    <w:rsid w:val="00E912F0"/>
    <w:rsid w:val="00E91504"/>
    <w:rsid w:val="00E9151E"/>
    <w:rsid w:val="00E91C9D"/>
    <w:rsid w:val="00E91D76"/>
    <w:rsid w:val="00E92027"/>
    <w:rsid w:val="00E920EA"/>
    <w:rsid w:val="00E92397"/>
    <w:rsid w:val="00E92E21"/>
    <w:rsid w:val="00E93493"/>
    <w:rsid w:val="00E936CA"/>
    <w:rsid w:val="00E936D6"/>
    <w:rsid w:val="00E9384F"/>
    <w:rsid w:val="00E93C10"/>
    <w:rsid w:val="00E93D3B"/>
    <w:rsid w:val="00E93D80"/>
    <w:rsid w:val="00E94574"/>
    <w:rsid w:val="00E9462E"/>
    <w:rsid w:val="00E946BE"/>
    <w:rsid w:val="00E94ADF"/>
    <w:rsid w:val="00E94F1C"/>
    <w:rsid w:val="00E95226"/>
    <w:rsid w:val="00E95503"/>
    <w:rsid w:val="00E955B8"/>
    <w:rsid w:val="00E956E4"/>
    <w:rsid w:val="00E966D0"/>
    <w:rsid w:val="00E96BA3"/>
    <w:rsid w:val="00E96CF8"/>
    <w:rsid w:val="00E96F6B"/>
    <w:rsid w:val="00E9711C"/>
    <w:rsid w:val="00E974BA"/>
    <w:rsid w:val="00E97597"/>
    <w:rsid w:val="00E9774C"/>
    <w:rsid w:val="00E978DF"/>
    <w:rsid w:val="00E97930"/>
    <w:rsid w:val="00E97C48"/>
    <w:rsid w:val="00E97F1A"/>
    <w:rsid w:val="00EA02B5"/>
    <w:rsid w:val="00EA06E6"/>
    <w:rsid w:val="00EA08F0"/>
    <w:rsid w:val="00EA0A71"/>
    <w:rsid w:val="00EA0E20"/>
    <w:rsid w:val="00EA10E5"/>
    <w:rsid w:val="00EA14DF"/>
    <w:rsid w:val="00EA1948"/>
    <w:rsid w:val="00EA1B71"/>
    <w:rsid w:val="00EA1E7D"/>
    <w:rsid w:val="00EA20A3"/>
    <w:rsid w:val="00EA2367"/>
    <w:rsid w:val="00EA2544"/>
    <w:rsid w:val="00EA2A79"/>
    <w:rsid w:val="00EA31BE"/>
    <w:rsid w:val="00EA32FF"/>
    <w:rsid w:val="00EA333B"/>
    <w:rsid w:val="00EA365F"/>
    <w:rsid w:val="00EA3890"/>
    <w:rsid w:val="00EA3C93"/>
    <w:rsid w:val="00EA3DB4"/>
    <w:rsid w:val="00EA43C6"/>
    <w:rsid w:val="00EA44F7"/>
    <w:rsid w:val="00EA4D4F"/>
    <w:rsid w:val="00EA566A"/>
    <w:rsid w:val="00EA56E7"/>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2DD2"/>
    <w:rsid w:val="00EB2F4D"/>
    <w:rsid w:val="00EB2F5B"/>
    <w:rsid w:val="00EB31E0"/>
    <w:rsid w:val="00EB3517"/>
    <w:rsid w:val="00EB35A2"/>
    <w:rsid w:val="00EB3C79"/>
    <w:rsid w:val="00EB3CA7"/>
    <w:rsid w:val="00EB3E16"/>
    <w:rsid w:val="00EB4087"/>
    <w:rsid w:val="00EB42CC"/>
    <w:rsid w:val="00EB45D2"/>
    <w:rsid w:val="00EB4892"/>
    <w:rsid w:val="00EB48EA"/>
    <w:rsid w:val="00EB4AF7"/>
    <w:rsid w:val="00EB5118"/>
    <w:rsid w:val="00EB5822"/>
    <w:rsid w:val="00EB5BC1"/>
    <w:rsid w:val="00EB5CC3"/>
    <w:rsid w:val="00EB5DC8"/>
    <w:rsid w:val="00EB5FB3"/>
    <w:rsid w:val="00EB6009"/>
    <w:rsid w:val="00EB627F"/>
    <w:rsid w:val="00EB676D"/>
    <w:rsid w:val="00EB70DE"/>
    <w:rsid w:val="00EB72BE"/>
    <w:rsid w:val="00EB72FD"/>
    <w:rsid w:val="00EC12D1"/>
    <w:rsid w:val="00EC1482"/>
    <w:rsid w:val="00EC1880"/>
    <w:rsid w:val="00EC193F"/>
    <w:rsid w:val="00EC1C37"/>
    <w:rsid w:val="00EC27B3"/>
    <w:rsid w:val="00EC2C33"/>
    <w:rsid w:val="00EC3078"/>
    <w:rsid w:val="00EC31A6"/>
    <w:rsid w:val="00EC3285"/>
    <w:rsid w:val="00EC3449"/>
    <w:rsid w:val="00EC387E"/>
    <w:rsid w:val="00EC3D53"/>
    <w:rsid w:val="00EC406E"/>
    <w:rsid w:val="00EC42D6"/>
    <w:rsid w:val="00EC4C8F"/>
    <w:rsid w:val="00EC5078"/>
    <w:rsid w:val="00EC5121"/>
    <w:rsid w:val="00EC5535"/>
    <w:rsid w:val="00EC56EA"/>
    <w:rsid w:val="00EC58F7"/>
    <w:rsid w:val="00EC6577"/>
    <w:rsid w:val="00EC6886"/>
    <w:rsid w:val="00EC7388"/>
    <w:rsid w:val="00EC73D2"/>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6FAE"/>
    <w:rsid w:val="00ED7097"/>
    <w:rsid w:val="00ED73A9"/>
    <w:rsid w:val="00ED7470"/>
    <w:rsid w:val="00ED778D"/>
    <w:rsid w:val="00ED78F1"/>
    <w:rsid w:val="00ED793C"/>
    <w:rsid w:val="00ED7E41"/>
    <w:rsid w:val="00EE000D"/>
    <w:rsid w:val="00EE0423"/>
    <w:rsid w:val="00EE04D2"/>
    <w:rsid w:val="00EE0CCD"/>
    <w:rsid w:val="00EE0D2D"/>
    <w:rsid w:val="00EE0E87"/>
    <w:rsid w:val="00EE10CE"/>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AE9"/>
    <w:rsid w:val="00EE620E"/>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631"/>
    <w:rsid w:val="00EF79EF"/>
    <w:rsid w:val="00EF7A92"/>
    <w:rsid w:val="00EF7B9D"/>
    <w:rsid w:val="00EF7B9E"/>
    <w:rsid w:val="00EF7C9E"/>
    <w:rsid w:val="00EF7FE1"/>
    <w:rsid w:val="00F00273"/>
    <w:rsid w:val="00F005F3"/>
    <w:rsid w:val="00F00651"/>
    <w:rsid w:val="00F0092B"/>
    <w:rsid w:val="00F01181"/>
    <w:rsid w:val="00F01201"/>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B12"/>
    <w:rsid w:val="00F04C3D"/>
    <w:rsid w:val="00F05B40"/>
    <w:rsid w:val="00F05DC4"/>
    <w:rsid w:val="00F06172"/>
    <w:rsid w:val="00F0653F"/>
    <w:rsid w:val="00F06853"/>
    <w:rsid w:val="00F0706E"/>
    <w:rsid w:val="00F072DA"/>
    <w:rsid w:val="00F07558"/>
    <w:rsid w:val="00F07622"/>
    <w:rsid w:val="00F07BF3"/>
    <w:rsid w:val="00F07F82"/>
    <w:rsid w:val="00F1009A"/>
    <w:rsid w:val="00F10334"/>
    <w:rsid w:val="00F10ED4"/>
    <w:rsid w:val="00F110E6"/>
    <w:rsid w:val="00F11367"/>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1D1"/>
    <w:rsid w:val="00F15565"/>
    <w:rsid w:val="00F156DD"/>
    <w:rsid w:val="00F15CC7"/>
    <w:rsid w:val="00F15EA1"/>
    <w:rsid w:val="00F165B1"/>
    <w:rsid w:val="00F172D1"/>
    <w:rsid w:val="00F17466"/>
    <w:rsid w:val="00F17840"/>
    <w:rsid w:val="00F1788B"/>
    <w:rsid w:val="00F179AE"/>
    <w:rsid w:val="00F17D71"/>
    <w:rsid w:val="00F2079D"/>
    <w:rsid w:val="00F20D5E"/>
    <w:rsid w:val="00F20E89"/>
    <w:rsid w:val="00F21012"/>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E5E"/>
    <w:rsid w:val="00F26711"/>
    <w:rsid w:val="00F267A5"/>
    <w:rsid w:val="00F2680B"/>
    <w:rsid w:val="00F268E3"/>
    <w:rsid w:val="00F26BBF"/>
    <w:rsid w:val="00F27287"/>
    <w:rsid w:val="00F272EF"/>
    <w:rsid w:val="00F27B10"/>
    <w:rsid w:val="00F27C46"/>
    <w:rsid w:val="00F3036E"/>
    <w:rsid w:val="00F303B5"/>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0FC9"/>
    <w:rsid w:val="00F41189"/>
    <w:rsid w:val="00F413C6"/>
    <w:rsid w:val="00F413C7"/>
    <w:rsid w:val="00F41556"/>
    <w:rsid w:val="00F41A56"/>
    <w:rsid w:val="00F41FAE"/>
    <w:rsid w:val="00F4213B"/>
    <w:rsid w:val="00F4214D"/>
    <w:rsid w:val="00F42219"/>
    <w:rsid w:val="00F42275"/>
    <w:rsid w:val="00F425AB"/>
    <w:rsid w:val="00F42676"/>
    <w:rsid w:val="00F42896"/>
    <w:rsid w:val="00F42A02"/>
    <w:rsid w:val="00F42B5A"/>
    <w:rsid w:val="00F42E29"/>
    <w:rsid w:val="00F42FB7"/>
    <w:rsid w:val="00F4301A"/>
    <w:rsid w:val="00F430CF"/>
    <w:rsid w:val="00F432E2"/>
    <w:rsid w:val="00F433E5"/>
    <w:rsid w:val="00F43B0A"/>
    <w:rsid w:val="00F4411F"/>
    <w:rsid w:val="00F44547"/>
    <w:rsid w:val="00F4495B"/>
    <w:rsid w:val="00F44D70"/>
    <w:rsid w:val="00F450A6"/>
    <w:rsid w:val="00F45269"/>
    <w:rsid w:val="00F454AF"/>
    <w:rsid w:val="00F45630"/>
    <w:rsid w:val="00F463B4"/>
    <w:rsid w:val="00F46483"/>
    <w:rsid w:val="00F46536"/>
    <w:rsid w:val="00F46A0C"/>
    <w:rsid w:val="00F46BAD"/>
    <w:rsid w:val="00F46C07"/>
    <w:rsid w:val="00F46F12"/>
    <w:rsid w:val="00F470C2"/>
    <w:rsid w:val="00F47947"/>
    <w:rsid w:val="00F47950"/>
    <w:rsid w:val="00F500A5"/>
    <w:rsid w:val="00F502B2"/>
    <w:rsid w:val="00F503B5"/>
    <w:rsid w:val="00F506D9"/>
    <w:rsid w:val="00F50ECC"/>
    <w:rsid w:val="00F50F85"/>
    <w:rsid w:val="00F51212"/>
    <w:rsid w:val="00F512D4"/>
    <w:rsid w:val="00F51ACE"/>
    <w:rsid w:val="00F520B3"/>
    <w:rsid w:val="00F52700"/>
    <w:rsid w:val="00F52B7D"/>
    <w:rsid w:val="00F52F2A"/>
    <w:rsid w:val="00F5308F"/>
    <w:rsid w:val="00F5312C"/>
    <w:rsid w:val="00F532BF"/>
    <w:rsid w:val="00F53318"/>
    <w:rsid w:val="00F53EB9"/>
    <w:rsid w:val="00F546AE"/>
    <w:rsid w:val="00F5495E"/>
    <w:rsid w:val="00F54969"/>
    <w:rsid w:val="00F54E14"/>
    <w:rsid w:val="00F55182"/>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3039"/>
    <w:rsid w:val="00F632BE"/>
    <w:rsid w:val="00F637EB"/>
    <w:rsid w:val="00F639E6"/>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601E"/>
    <w:rsid w:val="00F863D4"/>
    <w:rsid w:val="00F86764"/>
    <w:rsid w:val="00F869C8"/>
    <w:rsid w:val="00F86A42"/>
    <w:rsid w:val="00F86BCA"/>
    <w:rsid w:val="00F871BD"/>
    <w:rsid w:val="00F87559"/>
    <w:rsid w:val="00F877CE"/>
    <w:rsid w:val="00F87F33"/>
    <w:rsid w:val="00F87F61"/>
    <w:rsid w:val="00F87F97"/>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4433"/>
    <w:rsid w:val="00F94435"/>
    <w:rsid w:val="00F9464B"/>
    <w:rsid w:val="00F94BAD"/>
    <w:rsid w:val="00F94BF0"/>
    <w:rsid w:val="00F953C2"/>
    <w:rsid w:val="00F958D7"/>
    <w:rsid w:val="00F95CD5"/>
    <w:rsid w:val="00F95CFE"/>
    <w:rsid w:val="00F95D95"/>
    <w:rsid w:val="00F95E8C"/>
    <w:rsid w:val="00F96F30"/>
    <w:rsid w:val="00F97188"/>
    <w:rsid w:val="00F973E2"/>
    <w:rsid w:val="00F979EC"/>
    <w:rsid w:val="00F97D5A"/>
    <w:rsid w:val="00F97D96"/>
    <w:rsid w:val="00FA051B"/>
    <w:rsid w:val="00FA074C"/>
    <w:rsid w:val="00FA082B"/>
    <w:rsid w:val="00FA0831"/>
    <w:rsid w:val="00FA0F79"/>
    <w:rsid w:val="00FA11F0"/>
    <w:rsid w:val="00FA1B9E"/>
    <w:rsid w:val="00FA26FE"/>
    <w:rsid w:val="00FA2802"/>
    <w:rsid w:val="00FA2CC4"/>
    <w:rsid w:val="00FA2E0F"/>
    <w:rsid w:val="00FA2F25"/>
    <w:rsid w:val="00FA3081"/>
    <w:rsid w:val="00FA365F"/>
    <w:rsid w:val="00FA37FF"/>
    <w:rsid w:val="00FA3872"/>
    <w:rsid w:val="00FA3BA4"/>
    <w:rsid w:val="00FA404E"/>
    <w:rsid w:val="00FA4131"/>
    <w:rsid w:val="00FA451C"/>
    <w:rsid w:val="00FA515A"/>
    <w:rsid w:val="00FA5187"/>
    <w:rsid w:val="00FA5359"/>
    <w:rsid w:val="00FA555C"/>
    <w:rsid w:val="00FA5ACE"/>
    <w:rsid w:val="00FA60E5"/>
    <w:rsid w:val="00FA66BB"/>
    <w:rsid w:val="00FA6CB3"/>
    <w:rsid w:val="00FA6FC8"/>
    <w:rsid w:val="00FA73A6"/>
    <w:rsid w:val="00FA7433"/>
    <w:rsid w:val="00FA7891"/>
    <w:rsid w:val="00FA7D0B"/>
    <w:rsid w:val="00FB00E8"/>
    <w:rsid w:val="00FB0228"/>
    <w:rsid w:val="00FB0716"/>
    <w:rsid w:val="00FB075C"/>
    <w:rsid w:val="00FB0F3F"/>
    <w:rsid w:val="00FB12E8"/>
    <w:rsid w:val="00FB1371"/>
    <w:rsid w:val="00FB16E9"/>
    <w:rsid w:val="00FB1828"/>
    <w:rsid w:val="00FB1FF0"/>
    <w:rsid w:val="00FB20F6"/>
    <w:rsid w:val="00FB226D"/>
    <w:rsid w:val="00FB2287"/>
    <w:rsid w:val="00FB244F"/>
    <w:rsid w:val="00FB2608"/>
    <w:rsid w:val="00FB2C19"/>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6E2D"/>
    <w:rsid w:val="00FB707C"/>
    <w:rsid w:val="00FB71AB"/>
    <w:rsid w:val="00FB7E42"/>
    <w:rsid w:val="00FB7ED3"/>
    <w:rsid w:val="00FC0214"/>
    <w:rsid w:val="00FC0B4C"/>
    <w:rsid w:val="00FC0BE1"/>
    <w:rsid w:val="00FC10EB"/>
    <w:rsid w:val="00FC14CD"/>
    <w:rsid w:val="00FC14E1"/>
    <w:rsid w:val="00FC1530"/>
    <w:rsid w:val="00FC160A"/>
    <w:rsid w:val="00FC1876"/>
    <w:rsid w:val="00FC1FDC"/>
    <w:rsid w:val="00FC2179"/>
    <w:rsid w:val="00FC2F2D"/>
    <w:rsid w:val="00FC3125"/>
    <w:rsid w:val="00FC3178"/>
    <w:rsid w:val="00FC325C"/>
    <w:rsid w:val="00FC3A62"/>
    <w:rsid w:val="00FC3C01"/>
    <w:rsid w:val="00FC4503"/>
    <w:rsid w:val="00FC4946"/>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11C6"/>
    <w:rsid w:val="00FD11E4"/>
    <w:rsid w:val="00FD13C8"/>
    <w:rsid w:val="00FD146E"/>
    <w:rsid w:val="00FD1614"/>
    <w:rsid w:val="00FD16AE"/>
    <w:rsid w:val="00FD186B"/>
    <w:rsid w:val="00FD1B38"/>
    <w:rsid w:val="00FD1C0D"/>
    <w:rsid w:val="00FD2922"/>
    <w:rsid w:val="00FD2B76"/>
    <w:rsid w:val="00FD2E19"/>
    <w:rsid w:val="00FD30C7"/>
    <w:rsid w:val="00FD31F0"/>
    <w:rsid w:val="00FD3379"/>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B67"/>
    <w:rsid w:val="00FE3576"/>
    <w:rsid w:val="00FE3678"/>
    <w:rsid w:val="00FE3B73"/>
    <w:rsid w:val="00FE3F52"/>
    <w:rsid w:val="00FE403F"/>
    <w:rsid w:val="00FE472C"/>
    <w:rsid w:val="00FE550D"/>
    <w:rsid w:val="00FE5EDE"/>
    <w:rsid w:val="00FE61B4"/>
    <w:rsid w:val="00FE631D"/>
    <w:rsid w:val="00FE6549"/>
    <w:rsid w:val="00FE749E"/>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F4"/>
    <w:rsid w:val="00FF5ED7"/>
    <w:rsid w:val="00FF5F1D"/>
    <w:rsid w:val="00FF5F49"/>
    <w:rsid w:val="00FF66BA"/>
    <w:rsid w:val="00FF68DB"/>
    <w:rsid w:val="00FF68E6"/>
    <w:rsid w:val="00FF6D61"/>
    <w:rsid w:val="00FF6DEB"/>
    <w:rsid w:val="00FF7194"/>
    <w:rsid w:val="00FF7289"/>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0"/>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7</Pages>
  <Words>2563</Words>
  <Characters>12885</Characters>
  <Application>Microsoft Office Word</Application>
  <DocSecurity>0</DocSecurity>
  <Lines>107</Lines>
  <Paragraphs>30</Paragraphs>
  <ScaleCrop>false</ScaleCrop>
  <Company/>
  <LinksUpToDate>false</LinksUpToDate>
  <CharactersWithSpaces>15418</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144</cp:revision>
  <dcterms:created xsi:type="dcterms:W3CDTF">2021-03-29T00:57:00Z</dcterms:created>
  <dcterms:modified xsi:type="dcterms:W3CDTF">2021-04-19T21:42:00Z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