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3E5E03F6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3458C3">
              <w:rPr>
                <w:b w:val="0"/>
              </w:rPr>
              <w:t xml:space="preserve">CIDs related to </w:t>
            </w:r>
            <w:r w:rsidR="002F525A">
              <w:rPr>
                <w:b w:val="0"/>
              </w:rPr>
              <w:t>Multiple BSSID set</w:t>
            </w:r>
            <w:r w:rsidR="00F463B4">
              <w:rPr>
                <w:b w:val="0"/>
              </w:rPr>
              <w:t xml:space="preserve"> (CC 34)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785AACB6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364CF4">
              <w:rPr>
                <w:b w:val="0"/>
                <w:sz w:val="20"/>
              </w:rPr>
              <w:t>March 20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05D8E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646CDA67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19A490FE" w14:textId="29BA2EF7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95B2595" w14:textId="77777777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4EDDBE36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105D8E" w:rsidRPr="00CC2C3C" w14:paraId="11C7C1EF" w14:textId="77777777" w:rsidTr="004C0D53">
        <w:trPr>
          <w:jc w:val="center"/>
        </w:trPr>
        <w:tc>
          <w:tcPr>
            <w:tcW w:w="1705" w:type="dxa"/>
            <w:vAlign w:val="center"/>
          </w:tcPr>
          <w:p w14:paraId="0D3BA86A" w14:textId="77777777" w:rsidR="00105D8E" w:rsidRPr="000A26E7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44B892F8" w14:textId="36FFBB76" w:rsidR="00105D8E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7EB113A" w14:textId="77777777" w:rsidR="00105D8E" w:rsidRPr="000A26E7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00D5CF" w14:textId="77777777" w:rsidR="00105D8E" w:rsidRPr="00BF7A21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723DE" w14:textId="77777777" w:rsidR="00105D8E" w:rsidRPr="00BF7A21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gnaik</w:t>
            </w:r>
            <w:r w:rsidRPr="00BF7A21">
              <w:rPr>
                <w:b w:val="0"/>
                <w:sz w:val="16"/>
                <w:szCs w:val="18"/>
                <w:lang w:eastAsia="ko-KR"/>
              </w:rPr>
              <w:t>@qti.qualcomm.com</w:t>
            </w:r>
          </w:p>
        </w:tc>
      </w:tr>
      <w:tr w:rsidR="00105D8E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105D8E" w:rsidRPr="00CC2C3C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4EFE9919" w14:textId="0BC77DEE" w:rsidR="00105D8E" w:rsidRPr="00CC2C3C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184425FB" w14:textId="77777777" w:rsidR="00105D8E" w:rsidRPr="00CC2C3C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105D8E" w:rsidRPr="00CC2C3C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77777777" w:rsidR="00105D8E" w:rsidRPr="000A26E7" w:rsidRDefault="00105D8E" w:rsidP="004C0D5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F7A21">
              <w:rPr>
                <w:b w:val="0"/>
                <w:sz w:val="16"/>
                <w:szCs w:val="18"/>
                <w:lang w:eastAsia="ko-KR"/>
              </w:rPr>
              <w:t>gc</w:t>
            </w:r>
            <w:r>
              <w:rPr>
                <w:b w:val="0"/>
                <w:sz w:val="16"/>
                <w:szCs w:val="18"/>
                <w:lang w:eastAsia="ko-KR"/>
              </w:rPr>
              <w:t>herian</w:t>
            </w:r>
            <w:r w:rsidRPr="000A26E7">
              <w:rPr>
                <w:b w:val="0"/>
                <w:sz w:val="16"/>
                <w:szCs w:val="18"/>
                <w:lang w:eastAsia="ko-KR"/>
              </w:rPr>
              <w:t>@qti.qualcomm.com</w:t>
            </w:r>
          </w:p>
        </w:tc>
      </w:tr>
      <w:tr w:rsidR="00105D8E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6C80B3F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59BAB3D0" w14:textId="7F36C1B0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A0E57A8" w14:textId="26CE0BAD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17360DC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aasterja@qti.qualcomm.com</w:t>
            </w:r>
          </w:p>
        </w:tc>
      </w:tr>
      <w:tr w:rsidR="00105D8E" w:rsidRPr="00CC2C3C" w14:paraId="7F6F11AA" w14:textId="77777777" w:rsidTr="00E547CE">
        <w:trPr>
          <w:jc w:val="center"/>
        </w:trPr>
        <w:tc>
          <w:tcPr>
            <w:tcW w:w="1705" w:type="dxa"/>
            <w:vAlign w:val="center"/>
          </w:tcPr>
          <w:p w14:paraId="0B03292B" w14:textId="0D84CE2E" w:rsidR="00105D8E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134F01DC" w14:textId="72B17FE9" w:rsidR="00105D8E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90700FA" w14:textId="77777777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105D8E" w:rsidRPr="00BF7A21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13E8E558" w:rsidR="00105D8E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dho@qti.qualcomm.com</w:t>
            </w:r>
          </w:p>
        </w:tc>
      </w:tr>
      <w:tr w:rsidR="00105D8E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105D8E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7E7CE12E" w14:textId="1E84FAF8" w:rsidR="00105D8E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7D7A969" w14:textId="77777777" w:rsidR="00105D8E" w:rsidRPr="000A26E7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105D8E" w:rsidRPr="00BF7A21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3861EB6E" w:rsidR="00105D8E" w:rsidRDefault="00105D8E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yanjuns@qti.qualcomm.com</w:t>
            </w:r>
          </w:p>
        </w:tc>
      </w:tr>
      <w:tr w:rsidR="00115B90" w:rsidRPr="00CC2C3C" w14:paraId="5CCBDAA3" w14:textId="77777777" w:rsidTr="00E547CE">
        <w:trPr>
          <w:jc w:val="center"/>
        </w:trPr>
        <w:tc>
          <w:tcPr>
            <w:tcW w:w="1705" w:type="dxa"/>
            <w:vAlign w:val="center"/>
          </w:tcPr>
          <w:p w14:paraId="36EFCEB4" w14:textId="048F9BD3" w:rsidR="00115B90" w:rsidRDefault="00115B90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Pascal Viger</w:t>
            </w:r>
          </w:p>
        </w:tc>
        <w:tc>
          <w:tcPr>
            <w:tcW w:w="1695" w:type="dxa"/>
            <w:vAlign w:val="center"/>
          </w:tcPr>
          <w:p w14:paraId="28D99959" w14:textId="07D5C938" w:rsidR="00115B90" w:rsidRDefault="00115B90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Canon</w:t>
            </w:r>
          </w:p>
        </w:tc>
        <w:tc>
          <w:tcPr>
            <w:tcW w:w="2175" w:type="dxa"/>
          </w:tcPr>
          <w:p w14:paraId="3EDCA986" w14:textId="77777777" w:rsidR="00115B90" w:rsidRPr="000A26E7" w:rsidRDefault="00115B90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2604A61" w14:textId="77777777" w:rsidR="00115B90" w:rsidRPr="00BF7A21" w:rsidRDefault="00115B90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1236C4" w14:textId="77777777" w:rsidR="00115B90" w:rsidRDefault="00115B90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2F2B4D" w:rsidRPr="00CC2C3C" w14:paraId="2CBA42EA" w14:textId="77777777" w:rsidTr="00E547CE">
        <w:trPr>
          <w:jc w:val="center"/>
        </w:trPr>
        <w:tc>
          <w:tcPr>
            <w:tcW w:w="1705" w:type="dxa"/>
            <w:vAlign w:val="center"/>
          </w:tcPr>
          <w:p w14:paraId="290C3399" w14:textId="74DBD48D" w:rsidR="002F2B4D" w:rsidRDefault="002F2B4D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Gaurav Patwardhan</w:t>
            </w:r>
          </w:p>
        </w:tc>
        <w:tc>
          <w:tcPr>
            <w:tcW w:w="1695" w:type="dxa"/>
            <w:vAlign w:val="center"/>
          </w:tcPr>
          <w:p w14:paraId="54243360" w14:textId="4566E44A" w:rsidR="002F2B4D" w:rsidRDefault="002F2B4D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HPE</w:t>
            </w:r>
          </w:p>
        </w:tc>
        <w:tc>
          <w:tcPr>
            <w:tcW w:w="2175" w:type="dxa"/>
          </w:tcPr>
          <w:p w14:paraId="0BD3BC99" w14:textId="77777777" w:rsidR="002F2B4D" w:rsidRPr="000A26E7" w:rsidRDefault="002F2B4D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4F70170" w14:textId="77777777" w:rsidR="002F2B4D" w:rsidRPr="00BF7A21" w:rsidRDefault="002F2B4D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2FF06F2" w14:textId="77777777" w:rsidR="002F2B4D" w:rsidRDefault="002F2B4D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376EF" w:rsidRPr="00CC2C3C" w14:paraId="6DFB86D5" w14:textId="77777777" w:rsidTr="00E547CE">
        <w:trPr>
          <w:jc w:val="center"/>
        </w:trPr>
        <w:tc>
          <w:tcPr>
            <w:tcW w:w="1705" w:type="dxa"/>
            <w:vAlign w:val="center"/>
          </w:tcPr>
          <w:p w14:paraId="5E41E481" w14:textId="1F15E602" w:rsidR="005376EF" w:rsidRDefault="005376EF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Tomo Adachi</w:t>
            </w:r>
          </w:p>
        </w:tc>
        <w:tc>
          <w:tcPr>
            <w:tcW w:w="1695" w:type="dxa"/>
            <w:vAlign w:val="center"/>
          </w:tcPr>
          <w:p w14:paraId="20E802C8" w14:textId="53EE9ABE" w:rsidR="005376EF" w:rsidRDefault="005376EF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Toshiba</w:t>
            </w:r>
          </w:p>
        </w:tc>
        <w:tc>
          <w:tcPr>
            <w:tcW w:w="2175" w:type="dxa"/>
          </w:tcPr>
          <w:p w14:paraId="7FBF64EE" w14:textId="77777777" w:rsidR="005376EF" w:rsidRPr="000A26E7" w:rsidRDefault="005376EF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C8FFA17" w14:textId="77777777" w:rsidR="005376EF" w:rsidRPr="00BF7A21" w:rsidRDefault="005376EF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A7A3977" w14:textId="77777777" w:rsidR="005376EF" w:rsidRDefault="005376EF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B44579" w:rsidRPr="00CC2C3C" w14:paraId="5B465F26" w14:textId="77777777" w:rsidTr="00E547CE">
        <w:trPr>
          <w:jc w:val="center"/>
        </w:trPr>
        <w:tc>
          <w:tcPr>
            <w:tcW w:w="1705" w:type="dxa"/>
            <w:vAlign w:val="center"/>
          </w:tcPr>
          <w:p w14:paraId="25EEDA5C" w14:textId="4EC174EE" w:rsidR="00B44579" w:rsidRDefault="00B4457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Jarkko</w:t>
            </w:r>
          </w:p>
        </w:tc>
        <w:tc>
          <w:tcPr>
            <w:tcW w:w="1695" w:type="dxa"/>
            <w:vAlign w:val="center"/>
          </w:tcPr>
          <w:p w14:paraId="573BD08A" w14:textId="44E019ED" w:rsidR="00B44579" w:rsidRDefault="00B4457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175" w:type="dxa"/>
          </w:tcPr>
          <w:p w14:paraId="2CBC2529" w14:textId="77777777" w:rsidR="00B44579" w:rsidRPr="000A26E7" w:rsidRDefault="00B4457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8EA665E" w14:textId="77777777" w:rsidR="00B44579" w:rsidRPr="00BF7A21" w:rsidRDefault="00B4457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3660122" w14:textId="77777777" w:rsidR="00B44579" w:rsidRDefault="00B4457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AC1832" w:rsidRPr="00CC2C3C" w14:paraId="322BCF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6E4FB5D6" w14:textId="0A79BEDF" w:rsidR="00AC1832" w:rsidRDefault="00AC1832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Ryuichi</w:t>
            </w:r>
          </w:p>
        </w:tc>
        <w:tc>
          <w:tcPr>
            <w:tcW w:w="1695" w:type="dxa"/>
            <w:vAlign w:val="center"/>
          </w:tcPr>
          <w:p w14:paraId="02FFC649" w14:textId="4B31801B" w:rsidR="00AC1832" w:rsidRDefault="00AC1832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Sony</w:t>
            </w:r>
          </w:p>
        </w:tc>
        <w:tc>
          <w:tcPr>
            <w:tcW w:w="2175" w:type="dxa"/>
          </w:tcPr>
          <w:p w14:paraId="29669598" w14:textId="77777777" w:rsidR="00AC1832" w:rsidRPr="000A26E7" w:rsidRDefault="00AC1832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F85AF1A" w14:textId="77777777" w:rsidR="00AC1832" w:rsidRPr="00BF7A21" w:rsidRDefault="00AC1832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69B62D8" w14:textId="77777777" w:rsidR="00AC1832" w:rsidRDefault="00AC1832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0C61B4E1" w:rsidR="00467E8A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E2451F">
        <w:rPr>
          <w:rFonts w:cs="Times New Roman"/>
          <w:color w:val="FF0000"/>
          <w:sz w:val="18"/>
          <w:szCs w:val="18"/>
          <w:lang w:eastAsia="ko-KR"/>
        </w:rPr>
        <w:t>6</w:t>
      </w:r>
      <w:r w:rsidR="0021044B" w:rsidRPr="002B0303">
        <w:rPr>
          <w:rFonts w:cs="Times New Roman"/>
          <w:color w:val="FF0000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CIDs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>be CC</w:t>
      </w:r>
      <w:r w:rsidR="00C46986">
        <w:rPr>
          <w:rFonts w:cs="Times New Roman"/>
          <w:sz w:val="18"/>
          <w:szCs w:val="18"/>
          <w:lang w:eastAsia="ko-KR"/>
        </w:rPr>
        <w:t>34</w:t>
      </w:r>
      <w:r>
        <w:rPr>
          <w:rFonts w:cs="Times New Roman"/>
          <w:sz w:val="18"/>
          <w:szCs w:val="18"/>
          <w:lang w:eastAsia="ko-KR"/>
        </w:rPr>
        <w:t>:</w:t>
      </w:r>
    </w:p>
    <w:bookmarkEnd w:id="0"/>
    <w:p w14:paraId="4F0ECC3D" w14:textId="74DFC4CE" w:rsidR="00532160" w:rsidRPr="00CE1ADE" w:rsidRDefault="00E2451F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E2451F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1096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,</w:t>
      </w:r>
      <w:r w:rsidRPr="00E2451F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 xml:space="preserve"> 2275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,</w:t>
      </w:r>
      <w:r w:rsidRPr="00E2451F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 xml:space="preserve"> 1095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,</w:t>
      </w:r>
      <w:r w:rsidRPr="00E2451F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 xml:space="preserve"> 2292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,</w:t>
      </w:r>
      <w:r w:rsidRPr="00E2451F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 xml:space="preserve"> 2540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,</w:t>
      </w:r>
      <w:r w:rsidRPr="00E2451F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 xml:space="preserve"> 1819</w:t>
      </w:r>
    </w:p>
    <w:p w14:paraId="21669390" w14:textId="4FEAC050" w:rsidR="00AB4E23" w:rsidRDefault="00AB4E23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7BE09241" w14:textId="77777777" w:rsidR="00AB4E23" w:rsidRDefault="00AB4E23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2F6FBF17" w14:textId="77777777" w:rsidR="00AB4E23" w:rsidRPr="00CE1ADE" w:rsidRDefault="00AB4E23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3A747C7C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07BB95FA" w14:textId="77777777" w:rsidR="000B6F69" w:rsidRDefault="000B6F69" w:rsidP="000B6F69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1: contribution was revised based on feedback received from several members (added as co-authors)</w:t>
      </w:r>
    </w:p>
    <w:p w14:paraId="21D872DF" w14:textId="77777777" w:rsidR="000B6F69" w:rsidRDefault="000B6F69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73A95F7" w14:textId="11023A6B" w:rsidR="001344C7" w:rsidRDefault="001344C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1080"/>
        <w:gridCol w:w="1980"/>
        <w:gridCol w:w="1710"/>
        <w:gridCol w:w="3780"/>
      </w:tblGrid>
      <w:tr w:rsidR="001344C7" w:rsidRPr="008D1247" w14:paraId="31FE4390" w14:textId="77777777" w:rsidTr="00757601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53091D53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1FB6D444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43FA09BF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198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378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1344C7" w:rsidRPr="008D1247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D12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AA2788" w:rsidRPr="008D1247" w14:paraId="5B3C7208" w14:textId="77777777" w:rsidTr="00757601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B3332" w14:textId="77777777" w:rsidR="00AA2788" w:rsidRPr="008D1247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1096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E812" w14:textId="77777777" w:rsidR="00AA2788" w:rsidRPr="008D1247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Alfred Asterjadhi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ECB64" w14:textId="77777777" w:rsidR="00AA2788" w:rsidRPr="008D1247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87.18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6E6E" w14:textId="77777777" w:rsidR="00AA2788" w:rsidRPr="008D1247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11.1.3.8.1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24728" w14:textId="77777777" w:rsidR="00AA2788" w:rsidRPr="008D1247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This sentence is out of place. The requirement needs to be added to MLO subclauses rather than here.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0912A" w14:textId="77777777" w:rsidR="00AA2788" w:rsidRPr="008D1247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As in comment.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2DD3" w14:textId="77777777" w:rsidR="00FB2608" w:rsidRDefault="00FB2608" w:rsidP="00FB260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19C1EE5" w14:textId="3BF4DF68" w:rsidR="00AA2788" w:rsidRPr="00FB2608" w:rsidRDefault="00AA2788" w:rsidP="003F6551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C2B59D2" w14:textId="4A706222" w:rsidR="00FB2608" w:rsidRPr="00FB2608" w:rsidRDefault="00FB2608" w:rsidP="003F6551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2608">
              <w:rPr>
                <w:rFonts w:ascii="Times New Roman" w:hAnsi="Times New Roman" w:cs="Times New Roman"/>
                <w:bCs/>
                <w:sz w:val="16"/>
                <w:szCs w:val="16"/>
              </w:rPr>
              <w:t>The cited sentence was moved to clause 35.3.17</w:t>
            </w:r>
            <w:r w:rsidR="00F64EE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updated based on resolution to other comments.</w:t>
            </w:r>
          </w:p>
          <w:p w14:paraId="33ED9188" w14:textId="53AB3CC3" w:rsidR="00FB2608" w:rsidRPr="00FB2608" w:rsidRDefault="00FB2608" w:rsidP="003F6551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00DC49B" w14:textId="2BAA151C" w:rsidR="00FB2608" w:rsidRPr="008D1247" w:rsidRDefault="00FB2608" w:rsidP="003F6551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as shown in doc 11-21/025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</w:t>
            </w:r>
            <w:r w:rsidR="00B41F3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</w:t>
            </w:r>
            <w:r w:rsidR="00F64EE9">
              <w:rPr>
                <w:rFonts w:ascii="Times New Roman" w:hAnsi="Times New Roman" w:cs="Times New Roman"/>
                <w:b/>
                <w:sz w:val="16"/>
                <w:szCs w:val="16"/>
              </w:rPr>
              <w:t>1096</w:t>
            </w:r>
          </w:p>
        </w:tc>
      </w:tr>
      <w:tr w:rsidR="000577AF" w:rsidRPr="008D1247" w14:paraId="580B2005" w14:textId="77777777" w:rsidTr="00757601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DBE0F" w14:textId="1AD8CFBA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2275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3372" w14:textId="0AA5C620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Michael Montemurro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F68C4" w14:textId="7DBA2299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87.17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0490" w14:textId="0ACBC577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11.1.3.8.1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2EE97" w14:textId="041ACBD3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I'm not even sure what this means. Does AP's belonging to a multiple BSSID set refer to the AP's advertised in a multple BSSID set, or does it refer to APs affiliated with an AP MLD?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7EE60" w14:textId="130A097D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Update the text to refer to APs affiliated with an AP MLD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D3E7" w14:textId="22452F1B" w:rsidR="000577AF" w:rsidRDefault="00885BD1" w:rsidP="000577A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32CE324" w14:textId="77777777" w:rsidR="00AA2788" w:rsidRDefault="00AA2788" w:rsidP="000577A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3863AE8" w14:textId="17B89BDE" w:rsidR="00AA2788" w:rsidRPr="009639DD" w:rsidRDefault="00AA2788" w:rsidP="00AA278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cited text was moved to clause 35.3.17 as a resolution to CID 1096. The text is updated to clarify that </w:t>
            </w:r>
            <w:r w:rsidR="008044D9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 AP MLD can have at most one </w:t>
            </w:r>
            <w:r w:rsidR="00FB26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affiliated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AP </w:t>
            </w:r>
            <w:r w:rsidR="00FB2608">
              <w:rPr>
                <w:rFonts w:ascii="Times New Roman" w:hAnsi="Times New Roman" w:cs="Times New Roman"/>
                <w:bCs/>
                <w:sz w:val="16"/>
                <w:szCs w:val="16"/>
              </w:rPr>
              <w:t>from a multiple BSSID set.</w:t>
            </w:r>
          </w:p>
          <w:p w14:paraId="5F8EC33A" w14:textId="77777777" w:rsidR="00AA2788" w:rsidRPr="009639DD" w:rsidRDefault="00AA2788" w:rsidP="00AA278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2509259" w14:textId="7C5FE5C7" w:rsidR="00885BD1" w:rsidRPr="008D1247" w:rsidRDefault="00AA2788" w:rsidP="00AA278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as shown in doc 11-21/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>0255r</w:t>
            </w:r>
            <w:r w:rsidR="00B41F3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tagged as </w:t>
            </w:r>
            <w:r w:rsidR="000F50BC">
              <w:rPr>
                <w:rFonts w:ascii="Times New Roman" w:hAnsi="Times New Roman" w:cs="Times New Roman"/>
                <w:b/>
                <w:sz w:val="16"/>
                <w:szCs w:val="16"/>
              </w:rPr>
              <w:t>2275</w:t>
            </w:r>
          </w:p>
        </w:tc>
      </w:tr>
      <w:tr w:rsidR="005F0270" w:rsidRPr="008D1247" w14:paraId="093B14B7" w14:textId="77777777" w:rsidTr="00757601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BEE8E" w14:textId="77777777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1095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988D" w14:textId="77777777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Alfred Asterjadhi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82054" w14:textId="77777777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123.63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1ED0" w14:textId="77777777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26.17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40BC5" w14:textId="77777777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Not the right location. This should be a requirement at the MLD level. Move to MLO operation (AP MLD side) and specify that the MLD shall not have affiliated APs of the same co-hosted BSS set.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46839" w14:textId="77777777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As in comment.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1C83" w14:textId="77777777" w:rsidR="005F0270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F35A436" w14:textId="77777777" w:rsidR="005F0270" w:rsidRPr="00FB2608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7E95E31" w14:textId="77777777" w:rsidR="005F0270" w:rsidRPr="00FB2608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2608">
              <w:rPr>
                <w:rFonts w:ascii="Times New Roman" w:hAnsi="Times New Roman" w:cs="Times New Roman"/>
                <w:bCs/>
                <w:sz w:val="16"/>
                <w:szCs w:val="16"/>
              </w:rPr>
              <w:t>The cited sentence was moved to clause 35.3.17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updated based on resolution to other comments.</w:t>
            </w:r>
          </w:p>
          <w:p w14:paraId="7ECF6EF0" w14:textId="77777777" w:rsidR="005F0270" w:rsidRPr="00FB2608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6DFF807" w14:textId="2130882A" w:rsidR="005F0270" w:rsidRPr="008D1247" w:rsidRDefault="005F0270" w:rsidP="003F6551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as shown in doc 11-21/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>0255r</w:t>
            </w:r>
            <w:r w:rsidR="00B41F3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tagged as 1095</w:t>
            </w:r>
          </w:p>
        </w:tc>
      </w:tr>
      <w:tr w:rsidR="000577AF" w:rsidRPr="008D1247" w14:paraId="2DE9E3CF" w14:textId="77777777" w:rsidTr="00757601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2E895" w14:textId="5D53CA09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2292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66C" w14:textId="727AA9DD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Michael Montemurro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D5337" w14:textId="4B124DDF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123.62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20B2" w14:textId="62990987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26.17.7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943F3" w14:textId="6C8C6490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This text makes no sense. Does it mean "affiliated APs belonging"? Looking at 26.17.6 in P802.11ax D8.0, I'm not exactly sure how to fix it.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0A1B7" w14:textId="60FAD901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Perhaps change the cited sentence to  "Affiliated APs of an AP MLD that belong to the same co-hosted BSSID shall not be affiliated with an AP MLD."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DDD6" w14:textId="77777777" w:rsidR="000F50BC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30A25D3" w14:textId="77777777" w:rsidR="000F50BC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759C347" w14:textId="1A00C2B5" w:rsidR="000F50BC" w:rsidRPr="009639DD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cited text was moved to clause 35.3.17 as a resolution to CID 1095. The text is updated to clarify that an AP MLD can have at most one affiliated AP from a co-hosted BSSID set.</w:t>
            </w:r>
          </w:p>
          <w:p w14:paraId="09A55A68" w14:textId="77777777" w:rsidR="000F50BC" w:rsidRPr="009639DD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4C89430" w14:textId="212E8A7A" w:rsidR="000577AF" w:rsidRPr="008D1247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as shown in doc 11-21/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>0255r</w:t>
            </w:r>
            <w:r w:rsidR="00B41F3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tagged as 2292</w:t>
            </w:r>
          </w:p>
        </w:tc>
      </w:tr>
      <w:tr w:rsidR="000577AF" w:rsidRPr="008D1247" w14:paraId="00F91753" w14:textId="77777777" w:rsidTr="00757601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D8280" w14:textId="66D37805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2540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52AD" w14:textId="59B05804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Robert Stacey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7929" w14:textId="184245DF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123.62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EA38" w14:textId="240F6F9D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26.17.7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E3564" w14:textId="1263DC66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Inappropriate passive statement. Normative statements must identify the implementation.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32F5E" w14:textId="1C0AF126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Change to "An AP that belongs to a co-hosted BSSID set shall not be an affiliated AP in an AP MLD if another affiliated AP in the AP MLD is already present in the co-hosted BSSID set."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EBF2" w14:textId="77777777" w:rsidR="000F50BC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6718ED0" w14:textId="77777777" w:rsidR="000F50BC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D808A9F" w14:textId="607D2C22" w:rsidR="000F50BC" w:rsidRPr="009639DD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cited text was moved to clause 35.3.17 as a resolution to CID 1095. The text is updated to clarify that an AP MLD can have at most one affiliated AP from a co-hosted BSSID set.</w:t>
            </w:r>
          </w:p>
          <w:p w14:paraId="1752AD10" w14:textId="77777777" w:rsidR="000F50BC" w:rsidRPr="009639DD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EAD1485" w14:textId="6F0F41C9" w:rsidR="000577AF" w:rsidRPr="008D1247" w:rsidRDefault="000F50BC" w:rsidP="000F50B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as shown in doc 11-21/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>0255r</w:t>
            </w:r>
            <w:r w:rsidR="00B41F3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908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tagged as 2540</w:t>
            </w:r>
          </w:p>
        </w:tc>
      </w:tr>
      <w:tr w:rsidR="000577AF" w:rsidRPr="008D1247" w14:paraId="34A14290" w14:textId="77777777" w:rsidTr="00757601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A9829" w14:textId="7EA71DA1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1819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2CFE" w14:textId="6C28B0BB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James Yee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6ECC8" w14:textId="235E468E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146.25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8CB3" w14:textId="726B67E3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35.3.17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072E9" w14:textId="7099294C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Not sure if a "standalone AP" is well defined.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54437" w14:textId="3ED24F1B" w:rsidR="000577AF" w:rsidRPr="008D1247" w:rsidRDefault="000577AF" w:rsidP="000577AF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1247">
              <w:rPr>
                <w:rFonts w:ascii="Times New Roman" w:hAnsi="Times New Roman" w:cs="Times New Roman"/>
                <w:sz w:val="16"/>
                <w:szCs w:val="16"/>
              </w:rPr>
              <w:t>Clarify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9B80" w14:textId="77777777" w:rsidR="00790834" w:rsidRDefault="00790834" w:rsidP="00790834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2235012" w14:textId="77777777" w:rsidR="00790834" w:rsidRDefault="00790834" w:rsidP="00790834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FC3A2D1" w14:textId="2CFFE12D" w:rsidR="00790834" w:rsidRPr="009639DD" w:rsidRDefault="00790834" w:rsidP="00790834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Deleted the term standalone AP</w:t>
            </w:r>
          </w:p>
          <w:p w14:paraId="0F4A3BCB" w14:textId="77777777" w:rsidR="00790834" w:rsidRPr="009639DD" w:rsidRDefault="00790834" w:rsidP="00790834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0A9FED0" w14:textId="547ED1F8" w:rsidR="000577AF" w:rsidRPr="008D1247" w:rsidRDefault="00790834" w:rsidP="00790834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as shown in doc 11-21/0255r</w:t>
            </w:r>
            <w:r w:rsidR="00B41F3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1819</w:t>
            </w:r>
          </w:p>
        </w:tc>
      </w:tr>
    </w:tbl>
    <w:p w14:paraId="4F45DFCF" w14:textId="3AECEE6E" w:rsidR="00937E0B" w:rsidRDefault="00937E0B">
      <w:pPr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>
        <w:rPr>
          <w:rFonts w:ascii="Arial" w:hAnsi="Arial" w:cs="Arial"/>
          <w:b/>
          <w:bCs/>
        </w:rPr>
        <w:br w:type="page"/>
      </w:r>
    </w:p>
    <w:p w14:paraId="6ADB11A9" w14:textId="05003AC2" w:rsidR="005A78C5" w:rsidRPr="00A45307" w:rsidRDefault="005A78C5" w:rsidP="005A78C5">
      <w:pPr>
        <w:rPr>
          <w:rFonts w:ascii="Times New Roman" w:hAnsi="Times New Roman" w:cs="Times New Roman"/>
          <w:b/>
          <w:i/>
          <w:iCs/>
        </w:rPr>
      </w:pPr>
      <w:r w:rsidRPr="00A45307">
        <w:rPr>
          <w:rFonts w:ascii="Times New Roman" w:hAnsi="Times New Roman" w:cs="Times New Roman"/>
          <w:b/>
          <w:i/>
          <w:iCs/>
          <w:highlight w:val="yellow"/>
        </w:rPr>
        <w:lastRenderedPageBreak/>
        <w:t xml:space="preserve">TGbe editor: Please note Baseline </w:t>
      </w:r>
      <w:r w:rsidR="00853BE6" w:rsidRPr="00A45307">
        <w:rPr>
          <w:rFonts w:ascii="Times New Roman" w:hAnsi="Times New Roman" w:cs="Times New Roman"/>
          <w:b/>
          <w:i/>
          <w:iCs/>
          <w:highlight w:val="yellow"/>
        </w:rPr>
        <w:t>is</w:t>
      </w:r>
      <w:r w:rsidRPr="00A45307">
        <w:rPr>
          <w:rFonts w:ascii="Times New Roman" w:hAnsi="Times New Roman" w:cs="Times New Roman"/>
          <w:b/>
          <w:i/>
          <w:iCs/>
          <w:highlight w:val="yellow"/>
        </w:rPr>
        <w:t xml:space="preserve"> 11be D0.4.</w:t>
      </w:r>
    </w:p>
    <w:p w14:paraId="02B2C4DC" w14:textId="77777777" w:rsidR="0099271F" w:rsidRDefault="0099271F" w:rsidP="0099271F">
      <w:pPr>
        <w:pStyle w:val="SP1277840"/>
        <w:spacing w:before="240" w:after="240"/>
        <w:rPr>
          <w:color w:val="000000"/>
          <w:sz w:val="20"/>
          <w:szCs w:val="20"/>
        </w:rPr>
      </w:pPr>
      <w:r>
        <w:rPr>
          <w:rStyle w:val="SC12323600"/>
        </w:rPr>
        <w:t>11.1.3.8 Multiple BSSID procedure</w:t>
      </w:r>
    </w:p>
    <w:p w14:paraId="7F759DBA" w14:textId="1F36CCBE" w:rsidR="00937E0B" w:rsidRDefault="0099271F" w:rsidP="0099271F">
      <w:pPr>
        <w:pStyle w:val="T"/>
        <w:spacing w:after="0" w:line="240" w:lineRule="auto"/>
        <w:rPr>
          <w:rFonts w:ascii="Arial" w:hAnsi="Arial" w:cs="Arial"/>
          <w:b/>
          <w:bCs/>
        </w:rPr>
      </w:pPr>
      <w:r>
        <w:rPr>
          <w:rStyle w:val="SC12323600"/>
        </w:rPr>
        <w:t>11.1.3.8.1 General</w:t>
      </w:r>
    </w:p>
    <w:p w14:paraId="154636BE" w14:textId="03B50E4E" w:rsidR="00DD1745" w:rsidRDefault="00DD1745" w:rsidP="00DD1745">
      <w:pPr>
        <w:autoSpaceDE w:val="0"/>
        <w:autoSpaceDN w:val="0"/>
        <w:adjustRightInd w:val="0"/>
        <w:spacing w:before="1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B56AC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TGbe editor: Please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update the following paragraph in this subclause as shown below</w:t>
      </w:r>
      <w:r w:rsidRPr="00B56AC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: </w:t>
      </w:r>
    </w:p>
    <w:p w14:paraId="13875AE4" w14:textId="7DFF6CB2" w:rsidR="00937E0B" w:rsidDel="00BD6068" w:rsidRDefault="004C3BA7" w:rsidP="0099271F">
      <w:pPr>
        <w:pStyle w:val="T"/>
        <w:spacing w:after="0" w:line="240" w:lineRule="auto"/>
        <w:rPr>
          <w:del w:id="1" w:author="Abhishek Patil" w:date="2021-03-20T16:08:00Z"/>
          <w:rFonts w:ascii="Arial" w:hAnsi="Arial" w:cs="Arial"/>
          <w:b/>
          <w:bCs/>
        </w:rPr>
      </w:pPr>
      <w:r w:rsidRPr="000D0FE2">
        <w:rPr>
          <w:sz w:val="16"/>
          <w:szCs w:val="16"/>
          <w:highlight w:val="yellow"/>
        </w:rPr>
        <w:t xml:space="preserve">[CID </w:t>
      </w:r>
      <w:r>
        <w:rPr>
          <w:sz w:val="16"/>
          <w:szCs w:val="16"/>
          <w:highlight w:val="yellow"/>
        </w:rPr>
        <w:t>1096]</w:t>
      </w:r>
      <w:del w:id="2" w:author="Abhishek Patil" w:date="2021-03-20T16:08:00Z">
        <w:r w:rsidR="0099271F" w:rsidRPr="0099271F" w:rsidDel="00BD6068">
          <w:rPr>
            <w:w w:val="100"/>
          </w:rPr>
          <w:delText>APs belonging to the same multiple BSSID set shall not be part of the same AP MLD.</w:delText>
        </w:r>
      </w:del>
    </w:p>
    <w:p w14:paraId="00C57531" w14:textId="6E21952E" w:rsidR="00937E0B" w:rsidRDefault="007620A0" w:rsidP="007620A0">
      <w:pPr>
        <w:autoSpaceDE w:val="0"/>
        <w:autoSpaceDN w:val="0"/>
        <w:adjustRightInd w:val="0"/>
        <w:spacing w:before="360"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C144058"/>
        </w:rPr>
        <w:t>26.17.7 Co-hosted BSSID set</w:t>
      </w:r>
    </w:p>
    <w:p w14:paraId="4F6F90FC" w14:textId="77777777" w:rsidR="00DD1745" w:rsidRDefault="00DD1745" w:rsidP="00DD1745">
      <w:pPr>
        <w:autoSpaceDE w:val="0"/>
        <w:autoSpaceDN w:val="0"/>
        <w:adjustRightInd w:val="0"/>
        <w:spacing w:before="1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B56AC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TGbe editor: Please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update the following paragraph in this subclause as shown below</w:t>
      </w:r>
      <w:r w:rsidRPr="00B56AC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: </w:t>
      </w:r>
    </w:p>
    <w:p w14:paraId="0BD1D6C3" w14:textId="4AAD360B" w:rsidR="007620A0" w:rsidRPr="00937E0B" w:rsidDel="00BD6068" w:rsidRDefault="004C3BA7" w:rsidP="00DD1745">
      <w:pPr>
        <w:autoSpaceDE w:val="0"/>
        <w:autoSpaceDN w:val="0"/>
        <w:adjustRightInd w:val="0"/>
        <w:spacing w:before="160" w:line="240" w:lineRule="auto"/>
        <w:rPr>
          <w:del w:id="3" w:author="Abhishek Patil" w:date="2021-03-20T16:08:00Z"/>
          <w:rFonts w:ascii="Times New Roman" w:hAnsi="Times New Roman" w:cs="Times New Roman"/>
          <w:color w:val="000000"/>
          <w:sz w:val="24"/>
          <w:szCs w:val="24"/>
        </w:rPr>
      </w:pPr>
      <w:r w:rsidRPr="000D0FE2"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 xml:space="preserve">[CID </w:t>
      </w:r>
      <w:r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>1095]</w:t>
      </w:r>
      <w:del w:id="4" w:author="Abhishek Patil" w:date="2021-03-20T16:08:00Z">
        <w:r w:rsidR="007620A0" w:rsidRPr="007620A0" w:rsidDel="00BD6068">
          <w:rPr>
            <w:rFonts w:ascii="Times New Roman" w:hAnsi="Times New Roman" w:cs="Times New Roman"/>
            <w:color w:val="000000"/>
            <w:sz w:val="20"/>
            <w:szCs w:val="20"/>
            <w:u w:val="single"/>
          </w:rPr>
          <w:delText>APs belonging to the same co-hosted BSSID set shall not be part of the same AP MLD.</w:delText>
        </w:r>
      </w:del>
    </w:p>
    <w:p w14:paraId="6D86363E" w14:textId="77777777" w:rsidR="007620A0" w:rsidRDefault="007620A0" w:rsidP="00DE643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2D7D84" w14:textId="3495AFCE" w:rsidR="00937E0B" w:rsidRPr="00937E0B" w:rsidRDefault="00DE643F" w:rsidP="00DE643F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643F">
        <w:rPr>
          <w:rFonts w:ascii="Arial" w:hAnsi="Arial" w:cs="Arial"/>
          <w:b/>
          <w:bCs/>
          <w:color w:val="000000"/>
          <w:sz w:val="20"/>
          <w:szCs w:val="20"/>
        </w:rPr>
        <w:t>35.3.17 Multi-BSSID</w:t>
      </w:r>
    </w:p>
    <w:p w14:paraId="0D970595" w14:textId="77777777" w:rsidR="00DD1745" w:rsidRDefault="00DD1745" w:rsidP="00DD1745">
      <w:pPr>
        <w:autoSpaceDE w:val="0"/>
        <w:autoSpaceDN w:val="0"/>
        <w:adjustRightInd w:val="0"/>
        <w:spacing w:before="1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B56AC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TGbe editor: Please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update the following paragraph in this subclause as shown below</w:t>
      </w:r>
      <w:r w:rsidRPr="00B56AC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: </w:t>
      </w:r>
    </w:p>
    <w:p w14:paraId="04950D5F" w14:textId="16FEE50B" w:rsidR="0023291F" w:rsidRDefault="004C3BA7" w:rsidP="00937E0B">
      <w:pPr>
        <w:autoSpaceDE w:val="0"/>
        <w:autoSpaceDN w:val="0"/>
        <w:adjustRightInd w:val="0"/>
        <w:spacing w:before="240" w:after="0" w:line="240" w:lineRule="auto"/>
        <w:jc w:val="both"/>
        <w:rPr>
          <w:ins w:id="5" w:author="Abhishek Patil" w:date="2021-03-20T16:11:00Z"/>
          <w:rFonts w:ascii="Times New Roman" w:hAnsi="Times New Roman" w:cs="Times New Roman"/>
          <w:color w:val="000000"/>
          <w:sz w:val="20"/>
          <w:szCs w:val="20"/>
        </w:rPr>
      </w:pPr>
      <w:r w:rsidRPr="000D0FE2"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 xml:space="preserve">[CID </w:t>
      </w:r>
      <w:r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>1096, 2275]</w:t>
      </w:r>
      <w:ins w:id="6" w:author="Abhishek Patil" w:date="2021-03-20T16:11:00Z">
        <w:r w:rsidR="0023291F">
          <w:rPr>
            <w:rFonts w:ascii="Times New Roman" w:hAnsi="Times New Roman" w:cs="Times New Roman"/>
            <w:color w:val="000000"/>
            <w:sz w:val="20"/>
            <w:szCs w:val="20"/>
          </w:rPr>
          <w:t xml:space="preserve">An AP MLD </w:t>
        </w:r>
      </w:ins>
      <w:ins w:id="7" w:author="Abhishek Patil" w:date="2021-03-20T17:17:00Z">
        <w:r w:rsidR="006278F7">
          <w:rPr>
            <w:rFonts w:ascii="Times New Roman" w:hAnsi="Times New Roman" w:cs="Times New Roman"/>
            <w:color w:val="000000"/>
            <w:sz w:val="20"/>
            <w:szCs w:val="20"/>
          </w:rPr>
          <w:t xml:space="preserve">shall not have more than one </w:t>
        </w:r>
      </w:ins>
      <w:ins w:id="8" w:author="Abhishek Patil" w:date="2021-03-21T13:48:00Z">
        <w:r w:rsidR="007F13BB">
          <w:rPr>
            <w:rFonts w:ascii="Times New Roman" w:hAnsi="Times New Roman" w:cs="Times New Roman"/>
            <w:color w:val="000000"/>
            <w:sz w:val="20"/>
            <w:szCs w:val="20"/>
          </w:rPr>
          <w:t xml:space="preserve">affiliated </w:t>
        </w:r>
      </w:ins>
      <w:ins w:id="9" w:author="Abhishek Patil" w:date="2021-03-20T17:17:00Z">
        <w:r w:rsidR="006278F7">
          <w:rPr>
            <w:rFonts w:ascii="Times New Roman" w:hAnsi="Times New Roman" w:cs="Times New Roman"/>
            <w:color w:val="000000"/>
            <w:sz w:val="20"/>
            <w:szCs w:val="20"/>
          </w:rPr>
          <w:t>AP</w:t>
        </w:r>
      </w:ins>
      <w:ins w:id="10" w:author="Abhishek Patil" w:date="2021-03-28T16:41:00Z">
        <w:r w:rsidR="00100A0E">
          <w:rPr>
            <w:rFonts w:ascii="Times New Roman" w:hAnsi="Times New Roman" w:cs="Times New Roman"/>
            <w:color w:val="000000"/>
            <w:sz w:val="20"/>
            <w:szCs w:val="20"/>
          </w:rPr>
          <w:t xml:space="preserve"> amongst AP</w:t>
        </w:r>
      </w:ins>
      <w:ins w:id="11" w:author="Abhishek Patil" w:date="2021-03-21T13:48:00Z">
        <w:r w:rsidR="007F13BB">
          <w:rPr>
            <w:rFonts w:ascii="Times New Roman" w:hAnsi="Times New Roman" w:cs="Times New Roman"/>
            <w:color w:val="000000"/>
            <w:sz w:val="20"/>
            <w:szCs w:val="20"/>
          </w:rPr>
          <w:t>s</w:t>
        </w:r>
      </w:ins>
      <w:ins w:id="12" w:author="Abhishek Patil" w:date="2021-03-20T17:17:00Z">
        <w:r w:rsidR="006278F7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13" w:author="Abhishek Patil" w:date="2021-03-21T13:48:00Z">
        <w:r w:rsidR="007F13BB">
          <w:rPr>
            <w:rFonts w:ascii="Times New Roman" w:hAnsi="Times New Roman" w:cs="Times New Roman"/>
            <w:color w:val="000000"/>
            <w:sz w:val="20"/>
            <w:szCs w:val="20"/>
          </w:rPr>
          <w:t>that are members of the</w:t>
        </w:r>
      </w:ins>
      <w:ins w:id="14" w:author="Abhishek Patil" w:date="2021-03-20T17:17:00Z">
        <w:r w:rsidR="00814B18">
          <w:rPr>
            <w:rFonts w:ascii="Times New Roman" w:hAnsi="Times New Roman" w:cs="Times New Roman"/>
            <w:color w:val="000000"/>
            <w:sz w:val="20"/>
            <w:szCs w:val="20"/>
          </w:rPr>
          <w:t xml:space="preserve"> same</w:t>
        </w:r>
      </w:ins>
      <w:ins w:id="15" w:author="Abhishek Patil" w:date="2021-03-20T16:11:00Z">
        <w:r w:rsidR="0023291F">
          <w:rPr>
            <w:rFonts w:ascii="Times New Roman" w:hAnsi="Times New Roman" w:cs="Times New Roman"/>
            <w:color w:val="000000"/>
            <w:sz w:val="20"/>
            <w:szCs w:val="20"/>
          </w:rPr>
          <w:t xml:space="preserve"> multiple BSSID set.</w:t>
        </w:r>
      </w:ins>
    </w:p>
    <w:p w14:paraId="38B8F84B" w14:textId="636BF18F" w:rsidR="00814B18" w:rsidRDefault="004C3BA7" w:rsidP="00814B18">
      <w:pPr>
        <w:autoSpaceDE w:val="0"/>
        <w:autoSpaceDN w:val="0"/>
        <w:adjustRightInd w:val="0"/>
        <w:spacing w:before="240" w:after="0" w:line="240" w:lineRule="auto"/>
        <w:jc w:val="both"/>
        <w:rPr>
          <w:ins w:id="16" w:author="Abhishek Patil" w:date="2021-03-20T17:18:00Z"/>
          <w:rFonts w:ascii="Times New Roman" w:hAnsi="Times New Roman" w:cs="Times New Roman"/>
          <w:color w:val="000000"/>
          <w:sz w:val="20"/>
          <w:szCs w:val="20"/>
        </w:rPr>
      </w:pPr>
      <w:r w:rsidRPr="000D0FE2"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 xml:space="preserve">[CID </w:t>
      </w:r>
      <w:r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>1095, 2292, 2540]</w:t>
      </w:r>
      <w:ins w:id="17" w:author="Abhishek Patil" w:date="2021-03-20T17:18:00Z">
        <w:r w:rsidR="00814B18">
          <w:rPr>
            <w:rFonts w:ascii="Times New Roman" w:hAnsi="Times New Roman" w:cs="Times New Roman"/>
            <w:color w:val="000000"/>
            <w:sz w:val="20"/>
            <w:szCs w:val="20"/>
          </w:rPr>
          <w:t xml:space="preserve">An AP MLD shall not have more than </w:t>
        </w:r>
      </w:ins>
      <w:ins w:id="18" w:author="Abhishek Patil" w:date="2021-03-28T16:31:00Z">
        <w:r w:rsidR="00732C13">
          <w:rPr>
            <w:rFonts w:ascii="Times New Roman" w:hAnsi="Times New Roman" w:cs="Times New Roman"/>
            <w:color w:val="000000"/>
            <w:sz w:val="20"/>
            <w:szCs w:val="20"/>
          </w:rPr>
          <w:t xml:space="preserve">one </w:t>
        </w:r>
      </w:ins>
      <w:ins w:id="19" w:author="Abhishek Patil" w:date="2021-03-21T13:49:00Z">
        <w:r w:rsidR="00B45958">
          <w:rPr>
            <w:rFonts w:ascii="Times New Roman" w:hAnsi="Times New Roman" w:cs="Times New Roman"/>
            <w:color w:val="000000"/>
            <w:sz w:val="20"/>
            <w:szCs w:val="20"/>
          </w:rPr>
          <w:t>affiliated</w:t>
        </w:r>
      </w:ins>
      <w:ins w:id="20" w:author="Abhishek Patil" w:date="2021-03-20T17:18:00Z">
        <w:r w:rsidR="00814B18">
          <w:rPr>
            <w:rFonts w:ascii="Times New Roman" w:hAnsi="Times New Roman" w:cs="Times New Roman"/>
            <w:color w:val="000000"/>
            <w:sz w:val="20"/>
            <w:szCs w:val="20"/>
          </w:rPr>
          <w:t xml:space="preserve"> AP</w:t>
        </w:r>
      </w:ins>
      <w:ins w:id="21" w:author="Abhishek Patil" w:date="2021-03-28T16:44:00Z">
        <w:r w:rsidR="00E73684">
          <w:rPr>
            <w:rFonts w:ascii="Times New Roman" w:hAnsi="Times New Roman" w:cs="Times New Roman"/>
            <w:color w:val="000000"/>
            <w:sz w:val="20"/>
            <w:szCs w:val="20"/>
          </w:rPr>
          <w:t xml:space="preserve"> amongst AP</w:t>
        </w:r>
      </w:ins>
      <w:ins w:id="22" w:author="Abhishek Patil" w:date="2021-03-21T13:49:00Z">
        <w:r w:rsidR="00B45958">
          <w:rPr>
            <w:rFonts w:ascii="Times New Roman" w:hAnsi="Times New Roman" w:cs="Times New Roman"/>
            <w:color w:val="000000"/>
            <w:sz w:val="20"/>
            <w:szCs w:val="20"/>
          </w:rPr>
          <w:t xml:space="preserve">s that are members of the same </w:t>
        </w:r>
      </w:ins>
      <w:ins w:id="23" w:author="Abhishek Patil" w:date="2021-03-20T17:18:00Z">
        <w:r w:rsidR="00814B18">
          <w:rPr>
            <w:rFonts w:ascii="Times New Roman" w:hAnsi="Times New Roman" w:cs="Times New Roman"/>
            <w:color w:val="000000"/>
            <w:sz w:val="20"/>
            <w:szCs w:val="20"/>
          </w:rPr>
          <w:t>co-hosted BSSID set.</w:t>
        </w:r>
      </w:ins>
    </w:p>
    <w:p w14:paraId="16350AF2" w14:textId="18C6C1B1" w:rsidR="00937E0B" w:rsidRPr="00937E0B" w:rsidRDefault="004C3BA7" w:rsidP="00E13EE9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D0FE2"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 xml:space="preserve">[CID </w:t>
      </w:r>
      <w:r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>1819]</w:t>
      </w:r>
      <w:r w:rsidR="00937E0B" w:rsidRPr="00937E0B">
        <w:rPr>
          <w:rFonts w:ascii="Times New Roman" w:hAnsi="Times New Roman" w:cs="Times New Roman"/>
          <w:color w:val="000000"/>
          <w:sz w:val="20"/>
          <w:szCs w:val="20"/>
        </w:rPr>
        <w:t xml:space="preserve">Each AP affiliated with an MLD shall be independently configured to operate as a transmitted or </w:t>
      </w:r>
      <w:ins w:id="24" w:author="Abhishek Patil" w:date="2021-03-20T17:14:00Z">
        <w:r w:rsidR="00685A1A">
          <w:rPr>
            <w:rFonts w:ascii="Times New Roman" w:hAnsi="Times New Roman" w:cs="Times New Roman"/>
            <w:color w:val="000000"/>
            <w:sz w:val="20"/>
            <w:szCs w:val="20"/>
          </w:rPr>
          <w:t xml:space="preserve">as a </w:t>
        </w:r>
      </w:ins>
      <w:r w:rsidR="00937E0B" w:rsidRPr="00937E0B">
        <w:rPr>
          <w:rFonts w:ascii="Times New Roman" w:hAnsi="Times New Roman" w:cs="Times New Roman"/>
          <w:color w:val="000000"/>
          <w:sz w:val="20"/>
          <w:szCs w:val="20"/>
        </w:rPr>
        <w:t xml:space="preserve">nontransmitted BSSID </w:t>
      </w:r>
      <w:del w:id="25" w:author="Abhishek Patil" w:date="2021-03-20T17:14:00Z">
        <w:r w:rsidR="00937E0B" w:rsidRPr="00937E0B" w:rsidDel="00685A1A">
          <w:rPr>
            <w:rFonts w:ascii="Times New Roman" w:hAnsi="Times New Roman" w:cs="Times New Roman"/>
            <w:color w:val="000000"/>
            <w:sz w:val="20"/>
            <w:szCs w:val="20"/>
          </w:rPr>
          <w:delText xml:space="preserve">of </w:delText>
        </w:r>
      </w:del>
      <w:ins w:id="26" w:author="Abhishek Patil" w:date="2021-03-20T17:14:00Z">
        <w:r w:rsidR="00685A1A">
          <w:rPr>
            <w:rFonts w:ascii="Times New Roman" w:hAnsi="Times New Roman" w:cs="Times New Roman"/>
            <w:color w:val="000000"/>
            <w:sz w:val="20"/>
            <w:szCs w:val="20"/>
          </w:rPr>
          <w:t>in</w:t>
        </w:r>
        <w:r w:rsidR="00685A1A" w:rsidRPr="00937E0B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937E0B" w:rsidRPr="00937E0B">
        <w:rPr>
          <w:rFonts w:ascii="Times New Roman" w:hAnsi="Times New Roman" w:cs="Times New Roman"/>
          <w:color w:val="000000"/>
          <w:sz w:val="20"/>
          <w:szCs w:val="20"/>
        </w:rPr>
        <w:t xml:space="preserve">a multiple BSSID set, or as an AP belonging to a co-hosted BSSID set, or as a </w:t>
      </w:r>
      <w:del w:id="27" w:author="Abhishek Patil" w:date="2021-03-20T17:15:00Z">
        <w:r w:rsidR="00937E0B" w:rsidRPr="00937E0B" w:rsidDel="004D19BB">
          <w:rPr>
            <w:rFonts w:ascii="Times New Roman" w:hAnsi="Times New Roman" w:cs="Times New Roman"/>
            <w:color w:val="000000"/>
            <w:sz w:val="20"/>
            <w:szCs w:val="20"/>
          </w:rPr>
          <w:delText xml:space="preserve">standalone </w:delText>
        </w:r>
      </w:del>
      <w:ins w:id="28" w:author="Abhishek Patil" w:date="2021-03-20T17:15:00Z">
        <w:r w:rsidR="004D19BB">
          <w:rPr>
            <w:rFonts w:ascii="Times New Roman" w:hAnsi="Times New Roman" w:cs="Times New Roman"/>
            <w:color w:val="000000"/>
            <w:sz w:val="20"/>
            <w:szCs w:val="20"/>
          </w:rPr>
          <w:t>an</w:t>
        </w:r>
        <w:r w:rsidR="004D19BB" w:rsidRPr="00937E0B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937E0B" w:rsidRPr="00937E0B">
        <w:rPr>
          <w:rFonts w:ascii="Times New Roman" w:hAnsi="Times New Roman" w:cs="Times New Roman"/>
          <w:color w:val="000000"/>
          <w:sz w:val="20"/>
          <w:szCs w:val="20"/>
        </w:rPr>
        <w:t xml:space="preserve">AP that is not part of either a multiple BSSID set or </w:t>
      </w:r>
      <w:ins w:id="29" w:author="Abhishek Patil" w:date="2021-03-28T16:56:00Z">
        <w:r w:rsidR="00E13EE9">
          <w:rPr>
            <w:rFonts w:ascii="Times New Roman" w:hAnsi="Times New Roman" w:cs="Times New Roman"/>
            <w:color w:val="000000"/>
            <w:sz w:val="20"/>
            <w:szCs w:val="20"/>
          </w:rPr>
          <w:t xml:space="preserve">a </w:t>
        </w:r>
      </w:ins>
      <w:r w:rsidR="00937E0B" w:rsidRPr="00937E0B">
        <w:rPr>
          <w:rFonts w:ascii="Times New Roman" w:hAnsi="Times New Roman" w:cs="Times New Roman"/>
          <w:color w:val="000000"/>
          <w:sz w:val="20"/>
          <w:szCs w:val="20"/>
        </w:rPr>
        <w:t>co-hosted BSSID set. Annex AA provides example configurations.</w:t>
      </w:r>
    </w:p>
    <w:sectPr w:rsidR="00937E0B" w:rsidRPr="00937E0B" w:rsidSect="006D4666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8A7B7" w14:textId="77777777" w:rsidR="005A321C" w:rsidRDefault="005A321C">
      <w:pPr>
        <w:spacing w:after="0" w:line="240" w:lineRule="auto"/>
      </w:pPr>
      <w:r>
        <w:separator/>
      </w:r>
    </w:p>
  </w:endnote>
  <w:endnote w:type="continuationSeparator" w:id="0">
    <w:p w14:paraId="198BC263" w14:textId="77777777" w:rsidR="005A321C" w:rsidRDefault="005A321C">
      <w:pPr>
        <w:spacing w:after="0" w:line="240" w:lineRule="auto"/>
      </w:pPr>
      <w:r>
        <w:continuationSeparator/>
      </w:r>
    </w:p>
  </w:endnote>
  <w:endnote w:type="continuationNotice" w:id="1">
    <w:p w14:paraId="0510BBBC" w14:textId="77777777" w:rsidR="005A321C" w:rsidRDefault="005A32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5630D671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6F6E8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  <w:p w14:paraId="19EBCC28" w14:textId="77777777" w:rsidR="00543FFE" w:rsidRDefault="00543F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7D20C8DA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6F6E8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A35A4" w14:textId="77777777" w:rsidR="005A321C" w:rsidRDefault="005A321C">
      <w:pPr>
        <w:spacing w:after="0" w:line="240" w:lineRule="auto"/>
      </w:pPr>
      <w:r>
        <w:separator/>
      </w:r>
    </w:p>
  </w:footnote>
  <w:footnote w:type="continuationSeparator" w:id="0">
    <w:p w14:paraId="7556DD9E" w14:textId="77777777" w:rsidR="005A321C" w:rsidRDefault="005A321C">
      <w:pPr>
        <w:spacing w:after="0" w:line="240" w:lineRule="auto"/>
      </w:pPr>
      <w:r>
        <w:continuationSeparator/>
      </w:r>
    </w:p>
  </w:footnote>
  <w:footnote w:type="continuationNotice" w:id="1">
    <w:p w14:paraId="0E9282EB" w14:textId="77777777" w:rsidR="005A321C" w:rsidRDefault="005A32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41C71850" w:rsidR="00BF026D" w:rsidRPr="002D636E" w:rsidRDefault="002F525A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21/0255r</w:t>
    </w:r>
    <w:r w:rsidR="00B41F3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2D2B7F1A" w:rsidR="00BF026D" w:rsidRPr="00DE6B44" w:rsidRDefault="002F525A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BF026D">
      <w:rPr>
        <w:rFonts w:ascii="Times New Roman" w:eastAsia="Malgun Gothic" w:hAnsi="Times New Roman" w:cs="Times New Roman"/>
        <w:b/>
        <w:sz w:val="28"/>
        <w:szCs w:val="20"/>
      </w:rPr>
      <w:t xml:space="preserve"> 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</w:rPr>
      <w:t>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/02</w:t>
    </w:r>
    <w:r w:rsidR="00EA365F">
      <w:rPr>
        <w:rFonts w:ascii="Times New Roman" w:eastAsia="Malgun Gothic" w:hAnsi="Times New Roman" w:cs="Times New Roman"/>
        <w:b/>
        <w:sz w:val="28"/>
        <w:szCs w:val="20"/>
        <w:lang w:val="en-GB"/>
      </w:rPr>
      <w:t>5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5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B41F3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3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D75F4"/>
    <w:multiLevelType w:val="hybridMultilevel"/>
    <w:tmpl w:val="BDDC1E9A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65765"/>
    <w:multiLevelType w:val="hybridMultilevel"/>
    <w:tmpl w:val="EE3AC06C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11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6"/>
  </w:num>
  <w:num w:numId="28">
    <w:abstractNumId w:val="8"/>
  </w:num>
  <w:num w:numId="29">
    <w:abstractNumId w:val="2"/>
  </w:num>
  <w:num w:numId="30">
    <w:abstractNumId w:val="1"/>
  </w:num>
  <w:num w:numId="31">
    <w:abstractNumId w:val="10"/>
  </w:num>
  <w:num w:numId="32">
    <w:abstractNumId w:val="3"/>
  </w:num>
  <w:num w:numId="33">
    <w:abstractNumId w:val="4"/>
  </w:num>
  <w:num w:numId="34">
    <w:abstractNumId w:val="5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109D"/>
    <w:rsid w:val="0000137F"/>
    <w:rsid w:val="00001A6D"/>
    <w:rsid w:val="00001B0E"/>
    <w:rsid w:val="00001C13"/>
    <w:rsid w:val="00001D4E"/>
    <w:rsid w:val="000021B7"/>
    <w:rsid w:val="00002965"/>
    <w:rsid w:val="00002B02"/>
    <w:rsid w:val="00002CEE"/>
    <w:rsid w:val="0000346E"/>
    <w:rsid w:val="0000349F"/>
    <w:rsid w:val="000034E7"/>
    <w:rsid w:val="0000376B"/>
    <w:rsid w:val="00003A8D"/>
    <w:rsid w:val="00003CFF"/>
    <w:rsid w:val="00003E0E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106A0"/>
    <w:rsid w:val="00010861"/>
    <w:rsid w:val="00010AB4"/>
    <w:rsid w:val="0001100D"/>
    <w:rsid w:val="00011A2D"/>
    <w:rsid w:val="00011B1D"/>
    <w:rsid w:val="00011C44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96"/>
    <w:rsid w:val="00014BBF"/>
    <w:rsid w:val="00014BFB"/>
    <w:rsid w:val="00014CBC"/>
    <w:rsid w:val="000150F3"/>
    <w:rsid w:val="00015246"/>
    <w:rsid w:val="00015333"/>
    <w:rsid w:val="0001563D"/>
    <w:rsid w:val="000159D0"/>
    <w:rsid w:val="00015B87"/>
    <w:rsid w:val="00015D87"/>
    <w:rsid w:val="0001601C"/>
    <w:rsid w:val="000164BA"/>
    <w:rsid w:val="000169EF"/>
    <w:rsid w:val="0001765A"/>
    <w:rsid w:val="00017A85"/>
    <w:rsid w:val="00017C2B"/>
    <w:rsid w:val="0002058A"/>
    <w:rsid w:val="00020625"/>
    <w:rsid w:val="0002066B"/>
    <w:rsid w:val="00020C64"/>
    <w:rsid w:val="00020DC3"/>
    <w:rsid w:val="00020EFB"/>
    <w:rsid w:val="0002104D"/>
    <w:rsid w:val="000219A1"/>
    <w:rsid w:val="00021DBE"/>
    <w:rsid w:val="000222F5"/>
    <w:rsid w:val="000222FF"/>
    <w:rsid w:val="00022523"/>
    <w:rsid w:val="00022A50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CF1"/>
    <w:rsid w:val="00024E44"/>
    <w:rsid w:val="00025270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6F80"/>
    <w:rsid w:val="00026FA8"/>
    <w:rsid w:val="00027040"/>
    <w:rsid w:val="00027A49"/>
    <w:rsid w:val="0003003F"/>
    <w:rsid w:val="000303AB"/>
    <w:rsid w:val="000303D1"/>
    <w:rsid w:val="00030788"/>
    <w:rsid w:val="00030A60"/>
    <w:rsid w:val="00030E14"/>
    <w:rsid w:val="00030FEC"/>
    <w:rsid w:val="00031137"/>
    <w:rsid w:val="000313FA"/>
    <w:rsid w:val="00031880"/>
    <w:rsid w:val="0003196E"/>
    <w:rsid w:val="00031A78"/>
    <w:rsid w:val="000320C5"/>
    <w:rsid w:val="000321D0"/>
    <w:rsid w:val="0003308F"/>
    <w:rsid w:val="0003312C"/>
    <w:rsid w:val="000338EC"/>
    <w:rsid w:val="000339EB"/>
    <w:rsid w:val="0003406F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2C6"/>
    <w:rsid w:val="00041387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647"/>
    <w:rsid w:val="00044802"/>
    <w:rsid w:val="000449A6"/>
    <w:rsid w:val="00044A80"/>
    <w:rsid w:val="00044C82"/>
    <w:rsid w:val="0004501E"/>
    <w:rsid w:val="000450C2"/>
    <w:rsid w:val="000455CF"/>
    <w:rsid w:val="00045796"/>
    <w:rsid w:val="00045CE6"/>
    <w:rsid w:val="0004636A"/>
    <w:rsid w:val="00046D39"/>
    <w:rsid w:val="00047550"/>
    <w:rsid w:val="0004789D"/>
    <w:rsid w:val="000501BC"/>
    <w:rsid w:val="00050C6B"/>
    <w:rsid w:val="000512E7"/>
    <w:rsid w:val="00051343"/>
    <w:rsid w:val="00051C02"/>
    <w:rsid w:val="00051CA1"/>
    <w:rsid w:val="00051E3A"/>
    <w:rsid w:val="00051FC8"/>
    <w:rsid w:val="00052084"/>
    <w:rsid w:val="000520BF"/>
    <w:rsid w:val="00052A2F"/>
    <w:rsid w:val="00052A6E"/>
    <w:rsid w:val="00052F1D"/>
    <w:rsid w:val="00052FE3"/>
    <w:rsid w:val="00053124"/>
    <w:rsid w:val="00053797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3D6"/>
    <w:rsid w:val="00057420"/>
    <w:rsid w:val="000577AF"/>
    <w:rsid w:val="00057C0F"/>
    <w:rsid w:val="00057E27"/>
    <w:rsid w:val="0006032A"/>
    <w:rsid w:val="000606B9"/>
    <w:rsid w:val="000607C7"/>
    <w:rsid w:val="00060B99"/>
    <w:rsid w:val="000610C1"/>
    <w:rsid w:val="000611CD"/>
    <w:rsid w:val="00061786"/>
    <w:rsid w:val="0006181A"/>
    <w:rsid w:val="00061832"/>
    <w:rsid w:val="0006193E"/>
    <w:rsid w:val="00061D28"/>
    <w:rsid w:val="00061D2C"/>
    <w:rsid w:val="00062A16"/>
    <w:rsid w:val="00062D44"/>
    <w:rsid w:val="00062EA1"/>
    <w:rsid w:val="00063139"/>
    <w:rsid w:val="0006337F"/>
    <w:rsid w:val="00063550"/>
    <w:rsid w:val="0006361F"/>
    <w:rsid w:val="0006369A"/>
    <w:rsid w:val="00063F61"/>
    <w:rsid w:val="00063F77"/>
    <w:rsid w:val="000642BF"/>
    <w:rsid w:val="000646C9"/>
    <w:rsid w:val="00064B9E"/>
    <w:rsid w:val="00064EB1"/>
    <w:rsid w:val="00064F6E"/>
    <w:rsid w:val="0006523F"/>
    <w:rsid w:val="00065739"/>
    <w:rsid w:val="00065954"/>
    <w:rsid w:val="00066476"/>
    <w:rsid w:val="000664AD"/>
    <w:rsid w:val="0006653E"/>
    <w:rsid w:val="000666D6"/>
    <w:rsid w:val="00066889"/>
    <w:rsid w:val="000668B3"/>
    <w:rsid w:val="00066A05"/>
    <w:rsid w:val="00066A5D"/>
    <w:rsid w:val="00066CF5"/>
    <w:rsid w:val="00066F7A"/>
    <w:rsid w:val="000672C0"/>
    <w:rsid w:val="0006734C"/>
    <w:rsid w:val="0006790E"/>
    <w:rsid w:val="00067BAC"/>
    <w:rsid w:val="00070027"/>
    <w:rsid w:val="000704C5"/>
    <w:rsid w:val="00070776"/>
    <w:rsid w:val="00071047"/>
    <w:rsid w:val="0007131E"/>
    <w:rsid w:val="00071714"/>
    <w:rsid w:val="00071798"/>
    <w:rsid w:val="000719D0"/>
    <w:rsid w:val="00071AD5"/>
    <w:rsid w:val="00072C8D"/>
    <w:rsid w:val="00072D2E"/>
    <w:rsid w:val="00073065"/>
    <w:rsid w:val="00073074"/>
    <w:rsid w:val="0007328E"/>
    <w:rsid w:val="00073658"/>
    <w:rsid w:val="0007389A"/>
    <w:rsid w:val="000740AE"/>
    <w:rsid w:val="00074968"/>
    <w:rsid w:val="0007496C"/>
    <w:rsid w:val="00074A84"/>
    <w:rsid w:val="000750A6"/>
    <w:rsid w:val="000752FF"/>
    <w:rsid w:val="000753E8"/>
    <w:rsid w:val="000754CA"/>
    <w:rsid w:val="00075991"/>
    <w:rsid w:val="0007630E"/>
    <w:rsid w:val="0007648D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3A9"/>
    <w:rsid w:val="0008055E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2BC1"/>
    <w:rsid w:val="0008351A"/>
    <w:rsid w:val="000837FA"/>
    <w:rsid w:val="0008394E"/>
    <w:rsid w:val="00083B0A"/>
    <w:rsid w:val="00083B74"/>
    <w:rsid w:val="000843B2"/>
    <w:rsid w:val="0008442C"/>
    <w:rsid w:val="00084493"/>
    <w:rsid w:val="0008566E"/>
    <w:rsid w:val="00086127"/>
    <w:rsid w:val="0008648C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A94"/>
    <w:rsid w:val="00090F51"/>
    <w:rsid w:val="0009101D"/>
    <w:rsid w:val="00091573"/>
    <w:rsid w:val="00091772"/>
    <w:rsid w:val="00091C8D"/>
    <w:rsid w:val="00091E1B"/>
    <w:rsid w:val="00091FBB"/>
    <w:rsid w:val="000920CA"/>
    <w:rsid w:val="000921D8"/>
    <w:rsid w:val="0009220C"/>
    <w:rsid w:val="000922C2"/>
    <w:rsid w:val="0009251D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4EA5"/>
    <w:rsid w:val="00095363"/>
    <w:rsid w:val="0009596C"/>
    <w:rsid w:val="00095C1E"/>
    <w:rsid w:val="00095CB6"/>
    <w:rsid w:val="000960C9"/>
    <w:rsid w:val="000960E6"/>
    <w:rsid w:val="000962F3"/>
    <w:rsid w:val="000967F9"/>
    <w:rsid w:val="0009685A"/>
    <w:rsid w:val="00096AF7"/>
    <w:rsid w:val="00096FAC"/>
    <w:rsid w:val="00096FD6"/>
    <w:rsid w:val="00097504"/>
    <w:rsid w:val="000A0610"/>
    <w:rsid w:val="000A099E"/>
    <w:rsid w:val="000A0B76"/>
    <w:rsid w:val="000A0CC0"/>
    <w:rsid w:val="000A10D8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1F7A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3DD1"/>
    <w:rsid w:val="000A3F93"/>
    <w:rsid w:val="000A412F"/>
    <w:rsid w:val="000A41C6"/>
    <w:rsid w:val="000A4286"/>
    <w:rsid w:val="000A4343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036"/>
    <w:rsid w:val="000B09BF"/>
    <w:rsid w:val="000B10B8"/>
    <w:rsid w:val="000B1AAB"/>
    <w:rsid w:val="000B1C77"/>
    <w:rsid w:val="000B2433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4ED0"/>
    <w:rsid w:val="000B56BE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6F69"/>
    <w:rsid w:val="000B7352"/>
    <w:rsid w:val="000B73E1"/>
    <w:rsid w:val="000B7681"/>
    <w:rsid w:val="000B794F"/>
    <w:rsid w:val="000C00ED"/>
    <w:rsid w:val="000C030D"/>
    <w:rsid w:val="000C066C"/>
    <w:rsid w:val="000C0A65"/>
    <w:rsid w:val="000C0C77"/>
    <w:rsid w:val="000C0D90"/>
    <w:rsid w:val="000C126F"/>
    <w:rsid w:val="000C16C3"/>
    <w:rsid w:val="000C1B3F"/>
    <w:rsid w:val="000C1C76"/>
    <w:rsid w:val="000C20F5"/>
    <w:rsid w:val="000C21DD"/>
    <w:rsid w:val="000C26C5"/>
    <w:rsid w:val="000C2898"/>
    <w:rsid w:val="000C28DE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728"/>
    <w:rsid w:val="000C58BD"/>
    <w:rsid w:val="000C5C36"/>
    <w:rsid w:val="000C5C41"/>
    <w:rsid w:val="000C5CFE"/>
    <w:rsid w:val="000C5EBD"/>
    <w:rsid w:val="000C6254"/>
    <w:rsid w:val="000C725F"/>
    <w:rsid w:val="000C7367"/>
    <w:rsid w:val="000C738D"/>
    <w:rsid w:val="000C739B"/>
    <w:rsid w:val="000C760C"/>
    <w:rsid w:val="000C761A"/>
    <w:rsid w:val="000C7773"/>
    <w:rsid w:val="000C778B"/>
    <w:rsid w:val="000C78EF"/>
    <w:rsid w:val="000C7B78"/>
    <w:rsid w:val="000C7EEE"/>
    <w:rsid w:val="000D0D4C"/>
    <w:rsid w:val="000D0FE2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8C0"/>
    <w:rsid w:val="000D3B8F"/>
    <w:rsid w:val="000D41D4"/>
    <w:rsid w:val="000D455E"/>
    <w:rsid w:val="000D45A9"/>
    <w:rsid w:val="000D487F"/>
    <w:rsid w:val="000D4CA3"/>
    <w:rsid w:val="000D4D31"/>
    <w:rsid w:val="000D4F07"/>
    <w:rsid w:val="000D533F"/>
    <w:rsid w:val="000D5342"/>
    <w:rsid w:val="000D64FE"/>
    <w:rsid w:val="000D70DA"/>
    <w:rsid w:val="000D74A8"/>
    <w:rsid w:val="000D74F1"/>
    <w:rsid w:val="000D756C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34"/>
    <w:rsid w:val="000E1AEB"/>
    <w:rsid w:val="000E1BBA"/>
    <w:rsid w:val="000E203E"/>
    <w:rsid w:val="000E227D"/>
    <w:rsid w:val="000E2BC6"/>
    <w:rsid w:val="000E2D86"/>
    <w:rsid w:val="000E2E4A"/>
    <w:rsid w:val="000E2FC9"/>
    <w:rsid w:val="000E301C"/>
    <w:rsid w:val="000E3834"/>
    <w:rsid w:val="000E3D4E"/>
    <w:rsid w:val="000E4102"/>
    <w:rsid w:val="000E4154"/>
    <w:rsid w:val="000E45BA"/>
    <w:rsid w:val="000E50B8"/>
    <w:rsid w:val="000E5365"/>
    <w:rsid w:val="000E53AF"/>
    <w:rsid w:val="000E5501"/>
    <w:rsid w:val="000E55F5"/>
    <w:rsid w:val="000E566B"/>
    <w:rsid w:val="000E588B"/>
    <w:rsid w:val="000E5CC7"/>
    <w:rsid w:val="000E5E88"/>
    <w:rsid w:val="000E5F7C"/>
    <w:rsid w:val="000E5F88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F0154"/>
    <w:rsid w:val="000F0260"/>
    <w:rsid w:val="000F07AF"/>
    <w:rsid w:val="000F0E70"/>
    <w:rsid w:val="000F101E"/>
    <w:rsid w:val="000F1520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A6B"/>
    <w:rsid w:val="000F43A6"/>
    <w:rsid w:val="000F456D"/>
    <w:rsid w:val="000F45A8"/>
    <w:rsid w:val="000F470D"/>
    <w:rsid w:val="000F4D1D"/>
    <w:rsid w:val="000F4E66"/>
    <w:rsid w:val="000F50BC"/>
    <w:rsid w:val="000F522E"/>
    <w:rsid w:val="000F542A"/>
    <w:rsid w:val="000F589B"/>
    <w:rsid w:val="000F5E7C"/>
    <w:rsid w:val="000F5E96"/>
    <w:rsid w:val="000F6922"/>
    <w:rsid w:val="000F69F4"/>
    <w:rsid w:val="000F6C51"/>
    <w:rsid w:val="000F6FBF"/>
    <w:rsid w:val="000F7D1E"/>
    <w:rsid w:val="00100A0E"/>
    <w:rsid w:val="00100E50"/>
    <w:rsid w:val="001012BD"/>
    <w:rsid w:val="001012D5"/>
    <w:rsid w:val="001012F7"/>
    <w:rsid w:val="001015AD"/>
    <w:rsid w:val="00101AC8"/>
    <w:rsid w:val="00101BB0"/>
    <w:rsid w:val="00102168"/>
    <w:rsid w:val="00102473"/>
    <w:rsid w:val="001026AE"/>
    <w:rsid w:val="001028A6"/>
    <w:rsid w:val="001028D0"/>
    <w:rsid w:val="00102E85"/>
    <w:rsid w:val="00102E9A"/>
    <w:rsid w:val="00102FCD"/>
    <w:rsid w:val="001031ED"/>
    <w:rsid w:val="001035A9"/>
    <w:rsid w:val="00103977"/>
    <w:rsid w:val="00103C03"/>
    <w:rsid w:val="00103D4C"/>
    <w:rsid w:val="00104047"/>
    <w:rsid w:val="00104208"/>
    <w:rsid w:val="00104C1C"/>
    <w:rsid w:val="00104C89"/>
    <w:rsid w:val="00104CFA"/>
    <w:rsid w:val="001051FB"/>
    <w:rsid w:val="00105450"/>
    <w:rsid w:val="00105729"/>
    <w:rsid w:val="00105C21"/>
    <w:rsid w:val="00105D8E"/>
    <w:rsid w:val="00106039"/>
    <w:rsid w:val="00106191"/>
    <w:rsid w:val="0010642E"/>
    <w:rsid w:val="00106648"/>
    <w:rsid w:val="0010674F"/>
    <w:rsid w:val="00106918"/>
    <w:rsid w:val="00106930"/>
    <w:rsid w:val="00106C1D"/>
    <w:rsid w:val="00107099"/>
    <w:rsid w:val="0010716B"/>
    <w:rsid w:val="001075C6"/>
    <w:rsid w:val="00107BA9"/>
    <w:rsid w:val="001105D0"/>
    <w:rsid w:val="0011067D"/>
    <w:rsid w:val="00111191"/>
    <w:rsid w:val="00111296"/>
    <w:rsid w:val="001113EF"/>
    <w:rsid w:val="00111627"/>
    <w:rsid w:val="001119AA"/>
    <w:rsid w:val="00111B43"/>
    <w:rsid w:val="00111C94"/>
    <w:rsid w:val="001121D5"/>
    <w:rsid w:val="001129CC"/>
    <w:rsid w:val="00112D64"/>
    <w:rsid w:val="00112F5F"/>
    <w:rsid w:val="00112F6B"/>
    <w:rsid w:val="001142BD"/>
    <w:rsid w:val="00114D06"/>
    <w:rsid w:val="00115A92"/>
    <w:rsid w:val="00115B90"/>
    <w:rsid w:val="00115CBD"/>
    <w:rsid w:val="00116A31"/>
    <w:rsid w:val="00117199"/>
    <w:rsid w:val="001171D4"/>
    <w:rsid w:val="00117B02"/>
    <w:rsid w:val="00117D70"/>
    <w:rsid w:val="00117DBA"/>
    <w:rsid w:val="00117F02"/>
    <w:rsid w:val="001200EE"/>
    <w:rsid w:val="00120244"/>
    <w:rsid w:val="0012039D"/>
    <w:rsid w:val="001203D1"/>
    <w:rsid w:val="001205C8"/>
    <w:rsid w:val="00120674"/>
    <w:rsid w:val="00120CCA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18B"/>
    <w:rsid w:val="00125462"/>
    <w:rsid w:val="0012582D"/>
    <w:rsid w:val="00125897"/>
    <w:rsid w:val="001258F9"/>
    <w:rsid w:val="00126337"/>
    <w:rsid w:val="0012678B"/>
    <w:rsid w:val="001275AD"/>
    <w:rsid w:val="00127888"/>
    <w:rsid w:val="00127FB3"/>
    <w:rsid w:val="001303B7"/>
    <w:rsid w:val="00130B9A"/>
    <w:rsid w:val="00130C65"/>
    <w:rsid w:val="00130C74"/>
    <w:rsid w:val="00130E77"/>
    <w:rsid w:val="00131A80"/>
    <w:rsid w:val="00131CA5"/>
    <w:rsid w:val="0013202E"/>
    <w:rsid w:val="0013231A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662"/>
    <w:rsid w:val="00140874"/>
    <w:rsid w:val="00140977"/>
    <w:rsid w:val="001419A4"/>
    <w:rsid w:val="00141AE6"/>
    <w:rsid w:val="001423AD"/>
    <w:rsid w:val="00142587"/>
    <w:rsid w:val="00142825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2D2"/>
    <w:rsid w:val="0014797A"/>
    <w:rsid w:val="001479D6"/>
    <w:rsid w:val="001501A1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2B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98F"/>
    <w:rsid w:val="00154A6D"/>
    <w:rsid w:val="001551E3"/>
    <w:rsid w:val="00155B05"/>
    <w:rsid w:val="001560F6"/>
    <w:rsid w:val="0015752F"/>
    <w:rsid w:val="00157DBC"/>
    <w:rsid w:val="00157E3B"/>
    <w:rsid w:val="0016007D"/>
    <w:rsid w:val="00160249"/>
    <w:rsid w:val="001603D5"/>
    <w:rsid w:val="001607DC"/>
    <w:rsid w:val="00160B6B"/>
    <w:rsid w:val="00160BC6"/>
    <w:rsid w:val="00161259"/>
    <w:rsid w:val="0016142C"/>
    <w:rsid w:val="0016156F"/>
    <w:rsid w:val="00161C7D"/>
    <w:rsid w:val="00161D3A"/>
    <w:rsid w:val="00162076"/>
    <w:rsid w:val="001624E2"/>
    <w:rsid w:val="00162500"/>
    <w:rsid w:val="00162543"/>
    <w:rsid w:val="00162C5F"/>
    <w:rsid w:val="00162E05"/>
    <w:rsid w:val="001631BB"/>
    <w:rsid w:val="001632E0"/>
    <w:rsid w:val="00163554"/>
    <w:rsid w:val="001635C6"/>
    <w:rsid w:val="00163802"/>
    <w:rsid w:val="001644C5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32"/>
    <w:rsid w:val="001664B5"/>
    <w:rsid w:val="001668AD"/>
    <w:rsid w:val="0016690E"/>
    <w:rsid w:val="001674C3"/>
    <w:rsid w:val="00167DD4"/>
    <w:rsid w:val="00167E43"/>
    <w:rsid w:val="00167FA4"/>
    <w:rsid w:val="00170101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88A"/>
    <w:rsid w:val="00171AD6"/>
    <w:rsid w:val="0017215D"/>
    <w:rsid w:val="00172276"/>
    <w:rsid w:val="00172740"/>
    <w:rsid w:val="00172D3A"/>
    <w:rsid w:val="00172F7C"/>
    <w:rsid w:val="0017367D"/>
    <w:rsid w:val="00173AA4"/>
    <w:rsid w:val="00173CF0"/>
    <w:rsid w:val="00174426"/>
    <w:rsid w:val="00174FA8"/>
    <w:rsid w:val="001751B1"/>
    <w:rsid w:val="001751F4"/>
    <w:rsid w:val="001753C9"/>
    <w:rsid w:val="001753D2"/>
    <w:rsid w:val="00176D17"/>
    <w:rsid w:val="00176E00"/>
    <w:rsid w:val="00176ED8"/>
    <w:rsid w:val="001779F4"/>
    <w:rsid w:val="00180038"/>
    <w:rsid w:val="0018012D"/>
    <w:rsid w:val="0018083C"/>
    <w:rsid w:val="001809BE"/>
    <w:rsid w:val="00180D0A"/>
    <w:rsid w:val="001812BC"/>
    <w:rsid w:val="001819E0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612C"/>
    <w:rsid w:val="00186D8C"/>
    <w:rsid w:val="00187319"/>
    <w:rsid w:val="0018762F"/>
    <w:rsid w:val="00187D57"/>
    <w:rsid w:val="001901F0"/>
    <w:rsid w:val="001902FA"/>
    <w:rsid w:val="001905E8"/>
    <w:rsid w:val="00191016"/>
    <w:rsid w:val="00191019"/>
    <w:rsid w:val="0019104C"/>
    <w:rsid w:val="0019169A"/>
    <w:rsid w:val="00191A0B"/>
    <w:rsid w:val="00191A15"/>
    <w:rsid w:val="0019228E"/>
    <w:rsid w:val="00192341"/>
    <w:rsid w:val="0019239A"/>
    <w:rsid w:val="0019256F"/>
    <w:rsid w:val="0019258E"/>
    <w:rsid w:val="00192AE6"/>
    <w:rsid w:val="00192C78"/>
    <w:rsid w:val="00192D25"/>
    <w:rsid w:val="00192D38"/>
    <w:rsid w:val="00192DD9"/>
    <w:rsid w:val="001932DA"/>
    <w:rsid w:val="0019379E"/>
    <w:rsid w:val="00193C8C"/>
    <w:rsid w:val="00194197"/>
    <w:rsid w:val="001945AA"/>
    <w:rsid w:val="001947FB"/>
    <w:rsid w:val="001956FC"/>
    <w:rsid w:val="0019587D"/>
    <w:rsid w:val="00195CD7"/>
    <w:rsid w:val="00195D29"/>
    <w:rsid w:val="00195FCA"/>
    <w:rsid w:val="001962BC"/>
    <w:rsid w:val="001965D3"/>
    <w:rsid w:val="001965DB"/>
    <w:rsid w:val="001970F0"/>
    <w:rsid w:val="001971C7"/>
    <w:rsid w:val="00197E28"/>
    <w:rsid w:val="00197E8B"/>
    <w:rsid w:val="00197EE4"/>
    <w:rsid w:val="001A071A"/>
    <w:rsid w:val="001A0A47"/>
    <w:rsid w:val="001A0AE5"/>
    <w:rsid w:val="001A0B4A"/>
    <w:rsid w:val="001A0E22"/>
    <w:rsid w:val="001A1DB8"/>
    <w:rsid w:val="001A214C"/>
    <w:rsid w:val="001A2C2C"/>
    <w:rsid w:val="001A2E0E"/>
    <w:rsid w:val="001A331F"/>
    <w:rsid w:val="001A3C13"/>
    <w:rsid w:val="001A3D95"/>
    <w:rsid w:val="001A3FDA"/>
    <w:rsid w:val="001A434A"/>
    <w:rsid w:val="001A4797"/>
    <w:rsid w:val="001A4B4E"/>
    <w:rsid w:val="001A54F6"/>
    <w:rsid w:val="001A5DA1"/>
    <w:rsid w:val="001A5ECD"/>
    <w:rsid w:val="001A5FAD"/>
    <w:rsid w:val="001A62E6"/>
    <w:rsid w:val="001A6365"/>
    <w:rsid w:val="001A7163"/>
    <w:rsid w:val="001A7638"/>
    <w:rsid w:val="001A785B"/>
    <w:rsid w:val="001A787F"/>
    <w:rsid w:val="001B0759"/>
    <w:rsid w:val="001B0F53"/>
    <w:rsid w:val="001B10B4"/>
    <w:rsid w:val="001B161F"/>
    <w:rsid w:val="001B1ADF"/>
    <w:rsid w:val="001B1E43"/>
    <w:rsid w:val="001B1EF2"/>
    <w:rsid w:val="001B258B"/>
    <w:rsid w:val="001B263C"/>
    <w:rsid w:val="001B2851"/>
    <w:rsid w:val="001B2B7A"/>
    <w:rsid w:val="001B2D78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38D"/>
    <w:rsid w:val="001B7E14"/>
    <w:rsid w:val="001C002F"/>
    <w:rsid w:val="001C0163"/>
    <w:rsid w:val="001C0478"/>
    <w:rsid w:val="001C06EE"/>
    <w:rsid w:val="001C0708"/>
    <w:rsid w:val="001C0912"/>
    <w:rsid w:val="001C0986"/>
    <w:rsid w:val="001C09FC"/>
    <w:rsid w:val="001C0EBF"/>
    <w:rsid w:val="001C15A5"/>
    <w:rsid w:val="001C172F"/>
    <w:rsid w:val="001C1A34"/>
    <w:rsid w:val="001C1DAE"/>
    <w:rsid w:val="001C1F0C"/>
    <w:rsid w:val="001C1F38"/>
    <w:rsid w:val="001C21D3"/>
    <w:rsid w:val="001C23A4"/>
    <w:rsid w:val="001C23D9"/>
    <w:rsid w:val="001C2415"/>
    <w:rsid w:val="001C2CE8"/>
    <w:rsid w:val="001C2D43"/>
    <w:rsid w:val="001C2EE9"/>
    <w:rsid w:val="001C2F11"/>
    <w:rsid w:val="001C3084"/>
    <w:rsid w:val="001C33B3"/>
    <w:rsid w:val="001C37DF"/>
    <w:rsid w:val="001C3B5F"/>
    <w:rsid w:val="001C3B84"/>
    <w:rsid w:val="001C3D31"/>
    <w:rsid w:val="001C442D"/>
    <w:rsid w:val="001C481A"/>
    <w:rsid w:val="001C4C8A"/>
    <w:rsid w:val="001C4FF5"/>
    <w:rsid w:val="001C506A"/>
    <w:rsid w:val="001C51FA"/>
    <w:rsid w:val="001C55F0"/>
    <w:rsid w:val="001C5637"/>
    <w:rsid w:val="001C5E51"/>
    <w:rsid w:val="001C619A"/>
    <w:rsid w:val="001C699E"/>
    <w:rsid w:val="001C6AAE"/>
    <w:rsid w:val="001C6E56"/>
    <w:rsid w:val="001C6E5F"/>
    <w:rsid w:val="001C6EF0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BF9"/>
    <w:rsid w:val="001D50B7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D06"/>
    <w:rsid w:val="001E0EAC"/>
    <w:rsid w:val="001E0FB3"/>
    <w:rsid w:val="001E12CD"/>
    <w:rsid w:val="001E14E8"/>
    <w:rsid w:val="001E1855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A04"/>
    <w:rsid w:val="001F0A1B"/>
    <w:rsid w:val="001F0A64"/>
    <w:rsid w:val="001F0C3A"/>
    <w:rsid w:val="001F0F55"/>
    <w:rsid w:val="001F12B9"/>
    <w:rsid w:val="001F1AB9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3BB"/>
    <w:rsid w:val="001F443E"/>
    <w:rsid w:val="001F4610"/>
    <w:rsid w:val="001F4982"/>
    <w:rsid w:val="001F4E0B"/>
    <w:rsid w:val="001F4E7D"/>
    <w:rsid w:val="001F5787"/>
    <w:rsid w:val="001F5E7A"/>
    <w:rsid w:val="001F6B05"/>
    <w:rsid w:val="001F6D13"/>
    <w:rsid w:val="001F6D2B"/>
    <w:rsid w:val="001F6FA0"/>
    <w:rsid w:val="001F70AB"/>
    <w:rsid w:val="001F74DA"/>
    <w:rsid w:val="0020010A"/>
    <w:rsid w:val="00200136"/>
    <w:rsid w:val="0020036B"/>
    <w:rsid w:val="00200563"/>
    <w:rsid w:val="002005D5"/>
    <w:rsid w:val="0020091E"/>
    <w:rsid w:val="00201328"/>
    <w:rsid w:val="00201757"/>
    <w:rsid w:val="00201EC4"/>
    <w:rsid w:val="00202763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E4B"/>
    <w:rsid w:val="00207025"/>
    <w:rsid w:val="002078BF"/>
    <w:rsid w:val="002079A0"/>
    <w:rsid w:val="002079F8"/>
    <w:rsid w:val="00210230"/>
    <w:rsid w:val="002103BB"/>
    <w:rsid w:val="0021044B"/>
    <w:rsid w:val="002104BB"/>
    <w:rsid w:val="002107B5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89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3D6"/>
    <w:rsid w:val="00215A3A"/>
    <w:rsid w:val="002162FE"/>
    <w:rsid w:val="00216B95"/>
    <w:rsid w:val="00216B98"/>
    <w:rsid w:val="00217BE5"/>
    <w:rsid w:val="00217CAA"/>
    <w:rsid w:val="002204E1"/>
    <w:rsid w:val="00220574"/>
    <w:rsid w:val="0022063D"/>
    <w:rsid w:val="00220BFD"/>
    <w:rsid w:val="00221492"/>
    <w:rsid w:val="0022261B"/>
    <w:rsid w:val="00222B50"/>
    <w:rsid w:val="00222DA3"/>
    <w:rsid w:val="00222EB6"/>
    <w:rsid w:val="0022314D"/>
    <w:rsid w:val="00223288"/>
    <w:rsid w:val="00223787"/>
    <w:rsid w:val="002238C7"/>
    <w:rsid w:val="00223954"/>
    <w:rsid w:val="00223E72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96D"/>
    <w:rsid w:val="00226B33"/>
    <w:rsid w:val="00226EA1"/>
    <w:rsid w:val="00226F37"/>
    <w:rsid w:val="0022702C"/>
    <w:rsid w:val="002272A0"/>
    <w:rsid w:val="0022777F"/>
    <w:rsid w:val="00227C34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A84"/>
    <w:rsid w:val="00231F20"/>
    <w:rsid w:val="0023222A"/>
    <w:rsid w:val="00232588"/>
    <w:rsid w:val="0023291F"/>
    <w:rsid w:val="002329F0"/>
    <w:rsid w:val="00232B39"/>
    <w:rsid w:val="0023305C"/>
    <w:rsid w:val="002334C3"/>
    <w:rsid w:val="002335A7"/>
    <w:rsid w:val="00233623"/>
    <w:rsid w:val="00233974"/>
    <w:rsid w:val="00233F6F"/>
    <w:rsid w:val="00234645"/>
    <w:rsid w:val="002346A8"/>
    <w:rsid w:val="002349D0"/>
    <w:rsid w:val="00234A1D"/>
    <w:rsid w:val="00234A7A"/>
    <w:rsid w:val="00234B1A"/>
    <w:rsid w:val="00234DDA"/>
    <w:rsid w:val="002352AB"/>
    <w:rsid w:val="002353F1"/>
    <w:rsid w:val="00235B6C"/>
    <w:rsid w:val="00236212"/>
    <w:rsid w:val="00236650"/>
    <w:rsid w:val="00236AF9"/>
    <w:rsid w:val="00236B8D"/>
    <w:rsid w:val="00237234"/>
    <w:rsid w:val="0023744E"/>
    <w:rsid w:val="0023758F"/>
    <w:rsid w:val="002378C3"/>
    <w:rsid w:val="00237E6D"/>
    <w:rsid w:val="00240874"/>
    <w:rsid w:val="00240A39"/>
    <w:rsid w:val="00240DA3"/>
    <w:rsid w:val="00240F91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0C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7394"/>
    <w:rsid w:val="00247553"/>
    <w:rsid w:val="0024774D"/>
    <w:rsid w:val="00247D7C"/>
    <w:rsid w:val="0025045B"/>
    <w:rsid w:val="00250489"/>
    <w:rsid w:val="00250BD0"/>
    <w:rsid w:val="002516E2"/>
    <w:rsid w:val="002517B6"/>
    <w:rsid w:val="002518AE"/>
    <w:rsid w:val="0025198E"/>
    <w:rsid w:val="00251B72"/>
    <w:rsid w:val="00251FFD"/>
    <w:rsid w:val="00252C32"/>
    <w:rsid w:val="00252FAA"/>
    <w:rsid w:val="0025320D"/>
    <w:rsid w:val="00253222"/>
    <w:rsid w:val="00253308"/>
    <w:rsid w:val="00253464"/>
    <w:rsid w:val="00253C98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6C8"/>
    <w:rsid w:val="002566D3"/>
    <w:rsid w:val="00256C07"/>
    <w:rsid w:val="00256DE0"/>
    <w:rsid w:val="00256E56"/>
    <w:rsid w:val="00257BE1"/>
    <w:rsid w:val="00260388"/>
    <w:rsid w:val="00260567"/>
    <w:rsid w:val="00260ADB"/>
    <w:rsid w:val="00260D88"/>
    <w:rsid w:val="0026104E"/>
    <w:rsid w:val="002610BD"/>
    <w:rsid w:val="0026125D"/>
    <w:rsid w:val="00261645"/>
    <w:rsid w:val="002616E3"/>
    <w:rsid w:val="00262820"/>
    <w:rsid w:val="00262BBF"/>
    <w:rsid w:val="00263555"/>
    <w:rsid w:val="002638A1"/>
    <w:rsid w:val="00263A7C"/>
    <w:rsid w:val="00263D7A"/>
    <w:rsid w:val="002642D6"/>
    <w:rsid w:val="00264385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6E4D"/>
    <w:rsid w:val="00267AE6"/>
    <w:rsid w:val="00270152"/>
    <w:rsid w:val="00270370"/>
    <w:rsid w:val="00270BA1"/>
    <w:rsid w:val="002710A0"/>
    <w:rsid w:val="00271548"/>
    <w:rsid w:val="00271B12"/>
    <w:rsid w:val="00272438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851"/>
    <w:rsid w:val="00274DF7"/>
    <w:rsid w:val="0027502F"/>
    <w:rsid w:val="00275233"/>
    <w:rsid w:val="00275387"/>
    <w:rsid w:val="00275393"/>
    <w:rsid w:val="0027572F"/>
    <w:rsid w:val="0027578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80809"/>
    <w:rsid w:val="00280B2E"/>
    <w:rsid w:val="00280B55"/>
    <w:rsid w:val="00280C62"/>
    <w:rsid w:val="0028199D"/>
    <w:rsid w:val="00281A45"/>
    <w:rsid w:val="002820BE"/>
    <w:rsid w:val="0028286C"/>
    <w:rsid w:val="00282B60"/>
    <w:rsid w:val="00282E46"/>
    <w:rsid w:val="002831C0"/>
    <w:rsid w:val="00283D06"/>
    <w:rsid w:val="00283F8B"/>
    <w:rsid w:val="00284063"/>
    <w:rsid w:val="002844A1"/>
    <w:rsid w:val="0028455A"/>
    <w:rsid w:val="00284A5F"/>
    <w:rsid w:val="00285DC3"/>
    <w:rsid w:val="002864ED"/>
    <w:rsid w:val="002867A8"/>
    <w:rsid w:val="00286840"/>
    <w:rsid w:val="00286A80"/>
    <w:rsid w:val="0028720E"/>
    <w:rsid w:val="00287641"/>
    <w:rsid w:val="00287678"/>
    <w:rsid w:val="00287A51"/>
    <w:rsid w:val="00287B89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CBC"/>
    <w:rsid w:val="00293384"/>
    <w:rsid w:val="00293490"/>
    <w:rsid w:val="002937ED"/>
    <w:rsid w:val="00293A5A"/>
    <w:rsid w:val="00293CB0"/>
    <w:rsid w:val="00293EFE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2F4"/>
    <w:rsid w:val="002965FD"/>
    <w:rsid w:val="00297350"/>
    <w:rsid w:val="00297409"/>
    <w:rsid w:val="00297461"/>
    <w:rsid w:val="002A01AE"/>
    <w:rsid w:val="002A0863"/>
    <w:rsid w:val="002A0E94"/>
    <w:rsid w:val="002A1183"/>
    <w:rsid w:val="002A2A44"/>
    <w:rsid w:val="002A2AB2"/>
    <w:rsid w:val="002A2CFC"/>
    <w:rsid w:val="002A3970"/>
    <w:rsid w:val="002A39FC"/>
    <w:rsid w:val="002A3A53"/>
    <w:rsid w:val="002A3E06"/>
    <w:rsid w:val="002A3F92"/>
    <w:rsid w:val="002A5306"/>
    <w:rsid w:val="002A530C"/>
    <w:rsid w:val="002A5395"/>
    <w:rsid w:val="002A5E18"/>
    <w:rsid w:val="002A6025"/>
    <w:rsid w:val="002A6383"/>
    <w:rsid w:val="002A67E0"/>
    <w:rsid w:val="002A68EF"/>
    <w:rsid w:val="002A7603"/>
    <w:rsid w:val="002A7A63"/>
    <w:rsid w:val="002A7B60"/>
    <w:rsid w:val="002B0303"/>
    <w:rsid w:val="002B071E"/>
    <w:rsid w:val="002B082A"/>
    <w:rsid w:val="002B1614"/>
    <w:rsid w:val="002B219B"/>
    <w:rsid w:val="002B3401"/>
    <w:rsid w:val="002B3611"/>
    <w:rsid w:val="002B37A3"/>
    <w:rsid w:val="002B3833"/>
    <w:rsid w:val="002B437C"/>
    <w:rsid w:val="002B449D"/>
    <w:rsid w:val="002B46F2"/>
    <w:rsid w:val="002B4C0D"/>
    <w:rsid w:val="002B4E90"/>
    <w:rsid w:val="002B4F39"/>
    <w:rsid w:val="002B57BF"/>
    <w:rsid w:val="002B5B78"/>
    <w:rsid w:val="002B5C2F"/>
    <w:rsid w:val="002B720C"/>
    <w:rsid w:val="002B737C"/>
    <w:rsid w:val="002B78F1"/>
    <w:rsid w:val="002B7D70"/>
    <w:rsid w:val="002C0009"/>
    <w:rsid w:val="002C00EA"/>
    <w:rsid w:val="002C068F"/>
    <w:rsid w:val="002C0B0B"/>
    <w:rsid w:val="002C0D6B"/>
    <w:rsid w:val="002C0EF6"/>
    <w:rsid w:val="002C105C"/>
    <w:rsid w:val="002C1092"/>
    <w:rsid w:val="002C1195"/>
    <w:rsid w:val="002C1BAA"/>
    <w:rsid w:val="002C22A6"/>
    <w:rsid w:val="002C2708"/>
    <w:rsid w:val="002C294A"/>
    <w:rsid w:val="002C380A"/>
    <w:rsid w:val="002C40B7"/>
    <w:rsid w:val="002C4387"/>
    <w:rsid w:val="002C4A05"/>
    <w:rsid w:val="002C4C13"/>
    <w:rsid w:val="002C4DD6"/>
    <w:rsid w:val="002C50CF"/>
    <w:rsid w:val="002C5367"/>
    <w:rsid w:val="002C56AE"/>
    <w:rsid w:val="002C59A0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ED1"/>
    <w:rsid w:val="002D32AE"/>
    <w:rsid w:val="002D3E6A"/>
    <w:rsid w:val="002D3E8F"/>
    <w:rsid w:val="002D3F20"/>
    <w:rsid w:val="002D3FFC"/>
    <w:rsid w:val="002D44D8"/>
    <w:rsid w:val="002D49C2"/>
    <w:rsid w:val="002D4BA3"/>
    <w:rsid w:val="002D4C7C"/>
    <w:rsid w:val="002D4EFC"/>
    <w:rsid w:val="002D5328"/>
    <w:rsid w:val="002D542A"/>
    <w:rsid w:val="002D548E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CE"/>
    <w:rsid w:val="002D71A7"/>
    <w:rsid w:val="002D7589"/>
    <w:rsid w:val="002D7E4E"/>
    <w:rsid w:val="002D7FEA"/>
    <w:rsid w:val="002E0071"/>
    <w:rsid w:val="002E0074"/>
    <w:rsid w:val="002E025A"/>
    <w:rsid w:val="002E0338"/>
    <w:rsid w:val="002E0420"/>
    <w:rsid w:val="002E05EF"/>
    <w:rsid w:val="002E088F"/>
    <w:rsid w:val="002E0B37"/>
    <w:rsid w:val="002E0D41"/>
    <w:rsid w:val="002E18B1"/>
    <w:rsid w:val="002E1EE4"/>
    <w:rsid w:val="002E22D9"/>
    <w:rsid w:val="002E2C4F"/>
    <w:rsid w:val="002E2CAF"/>
    <w:rsid w:val="002E2F12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484"/>
    <w:rsid w:val="002E5744"/>
    <w:rsid w:val="002E5974"/>
    <w:rsid w:val="002E5FE1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5A2"/>
    <w:rsid w:val="002F164B"/>
    <w:rsid w:val="002F1797"/>
    <w:rsid w:val="002F1863"/>
    <w:rsid w:val="002F1A62"/>
    <w:rsid w:val="002F1D60"/>
    <w:rsid w:val="002F2202"/>
    <w:rsid w:val="002F232D"/>
    <w:rsid w:val="002F2502"/>
    <w:rsid w:val="002F2B4D"/>
    <w:rsid w:val="002F2B59"/>
    <w:rsid w:val="002F2FD5"/>
    <w:rsid w:val="002F304F"/>
    <w:rsid w:val="002F382D"/>
    <w:rsid w:val="002F3ABB"/>
    <w:rsid w:val="002F3D84"/>
    <w:rsid w:val="002F3D9A"/>
    <w:rsid w:val="002F4048"/>
    <w:rsid w:val="002F464A"/>
    <w:rsid w:val="002F4A4D"/>
    <w:rsid w:val="002F4D07"/>
    <w:rsid w:val="002F525A"/>
    <w:rsid w:val="002F5267"/>
    <w:rsid w:val="002F5325"/>
    <w:rsid w:val="002F5615"/>
    <w:rsid w:val="002F56BB"/>
    <w:rsid w:val="002F58A7"/>
    <w:rsid w:val="002F5CA5"/>
    <w:rsid w:val="002F5F59"/>
    <w:rsid w:val="002F620D"/>
    <w:rsid w:val="002F6253"/>
    <w:rsid w:val="002F691E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10C"/>
    <w:rsid w:val="0030035F"/>
    <w:rsid w:val="0030099C"/>
    <w:rsid w:val="00300C57"/>
    <w:rsid w:val="00300D70"/>
    <w:rsid w:val="003012BD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073B2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191"/>
    <w:rsid w:val="00317274"/>
    <w:rsid w:val="003176E7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3A9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702B"/>
    <w:rsid w:val="0033052D"/>
    <w:rsid w:val="0033097F"/>
    <w:rsid w:val="00330BB7"/>
    <w:rsid w:val="00330BF4"/>
    <w:rsid w:val="00330C03"/>
    <w:rsid w:val="00330F12"/>
    <w:rsid w:val="003313A1"/>
    <w:rsid w:val="00331DB5"/>
    <w:rsid w:val="003327FF"/>
    <w:rsid w:val="00332E25"/>
    <w:rsid w:val="00332FAD"/>
    <w:rsid w:val="00333105"/>
    <w:rsid w:val="00333AA1"/>
    <w:rsid w:val="00333B54"/>
    <w:rsid w:val="00333B8C"/>
    <w:rsid w:val="00334118"/>
    <w:rsid w:val="00334135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B14"/>
    <w:rsid w:val="00340D6B"/>
    <w:rsid w:val="003410C8"/>
    <w:rsid w:val="0034127A"/>
    <w:rsid w:val="0034147C"/>
    <w:rsid w:val="00341774"/>
    <w:rsid w:val="00341B50"/>
    <w:rsid w:val="00341CDE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7EC"/>
    <w:rsid w:val="003448CF"/>
    <w:rsid w:val="00344935"/>
    <w:rsid w:val="003449CD"/>
    <w:rsid w:val="00345128"/>
    <w:rsid w:val="00345201"/>
    <w:rsid w:val="00345353"/>
    <w:rsid w:val="003458C3"/>
    <w:rsid w:val="00345BCE"/>
    <w:rsid w:val="003461F1"/>
    <w:rsid w:val="00346576"/>
    <w:rsid w:val="00346614"/>
    <w:rsid w:val="003466B5"/>
    <w:rsid w:val="00346CAD"/>
    <w:rsid w:val="003474B4"/>
    <w:rsid w:val="0035031E"/>
    <w:rsid w:val="00350867"/>
    <w:rsid w:val="00351052"/>
    <w:rsid w:val="0035116C"/>
    <w:rsid w:val="003512EF"/>
    <w:rsid w:val="003516A3"/>
    <w:rsid w:val="00351A74"/>
    <w:rsid w:val="00351ABE"/>
    <w:rsid w:val="00351E0F"/>
    <w:rsid w:val="0035265C"/>
    <w:rsid w:val="00352DEC"/>
    <w:rsid w:val="00352FF0"/>
    <w:rsid w:val="00353114"/>
    <w:rsid w:val="00353A56"/>
    <w:rsid w:val="00353A6B"/>
    <w:rsid w:val="00353FA3"/>
    <w:rsid w:val="0035482E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3AB"/>
    <w:rsid w:val="003618E9"/>
    <w:rsid w:val="00361B52"/>
    <w:rsid w:val="00361FB5"/>
    <w:rsid w:val="00362497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4CF4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CBF"/>
    <w:rsid w:val="00367D39"/>
    <w:rsid w:val="00367E3A"/>
    <w:rsid w:val="00370462"/>
    <w:rsid w:val="00370650"/>
    <w:rsid w:val="0037068D"/>
    <w:rsid w:val="003706E1"/>
    <w:rsid w:val="00370A1D"/>
    <w:rsid w:val="00370A93"/>
    <w:rsid w:val="0037108C"/>
    <w:rsid w:val="003711BA"/>
    <w:rsid w:val="0037129B"/>
    <w:rsid w:val="003712E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308D"/>
    <w:rsid w:val="0037317A"/>
    <w:rsid w:val="0037317C"/>
    <w:rsid w:val="0037455F"/>
    <w:rsid w:val="00374716"/>
    <w:rsid w:val="003747DD"/>
    <w:rsid w:val="0037485C"/>
    <w:rsid w:val="00374969"/>
    <w:rsid w:val="003749D0"/>
    <w:rsid w:val="00374C9F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EC5"/>
    <w:rsid w:val="003824E2"/>
    <w:rsid w:val="0038286A"/>
    <w:rsid w:val="00382B05"/>
    <w:rsid w:val="0038334D"/>
    <w:rsid w:val="003834BE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4C96"/>
    <w:rsid w:val="00385B8F"/>
    <w:rsid w:val="00386AEB"/>
    <w:rsid w:val="00386B32"/>
    <w:rsid w:val="00386CBD"/>
    <w:rsid w:val="0038735F"/>
    <w:rsid w:val="00387412"/>
    <w:rsid w:val="00387476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BCE"/>
    <w:rsid w:val="00391BEA"/>
    <w:rsid w:val="003928F9"/>
    <w:rsid w:val="00392972"/>
    <w:rsid w:val="00392A1B"/>
    <w:rsid w:val="003936BF"/>
    <w:rsid w:val="00393F55"/>
    <w:rsid w:val="00394584"/>
    <w:rsid w:val="0039461F"/>
    <w:rsid w:val="00394875"/>
    <w:rsid w:val="00394B8D"/>
    <w:rsid w:val="00394DC9"/>
    <w:rsid w:val="00394F64"/>
    <w:rsid w:val="00394FD1"/>
    <w:rsid w:val="00395545"/>
    <w:rsid w:val="00395719"/>
    <w:rsid w:val="00395D41"/>
    <w:rsid w:val="003963A5"/>
    <w:rsid w:val="00396552"/>
    <w:rsid w:val="00396853"/>
    <w:rsid w:val="0039693E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AC7"/>
    <w:rsid w:val="003A0C2D"/>
    <w:rsid w:val="003A0C99"/>
    <w:rsid w:val="003A0F92"/>
    <w:rsid w:val="003A1010"/>
    <w:rsid w:val="003A1266"/>
    <w:rsid w:val="003A12A7"/>
    <w:rsid w:val="003A12DC"/>
    <w:rsid w:val="003A149D"/>
    <w:rsid w:val="003A17D6"/>
    <w:rsid w:val="003A1BC0"/>
    <w:rsid w:val="003A223E"/>
    <w:rsid w:val="003A25E9"/>
    <w:rsid w:val="003A2B4D"/>
    <w:rsid w:val="003A2BEC"/>
    <w:rsid w:val="003A2C8A"/>
    <w:rsid w:val="003A2D4B"/>
    <w:rsid w:val="003A3411"/>
    <w:rsid w:val="003A3443"/>
    <w:rsid w:val="003A4C56"/>
    <w:rsid w:val="003A54EC"/>
    <w:rsid w:val="003A56AE"/>
    <w:rsid w:val="003A5A83"/>
    <w:rsid w:val="003A60AD"/>
    <w:rsid w:val="003A614B"/>
    <w:rsid w:val="003A6299"/>
    <w:rsid w:val="003A665E"/>
    <w:rsid w:val="003A6E1C"/>
    <w:rsid w:val="003A72C1"/>
    <w:rsid w:val="003A7473"/>
    <w:rsid w:val="003A79CF"/>
    <w:rsid w:val="003A7DCB"/>
    <w:rsid w:val="003B07F6"/>
    <w:rsid w:val="003B0881"/>
    <w:rsid w:val="003B092D"/>
    <w:rsid w:val="003B0A1B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E90"/>
    <w:rsid w:val="003B6C0D"/>
    <w:rsid w:val="003B6DC6"/>
    <w:rsid w:val="003B7215"/>
    <w:rsid w:val="003B7262"/>
    <w:rsid w:val="003B7DBC"/>
    <w:rsid w:val="003C07AA"/>
    <w:rsid w:val="003C07DD"/>
    <w:rsid w:val="003C0FF5"/>
    <w:rsid w:val="003C1549"/>
    <w:rsid w:val="003C17F0"/>
    <w:rsid w:val="003C18E4"/>
    <w:rsid w:val="003C1BF8"/>
    <w:rsid w:val="003C2055"/>
    <w:rsid w:val="003C26B9"/>
    <w:rsid w:val="003C26D9"/>
    <w:rsid w:val="003C2D4B"/>
    <w:rsid w:val="003C3105"/>
    <w:rsid w:val="003C321E"/>
    <w:rsid w:val="003C3302"/>
    <w:rsid w:val="003C349E"/>
    <w:rsid w:val="003C34DB"/>
    <w:rsid w:val="003C356B"/>
    <w:rsid w:val="003C35A6"/>
    <w:rsid w:val="003C3CE0"/>
    <w:rsid w:val="003C4083"/>
    <w:rsid w:val="003C4A4F"/>
    <w:rsid w:val="003C4AEA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E4"/>
    <w:rsid w:val="003D13F6"/>
    <w:rsid w:val="003D1547"/>
    <w:rsid w:val="003D17DD"/>
    <w:rsid w:val="003D1F5B"/>
    <w:rsid w:val="003D20D1"/>
    <w:rsid w:val="003D2776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A5"/>
    <w:rsid w:val="003D46B3"/>
    <w:rsid w:val="003D4793"/>
    <w:rsid w:val="003D4B25"/>
    <w:rsid w:val="003D4BE3"/>
    <w:rsid w:val="003D5302"/>
    <w:rsid w:val="003D5FFA"/>
    <w:rsid w:val="003D61C7"/>
    <w:rsid w:val="003D6754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4017"/>
    <w:rsid w:val="003E45C8"/>
    <w:rsid w:val="003E54B9"/>
    <w:rsid w:val="003E555A"/>
    <w:rsid w:val="003E566C"/>
    <w:rsid w:val="003E572F"/>
    <w:rsid w:val="003E58C2"/>
    <w:rsid w:val="003E5BCC"/>
    <w:rsid w:val="003E5D27"/>
    <w:rsid w:val="003E618E"/>
    <w:rsid w:val="003E6205"/>
    <w:rsid w:val="003E665F"/>
    <w:rsid w:val="003E6A67"/>
    <w:rsid w:val="003E6CC4"/>
    <w:rsid w:val="003E75D7"/>
    <w:rsid w:val="003E765E"/>
    <w:rsid w:val="003E7F5A"/>
    <w:rsid w:val="003F0328"/>
    <w:rsid w:val="003F03AC"/>
    <w:rsid w:val="003F03B8"/>
    <w:rsid w:val="003F0772"/>
    <w:rsid w:val="003F0916"/>
    <w:rsid w:val="003F09FB"/>
    <w:rsid w:val="003F0F6B"/>
    <w:rsid w:val="003F1464"/>
    <w:rsid w:val="003F1474"/>
    <w:rsid w:val="003F1653"/>
    <w:rsid w:val="003F1713"/>
    <w:rsid w:val="003F18FC"/>
    <w:rsid w:val="003F19E0"/>
    <w:rsid w:val="003F1BCD"/>
    <w:rsid w:val="003F1D1B"/>
    <w:rsid w:val="003F1DEE"/>
    <w:rsid w:val="003F1E39"/>
    <w:rsid w:val="003F20C4"/>
    <w:rsid w:val="003F25DD"/>
    <w:rsid w:val="003F2ACA"/>
    <w:rsid w:val="003F2CB0"/>
    <w:rsid w:val="003F2E6D"/>
    <w:rsid w:val="003F35D8"/>
    <w:rsid w:val="003F365C"/>
    <w:rsid w:val="003F38DB"/>
    <w:rsid w:val="003F3B8E"/>
    <w:rsid w:val="003F3D2F"/>
    <w:rsid w:val="003F3DFA"/>
    <w:rsid w:val="003F439C"/>
    <w:rsid w:val="003F4981"/>
    <w:rsid w:val="003F54FA"/>
    <w:rsid w:val="003F5C4F"/>
    <w:rsid w:val="003F6027"/>
    <w:rsid w:val="003F6116"/>
    <w:rsid w:val="003F62F5"/>
    <w:rsid w:val="003F645B"/>
    <w:rsid w:val="003F648E"/>
    <w:rsid w:val="003F6AB7"/>
    <w:rsid w:val="003F6BEC"/>
    <w:rsid w:val="003F6C9A"/>
    <w:rsid w:val="003F7113"/>
    <w:rsid w:val="003F7753"/>
    <w:rsid w:val="003F77C2"/>
    <w:rsid w:val="003F781B"/>
    <w:rsid w:val="003F78F8"/>
    <w:rsid w:val="003F7A9D"/>
    <w:rsid w:val="003F7EA9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F0"/>
    <w:rsid w:val="004032FD"/>
    <w:rsid w:val="00403A25"/>
    <w:rsid w:val="00403E78"/>
    <w:rsid w:val="00403F85"/>
    <w:rsid w:val="0040453E"/>
    <w:rsid w:val="004049DA"/>
    <w:rsid w:val="00404ACF"/>
    <w:rsid w:val="00404B62"/>
    <w:rsid w:val="004055C2"/>
    <w:rsid w:val="00405C3C"/>
    <w:rsid w:val="00406202"/>
    <w:rsid w:val="00406761"/>
    <w:rsid w:val="00406A42"/>
    <w:rsid w:val="00407028"/>
    <w:rsid w:val="0040714B"/>
    <w:rsid w:val="00407196"/>
    <w:rsid w:val="004071A5"/>
    <w:rsid w:val="004073EF"/>
    <w:rsid w:val="00407921"/>
    <w:rsid w:val="00407A46"/>
    <w:rsid w:val="00407ADD"/>
    <w:rsid w:val="0041026F"/>
    <w:rsid w:val="00410D3F"/>
    <w:rsid w:val="00411765"/>
    <w:rsid w:val="00411992"/>
    <w:rsid w:val="00412057"/>
    <w:rsid w:val="004120CD"/>
    <w:rsid w:val="00412361"/>
    <w:rsid w:val="00412608"/>
    <w:rsid w:val="0041260A"/>
    <w:rsid w:val="00412670"/>
    <w:rsid w:val="00412AE3"/>
    <w:rsid w:val="00412B22"/>
    <w:rsid w:val="00412F1D"/>
    <w:rsid w:val="0041311A"/>
    <w:rsid w:val="00413353"/>
    <w:rsid w:val="004133B2"/>
    <w:rsid w:val="00413D7B"/>
    <w:rsid w:val="00414904"/>
    <w:rsid w:val="00414938"/>
    <w:rsid w:val="00414DB7"/>
    <w:rsid w:val="00414F13"/>
    <w:rsid w:val="004152B5"/>
    <w:rsid w:val="00415D62"/>
    <w:rsid w:val="004165DD"/>
    <w:rsid w:val="00416DE2"/>
    <w:rsid w:val="00416FBF"/>
    <w:rsid w:val="004173CD"/>
    <w:rsid w:val="00417DAA"/>
    <w:rsid w:val="0042011C"/>
    <w:rsid w:val="00420602"/>
    <w:rsid w:val="0042086D"/>
    <w:rsid w:val="00420B0B"/>
    <w:rsid w:val="00420DA6"/>
    <w:rsid w:val="00421368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D37"/>
    <w:rsid w:val="00423EAB"/>
    <w:rsid w:val="004242BF"/>
    <w:rsid w:val="00424357"/>
    <w:rsid w:val="004243B5"/>
    <w:rsid w:val="004249DC"/>
    <w:rsid w:val="00424F47"/>
    <w:rsid w:val="00425977"/>
    <w:rsid w:val="00425994"/>
    <w:rsid w:val="00425D04"/>
    <w:rsid w:val="00425D82"/>
    <w:rsid w:val="00425E7E"/>
    <w:rsid w:val="0042627F"/>
    <w:rsid w:val="00426322"/>
    <w:rsid w:val="00426880"/>
    <w:rsid w:val="00426F9D"/>
    <w:rsid w:val="0042711A"/>
    <w:rsid w:val="00427387"/>
    <w:rsid w:val="00427408"/>
    <w:rsid w:val="00427780"/>
    <w:rsid w:val="004308CB"/>
    <w:rsid w:val="00430A7C"/>
    <w:rsid w:val="00430B5D"/>
    <w:rsid w:val="00430D46"/>
    <w:rsid w:val="004315FB"/>
    <w:rsid w:val="00431A25"/>
    <w:rsid w:val="00431DAA"/>
    <w:rsid w:val="00431DD8"/>
    <w:rsid w:val="00431F8A"/>
    <w:rsid w:val="004325C0"/>
    <w:rsid w:val="00432650"/>
    <w:rsid w:val="00432DA9"/>
    <w:rsid w:val="00432EEB"/>
    <w:rsid w:val="00433359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40165"/>
    <w:rsid w:val="004404B8"/>
    <w:rsid w:val="00440C66"/>
    <w:rsid w:val="0044109F"/>
    <w:rsid w:val="00441321"/>
    <w:rsid w:val="00441436"/>
    <w:rsid w:val="00441A8C"/>
    <w:rsid w:val="00441C7A"/>
    <w:rsid w:val="00441D98"/>
    <w:rsid w:val="00441EE7"/>
    <w:rsid w:val="00441F22"/>
    <w:rsid w:val="00442102"/>
    <w:rsid w:val="004428E9"/>
    <w:rsid w:val="00442A34"/>
    <w:rsid w:val="00442F31"/>
    <w:rsid w:val="0044326B"/>
    <w:rsid w:val="004437D8"/>
    <w:rsid w:val="00443B55"/>
    <w:rsid w:val="00443E8C"/>
    <w:rsid w:val="004441F3"/>
    <w:rsid w:val="0044445E"/>
    <w:rsid w:val="0044446B"/>
    <w:rsid w:val="00444497"/>
    <w:rsid w:val="00444961"/>
    <w:rsid w:val="0044501A"/>
    <w:rsid w:val="00445054"/>
    <w:rsid w:val="004453A4"/>
    <w:rsid w:val="00445491"/>
    <w:rsid w:val="00445A0C"/>
    <w:rsid w:val="00445A4F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0ED1"/>
    <w:rsid w:val="004513E1"/>
    <w:rsid w:val="004519FA"/>
    <w:rsid w:val="00451A52"/>
    <w:rsid w:val="00451CBD"/>
    <w:rsid w:val="00451EB7"/>
    <w:rsid w:val="00452520"/>
    <w:rsid w:val="00452600"/>
    <w:rsid w:val="004527EC"/>
    <w:rsid w:val="00452BEA"/>
    <w:rsid w:val="00452C66"/>
    <w:rsid w:val="004533A5"/>
    <w:rsid w:val="00453613"/>
    <w:rsid w:val="00453FCE"/>
    <w:rsid w:val="004543C2"/>
    <w:rsid w:val="0045475B"/>
    <w:rsid w:val="0045477B"/>
    <w:rsid w:val="00454C15"/>
    <w:rsid w:val="004553B0"/>
    <w:rsid w:val="0045627D"/>
    <w:rsid w:val="004566A1"/>
    <w:rsid w:val="004573B9"/>
    <w:rsid w:val="00457499"/>
    <w:rsid w:val="00457FE9"/>
    <w:rsid w:val="00460409"/>
    <w:rsid w:val="00460471"/>
    <w:rsid w:val="004606D1"/>
    <w:rsid w:val="00460E21"/>
    <w:rsid w:val="004612D2"/>
    <w:rsid w:val="0046132D"/>
    <w:rsid w:val="004615F9"/>
    <w:rsid w:val="00461820"/>
    <w:rsid w:val="00461A7C"/>
    <w:rsid w:val="00461CC8"/>
    <w:rsid w:val="00461DE6"/>
    <w:rsid w:val="004620D5"/>
    <w:rsid w:val="00462321"/>
    <w:rsid w:val="004624E0"/>
    <w:rsid w:val="00462978"/>
    <w:rsid w:val="00462E40"/>
    <w:rsid w:val="00463276"/>
    <w:rsid w:val="00463CBB"/>
    <w:rsid w:val="00463D87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C7E"/>
    <w:rsid w:val="00467E8A"/>
    <w:rsid w:val="0047002A"/>
    <w:rsid w:val="0047010C"/>
    <w:rsid w:val="00470230"/>
    <w:rsid w:val="004704E5"/>
    <w:rsid w:val="00470A02"/>
    <w:rsid w:val="00470A0A"/>
    <w:rsid w:val="00470D20"/>
    <w:rsid w:val="00471080"/>
    <w:rsid w:val="00471E64"/>
    <w:rsid w:val="00471F87"/>
    <w:rsid w:val="004729B9"/>
    <w:rsid w:val="00472ACB"/>
    <w:rsid w:val="00472C9B"/>
    <w:rsid w:val="00472DC9"/>
    <w:rsid w:val="00472E15"/>
    <w:rsid w:val="004733FE"/>
    <w:rsid w:val="004734A2"/>
    <w:rsid w:val="00473652"/>
    <w:rsid w:val="004736BE"/>
    <w:rsid w:val="004739CC"/>
    <w:rsid w:val="00473A71"/>
    <w:rsid w:val="00473D86"/>
    <w:rsid w:val="00473E59"/>
    <w:rsid w:val="004742CE"/>
    <w:rsid w:val="004747ED"/>
    <w:rsid w:val="00474A48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384"/>
    <w:rsid w:val="0047647F"/>
    <w:rsid w:val="00476A1A"/>
    <w:rsid w:val="00476B67"/>
    <w:rsid w:val="00476EFC"/>
    <w:rsid w:val="00477055"/>
    <w:rsid w:val="00477138"/>
    <w:rsid w:val="004778B9"/>
    <w:rsid w:val="004779DF"/>
    <w:rsid w:val="00477B2C"/>
    <w:rsid w:val="00480113"/>
    <w:rsid w:val="00480279"/>
    <w:rsid w:val="00480AB3"/>
    <w:rsid w:val="00480E8E"/>
    <w:rsid w:val="004816DA"/>
    <w:rsid w:val="00481952"/>
    <w:rsid w:val="00481E5E"/>
    <w:rsid w:val="00482097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5EB"/>
    <w:rsid w:val="00487297"/>
    <w:rsid w:val="00487676"/>
    <w:rsid w:val="004877DF"/>
    <w:rsid w:val="00487B8D"/>
    <w:rsid w:val="00487C54"/>
    <w:rsid w:val="00487C9E"/>
    <w:rsid w:val="00487F9C"/>
    <w:rsid w:val="00490094"/>
    <w:rsid w:val="00490409"/>
    <w:rsid w:val="0049047B"/>
    <w:rsid w:val="00490A47"/>
    <w:rsid w:val="00490B66"/>
    <w:rsid w:val="00491160"/>
    <w:rsid w:val="0049150E"/>
    <w:rsid w:val="00491E44"/>
    <w:rsid w:val="00491EA0"/>
    <w:rsid w:val="00491F16"/>
    <w:rsid w:val="00491F31"/>
    <w:rsid w:val="004920E2"/>
    <w:rsid w:val="004920E6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2EA"/>
    <w:rsid w:val="004935C4"/>
    <w:rsid w:val="00493BD9"/>
    <w:rsid w:val="00494700"/>
    <w:rsid w:val="00494A63"/>
    <w:rsid w:val="004951DC"/>
    <w:rsid w:val="00495A7E"/>
    <w:rsid w:val="00495D54"/>
    <w:rsid w:val="00496198"/>
    <w:rsid w:val="00496709"/>
    <w:rsid w:val="004967B3"/>
    <w:rsid w:val="00496EC2"/>
    <w:rsid w:val="00497934"/>
    <w:rsid w:val="00497ACA"/>
    <w:rsid w:val="00497B26"/>
    <w:rsid w:val="004A015D"/>
    <w:rsid w:val="004A03BE"/>
    <w:rsid w:val="004A0670"/>
    <w:rsid w:val="004A12C0"/>
    <w:rsid w:val="004A1603"/>
    <w:rsid w:val="004A1B6B"/>
    <w:rsid w:val="004A1CB5"/>
    <w:rsid w:val="004A1EF9"/>
    <w:rsid w:val="004A21A0"/>
    <w:rsid w:val="004A256A"/>
    <w:rsid w:val="004A318E"/>
    <w:rsid w:val="004A31A6"/>
    <w:rsid w:val="004A3BB2"/>
    <w:rsid w:val="004A3F33"/>
    <w:rsid w:val="004A3FA4"/>
    <w:rsid w:val="004A4343"/>
    <w:rsid w:val="004A4F09"/>
    <w:rsid w:val="004A519E"/>
    <w:rsid w:val="004A51EA"/>
    <w:rsid w:val="004A5E8D"/>
    <w:rsid w:val="004A6285"/>
    <w:rsid w:val="004A6558"/>
    <w:rsid w:val="004A6830"/>
    <w:rsid w:val="004A6992"/>
    <w:rsid w:val="004A719C"/>
    <w:rsid w:val="004A71E7"/>
    <w:rsid w:val="004A72BC"/>
    <w:rsid w:val="004A7382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9FC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4C9C"/>
    <w:rsid w:val="004B5170"/>
    <w:rsid w:val="004B537E"/>
    <w:rsid w:val="004B53EB"/>
    <w:rsid w:val="004B5D42"/>
    <w:rsid w:val="004B69BF"/>
    <w:rsid w:val="004B6E6F"/>
    <w:rsid w:val="004B6EE6"/>
    <w:rsid w:val="004B6FF5"/>
    <w:rsid w:val="004B721C"/>
    <w:rsid w:val="004B75C2"/>
    <w:rsid w:val="004B7F18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1569"/>
    <w:rsid w:val="004C193E"/>
    <w:rsid w:val="004C2579"/>
    <w:rsid w:val="004C2886"/>
    <w:rsid w:val="004C3BA7"/>
    <w:rsid w:val="004C3BD3"/>
    <w:rsid w:val="004C472B"/>
    <w:rsid w:val="004C4733"/>
    <w:rsid w:val="004C47A6"/>
    <w:rsid w:val="004C4811"/>
    <w:rsid w:val="004C4BC9"/>
    <w:rsid w:val="004C4C9F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0FD1"/>
    <w:rsid w:val="004D1035"/>
    <w:rsid w:val="004D182D"/>
    <w:rsid w:val="004D19BB"/>
    <w:rsid w:val="004D1CC6"/>
    <w:rsid w:val="004D1FE9"/>
    <w:rsid w:val="004D232C"/>
    <w:rsid w:val="004D252B"/>
    <w:rsid w:val="004D2654"/>
    <w:rsid w:val="004D2792"/>
    <w:rsid w:val="004D29AA"/>
    <w:rsid w:val="004D2A73"/>
    <w:rsid w:val="004D2AA1"/>
    <w:rsid w:val="004D3C52"/>
    <w:rsid w:val="004D42B7"/>
    <w:rsid w:val="004D43C8"/>
    <w:rsid w:val="004D489E"/>
    <w:rsid w:val="004D4C2E"/>
    <w:rsid w:val="004D4D0F"/>
    <w:rsid w:val="004D4F8F"/>
    <w:rsid w:val="004D5753"/>
    <w:rsid w:val="004D583B"/>
    <w:rsid w:val="004D5C3C"/>
    <w:rsid w:val="004D5D62"/>
    <w:rsid w:val="004D5F26"/>
    <w:rsid w:val="004D5F95"/>
    <w:rsid w:val="004D5FCA"/>
    <w:rsid w:val="004D61AB"/>
    <w:rsid w:val="004D625B"/>
    <w:rsid w:val="004D6368"/>
    <w:rsid w:val="004D6785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CA3"/>
    <w:rsid w:val="004E0ECE"/>
    <w:rsid w:val="004E1279"/>
    <w:rsid w:val="004E14A9"/>
    <w:rsid w:val="004E1680"/>
    <w:rsid w:val="004E1802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65E"/>
    <w:rsid w:val="004E5837"/>
    <w:rsid w:val="004E58BA"/>
    <w:rsid w:val="004E59F0"/>
    <w:rsid w:val="004E5A01"/>
    <w:rsid w:val="004E6C3D"/>
    <w:rsid w:val="004E6D4A"/>
    <w:rsid w:val="004E6E48"/>
    <w:rsid w:val="004E6F2A"/>
    <w:rsid w:val="004E7385"/>
    <w:rsid w:val="004E76F0"/>
    <w:rsid w:val="004E7819"/>
    <w:rsid w:val="004E7878"/>
    <w:rsid w:val="004E7F16"/>
    <w:rsid w:val="004F0220"/>
    <w:rsid w:val="004F0228"/>
    <w:rsid w:val="004F0345"/>
    <w:rsid w:val="004F042E"/>
    <w:rsid w:val="004F0526"/>
    <w:rsid w:val="004F06EA"/>
    <w:rsid w:val="004F0CC4"/>
    <w:rsid w:val="004F13EF"/>
    <w:rsid w:val="004F193C"/>
    <w:rsid w:val="004F1948"/>
    <w:rsid w:val="004F2063"/>
    <w:rsid w:val="004F29B8"/>
    <w:rsid w:val="004F2B1F"/>
    <w:rsid w:val="004F3889"/>
    <w:rsid w:val="004F46DE"/>
    <w:rsid w:val="004F4844"/>
    <w:rsid w:val="004F4931"/>
    <w:rsid w:val="004F4D50"/>
    <w:rsid w:val="004F4F0B"/>
    <w:rsid w:val="004F52B6"/>
    <w:rsid w:val="004F5612"/>
    <w:rsid w:val="004F5B68"/>
    <w:rsid w:val="004F5B74"/>
    <w:rsid w:val="004F5BF1"/>
    <w:rsid w:val="004F5C60"/>
    <w:rsid w:val="004F5EDF"/>
    <w:rsid w:val="004F6017"/>
    <w:rsid w:val="004F6147"/>
    <w:rsid w:val="004F63BA"/>
    <w:rsid w:val="004F6529"/>
    <w:rsid w:val="004F66A8"/>
    <w:rsid w:val="004F68A2"/>
    <w:rsid w:val="004F6B0F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590"/>
    <w:rsid w:val="0050373B"/>
    <w:rsid w:val="00504417"/>
    <w:rsid w:val="0050443D"/>
    <w:rsid w:val="00504879"/>
    <w:rsid w:val="005049BE"/>
    <w:rsid w:val="00504A47"/>
    <w:rsid w:val="00504B70"/>
    <w:rsid w:val="0050517C"/>
    <w:rsid w:val="005051A4"/>
    <w:rsid w:val="00505BD8"/>
    <w:rsid w:val="00505BE6"/>
    <w:rsid w:val="005060D3"/>
    <w:rsid w:val="005062DA"/>
    <w:rsid w:val="00506408"/>
    <w:rsid w:val="00506653"/>
    <w:rsid w:val="00506849"/>
    <w:rsid w:val="00506C4D"/>
    <w:rsid w:val="00506F72"/>
    <w:rsid w:val="00507204"/>
    <w:rsid w:val="005076C1"/>
    <w:rsid w:val="005076C6"/>
    <w:rsid w:val="005076EB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2849"/>
    <w:rsid w:val="00512A80"/>
    <w:rsid w:val="00512AB9"/>
    <w:rsid w:val="00512BD3"/>
    <w:rsid w:val="00512E6B"/>
    <w:rsid w:val="00512F7C"/>
    <w:rsid w:val="0051360C"/>
    <w:rsid w:val="0051367C"/>
    <w:rsid w:val="005139C5"/>
    <w:rsid w:val="00513FAB"/>
    <w:rsid w:val="00514458"/>
    <w:rsid w:val="00514622"/>
    <w:rsid w:val="005148C7"/>
    <w:rsid w:val="00514FE0"/>
    <w:rsid w:val="005152B6"/>
    <w:rsid w:val="005152FC"/>
    <w:rsid w:val="005153C8"/>
    <w:rsid w:val="00515650"/>
    <w:rsid w:val="005157F5"/>
    <w:rsid w:val="00515F5C"/>
    <w:rsid w:val="00516500"/>
    <w:rsid w:val="00516E88"/>
    <w:rsid w:val="005179E3"/>
    <w:rsid w:val="00517D76"/>
    <w:rsid w:val="00517E09"/>
    <w:rsid w:val="00520187"/>
    <w:rsid w:val="0052021D"/>
    <w:rsid w:val="00520451"/>
    <w:rsid w:val="005206A8"/>
    <w:rsid w:val="005213C9"/>
    <w:rsid w:val="00521496"/>
    <w:rsid w:val="00521A3F"/>
    <w:rsid w:val="00521C02"/>
    <w:rsid w:val="00521EAC"/>
    <w:rsid w:val="005220AD"/>
    <w:rsid w:val="005229D5"/>
    <w:rsid w:val="005229E8"/>
    <w:rsid w:val="00522A42"/>
    <w:rsid w:val="00522EFE"/>
    <w:rsid w:val="00523001"/>
    <w:rsid w:val="00523229"/>
    <w:rsid w:val="005233DF"/>
    <w:rsid w:val="0052362F"/>
    <w:rsid w:val="00523965"/>
    <w:rsid w:val="00523CFA"/>
    <w:rsid w:val="00523FF8"/>
    <w:rsid w:val="005241A6"/>
    <w:rsid w:val="005244F8"/>
    <w:rsid w:val="00524B07"/>
    <w:rsid w:val="00525428"/>
    <w:rsid w:val="005255B6"/>
    <w:rsid w:val="0052585E"/>
    <w:rsid w:val="00525EA5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B60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5EE8"/>
    <w:rsid w:val="00536007"/>
    <w:rsid w:val="00536683"/>
    <w:rsid w:val="00536EA9"/>
    <w:rsid w:val="005376EF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1F5"/>
    <w:rsid w:val="005422E0"/>
    <w:rsid w:val="0054295A"/>
    <w:rsid w:val="00542B85"/>
    <w:rsid w:val="00542C5D"/>
    <w:rsid w:val="005433E7"/>
    <w:rsid w:val="00543A74"/>
    <w:rsid w:val="00543E14"/>
    <w:rsid w:val="00543FFE"/>
    <w:rsid w:val="0054438F"/>
    <w:rsid w:val="005444BB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11E"/>
    <w:rsid w:val="005466B2"/>
    <w:rsid w:val="005468B9"/>
    <w:rsid w:val="00546A70"/>
    <w:rsid w:val="00546F64"/>
    <w:rsid w:val="005470EA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92D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5192"/>
    <w:rsid w:val="0055597C"/>
    <w:rsid w:val="00555FF9"/>
    <w:rsid w:val="005562DE"/>
    <w:rsid w:val="005563CF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0F78"/>
    <w:rsid w:val="005612FA"/>
    <w:rsid w:val="00561323"/>
    <w:rsid w:val="005613BF"/>
    <w:rsid w:val="00561623"/>
    <w:rsid w:val="0056162A"/>
    <w:rsid w:val="00561C12"/>
    <w:rsid w:val="005621C0"/>
    <w:rsid w:val="005627D8"/>
    <w:rsid w:val="00562E81"/>
    <w:rsid w:val="0056374C"/>
    <w:rsid w:val="00563B0D"/>
    <w:rsid w:val="00563B88"/>
    <w:rsid w:val="00563C9F"/>
    <w:rsid w:val="00563F15"/>
    <w:rsid w:val="00564820"/>
    <w:rsid w:val="005649A5"/>
    <w:rsid w:val="00564D9E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6E88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E3E"/>
    <w:rsid w:val="00570E40"/>
    <w:rsid w:val="0057102A"/>
    <w:rsid w:val="00571481"/>
    <w:rsid w:val="0057168E"/>
    <w:rsid w:val="0057170A"/>
    <w:rsid w:val="00571753"/>
    <w:rsid w:val="00571B21"/>
    <w:rsid w:val="00571DF0"/>
    <w:rsid w:val="0057250B"/>
    <w:rsid w:val="005726A5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8D3"/>
    <w:rsid w:val="00574AC0"/>
    <w:rsid w:val="00574F6D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CF"/>
    <w:rsid w:val="005817E2"/>
    <w:rsid w:val="005820E0"/>
    <w:rsid w:val="00582373"/>
    <w:rsid w:val="00582421"/>
    <w:rsid w:val="005828D1"/>
    <w:rsid w:val="0058303A"/>
    <w:rsid w:val="005836F1"/>
    <w:rsid w:val="0058375F"/>
    <w:rsid w:val="00583944"/>
    <w:rsid w:val="005839EA"/>
    <w:rsid w:val="00584220"/>
    <w:rsid w:val="00584853"/>
    <w:rsid w:val="00585087"/>
    <w:rsid w:val="0058515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6C0C"/>
    <w:rsid w:val="00587781"/>
    <w:rsid w:val="00587A13"/>
    <w:rsid w:val="00587A62"/>
    <w:rsid w:val="00587CFA"/>
    <w:rsid w:val="0059013E"/>
    <w:rsid w:val="00590BCA"/>
    <w:rsid w:val="005910EB"/>
    <w:rsid w:val="00591441"/>
    <w:rsid w:val="0059144E"/>
    <w:rsid w:val="00591465"/>
    <w:rsid w:val="00591558"/>
    <w:rsid w:val="00591580"/>
    <w:rsid w:val="00591BB5"/>
    <w:rsid w:val="00592446"/>
    <w:rsid w:val="00592ED3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38D"/>
    <w:rsid w:val="00595534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21C"/>
    <w:rsid w:val="005A3277"/>
    <w:rsid w:val="005A347B"/>
    <w:rsid w:val="005A34C3"/>
    <w:rsid w:val="005A36C3"/>
    <w:rsid w:val="005A3A84"/>
    <w:rsid w:val="005A407A"/>
    <w:rsid w:val="005A4250"/>
    <w:rsid w:val="005A4503"/>
    <w:rsid w:val="005A45F3"/>
    <w:rsid w:val="005A4BA9"/>
    <w:rsid w:val="005A4E6C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8C5"/>
    <w:rsid w:val="005A7ABF"/>
    <w:rsid w:val="005B00BE"/>
    <w:rsid w:val="005B0156"/>
    <w:rsid w:val="005B02F3"/>
    <w:rsid w:val="005B05B4"/>
    <w:rsid w:val="005B08F3"/>
    <w:rsid w:val="005B09E4"/>
    <w:rsid w:val="005B0DE2"/>
    <w:rsid w:val="005B14F2"/>
    <w:rsid w:val="005B1604"/>
    <w:rsid w:val="005B2308"/>
    <w:rsid w:val="005B2498"/>
    <w:rsid w:val="005B280B"/>
    <w:rsid w:val="005B299F"/>
    <w:rsid w:val="005B2D2F"/>
    <w:rsid w:val="005B38A1"/>
    <w:rsid w:val="005B39AE"/>
    <w:rsid w:val="005B3A88"/>
    <w:rsid w:val="005B3BDB"/>
    <w:rsid w:val="005B3E73"/>
    <w:rsid w:val="005B4900"/>
    <w:rsid w:val="005B5421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2B"/>
    <w:rsid w:val="005C40D6"/>
    <w:rsid w:val="005C4244"/>
    <w:rsid w:val="005C49FC"/>
    <w:rsid w:val="005C4AB0"/>
    <w:rsid w:val="005C5AC4"/>
    <w:rsid w:val="005C5DBB"/>
    <w:rsid w:val="005C5F0B"/>
    <w:rsid w:val="005C5F21"/>
    <w:rsid w:val="005C60CC"/>
    <w:rsid w:val="005C60E1"/>
    <w:rsid w:val="005C6264"/>
    <w:rsid w:val="005C68E0"/>
    <w:rsid w:val="005C702B"/>
    <w:rsid w:val="005C75A6"/>
    <w:rsid w:val="005C7640"/>
    <w:rsid w:val="005C767A"/>
    <w:rsid w:val="005C79FD"/>
    <w:rsid w:val="005D0268"/>
    <w:rsid w:val="005D0418"/>
    <w:rsid w:val="005D0621"/>
    <w:rsid w:val="005D0C84"/>
    <w:rsid w:val="005D0CA9"/>
    <w:rsid w:val="005D14F4"/>
    <w:rsid w:val="005D185F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0EB"/>
    <w:rsid w:val="005D30F8"/>
    <w:rsid w:val="005D3DF4"/>
    <w:rsid w:val="005D3DFD"/>
    <w:rsid w:val="005D4092"/>
    <w:rsid w:val="005D41D4"/>
    <w:rsid w:val="005D44C6"/>
    <w:rsid w:val="005D46CB"/>
    <w:rsid w:val="005D4D03"/>
    <w:rsid w:val="005D4D74"/>
    <w:rsid w:val="005D53C5"/>
    <w:rsid w:val="005D55C5"/>
    <w:rsid w:val="005D561C"/>
    <w:rsid w:val="005D57D9"/>
    <w:rsid w:val="005D5A06"/>
    <w:rsid w:val="005D5A6E"/>
    <w:rsid w:val="005D5CBD"/>
    <w:rsid w:val="005D61CE"/>
    <w:rsid w:val="005D66E1"/>
    <w:rsid w:val="005D6BA3"/>
    <w:rsid w:val="005D6CB0"/>
    <w:rsid w:val="005D737B"/>
    <w:rsid w:val="005D737E"/>
    <w:rsid w:val="005D756E"/>
    <w:rsid w:val="005D7804"/>
    <w:rsid w:val="005D7A93"/>
    <w:rsid w:val="005D7D93"/>
    <w:rsid w:val="005D7FC2"/>
    <w:rsid w:val="005E047C"/>
    <w:rsid w:val="005E0574"/>
    <w:rsid w:val="005E0653"/>
    <w:rsid w:val="005E0726"/>
    <w:rsid w:val="005E0AF2"/>
    <w:rsid w:val="005E125C"/>
    <w:rsid w:val="005E167B"/>
    <w:rsid w:val="005E1D7E"/>
    <w:rsid w:val="005E2735"/>
    <w:rsid w:val="005E33DC"/>
    <w:rsid w:val="005E39B8"/>
    <w:rsid w:val="005E39C8"/>
    <w:rsid w:val="005E3C75"/>
    <w:rsid w:val="005E46EB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D7A"/>
    <w:rsid w:val="005E7E78"/>
    <w:rsid w:val="005E7E88"/>
    <w:rsid w:val="005F01A7"/>
    <w:rsid w:val="005F0270"/>
    <w:rsid w:val="005F0B73"/>
    <w:rsid w:val="005F0EF4"/>
    <w:rsid w:val="005F1023"/>
    <w:rsid w:val="005F1781"/>
    <w:rsid w:val="005F19E6"/>
    <w:rsid w:val="005F1BD8"/>
    <w:rsid w:val="005F1F49"/>
    <w:rsid w:val="005F1FA1"/>
    <w:rsid w:val="005F228E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893"/>
    <w:rsid w:val="005F525B"/>
    <w:rsid w:val="005F54F6"/>
    <w:rsid w:val="005F5504"/>
    <w:rsid w:val="005F5FA7"/>
    <w:rsid w:val="005F6011"/>
    <w:rsid w:val="005F68E0"/>
    <w:rsid w:val="005F6973"/>
    <w:rsid w:val="005F6985"/>
    <w:rsid w:val="005F6C0C"/>
    <w:rsid w:val="005F6C85"/>
    <w:rsid w:val="005F6CD4"/>
    <w:rsid w:val="005F6DEF"/>
    <w:rsid w:val="005F6ED3"/>
    <w:rsid w:val="005F74F5"/>
    <w:rsid w:val="005F753D"/>
    <w:rsid w:val="00600554"/>
    <w:rsid w:val="006008B0"/>
    <w:rsid w:val="00600966"/>
    <w:rsid w:val="00600A46"/>
    <w:rsid w:val="006010FB"/>
    <w:rsid w:val="00601C20"/>
    <w:rsid w:val="00601F73"/>
    <w:rsid w:val="0060228C"/>
    <w:rsid w:val="006023C1"/>
    <w:rsid w:val="00602616"/>
    <w:rsid w:val="00602A0B"/>
    <w:rsid w:val="00602F69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F32"/>
    <w:rsid w:val="0060624C"/>
    <w:rsid w:val="00606558"/>
    <w:rsid w:val="00606FCD"/>
    <w:rsid w:val="00607318"/>
    <w:rsid w:val="00607A24"/>
    <w:rsid w:val="00607A7C"/>
    <w:rsid w:val="00607ABE"/>
    <w:rsid w:val="00607B18"/>
    <w:rsid w:val="00607E12"/>
    <w:rsid w:val="00610627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9DC"/>
    <w:rsid w:val="00615A76"/>
    <w:rsid w:val="00615CC8"/>
    <w:rsid w:val="00616227"/>
    <w:rsid w:val="006169DE"/>
    <w:rsid w:val="0061730F"/>
    <w:rsid w:val="00617552"/>
    <w:rsid w:val="00617E32"/>
    <w:rsid w:val="00620605"/>
    <w:rsid w:val="00620785"/>
    <w:rsid w:val="00620AC5"/>
    <w:rsid w:val="0062118E"/>
    <w:rsid w:val="00621736"/>
    <w:rsid w:val="00621D32"/>
    <w:rsid w:val="00621DCF"/>
    <w:rsid w:val="006225F3"/>
    <w:rsid w:val="00622661"/>
    <w:rsid w:val="006228DC"/>
    <w:rsid w:val="006228E2"/>
    <w:rsid w:val="00622D72"/>
    <w:rsid w:val="0062307E"/>
    <w:rsid w:val="00623DC9"/>
    <w:rsid w:val="00624EEF"/>
    <w:rsid w:val="00624F8E"/>
    <w:rsid w:val="006251B6"/>
    <w:rsid w:val="006253AC"/>
    <w:rsid w:val="006254AB"/>
    <w:rsid w:val="00625BBB"/>
    <w:rsid w:val="00625C00"/>
    <w:rsid w:val="00625F55"/>
    <w:rsid w:val="0062601D"/>
    <w:rsid w:val="006260D8"/>
    <w:rsid w:val="00626737"/>
    <w:rsid w:val="00626C69"/>
    <w:rsid w:val="00627037"/>
    <w:rsid w:val="006271C3"/>
    <w:rsid w:val="006278F7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F7"/>
    <w:rsid w:val="006329B5"/>
    <w:rsid w:val="00633188"/>
    <w:rsid w:val="0063342D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4C0"/>
    <w:rsid w:val="00636911"/>
    <w:rsid w:val="00636B8A"/>
    <w:rsid w:val="00636C02"/>
    <w:rsid w:val="00636D1D"/>
    <w:rsid w:val="006377EC"/>
    <w:rsid w:val="00637810"/>
    <w:rsid w:val="006403F4"/>
    <w:rsid w:val="00640817"/>
    <w:rsid w:val="006418B6"/>
    <w:rsid w:val="00641922"/>
    <w:rsid w:val="00641971"/>
    <w:rsid w:val="00642EC2"/>
    <w:rsid w:val="006438C6"/>
    <w:rsid w:val="006439F5"/>
    <w:rsid w:val="00643A97"/>
    <w:rsid w:val="00643F9D"/>
    <w:rsid w:val="00644486"/>
    <w:rsid w:val="00644B31"/>
    <w:rsid w:val="006454B4"/>
    <w:rsid w:val="00645AC7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133A"/>
    <w:rsid w:val="0065182F"/>
    <w:rsid w:val="006519D0"/>
    <w:rsid w:val="006519FE"/>
    <w:rsid w:val="00651C01"/>
    <w:rsid w:val="00651DA9"/>
    <w:rsid w:val="0065227A"/>
    <w:rsid w:val="0065232F"/>
    <w:rsid w:val="00652FB0"/>
    <w:rsid w:val="006532AF"/>
    <w:rsid w:val="006534D5"/>
    <w:rsid w:val="006536F4"/>
    <w:rsid w:val="00653B41"/>
    <w:rsid w:val="00653C9F"/>
    <w:rsid w:val="00654009"/>
    <w:rsid w:val="006543F4"/>
    <w:rsid w:val="006544BD"/>
    <w:rsid w:val="00654780"/>
    <w:rsid w:val="00654849"/>
    <w:rsid w:val="00654AAC"/>
    <w:rsid w:val="00654B60"/>
    <w:rsid w:val="00654BC1"/>
    <w:rsid w:val="00654F09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D82"/>
    <w:rsid w:val="006601B6"/>
    <w:rsid w:val="0066033B"/>
    <w:rsid w:val="00660476"/>
    <w:rsid w:val="00660959"/>
    <w:rsid w:val="00660C7F"/>
    <w:rsid w:val="00660FB7"/>
    <w:rsid w:val="006612CF"/>
    <w:rsid w:val="00661B55"/>
    <w:rsid w:val="00662446"/>
    <w:rsid w:val="0066286B"/>
    <w:rsid w:val="006628E8"/>
    <w:rsid w:val="00662D8A"/>
    <w:rsid w:val="00662F9D"/>
    <w:rsid w:val="006638F9"/>
    <w:rsid w:val="00664462"/>
    <w:rsid w:val="00664871"/>
    <w:rsid w:val="00664B60"/>
    <w:rsid w:val="00664B69"/>
    <w:rsid w:val="00664BCD"/>
    <w:rsid w:val="00664D54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60B0"/>
    <w:rsid w:val="006664C6"/>
    <w:rsid w:val="006670E8"/>
    <w:rsid w:val="00667ADA"/>
    <w:rsid w:val="00667BFC"/>
    <w:rsid w:val="006703AD"/>
    <w:rsid w:val="006703D0"/>
    <w:rsid w:val="0067041D"/>
    <w:rsid w:val="00670686"/>
    <w:rsid w:val="00670742"/>
    <w:rsid w:val="006707DF"/>
    <w:rsid w:val="00670E46"/>
    <w:rsid w:val="00670FC3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7CE"/>
    <w:rsid w:val="00673DFA"/>
    <w:rsid w:val="00674232"/>
    <w:rsid w:val="0067472C"/>
    <w:rsid w:val="00674C59"/>
    <w:rsid w:val="0067501C"/>
    <w:rsid w:val="00675173"/>
    <w:rsid w:val="0067534F"/>
    <w:rsid w:val="0067560C"/>
    <w:rsid w:val="006757B1"/>
    <w:rsid w:val="00675B13"/>
    <w:rsid w:val="00675EC9"/>
    <w:rsid w:val="0067643C"/>
    <w:rsid w:val="00677549"/>
    <w:rsid w:val="006775B6"/>
    <w:rsid w:val="00677DDD"/>
    <w:rsid w:val="00680133"/>
    <w:rsid w:val="00680224"/>
    <w:rsid w:val="0068030C"/>
    <w:rsid w:val="006803F8"/>
    <w:rsid w:val="00680806"/>
    <w:rsid w:val="00680A59"/>
    <w:rsid w:val="006817DF"/>
    <w:rsid w:val="00681FCA"/>
    <w:rsid w:val="006825D4"/>
    <w:rsid w:val="00682A4A"/>
    <w:rsid w:val="00682EB0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A1A"/>
    <w:rsid w:val="00685CD8"/>
    <w:rsid w:val="0068618D"/>
    <w:rsid w:val="0068628A"/>
    <w:rsid w:val="006867BE"/>
    <w:rsid w:val="0068714D"/>
    <w:rsid w:val="00687AAE"/>
    <w:rsid w:val="00687C17"/>
    <w:rsid w:val="00687DD9"/>
    <w:rsid w:val="0069048B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883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97906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413"/>
    <w:rsid w:val="006A3672"/>
    <w:rsid w:val="006A38F1"/>
    <w:rsid w:val="006A39F1"/>
    <w:rsid w:val="006A40F3"/>
    <w:rsid w:val="006A435C"/>
    <w:rsid w:val="006A4493"/>
    <w:rsid w:val="006A4CE1"/>
    <w:rsid w:val="006A57DA"/>
    <w:rsid w:val="006A62CA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6D2"/>
    <w:rsid w:val="006B1711"/>
    <w:rsid w:val="006B2704"/>
    <w:rsid w:val="006B326E"/>
    <w:rsid w:val="006B3739"/>
    <w:rsid w:val="006B377F"/>
    <w:rsid w:val="006B3C76"/>
    <w:rsid w:val="006B3CB8"/>
    <w:rsid w:val="006B418E"/>
    <w:rsid w:val="006B4313"/>
    <w:rsid w:val="006B45E4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760"/>
    <w:rsid w:val="006B77B1"/>
    <w:rsid w:val="006B7883"/>
    <w:rsid w:val="006B7BB5"/>
    <w:rsid w:val="006B7DD4"/>
    <w:rsid w:val="006B7F29"/>
    <w:rsid w:val="006C0422"/>
    <w:rsid w:val="006C0607"/>
    <w:rsid w:val="006C0968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9FD"/>
    <w:rsid w:val="006C2A64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5158"/>
    <w:rsid w:val="006C5163"/>
    <w:rsid w:val="006C531F"/>
    <w:rsid w:val="006C5356"/>
    <w:rsid w:val="006C5391"/>
    <w:rsid w:val="006C5472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C7BC3"/>
    <w:rsid w:val="006C7DD0"/>
    <w:rsid w:val="006D021A"/>
    <w:rsid w:val="006D03B6"/>
    <w:rsid w:val="006D0428"/>
    <w:rsid w:val="006D056B"/>
    <w:rsid w:val="006D06E5"/>
    <w:rsid w:val="006D0B09"/>
    <w:rsid w:val="006D1382"/>
    <w:rsid w:val="006D1AB3"/>
    <w:rsid w:val="006D1AD2"/>
    <w:rsid w:val="006D1D2A"/>
    <w:rsid w:val="006D2238"/>
    <w:rsid w:val="006D2972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75A"/>
    <w:rsid w:val="006D77EF"/>
    <w:rsid w:val="006D78C4"/>
    <w:rsid w:val="006D7AB5"/>
    <w:rsid w:val="006D7B05"/>
    <w:rsid w:val="006D7BB5"/>
    <w:rsid w:val="006D7D29"/>
    <w:rsid w:val="006D7D88"/>
    <w:rsid w:val="006D7E61"/>
    <w:rsid w:val="006D7F67"/>
    <w:rsid w:val="006E0322"/>
    <w:rsid w:val="006E0358"/>
    <w:rsid w:val="006E0678"/>
    <w:rsid w:val="006E0807"/>
    <w:rsid w:val="006E0941"/>
    <w:rsid w:val="006E0970"/>
    <w:rsid w:val="006E09D4"/>
    <w:rsid w:val="006E0B0F"/>
    <w:rsid w:val="006E0F66"/>
    <w:rsid w:val="006E178E"/>
    <w:rsid w:val="006E1AEF"/>
    <w:rsid w:val="006E2126"/>
    <w:rsid w:val="006E2207"/>
    <w:rsid w:val="006E2316"/>
    <w:rsid w:val="006E251F"/>
    <w:rsid w:val="006E2E9B"/>
    <w:rsid w:val="006E2F14"/>
    <w:rsid w:val="006E2F8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245"/>
    <w:rsid w:val="006E53CD"/>
    <w:rsid w:val="006E5673"/>
    <w:rsid w:val="006E583B"/>
    <w:rsid w:val="006E5BE9"/>
    <w:rsid w:val="006E5D37"/>
    <w:rsid w:val="006E5EE4"/>
    <w:rsid w:val="006E6306"/>
    <w:rsid w:val="006E68C3"/>
    <w:rsid w:val="006E69F0"/>
    <w:rsid w:val="006E6CF1"/>
    <w:rsid w:val="006E706D"/>
    <w:rsid w:val="006E71B0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799"/>
    <w:rsid w:val="006F2E5F"/>
    <w:rsid w:val="006F30B6"/>
    <w:rsid w:val="006F331D"/>
    <w:rsid w:val="006F3918"/>
    <w:rsid w:val="006F393A"/>
    <w:rsid w:val="006F3E99"/>
    <w:rsid w:val="006F4347"/>
    <w:rsid w:val="006F475F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6F0E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0C53"/>
    <w:rsid w:val="007010B0"/>
    <w:rsid w:val="00701664"/>
    <w:rsid w:val="00701FD7"/>
    <w:rsid w:val="0070200B"/>
    <w:rsid w:val="00702443"/>
    <w:rsid w:val="007025CC"/>
    <w:rsid w:val="00702652"/>
    <w:rsid w:val="0070288F"/>
    <w:rsid w:val="007028E8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4A70"/>
    <w:rsid w:val="00705146"/>
    <w:rsid w:val="0070520E"/>
    <w:rsid w:val="00705562"/>
    <w:rsid w:val="007055B9"/>
    <w:rsid w:val="0070583A"/>
    <w:rsid w:val="00705B27"/>
    <w:rsid w:val="00705B70"/>
    <w:rsid w:val="00706171"/>
    <w:rsid w:val="00706594"/>
    <w:rsid w:val="0070661F"/>
    <w:rsid w:val="00706E83"/>
    <w:rsid w:val="007070FB"/>
    <w:rsid w:val="0070759B"/>
    <w:rsid w:val="00707A5B"/>
    <w:rsid w:val="00707DEB"/>
    <w:rsid w:val="007100D5"/>
    <w:rsid w:val="007102E3"/>
    <w:rsid w:val="0071030C"/>
    <w:rsid w:val="00710310"/>
    <w:rsid w:val="007108BB"/>
    <w:rsid w:val="00710EB4"/>
    <w:rsid w:val="0071104F"/>
    <w:rsid w:val="00711159"/>
    <w:rsid w:val="00711582"/>
    <w:rsid w:val="00712274"/>
    <w:rsid w:val="007126E4"/>
    <w:rsid w:val="00712B10"/>
    <w:rsid w:val="00712D48"/>
    <w:rsid w:val="00713438"/>
    <w:rsid w:val="00713444"/>
    <w:rsid w:val="00713570"/>
    <w:rsid w:val="00713972"/>
    <w:rsid w:val="00713BF4"/>
    <w:rsid w:val="00713C49"/>
    <w:rsid w:val="00713C77"/>
    <w:rsid w:val="00713F35"/>
    <w:rsid w:val="0071404B"/>
    <w:rsid w:val="007146E3"/>
    <w:rsid w:val="0071508A"/>
    <w:rsid w:val="007152FA"/>
    <w:rsid w:val="00715366"/>
    <w:rsid w:val="0071538F"/>
    <w:rsid w:val="00715424"/>
    <w:rsid w:val="007155F2"/>
    <w:rsid w:val="00715E7B"/>
    <w:rsid w:val="00715FAF"/>
    <w:rsid w:val="00716027"/>
    <w:rsid w:val="007162BE"/>
    <w:rsid w:val="00716656"/>
    <w:rsid w:val="007167CF"/>
    <w:rsid w:val="00716FAB"/>
    <w:rsid w:val="0071703D"/>
    <w:rsid w:val="00717043"/>
    <w:rsid w:val="00717856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2DAE"/>
    <w:rsid w:val="00723A7A"/>
    <w:rsid w:val="00723AD7"/>
    <w:rsid w:val="00723CBA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E5D"/>
    <w:rsid w:val="00726F7F"/>
    <w:rsid w:val="007270C9"/>
    <w:rsid w:val="00727791"/>
    <w:rsid w:val="00727964"/>
    <w:rsid w:val="00727AF4"/>
    <w:rsid w:val="00730020"/>
    <w:rsid w:val="00730276"/>
    <w:rsid w:val="00730401"/>
    <w:rsid w:val="00730B70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C13"/>
    <w:rsid w:val="00732C39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5CF"/>
    <w:rsid w:val="00734AEE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C36"/>
    <w:rsid w:val="00737182"/>
    <w:rsid w:val="0073735D"/>
    <w:rsid w:val="00737B01"/>
    <w:rsid w:val="00737BD5"/>
    <w:rsid w:val="0074028E"/>
    <w:rsid w:val="00740396"/>
    <w:rsid w:val="007404E9"/>
    <w:rsid w:val="007408FD"/>
    <w:rsid w:val="00740E4B"/>
    <w:rsid w:val="00741AEA"/>
    <w:rsid w:val="00741B17"/>
    <w:rsid w:val="00741B74"/>
    <w:rsid w:val="00741B8B"/>
    <w:rsid w:val="00741C8C"/>
    <w:rsid w:val="00741F5F"/>
    <w:rsid w:val="007424D4"/>
    <w:rsid w:val="00742591"/>
    <w:rsid w:val="0074261B"/>
    <w:rsid w:val="007427C8"/>
    <w:rsid w:val="00742A18"/>
    <w:rsid w:val="00742CD2"/>
    <w:rsid w:val="007430F7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2E8"/>
    <w:rsid w:val="0074650B"/>
    <w:rsid w:val="0074710F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D07"/>
    <w:rsid w:val="00750D4A"/>
    <w:rsid w:val="007511C6"/>
    <w:rsid w:val="007516A6"/>
    <w:rsid w:val="00751774"/>
    <w:rsid w:val="007517B3"/>
    <w:rsid w:val="00751A26"/>
    <w:rsid w:val="0075278F"/>
    <w:rsid w:val="00752C3E"/>
    <w:rsid w:val="00752E69"/>
    <w:rsid w:val="00752F02"/>
    <w:rsid w:val="00753528"/>
    <w:rsid w:val="0075352E"/>
    <w:rsid w:val="00753635"/>
    <w:rsid w:val="00753B43"/>
    <w:rsid w:val="00753E9C"/>
    <w:rsid w:val="0075408F"/>
    <w:rsid w:val="0075414A"/>
    <w:rsid w:val="007541F7"/>
    <w:rsid w:val="00754237"/>
    <w:rsid w:val="00754645"/>
    <w:rsid w:val="007546C6"/>
    <w:rsid w:val="007549AA"/>
    <w:rsid w:val="00754F7B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601"/>
    <w:rsid w:val="00757B28"/>
    <w:rsid w:val="00757D23"/>
    <w:rsid w:val="00757F8A"/>
    <w:rsid w:val="007609EA"/>
    <w:rsid w:val="00760DAC"/>
    <w:rsid w:val="0076122C"/>
    <w:rsid w:val="007620A0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437"/>
    <w:rsid w:val="0076663A"/>
    <w:rsid w:val="007667A9"/>
    <w:rsid w:val="00766C4B"/>
    <w:rsid w:val="00766EB0"/>
    <w:rsid w:val="0076730E"/>
    <w:rsid w:val="007673D1"/>
    <w:rsid w:val="007675EB"/>
    <w:rsid w:val="007678F1"/>
    <w:rsid w:val="00770130"/>
    <w:rsid w:val="00770561"/>
    <w:rsid w:val="0077069E"/>
    <w:rsid w:val="0077077B"/>
    <w:rsid w:val="007716A5"/>
    <w:rsid w:val="00771AFE"/>
    <w:rsid w:val="00771BC1"/>
    <w:rsid w:val="00771E0A"/>
    <w:rsid w:val="00771E5C"/>
    <w:rsid w:val="007721F8"/>
    <w:rsid w:val="00772245"/>
    <w:rsid w:val="0077229B"/>
    <w:rsid w:val="0077238E"/>
    <w:rsid w:val="007729F6"/>
    <w:rsid w:val="00772B85"/>
    <w:rsid w:val="0077303F"/>
    <w:rsid w:val="00773574"/>
    <w:rsid w:val="007739D1"/>
    <w:rsid w:val="00773A6F"/>
    <w:rsid w:val="00773C8C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E79"/>
    <w:rsid w:val="00776E91"/>
    <w:rsid w:val="007775A4"/>
    <w:rsid w:val="0077775E"/>
    <w:rsid w:val="00777975"/>
    <w:rsid w:val="00777B35"/>
    <w:rsid w:val="007800BA"/>
    <w:rsid w:val="007800DB"/>
    <w:rsid w:val="007802BE"/>
    <w:rsid w:val="007803C8"/>
    <w:rsid w:val="00780B4F"/>
    <w:rsid w:val="00780BBC"/>
    <w:rsid w:val="00780D35"/>
    <w:rsid w:val="00781499"/>
    <w:rsid w:val="007815BD"/>
    <w:rsid w:val="0078193B"/>
    <w:rsid w:val="00781A6C"/>
    <w:rsid w:val="007822D7"/>
    <w:rsid w:val="00782303"/>
    <w:rsid w:val="0078240C"/>
    <w:rsid w:val="007832AC"/>
    <w:rsid w:val="00783533"/>
    <w:rsid w:val="007836FF"/>
    <w:rsid w:val="00783C57"/>
    <w:rsid w:val="00784040"/>
    <w:rsid w:val="0078422A"/>
    <w:rsid w:val="00784468"/>
    <w:rsid w:val="00784A07"/>
    <w:rsid w:val="00784E24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90669"/>
    <w:rsid w:val="0079068A"/>
    <w:rsid w:val="00790834"/>
    <w:rsid w:val="00790950"/>
    <w:rsid w:val="00790B16"/>
    <w:rsid w:val="00790C5E"/>
    <w:rsid w:val="00790CAD"/>
    <w:rsid w:val="00790CC4"/>
    <w:rsid w:val="00790D4D"/>
    <w:rsid w:val="00791125"/>
    <w:rsid w:val="007911DD"/>
    <w:rsid w:val="007913EC"/>
    <w:rsid w:val="00791635"/>
    <w:rsid w:val="00791756"/>
    <w:rsid w:val="00791D5B"/>
    <w:rsid w:val="00791F99"/>
    <w:rsid w:val="007920BA"/>
    <w:rsid w:val="007921E7"/>
    <w:rsid w:val="00792372"/>
    <w:rsid w:val="00792872"/>
    <w:rsid w:val="00792AB5"/>
    <w:rsid w:val="00792E27"/>
    <w:rsid w:val="00793725"/>
    <w:rsid w:val="0079392A"/>
    <w:rsid w:val="00793FAF"/>
    <w:rsid w:val="007941BC"/>
    <w:rsid w:val="00794958"/>
    <w:rsid w:val="00794A81"/>
    <w:rsid w:val="00794E21"/>
    <w:rsid w:val="007951A2"/>
    <w:rsid w:val="00795E70"/>
    <w:rsid w:val="0079617F"/>
    <w:rsid w:val="00796C9D"/>
    <w:rsid w:val="00797037"/>
    <w:rsid w:val="00797351"/>
    <w:rsid w:val="007974FB"/>
    <w:rsid w:val="007978B6"/>
    <w:rsid w:val="00797E73"/>
    <w:rsid w:val="007A01BB"/>
    <w:rsid w:val="007A03D7"/>
    <w:rsid w:val="007A0871"/>
    <w:rsid w:val="007A0A95"/>
    <w:rsid w:val="007A0CAB"/>
    <w:rsid w:val="007A12E1"/>
    <w:rsid w:val="007A12ED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B95"/>
    <w:rsid w:val="007A3C2D"/>
    <w:rsid w:val="007A3F78"/>
    <w:rsid w:val="007A4053"/>
    <w:rsid w:val="007A44AB"/>
    <w:rsid w:val="007A4B38"/>
    <w:rsid w:val="007A4F3E"/>
    <w:rsid w:val="007A587E"/>
    <w:rsid w:val="007A59B4"/>
    <w:rsid w:val="007A5C2C"/>
    <w:rsid w:val="007A5F2B"/>
    <w:rsid w:val="007A6044"/>
    <w:rsid w:val="007A60F2"/>
    <w:rsid w:val="007A67E9"/>
    <w:rsid w:val="007A6BBD"/>
    <w:rsid w:val="007A7106"/>
    <w:rsid w:val="007A72B8"/>
    <w:rsid w:val="007A7E4F"/>
    <w:rsid w:val="007B0400"/>
    <w:rsid w:val="007B08B0"/>
    <w:rsid w:val="007B0A37"/>
    <w:rsid w:val="007B0BEB"/>
    <w:rsid w:val="007B0FEF"/>
    <w:rsid w:val="007B117F"/>
    <w:rsid w:val="007B14A7"/>
    <w:rsid w:val="007B14BC"/>
    <w:rsid w:val="007B14C0"/>
    <w:rsid w:val="007B1857"/>
    <w:rsid w:val="007B18A1"/>
    <w:rsid w:val="007B1B2D"/>
    <w:rsid w:val="007B2411"/>
    <w:rsid w:val="007B247D"/>
    <w:rsid w:val="007B2F98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0F4C"/>
    <w:rsid w:val="007C119E"/>
    <w:rsid w:val="007C14D3"/>
    <w:rsid w:val="007C15EB"/>
    <w:rsid w:val="007C1C39"/>
    <w:rsid w:val="007C1EEF"/>
    <w:rsid w:val="007C1EFF"/>
    <w:rsid w:val="007C1FB1"/>
    <w:rsid w:val="007C2205"/>
    <w:rsid w:val="007C28FE"/>
    <w:rsid w:val="007C2C9B"/>
    <w:rsid w:val="007C2DF9"/>
    <w:rsid w:val="007C2E59"/>
    <w:rsid w:val="007C315C"/>
    <w:rsid w:val="007C3316"/>
    <w:rsid w:val="007C344B"/>
    <w:rsid w:val="007C379C"/>
    <w:rsid w:val="007C42EA"/>
    <w:rsid w:val="007C4537"/>
    <w:rsid w:val="007C47F9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914"/>
    <w:rsid w:val="007D19DF"/>
    <w:rsid w:val="007D1B09"/>
    <w:rsid w:val="007D1BBB"/>
    <w:rsid w:val="007D1C84"/>
    <w:rsid w:val="007D1C98"/>
    <w:rsid w:val="007D2015"/>
    <w:rsid w:val="007D24A0"/>
    <w:rsid w:val="007D26E8"/>
    <w:rsid w:val="007D2A69"/>
    <w:rsid w:val="007D2CC9"/>
    <w:rsid w:val="007D36F2"/>
    <w:rsid w:val="007D3CB1"/>
    <w:rsid w:val="007D422E"/>
    <w:rsid w:val="007D42E2"/>
    <w:rsid w:val="007D433A"/>
    <w:rsid w:val="007D487A"/>
    <w:rsid w:val="007D4C7E"/>
    <w:rsid w:val="007D510D"/>
    <w:rsid w:val="007D56AD"/>
    <w:rsid w:val="007D5F5F"/>
    <w:rsid w:val="007D6CEC"/>
    <w:rsid w:val="007D6EBB"/>
    <w:rsid w:val="007D71AF"/>
    <w:rsid w:val="007D7CE1"/>
    <w:rsid w:val="007D7E8C"/>
    <w:rsid w:val="007D7EED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FB2"/>
    <w:rsid w:val="007E4054"/>
    <w:rsid w:val="007E4204"/>
    <w:rsid w:val="007E4458"/>
    <w:rsid w:val="007E57C2"/>
    <w:rsid w:val="007E5862"/>
    <w:rsid w:val="007E587A"/>
    <w:rsid w:val="007E6037"/>
    <w:rsid w:val="007E675F"/>
    <w:rsid w:val="007E6C69"/>
    <w:rsid w:val="007E6E49"/>
    <w:rsid w:val="007E74DA"/>
    <w:rsid w:val="007E7BF2"/>
    <w:rsid w:val="007F0AAB"/>
    <w:rsid w:val="007F0C07"/>
    <w:rsid w:val="007F0E3D"/>
    <w:rsid w:val="007F0F24"/>
    <w:rsid w:val="007F13BB"/>
    <w:rsid w:val="007F182B"/>
    <w:rsid w:val="007F1833"/>
    <w:rsid w:val="007F1DBB"/>
    <w:rsid w:val="007F23D7"/>
    <w:rsid w:val="007F273D"/>
    <w:rsid w:val="007F2835"/>
    <w:rsid w:val="007F28EE"/>
    <w:rsid w:val="007F2B3D"/>
    <w:rsid w:val="007F2C51"/>
    <w:rsid w:val="007F30BE"/>
    <w:rsid w:val="007F32B8"/>
    <w:rsid w:val="007F3437"/>
    <w:rsid w:val="007F3AAC"/>
    <w:rsid w:val="007F3E37"/>
    <w:rsid w:val="007F3EB5"/>
    <w:rsid w:val="007F3FE6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6706"/>
    <w:rsid w:val="007F67CE"/>
    <w:rsid w:val="007F742B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972"/>
    <w:rsid w:val="00802CB5"/>
    <w:rsid w:val="00803123"/>
    <w:rsid w:val="008034BE"/>
    <w:rsid w:val="00803742"/>
    <w:rsid w:val="008040CD"/>
    <w:rsid w:val="008042DA"/>
    <w:rsid w:val="008044D9"/>
    <w:rsid w:val="008049FD"/>
    <w:rsid w:val="00804DE5"/>
    <w:rsid w:val="00805573"/>
    <w:rsid w:val="00805A35"/>
    <w:rsid w:val="00805C50"/>
    <w:rsid w:val="00805EB4"/>
    <w:rsid w:val="0080603C"/>
    <w:rsid w:val="00806458"/>
    <w:rsid w:val="00806B32"/>
    <w:rsid w:val="00806D68"/>
    <w:rsid w:val="00806D7C"/>
    <w:rsid w:val="00807B25"/>
    <w:rsid w:val="00807B2F"/>
    <w:rsid w:val="00810237"/>
    <w:rsid w:val="00810273"/>
    <w:rsid w:val="008106C0"/>
    <w:rsid w:val="00810728"/>
    <w:rsid w:val="00810739"/>
    <w:rsid w:val="0081084C"/>
    <w:rsid w:val="00810BB1"/>
    <w:rsid w:val="008116A1"/>
    <w:rsid w:val="008117C0"/>
    <w:rsid w:val="00811B86"/>
    <w:rsid w:val="008125AF"/>
    <w:rsid w:val="0081267F"/>
    <w:rsid w:val="00812D6C"/>
    <w:rsid w:val="008135D9"/>
    <w:rsid w:val="0081392E"/>
    <w:rsid w:val="00813B4D"/>
    <w:rsid w:val="00814868"/>
    <w:rsid w:val="00814B18"/>
    <w:rsid w:val="0081512A"/>
    <w:rsid w:val="00815A9B"/>
    <w:rsid w:val="00816437"/>
    <w:rsid w:val="00816970"/>
    <w:rsid w:val="00816A54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E33"/>
    <w:rsid w:val="00822265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3F9"/>
    <w:rsid w:val="00824642"/>
    <w:rsid w:val="00824890"/>
    <w:rsid w:val="00824E80"/>
    <w:rsid w:val="00824E83"/>
    <w:rsid w:val="008254C3"/>
    <w:rsid w:val="00825533"/>
    <w:rsid w:val="0082582A"/>
    <w:rsid w:val="00825A89"/>
    <w:rsid w:val="0082604A"/>
    <w:rsid w:val="0082617E"/>
    <w:rsid w:val="00826268"/>
    <w:rsid w:val="00826360"/>
    <w:rsid w:val="008264BA"/>
    <w:rsid w:val="0082650F"/>
    <w:rsid w:val="00826755"/>
    <w:rsid w:val="00827C1E"/>
    <w:rsid w:val="00827DD2"/>
    <w:rsid w:val="00827E8F"/>
    <w:rsid w:val="00830557"/>
    <w:rsid w:val="00830808"/>
    <w:rsid w:val="00830E20"/>
    <w:rsid w:val="00830FC7"/>
    <w:rsid w:val="008311CE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475"/>
    <w:rsid w:val="00837768"/>
    <w:rsid w:val="00837CFD"/>
    <w:rsid w:val="00837FD2"/>
    <w:rsid w:val="00840070"/>
    <w:rsid w:val="008401B0"/>
    <w:rsid w:val="00840667"/>
    <w:rsid w:val="008406BD"/>
    <w:rsid w:val="00840807"/>
    <w:rsid w:val="008408D3"/>
    <w:rsid w:val="00840C9B"/>
    <w:rsid w:val="00841B16"/>
    <w:rsid w:val="00841DD6"/>
    <w:rsid w:val="00842B1E"/>
    <w:rsid w:val="00842CFC"/>
    <w:rsid w:val="00842D7D"/>
    <w:rsid w:val="00842E54"/>
    <w:rsid w:val="0084317C"/>
    <w:rsid w:val="00843398"/>
    <w:rsid w:val="0084359C"/>
    <w:rsid w:val="00843A01"/>
    <w:rsid w:val="0084405A"/>
    <w:rsid w:val="00844391"/>
    <w:rsid w:val="00844AB5"/>
    <w:rsid w:val="00845DB0"/>
    <w:rsid w:val="00845DC2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8A8"/>
    <w:rsid w:val="00850E7D"/>
    <w:rsid w:val="00851320"/>
    <w:rsid w:val="0085145C"/>
    <w:rsid w:val="0085147F"/>
    <w:rsid w:val="008516BA"/>
    <w:rsid w:val="008517BB"/>
    <w:rsid w:val="00851FDB"/>
    <w:rsid w:val="008524E1"/>
    <w:rsid w:val="008524F8"/>
    <w:rsid w:val="0085293F"/>
    <w:rsid w:val="00853158"/>
    <w:rsid w:val="00853890"/>
    <w:rsid w:val="008539D4"/>
    <w:rsid w:val="00853A22"/>
    <w:rsid w:val="00853B3B"/>
    <w:rsid w:val="00853BD4"/>
    <w:rsid w:val="00853BE6"/>
    <w:rsid w:val="00853E00"/>
    <w:rsid w:val="00854085"/>
    <w:rsid w:val="00854094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94C"/>
    <w:rsid w:val="0085698A"/>
    <w:rsid w:val="00856C39"/>
    <w:rsid w:val="00856F9E"/>
    <w:rsid w:val="00857B4E"/>
    <w:rsid w:val="00857B68"/>
    <w:rsid w:val="00857DC7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005"/>
    <w:rsid w:val="00865434"/>
    <w:rsid w:val="00865446"/>
    <w:rsid w:val="0086550C"/>
    <w:rsid w:val="00865707"/>
    <w:rsid w:val="00865921"/>
    <w:rsid w:val="00865AC1"/>
    <w:rsid w:val="00865B92"/>
    <w:rsid w:val="00865CAD"/>
    <w:rsid w:val="00865EBC"/>
    <w:rsid w:val="00865F50"/>
    <w:rsid w:val="00865F65"/>
    <w:rsid w:val="00865FC2"/>
    <w:rsid w:val="00866139"/>
    <w:rsid w:val="0086646F"/>
    <w:rsid w:val="00866844"/>
    <w:rsid w:val="00867000"/>
    <w:rsid w:val="008672DD"/>
    <w:rsid w:val="008676F4"/>
    <w:rsid w:val="0086794F"/>
    <w:rsid w:val="0086796E"/>
    <w:rsid w:val="008679BD"/>
    <w:rsid w:val="00867A72"/>
    <w:rsid w:val="00867AF1"/>
    <w:rsid w:val="00867B61"/>
    <w:rsid w:val="00867BBE"/>
    <w:rsid w:val="0087025C"/>
    <w:rsid w:val="00870AF5"/>
    <w:rsid w:val="00870BAC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1E25"/>
    <w:rsid w:val="0087220E"/>
    <w:rsid w:val="00872675"/>
    <w:rsid w:val="00872909"/>
    <w:rsid w:val="0087297B"/>
    <w:rsid w:val="00872D1D"/>
    <w:rsid w:val="00872FE1"/>
    <w:rsid w:val="00873642"/>
    <w:rsid w:val="00873A45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5FE8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454"/>
    <w:rsid w:val="00881AA1"/>
    <w:rsid w:val="00881FE3"/>
    <w:rsid w:val="00882142"/>
    <w:rsid w:val="0088242D"/>
    <w:rsid w:val="008824A9"/>
    <w:rsid w:val="00882C39"/>
    <w:rsid w:val="00883BAD"/>
    <w:rsid w:val="00883C42"/>
    <w:rsid w:val="00883DF4"/>
    <w:rsid w:val="00883F5C"/>
    <w:rsid w:val="00884049"/>
    <w:rsid w:val="0088416A"/>
    <w:rsid w:val="00884B0A"/>
    <w:rsid w:val="00884C2D"/>
    <w:rsid w:val="00884DC7"/>
    <w:rsid w:val="0088533B"/>
    <w:rsid w:val="00885342"/>
    <w:rsid w:val="00885BD1"/>
    <w:rsid w:val="00885C3A"/>
    <w:rsid w:val="0088605C"/>
    <w:rsid w:val="0088634E"/>
    <w:rsid w:val="00886478"/>
    <w:rsid w:val="008865D1"/>
    <w:rsid w:val="00886605"/>
    <w:rsid w:val="008866C5"/>
    <w:rsid w:val="00886785"/>
    <w:rsid w:val="008867BA"/>
    <w:rsid w:val="00886B79"/>
    <w:rsid w:val="008870EF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12ED"/>
    <w:rsid w:val="0089148B"/>
    <w:rsid w:val="008915E7"/>
    <w:rsid w:val="008917C3"/>
    <w:rsid w:val="00891974"/>
    <w:rsid w:val="00891ED6"/>
    <w:rsid w:val="00892052"/>
    <w:rsid w:val="008920EB"/>
    <w:rsid w:val="00893C4E"/>
    <w:rsid w:val="00893C5E"/>
    <w:rsid w:val="00893CBE"/>
    <w:rsid w:val="0089482A"/>
    <w:rsid w:val="00894C27"/>
    <w:rsid w:val="00894CF4"/>
    <w:rsid w:val="00894DE2"/>
    <w:rsid w:val="00895D9A"/>
    <w:rsid w:val="00895E3C"/>
    <w:rsid w:val="00896574"/>
    <w:rsid w:val="0089663F"/>
    <w:rsid w:val="0089665D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DE2"/>
    <w:rsid w:val="008A2038"/>
    <w:rsid w:val="008A22D7"/>
    <w:rsid w:val="008A2AB9"/>
    <w:rsid w:val="008A2C58"/>
    <w:rsid w:val="008A2D72"/>
    <w:rsid w:val="008A2F09"/>
    <w:rsid w:val="008A332C"/>
    <w:rsid w:val="008A3B15"/>
    <w:rsid w:val="008A43EE"/>
    <w:rsid w:val="008A4814"/>
    <w:rsid w:val="008A4C44"/>
    <w:rsid w:val="008A4DDC"/>
    <w:rsid w:val="008A547C"/>
    <w:rsid w:val="008A589E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1E4F"/>
    <w:rsid w:val="008B26E8"/>
    <w:rsid w:val="008B27CF"/>
    <w:rsid w:val="008B2FCF"/>
    <w:rsid w:val="008B30BA"/>
    <w:rsid w:val="008B3512"/>
    <w:rsid w:val="008B3603"/>
    <w:rsid w:val="008B3619"/>
    <w:rsid w:val="008B4018"/>
    <w:rsid w:val="008B437A"/>
    <w:rsid w:val="008B46BD"/>
    <w:rsid w:val="008B4A46"/>
    <w:rsid w:val="008B4B30"/>
    <w:rsid w:val="008B510F"/>
    <w:rsid w:val="008B5357"/>
    <w:rsid w:val="008B5456"/>
    <w:rsid w:val="008B57B6"/>
    <w:rsid w:val="008B5C01"/>
    <w:rsid w:val="008B6309"/>
    <w:rsid w:val="008B69F4"/>
    <w:rsid w:val="008B6D88"/>
    <w:rsid w:val="008B6F27"/>
    <w:rsid w:val="008B7480"/>
    <w:rsid w:val="008B761C"/>
    <w:rsid w:val="008B7882"/>
    <w:rsid w:val="008C0058"/>
    <w:rsid w:val="008C0155"/>
    <w:rsid w:val="008C0281"/>
    <w:rsid w:val="008C08E9"/>
    <w:rsid w:val="008C0E38"/>
    <w:rsid w:val="008C0ECA"/>
    <w:rsid w:val="008C10AC"/>
    <w:rsid w:val="008C1580"/>
    <w:rsid w:val="008C1E12"/>
    <w:rsid w:val="008C2241"/>
    <w:rsid w:val="008C2BE2"/>
    <w:rsid w:val="008C380D"/>
    <w:rsid w:val="008C38C0"/>
    <w:rsid w:val="008C3E20"/>
    <w:rsid w:val="008C416D"/>
    <w:rsid w:val="008C48A7"/>
    <w:rsid w:val="008C490E"/>
    <w:rsid w:val="008C4ED6"/>
    <w:rsid w:val="008C4FC5"/>
    <w:rsid w:val="008C5DAB"/>
    <w:rsid w:val="008C6A9F"/>
    <w:rsid w:val="008C6BC8"/>
    <w:rsid w:val="008C7865"/>
    <w:rsid w:val="008C7EA1"/>
    <w:rsid w:val="008D023B"/>
    <w:rsid w:val="008D031D"/>
    <w:rsid w:val="008D098D"/>
    <w:rsid w:val="008D0AA7"/>
    <w:rsid w:val="008D0DA4"/>
    <w:rsid w:val="008D0DE1"/>
    <w:rsid w:val="008D0EEA"/>
    <w:rsid w:val="008D0FB3"/>
    <w:rsid w:val="008D1072"/>
    <w:rsid w:val="008D1247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9C6"/>
    <w:rsid w:val="008D4DFD"/>
    <w:rsid w:val="008D4F0F"/>
    <w:rsid w:val="008D4F3D"/>
    <w:rsid w:val="008D5110"/>
    <w:rsid w:val="008D5365"/>
    <w:rsid w:val="008D54A6"/>
    <w:rsid w:val="008D556B"/>
    <w:rsid w:val="008D559E"/>
    <w:rsid w:val="008D5794"/>
    <w:rsid w:val="008D5A8A"/>
    <w:rsid w:val="008D5B35"/>
    <w:rsid w:val="008D63E0"/>
    <w:rsid w:val="008D6441"/>
    <w:rsid w:val="008D7071"/>
    <w:rsid w:val="008D794A"/>
    <w:rsid w:val="008D7E22"/>
    <w:rsid w:val="008E0A3E"/>
    <w:rsid w:val="008E0A41"/>
    <w:rsid w:val="008E0E46"/>
    <w:rsid w:val="008E1669"/>
    <w:rsid w:val="008E19B9"/>
    <w:rsid w:val="008E1AD8"/>
    <w:rsid w:val="008E1CFE"/>
    <w:rsid w:val="008E1E01"/>
    <w:rsid w:val="008E1F83"/>
    <w:rsid w:val="008E2169"/>
    <w:rsid w:val="008E44EA"/>
    <w:rsid w:val="008E451E"/>
    <w:rsid w:val="008E49DD"/>
    <w:rsid w:val="008E4D2D"/>
    <w:rsid w:val="008E4ED4"/>
    <w:rsid w:val="008E50D3"/>
    <w:rsid w:val="008E51DB"/>
    <w:rsid w:val="008E5929"/>
    <w:rsid w:val="008E5975"/>
    <w:rsid w:val="008E5EDD"/>
    <w:rsid w:val="008E681B"/>
    <w:rsid w:val="008E68CC"/>
    <w:rsid w:val="008E6D3F"/>
    <w:rsid w:val="008E6D5F"/>
    <w:rsid w:val="008E72EB"/>
    <w:rsid w:val="008E73E7"/>
    <w:rsid w:val="008E75CE"/>
    <w:rsid w:val="008E77E9"/>
    <w:rsid w:val="008E7D13"/>
    <w:rsid w:val="008F0009"/>
    <w:rsid w:val="008F08D7"/>
    <w:rsid w:val="008F0BBF"/>
    <w:rsid w:val="008F0F76"/>
    <w:rsid w:val="008F0F99"/>
    <w:rsid w:val="008F15F3"/>
    <w:rsid w:val="008F1C3F"/>
    <w:rsid w:val="008F25ED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4CA8"/>
    <w:rsid w:val="008F4E85"/>
    <w:rsid w:val="008F52ED"/>
    <w:rsid w:val="008F59C0"/>
    <w:rsid w:val="008F5CDB"/>
    <w:rsid w:val="008F5F22"/>
    <w:rsid w:val="008F679B"/>
    <w:rsid w:val="008F68C7"/>
    <w:rsid w:val="008F6E1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9000DF"/>
    <w:rsid w:val="00900408"/>
    <w:rsid w:val="00900C77"/>
    <w:rsid w:val="00901360"/>
    <w:rsid w:val="0090199A"/>
    <w:rsid w:val="00901DB5"/>
    <w:rsid w:val="0090242B"/>
    <w:rsid w:val="00902C24"/>
    <w:rsid w:val="0090327D"/>
    <w:rsid w:val="0090400D"/>
    <w:rsid w:val="009046A0"/>
    <w:rsid w:val="00904CE5"/>
    <w:rsid w:val="00904E99"/>
    <w:rsid w:val="00905016"/>
    <w:rsid w:val="0090588F"/>
    <w:rsid w:val="00905E5E"/>
    <w:rsid w:val="00906349"/>
    <w:rsid w:val="0090635B"/>
    <w:rsid w:val="0090680B"/>
    <w:rsid w:val="00906AA5"/>
    <w:rsid w:val="00906CF0"/>
    <w:rsid w:val="0090717D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1F1E"/>
    <w:rsid w:val="0091295C"/>
    <w:rsid w:val="00912964"/>
    <w:rsid w:val="00912B87"/>
    <w:rsid w:val="00912C31"/>
    <w:rsid w:val="00913006"/>
    <w:rsid w:val="00913463"/>
    <w:rsid w:val="00913535"/>
    <w:rsid w:val="009147F5"/>
    <w:rsid w:val="00914BC3"/>
    <w:rsid w:val="009156E5"/>
    <w:rsid w:val="009159EF"/>
    <w:rsid w:val="00916054"/>
    <w:rsid w:val="00916301"/>
    <w:rsid w:val="009164A4"/>
    <w:rsid w:val="00916676"/>
    <w:rsid w:val="009166C5"/>
    <w:rsid w:val="00916C93"/>
    <w:rsid w:val="00916E52"/>
    <w:rsid w:val="00916F8A"/>
    <w:rsid w:val="00917732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B47"/>
    <w:rsid w:val="00922EF5"/>
    <w:rsid w:val="009235B7"/>
    <w:rsid w:val="00923667"/>
    <w:rsid w:val="009239C9"/>
    <w:rsid w:val="00923A00"/>
    <w:rsid w:val="00923B80"/>
    <w:rsid w:val="00923C0A"/>
    <w:rsid w:val="00923F2B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EA4"/>
    <w:rsid w:val="0093149A"/>
    <w:rsid w:val="009314D0"/>
    <w:rsid w:val="0093153C"/>
    <w:rsid w:val="00931549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DC3"/>
    <w:rsid w:val="00934ED0"/>
    <w:rsid w:val="009353D7"/>
    <w:rsid w:val="00935749"/>
    <w:rsid w:val="0093583B"/>
    <w:rsid w:val="009359C5"/>
    <w:rsid w:val="00935D7F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E0B"/>
    <w:rsid w:val="00937F13"/>
    <w:rsid w:val="009402A5"/>
    <w:rsid w:val="00940316"/>
    <w:rsid w:val="009405A0"/>
    <w:rsid w:val="00940864"/>
    <w:rsid w:val="009409FF"/>
    <w:rsid w:val="00940A2A"/>
    <w:rsid w:val="00940A74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31DD"/>
    <w:rsid w:val="00943BCA"/>
    <w:rsid w:val="0094446D"/>
    <w:rsid w:val="009445E4"/>
    <w:rsid w:val="00945169"/>
    <w:rsid w:val="00945378"/>
    <w:rsid w:val="00945623"/>
    <w:rsid w:val="00945917"/>
    <w:rsid w:val="00945A0F"/>
    <w:rsid w:val="009460E4"/>
    <w:rsid w:val="0094743D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97A"/>
    <w:rsid w:val="00951C79"/>
    <w:rsid w:val="00952069"/>
    <w:rsid w:val="009520B3"/>
    <w:rsid w:val="00952519"/>
    <w:rsid w:val="00952559"/>
    <w:rsid w:val="009528CE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240"/>
    <w:rsid w:val="00956310"/>
    <w:rsid w:val="009564F0"/>
    <w:rsid w:val="00956714"/>
    <w:rsid w:val="00956EE3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D4F"/>
    <w:rsid w:val="00960DD8"/>
    <w:rsid w:val="009617A1"/>
    <w:rsid w:val="00961AA5"/>
    <w:rsid w:val="00961CDC"/>
    <w:rsid w:val="009627C1"/>
    <w:rsid w:val="009629D5"/>
    <w:rsid w:val="00962DA3"/>
    <w:rsid w:val="00962DB1"/>
    <w:rsid w:val="00962E07"/>
    <w:rsid w:val="00963167"/>
    <w:rsid w:val="00963244"/>
    <w:rsid w:val="00963860"/>
    <w:rsid w:val="009639DD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39"/>
    <w:rsid w:val="009669D0"/>
    <w:rsid w:val="009670E3"/>
    <w:rsid w:val="009673AD"/>
    <w:rsid w:val="009676D1"/>
    <w:rsid w:val="00967943"/>
    <w:rsid w:val="00970779"/>
    <w:rsid w:val="00971013"/>
    <w:rsid w:val="00971083"/>
    <w:rsid w:val="009710D5"/>
    <w:rsid w:val="00971155"/>
    <w:rsid w:val="00971372"/>
    <w:rsid w:val="009719F6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05D"/>
    <w:rsid w:val="00974806"/>
    <w:rsid w:val="0097498F"/>
    <w:rsid w:val="00974A5A"/>
    <w:rsid w:val="0097536D"/>
    <w:rsid w:val="00975459"/>
    <w:rsid w:val="009754D2"/>
    <w:rsid w:val="009758C3"/>
    <w:rsid w:val="00975BE6"/>
    <w:rsid w:val="00975CA0"/>
    <w:rsid w:val="00975D94"/>
    <w:rsid w:val="00976AAC"/>
    <w:rsid w:val="00976DCE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862"/>
    <w:rsid w:val="00982B25"/>
    <w:rsid w:val="00982E83"/>
    <w:rsid w:val="009832EA"/>
    <w:rsid w:val="0098334E"/>
    <w:rsid w:val="009837E7"/>
    <w:rsid w:val="0098383F"/>
    <w:rsid w:val="00983B11"/>
    <w:rsid w:val="00983ED1"/>
    <w:rsid w:val="009846DE"/>
    <w:rsid w:val="00984BFE"/>
    <w:rsid w:val="00985058"/>
    <w:rsid w:val="0098576C"/>
    <w:rsid w:val="00985790"/>
    <w:rsid w:val="00985989"/>
    <w:rsid w:val="0098691C"/>
    <w:rsid w:val="00987074"/>
    <w:rsid w:val="009871AF"/>
    <w:rsid w:val="00987507"/>
    <w:rsid w:val="009876B2"/>
    <w:rsid w:val="009876FE"/>
    <w:rsid w:val="0098785C"/>
    <w:rsid w:val="009878B5"/>
    <w:rsid w:val="00987BF4"/>
    <w:rsid w:val="00987C92"/>
    <w:rsid w:val="00990698"/>
    <w:rsid w:val="00990702"/>
    <w:rsid w:val="009907D7"/>
    <w:rsid w:val="00990B76"/>
    <w:rsid w:val="00991068"/>
    <w:rsid w:val="009912DA"/>
    <w:rsid w:val="009915B6"/>
    <w:rsid w:val="009917E9"/>
    <w:rsid w:val="009921E5"/>
    <w:rsid w:val="009921F7"/>
    <w:rsid w:val="00992241"/>
    <w:rsid w:val="009923A0"/>
    <w:rsid w:val="0099250F"/>
    <w:rsid w:val="00992625"/>
    <w:rsid w:val="0099271F"/>
    <w:rsid w:val="00992F45"/>
    <w:rsid w:val="00993586"/>
    <w:rsid w:val="009936F4"/>
    <w:rsid w:val="00993806"/>
    <w:rsid w:val="00993A45"/>
    <w:rsid w:val="009942B6"/>
    <w:rsid w:val="00994839"/>
    <w:rsid w:val="00994D72"/>
    <w:rsid w:val="00994DBC"/>
    <w:rsid w:val="009955CA"/>
    <w:rsid w:val="009957EC"/>
    <w:rsid w:val="00995BAF"/>
    <w:rsid w:val="0099613A"/>
    <w:rsid w:val="009962C0"/>
    <w:rsid w:val="009964CD"/>
    <w:rsid w:val="00996A96"/>
    <w:rsid w:val="00996B43"/>
    <w:rsid w:val="00996F08"/>
    <w:rsid w:val="0099739C"/>
    <w:rsid w:val="009974A0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090C"/>
    <w:rsid w:val="009A0EE8"/>
    <w:rsid w:val="009A0FD7"/>
    <w:rsid w:val="009A132D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2E7F"/>
    <w:rsid w:val="009A32B4"/>
    <w:rsid w:val="009A3642"/>
    <w:rsid w:val="009A3FB4"/>
    <w:rsid w:val="009A4348"/>
    <w:rsid w:val="009A44DB"/>
    <w:rsid w:val="009A4B07"/>
    <w:rsid w:val="009A4BF1"/>
    <w:rsid w:val="009A4F4A"/>
    <w:rsid w:val="009A5023"/>
    <w:rsid w:val="009A5433"/>
    <w:rsid w:val="009A5489"/>
    <w:rsid w:val="009A54F9"/>
    <w:rsid w:val="009A5C73"/>
    <w:rsid w:val="009A5E41"/>
    <w:rsid w:val="009A6091"/>
    <w:rsid w:val="009A657B"/>
    <w:rsid w:val="009A6ABC"/>
    <w:rsid w:val="009A6BA3"/>
    <w:rsid w:val="009A707A"/>
    <w:rsid w:val="009A789F"/>
    <w:rsid w:val="009B0407"/>
    <w:rsid w:val="009B0B98"/>
    <w:rsid w:val="009B10A2"/>
    <w:rsid w:val="009B10F5"/>
    <w:rsid w:val="009B1514"/>
    <w:rsid w:val="009B1919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4AB7"/>
    <w:rsid w:val="009B53D6"/>
    <w:rsid w:val="009B5BDD"/>
    <w:rsid w:val="009B5D17"/>
    <w:rsid w:val="009B6302"/>
    <w:rsid w:val="009B633D"/>
    <w:rsid w:val="009B6D0C"/>
    <w:rsid w:val="009B6EE9"/>
    <w:rsid w:val="009B70A7"/>
    <w:rsid w:val="009B71F7"/>
    <w:rsid w:val="009B73A4"/>
    <w:rsid w:val="009B784E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D99"/>
    <w:rsid w:val="009C1DC1"/>
    <w:rsid w:val="009C238B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BB5"/>
    <w:rsid w:val="009C50BE"/>
    <w:rsid w:val="009C5372"/>
    <w:rsid w:val="009C537E"/>
    <w:rsid w:val="009C5E3C"/>
    <w:rsid w:val="009C62E9"/>
    <w:rsid w:val="009C636C"/>
    <w:rsid w:val="009C6440"/>
    <w:rsid w:val="009C6568"/>
    <w:rsid w:val="009C66F2"/>
    <w:rsid w:val="009C67DE"/>
    <w:rsid w:val="009C725E"/>
    <w:rsid w:val="009C72CE"/>
    <w:rsid w:val="009C78EC"/>
    <w:rsid w:val="009C792B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9D"/>
    <w:rsid w:val="009D1BC1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D8E"/>
    <w:rsid w:val="009D44D4"/>
    <w:rsid w:val="009D4FE7"/>
    <w:rsid w:val="009D54C2"/>
    <w:rsid w:val="009D54FE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9AA"/>
    <w:rsid w:val="009E2CFB"/>
    <w:rsid w:val="009E31DD"/>
    <w:rsid w:val="009E340B"/>
    <w:rsid w:val="009E3879"/>
    <w:rsid w:val="009E3C00"/>
    <w:rsid w:val="009E49AC"/>
    <w:rsid w:val="009E4B8C"/>
    <w:rsid w:val="009E4C35"/>
    <w:rsid w:val="009E53EA"/>
    <w:rsid w:val="009E542D"/>
    <w:rsid w:val="009E55E6"/>
    <w:rsid w:val="009E5A06"/>
    <w:rsid w:val="009E62E2"/>
    <w:rsid w:val="009E62EA"/>
    <w:rsid w:val="009E6858"/>
    <w:rsid w:val="009E73AF"/>
    <w:rsid w:val="009F0194"/>
    <w:rsid w:val="009F0459"/>
    <w:rsid w:val="009F053F"/>
    <w:rsid w:val="009F096A"/>
    <w:rsid w:val="009F0A37"/>
    <w:rsid w:val="009F0B94"/>
    <w:rsid w:val="009F0CF9"/>
    <w:rsid w:val="009F0E97"/>
    <w:rsid w:val="009F10AB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18E"/>
    <w:rsid w:val="009F4479"/>
    <w:rsid w:val="009F46B2"/>
    <w:rsid w:val="009F4954"/>
    <w:rsid w:val="009F4B87"/>
    <w:rsid w:val="009F4C5D"/>
    <w:rsid w:val="009F5CA5"/>
    <w:rsid w:val="009F625D"/>
    <w:rsid w:val="009F6497"/>
    <w:rsid w:val="009F6D8F"/>
    <w:rsid w:val="009F6E1D"/>
    <w:rsid w:val="009F7173"/>
    <w:rsid w:val="009F74D2"/>
    <w:rsid w:val="009F751B"/>
    <w:rsid w:val="009F79DD"/>
    <w:rsid w:val="009F7F96"/>
    <w:rsid w:val="009F7FE3"/>
    <w:rsid w:val="00A001E0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A87"/>
    <w:rsid w:val="00A02B6B"/>
    <w:rsid w:val="00A038C0"/>
    <w:rsid w:val="00A03C1F"/>
    <w:rsid w:val="00A03F3B"/>
    <w:rsid w:val="00A04464"/>
    <w:rsid w:val="00A04EAE"/>
    <w:rsid w:val="00A04F78"/>
    <w:rsid w:val="00A0556B"/>
    <w:rsid w:val="00A055A6"/>
    <w:rsid w:val="00A0578F"/>
    <w:rsid w:val="00A0596A"/>
    <w:rsid w:val="00A059D7"/>
    <w:rsid w:val="00A06B4B"/>
    <w:rsid w:val="00A06E5F"/>
    <w:rsid w:val="00A072AA"/>
    <w:rsid w:val="00A07502"/>
    <w:rsid w:val="00A10302"/>
    <w:rsid w:val="00A10FB8"/>
    <w:rsid w:val="00A11254"/>
    <w:rsid w:val="00A1136F"/>
    <w:rsid w:val="00A11772"/>
    <w:rsid w:val="00A11EAF"/>
    <w:rsid w:val="00A1275F"/>
    <w:rsid w:val="00A12886"/>
    <w:rsid w:val="00A12957"/>
    <w:rsid w:val="00A12D4F"/>
    <w:rsid w:val="00A131FF"/>
    <w:rsid w:val="00A132C2"/>
    <w:rsid w:val="00A13FDE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619C"/>
    <w:rsid w:val="00A16A45"/>
    <w:rsid w:val="00A16B4E"/>
    <w:rsid w:val="00A16BCB"/>
    <w:rsid w:val="00A16EBD"/>
    <w:rsid w:val="00A17145"/>
    <w:rsid w:val="00A175DB"/>
    <w:rsid w:val="00A1790F"/>
    <w:rsid w:val="00A17DBB"/>
    <w:rsid w:val="00A20771"/>
    <w:rsid w:val="00A207BC"/>
    <w:rsid w:val="00A20A56"/>
    <w:rsid w:val="00A20BA7"/>
    <w:rsid w:val="00A21A3C"/>
    <w:rsid w:val="00A21E50"/>
    <w:rsid w:val="00A22378"/>
    <w:rsid w:val="00A22CFB"/>
    <w:rsid w:val="00A231E9"/>
    <w:rsid w:val="00A235E2"/>
    <w:rsid w:val="00A2363B"/>
    <w:rsid w:val="00A23E79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CA"/>
    <w:rsid w:val="00A30B63"/>
    <w:rsid w:val="00A30C63"/>
    <w:rsid w:val="00A30F87"/>
    <w:rsid w:val="00A3150D"/>
    <w:rsid w:val="00A317D6"/>
    <w:rsid w:val="00A31924"/>
    <w:rsid w:val="00A31A1E"/>
    <w:rsid w:val="00A31A8D"/>
    <w:rsid w:val="00A3250E"/>
    <w:rsid w:val="00A3261B"/>
    <w:rsid w:val="00A3271C"/>
    <w:rsid w:val="00A32FAF"/>
    <w:rsid w:val="00A33572"/>
    <w:rsid w:val="00A3370A"/>
    <w:rsid w:val="00A337CA"/>
    <w:rsid w:val="00A339D3"/>
    <w:rsid w:val="00A33A89"/>
    <w:rsid w:val="00A33AB5"/>
    <w:rsid w:val="00A33FF2"/>
    <w:rsid w:val="00A34F6F"/>
    <w:rsid w:val="00A353B9"/>
    <w:rsid w:val="00A353D7"/>
    <w:rsid w:val="00A35462"/>
    <w:rsid w:val="00A354EA"/>
    <w:rsid w:val="00A35A43"/>
    <w:rsid w:val="00A35AAF"/>
    <w:rsid w:val="00A36264"/>
    <w:rsid w:val="00A3652E"/>
    <w:rsid w:val="00A36926"/>
    <w:rsid w:val="00A369B5"/>
    <w:rsid w:val="00A36A2C"/>
    <w:rsid w:val="00A36EE7"/>
    <w:rsid w:val="00A37469"/>
    <w:rsid w:val="00A37B26"/>
    <w:rsid w:val="00A37EB4"/>
    <w:rsid w:val="00A40107"/>
    <w:rsid w:val="00A40343"/>
    <w:rsid w:val="00A4061F"/>
    <w:rsid w:val="00A406FA"/>
    <w:rsid w:val="00A407E0"/>
    <w:rsid w:val="00A4081C"/>
    <w:rsid w:val="00A40F32"/>
    <w:rsid w:val="00A41197"/>
    <w:rsid w:val="00A41326"/>
    <w:rsid w:val="00A41368"/>
    <w:rsid w:val="00A41513"/>
    <w:rsid w:val="00A415AA"/>
    <w:rsid w:val="00A41A68"/>
    <w:rsid w:val="00A41C73"/>
    <w:rsid w:val="00A41D72"/>
    <w:rsid w:val="00A4253D"/>
    <w:rsid w:val="00A42849"/>
    <w:rsid w:val="00A429CE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307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A14"/>
    <w:rsid w:val="00A46E1C"/>
    <w:rsid w:val="00A46EFA"/>
    <w:rsid w:val="00A4780B"/>
    <w:rsid w:val="00A47850"/>
    <w:rsid w:val="00A478A1"/>
    <w:rsid w:val="00A47E36"/>
    <w:rsid w:val="00A5072C"/>
    <w:rsid w:val="00A50AFB"/>
    <w:rsid w:val="00A50B17"/>
    <w:rsid w:val="00A5108D"/>
    <w:rsid w:val="00A51452"/>
    <w:rsid w:val="00A519C2"/>
    <w:rsid w:val="00A51AB4"/>
    <w:rsid w:val="00A521AD"/>
    <w:rsid w:val="00A522D0"/>
    <w:rsid w:val="00A5244C"/>
    <w:rsid w:val="00A52BE7"/>
    <w:rsid w:val="00A52D6C"/>
    <w:rsid w:val="00A52D87"/>
    <w:rsid w:val="00A53044"/>
    <w:rsid w:val="00A533A6"/>
    <w:rsid w:val="00A5348A"/>
    <w:rsid w:val="00A53B37"/>
    <w:rsid w:val="00A53D08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5FF"/>
    <w:rsid w:val="00A5571E"/>
    <w:rsid w:val="00A5591A"/>
    <w:rsid w:val="00A5592C"/>
    <w:rsid w:val="00A5598D"/>
    <w:rsid w:val="00A55CBA"/>
    <w:rsid w:val="00A55F0B"/>
    <w:rsid w:val="00A5632C"/>
    <w:rsid w:val="00A564F1"/>
    <w:rsid w:val="00A565B9"/>
    <w:rsid w:val="00A56914"/>
    <w:rsid w:val="00A56C81"/>
    <w:rsid w:val="00A56D96"/>
    <w:rsid w:val="00A56E75"/>
    <w:rsid w:val="00A57165"/>
    <w:rsid w:val="00A573FE"/>
    <w:rsid w:val="00A57428"/>
    <w:rsid w:val="00A5786B"/>
    <w:rsid w:val="00A57887"/>
    <w:rsid w:val="00A60083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F0E"/>
    <w:rsid w:val="00A624C9"/>
    <w:rsid w:val="00A6253D"/>
    <w:rsid w:val="00A62607"/>
    <w:rsid w:val="00A62E92"/>
    <w:rsid w:val="00A62E98"/>
    <w:rsid w:val="00A62F74"/>
    <w:rsid w:val="00A6306B"/>
    <w:rsid w:val="00A63121"/>
    <w:rsid w:val="00A632BC"/>
    <w:rsid w:val="00A632BE"/>
    <w:rsid w:val="00A6390A"/>
    <w:rsid w:val="00A63970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6CD9"/>
    <w:rsid w:val="00A675AB"/>
    <w:rsid w:val="00A700AD"/>
    <w:rsid w:val="00A702A0"/>
    <w:rsid w:val="00A7055A"/>
    <w:rsid w:val="00A706E2"/>
    <w:rsid w:val="00A70882"/>
    <w:rsid w:val="00A70962"/>
    <w:rsid w:val="00A70B1C"/>
    <w:rsid w:val="00A70D5C"/>
    <w:rsid w:val="00A70F77"/>
    <w:rsid w:val="00A7133C"/>
    <w:rsid w:val="00A71357"/>
    <w:rsid w:val="00A71496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83"/>
    <w:rsid w:val="00A73BF4"/>
    <w:rsid w:val="00A73D3D"/>
    <w:rsid w:val="00A741CB"/>
    <w:rsid w:val="00A747FB"/>
    <w:rsid w:val="00A74E68"/>
    <w:rsid w:val="00A7502C"/>
    <w:rsid w:val="00A750EC"/>
    <w:rsid w:val="00A75160"/>
    <w:rsid w:val="00A7520C"/>
    <w:rsid w:val="00A7574D"/>
    <w:rsid w:val="00A75889"/>
    <w:rsid w:val="00A759EC"/>
    <w:rsid w:val="00A75B3C"/>
    <w:rsid w:val="00A75DDC"/>
    <w:rsid w:val="00A76DD7"/>
    <w:rsid w:val="00A76FA4"/>
    <w:rsid w:val="00A771AC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776"/>
    <w:rsid w:val="00A8268D"/>
    <w:rsid w:val="00A8298B"/>
    <w:rsid w:val="00A829A5"/>
    <w:rsid w:val="00A82E30"/>
    <w:rsid w:val="00A83037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E38"/>
    <w:rsid w:val="00A90019"/>
    <w:rsid w:val="00A900AE"/>
    <w:rsid w:val="00A90506"/>
    <w:rsid w:val="00A90673"/>
    <w:rsid w:val="00A90851"/>
    <w:rsid w:val="00A90E34"/>
    <w:rsid w:val="00A90FBD"/>
    <w:rsid w:val="00A91021"/>
    <w:rsid w:val="00A9107C"/>
    <w:rsid w:val="00A91372"/>
    <w:rsid w:val="00A914A6"/>
    <w:rsid w:val="00A91868"/>
    <w:rsid w:val="00A91C33"/>
    <w:rsid w:val="00A926E5"/>
    <w:rsid w:val="00A92CC1"/>
    <w:rsid w:val="00A936C1"/>
    <w:rsid w:val="00A9398A"/>
    <w:rsid w:val="00A93B46"/>
    <w:rsid w:val="00A93EA2"/>
    <w:rsid w:val="00A942AD"/>
    <w:rsid w:val="00A9468A"/>
    <w:rsid w:val="00A94F99"/>
    <w:rsid w:val="00A9508E"/>
    <w:rsid w:val="00A953E1"/>
    <w:rsid w:val="00A954D0"/>
    <w:rsid w:val="00A95924"/>
    <w:rsid w:val="00A9606E"/>
    <w:rsid w:val="00A963A7"/>
    <w:rsid w:val="00A96855"/>
    <w:rsid w:val="00A969F3"/>
    <w:rsid w:val="00A96EF6"/>
    <w:rsid w:val="00A97528"/>
    <w:rsid w:val="00A977DA"/>
    <w:rsid w:val="00A97845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1018"/>
    <w:rsid w:val="00AA107F"/>
    <w:rsid w:val="00AA1552"/>
    <w:rsid w:val="00AA16EF"/>
    <w:rsid w:val="00AA18BD"/>
    <w:rsid w:val="00AA1903"/>
    <w:rsid w:val="00AA23EE"/>
    <w:rsid w:val="00AA2788"/>
    <w:rsid w:val="00AA283A"/>
    <w:rsid w:val="00AA2DBB"/>
    <w:rsid w:val="00AA31DB"/>
    <w:rsid w:val="00AA3258"/>
    <w:rsid w:val="00AA3290"/>
    <w:rsid w:val="00AA349F"/>
    <w:rsid w:val="00AA3534"/>
    <w:rsid w:val="00AA3BEC"/>
    <w:rsid w:val="00AA4297"/>
    <w:rsid w:val="00AA4557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C45"/>
    <w:rsid w:val="00AA60B9"/>
    <w:rsid w:val="00AA6168"/>
    <w:rsid w:val="00AA62F9"/>
    <w:rsid w:val="00AA649F"/>
    <w:rsid w:val="00AA6740"/>
    <w:rsid w:val="00AA6A41"/>
    <w:rsid w:val="00AA6FC4"/>
    <w:rsid w:val="00AA7175"/>
    <w:rsid w:val="00AA770D"/>
    <w:rsid w:val="00AA78CF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E06"/>
    <w:rsid w:val="00AB2259"/>
    <w:rsid w:val="00AB22F8"/>
    <w:rsid w:val="00AB31BD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D87"/>
    <w:rsid w:val="00AB4D90"/>
    <w:rsid w:val="00AB4E23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A2F"/>
    <w:rsid w:val="00AB6BA9"/>
    <w:rsid w:val="00AB6CA1"/>
    <w:rsid w:val="00AB6CFA"/>
    <w:rsid w:val="00AB6D93"/>
    <w:rsid w:val="00AB6DBA"/>
    <w:rsid w:val="00AB6EFF"/>
    <w:rsid w:val="00AB72D2"/>
    <w:rsid w:val="00AB74CA"/>
    <w:rsid w:val="00AB74F2"/>
    <w:rsid w:val="00AB75B5"/>
    <w:rsid w:val="00AB7D0F"/>
    <w:rsid w:val="00AB7ED6"/>
    <w:rsid w:val="00AC02E2"/>
    <w:rsid w:val="00AC1409"/>
    <w:rsid w:val="00AC17BC"/>
    <w:rsid w:val="00AC1832"/>
    <w:rsid w:val="00AC1DAD"/>
    <w:rsid w:val="00AC25EE"/>
    <w:rsid w:val="00AC288D"/>
    <w:rsid w:val="00AC2F7F"/>
    <w:rsid w:val="00AC3195"/>
    <w:rsid w:val="00AC324A"/>
    <w:rsid w:val="00AC44CA"/>
    <w:rsid w:val="00AC4A2C"/>
    <w:rsid w:val="00AC4BA3"/>
    <w:rsid w:val="00AC4CFB"/>
    <w:rsid w:val="00AC4F85"/>
    <w:rsid w:val="00AC4FED"/>
    <w:rsid w:val="00AC52B5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DC5"/>
    <w:rsid w:val="00AD0EAA"/>
    <w:rsid w:val="00AD16E5"/>
    <w:rsid w:val="00AD1716"/>
    <w:rsid w:val="00AD191F"/>
    <w:rsid w:val="00AD1E6C"/>
    <w:rsid w:val="00AD20B4"/>
    <w:rsid w:val="00AD22B0"/>
    <w:rsid w:val="00AD2504"/>
    <w:rsid w:val="00AD264D"/>
    <w:rsid w:val="00AD2E12"/>
    <w:rsid w:val="00AD344D"/>
    <w:rsid w:val="00AD35C6"/>
    <w:rsid w:val="00AD3F18"/>
    <w:rsid w:val="00AD4079"/>
    <w:rsid w:val="00AD4299"/>
    <w:rsid w:val="00AD4B38"/>
    <w:rsid w:val="00AD4B74"/>
    <w:rsid w:val="00AD4BE5"/>
    <w:rsid w:val="00AD4CB3"/>
    <w:rsid w:val="00AD5044"/>
    <w:rsid w:val="00AD5366"/>
    <w:rsid w:val="00AD5371"/>
    <w:rsid w:val="00AD560C"/>
    <w:rsid w:val="00AD59A0"/>
    <w:rsid w:val="00AD5FD6"/>
    <w:rsid w:val="00AD6440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870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96E"/>
    <w:rsid w:val="00AE3FC4"/>
    <w:rsid w:val="00AE49A5"/>
    <w:rsid w:val="00AE4ABF"/>
    <w:rsid w:val="00AE5080"/>
    <w:rsid w:val="00AE52FE"/>
    <w:rsid w:val="00AE548F"/>
    <w:rsid w:val="00AE5DB8"/>
    <w:rsid w:val="00AE5FD2"/>
    <w:rsid w:val="00AE6318"/>
    <w:rsid w:val="00AE6788"/>
    <w:rsid w:val="00AE6D33"/>
    <w:rsid w:val="00AE72D1"/>
    <w:rsid w:val="00AE741C"/>
    <w:rsid w:val="00AE7484"/>
    <w:rsid w:val="00AE775C"/>
    <w:rsid w:val="00AE7F2E"/>
    <w:rsid w:val="00AF0A4A"/>
    <w:rsid w:val="00AF0FD2"/>
    <w:rsid w:val="00AF1B10"/>
    <w:rsid w:val="00AF1B8C"/>
    <w:rsid w:val="00AF1DCF"/>
    <w:rsid w:val="00AF20E1"/>
    <w:rsid w:val="00AF238C"/>
    <w:rsid w:val="00AF23DC"/>
    <w:rsid w:val="00AF29F7"/>
    <w:rsid w:val="00AF2A7B"/>
    <w:rsid w:val="00AF2E64"/>
    <w:rsid w:val="00AF2E88"/>
    <w:rsid w:val="00AF3544"/>
    <w:rsid w:val="00AF35B0"/>
    <w:rsid w:val="00AF3C52"/>
    <w:rsid w:val="00AF44E4"/>
    <w:rsid w:val="00AF44F4"/>
    <w:rsid w:val="00AF4A12"/>
    <w:rsid w:val="00AF4BB2"/>
    <w:rsid w:val="00AF4CE5"/>
    <w:rsid w:val="00AF5023"/>
    <w:rsid w:val="00AF5297"/>
    <w:rsid w:val="00AF533D"/>
    <w:rsid w:val="00AF582A"/>
    <w:rsid w:val="00AF5D61"/>
    <w:rsid w:val="00AF609D"/>
    <w:rsid w:val="00AF6702"/>
    <w:rsid w:val="00AF692A"/>
    <w:rsid w:val="00AF696C"/>
    <w:rsid w:val="00AF6B62"/>
    <w:rsid w:val="00AF76A0"/>
    <w:rsid w:val="00AF7738"/>
    <w:rsid w:val="00AF79C8"/>
    <w:rsid w:val="00AF7B5C"/>
    <w:rsid w:val="00AF7B81"/>
    <w:rsid w:val="00AF7C93"/>
    <w:rsid w:val="00B003D7"/>
    <w:rsid w:val="00B01192"/>
    <w:rsid w:val="00B01517"/>
    <w:rsid w:val="00B016AC"/>
    <w:rsid w:val="00B019C1"/>
    <w:rsid w:val="00B01B35"/>
    <w:rsid w:val="00B01B77"/>
    <w:rsid w:val="00B020BF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87F"/>
    <w:rsid w:val="00B05EC9"/>
    <w:rsid w:val="00B05F31"/>
    <w:rsid w:val="00B064D3"/>
    <w:rsid w:val="00B067C2"/>
    <w:rsid w:val="00B06991"/>
    <w:rsid w:val="00B07645"/>
    <w:rsid w:val="00B077CD"/>
    <w:rsid w:val="00B07D16"/>
    <w:rsid w:val="00B07D1A"/>
    <w:rsid w:val="00B07DD0"/>
    <w:rsid w:val="00B104AC"/>
    <w:rsid w:val="00B1088E"/>
    <w:rsid w:val="00B1091D"/>
    <w:rsid w:val="00B10E90"/>
    <w:rsid w:val="00B11CC5"/>
    <w:rsid w:val="00B11D88"/>
    <w:rsid w:val="00B11E8C"/>
    <w:rsid w:val="00B1218A"/>
    <w:rsid w:val="00B121C7"/>
    <w:rsid w:val="00B12514"/>
    <w:rsid w:val="00B1309A"/>
    <w:rsid w:val="00B1318D"/>
    <w:rsid w:val="00B1345C"/>
    <w:rsid w:val="00B1355D"/>
    <w:rsid w:val="00B136C2"/>
    <w:rsid w:val="00B13796"/>
    <w:rsid w:val="00B13DCA"/>
    <w:rsid w:val="00B14119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D0"/>
    <w:rsid w:val="00B16FF3"/>
    <w:rsid w:val="00B171C9"/>
    <w:rsid w:val="00B1734F"/>
    <w:rsid w:val="00B17849"/>
    <w:rsid w:val="00B17A27"/>
    <w:rsid w:val="00B2052A"/>
    <w:rsid w:val="00B20D83"/>
    <w:rsid w:val="00B20FD7"/>
    <w:rsid w:val="00B2193A"/>
    <w:rsid w:val="00B21B6B"/>
    <w:rsid w:val="00B21F0C"/>
    <w:rsid w:val="00B2221D"/>
    <w:rsid w:val="00B2224F"/>
    <w:rsid w:val="00B222FA"/>
    <w:rsid w:val="00B22422"/>
    <w:rsid w:val="00B22A8B"/>
    <w:rsid w:val="00B22D2A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6562"/>
    <w:rsid w:val="00B26A33"/>
    <w:rsid w:val="00B26FAA"/>
    <w:rsid w:val="00B273B9"/>
    <w:rsid w:val="00B30010"/>
    <w:rsid w:val="00B302F2"/>
    <w:rsid w:val="00B3037C"/>
    <w:rsid w:val="00B30616"/>
    <w:rsid w:val="00B3089E"/>
    <w:rsid w:val="00B30AF9"/>
    <w:rsid w:val="00B30DD5"/>
    <w:rsid w:val="00B3111E"/>
    <w:rsid w:val="00B31567"/>
    <w:rsid w:val="00B316C5"/>
    <w:rsid w:val="00B31A3B"/>
    <w:rsid w:val="00B31E73"/>
    <w:rsid w:val="00B32177"/>
    <w:rsid w:val="00B32297"/>
    <w:rsid w:val="00B3233B"/>
    <w:rsid w:val="00B32401"/>
    <w:rsid w:val="00B325DF"/>
    <w:rsid w:val="00B3292F"/>
    <w:rsid w:val="00B32EF0"/>
    <w:rsid w:val="00B33109"/>
    <w:rsid w:val="00B33756"/>
    <w:rsid w:val="00B33FFC"/>
    <w:rsid w:val="00B34485"/>
    <w:rsid w:val="00B34666"/>
    <w:rsid w:val="00B355F7"/>
    <w:rsid w:val="00B35859"/>
    <w:rsid w:val="00B35A5C"/>
    <w:rsid w:val="00B35BC0"/>
    <w:rsid w:val="00B35EFA"/>
    <w:rsid w:val="00B365A0"/>
    <w:rsid w:val="00B36D54"/>
    <w:rsid w:val="00B36E8F"/>
    <w:rsid w:val="00B36EF0"/>
    <w:rsid w:val="00B370B6"/>
    <w:rsid w:val="00B3783A"/>
    <w:rsid w:val="00B379D0"/>
    <w:rsid w:val="00B37B34"/>
    <w:rsid w:val="00B37C70"/>
    <w:rsid w:val="00B37D73"/>
    <w:rsid w:val="00B402FA"/>
    <w:rsid w:val="00B4030F"/>
    <w:rsid w:val="00B4090A"/>
    <w:rsid w:val="00B40911"/>
    <w:rsid w:val="00B40AE9"/>
    <w:rsid w:val="00B40B5B"/>
    <w:rsid w:val="00B40C44"/>
    <w:rsid w:val="00B40D22"/>
    <w:rsid w:val="00B41060"/>
    <w:rsid w:val="00B411D3"/>
    <w:rsid w:val="00B41470"/>
    <w:rsid w:val="00B4163B"/>
    <w:rsid w:val="00B41766"/>
    <w:rsid w:val="00B418FE"/>
    <w:rsid w:val="00B41980"/>
    <w:rsid w:val="00B41F32"/>
    <w:rsid w:val="00B41FD7"/>
    <w:rsid w:val="00B421E0"/>
    <w:rsid w:val="00B422C2"/>
    <w:rsid w:val="00B427AE"/>
    <w:rsid w:val="00B42FD3"/>
    <w:rsid w:val="00B43200"/>
    <w:rsid w:val="00B43918"/>
    <w:rsid w:val="00B439E4"/>
    <w:rsid w:val="00B4427B"/>
    <w:rsid w:val="00B44579"/>
    <w:rsid w:val="00B44B36"/>
    <w:rsid w:val="00B44BEE"/>
    <w:rsid w:val="00B44FC1"/>
    <w:rsid w:val="00B451E8"/>
    <w:rsid w:val="00B452E4"/>
    <w:rsid w:val="00B454A7"/>
    <w:rsid w:val="00B45680"/>
    <w:rsid w:val="00B45958"/>
    <w:rsid w:val="00B45A83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A"/>
    <w:rsid w:val="00B50ABA"/>
    <w:rsid w:val="00B510BB"/>
    <w:rsid w:val="00B515FB"/>
    <w:rsid w:val="00B51738"/>
    <w:rsid w:val="00B51BCB"/>
    <w:rsid w:val="00B51D3C"/>
    <w:rsid w:val="00B52078"/>
    <w:rsid w:val="00B522AC"/>
    <w:rsid w:val="00B523FC"/>
    <w:rsid w:val="00B52684"/>
    <w:rsid w:val="00B52B18"/>
    <w:rsid w:val="00B52D7E"/>
    <w:rsid w:val="00B5331E"/>
    <w:rsid w:val="00B53888"/>
    <w:rsid w:val="00B53EA5"/>
    <w:rsid w:val="00B546A5"/>
    <w:rsid w:val="00B547BB"/>
    <w:rsid w:val="00B55612"/>
    <w:rsid w:val="00B55BB6"/>
    <w:rsid w:val="00B55FEE"/>
    <w:rsid w:val="00B5679D"/>
    <w:rsid w:val="00B56881"/>
    <w:rsid w:val="00B568E8"/>
    <w:rsid w:val="00B56AC9"/>
    <w:rsid w:val="00B56C7C"/>
    <w:rsid w:val="00B56CB7"/>
    <w:rsid w:val="00B5732F"/>
    <w:rsid w:val="00B575AC"/>
    <w:rsid w:val="00B57973"/>
    <w:rsid w:val="00B5797E"/>
    <w:rsid w:val="00B579D7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62E"/>
    <w:rsid w:val="00B61DA8"/>
    <w:rsid w:val="00B62C0E"/>
    <w:rsid w:val="00B62C51"/>
    <w:rsid w:val="00B63001"/>
    <w:rsid w:val="00B63257"/>
    <w:rsid w:val="00B6352B"/>
    <w:rsid w:val="00B63A35"/>
    <w:rsid w:val="00B64C23"/>
    <w:rsid w:val="00B64C58"/>
    <w:rsid w:val="00B64CB6"/>
    <w:rsid w:val="00B64FB8"/>
    <w:rsid w:val="00B65679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735"/>
    <w:rsid w:val="00B71A1E"/>
    <w:rsid w:val="00B71BCA"/>
    <w:rsid w:val="00B71BE9"/>
    <w:rsid w:val="00B71C5A"/>
    <w:rsid w:val="00B7214D"/>
    <w:rsid w:val="00B72BC3"/>
    <w:rsid w:val="00B72CBA"/>
    <w:rsid w:val="00B72ECC"/>
    <w:rsid w:val="00B732C8"/>
    <w:rsid w:val="00B73666"/>
    <w:rsid w:val="00B73760"/>
    <w:rsid w:val="00B74BB6"/>
    <w:rsid w:val="00B74C44"/>
    <w:rsid w:val="00B74FB1"/>
    <w:rsid w:val="00B75209"/>
    <w:rsid w:val="00B75C63"/>
    <w:rsid w:val="00B765F6"/>
    <w:rsid w:val="00B76AFF"/>
    <w:rsid w:val="00B76C9F"/>
    <w:rsid w:val="00B77333"/>
    <w:rsid w:val="00B7751F"/>
    <w:rsid w:val="00B77BB9"/>
    <w:rsid w:val="00B77DA4"/>
    <w:rsid w:val="00B801E2"/>
    <w:rsid w:val="00B8088A"/>
    <w:rsid w:val="00B80B80"/>
    <w:rsid w:val="00B80B90"/>
    <w:rsid w:val="00B80CC6"/>
    <w:rsid w:val="00B8103E"/>
    <w:rsid w:val="00B8173F"/>
    <w:rsid w:val="00B8176C"/>
    <w:rsid w:val="00B819DB"/>
    <w:rsid w:val="00B81BC4"/>
    <w:rsid w:val="00B81CF9"/>
    <w:rsid w:val="00B826E7"/>
    <w:rsid w:val="00B82939"/>
    <w:rsid w:val="00B82975"/>
    <w:rsid w:val="00B8297F"/>
    <w:rsid w:val="00B82CEB"/>
    <w:rsid w:val="00B832FD"/>
    <w:rsid w:val="00B833B6"/>
    <w:rsid w:val="00B83650"/>
    <w:rsid w:val="00B8386F"/>
    <w:rsid w:val="00B839A3"/>
    <w:rsid w:val="00B84284"/>
    <w:rsid w:val="00B844F3"/>
    <w:rsid w:val="00B84572"/>
    <w:rsid w:val="00B84804"/>
    <w:rsid w:val="00B84E8D"/>
    <w:rsid w:val="00B84F73"/>
    <w:rsid w:val="00B85000"/>
    <w:rsid w:val="00B855BA"/>
    <w:rsid w:val="00B85765"/>
    <w:rsid w:val="00B85979"/>
    <w:rsid w:val="00B85E24"/>
    <w:rsid w:val="00B86477"/>
    <w:rsid w:val="00B867D9"/>
    <w:rsid w:val="00B86BEA"/>
    <w:rsid w:val="00B87009"/>
    <w:rsid w:val="00B873A3"/>
    <w:rsid w:val="00B87989"/>
    <w:rsid w:val="00B87F4A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45D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1B00"/>
    <w:rsid w:val="00BA1D1D"/>
    <w:rsid w:val="00BA2295"/>
    <w:rsid w:val="00BA2574"/>
    <w:rsid w:val="00BA2751"/>
    <w:rsid w:val="00BA2A13"/>
    <w:rsid w:val="00BA2DC0"/>
    <w:rsid w:val="00BA2FA9"/>
    <w:rsid w:val="00BA3550"/>
    <w:rsid w:val="00BA3825"/>
    <w:rsid w:val="00BA3851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77E9"/>
    <w:rsid w:val="00BA78F1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5DA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353"/>
    <w:rsid w:val="00BB5736"/>
    <w:rsid w:val="00BB59B1"/>
    <w:rsid w:val="00BB5EE8"/>
    <w:rsid w:val="00BB6008"/>
    <w:rsid w:val="00BB6148"/>
    <w:rsid w:val="00BB64F2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34"/>
    <w:rsid w:val="00BC0098"/>
    <w:rsid w:val="00BC069F"/>
    <w:rsid w:val="00BC092E"/>
    <w:rsid w:val="00BC0B19"/>
    <w:rsid w:val="00BC10EB"/>
    <w:rsid w:val="00BC127C"/>
    <w:rsid w:val="00BC134D"/>
    <w:rsid w:val="00BC1747"/>
    <w:rsid w:val="00BC2088"/>
    <w:rsid w:val="00BC2266"/>
    <w:rsid w:val="00BC26F8"/>
    <w:rsid w:val="00BC2AF2"/>
    <w:rsid w:val="00BC2DFD"/>
    <w:rsid w:val="00BC2FC7"/>
    <w:rsid w:val="00BC2FD2"/>
    <w:rsid w:val="00BC3A87"/>
    <w:rsid w:val="00BC3C64"/>
    <w:rsid w:val="00BC3CC7"/>
    <w:rsid w:val="00BC43C6"/>
    <w:rsid w:val="00BC4EDC"/>
    <w:rsid w:val="00BC4F19"/>
    <w:rsid w:val="00BC5148"/>
    <w:rsid w:val="00BC51E1"/>
    <w:rsid w:val="00BC55B4"/>
    <w:rsid w:val="00BC57AE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B0"/>
    <w:rsid w:val="00BD0CA2"/>
    <w:rsid w:val="00BD0EA3"/>
    <w:rsid w:val="00BD0F49"/>
    <w:rsid w:val="00BD151D"/>
    <w:rsid w:val="00BD162E"/>
    <w:rsid w:val="00BD178B"/>
    <w:rsid w:val="00BD17E2"/>
    <w:rsid w:val="00BD1809"/>
    <w:rsid w:val="00BD1B9A"/>
    <w:rsid w:val="00BD207D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45F"/>
    <w:rsid w:val="00BD5A22"/>
    <w:rsid w:val="00BD5DCA"/>
    <w:rsid w:val="00BD5FA7"/>
    <w:rsid w:val="00BD6068"/>
    <w:rsid w:val="00BD612E"/>
    <w:rsid w:val="00BD6951"/>
    <w:rsid w:val="00BD6AB1"/>
    <w:rsid w:val="00BD6AFD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BE3"/>
    <w:rsid w:val="00BE1C00"/>
    <w:rsid w:val="00BE1E00"/>
    <w:rsid w:val="00BE1E34"/>
    <w:rsid w:val="00BE1E46"/>
    <w:rsid w:val="00BE20A5"/>
    <w:rsid w:val="00BE22AE"/>
    <w:rsid w:val="00BE2A4D"/>
    <w:rsid w:val="00BE2D6D"/>
    <w:rsid w:val="00BE2E4E"/>
    <w:rsid w:val="00BE2EBC"/>
    <w:rsid w:val="00BE3473"/>
    <w:rsid w:val="00BE3536"/>
    <w:rsid w:val="00BE4368"/>
    <w:rsid w:val="00BE4619"/>
    <w:rsid w:val="00BE47C7"/>
    <w:rsid w:val="00BE4878"/>
    <w:rsid w:val="00BE4BBE"/>
    <w:rsid w:val="00BE4D31"/>
    <w:rsid w:val="00BE4D3D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687"/>
    <w:rsid w:val="00BF0750"/>
    <w:rsid w:val="00BF0A55"/>
    <w:rsid w:val="00BF0AAB"/>
    <w:rsid w:val="00BF111E"/>
    <w:rsid w:val="00BF1F8C"/>
    <w:rsid w:val="00BF2269"/>
    <w:rsid w:val="00BF2404"/>
    <w:rsid w:val="00BF2479"/>
    <w:rsid w:val="00BF2BCA"/>
    <w:rsid w:val="00BF2D33"/>
    <w:rsid w:val="00BF302E"/>
    <w:rsid w:val="00BF378B"/>
    <w:rsid w:val="00BF3969"/>
    <w:rsid w:val="00BF3D23"/>
    <w:rsid w:val="00BF3E83"/>
    <w:rsid w:val="00BF41A9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FDA"/>
    <w:rsid w:val="00BF71F6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8DA"/>
    <w:rsid w:val="00C00A34"/>
    <w:rsid w:val="00C00BA8"/>
    <w:rsid w:val="00C00CA2"/>
    <w:rsid w:val="00C00CB2"/>
    <w:rsid w:val="00C01111"/>
    <w:rsid w:val="00C019C2"/>
    <w:rsid w:val="00C01A37"/>
    <w:rsid w:val="00C01CC3"/>
    <w:rsid w:val="00C0211B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CD4"/>
    <w:rsid w:val="00C05E35"/>
    <w:rsid w:val="00C0625D"/>
    <w:rsid w:val="00C06BB9"/>
    <w:rsid w:val="00C0728D"/>
    <w:rsid w:val="00C072EA"/>
    <w:rsid w:val="00C073E8"/>
    <w:rsid w:val="00C07812"/>
    <w:rsid w:val="00C07916"/>
    <w:rsid w:val="00C0795D"/>
    <w:rsid w:val="00C07AB0"/>
    <w:rsid w:val="00C1000A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AC6"/>
    <w:rsid w:val="00C13CEF"/>
    <w:rsid w:val="00C14165"/>
    <w:rsid w:val="00C14C1E"/>
    <w:rsid w:val="00C14E50"/>
    <w:rsid w:val="00C15713"/>
    <w:rsid w:val="00C1592E"/>
    <w:rsid w:val="00C160F5"/>
    <w:rsid w:val="00C178DC"/>
    <w:rsid w:val="00C1798B"/>
    <w:rsid w:val="00C17A5F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1A37"/>
    <w:rsid w:val="00C22C9F"/>
    <w:rsid w:val="00C22E64"/>
    <w:rsid w:val="00C233DB"/>
    <w:rsid w:val="00C23A33"/>
    <w:rsid w:val="00C23C4C"/>
    <w:rsid w:val="00C23EFF"/>
    <w:rsid w:val="00C24966"/>
    <w:rsid w:val="00C24FDF"/>
    <w:rsid w:val="00C25255"/>
    <w:rsid w:val="00C252FB"/>
    <w:rsid w:val="00C256E1"/>
    <w:rsid w:val="00C26285"/>
    <w:rsid w:val="00C262EB"/>
    <w:rsid w:val="00C265A5"/>
    <w:rsid w:val="00C266A7"/>
    <w:rsid w:val="00C2695B"/>
    <w:rsid w:val="00C26BC5"/>
    <w:rsid w:val="00C26F26"/>
    <w:rsid w:val="00C26F92"/>
    <w:rsid w:val="00C2740D"/>
    <w:rsid w:val="00C27D40"/>
    <w:rsid w:val="00C309F8"/>
    <w:rsid w:val="00C30B1C"/>
    <w:rsid w:val="00C30B32"/>
    <w:rsid w:val="00C31078"/>
    <w:rsid w:val="00C314F5"/>
    <w:rsid w:val="00C31AFC"/>
    <w:rsid w:val="00C31E23"/>
    <w:rsid w:val="00C3233C"/>
    <w:rsid w:val="00C3278F"/>
    <w:rsid w:val="00C327D6"/>
    <w:rsid w:val="00C32A22"/>
    <w:rsid w:val="00C32A93"/>
    <w:rsid w:val="00C32F25"/>
    <w:rsid w:val="00C33668"/>
    <w:rsid w:val="00C33675"/>
    <w:rsid w:val="00C336AB"/>
    <w:rsid w:val="00C33B5C"/>
    <w:rsid w:val="00C34113"/>
    <w:rsid w:val="00C34203"/>
    <w:rsid w:val="00C34539"/>
    <w:rsid w:val="00C34DF0"/>
    <w:rsid w:val="00C34FDB"/>
    <w:rsid w:val="00C354EC"/>
    <w:rsid w:val="00C35A75"/>
    <w:rsid w:val="00C35B88"/>
    <w:rsid w:val="00C35BB6"/>
    <w:rsid w:val="00C369B4"/>
    <w:rsid w:val="00C36C04"/>
    <w:rsid w:val="00C36C15"/>
    <w:rsid w:val="00C36C3D"/>
    <w:rsid w:val="00C3743C"/>
    <w:rsid w:val="00C3746A"/>
    <w:rsid w:val="00C37D4E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A0D"/>
    <w:rsid w:val="00C43A21"/>
    <w:rsid w:val="00C43D5C"/>
    <w:rsid w:val="00C44169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D8A"/>
    <w:rsid w:val="00C46E25"/>
    <w:rsid w:val="00C47331"/>
    <w:rsid w:val="00C475A6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881"/>
    <w:rsid w:val="00C51B4B"/>
    <w:rsid w:val="00C51B7F"/>
    <w:rsid w:val="00C52653"/>
    <w:rsid w:val="00C52C84"/>
    <w:rsid w:val="00C52D8A"/>
    <w:rsid w:val="00C52E99"/>
    <w:rsid w:val="00C52EA6"/>
    <w:rsid w:val="00C52F45"/>
    <w:rsid w:val="00C52FD9"/>
    <w:rsid w:val="00C5336B"/>
    <w:rsid w:val="00C53B82"/>
    <w:rsid w:val="00C53D12"/>
    <w:rsid w:val="00C53FF0"/>
    <w:rsid w:val="00C540E8"/>
    <w:rsid w:val="00C54492"/>
    <w:rsid w:val="00C54595"/>
    <w:rsid w:val="00C547F1"/>
    <w:rsid w:val="00C54B59"/>
    <w:rsid w:val="00C555FE"/>
    <w:rsid w:val="00C55919"/>
    <w:rsid w:val="00C55C62"/>
    <w:rsid w:val="00C55DDD"/>
    <w:rsid w:val="00C56922"/>
    <w:rsid w:val="00C56B17"/>
    <w:rsid w:val="00C57599"/>
    <w:rsid w:val="00C5761F"/>
    <w:rsid w:val="00C57F17"/>
    <w:rsid w:val="00C600EE"/>
    <w:rsid w:val="00C60148"/>
    <w:rsid w:val="00C602DC"/>
    <w:rsid w:val="00C6069B"/>
    <w:rsid w:val="00C60DEE"/>
    <w:rsid w:val="00C61037"/>
    <w:rsid w:val="00C6106B"/>
    <w:rsid w:val="00C61129"/>
    <w:rsid w:val="00C61618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2EEB"/>
    <w:rsid w:val="00C6304C"/>
    <w:rsid w:val="00C630A0"/>
    <w:rsid w:val="00C63298"/>
    <w:rsid w:val="00C633E6"/>
    <w:rsid w:val="00C6340A"/>
    <w:rsid w:val="00C6378E"/>
    <w:rsid w:val="00C637EF"/>
    <w:rsid w:val="00C63A3A"/>
    <w:rsid w:val="00C63CD4"/>
    <w:rsid w:val="00C64778"/>
    <w:rsid w:val="00C64AB1"/>
    <w:rsid w:val="00C64B2B"/>
    <w:rsid w:val="00C64C2C"/>
    <w:rsid w:val="00C651FF"/>
    <w:rsid w:val="00C65A47"/>
    <w:rsid w:val="00C65A9F"/>
    <w:rsid w:val="00C65B47"/>
    <w:rsid w:val="00C66053"/>
    <w:rsid w:val="00C6633B"/>
    <w:rsid w:val="00C667D9"/>
    <w:rsid w:val="00C6694A"/>
    <w:rsid w:val="00C669F9"/>
    <w:rsid w:val="00C66CB0"/>
    <w:rsid w:val="00C66ED4"/>
    <w:rsid w:val="00C67C55"/>
    <w:rsid w:val="00C70391"/>
    <w:rsid w:val="00C70691"/>
    <w:rsid w:val="00C710CC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EF2"/>
    <w:rsid w:val="00C72F9E"/>
    <w:rsid w:val="00C73097"/>
    <w:rsid w:val="00C734C6"/>
    <w:rsid w:val="00C73579"/>
    <w:rsid w:val="00C73BA0"/>
    <w:rsid w:val="00C73D64"/>
    <w:rsid w:val="00C73DC8"/>
    <w:rsid w:val="00C74385"/>
    <w:rsid w:val="00C74539"/>
    <w:rsid w:val="00C745A1"/>
    <w:rsid w:val="00C74925"/>
    <w:rsid w:val="00C74DB9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80081"/>
    <w:rsid w:val="00C805C9"/>
    <w:rsid w:val="00C805E4"/>
    <w:rsid w:val="00C819CF"/>
    <w:rsid w:val="00C81BD2"/>
    <w:rsid w:val="00C8233F"/>
    <w:rsid w:val="00C82486"/>
    <w:rsid w:val="00C824B0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7D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227"/>
    <w:rsid w:val="00C8530E"/>
    <w:rsid w:val="00C86784"/>
    <w:rsid w:val="00C86FBB"/>
    <w:rsid w:val="00C86FD7"/>
    <w:rsid w:val="00C8712E"/>
    <w:rsid w:val="00C87147"/>
    <w:rsid w:val="00C87D59"/>
    <w:rsid w:val="00C904F1"/>
    <w:rsid w:val="00C9089F"/>
    <w:rsid w:val="00C9090F"/>
    <w:rsid w:val="00C90A33"/>
    <w:rsid w:val="00C90C9B"/>
    <w:rsid w:val="00C91314"/>
    <w:rsid w:val="00C9143E"/>
    <w:rsid w:val="00C9144F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8A1"/>
    <w:rsid w:val="00CA1A59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A7237"/>
    <w:rsid w:val="00CB064B"/>
    <w:rsid w:val="00CB06DF"/>
    <w:rsid w:val="00CB08CB"/>
    <w:rsid w:val="00CB0FBA"/>
    <w:rsid w:val="00CB0FDA"/>
    <w:rsid w:val="00CB1009"/>
    <w:rsid w:val="00CB138D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9C3"/>
    <w:rsid w:val="00CB4BF9"/>
    <w:rsid w:val="00CB4FA5"/>
    <w:rsid w:val="00CB5571"/>
    <w:rsid w:val="00CB572A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25A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E23"/>
    <w:rsid w:val="00CC4A80"/>
    <w:rsid w:val="00CC4EEF"/>
    <w:rsid w:val="00CC5BCB"/>
    <w:rsid w:val="00CC5DCB"/>
    <w:rsid w:val="00CC6C56"/>
    <w:rsid w:val="00CC6FC0"/>
    <w:rsid w:val="00CC7263"/>
    <w:rsid w:val="00CC7917"/>
    <w:rsid w:val="00CC798B"/>
    <w:rsid w:val="00CC7C8E"/>
    <w:rsid w:val="00CC7CE1"/>
    <w:rsid w:val="00CD00D8"/>
    <w:rsid w:val="00CD0616"/>
    <w:rsid w:val="00CD1262"/>
    <w:rsid w:val="00CD128C"/>
    <w:rsid w:val="00CD2344"/>
    <w:rsid w:val="00CD27F6"/>
    <w:rsid w:val="00CD2B0B"/>
    <w:rsid w:val="00CD2D7C"/>
    <w:rsid w:val="00CD337C"/>
    <w:rsid w:val="00CD3451"/>
    <w:rsid w:val="00CD3529"/>
    <w:rsid w:val="00CD3DAD"/>
    <w:rsid w:val="00CD409B"/>
    <w:rsid w:val="00CD43B0"/>
    <w:rsid w:val="00CD44C2"/>
    <w:rsid w:val="00CD4806"/>
    <w:rsid w:val="00CD4A6C"/>
    <w:rsid w:val="00CD55FE"/>
    <w:rsid w:val="00CD56AC"/>
    <w:rsid w:val="00CD5766"/>
    <w:rsid w:val="00CD59DF"/>
    <w:rsid w:val="00CD61CA"/>
    <w:rsid w:val="00CD70AE"/>
    <w:rsid w:val="00CD7175"/>
    <w:rsid w:val="00CD7B15"/>
    <w:rsid w:val="00CE03C6"/>
    <w:rsid w:val="00CE04A2"/>
    <w:rsid w:val="00CE05D8"/>
    <w:rsid w:val="00CE07FB"/>
    <w:rsid w:val="00CE0824"/>
    <w:rsid w:val="00CE0959"/>
    <w:rsid w:val="00CE0D44"/>
    <w:rsid w:val="00CE0D79"/>
    <w:rsid w:val="00CE0E28"/>
    <w:rsid w:val="00CE0FA9"/>
    <w:rsid w:val="00CE102A"/>
    <w:rsid w:val="00CE131C"/>
    <w:rsid w:val="00CE1DEF"/>
    <w:rsid w:val="00CE25D5"/>
    <w:rsid w:val="00CE2C30"/>
    <w:rsid w:val="00CE2C6E"/>
    <w:rsid w:val="00CE2FAB"/>
    <w:rsid w:val="00CE3453"/>
    <w:rsid w:val="00CE36D6"/>
    <w:rsid w:val="00CE3739"/>
    <w:rsid w:val="00CE3BC1"/>
    <w:rsid w:val="00CE42D5"/>
    <w:rsid w:val="00CE43ED"/>
    <w:rsid w:val="00CE4483"/>
    <w:rsid w:val="00CE4893"/>
    <w:rsid w:val="00CE4BD5"/>
    <w:rsid w:val="00CE4CE5"/>
    <w:rsid w:val="00CE528D"/>
    <w:rsid w:val="00CE5E19"/>
    <w:rsid w:val="00CE6122"/>
    <w:rsid w:val="00CE620F"/>
    <w:rsid w:val="00CE639E"/>
    <w:rsid w:val="00CE643B"/>
    <w:rsid w:val="00CE6491"/>
    <w:rsid w:val="00CE6BF5"/>
    <w:rsid w:val="00CE6CD4"/>
    <w:rsid w:val="00CE6FF5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2BA7"/>
    <w:rsid w:val="00CF2FCE"/>
    <w:rsid w:val="00CF3940"/>
    <w:rsid w:val="00CF3B58"/>
    <w:rsid w:val="00CF3F50"/>
    <w:rsid w:val="00CF43A3"/>
    <w:rsid w:val="00CF4AC1"/>
    <w:rsid w:val="00CF5074"/>
    <w:rsid w:val="00CF5C5C"/>
    <w:rsid w:val="00CF63FC"/>
    <w:rsid w:val="00CF6653"/>
    <w:rsid w:val="00CF6985"/>
    <w:rsid w:val="00CF69AA"/>
    <w:rsid w:val="00D0016E"/>
    <w:rsid w:val="00D005AD"/>
    <w:rsid w:val="00D00B18"/>
    <w:rsid w:val="00D00F9E"/>
    <w:rsid w:val="00D01B02"/>
    <w:rsid w:val="00D01B9F"/>
    <w:rsid w:val="00D01F6F"/>
    <w:rsid w:val="00D020EC"/>
    <w:rsid w:val="00D021A7"/>
    <w:rsid w:val="00D02D6F"/>
    <w:rsid w:val="00D02E78"/>
    <w:rsid w:val="00D0308C"/>
    <w:rsid w:val="00D033E6"/>
    <w:rsid w:val="00D03407"/>
    <w:rsid w:val="00D034C9"/>
    <w:rsid w:val="00D03A80"/>
    <w:rsid w:val="00D03DBC"/>
    <w:rsid w:val="00D04618"/>
    <w:rsid w:val="00D0477C"/>
    <w:rsid w:val="00D047DE"/>
    <w:rsid w:val="00D04B2E"/>
    <w:rsid w:val="00D04D1A"/>
    <w:rsid w:val="00D0574D"/>
    <w:rsid w:val="00D0576A"/>
    <w:rsid w:val="00D05882"/>
    <w:rsid w:val="00D05D08"/>
    <w:rsid w:val="00D05FF4"/>
    <w:rsid w:val="00D060D1"/>
    <w:rsid w:val="00D0643F"/>
    <w:rsid w:val="00D06740"/>
    <w:rsid w:val="00D06802"/>
    <w:rsid w:val="00D0681D"/>
    <w:rsid w:val="00D068CB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2E4"/>
    <w:rsid w:val="00D11553"/>
    <w:rsid w:val="00D11F14"/>
    <w:rsid w:val="00D12563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416"/>
    <w:rsid w:val="00D14610"/>
    <w:rsid w:val="00D14944"/>
    <w:rsid w:val="00D149A7"/>
    <w:rsid w:val="00D14D8A"/>
    <w:rsid w:val="00D14E9E"/>
    <w:rsid w:val="00D152A6"/>
    <w:rsid w:val="00D153FB"/>
    <w:rsid w:val="00D1563E"/>
    <w:rsid w:val="00D156BC"/>
    <w:rsid w:val="00D1642F"/>
    <w:rsid w:val="00D16A08"/>
    <w:rsid w:val="00D171C2"/>
    <w:rsid w:val="00D1780A"/>
    <w:rsid w:val="00D17C37"/>
    <w:rsid w:val="00D17D66"/>
    <w:rsid w:val="00D202BC"/>
    <w:rsid w:val="00D203A9"/>
    <w:rsid w:val="00D2051E"/>
    <w:rsid w:val="00D206BA"/>
    <w:rsid w:val="00D2072B"/>
    <w:rsid w:val="00D20BCC"/>
    <w:rsid w:val="00D20D78"/>
    <w:rsid w:val="00D20F35"/>
    <w:rsid w:val="00D214A1"/>
    <w:rsid w:val="00D2168F"/>
    <w:rsid w:val="00D21C75"/>
    <w:rsid w:val="00D21F47"/>
    <w:rsid w:val="00D21F97"/>
    <w:rsid w:val="00D2233D"/>
    <w:rsid w:val="00D22D6C"/>
    <w:rsid w:val="00D23315"/>
    <w:rsid w:val="00D235FE"/>
    <w:rsid w:val="00D23969"/>
    <w:rsid w:val="00D23E3D"/>
    <w:rsid w:val="00D24065"/>
    <w:rsid w:val="00D24704"/>
    <w:rsid w:val="00D24803"/>
    <w:rsid w:val="00D24835"/>
    <w:rsid w:val="00D24E0F"/>
    <w:rsid w:val="00D24E27"/>
    <w:rsid w:val="00D251C7"/>
    <w:rsid w:val="00D253C8"/>
    <w:rsid w:val="00D258B0"/>
    <w:rsid w:val="00D25C24"/>
    <w:rsid w:val="00D25EEE"/>
    <w:rsid w:val="00D26378"/>
    <w:rsid w:val="00D26D15"/>
    <w:rsid w:val="00D26F16"/>
    <w:rsid w:val="00D26FBB"/>
    <w:rsid w:val="00D272F6"/>
    <w:rsid w:val="00D27375"/>
    <w:rsid w:val="00D2750E"/>
    <w:rsid w:val="00D279FC"/>
    <w:rsid w:val="00D27CCB"/>
    <w:rsid w:val="00D27D0A"/>
    <w:rsid w:val="00D27D96"/>
    <w:rsid w:val="00D3032F"/>
    <w:rsid w:val="00D3084E"/>
    <w:rsid w:val="00D30B52"/>
    <w:rsid w:val="00D30EDE"/>
    <w:rsid w:val="00D30F85"/>
    <w:rsid w:val="00D31746"/>
    <w:rsid w:val="00D318FE"/>
    <w:rsid w:val="00D3192B"/>
    <w:rsid w:val="00D31954"/>
    <w:rsid w:val="00D319EF"/>
    <w:rsid w:val="00D3236A"/>
    <w:rsid w:val="00D32A51"/>
    <w:rsid w:val="00D32B2D"/>
    <w:rsid w:val="00D32E8A"/>
    <w:rsid w:val="00D334C7"/>
    <w:rsid w:val="00D3358D"/>
    <w:rsid w:val="00D3362D"/>
    <w:rsid w:val="00D33702"/>
    <w:rsid w:val="00D337B7"/>
    <w:rsid w:val="00D339F2"/>
    <w:rsid w:val="00D33A85"/>
    <w:rsid w:val="00D33E08"/>
    <w:rsid w:val="00D342EA"/>
    <w:rsid w:val="00D34435"/>
    <w:rsid w:val="00D3455B"/>
    <w:rsid w:val="00D34640"/>
    <w:rsid w:val="00D34FDE"/>
    <w:rsid w:val="00D35B98"/>
    <w:rsid w:val="00D35FD8"/>
    <w:rsid w:val="00D360D5"/>
    <w:rsid w:val="00D360F6"/>
    <w:rsid w:val="00D361E5"/>
    <w:rsid w:val="00D36616"/>
    <w:rsid w:val="00D367A7"/>
    <w:rsid w:val="00D36ABE"/>
    <w:rsid w:val="00D36CB3"/>
    <w:rsid w:val="00D36F92"/>
    <w:rsid w:val="00D372C5"/>
    <w:rsid w:val="00D37708"/>
    <w:rsid w:val="00D37731"/>
    <w:rsid w:val="00D37E8B"/>
    <w:rsid w:val="00D4049B"/>
    <w:rsid w:val="00D40558"/>
    <w:rsid w:val="00D408D6"/>
    <w:rsid w:val="00D40AED"/>
    <w:rsid w:val="00D4113F"/>
    <w:rsid w:val="00D414BF"/>
    <w:rsid w:val="00D414D1"/>
    <w:rsid w:val="00D41646"/>
    <w:rsid w:val="00D41696"/>
    <w:rsid w:val="00D4189D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2F2B"/>
    <w:rsid w:val="00D43B46"/>
    <w:rsid w:val="00D441DC"/>
    <w:rsid w:val="00D44238"/>
    <w:rsid w:val="00D447FB"/>
    <w:rsid w:val="00D4511C"/>
    <w:rsid w:val="00D4559E"/>
    <w:rsid w:val="00D457AE"/>
    <w:rsid w:val="00D45CB2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6EB"/>
    <w:rsid w:val="00D50A7C"/>
    <w:rsid w:val="00D50F45"/>
    <w:rsid w:val="00D512CC"/>
    <w:rsid w:val="00D513D9"/>
    <w:rsid w:val="00D5184C"/>
    <w:rsid w:val="00D519AD"/>
    <w:rsid w:val="00D51C3A"/>
    <w:rsid w:val="00D51CFE"/>
    <w:rsid w:val="00D51D49"/>
    <w:rsid w:val="00D51EEC"/>
    <w:rsid w:val="00D5245B"/>
    <w:rsid w:val="00D52D63"/>
    <w:rsid w:val="00D533B3"/>
    <w:rsid w:val="00D53533"/>
    <w:rsid w:val="00D53C20"/>
    <w:rsid w:val="00D53FB5"/>
    <w:rsid w:val="00D53FC5"/>
    <w:rsid w:val="00D541A6"/>
    <w:rsid w:val="00D54C49"/>
    <w:rsid w:val="00D554A9"/>
    <w:rsid w:val="00D55531"/>
    <w:rsid w:val="00D55543"/>
    <w:rsid w:val="00D55D43"/>
    <w:rsid w:val="00D561AF"/>
    <w:rsid w:val="00D5629C"/>
    <w:rsid w:val="00D5644B"/>
    <w:rsid w:val="00D56484"/>
    <w:rsid w:val="00D56F91"/>
    <w:rsid w:val="00D574A7"/>
    <w:rsid w:val="00D57D2C"/>
    <w:rsid w:val="00D57D61"/>
    <w:rsid w:val="00D6005D"/>
    <w:rsid w:val="00D600E6"/>
    <w:rsid w:val="00D606C9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2F66"/>
    <w:rsid w:val="00D6364F"/>
    <w:rsid w:val="00D6379A"/>
    <w:rsid w:val="00D63805"/>
    <w:rsid w:val="00D639B5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995"/>
    <w:rsid w:val="00D66A67"/>
    <w:rsid w:val="00D66B23"/>
    <w:rsid w:val="00D66CE3"/>
    <w:rsid w:val="00D67438"/>
    <w:rsid w:val="00D674B1"/>
    <w:rsid w:val="00D674BA"/>
    <w:rsid w:val="00D677DB"/>
    <w:rsid w:val="00D67A43"/>
    <w:rsid w:val="00D67B54"/>
    <w:rsid w:val="00D70664"/>
    <w:rsid w:val="00D70EB5"/>
    <w:rsid w:val="00D70FB0"/>
    <w:rsid w:val="00D718D1"/>
    <w:rsid w:val="00D71E71"/>
    <w:rsid w:val="00D724A8"/>
    <w:rsid w:val="00D72745"/>
    <w:rsid w:val="00D72D6C"/>
    <w:rsid w:val="00D73116"/>
    <w:rsid w:val="00D73608"/>
    <w:rsid w:val="00D739F0"/>
    <w:rsid w:val="00D73E8B"/>
    <w:rsid w:val="00D740A5"/>
    <w:rsid w:val="00D742CF"/>
    <w:rsid w:val="00D74646"/>
    <w:rsid w:val="00D74898"/>
    <w:rsid w:val="00D74ADF"/>
    <w:rsid w:val="00D75271"/>
    <w:rsid w:val="00D7563F"/>
    <w:rsid w:val="00D7579A"/>
    <w:rsid w:val="00D7589C"/>
    <w:rsid w:val="00D75C90"/>
    <w:rsid w:val="00D75FA0"/>
    <w:rsid w:val="00D7640E"/>
    <w:rsid w:val="00D76ADD"/>
    <w:rsid w:val="00D76B34"/>
    <w:rsid w:val="00D77208"/>
    <w:rsid w:val="00D77634"/>
    <w:rsid w:val="00D7794B"/>
    <w:rsid w:val="00D77B57"/>
    <w:rsid w:val="00D77BD1"/>
    <w:rsid w:val="00D806F9"/>
    <w:rsid w:val="00D807EF"/>
    <w:rsid w:val="00D809E2"/>
    <w:rsid w:val="00D80AAF"/>
    <w:rsid w:val="00D81595"/>
    <w:rsid w:val="00D815E5"/>
    <w:rsid w:val="00D81BF2"/>
    <w:rsid w:val="00D81D5B"/>
    <w:rsid w:val="00D81E85"/>
    <w:rsid w:val="00D82006"/>
    <w:rsid w:val="00D82430"/>
    <w:rsid w:val="00D8245C"/>
    <w:rsid w:val="00D82B55"/>
    <w:rsid w:val="00D82E51"/>
    <w:rsid w:val="00D82F92"/>
    <w:rsid w:val="00D831BF"/>
    <w:rsid w:val="00D832D6"/>
    <w:rsid w:val="00D83666"/>
    <w:rsid w:val="00D8429C"/>
    <w:rsid w:val="00D845C4"/>
    <w:rsid w:val="00D8492B"/>
    <w:rsid w:val="00D849BA"/>
    <w:rsid w:val="00D84FC5"/>
    <w:rsid w:val="00D8538F"/>
    <w:rsid w:val="00D853FE"/>
    <w:rsid w:val="00D85764"/>
    <w:rsid w:val="00D85D69"/>
    <w:rsid w:val="00D85E46"/>
    <w:rsid w:val="00D85F27"/>
    <w:rsid w:val="00D85FE6"/>
    <w:rsid w:val="00D8635B"/>
    <w:rsid w:val="00D86959"/>
    <w:rsid w:val="00D86CAC"/>
    <w:rsid w:val="00D87043"/>
    <w:rsid w:val="00D87500"/>
    <w:rsid w:val="00D87608"/>
    <w:rsid w:val="00D878D1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C86"/>
    <w:rsid w:val="00D92D9E"/>
    <w:rsid w:val="00D92EBA"/>
    <w:rsid w:val="00D9341C"/>
    <w:rsid w:val="00D9385E"/>
    <w:rsid w:val="00D94114"/>
    <w:rsid w:val="00D94207"/>
    <w:rsid w:val="00D9497B"/>
    <w:rsid w:val="00D95136"/>
    <w:rsid w:val="00D952BF"/>
    <w:rsid w:val="00D952F4"/>
    <w:rsid w:val="00D95341"/>
    <w:rsid w:val="00D95BFF"/>
    <w:rsid w:val="00D95FB1"/>
    <w:rsid w:val="00D961F3"/>
    <w:rsid w:val="00D96452"/>
    <w:rsid w:val="00D973FB"/>
    <w:rsid w:val="00D97522"/>
    <w:rsid w:val="00D97AD7"/>
    <w:rsid w:val="00DA04EA"/>
    <w:rsid w:val="00DA07FD"/>
    <w:rsid w:val="00DA08CC"/>
    <w:rsid w:val="00DA09A1"/>
    <w:rsid w:val="00DA0BFE"/>
    <w:rsid w:val="00DA0DD7"/>
    <w:rsid w:val="00DA0E02"/>
    <w:rsid w:val="00DA1503"/>
    <w:rsid w:val="00DA164A"/>
    <w:rsid w:val="00DA25C1"/>
    <w:rsid w:val="00DA2654"/>
    <w:rsid w:val="00DA2F2F"/>
    <w:rsid w:val="00DA3B7D"/>
    <w:rsid w:val="00DA3C25"/>
    <w:rsid w:val="00DA482D"/>
    <w:rsid w:val="00DA4B62"/>
    <w:rsid w:val="00DA54AB"/>
    <w:rsid w:val="00DA54C0"/>
    <w:rsid w:val="00DA5BE8"/>
    <w:rsid w:val="00DA5C3B"/>
    <w:rsid w:val="00DA5C8D"/>
    <w:rsid w:val="00DA64EB"/>
    <w:rsid w:val="00DA6578"/>
    <w:rsid w:val="00DA69BA"/>
    <w:rsid w:val="00DA6B89"/>
    <w:rsid w:val="00DA6EA2"/>
    <w:rsid w:val="00DA76A1"/>
    <w:rsid w:val="00DA790E"/>
    <w:rsid w:val="00DA795D"/>
    <w:rsid w:val="00DA7BC1"/>
    <w:rsid w:val="00DB03AE"/>
    <w:rsid w:val="00DB0F44"/>
    <w:rsid w:val="00DB10A4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3CFD"/>
    <w:rsid w:val="00DB41FA"/>
    <w:rsid w:val="00DB4601"/>
    <w:rsid w:val="00DB4B90"/>
    <w:rsid w:val="00DB4D46"/>
    <w:rsid w:val="00DB4D69"/>
    <w:rsid w:val="00DB5004"/>
    <w:rsid w:val="00DB5243"/>
    <w:rsid w:val="00DB589F"/>
    <w:rsid w:val="00DB5CE8"/>
    <w:rsid w:val="00DB5F88"/>
    <w:rsid w:val="00DB62AE"/>
    <w:rsid w:val="00DB637D"/>
    <w:rsid w:val="00DB63C1"/>
    <w:rsid w:val="00DB6573"/>
    <w:rsid w:val="00DB75AA"/>
    <w:rsid w:val="00DB762E"/>
    <w:rsid w:val="00DB785E"/>
    <w:rsid w:val="00DB7CD6"/>
    <w:rsid w:val="00DB7DD6"/>
    <w:rsid w:val="00DB7ECA"/>
    <w:rsid w:val="00DC046F"/>
    <w:rsid w:val="00DC13DF"/>
    <w:rsid w:val="00DC1815"/>
    <w:rsid w:val="00DC192E"/>
    <w:rsid w:val="00DC2082"/>
    <w:rsid w:val="00DC2627"/>
    <w:rsid w:val="00DC2BA9"/>
    <w:rsid w:val="00DC2C06"/>
    <w:rsid w:val="00DC2EF3"/>
    <w:rsid w:val="00DC3256"/>
    <w:rsid w:val="00DC345F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C784F"/>
    <w:rsid w:val="00DC7851"/>
    <w:rsid w:val="00DD0193"/>
    <w:rsid w:val="00DD020B"/>
    <w:rsid w:val="00DD0C97"/>
    <w:rsid w:val="00DD0E00"/>
    <w:rsid w:val="00DD1271"/>
    <w:rsid w:val="00DD1745"/>
    <w:rsid w:val="00DD1EAA"/>
    <w:rsid w:val="00DD2B16"/>
    <w:rsid w:val="00DD2C03"/>
    <w:rsid w:val="00DD2FCE"/>
    <w:rsid w:val="00DD31E4"/>
    <w:rsid w:val="00DD3D89"/>
    <w:rsid w:val="00DD3FBC"/>
    <w:rsid w:val="00DD4221"/>
    <w:rsid w:val="00DD4371"/>
    <w:rsid w:val="00DD455C"/>
    <w:rsid w:val="00DD4CB8"/>
    <w:rsid w:val="00DD4E2C"/>
    <w:rsid w:val="00DD5423"/>
    <w:rsid w:val="00DD563B"/>
    <w:rsid w:val="00DD57D2"/>
    <w:rsid w:val="00DD5889"/>
    <w:rsid w:val="00DD5FC6"/>
    <w:rsid w:val="00DD6620"/>
    <w:rsid w:val="00DD695E"/>
    <w:rsid w:val="00DD6B1E"/>
    <w:rsid w:val="00DD6BCB"/>
    <w:rsid w:val="00DD70C5"/>
    <w:rsid w:val="00DD71E8"/>
    <w:rsid w:val="00DD762B"/>
    <w:rsid w:val="00DD7653"/>
    <w:rsid w:val="00DD7727"/>
    <w:rsid w:val="00DD7992"/>
    <w:rsid w:val="00DD7B25"/>
    <w:rsid w:val="00DD7DF7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1E5A"/>
    <w:rsid w:val="00DE2185"/>
    <w:rsid w:val="00DE21D7"/>
    <w:rsid w:val="00DE27DA"/>
    <w:rsid w:val="00DE2B8A"/>
    <w:rsid w:val="00DE2CE7"/>
    <w:rsid w:val="00DE3251"/>
    <w:rsid w:val="00DE3B32"/>
    <w:rsid w:val="00DE3F03"/>
    <w:rsid w:val="00DE4719"/>
    <w:rsid w:val="00DE4C12"/>
    <w:rsid w:val="00DE4E7F"/>
    <w:rsid w:val="00DE541F"/>
    <w:rsid w:val="00DE5674"/>
    <w:rsid w:val="00DE57ED"/>
    <w:rsid w:val="00DE59DD"/>
    <w:rsid w:val="00DE5C2E"/>
    <w:rsid w:val="00DE643F"/>
    <w:rsid w:val="00DE64CE"/>
    <w:rsid w:val="00DE66F3"/>
    <w:rsid w:val="00DE6B44"/>
    <w:rsid w:val="00DE6FD5"/>
    <w:rsid w:val="00DE7564"/>
    <w:rsid w:val="00DE7A51"/>
    <w:rsid w:val="00DF0305"/>
    <w:rsid w:val="00DF078A"/>
    <w:rsid w:val="00DF0B6B"/>
    <w:rsid w:val="00DF1074"/>
    <w:rsid w:val="00DF10DD"/>
    <w:rsid w:val="00DF15E7"/>
    <w:rsid w:val="00DF1E3A"/>
    <w:rsid w:val="00DF2664"/>
    <w:rsid w:val="00DF2AE4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DF7FBE"/>
    <w:rsid w:val="00E002B1"/>
    <w:rsid w:val="00E004DE"/>
    <w:rsid w:val="00E00604"/>
    <w:rsid w:val="00E0060F"/>
    <w:rsid w:val="00E006F9"/>
    <w:rsid w:val="00E008A7"/>
    <w:rsid w:val="00E008C5"/>
    <w:rsid w:val="00E008CF"/>
    <w:rsid w:val="00E009B4"/>
    <w:rsid w:val="00E00CC2"/>
    <w:rsid w:val="00E01419"/>
    <w:rsid w:val="00E01440"/>
    <w:rsid w:val="00E01EA0"/>
    <w:rsid w:val="00E01F1C"/>
    <w:rsid w:val="00E021B5"/>
    <w:rsid w:val="00E022E8"/>
    <w:rsid w:val="00E034C4"/>
    <w:rsid w:val="00E041E6"/>
    <w:rsid w:val="00E04244"/>
    <w:rsid w:val="00E042DB"/>
    <w:rsid w:val="00E04393"/>
    <w:rsid w:val="00E0458B"/>
    <w:rsid w:val="00E045D3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C9B"/>
    <w:rsid w:val="00E10CE1"/>
    <w:rsid w:val="00E11192"/>
    <w:rsid w:val="00E111A3"/>
    <w:rsid w:val="00E11283"/>
    <w:rsid w:val="00E116A7"/>
    <w:rsid w:val="00E11784"/>
    <w:rsid w:val="00E11B51"/>
    <w:rsid w:val="00E11D35"/>
    <w:rsid w:val="00E11F90"/>
    <w:rsid w:val="00E12056"/>
    <w:rsid w:val="00E1259F"/>
    <w:rsid w:val="00E12AC4"/>
    <w:rsid w:val="00E12E4A"/>
    <w:rsid w:val="00E13ED5"/>
    <w:rsid w:val="00E13EE9"/>
    <w:rsid w:val="00E13FDB"/>
    <w:rsid w:val="00E1403D"/>
    <w:rsid w:val="00E14278"/>
    <w:rsid w:val="00E14487"/>
    <w:rsid w:val="00E14836"/>
    <w:rsid w:val="00E149D8"/>
    <w:rsid w:val="00E14ACD"/>
    <w:rsid w:val="00E14BFC"/>
    <w:rsid w:val="00E15126"/>
    <w:rsid w:val="00E1518A"/>
    <w:rsid w:val="00E152BB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29E5"/>
    <w:rsid w:val="00E22C97"/>
    <w:rsid w:val="00E22CA4"/>
    <w:rsid w:val="00E22EF6"/>
    <w:rsid w:val="00E23733"/>
    <w:rsid w:val="00E237F0"/>
    <w:rsid w:val="00E2451F"/>
    <w:rsid w:val="00E24966"/>
    <w:rsid w:val="00E24B2B"/>
    <w:rsid w:val="00E2530E"/>
    <w:rsid w:val="00E25420"/>
    <w:rsid w:val="00E254D2"/>
    <w:rsid w:val="00E2560D"/>
    <w:rsid w:val="00E258B3"/>
    <w:rsid w:val="00E25D72"/>
    <w:rsid w:val="00E25DDB"/>
    <w:rsid w:val="00E2649F"/>
    <w:rsid w:val="00E2753D"/>
    <w:rsid w:val="00E275AF"/>
    <w:rsid w:val="00E278EB"/>
    <w:rsid w:val="00E27CE7"/>
    <w:rsid w:val="00E27DC9"/>
    <w:rsid w:val="00E302BB"/>
    <w:rsid w:val="00E302F8"/>
    <w:rsid w:val="00E30344"/>
    <w:rsid w:val="00E30874"/>
    <w:rsid w:val="00E30EA6"/>
    <w:rsid w:val="00E311EB"/>
    <w:rsid w:val="00E3149F"/>
    <w:rsid w:val="00E315BE"/>
    <w:rsid w:val="00E316DD"/>
    <w:rsid w:val="00E319FD"/>
    <w:rsid w:val="00E31DD9"/>
    <w:rsid w:val="00E31ED2"/>
    <w:rsid w:val="00E321E6"/>
    <w:rsid w:val="00E339BE"/>
    <w:rsid w:val="00E3463A"/>
    <w:rsid w:val="00E34910"/>
    <w:rsid w:val="00E34934"/>
    <w:rsid w:val="00E34FE1"/>
    <w:rsid w:val="00E35BA4"/>
    <w:rsid w:val="00E35BE2"/>
    <w:rsid w:val="00E360B8"/>
    <w:rsid w:val="00E36313"/>
    <w:rsid w:val="00E3643D"/>
    <w:rsid w:val="00E36A3C"/>
    <w:rsid w:val="00E36C0F"/>
    <w:rsid w:val="00E36FEA"/>
    <w:rsid w:val="00E37081"/>
    <w:rsid w:val="00E370D1"/>
    <w:rsid w:val="00E373AB"/>
    <w:rsid w:val="00E373D3"/>
    <w:rsid w:val="00E374B1"/>
    <w:rsid w:val="00E375E9"/>
    <w:rsid w:val="00E37727"/>
    <w:rsid w:val="00E37772"/>
    <w:rsid w:val="00E37A50"/>
    <w:rsid w:val="00E37A5C"/>
    <w:rsid w:val="00E37B5A"/>
    <w:rsid w:val="00E4095F"/>
    <w:rsid w:val="00E40D5C"/>
    <w:rsid w:val="00E4172C"/>
    <w:rsid w:val="00E42728"/>
    <w:rsid w:val="00E42799"/>
    <w:rsid w:val="00E430BA"/>
    <w:rsid w:val="00E43106"/>
    <w:rsid w:val="00E43112"/>
    <w:rsid w:val="00E432BC"/>
    <w:rsid w:val="00E435E8"/>
    <w:rsid w:val="00E43843"/>
    <w:rsid w:val="00E43972"/>
    <w:rsid w:val="00E43AEB"/>
    <w:rsid w:val="00E43BC7"/>
    <w:rsid w:val="00E43D7B"/>
    <w:rsid w:val="00E4504A"/>
    <w:rsid w:val="00E45593"/>
    <w:rsid w:val="00E457A9"/>
    <w:rsid w:val="00E459B4"/>
    <w:rsid w:val="00E45C1B"/>
    <w:rsid w:val="00E45C1C"/>
    <w:rsid w:val="00E45CC0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6B1"/>
    <w:rsid w:val="00E511C1"/>
    <w:rsid w:val="00E512F9"/>
    <w:rsid w:val="00E519D7"/>
    <w:rsid w:val="00E519E1"/>
    <w:rsid w:val="00E51EEA"/>
    <w:rsid w:val="00E5219B"/>
    <w:rsid w:val="00E52E22"/>
    <w:rsid w:val="00E52F4B"/>
    <w:rsid w:val="00E53036"/>
    <w:rsid w:val="00E53078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190"/>
    <w:rsid w:val="00E551DE"/>
    <w:rsid w:val="00E55712"/>
    <w:rsid w:val="00E5572D"/>
    <w:rsid w:val="00E55761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F7B"/>
    <w:rsid w:val="00E57429"/>
    <w:rsid w:val="00E57726"/>
    <w:rsid w:val="00E57AB9"/>
    <w:rsid w:val="00E57E35"/>
    <w:rsid w:val="00E57FB9"/>
    <w:rsid w:val="00E60C18"/>
    <w:rsid w:val="00E61690"/>
    <w:rsid w:val="00E61DBA"/>
    <w:rsid w:val="00E61F7C"/>
    <w:rsid w:val="00E62064"/>
    <w:rsid w:val="00E62753"/>
    <w:rsid w:val="00E62963"/>
    <w:rsid w:val="00E62A53"/>
    <w:rsid w:val="00E62E76"/>
    <w:rsid w:val="00E63BEF"/>
    <w:rsid w:val="00E63E7A"/>
    <w:rsid w:val="00E63F51"/>
    <w:rsid w:val="00E642A4"/>
    <w:rsid w:val="00E643C0"/>
    <w:rsid w:val="00E64482"/>
    <w:rsid w:val="00E6498E"/>
    <w:rsid w:val="00E64C84"/>
    <w:rsid w:val="00E65035"/>
    <w:rsid w:val="00E6529D"/>
    <w:rsid w:val="00E65A6F"/>
    <w:rsid w:val="00E65B32"/>
    <w:rsid w:val="00E65EE2"/>
    <w:rsid w:val="00E65F29"/>
    <w:rsid w:val="00E65FF2"/>
    <w:rsid w:val="00E66A90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180"/>
    <w:rsid w:val="00E715DA"/>
    <w:rsid w:val="00E71FAC"/>
    <w:rsid w:val="00E720F4"/>
    <w:rsid w:val="00E72473"/>
    <w:rsid w:val="00E7277F"/>
    <w:rsid w:val="00E72B5F"/>
    <w:rsid w:val="00E72D58"/>
    <w:rsid w:val="00E72EC9"/>
    <w:rsid w:val="00E7320E"/>
    <w:rsid w:val="00E7328E"/>
    <w:rsid w:val="00E73684"/>
    <w:rsid w:val="00E73688"/>
    <w:rsid w:val="00E7368F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05"/>
    <w:rsid w:val="00E76272"/>
    <w:rsid w:val="00E7680E"/>
    <w:rsid w:val="00E76CB9"/>
    <w:rsid w:val="00E77565"/>
    <w:rsid w:val="00E77BE5"/>
    <w:rsid w:val="00E80341"/>
    <w:rsid w:val="00E806DA"/>
    <w:rsid w:val="00E80789"/>
    <w:rsid w:val="00E808CD"/>
    <w:rsid w:val="00E808EE"/>
    <w:rsid w:val="00E809B0"/>
    <w:rsid w:val="00E80B37"/>
    <w:rsid w:val="00E80CDF"/>
    <w:rsid w:val="00E80EDB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692"/>
    <w:rsid w:val="00E85CAC"/>
    <w:rsid w:val="00E86839"/>
    <w:rsid w:val="00E868FF"/>
    <w:rsid w:val="00E86BA0"/>
    <w:rsid w:val="00E87002"/>
    <w:rsid w:val="00E8717F"/>
    <w:rsid w:val="00E8734F"/>
    <w:rsid w:val="00E87427"/>
    <w:rsid w:val="00E87605"/>
    <w:rsid w:val="00E877BD"/>
    <w:rsid w:val="00E87FC7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1D76"/>
    <w:rsid w:val="00E92027"/>
    <w:rsid w:val="00E920EA"/>
    <w:rsid w:val="00E92397"/>
    <w:rsid w:val="00E92E21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6BE"/>
    <w:rsid w:val="00E94ADF"/>
    <w:rsid w:val="00E94F1C"/>
    <w:rsid w:val="00E95226"/>
    <w:rsid w:val="00E95503"/>
    <w:rsid w:val="00E955B8"/>
    <w:rsid w:val="00E956E4"/>
    <w:rsid w:val="00E966D0"/>
    <w:rsid w:val="00E96BA3"/>
    <w:rsid w:val="00E96CF8"/>
    <w:rsid w:val="00E96F6B"/>
    <w:rsid w:val="00E9711C"/>
    <w:rsid w:val="00E974BA"/>
    <w:rsid w:val="00E97597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E20"/>
    <w:rsid w:val="00EA10E5"/>
    <w:rsid w:val="00EA14DF"/>
    <w:rsid w:val="00EA1948"/>
    <w:rsid w:val="00EA1B71"/>
    <w:rsid w:val="00EA1E7D"/>
    <w:rsid w:val="00EA20A3"/>
    <w:rsid w:val="00EA2367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566A"/>
    <w:rsid w:val="00EA56E7"/>
    <w:rsid w:val="00EA5EA5"/>
    <w:rsid w:val="00EA6549"/>
    <w:rsid w:val="00EA660E"/>
    <w:rsid w:val="00EA6746"/>
    <w:rsid w:val="00EA67D7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8CD"/>
    <w:rsid w:val="00EB2DD2"/>
    <w:rsid w:val="00EB2F4D"/>
    <w:rsid w:val="00EB2F5B"/>
    <w:rsid w:val="00EB31E0"/>
    <w:rsid w:val="00EB3517"/>
    <w:rsid w:val="00EB35A2"/>
    <w:rsid w:val="00EB3C79"/>
    <w:rsid w:val="00EB3CA7"/>
    <w:rsid w:val="00EB3E16"/>
    <w:rsid w:val="00EB4087"/>
    <w:rsid w:val="00EB42CC"/>
    <w:rsid w:val="00EB45D2"/>
    <w:rsid w:val="00EB4892"/>
    <w:rsid w:val="00EB48EA"/>
    <w:rsid w:val="00EB4AF7"/>
    <w:rsid w:val="00EB5118"/>
    <w:rsid w:val="00EB5822"/>
    <w:rsid w:val="00EB5BC1"/>
    <w:rsid w:val="00EB5CC3"/>
    <w:rsid w:val="00EB5DC8"/>
    <w:rsid w:val="00EB5FB3"/>
    <w:rsid w:val="00EB6009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87E"/>
    <w:rsid w:val="00EC3D53"/>
    <w:rsid w:val="00EC406E"/>
    <w:rsid w:val="00EC42D6"/>
    <w:rsid w:val="00EC4C8F"/>
    <w:rsid w:val="00EC5078"/>
    <w:rsid w:val="00EC5121"/>
    <w:rsid w:val="00EC5535"/>
    <w:rsid w:val="00EC56EA"/>
    <w:rsid w:val="00EC58F7"/>
    <w:rsid w:val="00EC6577"/>
    <w:rsid w:val="00EC6886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6FAE"/>
    <w:rsid w:val="00ED7097"/>
    <w:rsid w:val="00ED73A9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D2D"/>
    <w:rsid w:val="00EE0E87"/>
    <w:rsid w:val="00EE10CE"/>
    <w:rsid w:val="00EE1A09"/>
    <w:rsid w:val="00EE1E8E"/>
    <w:rsid w:val="00EE208A"/>
    <w:rsid w:val="00EE2377"/>
    <w:rsid w:val="00EE2645"/>
    <w:rsid w:val="00EE2BD3"/>
    <w:rsid w:val="00EE2D53"/>
    <w:rsid w:val="00EE2DB3"/>
    <w:rsid w:val="00EE3019"/>
    <w:rsid w:val="00EE33A7"/>
    <w:rsid w:val="00EE3656"/>
    <w:rsid w:val="00EE3695"/>
    <w:rsid w:val="00EE3934"/>
    <w:rsid w:val="00EE3AF7"/>
    <w:rsid w:val="00EE3B51"/>
    <w:rsid w:val="00EE3CD3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620E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FB9"/>
    <w:rsid w:val="00EF1ACE"/>
    <w:rsid w:val="00EF1C1D"/>
    <w:rsid w:val="00EF1E58"/>
    <w:rsid w:val="00EF1EFC"/>
    <w:rsid w:val="00EF1F5D"/>
    <w:rsid w:val="00EF2241"/>
    <w:rsid w:val="00EF23D3"/>
    <w:rsid w:val="00EF2438"/>
    <w:rsid w:val="00EF2AA9"/>
    <w:rsid w:val="00EF2E13"/>
    <w:rsid w:val="00EF3505"/>
    <w:rsid w:val="00EF382F"/>
    <w:rsid w:val="00EF3845"/>
    <w:rsid w:val="00EF3914"/>
    <w:rsid w:val="00EF3D55"/>
    <w:rsid w:val="00EF3F66"/>
    <w:rsid w:val="00EF401F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8A"/>
    <w:rsid w:val="00EF6619"/>
    <w:rsid w:val="00EF69EA"/>
    <w:rsid w:val="00EF6CA9"/>
    <w:rsid w:val="00EF6E44"/>
    <w:rsid w:val="00EF70B2"/>
    <w:rsid w:val="00EF7631"/>
    <w:rsid w:val="00EF7A92"/>
    <w:rsid w:val="00EF7B9D"/>
    <w:rsid w:val="00EF7B9E"/>
    <w:rsid w:val="00EF7FE1"/>
    <w:rsid w:val="00F00273"/>
    <w:rsid w:val="00F005F3"/>
    <w:rsid w:val="00F00651"/>
    <w:rsid w:val="00F0092B"/>
    <w:rsid w:val="00F01181"/>
    <w:rsid w:val="00F01201"/>
    <w:rsid w:val="00F01C61"/>
    <w:rsid w:val="00F021E4"/>
    <w:rsid w:val="00F02391"/>
    <w:rsid w:val="00F0253E"/>
    <w:rsid w:val="00F029E6"/>
    <w:rsid w:val="00F02E23"/>
    <w:rsid w:val="00F03099"/>
    <w:rsid w:val="00F03167"/>
    <w:rsid w:val="00F036F6"/>
    <w:rsid w:val="00F03700"/>
    <w:rsid w:val="00F039A8"/>
    <w:rsid w:val="00F039B0"/>
    <w:rsid w:val="00F03A4E"/>
    <w:rsid w:val="00F03BDD"/>
    <w:rsid w:val="00F03D2E"/>
    <w:rsid w:val="00F03EB0"/>
    <w:rsid w:val="00F0427A"/>
    <w:rsid w:val="00F042E6"/>
    <w:rsid w:val="00F04B12"/>
    <w:rsid w:val="00F04C3D"/>
    <w:rsid w:val="00F05B40"/>
    <w:rsid w:val="00F05DC4"/>
    <w:rsid w:val="00F06172"/>
    <w:rsid w:val="00F0653F"/>
    <w:rsid w:val="00F06853"/>
    <w:rsid w:val="00F0706E"/>
    <w:rsid w:val="00F072DA"/>
    <w:rsid w:val="00F07558"/>
    <w:rsid w:val="00F07622"/>
    <w:rsid w:val="00F07BF3"/>
    <w:rsid w:val="00F07F82"/>
    <w:rsid w:val="00F1009A"/>
    <w:rsid w:val="00F10334"/>
    <w:rsid w:val="00F10ED4"/>
    <w:rsid w:val="00F110E6"/>
    <w:rsid w:val="00F11367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1D1"/>
    <w:rsid w:val="00F15565"/>
    <w:rsid w:val="00F156DD"/>
    <w:rsid w:val="00F15CC7"/>
    <w:rsid w:val="00F15EA1"/>
    <w:rsid w:val="00F165B1"/>
    <w:rsid w:val="00F172D1"/>
    <w:rsid w:val="00F17466"/>
    <w:rsid w:val="00F17840"/>
    <w:rsid w:val="00F1788B"/>
    <w:rsid w:val="00F179AE"/>
    <w:rsid w:val="00F17D71"/>
    <w:rsid w:val="00F2079D"/>
    <w:rsid w:val="00F20D5E"/>
    <w:rsid w:val="00F20E89"/>
    <w:rsid w:val="00F21012"/>
    <w:rsid w:val="00F218D5"/>
    <w:rsid w:val="00F219E3"/>
    <w:rsid w:val="00F222B0"/>
    <w:rsid w:val="00F22431"/>
    <w:rsid w:val="00F231A9"/>
    <w:rsid w:val="00F232A1"/>
    <w:rsid w:val="00F238A7"/>
    <w:rsid w:val="00F2391B"/>
    <w:rsid w:val="00F23C8B"/>
    <w:rsid w:val="00F2410E"/>
    <w:rsid w:val="00F241EB"/>
    <w:rsid w:val="00F243EE"/>
    <w:rsid w:val="00F24808"/>
    <w:rsid w:val="00F2483A"/>
    <w:rsid w:val="00F24D12"/>
    <w:rsid w:val="00F2509A"/>
    <w:rsid w:val="00F25591"/>
    <w:rsid w:val="00F25A39"/>
    <w:rsid w:val="00F25E5E"/>
    <w:rsid w:val="00F26711"/>
    <w:rsid w:val="00F267A5"/>
    <w:rsid w:val="00F2680B"/>
    <w:rsid w:val="00F268E3"/>
    <w:rsid w:val="00F26BBF"/>
    <w:rsid w:val="00F27287"/>
    <w:rsid w:val="00F272EF"/>
    <w:rsid w:val="00F27B10"/>
    <w:rsid w:val="00F27C46"/>
    <w:rsid w:val="00F3036E"/>
    <w:rsid w:val="00F303B5"/>
    <w:rsid w:val="00F30762"/>
    <w:rsid w:val="00F3163C"/>
    <w:rsid w:val="00F3168C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C62"/>
    <w:rsid w:val="00F40C7C"/>
    <w:rsid w:val="00F40DF3"/>
    <w:rsid w:val="00F40F43"/>
    <w:rsid w:val="00F40FC9"/>
    <w:rsid w:val="00F41189"/>
    <w:rsid w:val="00F413C6"/>
    <w:rsid w:val="00F413C7"/>
    <w:rsid w:val="00F41556"/>
    <w:rsid w:val="00F41A56"/>
    <w:rsid w:val="00F41FAE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70"/>
    <w:rsid w:val="00F450A6"/>
    <w:rsid w:val="00F45269"/>
    <w:rsid w:val="00F45630"/>
    <w:rsid w:val="00F463B4"/>
    <w:rsid w:val="00F46483"/>
    <w:rsid w:val="00F46536"/>
    <w:rsid w:val="00F46A0C"/>
    <w:rsid w:val="00F46BAD"/>
    <w:rsid w:val="00F46C07"/>
    <w:rsid w:val="00F46F12"/>
    <w:rsid w:val="00F470C2"/>
    <w:rsid w:val="00F47947"/>
    <w:rsid w:val="00F47950"/>
    <w:rsid w:val="00F500A5"/>
    <w:rsid w:val="00F502B2"/>
    <w:rsid w:val="00F503B5"/>
    <w:rsid w:val="00F506D9"/>
    <w:rsid w:val="00F50ECC"/>
    <w:rsid w:val="00F50F85"/>
    <w:rsid w:val="00F51212"/>
    <w:rsid w:val="00F512D4"/>
    <w:rsid w:val="00F51ACE"/>
    <w:rsid w:val="00F520B3"/>
    <w:rsid w:val="00F52700"/>
    <w:rsid w:val="00F52B7D"/>
    <w:rsid w:val="00F52F2A"/>
    <w:rsid w:val="00F5308F"/>
    <w:rsid w:val="00F5312C"/>
    <w:rsid w:val="00F532BF"/>
    <w:rsid w:val="00F53318"/>
    <w:rsid w:val="00F53EB9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618"/>
    <w:rsid w:val="00F576E2"/>
    <w:rsid w:val="00F579BF"/>
    <w:rsid w:val="00F57A0B"/>
    <w:rsid w:val="00F57B2E"/>
    <w:rsid w:val="00F6005F"/>
    <w:rsid w:val="00F60162"/>
    <w:rsid w:val="00F6033C"/>
    <w:rsid w:val="00F609A2"/>
    <w:rsid w:val="00F610DF"/>
    <w:rsid w:val="00F611EC"/>
    <w:rsid w:val="00F615C2"/>
    <w:rsid w:val="00F6196E"/>
    <w:rsid w:val="00F61AC2"/>
    <w:rsid w:val="00F61C1C"/>
    <w:rsid w:val="00F61E75"/>
    <w:rsid w:val="00F63039"/>
    <w:rsid w:val="00F632BE"/>
    <w:rsid w:val="00F637EB"/>
    <w:rsid w:val="00F639E6"/>
    <w:rsid w:val="00F64833"/>
    <w:rsid w:val="00F64B52"/>
    <w:rsid w:val="00F64EE9"/>
    <w:rsid w:val="00F65AB5"/>
    <w:rsid w:val="00F65EE6"/>
    <w:rsid w:val="00F66088"/>
    <w:rsid w:val="00F6626C"/>
    <w:rsid w:val="00F66415"/>
    <w:rsid w:val="00F66460"/>
    <w:rsid w:val="00F667C6"/>
    <w:rsid w:val="00F66DB8"/>
    <w:rsid w:val="00F66DD5"/>
    <w:rsid w:val="00F66DEC"/>
    <w:rsid w:val="00F67343"/>
    <w:rsid w:val="00F67358"/>
    <w:rsid w:val="00F67624"/>
    <w:rsid w:val="00F67A08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823"/>
    <w:rsid w:val="00F759F2"/>
    <w:rsid w:val="00F761FF"/>
    <w:rsid w:val="00F76268"/>
    <w:rsid w:val="00F764A8"/>
    <w:rsid w:val="00F76535"/>
    <w:rsid w:val="00F766CF"/>
    <w:rsid w:val="00F76A97"/>
    <w:rsid w:val="00F76BED"/>
    <w:rsid w:val="00F771A6"/>
    <w:rsid w:val="00F77832"/>
    <w:rsid w:val="00F80793"/>
    <w:rsid w:val="00F8088F"/>
    <w:rsid w:val="00F80F90"/>
    <w:rsid w:val="00F81111"/>
    <w:rsid w:val="00F8121D"/>
    <w:rsid w:val="00F81497"/>
    <w:rsid w:val="00F814AE"/>
    <w:rsid w:val="00F814D5"/>
    <w:rsid w:val="00F81579"/>
    <w:rsid w:val="00F82017"/>
    <w:rsid w:val="00F82813"/>
    <w:rsid w:val="00F82D34"/>
    <w:rsid w:val="00F83BE9"/>
    <w:rsid w:val="00F83D3D"/>
    <w:rsid w:val="00F840CB"/>
    <w:rsid w:val="00F847CC"/>
    <w:rsid w:val="00F84BBD"/>
    <w:rsid w:val="00F84C91"/>
    <w:rsid w:val="00F84DC9"/>
    <w:rsid w:val="00F85136"/>
    <w:rsid w:val="00F853A1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433"/>
    <w:rsid w:val="00F94435"/>
    <w:rsid w:val="00F9464B"/>
    <w:rsid w:val="00F94BAD"/>
    <w:rsid w:val="00F94BF0"/>
    <w:rsid w:val="00F953C2"/>
    <w:rsid w:val="00F958D7"/>
    <w:rsid w:val="00F95CD5"/>
    <w:rsid w:val="00F95CFE"/>
    <w:rsid w:val="00F95D95"/>
    <w:rsid w:val="00F95E8C"/>
    <w:rsid w:val="00F96F30"/>
    <w:rsid w:val="00F97188"/>
    <w:rsid w:val="00F973E2"/>
    <w:rsid w:val="00F979EC"/>
    <w:rsid w:val="00F97D5A"/>
    <w:rsid w:val="00F97D96"/>
    <w:rsid w:val="00FA051B"/>
    <w:rsid w:val="00FA074C"/>
    <w:rsid w:val="00FA082B"/>
    <w:rsid w:val="00FA0831"/>
    <w:rsid w:val="00FA0F79"/>
    <w:rsid w:val="00FA11F0"/>
    <w:rsid w:val="00FA1B9E"/>
    <w:rsid w:val="00FA26FE"/>
    <w:rsid w:val="00FA2802"/>
    <w:rsid w:val="00FA2CC4"/>
    <w:rsid w:val="00FA2F25"/>
    <w:rsid w:val="00FA3081"/>
    <w:rsid w:val="00FA365F"/>
    <w:rsid w:val="00FA37FF"/>
    <w:rsid w:val="00FA3872"/>
    <w:rsid w:val="00FA3BA4"/>
    <w:rsid w:val="00FA404E"/>
    <w:rsid w:val="00FA4131"/>
    <w:rsid w:val="00FA451C"/>
    <w:rsid w:val="00FA515A"/>
    <w:rsid w:val="00FA5187"/>
    <w:rsid w:val="00FA5359"/>
    <w:rsid w:val="00FA555C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F3F"/>
    <w:rsid w:val="00FB12E8"/>
    <w:rsid w:val="00FB1371"/>
    <w:rsid w:val="00FB1828"/>
    <w:rsid w:val="00FB1FF0"/>
    <w:rsid w:val="00FB20F6"/>
    <w:rsid w:val="00FB226D"/>
    <w:rsid w:val="00FB2287"/>
    <w:rsid w:val="00FB244F"/>
    <w:rsid w:val="00FB2608"/>
    <w:rsid w:val="00FB2C19"/>
    <w:rsid w:val="00FB2EAA"/>
    <w:rsid w:val="00FB2F2E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B71AB"/>
    <w:rsid w:val="00FB7E42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F2D"/>
    <w:rsid w:val="00FC3125"/>
    <w:rsid w:val="00FC3178"/>
    <w:rsid w:val="00FC325C"/>
    <w:rsid w:val="00FC3A62"/>
    <w:rsid w:val="00FC3C01"/>
    <w:rsid w:val="00FC4503"/>
    <w:rsid w:val="00FC4946"/>
    <w:rsid w:val="00FC4FF1"/>
    <w:rsid w:val="00FC5072"/>
    <w:rsid w:val="00FC5168"/>
    <w:rsid w:val="00FC5796"/>
    <w:rsid w:val="00FC58CC"/>
    <w:rsid w:val="00FC5AB8"/>
    <w:rsid w:val="00FC6658"/>
    <w:rsid w:val="00FC6999"/>
    <w:rsid w:val="00FC6A42"/>
    <w:rsid w:val="00FC6A54"/>
    <w:rsid w:val="00FC6B54"/>
    <w:rsid w:val="00FC7100"/>
    <w:rsid w:val="00FC716B"/>
    <w:rsid w:val="00FC71B4"/>
    <w:rsid w:val="00FC7892"/>
    <w:rsid w:val="00FC7D9F"/>
    <w:rsid w:val="00FC7E01"/>
    <w:rsid w:val="00FD021B"/>
    <w:rsid w:val="00FD0300"/>
    <w:rsid w:val="00FD0644"/>
    <w:rsid w:val="00FD09CF"/>
    <w:rsid w:val="00FD0CD8"/>
    <w:rsid w:val="00FD0D35"/>
    <w:rsid w:val="00FD11C6"/>
    <w:rsid w:val="00FD11E4"/>
    <w:rsid w:val="00FD146E"/>
    <w:rsid w:val="00FD1614"/>
    <w:rsid w:val="00FD16AE"/>
    <w:rsid w:val="00FD186B"/>
    <w:rsid w:val="00FD1B38"/>
    <w:rsid w:val="00FD1C0D"/>
    <w:rsid w:val="00FD2922"/>
    <w:rsid w:val="00FD2B76"/>
    <w:rsid w:val="00FD2E19"/>
    <w:rsid w:val="00FD30C7"/>
    <w:rsid w:val="00FD31F0"/>
    <w:rsid w:val="00FD3379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626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B"/>
    <w:rsid w:val="00FE1C43"/>
    <w:rsid w:val="00FE1C99"/>
    <w:rsid w:val="00FE1F69"/>
    <w:rsid w:val="00FE2176"/>
    <w:rsid w:val="00FE2399"/>
    <w:rsid w:val="00FE2B67"/>
    <w:rsid w:val="00FE3576"/>
    <w:rsid w:val="00FE3678"/>
    <w:rsid w:val="00FE3B73"/>
    <w:rsid w:val="00FE3F52"/>
    <w:rsid w:val="00FE403F"/>
    <w:rsid w:val="00FE472C"/>
    <w:rsid w:val="00FE550D"/>
    <w:rsid w:val="00FE5EDE"/>
    <w:rsid w:val="00FE61B4"/>
    <w:rsid w:val="00FE631D"/>
    <w:rsid w:val="00FE6549"/>
    <w:rsid w:val="00FE749E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0BA"/>
    <w:rsid w:val="00FF219D"/>
    <w:rsid w:val="00FF2B00"/>
    <w:rsid w:val="00FF36A4"/>
    <w:rsid w:val="00FF3769"/>
    <w:rsid w:val="00FF37CE"/>
    <w:rsid w:val="00FF3C59"/>
    <w:rsid w:val="00FF42AC"/>
    <w:rsid w:val="00FF4518"/>
    <w:rsid w:val="00FF4A4B"/>
    <w:rsid w:val="00FF4C39"/>
    <w:rsid w:val="00FF4E23"/>
    <w:rsid w:val="00FF506F"/>
    <w:rsid w:val="00FF50CA"/>
    <w:rsid w:val="00FF50E2"/>
    <w:rsid w:val="00FF54F4"/>
    <w:rsid w:val="00FF5ED7"/>
    <w:rsid w:val="00FF5F1D"/>
    <w:rsid w:val="00FF5F49"/>
    <w:rsid w:val="00FF66BA"/>
    <w:rsid w:val="00FF68DB"/>
    <w:rsid w:val="00FF68E6"/>
    <w:rsid w:val="00FF6D61"/>
    <w:rsid w:val="00FF6DEB"/>
    <w:rsid w:val="00FF7194"/>
    <w:rsid w:val="00FF7289"/>
    <w:rsid w:val="00FF74B6"/>
    <w:rsid w:val="00FF7A85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0"/>
  <w15:docId w15:val="{F2CC637D-6F11-4206-9D2D-D9D8F993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  <w:style w:type="paragraph" w:customStyle="1" w:styleId="SP15299402">
    <w:name w:val="SP.15.299402"/>
    <w:basedOn w:val="Normal"/>
    <w:next w:val="Normal"/>
    <w:uiPriority w:val="99"/>
    <w:rsid w:val="00A66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299413">
    <w:name w:val="SP.15.299413"/>
    <w:basedOn w:val="Normal"/>
    <w:next w:val="Normal"/>
    <w:uiPriority w:val="99"/>
    <w:rsid w:val="00A66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299024">
    <w:name w:val="SP.15.299024"/>
    <w:basedOn w:val="Normal"/>
    <w:next w:val="Normal"/>
    <w:uiPriority w:val="99"/>
    <w:rsid w:val="00A66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705">
    <w:name w:val="SC.15.323705"/>
    <w:uiPriority w:val="99"/>
    <w:rsid w:val="00A66CD9"/>
    <w:rPr>
      <w:b/>
      <w:bCs/>
      <w:color w:val="000000"/>
      <w:sz w:val="20"/>
      <w:szCs w:val="20"/>
      <w:u w:val="single"/>
    </w:rPr>
  </w:style>
  <w:style w:type="paragraph" w:customStyle="1" w:styleId="SP15299369">
    <w:name w:val="SP.15.299369"/>
    <w:basedOn w:val="Normal"/>
    <w:next w:val="Normal"/>
    <w:uiPriority w:val="99"/>
    <w:rsid w:val="00BC5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299380">
    <w:name w:val="SP.15.299380"/>
    <w:basedOn w:val="Normal"/>
    <w:next w:val="Normal"/>
    <w:uiPriority w:val="99"/>
    <w:rsid w:val="00BC5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639">
    <w:name w:val="SC.15.323639"/>
    <w:uiPriority w:val="99"/>
    <w:rsid w:val="00BC57AE"/>
    <w:rPr>
      <w:color w:val="000000"/>
      <w:sz w:val="20"/>
      <w:szCs w:val="20"/>
    </w:rPr>
  </w:style>
  <w:style w:type="paragraph" w:customStyle="1" w:styleId="SP14147542">
    <w:name w:val="SP.14.147542"/>
    <w:basedOn w:val="Normal"/>
    <w:next w:val="Normal"/>
    <w:uiPriority w:val="99"/>
    <w:rsid w:val="007620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4147710">
    <w:name w:val="SP.14.147710"/>
    <w:basedOn w:val="Normal"/>
    <w:next w:val="Normal"/>
    <w:uiPriority w:val="99"/>
    <w:rsid w:val="007620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44058">
    <w:name w:val="SC.14.4058"/>
    <w:uiPriority w:val="99"/>
    <w:rsid w:val="007620A0"/>
    <w:rPr>
      <w:b/>
      <w:bCs/>
      <w:color w:val="000000"/>
      <w:sz w:val="20"/>
      <w:szCs w:val="20"/>
    </w:rPr>
  </w:style>
  <w:style w:type="paragraph" w:customStyle="1" w:styleId="SP14147586">
    <w:name w:val="SP.14.147586"/>
    <w:basedOn w:val="Normal"/>
    <w:next w:val="Normal"/>
    <w:uiPriority w:val="99"/>
    <w:rsid w:val="007620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44031">
    <w:name w:val="SC.14.4031"/>
    <w:uiPriority w:val="99"/>
    <w:rsid w:val="007620A0"/>
    <w:rPr>
      <w:color w:val="000000"/>
      <w:sz w:val="20"/>
      <w:szCs w:val="20"/>
      <w:u w:val="single"/>
    </w:rPr>
  </w:style>
  <w:style w:type="paragraph" w:customStyle="1" w:styleId="SP1278218">
    <w:name w:val="SP.12.78218"/>
    <w:basedOn w:val="Normal"/>
    <w:next w:val="Normal"/>
    <w:uiPriority w:val="99"/>
    <w:rsid w:val="00992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8229">
    <w:name w:val="SP.12.78229"/>
    <w:basedOn w:val="Normal"/>
    <w:next w:val="Normal"/>
    <w:uiPriority w:val="99"/>
    <w:rsid w:val="00992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7840">
    <w:name w:val="SP.12.77840"/>
    <w:basedOn w:val="Normal"/>
    <w:next w:val="Normal"/>
    <w:uiPriority w:val="99"/>
    <w:rsid w:val="00992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2323600">
    <w:name w:val="SC.12.323600"/>
    <w:uiPriority w:val="99"/>
    <w:rsid w:val="0099271F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3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Links>
    <vt:vector size="12" baseType="variant">
      <vt:variant>
        <vt:i4>3670054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  <vt:variant>
        <vt:i4>3801123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20</cp:revision>
  <dcterms:created xsi:type="dcterms:W3CDTF">2021-03-28T23:30:00Z</dcterms:created>
  <dcterms:modified xsi:type="dcterms:W3CDTF">2021-03-29T00:15:00Z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